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people.xml" ContentType="application/vnd.openxmlformats-officedocument.wordprocessingml.peop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p14">
  <w:body>
    <w:p w:rsidR="00552540" w:rsidP="10903FA5" w:rsidRDefault="00A43A07" w14:paraId="6D5C35DE" w14:textId="0AF525D3">
      <w:pPr>
        <w:pStyle w:val="IntenseQuote"/>
        <w:spacing w:before="0" w:after="0" w:line="0" w:lineRule="atLeast"/>
        <w:ind w:right="0" w:hanging="936"/>
        <w:jc w:val="right"/>
        <w:rPr>
          <w:rFonts w:ascii="Times New Roman" w:hAnsi="Times New Roman" w:cs="Times New Roman"/>
          <w:i w:val="0"/>
          <w:iCs w:val="0"/>
          <w:color w:val="002060"/>
          <w:sz w:val="24"/>
          <w:szCs w:val="24"/>
          <w:lang w:val="es-ES"/>
        </w:rPr>
      </w:pPr>
      <w:r w:rsidRPr="10903FA5" w:rsidR="00A43A07">
        <w:rPr>
          <w:rFonts w:ascii="Times New Roman" w:hAnsi="Times New Roman" w:cs="Times New Roman"/>
          <w:i w:val="0"/>
          <w:iCs w:val="0"/>
          <w:color w:val="002060"/>
          <w:sz w:val="24"/>
          <w:szCs w:val="24"/>
          <w:lang w:val="es-ES"/>
        </w:rPr>
        <w:t>Programa de Reformas del Sector Transporte y Logística de Carga de Honduras</w:t>
      </w:r>
      <w:r w:rsidRPr="10903FA5" w:rsidR="00673492">
        <w:rPr>
          <w:rFonts w:ascii="Times New Roman" w:hAnsi="Times New Roman" w:cs="Times New Roman"/>
          <w:i w:val="0"/>
          <w:iCs w:val="0"/>
          <w:color w:val="002060"/>
          <w:sz w:val="24"/>
          <w:szCs w:val="24"/>
          <w:lang w:val="es-ES"/>
        </w:rPr>
        <w:t xml:space="preserve"> </w:t>
      </w:r>
      <w:r w:rsidRPr="10903FA5" w:rsidR="006A04EB">
        <w:rPr>
          <w:rFonts w:ascii="Times New Roman" w:hAnsi="Times New Roman" w:cs="Times New Roman"/>
          <w:i w:val="0"/>
          <w:iCs w:val="0"/>
          <w:color w:val="002060"/>
          <w:sz w:val="24"/>
          <w:szCs w:val="24"/>
          <w:lang w:val="es-ES"/>
        </w:rPr>
        <w:t>Tramo</w:t>
      </w:r>
      <w:r w:rsidRPr="10903FA5" w:rsidR="006A04EB">
        <w:rPr>
          <w:rFonts w:ascii="Times New Roman" w:hAnsi="Times New Roman" w:cs="Times New Roman"/>
          <w:i w:val="0"/>
          <w:iCs w:val="0"/>
          <w:color w:val="002060"/>
          <w:sz w:val="18"/>
          <w:szCs w:val="18"/>
          <w:lang w:val="es-ES"/>
        </w:rPr>
        <w:t xml:space="preserve"> </w:t>
      </w:r>
      <w:r w:rsidRPr="10903FA5" w:rsidR="00673492">
        <w:rPr>
          <w:rFonts w:ascii="Times New Roman" w:hAnsi="Times New Roman" w:cs="Times New Roman"/>
          <w:i w:val="0"/>
          <w:iCs w:val="0"/>
          <w:color w:val="002060"/>
          <w:sz w:val="24"/>
          <w:szCs w:val="24"/>
          <w:lang w:val="es-ES"/>
        </w:rPr>
        <w:t>III</w:t>
      </w:r>
    </w:p>
    <w:p w:rsidRPr="000143BF" w:rsidR="00552540" w:rsidP="00541719" w:rsidRDefault="00552540" w14:paraId="058B6BC8" w14:textId="41A15E10">
      <w:pPr>
        <w:pStyle w:val="IntenseQuote"/>
        <w:spacing w:before="0" w:after="0" w:line="0" w:lineRule="atLeast"/>
        <w:ind w:left="0" w:right="0"/>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 xml:space="preserve">Anexo Técnico </w:t>
      </w:r>
      <w:r w:rsidR="00A43A07">
        <w:rPr>
          <w:rFonts w:ascii="Times New Roman" w:hAnsi="Times New Roman" w:cs="Times New Roman"/>
          <w:b w:val="0"/>
          <w:color w:val="002060"/>
          <w:sz w:val="24"/>
          <w:szCs w:val="24"/>
          <w:lang w:val="es-ES"/>
        </w:rPr>
        <w:t>HO</w:t>
      </w:r>
      <w:r w:rsidRPr="00542C8C" w:rsidR="00542C8C">
        <w:rPr>
          <w:rFonts w:ascii="Times New Roman" w:hAnsi="Times New Roman" w:cs="Times New Roman"/>
          <w:b w:val="0"/>
          <w:color w:val="002060"/>
          <w:sz w:val="24"/>
          <w:szCs w:val="24"/>
          <w:lang w:val="es-ES"/>
        </w:rPr>
        <w:t>-L1</w:t>
      </w:r>
      <w:r w:rsidR="0041665C">
        <w:rPr>
          <w:rFonts w:ascii="Times New Roman" w:hAnsi="Times New Roman" w:cs="Times New Roman"/>
          <w:b w:val="0"/>
          <w:color w:val="002060"/>
          <w:sz w:val="24"/>
          <w:szCs w:val="24"/>
          <w:lang w:val="es-ES"/>
        </w:rPr>
        <w:t>2</w:t>
      </w:r>
      <w:r w:rsidR="00F95C9B">
        <w:rPr>
          <w:rFonts w:ascii="Times New Roman" w:hAnsi="Times New Roman" w:cs="Times New Roman"/>
          <w:b w:val="0"/>
          <w:color w:val="002060"/>
          <w:sz w:val="24"/>
          <w:szCs w:val="24"/>
          <w:lang w:val="es-ES"/>
        </w:rPr>
        <w:t>19</w:t>
      </w:r>
      <w:r w:rsidR="00541719">
        <w:rPr>
          <w:rFonts w:ascii="Times New Roman" w:hAnsi="Times New Roman" w:cs="Times New Roman"/>
          <w:b w:val="0"/>
          <w:color w:val="002060"/>
          <w:sz w:val="24"/>
          <w:szCs w:val="24"/>
          <w:lang w:val="es-ES"/>
        </w:rPr>
        <w:t xml:space="preserve"> - </w:t>
      </w:r>
      <w:r w:rsidRPr="000143BF">
        <w:rPr>
          <w:rFonts w:ascii="Times New Roman" w:hAnsi="Times New Roman" w:cs="Times New Roman"/>
          <w:b w:val="0"/>
          <w:color w:val="002060"/>
          <w:sz w:val="24"/>
          <w:szCs w:val="24"/>
          <w:lang w:val="es-ES"/>
        </w:rPr>
        <w:t xml:space="preserve">Integración </w:t>
      </w:r>
      <w:r>
        <w:rPr>
          <w:rFonts w:ascii="Times New Roman" w:hAnsi="Times New Roman" w:cs="Times New Roman"/>
          <w:b w:val="0"/>
          <w:color w:val="002060"/>
          <w:sz w:val="24"/>
          <w:szCs w:val="24"/>
          <w:lang w:val="es-ES"/>
        </w:rPr>
        <w:t>Económica</w:t>
      </w:r>
    </w:p>
    <w:p w:rsidR="00552540" w:rsidP="00552540" w:rsidRDefault="00552540" w14:paraId="50B27AF2" w14:textId="77777777">
      <w:pPr>
        <w:pStyle w:val="ListParagraph"/>
        <w:keepNext/>
        <w:keepLines/>
        <w:spacing w:after="0" w:line="0" w:lineRule="atLeast"/>
        <w:ind w:left="270"/>
        <w:jc w:val="both"/>
        <w:outlineLvl w:val="1"/>
        <w:rPr>
          <w:rFonts w:ascii="Times New Roman" w:hAnsi="Times New Roman" w:eastAsia="MS Gothic" w:cs="Times New Roman"/>
          <w:b/>
          <w:bCs/>
          <w:smallCaps/>
          <w:color w:val="44546A" w:themeColor="text2"/>
          <w:sz w:val="24"/>
          <w:szCs w:val="24"/>
          <w:lang w:val="es-ES"/>
        </w:rPr>
      </w:pPr>
      <w:r>
        <w:rPr>
          <w:b/>
          <w:noProof/>
        </w:rPr>
        <mc:AlternateContent>
          <mc:Choice Requires="wps">
            <w:drawing>
              <wp:anchor distT="0" distB="0" distL="114300" distR="114300" simplePos="0" relativeHeight="251658240" behindDoc="0" locked="0" layoutInCell="1" allowOverlap="1" wp14:anchorId="24FC7DF5" wp14:editId="23E9F4D0">
                <wp:simplePos x="0" y="0"/>
                <wp:positionH relativeFrom="margin">
                  <wp:align>left</wp:align>
                </wp:positionH>
                <wp:positionV relativeFrom="paragraph">
                  <wp:posOffset>173795</wp:posOffset>
                </wp:positionV>
                <wp:extent cx="5991225" cy="3329940"/>
                <wp:effectExtent l="0" t="0" r="28575" b="22860"/>
                <wp:wrapNone/>
                <wp:docPr id="1" name="Text Box 1"/>
                <wp:cNvGraphicFramePr/>
                <a:graphic xmlns:a="http://schemas.openxmlformats.org/drawingml/2006/main">
                  <a:graphicData uri="http://schemas.microsoft.com/office/word/2010/wordprocessingShape">
                    <wps:wsp>
                      <wps:cNvSpPr txBox="1"/>
                      <wps:spPr>
                        <a:xfrm>
                          <a:off x="0" y="0"/>
                          <a:ext cx="5991225" cy="33299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Pr="00022B77" w:rsidR="00E55246" w:rsidP="00552540" w:rsidRDefault="00E55246" w14:paraId="5E860797" w14:textId="77777777">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rsidRPr="008D7838" w:rsidR="00E55246" w:rsidP="00552540" w:rsidRDefault="00E55246" w14:paraId="56DE21F1" w14:textId="77777777">
                            <w:pPr>
                              <w:keepNext/>
                              <w:keepLines/>
                              <w:spacing w:after="0"/>
                              <w:jc w:val="both"/>
                              <w:outlineLvl w:val="1"/>
                              <w:rPr>
                                <w:rFonts w:ascii="Times New Roman" w:hAnsi="Times New Roman"/>
                                <w:sz w:val="21"/>
                                <w:szCs w:val="21"/>
                                <w:lang w:val="es-ES_tradnl"/>
                              </w:rPr>
                            </w:pPr>
                          </w:p>
                          <w:p w:rsidR="0026534F" w:rsidP="00507DC7" w:rsidRDefault="00E55246" w14:paraId="22C8FE95" w14:textId="77777777">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E</w:t>
                            </w:r>
                            <w:r w:rsidRPr="00D768CA">
                              <w:rPr>
                                <w:rFonts w:ascii="Times New Roman" w:hAnsi="Times New Roman" w:cs="Times New Roman"/>
                                <w:sz w:val="20"/>
                                <w:szCs w:val="20"/>
                                <w:lang w:val="es-ES"/>
                              </w:rPr>
                              <w:t xml:space="preserve">l desempeño logístico de </w:t>
                            </w:r>
                            <w:r w:rsidR="00762E3F">
                              <w:rPr>
                                <w:rFonts w:ascii="Times New Roman" w:hAnsi="Times New Roman" w:cs="Times New Roman"/>
                                <w:sz w:val="20"/>
                                <w:szCs w:val="20"/>
                                <w:lang w:val="es-ES"/>
                              </w:rPr>
                              <w:t>Honduras</w:t>
                            </w:r>
                            <w:r w:rsidRPr="00D768CA">
                              <w:rPr>
                                <w:rFonts w:ascii="Times New Roman" w:hAnsi="Times New Roman" w:cs="Times New Roman"/>
                                <w:sz w:val="20"/>
                                <w:szCs w:val="20"/>
                                <w:lang w:val="es-ES"/>
                              </w:rPr>
                              <w:t xml:space="preserve"> es relevante </w:t>
                            </w:r>
                            <w:r w:rsidR="000E6ACC">
                              <w:rPr>
                                <w:rFonts w:ascii="Times New Roman" w:hAnsi="Times New Roman" w:cs="Times New Roman"/>
                                <w:sz w:val="20"/>
                                <w:szCs w:val="20"/>
                                <w:lang w:val="es-ES"/>
                              </w:rPr>
                              <w:t>a nivel global</w:t>
                            </w:r>
                            <w:r w:rsidRPr="00D768CA">
                              <w:rPr>
                                <w:rFonts w:ascii="Times New Roman" w:hAnsi="Times New Roman" w:cs="Times New Roman"/>
                                <w:sz w:val="20"/>
                                <w:szCs w:val="20"/>
                                <w:lang w:val="es-ES"/>
                              </w:rPr>
                              <w:t xml:space="preserve"> y constituye un marco de oportunidades para los países vecinos.</w:t>
                            </w:r>
                            <w:r w:rsidR="0026534F">
                              <w:rPr>
                                <w:rFonts w:ascii="Times New Roman" w:hAnsi="Times New Roman" w:cs="Times New Roman"/>
                                <w:sz w:val="20"/>
                                <w:szCs w:val="20"/>
                                <w:lang w:val="es-ES"/>
                              </w:rPr>
                              <w:t xml:space="preserve"> L</w:t>
                            </w:r>
                            <w:r w:rsidRPr="0026534F" w:rsidR="0026534F">
                              <w:rPr>
                                <w:rFonts w:ascii="Times New Roman" w:hAnsi="Times New Roman" w:cs="Times New Roman"/>
                                <w:sz w:val="20"/>
                                <w:szCs w:val="20"/>
                                <w:lang w:val="es-ES"/>
                              </w:rPr>
                              <w:t xml:space="preserve">a estrategia de Honduras en el ámbito logístico presenta retos relacionados </w:t>
                            </w:r>
                            <w:r w:rsidR="0026534F">
                              <w:rPr>
                                <w:rFonts w:ascii="Times New Roman" w:hAnsi="Times New Roman" w:cs="Times New Roman"/>
                                <w:sz w:val="20"/>
                                <w:szCs w:val="20"/>
                                <w:lang w:val="es-ES"/>
                              </w:rPr>
                              <w:t>a la</w:t>
                            </w:r>
                            <w:r w:rsidR="00050010">
                              <w:rPr>
                                <w:rFonts w:ascii="Times New Roman" w:hAnsi="Times New Roman" w:cs="Times New Roman"/>
                                <w:sz w:val="20"/>
                                <w:szCs w:val="20"/>
                                <w:lang w:val="es-ES"/>
                              </w:rPr>
                              <w:t xml:space="preserve"> necesidad de una mayor</w:t>
                            </w:r>
                            <w:r w:rsidR="0026534F">
                              <w:rPr>
                                <w:rFonts w:ascii="Times New Roman" w:hAnsi="Times New Roman" w:cs="Times New Roman"/>
                                <w:sz w:val="20"/>
                                <w:szCs w:val="20"/>
                                <w:lang w:val="es-ES"/>
                              </w:rPr>
                              <w:t xml:space="preserve"> coordinación interinstitucional a fin de</w:t>
                            </w:r>
                            <w:r w:rsidRPr="0026534F" w:rsidR="0026534F">
                              <w:rPr>
                                <w:rFonts w:ascii="Times New Roman" w:hAnsi="Times New Roman" w:cs="Times New Roman"/>
                                <w:sz w:val="20"/>
                                <w:szCs w:val="20"/>
                                <w:lang w:val="es-ES"/>
                              </w:rPr>
                              <w:t xml:space="preserve"> seguir desarrollando las principales zonas de relevancia logística como lo es el Conglomerado Logístico del Norte y su conexión con los principales nodos productivos de San Pedro Sula y Tegucigalpa</w:t>
                            </w:r>
                            <w:r w:rsidR="00050010">
                              <w:rPr>
                                <w:rFonts w:ascii="Times New Roman" w:hAnsi="Times New Roman" w:cs="Times New Roman"/>
                                <w:sz w:val="20"/>
                                <w:szCs w:val="20"/>
                                <w:lang w:val="es-ES"/>
                              </w:rPr>
                              <w:t xml:space="preserve"> con una visión integral y de largo plazo</w:t>
                            </w:r>
                            <w:r w:rsidRPr="0026534F" w:rsidR="0026534F">
                              <w:rPr>
                                <w:rFonts w:ascii="Times New Roman" w:hAnsi="Times New Roman" w:cs="Times New Roman"/>
                                <w:sz w:val="20"/>
                                <w:szCs w:val="20"/>
                                <w:lang w:val="es-ES"/>
                              </w:rPr>
                              <w:t>. Adicionalmente existe un enfoque claro en mejorar el funcionamiento de todo el sistema logístico</w:t>
                            </w:r>
                            <w:r w:rsidR="00050010">
                              <w:rPr>
                                <w:rFonts w:ascii="Times New Roman" w:hAnsi="Times New Roman" w:cs="Times New Roman"/>
                                <w:sz w:val="20"/>
                                <w:szCs w:val="20"/>
                                <w:lang w:val="es-ES"/>
                              </w:rPr>
                              <w:t xml:space="preserve"> que incluye la</w:t>
                            </w:r>
                            <w:r w:rsidRPr="0026534F" w:rsidR="0026534F">
                              <w:rPr>
                                <w:rFonts w:ascii="Times New Roman" w:hAnsi="Times New Roman" w:cs="Times New Roman"/>
                                <w:sz w:val="20"/>
                                <w:szCs w:val="20"/>
                                <w:lang w:val="es-ES"/>
                              </w:rPr>
                              <w:t xml:space="preserve"> mejora en la conectividad global, integración de procesos y sistemas, fluidez de transporte, marco jurídico y fiscal adecuado y buen entorno o clima de negocios. Todo lo anterior, enfocado a consolidar </w:t>
                            </w:r>
                            <w:r w:rsidR="00B10FC3">
                              <w:rPr>
                                <w:rFonts w:ascii="Times New Roman" w:hAnsi="Times New Roman" w:cs="Times New Roman"/>
                                <w:sz w:val="20"/>
                                <w:szCs w:val="20"/>
                                <w:lang w:val="es-ES"/>
                              </w:rPr>
                              <w:t xml:space="preserve">a Honduras como </w:t>
                            </w:r>
                            <w:r w:rsidRPr="0026534F" w:rsidR="0026534F">
                              <w:rPr>
                                <w:rFonts w:ascii="Times New Roman" w:hAnsi="Times New Roman" w:cs="Times New Roman"/>
                                <w:sz w:val="20"/>
                                <w:szCs w:val="20"/>
                                <w:lang w:val="es-ES"/>
                              </w:rPr>
                              <w:t xml:space="preserve">un </w:t>
                            </w:r>
                            <w:r w:rsidRPr="00762E3F" w:rsidR="0026534F">
                              <w:rPr>
                                <w:rFonts w:ascii="Times New Roman" w:hAnsi="Times New Roman" w:cs="Times New Roman"/>
                                <w:i/>
                                <w:sz w:val="20"/>
                                <w:szCs w:val="20"/>
                                <w:lang w:val="es-ES"/>
                              </w:rPr>
                              <w:t>hub</w:t>
                            </w:r>
                            <w:r w:rsidRPr="0026534F" w:rsidR="0026534F">
                              <w:rPr>
                                <w:rFonts w:ascii="Times New Roman" w:hAnsi="Times New Roman" w:cs="Times New Roman"/>
                                <w:sz w:val="20"/>
                                <w:szCs w:val="20"/>
                                <w:lang w:val="es-ES"/>
                              </w:rPr>
                              <w:t xml:space="preserve"> regional de cara al mercado </w:t>
                            </w:r>
                            <w:r w:rsidR="00762E3F">
                              <w:rPr>
                                <w:rFonts w:ascii="Times New Roman" w:hAnsi="Times New Roman" w:cs="Times New Roman"/>
                                <w:sz w:val="20"/>
                                <w:szCs w:val="20"/>
                                <w:lang w:val="es-ES"/>
                              </w:rPr>
                              <w:t xml:space="preserve">regional y </w:t>
                            </w:r>
                            <w:r w:rsidRPr="0026534F" w:rsidR="0026534F">
                              <w:rPr>
                                <w:rFonts w:ascii="Times New Roman" w:hAnsi="Times New Roman" w:cs="Times New Roman"/>
                                <w:sz w:val="20"/>
                                <w:szCs w:val="20"/>
                                <w:lang w:val="es-ES"/>
                              </w:rPr>
                              <w:t>global</w:t>
                            </w:r>
                            <w:r w:rsidR="00B10FC3">
                              <w:rPr>
                                <w:rFonts w:ascii="Times New Roman" w:hAnsi="Times New Roman" w:cs="Times New Roman"/>
                                <w:sz w:val="20"/>
                                <w:szCs w:val="20"/>
                                <w:lang w:val="es-ES"/>
                              </w:rPr>
                              <w:t xml:space="preserve"> con principal </w:t>
                            </w:r>
                            <w:r w:rsidR="00836AAE">
                              <w:rPr>
                                <w:rFonts w:ascii="Times New Roman" w:hAnsi="Times New Roman" w:cs="Times New Roman"/>
                                <w:sz w:val="20"/>
                                <w:szCs w:val="20"/>
                                <w:lang w:val="es-ES"/>
                              </w:rPr>
                              <w:t xml:space="preserve">enfoque y </w:t>
                            </w:r>
                            <w:r w:rsidR="00B10FC3">
                              <w:rPr>
                                <w:rFonts w:ascii="Times New Roman" w:hAnsi="Times New Roman" w:cs="Times New Roman"/>
                                <w:sz w:val="20"/>
                                <w:szCs w:val="20"/>
                                <w:lang w:val="es-ES"/>
                              </w:rPr>
                              <w:t>ventaja comparativa en el litoral del Atlántico por la relevancia comercial que tienen el Puerto Cortés en el tránsito marítimo regional</w:t>
                            </w:r>
                            <w:r w:rsidRPr="0026534F" w:rsidR="0026534F">
                              <w:rPr>
                                <w:rFonts w:ascii="Times New Roman" w:hAnsi="Times New Roman" w:cs="Times New Roman"/>
                                <w:sz w:val="20"/>
                                <w:szCs w:val="20"/>
                                <w:lang w:val="es-ES"/>
                              </w:rPr>
                              <w:t xml:space="preserve">. </w:t>
                            </w:r>
                          </w:p>
                          <w:p w:rsidRPr="00EE04A7" w:rsidR="00EE04A7" w:rsidP="001D2271" w:rsidRDefault="00E55246" w14:paraId="13DB606A" w14:textId="78FF1186">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La operación objeto de análisis</w:t>
                            </w:r>
                            <w:del w:author="Landaverde Moreno, Osvaldo" w:date="2021-02-10T03:02:00Z" w:id="3">
                              <w:r w:rsidDel="006A04EB">
                                <w:rPr>
                                  <w:rFonts w:ascii="Times New Roman" w:hAnsi="Times New Roman" w:cs="Times New Roman"/>
                                  <w:sz w:val="20"/>
                                  <w:szCs w:val="20"/>
                                  <w:lang w:val="es-ES"/>
                                </w:rPr>
                                <w:delText>,</w:delText>
                              </w:r>
                              <w:r w:rsidDel="006A04EB" w:rsidR="00673492">
                                <w:rPr>
                                  <w:rFonts w:ascii="Times New Roman" w:hAnsi="Times New Roman" w:cs="Times New Roman"/>
                                  <w:sz w:val="20"/>
                                  <w:szCs w:val="20"/>
                                  <w:lang w:val="es-ES"/>
                                </w:rPr>
                                <w:delText>}</w:delText>
                              </w:r>
                            </w:del>
                            <w:r>
                              <w:rPr>
                                <w:rFonts w:ascii="Times New Roman" w:hAnsi="Times New Roman" w:cs="Times New Roman"/>
                                <w:sz w:val="20"/>
                                <w:szCs w:val="20"/>
                                <w:lang w:val="es-ES"/>
                              </w:rPr>
                              <w:t xml:space="preserve"> es </w:t>
                            </w:r>
                            <w:del w:author="Landaverde Moreno, Osvaldo" w:date="2021-02-09T20:33:00Z" w:id="4">
                              <w:r w:rsidDel="00602E8C" w:rsidR="00650063">
                                <w:rPr>
                                  <w:rFonts w:ascii="Times New Roman" w:hAnsi="Times New Roman" w:cs="Times New Roman"/>
                                  <w:sz w:val="20"/>
                                  <w:szCs w:val="20"/>
                                  <w:lang w:val="es-ES_tradnl"/>
                                </w:rPr>
                                <w:delText>p</w:delText>
                              </w:r>
                              <w:r w:rsidRPr="00BC3D7C" w:rsidDel="00602E8C" w:rsidR="00650063">
                                <w:rPr>
                                  <w:rFonts w:ascii="Times New Roman" w:hAnsi="Times New Roman" w:cs="Times New Roman"/>
                                  <w:sz w:val="20"/>
                                  <w:szCs w:val="20"/>
                                  <w:lang w:val="es-ES_tradnl"/>
                                </w:rPr>
                                <w:delText xml:space="preserve">rimer </w:delText>
                              </w:r>
                            </w:del>
                            <w:ins w:author="Landaverde Moreno, Osvaldo" w:date="2021-02-09T20:33:00Z" w:id="5">
                              <w:r w:rsidR="00602E8C">
                                <w:rPr>
                                  <w:rFonts w:ascii="Times New Roman" w:hAnsi="Times New Roman" w:cs="Times New Roman"/>
                                  <w:sz w:val="20"/>
                                  <w:szCs w:val="20"/>
                                  <w:lang w:val="es-ES_tradnl"/>
                                </w:rPr>
                                <w:t xml:space="preserve">el tercer </w:t>
                              </w:r>
                            </w:ins>
                            <w:r w:rsidR="00650063">
                              <w:rPr>
                                <w:rFonts w:ascii="Times New Roman" w:hAnsi="Times New Roman" w:cs="Times New Roman"/>
                                <w:sz w:val="20"/>
                                <w:szCs w:val="20"/>
                                <w:lang w:val="es-ES_tradnl"/>
                              </w:rPr>
                              <w:t>préstamo</w:t>
                            </w:r>
                            <w:r w:rsidRPr="00BC3D7C" w:rsidR="00650063">
                              <w:rPr>
                                <w:rFonts w:ascii="Times New Roman" w:hAnsi="Times New Roman" w:cs="Times New Roman"/>
                                <w:sz w:val="20"/>
                                <w:szCs w:val="20"/>
                                <w:lang w:val="es-CO"/>
                              </w:rPr>
                              <w:t xml:space="preserve"> </w:t>
                            </w:r>
                            <w:r w:rsidR="00650063">
                              <w:rPr>
                                <w:rFonts w:ascii="Times New Roman" w:hAnsi="Times New Roman" w:cs="Times New Roman"/>
                                <w:sz w:val="20"/>
                                <w:szCs w:val="20"/>
                                <w:lang w:val="es-CO"/>
                              </w:rPr>
                              <w:t>p</w:t>
                            </w:r>
                            <w:r w:rsidRPr="00BC3D7C" w:rsidR="00650063">
                              <w:rPr>
                                <w:rFonts w:ascii="Times New Roman" w:hAnsi="Times New Roman" w:cs="Times New Roman"/>
                                <w:sz w:val="20"/>
                                <w:szCs w:val="20"/>
                                <w:lang w:val="es-CO"/>
                              </w:rPr>
                              <w:t>rogramático de Reformas de</w:t>
                            </w:r>
                            <w:r w:rsidR="00650063">
                              <w:rPr>
                                <w:rFonts w:ascii="Times New Roman" w:hAnsi="Times New Roman" w:cs="Times New Roman"/>
                                <w:sz w:val="20"/>
                                <w:szCs w:val="20"/>
                                <w:lang w:val="es-CO"/>
                              </w:rPr>
                              <w:t xml:space="preserve"> </w:t>
                            </w:r>
                            <w:r w:rsidRPr="00BC3D7C" w:rsidR="00650063">
                              <w:rPr>
                                <w:rFonts w:ascii="Times New Roman" w:hAnsi="Times New Roman" w:cs="Times New Roman"/>
                                <w:sz w:val="20"/>
                                <w:szCs w:val="20"/>
                                <w:lang w:val="es-CO"/>
                              </w:rPr>
                              <w:t>Política (PBP)</w:t>
                            </w:r>
                            <w:r>
                              <w:rPr>
                                <w:rFonts w:ascii="Times New Roman" w:hAnsi="Times New Roman" w:cs="Times New Roman"/>
                                <w:sz w:val="20"/>
                                <w:szCs w:val="20"/>
                                <w:lang w:val="es-ES"/>
                              </w:rPr>
                              <w:t xml:space="preserve"> enfocados en la mejora </w:t>
                            </w:r>
                            <w:r w:rsidRPr="007065D5">
                              <w:rPr>
                                <w:rFonts w:ascii="Times New Roman" w:hAnsi="Times New Roman" w:cs="Times New Roman"/>
                                <w:sz w:val="20"/>
                                <w:szCs w:val="20"/>
                                <w:lang w:val="es-ES"/>
                              </w:rPr>
                              <w:t>de la competitividad</w:t>
                            </w:r>
                            <w:r>
                              <w:rPr>
                                <w:rFonts w:ascii="Times New Roman" w:hAnsi="Times New Roman" w:cs="Times New Roman"/>
                                <w:sz w:val="20"/>
                                <w:szCs w:val="20"/>
                                <w:lang w:val="es-ES"/>
                              </w:rPr>
                              <w:t xml:space="preserve"> sectorial. El </w:t>
                            </w:r>
                            <w:r w:rsidRPr="007065D5">
                              <w:rPr>
                                <w:rFonts w:ascii="Times New Roman" w:hAnsi="Times New Roman" w:cs="Times New Roman"/>
                                <w:sz w:val="20"/>
                                <w:szCs w:val="20"/>
                                <w:lang w:val="es-ES"/>
                              </w:rPr>
                              <w:t xml:space="preserve">Programa de Reformas del Sector Transporte y Logística de </w:t>
                            </w:r>
                            <w:r w:rsidR="00650063">
                              <w:rPr>
                                <w:rFonts w:ascii="Times New Roman" w:hAnsi="Times New Roman" w:cs="Times New Roman"/>
                                <w:sz w:val="20"/>
                                <w:szCs w:val="20"/>
                                <w:lang w:val="es-ES"/>
                              </w:rPr>
                              <w:t>Cargas de Honduras (HO-L1</w:t>
                            </w:r>
                            <w:r w:rsidR="0041665C">
                              <w:rPr>
                                <w:rFonts w:ascii="Times New Roman" w:hAnsi="Times New Roman" w:cs="Times New Roman"/>
                                <w:sz w:val="20"/>
                                <w:szCs w:val="20"/>
                                <w:lang w:val="es-ES"/>
                              </w:rPr>
                              <w:t>2</w:t>
                            </w:r>
                            <w:ins w:author="Landaverde Moreno, Osvaldo" w:date="2021-02-09T20:33:00Z" w:id="6">
                              <w:r w:rsidR="00602E8C">
                                <w:rPr>
                                  <w:rFonts w:ascii="Times New Roman" w:hAnsi="Times New Roman" w:cs="Times New Roman"/>
                                  <w:sz w:val="20"/>
                                  <w:szCs w:val="20"/>
                                  <w:lang w:val="es-ES"/>
                                </w:rPr>
                                <w:t>19</w:t>
                              </w:r>
                            </w:ins>
                            <w:del w:author="Landaverde Moreno, Osvaldo" w:date="2021-02-09T20:33:00Z" w:id="7">
                              <w:r w:rsidDel="00602E8C" w:rsidR="0041665C">
                                <w:rPr>
                                  <w:rFonts w:ascii="Times New Roman" w:hAnsi="Times New Roman" w:cs="Times New Roman"/>
                                  <w:sz w:val="20"/>
                                  <w:szCs w:val="20"/>
                                  <w:lang w:val="es-ES"/>
                                </w:rPr>
                                <w:delText>06</w:delText>
                              </w:r>
                            </w:del>
                            <w:r w:rsidR="00650063">
                              <w:rPr>
                                <w:rFonts w:ascii="Times New Roman" w:hAnsi="Times New Roman" w:cs="Times New Roman"/>
                                <w:sz w:val="20"/>
                                <w:szCs w:val="20"/>
                                <w:lang w:val="es-ES"/>
                              </w:rPr>
                              <w:t>)</w:t>
                            </w:r>
                            <w:r>
                              <w:rPr>
                                <w:rFonts w:ascii="Times New Roman" w:hAnsi="Times New Roman" w:cs="Times New Roman"/>
                                <w:sz w:val="20"/>
                                <w:szCs w:val="20"/>
                                <w:lang w:val="es-ES"/>
                              </w:rPr>
                              <w:t>, tiene por objetivo</w:t>
                            </w:r>
                            <w:r w:rsidRPr="001D2271">
                              <w:rPr>
                                <w:rFonts w:ascii="Times New Roman" w:hAnsi="Times New Roman" w:cs="Times New Roman"/>
                                <w:sz w:val="20"/>
                                <w:szCs w:val="20"/>
                                <w:lang w:val="es-ES"/>
                              </w:rPr>
                              <w:t xml:space="preserve"> </w:t>
                            </w:r>
                            <w:r w:rsidRPr="0095048D">
                              <w:rPr>
                                <w:rFonts w:ascii="Times New Roman" w:hAnsi="Times New Roman" w:cs="Times New Roman"/>
                                <w:sz w:val="20"/>
                                <w:szCs w:val="20"/>
                                <w:lang w:val="es-ES"/>
                              </w:rPr>
                              <w:t xml:space="preserve">contribuir a la mejora de la </w:t>
                            </w:r>
                            <w:r>
                              <w:rPr>
                                <w:rFonts w:ascii="Times New Roman" w:hAnsi="Times New Roman" w:cs="Times New Roman"/>
                                <w:sz w:val="20"/>
                                <w:szCs w:val="20"/>
                                <w:lang w:val="es-ES"/>
                              </w:rPr>
                              <w:t>competitividad</w:t>
                            </w:r>
                            <w:r w:rsidRPr="0095048D">
                              <w:rPr>
                                <w:rFonts w:ascii="Times New Roman" w:hAnsi="Times New Roman" w:cs="Times New Roman"/>
                                <w:sz w:val="20"/>
                                <w:szCs w:val="20"/>
                                <w:lang w:val="es-ES"/>
                              </w:rPr>
                              <w:t xml:space="preserve"> y la integración </w:t>
                            </w:r>
                            <w:r>
                              <w:rPr>
                                <w:rFonts w:ascii="Times New Roman" w:hAnsi="Times New Roman" w:cs="Times New Roman"/>
                                <w:sz w:val="20"/>
                                <w:szCs w:val="20"/>
                                <w:lang w:val="es-ES"/>
                              </w:rPr>
                              <w:t xml:space="preserve">regional </w:t>
                            </w:r>
                            <w:r w:rsidRPr="0095048D">
                              <w:rPr>
                                <w:rFonts w:ascii="Times New Roman" w:hAnsi="Times New Roman" w:cs="Times New Roman"/>
                                <w:sz w:val="20"/>
                                <w:szCs w:val="20"/>
                                <w:lang w:val="es-ES"/>
                              </w:rPr>
                              <w:t xml:space="preserve">mediante </w:t>
                            </w:r>
                            <w:r>
                              <w:rPr>
                                <w:rFonts w:ascii="Times New Roman" w:hAnsi="Times New Roman" w:cs="Times New Roman"/>
                                <w:sz w:val="20"/>
                                <w:szCs w:val="20"/>
                                <w:lang w:val="es-ES"/>
                              </w:rPr>
                              <w:t>el fortalecimiento institucional, legal y regulatorio</w:t>
                            </w:r>
                            <w:r w:rsidR="00050010">
                              <w:rPr>
                                <w:rFonts w:ascii="Times New Roman" w:hAnsi="Times New Roman" w:cs="Times New Roman"/>
                                <w:sz w:val="20"/>
                                <w:szCs w:val="20"/>
                                <w:lang w:val="es-ES"/>
                              </w:rPr>
                              <w:t xml:space="preserve"> del sector de logística de cargas</w:t>
                            </w:r>
                            <w:r w:rsidR="004F1111">
                              <w:rPr>
                                <w:rFonts w:ascii="Times New Roman" w:hAnsi="Times New Roman" w:cs="Times New Roman"/>
                                <w:sz w:val="20"/>
                                <w:szCs w:val="20"/>
                                <w:lang w:val="es-ES"/>
                              </w:rPr>
                              <w:t xml:space="preserve"> y la facilitación comercial</w:t>
                            </w:r>
                            <w:r>
                              <w:rPr>
                                <w:rFonts w:ascii="Times New Roman" w:hAnsi="Times New Roman" w:cs="Times New Roman"/>
                                <w:sz w:val="20"/>
                                <w:szCs w:val="20"/>
                                <w:lang w:val="es-ES"/>
                              </w:rPr>
                              <w:t>.</w:t>
                            </w:r>
                            <w:r w:rsidRPr="00F67EAF" w:rsidR="00F67EAF">
                              <w:rPr>
                                <w:rFonts w:ascii="Times New Roman" w:hAnsi="Times New Roman" w:cs="Times New Roman"/>
                                <w:sz w:val="20"/>
                                <w:szCs w:val="20"/>
                                <w:lang w:val="es-ES"/>
                              </w:rPr>
                              <w:t xml:space="preserve"> </w:t>
                            </w:r>
                            <w:r w:rsidR="00F67EAF">
                              <w:rPr>
                                <w:rFonts w:ascii="Times New Roman" w:hAnsi="Times New Roman" w:cs="Times New Roman"/>
                                <w:sz w:val="20"/>
                                <w:szCs w:val="20"/>
                                <w:lang w:val="es-ES"/>
                              </w:rPr>
                              <w:t>Se espera que el programa tenga efectos tanto a nivel microeconómico como a nivel macro-global</w:t>
                            </w:r>
                            <w:r w:rsidR="00836AAE">
                              <w:rPr>
                                <w:rFonts w:ascii="Times New Roman" w:hAnsi="Times New Roman" w:cs="Times New Roman"/>
                                <w:sz w:val="20"/>
                                <w:szCs w:val="20"/>
                                <w:lang w:val="es-ES"/>
                              </w:rPr>
                              <w:t>, c</w:t>
                            </w:r>
                            <w:r w:rsidR="00F47DD8">
                              <w:rPr>
                                <w:rFonts w:ascii="Times New Roman" w:hAnsi="Times New Roman" w:cs="Times New Roman"/>
                                <w:sz w:val="20"/>
                                <w:szCs w:val="20"/>
                                <w:lang w:val="es-ES"/>
                              </w:rPr>
                              <w:t xml:space="preserve">oncretamente, </w:t>
                            </w:r>
                            <w:r w:rsidRPr="00F47DD8" w:rsidR="00F47DD8">
                              <w:rPr>
                                <w:rFonts w:ascii="Times New Roman" w:hAnsi="Times New Roman" w:cs="Times New Roman"/>
                                <w:sz w:val="20"/>
                                <w:szCs w:val="20"/>
                                <w:lang w:val="es-ES"/>
                              </w:rPr>
                              <w:t xml:space="preserve">de acuerdo a la Matriz de Resultados de la operación, </w:t>
                            </w:r>
                            <w:r w:rsidR="004F1111">
                              <w:rPr>
                                <w:rFonts w:ascii="Times New Roman" w:hAnsi="Times New Roman" w:cs="Times New Roman"/>
                                <w:sz w:val="20"/>
                                <w:szCs w:val="20"/>
                                <w:lang w:val="es-ES"/>
                              </w:rPr>
                              <w:t xml:space="preserve">las medidas de política promovidas por el PBL, </w:t>
                            </w:r>
                            <w:r w:rsidRPr="00F47DD8" w:rsidR="00F47DD8">
                              <w:rPr>
                                <w:rFonts w:ascii="Times New Roman" w:hAnsi="Times New Roman" w:cs="Times New Roman"/>
                                <w:sz w:val="20"/>
                                <w:szCs w:val="20"/>
                                <w:lang w:val="es-ES"/>
                              </w:rPr>
                              <w:t xml:space="preserve">impactarán positivamente en la integración regional y global a través de la reducción de los tiempos </w:t>
                            </w:r>
                            <w:r w:rsidR="004F1111">
                              <w:rPr>
                                <w:rFonts w:ascii="Times New Roman" w:hAnsi="Times New Roman" w:cs="Times New Roman"/>
                                <w:sz w:val="20"/>
                                <w:szCs w:val="20"/>
                                <w:lang w:val="es-ES"/>
                              </w:rPr>
                              <w:t>de despacho en aduanas</w:t>
                            </w:r>
                            <w:r w:rsidRPr="00F47DD8" w:rsidR="00F47DD8">
                              <w:rPr>
                                <w:rFonts w:ascii="Times New Roman" w:hAnsi="Times New Roman" w:cs="Times New Roman"/>
                                <w:sz w:val="20"/>
                                <w:szCs w:val="20"/>
                                <w:lang w:val="es-ES"/>
                              </w:rPr>
                              <w:t xml:space="preserve"> (</w:t>
                            </w:r>
                            <w:r w:rsidR="00424C20">
                              <w:rPr>
                                <w:rFonts w:ascii="Times New Roman" w:hAnsi="Times New Roman" w:cs="Times New Roman"/>
                                <w:sz w:val="20"/>
                                <w:szCs w:val="20"/>
                                <w:lang w:val="es-ES"/>
                              </w:rPr>
                              <w:t>horas</w:t>
                            </w:r>
                            <w:r w:rsidRPr="00F47DD8" w:rsidR="00F47DD8">
                              <w:rPr>
                                <w:rFonts w:ascii="Times New Roman" w:hAnsi="Times New Roman" w:cs="Times New Roman"/>
                                <w:sz w:val="20"/>
                                <w:szCs w:val="20"/>
                                <w:lang w:val="es-ES"/>
                              </w:rPr>
                              <w:t>)</w:t>
                            </w:r>
                            <w:r w:rsidR="00AE6047">
                              <w:rPr>
                                <w:rFonts w:ascii="Times New Roman" w:hAnsi="Times New Roman" w:cs="Times New Roman"/>
                                <w:sz w:val="20"/>
                                <w:szCs w:val="20"/>
                                <w:lang w:val="es-ES"/>
                              </w:rPr>
                              <w:t xml:space="preserve"> </w:t>
                            </w:r>
                            <w:del w:author="Landaverde Moreno, Osvaldo" w:date="2021-02-09T20:34:00Z" w:id="8">
                              <w:r w:rsidDel="00D8113C" w:rsidR="00AE6047">
                                <w:rPr>
                                  <w:rFonts w:ascii="Times New Roman" w:hAnsi="Times New Roman" w:cs="Times New Roman"/>
                                  <w:sz w:val="20"/>
                                  <w:szCs w:val="20"/>
                                  <w:lang w:val="es-ES"/>
                                </w:rPr>
                                <w:delText>en aproximadamente 60%</w:delText>
                              </w:r>
                              <w:r w:rsidRPr="00F47DD8" w:rsidDel="00D8113C" w:rsidR="00F47DD8">
                                <w:rPr>
                                  <w:rFonts w:ascii="Times New Roman" w:hAnsi="Times New Roman" w:cs="Times New Roman"/>
                                  <w:sz w:val="20"/>
                                  <w:szCs w:val="20"/>
                                  <w:lang w:val="es-ES"/>
                                </w:rPr>
                                <w:delText xml:space="preserve"> </w:delText>
                              </w:r>
                              <w:r w:rsidDel="00D8113C" w:rsidR="00FC51A3">
                                <w:rPr>
                                  <w:rFonts w:ascii="Times New Roman" w:hAnsi="Times New Roman" w:cs="Times New Roman"/>
                                  <w:sz w:val="20"/>
                                  <w:szCs w:val="20"/>
                                  <w:lang w:val="es-ES"/>
                                </w:rPr>
                                <w:delText xml:space="preserve">fundamentada </w:delText>
                              </w:r>
                            </w:del>
                            <w:r w:rsidR="00FC51A3">
                              <w:rPr>
                                <w:rFonts w:ascii="Times New Roman" w:hAnsi="Times New Roman" w:cs="Times New Roman"/>
                                <w:sz w:val="20"/>
                                <w:szCs w:val="20"/>
                                <w:lang w:val="es-ES"/>
                              </w:rPr>
                              <w:t>tanto por la mejora de la coordinación interinstitucional en la logística de carga como por la mejora en los procesos de comercio</w:t>
                            </w:r>
                            <w:r w:rsidR="00B10FC3">
                              <w:rPr>
                                <w:rFonts w:ascii="Times New Roman" w:hAnsi="Times New Roman" w:cs="Times New Roman"/>
                                <w:sz w:val="20"/>
                                <w:szCs w:val="20"/>
                                <w:lang w:val="es-ES"/>
                              </w:rPr>
                              <w:t xml:space="preserve"> </w:t>
                            </w:r>
                            <w:r w:rsidR="00FC51A3">
                              <w:rPr>
                                <w:rFonts w:ascii="Times New Roman" w:hAnsi="Times New Roman" w:cs="Times New Roman"/>
                                <w:sz w:val="20"/>
                                <w:szCs w:val="20"/>
                                <w:lang w:val="es-ES"/>
                              </w:rPr>
                              <w:t xml:space="preserve">exterior.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4FC7DF5">
                <v:stroke joinstyle="miter"/>
                <v:path gradientshapeok="t" o:connecttype="rect"/>
              </v:shapetype>
              <v:shape id="Text Box 1" style="position:absolute;left:0;text-align:left;margin-left:0;margin-top:13.7pt;width:471.75pt;height:262.2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">
                <v:textbox>
                  <w:txbxContent>
                    <w:p w:rsidRPr="00022B77" w:rsidR="00E55246" w:rsidP="00552540" w:rsidRDefault="00E55246" w14:paraId="5E860797" w14:textId="77777777">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rsidRPr="008D7838" w:rsidR="00E55246" w:rsidP="00552540" w:rsidRDefault="00E55246" w14:paraId="56DE21F1" w14:textId="77777777">
                      <w:pPr>
                        <w:keepNext/>
                        <w:keepLines/>
                        <w:spacing w:after="0"/>
                        <w:jc w:val="both"/>
                        <w:outlineLvl w:val="1"/>
                        <w:rPr>
                          <w:rFonts w:ascii="Times New Roman" w:hAnsi="Times New Roman"/>
                          <w:sz w:val="21"/>
                          <w:szCs w:val="21"/>
                          <w:lang w:val="es-ES_tradnl"/>
                        </w:rPr>
                      </w:pPr>
                    </w:p>
                    <w:p w:rsidR="0026534F" w:rsidP="00507DC7" w:rsidRDefault="00E55246" w14:paraId="22C8FE95" w14:textId="77777777">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E</w:t>
                      </w:r>
                      <w:r w:rsidRPr="00D768CA">
                        <w:rPr>
                          <w:rFonts w:ascii="Times New Roman" w:hAnsi="Times New Roman" w:cs="Times New Roman"/>
                          <w:sz w:val="20"/>
                          <w:szCs w:val="20"/>
                          <w:lang w:val="es-ES"/>
                        </w:rPr>
                        <w:t xml:space="preserve">l desempeño logístico de </w:t>
                      </w:r>
                      <w:r w:rsidR="00762E3F">
                        <w:rPr>
                          <w:rFonts w:ascii="Times New Roman" w:hAnsi="Times New Roman" w:cs="Times New Roman"/>
                          <w:sz w:val="20"/>
                          <w:szCs w:val="20"/>
                          <w:lang w:val="es-ES"/>
                        </w:rPr>
                        <w:t>Honduras</w:t>
                      </w:r>
                      <w:r w:rsidRPr="00D768CA">
                        <w:rPr>
                          <w:rFonts w:ascii="Times New Roman" w:hAnsi="Times New Roman" w:cs="Times New Roman"/>
                          <w:sz w:val="20"/>
                          <w:szCs w:val="20"/>
                          <w:lang w:val="es-ES"/>
                        </w:rPr>
                        <w:t xml:space="preserve"> es relevante </w:t>
                      </w:r>
                      <w:r w:rsidR="000E6ACC">
                        <w:rPr>
                          <w:rFonts w:ascii="Times New Roman" w:hAnsi="Times New Roman" w:cs="Times New Roman"/>
                          <w:sz w:val="20"/>
                          <w:szCs w:val="20"/>
                          <w:lang w:val="es-ES"/>
                        </w:rPr>
                        <w:t>a nivel global</w:t>
                      </w:r>
                      <w:r w:rsidRPr="00D768CA">
                        <w:rPr>
                          <w:rFonts w:ascii="Times New Roman" w:hAnsi="Times New Roman" w:cs="Times New Roman"/>
                          <w:sz w:val="20"/>
                          <w:szCs w:val="20"/>
                          <w:lang w:val="es-ES"/>
                        </w:rPr>
                        <w:t xml:space="preserve"> y constituye un marco de oportunidades para los países vecinos.</w:t>
                      </w:r>
                      <w:r w:rsidR="0026534F">
                        <w:rPr>
                          <w:rFonts w:ascii="Times New Roman" w:hAnsi="Times New Roman" w:cs="Times New Roman"/>
                          <w:sz w:val="20"/>
                          <w:szCs w:val="20"/>
                          <w:lang w:val="es-ES"/>
                        </w:rPr>
                        <w:t xml:space="preserve"> L</w:t>
                      </w:r>
                      <w:r w:rsidRPr="0026534F" w:rsidR="0026534F">
                        <w:rPr>
                          <w:rFonts w:ascii="Times New Roman" w:hAnsi="Times New Roman" w:cs="Times New Roman"/>
                          <w:sz w:val="20"/>
                          <w:szCs w:val="20"/>
                          <w:lang w:val="es-ES"/>
                        </w:rPr>
                        <w:t xml:space="preserve">a estrategia de Honduras en el ámbito logístico presenta retos relacionados </w:t>
                      </w:r>
                      <w:r w:rsidR="0026534F">
                        <w:rPr>
                          <w:rFonts w:ascii="Times New Roman" w:hAnsi="Times New Roman" w:cs="Times New Roman"/>
                          <w:sz w:val="20"/>
                          <w:szCs w:val="20"/>
                          <w:lang w:val="es-ES"/>
                        </w:rPr>
                        <w:t>a la</w:t>
                      </w:r>
                      <w:r w:rsidR="00050010">
                        <w:rPr>
                          <w:rFonts w:ascii="Times New Roman" w:hAnsi="Times New Roman" w:cs="Times New Roman"/>
                          <w:sz w:val="20"/>
                          <w:szCs w:val="20"/>
                          <w:lang w:val="es-ES"/>
                        </w:rPr>
                        <w:t xml:space="preserve"> necesidad de una mayor</w:t>
                      </w:r>
                      <w:r w:rsidR="0026534F">
                        <w:rPr>
                          <w:rFonts w:ascii="Times New Roman" w:hAnsi="Times New Roman" w:cs="Times New Roman"/>
                          <w:sz w:val="20"/>
                          <w:szCs w:val="20"/>
                          <w:lang w:val="es-ES"/>
                        </w:rPr>
                        <w:t xml:space="preserve"> coordinación interinstitucional a fin de</w:t>
                      </w:r>
                      <w:r w:rsidRPr="0026534F" w:rsidR="0026534F">
                        <w:rPr>
                          <w:rFonts w:ascii="Times New Roman" w:hAnsi="Times New Roman" w:cs="Times New Roman"/>
                          <w:sz w:val="20"/>
                          <w:szCs w:val="20"/>
                          <w:lang w:val="es-ES"/>
                        </w:rPr>
                        <w:t xml:space="preserve"> seguir desarrollando las principales zonas de relevancia logística como lo es el Conglomerado Logístico del Norte y su conexión con los principales nodos productivos de San Pedro Sula y Tegucigalpa</w:t>
                      </w:r>
                      <w:r w:rsidR="00050010">
                        <w:rPr>
                          <w:rFonts w:ascii="Times New Roman" w:hAnsi="Times New Roman" w:cs="Times New Roman"/>
                          <w:sz w:val="20"/>
                          <w:szCs w:val="20"/>
                          <w:lang w:val="es-ES"/>
                        </w:rPr>
                        <w:t xml:space="preserve"> con una visión integral y de largo plazo</w:t>
                      </w:r>
                      <w:r w:rsidRPr="0026534F" w:rsidR="0026534F">
                        <w:rPr>
                          <w:rFonts w:ascii="Times New Roman" w:hAnsi="Times New Roman" w:cs="Times New Roman"/>
                          <w:sz w:val="20"/>
                          <w:szCs w:val="20"/>
                          <w:lang w:val="es-ES"/>
                        </w:rPr>
                        <w:t>. Adicionalmente existe un enfoque claro en mejorar el funcionamiento de todo el sistema logístico</w:t>
                      </w:r>
                      <w:r w:rsidR="00050010">
                        <w:rPr>
                          <w:rFonts w:ascii="Times New Roman" w:hAnsi="Times New Roman" w:cs="Times New Roman"/>
                          <w:sz w:val="20"/>
                          <w:szCs w:val="20"/>
                          <w:lang w:val="es-ES"/>
                        </w:rPr>
                        <w:t xml:space="preserve"> que incluye la</w:t>
                      </w:r>
                      <w:r w:rsidRPr="0026534F" w:rsidR="0026534F">
                        <w:rPr>
                          <w:rFonts w:ascii="Times New Roman" w:hAnsi="Times New Roman" w:cs="Times New Roman"/>
                          <w:sz w:val="20"/>
                          <w:szCs w:val="20"/>
                          <w:lang w:val="es-ES"/>
                        </w:rPr>
                        <w:t xml:space="preserve"> mejora en la conectividad global, integración de procesos y sistemas, fluidez de transporte, marco jurídico y fiscal adecuado y buen entorno o clima de negocios. Todo lo anterior, enfocado a consolidar </w:t>
                      </w:r>
                      <w:r w:rsidR="00B10FC3">
                        <w:rPr>
                          <w:rFonts w:ascii="Times New Roman" w:hAnsi="Times New Roman" w:cs="Times New Roman"/>
                          <w:sz w:val="20"/>
                          <w:szCs w:val="20"/>
                          <w:lang w:val="es-ES"/>
                        </w:rPr>
                        <w:t xml:space="preserve">a Honduras como </w:t>
                      </w:r>
                      <w:r w:rsidRPr="0026534F" w:rsidR="0026534F">
                        <w:rPr>
                          <w:rFonts w:ascii="Times New Roman" w:hAnsi="Times New Roman" w:cs="Times New Roman"/>
                          <w:sz w:val="20"/>
                          <w:szCs w:val="20"/>
                          <w:lang w:val="es-ES"/>
                        </w:rPr>
                        <w:t xml:space="preserve">un </w:t>
                      </w:r>
                      <w:r w:rsidRPr="00762E3F" w:rsidR="0026534F">
                        <w:rPr>
                          <w:rFonts w:ascii="Times New Roman" w:hAnsi="Times New Roman" w:cs="Times New Roman"/>
                          <w:i/>
                          <w:sz w:val="20"/>
                          <w:szCs w:val="20"/>
                          <w:lang w:val="es-ES"/>
                        </w:rPr>
                        <w:t>hub</w:t>
                      </w:r>
                      <w:r w:rsidRPr="0026534F" w:rsidR="0026534F">
                        <w:rPr>
                          <w:rFonts w:ascii="Times New Roman" w:hAnsi="Times New Roman" w:cs="Times New Roman"/>
                          <w:sz w:val="20"/>
                          <w:szCs w:val="20"/>
                          <w:lang w:val="es-ES"/>
                        </w:rPr>
                        <w:t xml:space="preserve"> regional de cara al mercado </w:t>
                      </w:r>
                      <w:r w:rsidR="00762E3F">
                        <w:rPr>
                          <w:rFonts w:ascii="Times New Roman" w:hAnsi="Times New Roman" w:cs="Times New Roman"/>
                          <w:sz w:val="20"/>
                          <w:szCs w:val="20"/>
                          <w:lang w:val="es-ES"/>
                        </w:rPr>
                        <w:t xml:space="preserve">regional y </w:t>
                      </w:r>
                      <w:r w:rsidRPr="0026534F" w:rsidR="0026534F">
                        <w:rPr>
                          <w:rFonts w:ascii="Times New Roman" w:hAnsi="Times New Roman" w:cs="Times New Roman"/>
                          <w:sz w:val="20"/>
                          <w:szCs w:val="20"/>
                          <w:lang w:val="es-ES"/>
                        </w:rPr>
                        <w:t>global</w:t>
                      </w:r>
                      <w:r w:rsidR="00B10FC3">
                        <w:rPr>
                          <w:rFonts w:ascii="Times New Roman" w:hAnsi="Times New Roman" w:cs="Times New Roman"/>
                          <w:sz w:val="20"/>
                          <w:szCs w:val="20"/>
                          <w:lang w:val="es-ES"/>
                        </w:rPr>
                        <w:t xml:space="preserve"> con principal </w:t>
                      </w:r>
                      <w:r w:rsidR="00836AAE">
                        <w:rPr>
                          <w:rFonts w:ascii="Times New Roman" w:hAnsi="Times New Roman" w:cs="Times New Roman"/>
                          <w:sz w:val="20"/>
                          <w:szCs w:val="20"/>
                          <w:lang w:val="es-ES"/>
                        </w:rPr>
                        <w:t xml:space="preserve">enfoque y </w:t>
                      </w:r>
                      <w:r w:rsidR="00B10FC3">
                        <w:rPr>
                          <w:rFonts w:ascii="Times New Roman" w:hAnsi="Times New Roman" w:cs="Times New Roman"/>
                          <w:sz w:val="20"/>
                          <w:szCs w:val="20"/>
                          <w:lang w:val="es-ES"/>
                        </w:rPr>
                        <w:t>ventaja comparativa en el litoral del Atlántico por la relevancia comercial que tienen el Puerto Cortés en el tránsito marítimo regional</w:t>
                      </w:r>
                      <w:r w:rsidRPr="0026534F" w:rsidR="0026534F">
                        <w:rPr>
                          <w:rFonts w:ascii="Times New Roman" w:hAnsi="Times New Roman" w:cs="Times New Roman"/>
                          <w:sz w:val="20"/>
                          <w:szCs w:val="20"/>
                          <w:lang w:val="es-ES"/>
                        </w:rPr>
                        <w:t xml:space="preserve">. </w:t>
                      </w:r>
                    </w:p>
                    <w:p w:rsidRPr="00EE04A7" w:rsidR="00EE04A7" w:rsidP="001D2271" w:rsidRDefault="00E55246" w14:paraId="13DB606A" w14:textId="78FF1186">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La operación objeto de análisis</w:t>
                      </w:r>
                      <w:del w:author="Landaverde Moreno, Osvaldo" w:date="2021-02-10T03:02:00Z" w:id="9">
                        <w:r w:rsidDel="006A04EB">
                          <w:rPr>
                            <w:rFonts w:ascii="Times New Roman" w:hAnsi="Times New Roman" w:cs="Times New Roman"/>
                            <w:sz w:val="20"/>
                            <w:szCs w:val="20"/>
                            <w:lang w:val="es-ES"/>
                          </w:rPr>
                          <w:delText>,</w:delText>
                        </w:r>
                        <w:r w:rsidDel="006A04EB" w:rsidR="00673492">
                          <w:rPr>
                            <w:rFonts w:ascii="Times New Roman" w:hAnsi="Times New Roman" w:cs="Times New Roman"/>
                            <w:sz w:val="20"/>
                            <w:szCs w:val="20"/>
                            <w:lang w:val="es-ES"/>
                          </w:rPr>
                          <w:delText>}</w:delText>
                        </w:r>
                      </w:del>
                      <w:r>
                        <w:rPr>
                          <w:rFonts w:ascii="Times New Roman" w:hAnsi="Times New Roman" w:cs="Times New Roman"/>
                          <w:sz w:val="20"/>
                          <w:szCs w:val="20"/>
                          <w:lang w:val="es-ES"/>
                        </w:rPr>
                        <w:t xml:space="preserve"> es </w:t>
                      </w:r>
                      <w:del w:author="Landaverde Moreno, Osvaldo" w:date="2021-02-09T20:33:00Z" w:id="10">
                        <w:r w:rsidDel="00602E8C" w:rsidR="00650063">
                          <w:rPr>
                            <w:rFonts w:ascii="Times New Roman" w:hAnsi="Times New Roman" w:cs="Times New Roman"/>
                            <w:sz w:val="20"/>
                            <w:szCs w:val="20"/>
                            <w:lang w:val="es-ES_tradnl"/>
                          </w:rPr>
                          <w:delText>p</w:delText>
                        </w:r>
                        <w:r w:rsidRPr="00BC3D7C" w:rsidDel="00602E8C" w:rsidR="00650063">
                          <w:rPr>
                            <w:rFonts w:ascii="Times New Roman" w:hAnsi="Times New Roman" w:cs="Times New Roman"/>
                            <w:sz w:val="20"/>
                            <w:szCs w:val="20"/>
                            <w:lang w:val="es-ES_tradnl"/>
                          </w:rPr>
                          <w:delText xml:space="preserve">rimer </w:delText>
                        </w:r>
                      </w:del>
                      <w:ins w:author="Landaverde Moreno, Osvaldo" w:date="2021-02-09T20:33:00Z" w:id="11">
                        <w:r w:rsidR="00602E8C">
                          <w:rPr>
                            <w:rFonts w:ascii="Times New Roman" w:hAnsi="Times New Roman" w:cs="Times New Roman"/>
                            <w:sz w:val="20"/>
                            <w:szCs w:val="20"/>
                            <w:lang w:val="es-ES_tradnl"/>
                          </w:rPr>
                          <w:t xml:space="preserve">el tercer </w:t>
                        </w:r>
                      </w:ins>
                      <w:r w:rsidR="00650063">
                        <w:rPr>
                          <w:rFonts w:ascii="Times New Roman" w:hAnsi="Times New Roman" w:cs="Times New Roman"/>
                          <w:sz w:val="20"/>
                          <w:szCs w:val="20"/>
                          <w:lang w:val="es-ES_tradnl"/>
                        </w:rPr>
                        <w:t>préstamo</w:t>
                      </w:r>
                      <w:r w:rsidRPr="00BC3D7C" w:rsidR="00650063">
                        <w:rPr>
                          <w:rFonts w:ascii="Times New Roman" w:hAnsi="Times New Roman" w:cs="Times New Roman"/>
                          <w:sz w:val="20"/>
                          <w:szCs w:val="20"/>
                          <w:lang w:val="es-CO"/>
                        </w:rPr>
                        <w:t xml:space="preserve"> </w:t>
                      </w:r>
                      <w:r w:rsidR="00650063">
                        <w:rPr>
                          <w:rFonts w:ascii="Times New Roman" w:hAnsi="Times New Roman" w:cs="Times New Roman"/>
                          <w:sz w:val="20"/>
                          <w:szCs w:val="20"/>
                          <w:lang w:val="es-CO"/>
                        </w:rPr>
                        <w:t>p</w:t>
                      </w:r>
                      <w:r w:rsidRPr="00BC3D7C" w:rsidR="00650063">
                        <w:rPr>
                          <w:rFonts w:ascii="Times New Roman" w:hAnsi="Times New Roman" w:cs="Times New Roman"/>
                          <w:sz w:val="20"/>
                          <w:szCs w:val="20"/>
                          <w:lang w:val="es-CO"/>
                        </w:rPr>
                        <w:t>rogramático de Reformas de</w:t>
                      </w:r>
                      <w:r w:rsidR="00650063">
                        <w:rPr>
                          <w:rFonts w:ascii="Times New Roman" w:hAnsi="Times New Roman" w:cs="Times New Roman"/>
                          <w:sz w:val="20"/>
                          <w:szCs w:val="20"/>
                          <w:lang w:val="es-CO"/>
                        </w:rPr>
                        <w:t xml:space="preserve"> </w:t>
                      </w:r>
                      <w:r w:rsidRPr="00BC3D7C" w:rsidR="00650063">
                        <w:rPr>
                          <w:rFonts w:ascii="Times New Roman" w:hAnsi="Times New Roman" w:cs="Times New Roman"/>
                          <w:sz w:val="20"/>
                          <w:szCs w:val="20"/>
                          <w:lang w:val="es-CO"/>
                        </w:rPr>
                        <w:t>Política (PBP)</w:t>
                      </w:r>
                      <w:r>
                        <w:rPr>
                          <w:rFonts w:ascii="Times New Roman" w:hAnsi="Times New Roman" w:cs="Times New Roman"/>
                          <w:sz w:val="20"/>
                          <w:szCs w:val="20"/>
                          <w:lang w:val="es-ES"/>
                        </w:rPr>
                        <w:t xml:space="preserve"> enfocados en la mejora </w:t>
                      </w:r>
                      <w:r w:rsidRPr="007065D5">
                        <w:rPr>
                          <w:rFonts w:ascii="Times New Roman" w:hAnsi="Times New Roman" w:cs="Times New Roman"/>
                          <w:sz w:val="20"/>
                          <w:szCs w:val="20"/>
                          <w:lang w:val="es-ES"/>
                        </w:rPr>
                        <w:t>de la competitividad</w:t>
                      </w:r>
                      <w:r>
                        <w:rPr>
                          <w:rFonts w:ascii="Times New Roman" w:hAnsi="Times New Roman" w:cs="Times New Roman"/>
                          <w:sz w:val="20"/>
                          <w:szCs w:val="20"/>
                          <w:lang w:val="es-ES"/>
                        </w:rPr>
                        <w:t xml:space="preserve"> sectorial. El </w:t>
                      </w:r>
                      <w:r w:rsidRPr="007065D5">
                        <w:rPr>
                          <w:rFonts w:ascii="Times New Roman" w:hAnsi="Times New Roman" w:cs="Times New Roman"/>
                          <w:sz w:val="20"/>
                          <w:szCs w:val="20"/>
                          <w:lang w:val="es-ES"/>
                        </w:rPr>
                        <w:t xml:space="preserve">Programa de Reformas del Sector Transporte y Logística de </w:t>
                      </w:r>
                      <w:r w:rsidR="00650063">
                        <w:rPr>
                          <w:rFonts w:ascii="Times New Roman" w:hAnsi="Times New Roman" w:cs="Times New Roman"/>
                          <w:sz w:val="20"/>
                          <w:szCs w:val="20"/>
                          <w:lang w:val="es-ES"/>
                        </w:rPr>
                        <w:t>Cargas de Honduras (HO-L1</w:t>
                      </w:r>
                      <w:r w:rsidR="0041665C">
                        <w:rPr>
                          <w:rFonts w:ascii="Times New Roman" w:hAnsi="Times New Roman" w:cs="Times New Roman"/>
                          <w:sz w:val="20"/>
                          <w:szCs w:val="20"/>
                          <w:lang w:val="es-ES"/>
                        </w:rPr>
                        <w:t>2</w:t>
                      </w:r>
                      <w:ins w:author="Landaverde Moreno, Osvaldo" w:date="2021-02-09T20:33:00Z" w:id="12">
                        <w:r w:rsidR="00602E8C">
                          <w:rPr>
                            <w:rFonts w:ascii="Times New Roman" w:hAnsi="Times New Roman" w:cs="Times New Roman"/>
                            <w:sz w:val="20"/>
                            <w:szCs w:val="20"/>
                            <w:lang w:val="es-ES"/>
                          </w:rPr>
                          <w:t>19</w:t>
                        </w:r>
                      </w:ins>
                      <w:del w:author="Landaverde Moreno, Osvaldo" w:date="2021-02-09T20:33:00Z" w:id="13">
                        <w:r w:rsidDel="00602E8C" w:rsidR="0041665C">
                          <w:rPr>
                            <w:rFonts w:ascii="Times New Roman" w:hAnsi="Times New Roman" w:cs="Times New Roman"/>
                            <w:sz w:val="20"/>
                            <w:szCs w:val="20"/>
                            <w:lang w:val="es-ES"/>
                          </w:rPr>
                          <w:delText>06</w:delText>
                        </w:r>
                      </w:del>
                      <w:r w:rsidR="00650063">
                        <w:rPr>
                          <w:rFonts w:ascii="Times New Roman" w:hAnsi="Times New Roman" w:cs="Times New Roman"/>
                          <w:sz w:val="20"/>
                          <w:szCs w:val="20"/>
                          <w:lang w:val="es-ES"/>
                        </w:rPr>
                        <w:t>)</w:t>
                      </w:r>
                      <w:r>
                        <w:rPr>
                          <w:rFonts w:ascii="Times New Roman" w:hAnsi="Times New Roman" w:cs="Times New Roman"/>
                          <w:sz w:val="20"/>
                          <w:szCs w:val="20"/>
                          <w:lang w:val="es-ES"/>
                        </w:rPr>
                        <w:t>, tiene por objetivo</w:t>
                      </w:r>
                      <w:r w:rsidRPr="001D2271">
                        <w:rPr>
                          <w:rFonts w:ascii="Times New Roman" w:hAnsi="Times New Roman" w:cs="Times New Roman"/>
                          <w:sz w:val="20"/>
                          <w:szCs w:val="20"/>
                          <w:lang w:val="es-ES"/>
                        </w:rPr>
                        <w:t xml:space="preserve"> </w:t>
                      </w:r>
                      <w:r w:rsidRPr="0095048D">
                        <w:rPr>
                          <w:rFonts w:ascii="Times New Roman" w:hAnsi="Times New Roman" w:cs="Times New Roman"/>
                          <w:sz w:val="20"/>
                          <w:szCs w:val="20"/>
                          <w:lang w:val="es-ES"/>
                        </w:rPr>
                        <w:t xml:space="preserve">contribuir a la mejora de la </w:t>
                      </w:r>
                      <w:r>
                        <w:rPr>
                          <w:rFonts w:ascii="Times New Roman" w:hAnsi="Times New Roman" w:cs="Times New Roman"/>
                          <w:sz w:val="20"/>
                          <w:szCs w:val="20"/>
                          <w:lang w:val="es-ES"/>
                        </w:rPr>
                        <w:t>competitividad</w:t>
                      </w:r>
                      <w:r w:rsidRPr="0095048D">
                        <w:rPr>
                          <w:rFonts w:ascii="Times New Roman" w:hAnsi="Times New Roman" w:cs="Times New Roman"/>
                          <w:sz w:val="20"/>
                          <w:szCs w:val="20"/>
                          <w:lang w:val="es-ES"/>
                        </w:rPr>
                        <w:t xml:space="preserve"> y la integración </w:t>
                      </w:r>
                      <w:r>
                        <w:rPr>
                          <w:rFonts w:ascii="Times New Roman" w:hAnsi="Times New Roman" w:cs="Times New Roman"/>
                          <w:sz w:val="20"/>
                          <w:szCs w:val="20"/>
                          <w:lang w:val="es-ES"/>
                        </w:rPr>
                        <w:t xml:space="preserve">regional </w:t>
                      </w:r>
                      <w:r w:rsidRPr="0095048D">
                        <w:rPr>
                          <w:rFonts w:ascii="Times New Roman" w:hAnsi="Times New Roman" w:cs="Times New Roman"/>
                          <w:sz w:val="20"/>
                          <w:szCs w:val="20"/>
                          <w:lang w:val="es-ES"/>
                        </w:rPr>
                        <w:t xml:space="preserve">mediante </w:t>
                      </w:r>
                      <w:r>
                        <w:rPr>
                          <w:rFonts w:ascii="Times New Roman" w:hAnsi="Times New Roman" w:cs="Times New Roman"/>
                          <w:sz w:val="20"/>
                          <w:szCs w:val="20"/>
                          <w:lang w:val="es-ES"/>
                        </w:rPr>
                        <w:t>el fortalecimiento institucional, legal y regulatorio</w:t>
                      </w:r>
                      <w:r w:rsidR="00050010">
                        <w:rPr>
                          <w:rFonts w:ascii="Times New Roman" w:hAnsi="Times New Roman" w:cs="Times New Roman"/>
                          <w:sz w:val="20"/>
                          <w:szCs w:val="20"/>
                          <w:lang w:val="es-ES"/>
                        </w:rPr>
                        <w:t xml:space="preserve"> del sector de logística de cargas</w:t>
                      </w:r>
                      <w:r w:rsidR="004F1111">
                        <w:rPr>
                          <w:rFonts w:ascii="Times New Roman" w:hAnsi="Times New Roman" w:cs="Times New Roman"/>
                          <w:sz w:val="20"/>
                          <w:szCs w:val="20"/>
                          <w:lang w:val="es-ES"/>
                        </w:rPr>
                        <w:t xml:space="preserve"> y la facilitación comercial</w:t>
                      </w:r>
                      <w:r>
                        <w:rPr>
                          <w:rFonts w:ascii="Times New Roman" w:hAnsi="Times New Roman" w:cs="Times New Roman"/>
                          <w:sz w:val="20"/>
                          <w:szCs w:val="20"/>
                          <w:lang w:val="es-ES"/>
                        </w:rPr>
                        <w:t>.</w:t>
                      </w:r>
                      <w:r w:rsidRPr="00F67EAF" w:rsidR="00F67EAF">
                        <w:rPr>
                          <w:rFonts w:ascii="Times New Roman" w:hAnsi="Times New Roman" w:cs="Times New Roman"/>
                          <w:sz w:val="20"/>
                          <w:szCs w:val="20"/>
                          <w:lang w:val="es-ES"/>
                        </w:rPr>
                        <w:t xml:space="preserve"> </w:t>
                      </w:r>
                      <w:r w:rsidR="00F67EAF">
                        <w:rPr>
                          <w:rFonts w:ascii="Times New Roman" w:hAnsi="Times New Roman" w:cs="Times New Roman"/>
                          <w:sz w:val="20"/>
                          <w:szCs w:val="20"/>
                          <w:lang w:val="es-ES"/>
                        </w:rPr>
                        <w:t>Se espera que el programa tenga efectos tanto a nivel microeconómico como a nivel macro-global</w:t>
                      </w:r>
                      <w:r w:rsidR="00836AAE">
                        <w:rPr>
                          <w:rFonts w:ascii="Times New Roman" w:hAnsi="Times New Roman" w:cs="Times New Roman"/>
                          <w:sz w:val="20"/>
                          <w:szCs w:val="20"/>
                          <w:lang w:val="es-ES"/>
                        </w:rPr>
                        <w:t>, c</w:t>
                      </w:r>
                      <w:r w:rsidR="00F47DD8">
                        <w:rPr>
                          <w:rFonts w:ascii="Times New Roman" w:hAnsi="Times New Roman" w:cs="Times New Roman"/>
                          <w:sz w:val="20"/>
                          <w:szCs w:val="20"/>
                          <w:lang w:val="es-ES"/>
                        </w:rPr>
                        <w:t xml:space="preserve">oncretamente, </w:t>
                      </w:r>
                      <w:r w:rsidRPr="00F47DD8" w:rsidR="00F47DD8">
                        <w:rPr>
                          <w:rFonts w:ascii="Times New Roman" w:hAnsi="Times New Roman" w:cs="Times New Roman"/>
                          <w:sz w:val="20"/>
                          <w:szCs w:val="20"/>
                          <w:lang w:val="es-ES"/>
                        </w:rPr>
                        <w:t xml:space="preserve">de acuerdo a la Matriz de Resultados de la operación, </w:t>
                      </w:r>
                      <w:r w:rsidR="004F1111">
                        <w:rPr>
                          <w:rFonts w:ascii="Times New Roman" w:hAnsi="Times New Roman" w:cs="Times New Roman"/>
                          <w:sz w:val="20"/>
                          <w:szCs w:val="20"/>
                          <w:lang w:val="es-ES"/>
                        </w:rPr>
                        <w:t xml:space="preserve">las medidas de política promovidas por el PBL, </w:t>
                      </w:r>
                      <w:r w:rsidRPr="00F47DD8" w:rsidR="00F47DD8">
                        <w:rPr>
                          <w:rFonts w:ascii="Times New Roman" w:hAnsi="Times New Roman" w:cs="Times New Roman"/>
                          <w:sz w:val="20"/>
                          <w:szCs w:val="20"/>
                          <w:lang w:val="es-ES"/>
                        </w:rPr>
                        <w:t xml:space="preserve">impactarán positivamente en la integración regional y global a través de la reducción de los tiempos </w:t>
                      </w:r>
                      <w:r w:rsidR="004F1111">
                        <w:rPr>
                          <w:rFonts w:ascii="Times New Roman" w:hAnsi="Times New Roman" w:cs="Times New Roman"/>
                          <w:sz w:val="20"/>
                          <w:szCs w:val="20"/>
                          <w:lang w:val="es-ES"/>
                        </w:rPr>
                        <w:t>de despacho en aduanas</w:t>
                      </w:r>
                      <w:r w:rsidRPr="00F47DD8" w:rsidR="00F47DD8">
                        <w:rPr>
                          <w:rFonts w:ascii="Times New Roman" w:hAnsi="Times New Roman" w:cs="Times New Roman"/>
                          <w:sz w:val="20"/>
                          <w:szCs w:val="20"/>
                          <w:lang w:val="es-ES"/>
                        </w:rPr>
                        <w:t xml:space="preserve"> (</w:t>
                      </w:r>
                      <w:r w:rsidR="00424C20">
                        <w:rPr>
                          <w:rFonts w:ascii="Times New Roman" w:hAnsi="Times New Roman" w:cs="Times New Roman"/>
                          <w:sz w:val="20"/>
                          <w:szCs w:val="20"/>
                          <w:lang w:val="es-ES"/>
                        </w:rPr>
                        <w:t>horas</w:t>
                      </w:r>
                      <w:r w:rsidRPr="00F47DD8" w:rsidR="00F47DD8">
                        <w:rPr>
                          <w:rFonts w:ascii="Times New Roman" w:hAnsi="Times New Roman" w:cs="Times New Roman"/>
                          <w:sz w:val="20"/>
                          <w:szCs w:val="20"/>
                          <w:lang w:val="es-ES"/>
                        </w:rPr>
                        <w:t>)</w:t>
                      </w:r>
                      <w:r w:rsidR="00AE6047">
                        <w:rPr>
                          <w:rFonts w:ascii="Times New Roman" w:hAnsi="Times New Roman" w:cs="Times New Roman"/>
                          <w:sz w:val="20"/>
                          <w:szCs w:val="20"/>
                          <w:lang w:val="es-ES"/>
                        </w:rPr>
                        <w:t xml:space="preserve"> </w:t>
                      </w:r>
                      <w:del w:author="Landaverde Moreno, Osvaldo" w:date="2021-02-09T20:34:00Z" w:id="14">
                        <w:r w:rsidDel="00D8113C" w:rsidR="00AE6047">
                          <w:rPr>
                            <w:rFonts w:ascii="Times New Roman" w:hAnsi="Times New Roman" w:cs="Times New Roman"/>
                            <w:sz w:val="20"/>
                            <w:szCs w:val="20"/>
                            <w:lang w:val="es-ES"/>
                          </w:rPr>
                          <w:delText>en aproximadamente 60%</w:delText>
                        </w:r>
                        <w:r w:rsidRPr="00F47DD8" w:rsidDel="00D8113C" w:rsidR="00F47DD8">
                          <w:rPr>
                            <w:rFonts w:ascii="Times New Roman" w:hAnsi="Times New Roman" w:cs="Times New Roman"/>
                            <w:sz w:val="20"/>
                            <w:szCs w:val="20"/>
                            <w:lang w:val="es-ES"/>
                          </w:rPr>
                          <w:delText xml:space="preserve"> </w:delText>
                        </w:r>
                        <w:r w:rsidDel="00D8113C" w:rsidR="00FC51A3">
                          <w:rPr>
                            <w:rFonts w:ascii="Times New Roman" w:hAnsi="Times New Roman" w:cs="Times New Roman"/>
                            <w:sz w:val="20"/>
                            <w:szCs w:val="20"/>
                            <w:lang w:val="es-ES"/>
                          </w:rPr>
                          <w:delText xml:space="preserve">fundamentada </w:delText>
                        </w:r>
                      </w:del>
                      <w:r w:rsidR="00FC51A3">
                        <w:rPr>
                          <w:rFonts w:ascii="Times New Roman" w:hAnsi="Times New Roman" w:cs="Times New Roman"/>
                          <w:sz w:val="20"/>
                          <w:szCs w:val="20"/>
                          <w:lang w:val="es-ES"/>
                        </w:rPr>
                        <w:t>tanto por la mejora de la coordinación interinstitucional en la logística de carga como por la mejora en los procesos de comercio</w:t>
                      </w:r>
                      <w:r w:rsidR="00B10FC3">
                        <w:rPr>
                          <w:rFonts w:ascii="Times New Roman" w:hAnsi="Times New Roman" w:cs="Times New Roman"/>
                          <w:sz w:val="20"/>
                          <w:szCs w:val="20"/>
                          <w:lang w:val="es-ES"/>
                        </w:rPr>
                        <w:t xml:space="preserve"> </w:t>
                      </w:r>
                      <w:r w:rsidR="00FC51A3">
                        <w:rPr>
                          <w:rFonts w:ascii="Times New Roman" w:hAnsi="Times New Roman" w:cs="Times New Roman"/>
                          <w:sz w:val="20"/>
                          <w:szCs w:val="20"/>
                          <w:lang w:val="es-ES"/>
                        </w:rPr>
                        <w:t xml:space="preserve">exterior. </w:t>
                      </w:r>
                    </w:p>
                  </w:txbxContent>
                </v:textbox>
                <w10:wrap anchorx="margin"/>
              </v:shape>
            </w:pict>
          </mc:Fallback>
        </mc:AlternateContent>
      </w:r>
    </w:p>
    <w:p w:rsidR="00552540" w:rsidP="00552540" w:rsidRDefault="00552540" w14:paraId="6A2384F5" w14:textId="77777777">
      <w:pPr>
        <w:autoSpaceDE w:val="0"/>
        <w:autoSpaceDN w:val="0"/>
        <w:adjustRightInd w:val="0"/>
        <w:spacing w:after="0" w:line="240" w:lineRule="auto"/>
        <w:rPr>
          <w:rFonts w:ascii="Arial" w:hAnsi="Arial" w:cs="Arial"/>
          <w:sz w:val="20"/>
          <w:szCs w:val="20"/>
          <w:lang w:val="es-ES_tradnl"/>
        </w:rPr>
      </w:pPr>
    </w:p>
    <w:p w:rsidR="00552540" w:rsidP="00552540" w:rsidRDefault="00552540" w14:paraId="6FB08C2F" w14:textId="77777777">
      <w:pPr>
        <w:autoSpaceDE w:val="0"/>
        <w:autoSpaceDN w:val="0"/>
        <w:adjustRightInd w:val="0"/>
        <w:spacing w:after="0" w:line="240" w:lineRule="auto"/>
        <w:rPr>
          <w:rFonts w:ascii="Arial" w:hAnsi="Arial" w:cs="Arial"/>
          <w:sz w:val="20"/>
          <w:szCs w:val="20"/>
          <w:lang w:val="es-ES_tradnl"/>
        </w:rPr>
      </w:pPr>
    </w:p>
    <w:p w:rsidR="00552540" w:rsidP="00552540" w:rsidRDefault="00552540" w14:paraId="62FED777"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659CDBC0"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4DA747B1"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25761D35"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3F4B2DCE"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4229107A"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3C69ED97"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46CC8875"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2F9BB8BC"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040AE209"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308E2FAA"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59C74FAB"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4E4834D4"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431F7D76"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2A1CE68B"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31C531B2"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75105346"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0E57ADED" w14:textId="77777777">
      <w:pPr>
        <w:autoSpaceDE w:val="0"/>
        <w:autoSpaceDN w:val="0"/>
        <w:adjustRightInd w:val="0"/>
        <w:spacing w:after="0" w:line="240" w:lineRule="auto"/>
        <w:rPr>
          <w:rFonts w:ascii="Arial" w:hAnsi="Arial" w:cs="Arial"/>
          <w:sz w:val="20"/>
          <w:szCs w:val="20"/>
          <w:lang w:val="es-ES_tradnl"/>
        </w:rPr>
      </w:pPr>
    </w:p>
    <w:p w:rsidR="00FC51A3" w:rsidP="00552540" w:rsidRDefault="00FC51A3" w14:paraId="54B81C90" w14:textId="77777777">
      <w:pPr>
        <w:autoSpaceDE w:val="0"/>
        <w:autoSpaceDN w:val="0"/>
        <w:adjustRightInd w:val="0"/>
        <w:spacing w:after="0" w:line="240" w:lineRule="auto"/>
        <w:rPr>
          <w:rFonts w:ascii="Arial" w:hAnsi="Arial" w:cs="Arial"/>
          <w:sz w:val="20"/>
          <w:szCs w:val="20"/>
          <w:lang w:val="es-ES_tradnl"/>
        </w:rPr>
      </w:pPr>
    </w:p>
    <w:p w:rsidR="00FC51A3" w:rsidP="00552540" w:rsidRDefault="00FC51A3" w14:paraId="362C9462" w14:textId="77777777">
      <w:pPr>
        <w:autoSpaceDE w:val="0"/>
        <w:autoSpaceDN w:val="0"/>
        <w:adjustRightInd w:val="0"/>
        <w:spacing w:after="0" w:line="240" w:lineRule="auto"/>
        <w:rPr>
          <w:rFonts w:ascii="Arial" w:hAnsi="Arial" w:cs="Arial"/>
          <w:sz w:val="20"/>
          <w:szCs w:val="20"/>
          <w:lang w:val="es-ES_tradnl"/>
        </w:rPr>
      </w:pPr>
    </w:p>
    <w:p w:rsidR="00FC51A3" w:rsidP="00552540" w:rsidRDefault="00FC51A3" w14:paraId="674545CC" w14:textId="77777777">
      <w:pPr>
        <w:autoSpaceDE w:val="0"/>
        <w:autoSpaceDN w:val="0"/>
        <w:adjustRightInd w:val="0"/>
        <w:spacing w:after="0" w:line="240" w:lineRule="auto"/>
        <w:rPr>
          <w:rFonts w:ascii="Arial" w:hAnsi="Arial" w:cs="Arial"/>
          <w:sz w:val="20"/>
          <w:szCs w:val="20"/>
          <w:lang w:val="es-ES_tradnl"/>
        </w:rPr>
      </w:pPr>
    </w:p>
    <w:p w:rsidR="00775548" w:rsidP="00552540" w:rsidRDefault="00775548" w14:paraId="679386E9" w14:textId="77777777">
      <w:pPr>
        <w:autoSpaceDE w:val="0"/>
        <w:autoSpaceDN w:val="0"/>
        <w:adjustRightInd w:val="0"/>
        <w:spacing w:after="0" w:line="240" w:lineRule="auto"/>
        <w:rPr>
          <w:rFonts w:ascii="Arial" w:hAnsi="Arial" w:cs="Arial"/>
          <w:sz w:val="20"/>
          <w:szCs w:val="20"/>
          <w:lang w:val="es-ES_tradnl"/>
        </w:rPr>
      </w:pPr>
    </w:p>
    <w:p w:rsidR="009E1240" w:rsidRDefault="009E1240" w14:paraId="5A9FF5A1" w14:textId="77777777">
      <w:pPr>
        <w:rPr>
          <w:rFonts w:ascii="Times New Roman" w:hAnsi="Times New Roman"/>
          <w:b/>
          <w:color w:val="1F497D"/>
          <w:sz w:val="24"/>
          <w:lang w:val="es-ES"/>
        </w:rPr>
      </w:pPr>
      <w:r>
        <w:rPr>
          <w:rFonts w:ascii="Times New Roman" w:hAnsi="Times New Roman"/>
          <w:b/>
          <w:color w:val="1F497D"/>
          <w:sz w:val="24"/>
          <w:lang w:val="es-ES"/>
        </w:rPr>
        <w:br w:type="page"/>
      </w:r>
    </w:p>
    <w:p w:rsidR="00775548" w:rsidP="00775548" w:rsidRDefault="00775548" w14:paraId="21AB96C0" w14:textId="7AE5BD66">
      <w:pPr>
        <w:pStyle w:val="ListParagraph"/>
        <w:numPr>
          <w:ilvl w:val="0"/>
          <w:numId w:val="1"/>
        </w:numPr>
        <w:tabs>
          <w:tab w:val="left" w:pos="360"/>
          <w:tab w:val="left" w:pos="450"/>
        </w:tabs>
        <w:spacing w:line="240" w:lineRule="auto"/>
        <w:ind w:hanging="630"/>
        <w:jc w:val="both"/>
        <w:rPr>
          <w:rFonts w:ascii="Times New Roman" w:hAnsi="Times New Roman"/>
          <w:b/>
          <w:color w:val="1F497D"/>
          <w:sz w:val="24"/>
          <w:lang w:val="es-ES"/>
        </w:rPr>
      </w:pPr>
      <w:r w:rsidRPr="006B0EF4">
        <w:rPr>
          <w:rFonts w:ascii="Times New Roman" w:hAnsi="Times New Roman"/>
          <w:b/>
          <w:color w:val="1F497D"/>
          <w:sz w:val="24"/>
          <w:lang w:val="es-ES"/>
        </w:rPr>
        <w:lastRenderedPageBreak/>
        <w:t>Introducción</w:t>
      </w:r>
      <w:r>
        <w:rPr>
          <w:rFonts w:ascii="Times New Roman" w:hAnsi="Times New Roman"/>
          <w:b/>
          <w:color w:val="1F497D"/>
          <w:sz w:val="24"/>
          <w:lang w:val="es-ES"/>
        </w:rPr>
        <w:t>.</w:t>
      </w:r>
    </w:p>
    <w:p w:rsidR="00775548" w:rsidP="00775548" w:rsidRDefault="00775548" w14:paraId="4EC31220" w14:textId="77777777">
      <w:pPr>
        <w:pStyle w:val="ListParagraph"/>
        <w:tabs>
          <w:tab w:val="left" w:pos="360"/>
          <w:tab w:val="left" w:pos="450"/>
        </w:tabs>
        <w:spacing w:line="240" w:lineRule="auto"/>
        <w:jc w:val="both"/>
        <w:rPr>
          <w:rFonts w:ascii="Times New Roman" w:hAnsi="Times New Roman"/>
          <w:b/>
          <w:color w:val="1F497D"/>
          <w:sz w:val="24"/>
          <w:lang w:val="es-ES"/>
        </w:rPr>
      </w:pPr>
    </w:p>
    <w:p w:rsidRPr="00216BC1" w:rsidR="00490D1A" w:rsidP="00490D1A" w:rsidRDefault="00E0142E" w14:paraId="2C9B2F51" w14:textId="3E0E6451">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E0142E">
        <w:rPr>
          <w:rFonts w:ascii="Times New Roman" w:hAnsi="Times New Roman" w:cs="Times New Roman"/>
          <w:sz w:val="24"/>
          <w:szCs w:val="24"/>
          <w:lang w:val="es-ES_tradnl"/>
        </w:rPr>
        <w:t>Honduras cuenta con acceso a ambos océanos y comparte frontera con El Salvador, Guatemala y Nicaragua. Su posición es un eslabón clave en la consolidación de los principales corredores de integración de</w:t>
      </w:r>
      <w:r>
        <w:rPr>
          <w:rFonts w:ascii="Times New Roman" w:hAnsi="Times New Roman" w:cs="Times New Roman"/>
          <w:sz w:val="24"/>
          <w:szCs w:val="24"/>
          <w:lang w:val="es-ES_tradnl"/>
        </w:rPr>
        <w:t xml:space="preserve"> </w:t>
      </w:r>
      <w:r w:rsidRPr="00E0142E">
        <w:rPr>
          <w:rFonts w:ascii="Times New Roman" w:hAnsi="Times New Roman" w:cs="Times New Roman"/>
          <w:sz w:val="24"/>
          <w:szCs w:val="24"/>
          <w:lang w:val="es-ES_tradnl"/>
        </w:rPr>
        <w:t>Mesoamérica</w:t>
      </w:r>
      <w:r w:rsidR="00E134B5">
        <w:rPr>
          <w:rStyle w:val="FootnoteReference"/>
          <w:rFonts w:cs="Times New Roman"/>
          <w:szCs w:val="24"/>
          <w:lang w:val="es-ES_tradnl"/>
        </w:rPr>
        <w:footnoteReference w:id="2"/>
      </w:r>
      <w:r w:rsidRPr="00E0142E">
        <w:rPr>
          <w:rFonts w:ascii="Times New Roman" w:hAnsi="Times New Roman" w:cs="Times New Roman"/>
          <w:sz w:val="24"/>
          <w:szCs w:val="24"/>
          <w:lang w:val="es-ES_tradnl"/>
        </w:rPr>
        <w:t xml:space="preserve"> ya que en su territorio se encuentran partes importantes del Corredor Atlántico Mesoamericano (CAM), el Corredor Pacífico y los corredores del Triángulo Norte. Además</w:t>
      </w:r>
      <w:r w:rsidR="00D243A3">
        <w:rPr>
          <w:rFonts w:ascii="Times New Roman" w:hAnsi="Times New Roman" w:cs="Times New Roman"/>
          <w:sz w:val="24"/>
          <w:szCs w:val="24"/>
          <w:lang w:val="es-ES_tradnl"/>
        </w:rPr>
        <w:t>,</w:t>
      </w:r>
      <w:r w:rsidRPr="00E0142E">
        <w:rPr>
          <w:rFonts w:ascii="Times New Roman" w:hAnsi="Times New Roman" w:cs="Times New Roman"/>
          <w:sz w:val="24"/>
          <w:szCs w:val="24"/>
          <w:lang w:val="es-ES_tradnl"/>
        </w:rPr>
        <w:t xml:space="preserve"> cuenta con el principal puerto Mesoamericano en el Mar Caribe (Puerto Cortés) y acceso al Océano Pacífico a través del Puerto San Lorenzo. Por tanto, la calidad de su infraestructura de transporte</w:t>
      </w:r>
      <w:r w:rsidR="00385B33">
        <w:rPr>
          <w:rFonts w:ascii="Times New Roman" w:hAnsi="Times New Roman" w:cs="Times New Roman"/>
          <w:sz w:val="24"/>
          <w:szCs w:val="24"/>
          <w:lang w:val="es-ES_tradnl"/>
        </w:rPr>
        <w:t xml:space="preserve">, la logística de carga y los procesos de comercio, </w:t>
      </w:r>
      <w:r w:rsidRPr="00E0142E">
        <w:rPr>
          <w:rFonts w:ascii="Times New Roman" w:hAnsi="Times New Roman" w:cs="Times New Roman"/>
          <w:sz w:val="24"/>
          <w:szCs w:val="24"/>
          <w:lang w:val="es-ES_tradnl"/>
        </w:rPr>
        <w:t xml:space="preserve">tiene un impacto relevante en el desempeño del comercio no sólo de </w:t>
      </w:r>
      <w:r w:rsidRPr="00216BC1">
        <w:rPr>
          <w:rFonts w:ascii="Times New Roman" w:hAnsi="Times New Roman" w:cs="Times New Roman"/>
          <w:sz w:val="24"/>
          <w:szCs w:val="24"/>
          <w:lang w:val="es-ES_tradnl"/>
        </w:rPr>
        <w:t>Honduras, donde el 80% de sus exportaciones se movilizan por tierra, sino también para el comercio intrarregional de Mesoamérica</w:t>
      </w:r>
      <w:r w:rsidRPr="00216BC1" w:rsidR="00D243A3">
        <w:rPr>
          <w:rStyle w:val="FootnoteReference"/>
          <w:rFonts w:cs="Times New Roman"/>
          <w:szCs w:val="24"/>
          <w:lang w:val="es-ES_tradnl"/>
        </w:rPr>
        <w:footnoteReference w:id="3"/>
      </w:r>
      <w:r w:rsidRPr="00216BC1">
        <w:rPr>
          <w:rFonts w:ascii="Times New Roman" w:hAnsi="Times New Roman" w:cs="Times New Roman"/>
          <w:sz w:val="24"/>
          <w:szCs w:val="24"/>
          <w:lang w:val="es-ES_tradnl"/>
        </w:rPr>
        <w:t xml:space="preserve">, en particular para los países del Triángulo Norte, dentro de los cuales Honduras presenta el </w:t>
      </w:r>
      <w:r w:rsidRPr="00216BC1" w:rsidR="005C5503">
        <w:rPr>
          <w:rFonts w:ascii="Times New Roman" w:hAnsi="Times New Roman" w:cs="Times New Roman"/>
          <w:sz w:val="24"/>
          <w:szCs w:val="24"/>
          <w:lang w:val="es-ES_tradnl"/>
        </w:rPr>
        <w:t xml:space="preserve">segundo </w:t>
      </w:r>
      <w:r w:rsidRPr="00216BC1" w:rsidR="00F84B85">
        <w:rPr>
          <w:rFonts w:ascii="Times New Roman" w:hAnsi="Times New Roman" w:cs="Times New Roman"/>
          <w:sz w:val="24"/>
          <w:szCs w:val="24"/>
          <w:lang w:val="es-ES_tradnl"/>
        </w:rPr>
        <w:t>valor</w:t>
      </w:r>
      <w:r w:rsidRPr="00216BC1">
        <w:rPr>
          <w:rFonts w:ascii="Times New Roman" w:hAnsi="Times New Roman" w:cs="Times New Roman"/>
          <w:sz w:val="24"/>
          <w:szCs w:val="24"/>
          <w:lang w:val="es-ES_tradnl"/>
        </w:rPr>
        <w:t xml:space="preserve"> de comercio </w:t>
      </w:r>
      <w:r w:rsidRPr="00216BC1" w:rsidR="00385B33">
        <w:rPr>
          <w:rFonts w:ascii="Times New Roman" w:hAnsi="Times New Roman" w:cs="Times New Roman"/>
          <w:sz w:val="24"/>
          <w:szCs w:val="24"/>
          <w:lang w:val="es-ES_tradnl"/>
        </w:rPr>
        <w:t>externo en relación con el</w:t>
      </w:r>
      <w:r w:rsidRPr="00216BC1">
        <w:rPr>
          <w:rFonts w:ascii="Times New Roman" w:hAnsi="Times New Roman" w:cs="Times New Roman"/>
          <w:sz w:val="24"/>
          <w:szCs w:val="24"/>
          <w:lang w:val="es-ES_tradnl"/>
        </w:rPr>
        <w:t xml:space="preserve"> PIB</w:t>
      </w:r>
      <w:r w:rsidRPr="00216BC1" w:rsidR="005C557D">
        <w:rPr>
          <w:rFonts w:ascii="Times New Roman" w:hAnsi="Times New Roman" w:cs="Times New Roman"/>
          <w:sz w:val="24"/>
          <w:szCs w:val="24"/>
          <w:lang w:val="es-ES_tradnl"/>
        </w:rPr>
        <w:t>, con 14% en 2018 (SEC, 2019)</w:t>
      </w:r>
      <w:r w:rsidRPr="00216BC1">
        <w:rPr>
          <w:rFonts w:ascii="Times New Roman" w:hAnsi="Times New Roman" w:cs="Times New Roman"/>
          <w:sz w:val="24"/>
          <w:szCs w:val="24"/>
          <w:lang w:val="es-ES_tradnl"/>
        </w:rPr>
        <w:t>.</w:t>
      </w:r>
    </w:p>
    <w:p w:rsidRPr="00216BC1" w:rsidR="00490D1A" w:rsidP="00490D1A" w:rsidRDefault="00490D1A" w14:paraId="5872FA29" w14:textId="77777777">
      <w:pPr>
        <w:tabs>
          <w:tab w:val="left" w:pos="270"/>
          <w:tab w:val="left" w:pos="2085"/>
        </w:tabs>
        <w:spacing w:after="0" w:line="0" w:lineRule="atLeast"/>
        <w:jc w:val="both"/>
        <w:rPr>
          <w:rFonts w:ascii="Times New Roman" w:hAnsi="Times New Roman" w:cs="Times New Roman"/>
          <w:sz w:val="24"/>
          <w:szCs w:val="24"/>
          <w:lang w:val="es-ES"/>
        </w:rPr>
      </w:pPr>
    </w:p>
    <w:p w:rsidRPr="00216BC1" w:rsidR="004417DB" w:rsidP="004417DB" w:rsidRDefault="00A12D0B" w14:paraId="4DF3D887" w14:textId="6C318AF2">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10903FA5" w:rsidR="00A12D0B">
        <w:rPr>
          <w:rFonts w:ascii="Times New Roman" w:hAnsi="Times New Roman" w:cs="Times New Roman"/>
          <w:sz w:val="24"/>
          <w:szCs w:val="24"/>
          <w:lang w:val="es-ES"/>
        </w:rPr>
        <w:t xml:space="preserve">Con respecto al </w:t>
      </w:r>
      <w:r w:rsidRPr="10903FA5" w:rsidR="008048B4">
        <w:rPr>
          <w:rFonts w:ascii="Times New Roman" w:hAnsi="Times New Roman" w:cs="Times New Roman"/>
          <w:sz w:val="24"/>
          <w:szCs w:val="24"/>
          <w:lang w:val="es-ES"/>
        </w:rPr>
        <w:t>Sistema Logístico Nacional de Honduras, e</w:t>
      </w:r>
      <w:r w:rsidRPr="10903FA5" w:rsidR="002A021B">
        <w:rPr>
          <w:rFonts w:ascii="Times New Roman" w:hAnsi="Times New Roman" w:cs="Times New Roman"/>
          <w:sz w:val="24"/>
          <w:szCs w:val="24"/>
          <w:lang w:val="es-ES"/>
        </w:rPr>
        <w:t xml:space="preserve">l </w:t>
      </w:r>
      <w:r w:rsidRPr="10903FA5" w:rsidR="004417DB">
        <w:rPr>
          <w:rFonts w:ascii="Times New Roman" w:hAnsi="Times New Roman" w:cs="Times New Roman"/>
          <w:sz w:val="24"/>
          <w:szCs w:val="24"/>
          <w:lang w:val="es-ES"/>
        </w:rPr>
        <w:t>C</w:t>
      </w:r>
      <w:r w:rsidRPr="10903FA5" w:rsidR="002A021B">
        <w:rPr>
          <w:rFonts w:ascii="Times New Roman" w:hAnsi="Times New Roman" w:cs="Times New Roman"/>
          <w:sz w:val="24"/>
          <w:szCs w:val="24"/>
          <w:lang w:val="es-ES"/>
        </w:rPr>
        <w:t>onglomerado</w:t>
      </w:r>
      <w:r w:rsidRPr="10903FA5" w:rsidR="004417DB">
        <w:rPr>
          <w:rFonts w:ascii="Times New Roman" w:hAnsi="Times New Roman" w:cs="Times New Roman"/>
          <w:sz w:val="24"/>
          <w:szCs w:val="24"/>
          <w:lang w:val="es-ES"/>
        </w:rPr>
        <w:t xml:space="preserve"> Logístico del Norte</w:t>
      </w:r>
      <w:r w:rsidRPr="10903FA5" w:rsidR="00E72FE1">
        <w:rPr>
          <w:rFonts w:ascii="Times New Roman" w:hAnsi="Times New Roman" w:cs="Times New Roman"/>
          <w:sz w:val="24"/>
          <w:szCs w:val="24"/>
          <w:lang w:val="es-ES"/>
        </w:rPr>
        <w:t xml:space="preserve"> (CLN)</w:t>
      </w:r>
      <w:r w:rsidRPr="10903FA5" w:rsidR="004417DB">
        <w:rPr>
          <w:rFonts w:ascii="Times New Roman" w:hAnsi="Times New Roman" w:cs="Times New Roman"/>
          <w:sz w:val="24"/>
          <w:szCs w:val="24"/>
          <w:lang w:val="es-ES"/>
        </w:rPr>
        <w:t xml:space="preserve">, </w:t>
      </w:r>
      <w:r w:rsidRPr="10903FA5" w:rsidR="002A021B">
        <w:rPr>
          <w:rFonts w:ascii="Times New Roman" w:hAnsi="Times New Roman" w:cs="Times New Roman"/>
          <w:sz w:val="24"/>
          <w:szCs w:val="24"/>
          <w:lang w:val="es-ES"/>
        </w:rPr>
        <w:t xml:space="preserve">los puertos y la red vial </w:t>
      </w:r>
      <w:r w:rsidRPr="10903FA5" w:rsidR="004417DB">
        <w:rPr>
          <w:rFonts w:ascii="Times New Roman" w:hAnsi="Times New Roman" w:cs="Times New Roman"/>
          <w:sz w:val="24"/>
          <w:szCs w:val="24"/>
          <w:lang w:val="es-ES"/>
        </w:rPr>
        <w:t>del</w:t>
      </w:r>
      <w:r w:rsidRPr="10903FA5" w:rsidR="002A021B">
        <w:rPr>
          <w:rFonts w:ascii="Times New Roman" w:hAnsi="Times New Roman" w:cs="Times New Roman"/>
          <w:sz w:val="24"/>
          <w:szCs w:val="24"/>
          <w:lang w:val="es-ES"/>
        </w:rPr>
        <w:t xml:space="preserve"> </w:t>
      </w:r>
      <w:r w:rsidRPr="10903FA5" w:rsidR="004417DB">
        <w:rPr>
          <w:rFonts w:ascii="Times New Roman" w:hAnsi="Times New Roman" w:cs="Times New Roman"/>
          <w:sz w:val="24"/>
          <w:szCs w:val="24"/>
          <w:lang w:val="es-ES"/>
        </w:rPr>
        <w:t xml:space="preserve">Corredor Logístico Norte-Sur </w:t>
      </w:r>
      <w:r w:rsidRPr="10903FA5" w:rsidR="002A021B">
        <w:rPr>
          <w:rFonts w:ascii="Times New Roman" w:hAnsi="Times New Roman" w:cs="Times New Roman"/>
          <w:sz w:val="24"/>
          <w:szCs w:val="24"/>
          <w:lang w:val="es-ES"/>
        </w:rPr>
        <w:t xml:space="preserve">que los conecta, </w:t>
      </w:r>
      <w:r w:rsidRPr="10903FA5" w:rsidR="00843D73">
        <w:rPr>
          <w:rFonts w:ascii="Times New Roman" w:hAnsi="Times New Roman" w:cs="Times New Roman"/>
          <w:sz w:val="24"/>
          <w:szCs w:val="24"/>
          <w:lang w:val="es-ES"/>
        </w:rPr>
        <w:t>son de fundamental relevancia para</w:t>
      </w:r>
      <w:r w:rsidRPr="10903FA5" w:rsidR="002A021B">
        <w:rPr>
          <w:rFonts w:ascii="Times New Roman" w:hAnsi="Times New Roman" w:cs="Times New Roman"/>
          <w:sz w:val="24"/>
          <w:szCs w:val="24"/>
          <w:lang w:val="es-ES"/>
        </w:rPr>
        <w:t xml:space="preserve"> los nodos </w:t>
      </w:r>
      <w:r w:rsidRPr="10903FA5" w:rsidR="004417DB">
        <w:rPr>
          <w:rFonts w:ascii="Times New Roman" w:hAnsi="Times New Roman" w:cs="Times New Roman"/>
          <w:sz w:val="24"/>
          <w:szCs w:val="24"/>
          <w:lang w:val="es-ES"/>
        </w:rPr>
        <w:t>productivos</w:t>
      </w:r>
      <w:r w:rsidRPr="10903FA5" w:rsidR="002A021B">
        <w:rPr>
          <w:rFonts w:ascii="Times New Roman" w:hAnsi="Times New Roman" w:cs="Times New Roman"/>
          <w:sz w:val="24"/>
          <w:szCs w:val="24"/>
          <w:lang w:val="es-ES"/>
        </w:rPr>
        <w:t xml:space="preserve"> principales</w:t>
      </w:r>
      <w:r w:rsidRPr="10903FA5" w:rsidR="004417DB">
        <w:rPr>
          <w:rFonts w:ascii="Times New Roman" w:hAnsi="Times New Roman" w:cs="Times New Roman"/>
          <w:sz w:val="24"/>
          <w:szCs w:val="24"/>
          <w:lang w:val="es-ES"/>
        </w:rPr>
        <w:t xml:space="preserve"> de</w:t>
      </w:r>
      <w:r w:rsidRPr="10903FA5" w:rsidR="002A021B">
        <w:rPr>
          <w:rFonts w:ascii="Times New Roman" w:hAnsi="Times New Roman" w:cs="Times New Roman"/>
          <w:sz w:val="24"/>
          <w:szCs w:val="24"/>
          <w:lang w:val="es-ES"/>
        </w:rPr>
        <w:t xml:space="preserve"> </w:t>
      </w:r>
      <w:r w:rsidRPr="10903FA5" w:rsidR="004417DB">
        <w:rPr>
          <w:rFonts w:ascii="Times New Roman" w:hAnsi="Times New Roman" w:cs="Times New Roman"/>
          <w:sz w:val="24"/>
          <w:szCs w:val="24"/>
          <w:lang w:val="es-ES"/>
        </w:rPr>
        <w:t xml:space="preserve">San Pedro Sula, Tegucigalpa, Comayagua y La Ceiba. El CLN, se conforma esencialmente por los siguientes nodos: </w:t>
      </w:r>
      <w:bookmarkStart w:name="_Hlk512516950" w:id="15"/>
      <w:r w:rsidRPr="10903FA5" w:rsidR="004417DB">
        <w:rPr>
          <w:rFonts w:ascii="Times New Roman" w:hAnsi="Times New Roman" w:cs="Times New Roman"/>
          <w:sz w:val="24"/>
          <w:szCs w:val="24"/>
          <w:lang w:val="es-ES"/>
        </w:rPr>
        <w:t>Puerto Cort</w:t>
      </w:r>
      <w:r w:rsidRPr="10903FA5" w:rsidR="003E2BEA">
        <w:rPr>
          <w:rFonts w:ascii="Times New Roman" w:hAnsi="Times New Roman" w:cs="Times New Roman"/>
          <w:sz w:val="24"/>
          <w:szCs w:val="24"/>
          <w:lang w:val="es-ES"/>
        </w:rPr>
        <w:t>é</w:t>
      </w:r>
      <w:r w:rsidRPr="10903FA5" w:rsidR="004417DB">
        <w:rPr>
          <w:rFonts w:ascii="Times New Roman" w:hAnsi="Times New Roman" w:cs="Times New Roman"/>
          <w:sz w:val="24"/>
          <w:szCs w:val="24"/>
          <w:lang w:val="es-ES"/>
        </w:rPr>
        <w:t xml:space="preserve">s-San Pedro Sula- Frontera Entre Ríos, el A.I. de </w:t>
      </w:r>
      <w:proofErr w:type="spellStart"/>
      <w:r w:rsidRPr="10903FA5" w:rsidR="004417DB">
        <w:rPr>
          <w:rFonts w:ascii="Times New Roman" w:hAnsi="Times New Roman" w:cs="Times New Roman"/>
          <w:sz w:val="24"/>
          <w:szCs w:val="24"/>
          <w:lang w:val="es-ES"/>
        </w:rPr>
        <w:t>Palmerola</w:t>
      </w:r>
      <w:proofErr w:type="spellEnd"/>
      <w:r w:rsidRPr="10903FA5" w:rsidR="004417DB">
        <w:rPr>
          <w:rFonts w:ascii="Times New Roman" w:hAnsi="Times New Roman" w:cs="Times New Roman"/>
          <w:sz w:val="24"/>
          <w:szCs w:val="24"/>
          <w:lang w:val="es-ES"/>
        </w:rPr>
        <w:t xml:space="preserve"> y el futuro puerto seco o ZAL en la zona de La Barca, y el Puerto San Lorenzo</w:t>
      </w:r>
      <w:bookmarkEnd w:id="15"/>
      <w:r w:rsidRPr="10903FA5" w:rsidR="004417DB">
        <w:rPr>
          <w:rFonts w:ascii="Times New Roman" w:hAnsi="Times New Roman" w:cs="Times New Roman"/>
          <w:sz w:val="24"/>
          <w:szCs w:val="24"/>
          <w:lang w:val="es-ES"/>
        </w:rPr>
        <w:t xml:space="preserve">. </w:t>
      </w:r>
      <w:r w:rsidRPr="10903FA5" w:rsidR="002A021B">
        <w:rPr>
          <w:rFonts w:ascii="Times New Roman" w:hAnsi="Times New Roman" w:cs="Times New Roman"/>
          <w:sz w:val="24"/>
          <w:szCs w:val="24"/>
          <w:lang w:val="es-ES"/>
        </w:rPr>
        <w:t>Este conjunto posiciona al país como actor clave en la distribución física internacional de mercancías</w:t>
      </w:r>
      <w:r w:rsidRPr="10903FA5" w:rsidR="00842391">
        <w:rPr>
          <w:rFonts w:ascii="Times New Roman" w:hAnsi="Times New Roman" w:cs="Times New Roman"/>
          <w:sz w:val="24"/>
          <w:szCs w:val="24"/>
          <w:lang w:val="es-ES"/>
        </w:rPr>
        <w:t xml:space="preserve"> y movilizando gran parte de las mercancías con origen y destino </w:t>
      </w:r>
      <w:r w:rsidRPr="10903FA5" w:rsidR="004417DB">
        <w:rPr>
          <w:rFonts w:ascii="Times New Roman" w:hAnsi="Times New Roman" w:cs="Times New Roman"/>
          <w:sz w:val="24"/>
          <w:szCs w:val="24"/>
          <w:lang w:val="es-ES"/>
        </w:rPr>
        <w:t>mesoamericano</w:t>
      </w:r>
      <w:r w:rsidRPr="10903FA5" w:rsidR="0013738A">
        <w:rPr>
          <w:rFonts w:ascii="Times New Roman" w:hAnsi="Times New Roman" w:cs="Times New Roman"/>
          <w:sz w:val="24"/>
          <w:szCs w:val="24"/>
          <w:lang w:val="es-ES"/>
        </w:rPr>
        <w:t>,</w:t>
      </w:r>
      <w:r w:rsidRPr="10903FA5" w:rsidR="00EE0F32">
        <w:rPr>
          <w:rFonts w:ascii="Times New Roman" w:hAnsi="Times New Roman" w:cs="Times New Roman"/>
          <w:sz w:val="24"/>
          <w:szCs w:val="24"/>
          <w:lang w:val="es-ES"/>
        </w:rPr>
        <w:t xml:space="preserve"> sobre todo por </w:t>
      </w:r>
      <w:r w:rsidRPr="10903FA5" w:rsidR="00843D73">
        <w:rPr>
          <w:rFonts w:ascii="Times New Roman" w:hAnsi="Times New Roman" w:cs="Times New Roman"/>
          <w:sz w:val="24"/>
          <w:szCs w:val="24"/>
          <w:lang w:val="es-ES"/>
        </w:rPr>
        <w:t>el</w:t>
      </w:r>
      <w:r w:rsidRPr="10903FA5" w:rsidR="00EE0F32">
        <w:rPr>
          <w:rFonts w:ascii="Times New Roman" w:hAnsi="Times New Roman" w:cs="Times New Roman"/>
          <w:sz w:val="24"/>
          <w:szCs w:val="24"/>
          <w:lang w:val="es-ES"/>
        </w:rPr>
        <w:t xml:space="preserve"> papel que juega puerto Cortés, el cual es el puerto Centroamericano más importante de la vertiente Atlántica. </w:t>
      </w:r>
    </w:p>
    <w:p w:rsidRPr="00216BC1" w:rsidR="004417DB" w:rsidP="004417DB" w:rsidRDefault="004417DB" w14:paraId="1EC68085" w14:textId="77777777">
      <w:pPr>
        <w:pStyle w:val="ListParagraph"/>
        <w:rPr>
          <w:rFonts w:ascii="Times New Roman" w:hAnsi="Times New Roman" w:cs="Times New Roman"/>
          <w:sz w:val="24"/>
          <w:szCs w:val="24"/>
          <w:lang w:val="es-ES"/>
        </w:rPr>
      </w:pPr>
    </w:p>
    <w:p w:rsidRPr="00216BC1" w:rsidR="00A5404A" w:rsidP="001A7A6F" w:rsidRDefault="00DA49FA" w14:paraId="403F084E" w14:textId="42555DE0">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216BC1" w:rsidR="00DA49FA">
        <w:rPr>
          <w:rFonts w:ascii="Times New Roman" w:hAnsi="Times New Roman" w:cs="Times New Roman"/>
          <w:sz w:val="24"/>
          <w:szCs w:val="24"/>
          <w:lang w:val="es-ES"/>
        </w:rPr>
        <w:t>L</w:t>
      </w:r>
      <w:r w:rsidRPr="10903FA5" w:rsidR="00DA49FA">
        <w:rPr>
          <w:rFonts w:ascii="Times New Roman" w:hAnsi="Times New Roman"/>
          <w:sz w:val="24"/>
          <w:szCs w:val="24"/>
          <w:lang w:val="es-ES"/>
        </w:rPr>
        <w:t xml:space="preserve">a logística de cargas </w:t>
      </w:r>
      <w:r w:rsidRPr="10903FA5" w:rsidR="0051041B">
        <w:rPr>
          <w:rFonts w:ascii="Times New Roman" w:hAnsi="Times New Roman"/>
          <w:sz w:val="24"/>
          <w:szCs w:val="24"/>
          <w:lang w:val="es-ES"/>
        </w:rPr>
        <w:t>representa un</w:t>
      </w:r>
      <w:r w:rsidRPr="10903FA5" w:rsidR="00DA49FA">
        <w:rPr>
          <w:rFonts w:ascii="Times New Roman" w:hAnsi="Times New Roman"/>
          <w:sz w:val="24"/>
          <w:szCs w:val="24"/>
          <w:lang w:val="es-ES"/>
        </w:rPr>
        <w:t xml:space="preserve"> factor crítico para reducir</w:t>
      </w:r>
      <w:r w:rsidRPr="10903FA5" w:rsidR="00335BB8">
        <w:rPr>
          <w:rFonts w:ascii="Times New Roman" w:hAnsi="Times New Roman"/>
          <w:sz w:val="24"/>
          <w:szCs w:val="24"/>
          <w:lang w:val="es-ES"/>
        </w:rPr>
        <w:t xml:space="preserve"> los costos generalizados al comercio exterior, incluyendo las </w:t>
      </w:r>
      <w:r w:rsidRPr="10903FA5" w:rsidR="00DA49FA">
        <w:rPr>
          <w:rFonts w:ascii="Times New Roman" w:hAnsi="Times New Roman"/>
          <w:sz w:val="24"/>
          <w:szCs w:val="24"/>
          <w:lang w:val="es-ES"/>
        </w:rPr>
        <w:t xml:space="preserve">barreras tarifarias </w:t>
      </w:r>
      <w:r w:rsidRPr="10903FA5" w:rsidR="00335BB8">
        <w:rPr>
          <w:rFonts w:ascii="Times New Roman" w:hAnsi="Times New Roman"/>
          <w:sz w:val="24"/>
          <w:szCs w:val="24"/>
          <w:lang w:val="es-ES"/>
        </w:rPr>
        <w:t>y no tarifarias</w:t>
      </w:r>
      <w:r w:rsidRPr="10903FA5" w:rsidR="00AF26B8">
        <w:rPr>
          <w:rFonts w:ascii="Times New Roman" w:hAnsi="Times New Roman"/>
          <w:sz w:val="24"/>
          <w:szCs w:val="24"/>
          <w:lang w:val="es-ES"/>
        </w:rPr>
        <w:t>,</w:t>
      </w:r>
      <w:r w:rsidRPr="10903FA5" w:rsidR="00335BB8">
        <w:rPr>
          <w:rFonts w:ascii="Times New Roman" w:hAnsi="Times New Roman"/>
          <w:sz w:val="24"/>
          <w:szCs w:val="24"/>
          <w:lang w:val="es-ES"/>
        </w:rPr>
        <w:t xml:space="preserve"> </w:t>
      </w:r>
      <w:r w:rsidRPr="10903FA5" w:rsidR="00DA49FA">
        <w:rPr>
          <w:rFonts w:ascii="Times New Roman" w:hAnsi="Times New Roman"/>
          <w:sz w:val="24"/>
          <w:szCs w:val="24"/>
          <w:lang w:val="es-ES"/>
        </w:rPr>
        <w:t xml:space="preserve">y contribuir a la competitividad en términos del </w:t>
      </w:r>
      <w:r w:rsidRPr="10903FA5" w:rsidR="0013738A">
        <w:rPr>
          <w:rFonts w:ascii="Times New Roman" w:hAnsi="Times New Roman"/>
          <w:sz w:val="24"/>
          <w:szCs w:val="24"/>
          <w:lang w:val="es-ES"/>
        </w:rPr>
        <w:t>Í</w:t>
      </w:r>
      <w:r w:rsidRPr="10903FA5" w:rsidR="00DA49FA">
        <w:rPr>
          <w:rFonts w:ascii="Times New Roman" w:hAnsi="Times New Roman"/>
          <w:sz w:val="24"/>
          <w:szCs w:val="24"/>
          <w:lang w:val="es-ES"/>
        </w:rPr>
        <w:t xml:space="preserve">ndice de </w:t>
      </w:r>
      <w:r w:rsidRPr="10903FA5" w:rsidR="0013738A">
        <w:rPr>
          <w:rFonts w:ascii="Times New Roman" w:hAnsi="Times New Roman"/>
          <w:sz w:val="24"/>
          <w:szCs w:val="24"/>
          <w:lang w:val="es-ES"/>
        </w:rPr>
        <w:t>D</w:t>
      </w:r>
      <w:r w:rsidRPr="10903FA5" w:rsidR="00DA49FA">
        <w:rPr>
          <w:rFonts w:ascii="Times New Roman" w:hAnsi="Times New Roman"/>
          <w:sz w:val="24"/>
          <w:szCs w:val="24"/>
          <w:lang w:val="es-ES"/>
        </w:rPr>
        <w:t xml:space="preserve">esempeño </w:t>
      </w:r>
      <w:r w:rsidRPr="10903FA5" w:rsidR="0013738A">
        <w:rPr>
          <w:rFonts w:ascii="Times New Roman" w:hAnsi="Times New Roman"/>
          <w:sz w:val="24"/>
          <w:szCs w:val="24"/>
          <w:lang w:val="es-ES"/>
        </w:rPr>
        <w:t>L</w:t>
      </w:r>
      <w:r w:rsidRPr="10903FA5" w:rsidR="00DA49FA">
        <w:rPr>
          <w:rFonts w:ascii="Times New Roman" w:hAnsi="Times New Roman"/>
          <w:sz w:val="24"/>
          <w:szCs w:val="24"/>
          <w:lang w:val="es-ES"/>
        </w:rPr>
        <w:t>ogístico</w:t>
      </w:r>
      <w:r w:rsidRPr="10903FA5" w:rsidR="005C557D">
        <w:rPr>
          <w:rFonts w:ascii="Times New Roman" w:hAnsi="Times New Roman"/>
          <w:sz w:val="24"/>
          <w:szCs w:val="24"/>
          <w:lang w:val="es-ES"/>
        </w:rPr>
        <w:t xml:space="preserve"> (LPI)</w:t>
      </w:r>
      <w:r w:rsidRPr="10903FA5" w:rsidR="00A5404A">
        <w:rPr>
          <w:rFonts w:ascii="Times New Roman" w:hAnsi="Times New Roman"/>
          <w:sz w:val="24"/>
          <w:szCs w:val="24"/>
          <w:lang w:val="es-ES"/>
        </w:rPr>
        <w:t xml:space="preserve"> del Banco Mundial</w:t>
      </w:r>
      <w:r w:rsidRPr="10903FA5" w:rsidR="007A4330">
        <w:rPr>
          <w:rFonts w:ascii="Times New Roman" w:hAnsi="Times New Roman"/>
          <w:sz w:val="24"/>
          <w:szCs w:val="24"/>
          <w:lang w:val="es-ES"/>
        </w:rPr>
        <w:t>.</w:t>
      </w:r>
      <w:r w:rsidRPr="10903FA5" w:rsidR="00843D73">
        <w:rPr>
          <w:rFonts w:ascii="Times New Roman" w:hAnsi="Times New Roman"/>
          <w:sz w:val="24"/>
          <w:szCs w:val="24"/>
          <w:lang w:val="es-ES"/>
        </w:rPr>
        <w:t xml:space="preserve"> Al respecto, el LPI de Honduras se encuentra rezagado con respecto al de los países de la región </w:t>
      </w:r>
      <w:r w:rsidRPr="10903FA5" w:rsidR="007568F5">
        <w:rPr>
          <w:rFonts w:ascii="Times New Roman" w:hAnsi="Times New Roman"/>
          <w:sz w:val="24"/>
          <w:szCs w:val="24"/>
          <w:lang w:val="es-ES"/>
        </w:rPr>
        <w:t xml:space="preserve">mesoamericana </w:t>
      </w:r>
      <w:r w:rsidRPr="10903FA5" w:rsidR="006D4B0D">
        <w:rPr>
          <w:rFonts w:ascii="Times New Roman" w:hAnsi="Times New Roman"/>
          <w:sz w:val="24"/>
          <w:szCs w:val="24"/>
          <w:lang w:val="es-ES"/>
        </w:rPr>
        <w:t>siendo que</w:t>
      </w:r>
      <w:r w:rsidRPr="10903FA5" w:rsidR="00843D73">
        <w:rPr>
          <w:rFonts w:ascii="Times New Roman" w:hAnsi="Times New Roman"/>
          <w:sz w:val="24"/>
          <w:szCs w:val="24"/>
          <w:lang w:val="es-ES"/>
        </w:rPr>
        <w:t xml:space="preserve"> en </w:t>
      </w:r>
      <w:r w:rsidRPr="10903FA5" w:rsidR="00ED2EB3">
        <w:rPr>
          <w:rFonts w:ascii="Times New Roman" w:hAnsi="Times New Roman"/>
          <w:sz w:val="24"/>
          <w:szCs w:val="24"/>
          <w:lang w:val="es-ES"/>
        </w:rPr>
        <w:t>la última medición disponible, d</w:t>
      </w:r>
      <w:r w:rsidRPr="10903FA5" w:rsidR="00843D73">
        <w:rPr>
          <w:rFonts w:ascii="Times New Roman" w:hAnsi="Times New Roman"/>
          <w:sz w:val="24"/>
          <w:szCs w:val="24"/>
          <w:lang w:val="es-ES"/>
        </w:rPr>
        <w:t>el año 201</w:t>
      </w:r>
      <w:r w:rsidRPr="10903FA5" w:rsidR="00A5404A">
        <w:rPr>
          <w:rFonts w:ascii="Times New Roman" w:hAnsi="Times New Roman"/>
          <w:sz w:val="24"/>
          <w:szCs w:val="24"/>
          <w:lang w:val="es-ES"/>
        </w:rPr>
        <w:t>8</w:t>
      </w:r>
      <w:r w:rsidRPr="10903FA5" w:rsidR="00ED2EB3">
        <w:rPr>
          <w:rFonts w:ascii="Times New Roman" w:hAnsi="Times New Roman"/>
          <w:sz w:val="24"/>
          <w:szCs w:val="24"/>
          <w:lang w:val="es-ES"/>
        </w:rPr>
        <w:t>,</w:t>
      </w:r>
      <w:r w:rsidRPr="10903FA5" w:rsidR="00843D73">
        <w:rPr>
          <w:rFonts w:ascii="Times New Roman" w:hAnsi="Times New Roman"/>
          <w:sz w:val="24"/>
          <w:szCs w:val="24"/>
          <w:lang w:val="es-ES"/>
        </w:rPr>
        <w:t xml:space="preserve"> ocupó el </w:t>
      </w:r>
      <w:r w:rsidRPr="10903FA5" w:rsidR="00F8531D">
        <w:rPr>
          <w:rFonts w:ascii="Times New Roman" w:hAnsi="Times New Roman"/>
          <w:sz w:val="24"/>
          <w:szCs w:val="24"/>
          <w:lang w:val="es-ES"/>
        </w:rPr>
        <w:t xml:space="preserve">sexto lugar de Mesoamérica </w:t>
      </w:r>
      <w:r w:rsidRPr="10903FA5" w:rsidR="00CC17D5">
        <w:rPr>
          <w:rFonts w:ascii="Times New Roman" w:hAnsi="Times New Roman"/>
          <w:sz w:val="24"/>
          <w:szCs w:val="24"/>
          <w:lang w:val="es-ES"/>
        </w:rPr>
        <w:t>(2,60/5,0)</w:t>
      </w:r>
      <w:r w:rsidRPr="10903FA5" w:rsidR="00843D73">
        <w:rPr>
          <w:rFonts w:ascii="Times New Roman" w:hAnsi="Times New Roman"/>
          <w:sz w:val="24"/>
          <w:szCs w:val="24"/>
          <w:lang w:val="es-ES"/>
        </w:rPr>
        <w:t xml:space="preserve">, detrás de </w:t>
      </w:r>
      <w:r w:rsidRPr="10903FA5" w:rsidR="00A5404A">
        <w:rPr>
          <w:rFonts w:ascii="Times New Roman" w:hAnsi="Times New Roman"/>
          <w:sz w:val="24"/>
          <w:szCs w:val="24"/>
          <w:lang w:val="es-ES"/>
        </w:rPr>
        <w:t>Panamá (</w:t>
      </w:r>
      <w:r w:rsidRPr="10903FA5" w:rsidR="00993C34">
        <w:rPr>
          <w:rFonts w:ascii="Times New Roman" w:hAnsi="Times New Roman"/>
          <w:sz w:val="24"/>
          <w:szCs w:val="24"/>
          <w:lang w:val="es-ES"/>
        </w:rPr>
        <w:t>3,28/5,0</w:t>
      </w:r>
      <w:r w:rsidRPr="10903FA5" w:rsidR="00A5404A">
        <w:rPr>
          <w:rFonts w:ascii="Times New Roman" w:hAnsi="Times New Roman"/>
          <w:sz w:val="24"/>
          <w:szCs w:val="24"/>
          <w:lang w:val="es-ES"/>
        </w:rPr>
        <w:t>); México (</w:t>
      </w:r>
      <w:r w:rsidRPr="10903FA5" w:rsidR="00A5404A">
        <w:rPr>
          <w:rFonts w:ascii="Times New Roman" w:hAnsi="Times New Roman"/>
          <w:sz w:val="24"/>
          <w:szCs w:val="24"/>
          <w:lang w:val="es-ES"/>
        </w:rPr>
        <w:t>3</w:t>
      </w:r>
      <w:r w:rsidRPr="10903FA5" w:rsidR="00993C34">
        <w:rPr>
          <w:rFonts w:ascii="Times New Roman" w:hAnsi="Times New Roman"/>
          <w:sz w:val="24"/>
          <w:szCs w:val="24"/>
          <w:lang w:val="es-ES"/>
        </w:rPr>
        <w:t>,05/5</w:t>
      </w:r>
      <w:r w:rsidRPr="10903FA5" w:rsidR="00A5404A">
        <w:rPr>
          <w:rFonts w:ascii="Times New Roman" w:hAnsi="Times New Roman"/>
          <w:sz w:val="24"/>
          <w:szCs w:val="24"/>
          <w:lang w:val="es-ES"/>
        </w:rPr>
        <w:t>); Colombia (</w:t>
      </w:r>
      <w:r w:rsidRPr="10903FA5" w:rsidR="000D54CD">
        <w:rPr>
          <w:rFonts w:ascii="Times New Roman" w:hAnsi="Times New Roman"/>
          <w:sz w:val="24"/>
          <w:szCs w:val="24"/>
          <w:lang w:val="es-ES"/>
        </w:rPr>
        <w:t>2,9</w:t>
      </w:r>
      <w:r w:rsidRPr="10903FA5" w:rsidR="000D54CD">
        <w:rPr>
          <w:rFonts w:ascii="Times New Roman" w:hAnsi="Times New Roman"/>
          <w:sz w:val="24"/>
          <w:szCs w:val="24"/>
          <w:lang w:val="es-ES"/>
        </w:rPr>
        <w:t>4/5,0</w:t>
      </w:r>
      <w:r w:rsidRPr="10903FA5" w:rsidR="00A5404A">
        <w:rPr>
          <w:rFonts w:ascii="Times New Roman" w:hAnsi="Times New Roman"/>
          <w:sz w:val="24"/>
          <w:szCs w:val="24"/>
          <w:lang w:val="es-ES"/>
        </w:rPr>
        <w:t>); Costa Rica (</w:t>
      </w:r>
      <w:r w:rsidRPr="10903FA5" w:rsidR="004C7E00">
        <w:rPr>
          <w:rFonts w:ascii="Times New Roman" w:hAnsi="Times New Roman"/>
          <w:sz w:val="24"/>
          <w:szCs w:val="24"/>
          <w:lang w:val="es-ES"/>
        </w:rPr>
        <w:t>2,</w:t>
      </w:r>
      <w:r w:rsidRPr="10903FA5" w:rsidR="00A5404A">
        <w:rPr>
          <w:rFonts w:ascii="Times New Roman" w:hAnsi="Times New Roman"/>
          <w:sz w:val="24"/>
          <w:szCs w:val="24"/>
          <w:lang w:val="es-ES"/>
        </w:rPr>
        <w:t>79</w:t>
      </w:r>
      <w:r w:rsidRPr="10903FA5" w:rsidR="007F72DD">
        <w:rPr>
          <w:rFonts w:ascii="Times New Roman" w:hAnsi="Times New Roman"/>
          <w:sz w:val="24"/>
          <w:szCs w:val="24"/>
          <w:lang w:val="es-ES"/>
        </w:rPr>
        <w:t>/5,0</w:t>
      </w:r>
      <w:r w:rsidRPr="10903FA5" w:rsidR="00A5404A">
        <w:rPr>
          <w:rFonts w:ascii="Times New Roman" w:hAnsi="Times New Roman"/>
          <w:sz w:val="24"/>
          <w:szCs w:val="24"/>
          <w:lang w:val="es-ES"/>
        </w:rPr>
        <w:t>)</w:t>
      </w:r>
      <w:r w:rsidRPr="10903FA5" w:rsidR="00F8531D">
        <w:rPr>
          <w:rFonts w:ascii="Times New Roman" w:hAnsi="Times New Roman"/>
          <w:sz w:val="24"/>
          <w:szCs w:val="24"/>
          <w:lang w:val="es-ES"/>
        </w:rPr>
        <w:t>, y</w:t>
      </w:r>
      <w:r w:rsidRPr="10903FA5" w:rsidR="008F586E">
        <w:rPr>
          <w:rFonts w:ascii="Times New Roman" w:hAnsi="Times New Roman"/>
          <w:sz w:val="24"/>
          <w:szCs w:val="24"/>
          <w:lang w:val="es-ES"/>
        </w:rPr>
        <w:t xml:space="preserve"> Re</w:t>
      </w:r>
      <w:r w:rsidRPr="10903FA5" w:rsidR="00036AC8">
        <w:rPr>
          <w:rFonts w:ascii="Times New Roman" w:hAnsi="Times New Roman"/>
          <w:sz w:val="24"/>
          <w:szCs w:val="24"/>
          <w:lang w:val="es-ES"/>
        </w:rPr>
        <w:t>pública Dominicana (2,79</w:t>
      </w:r>
      <w:r w:rsidRPr="10903FA5" w:rsidR="00036AC8">
        <w:rPr>
          <w:rFonts w:ascii="Times New Roman" w:hAnsi="Times New Roman"/>
          <w:sz w:val="24"/>
          <w:szCs w:val="24"/>
          <w:lang w:val="es-ES"/>
        </w:rPr>
        <w:t>/5,0</w:t>
      </w:r>
      <w:r w:rsidRPr="10903FA5" w:rsidR="00036AC8">
        <w:rPr>
          <w:rFonts w:ascii="Times New Roman" w:hAnsi="Times New Roman"/>
          <w:sz w:val="24"/>
          <w:szCs w:val="24"/>
          <w:lang w:val="es-ES"/>
        </w:rPr>
        <w:t>)</w:t>
      </w:r>
      <w:r w:rsidRPr="10903FA5" w:rsidR="00633E30">
        <w:rPr>
          <w:rFonts w:ascii="Times New Roman" w:hAnsi="Times New Roman"/>
          <w:sz w:val="24"/>
          <w:szCs w:val="24"/>
          <w:lang w:val="es-ES"/>
        </w:rPr>
        <w:t>, estando por</w:t>
      </w:r>
      <w:r w:rsidRPr="10903FA5" w:rsidR="00A5404A">
        <w:rPr>
          <w:rFonts w:ascii="Times New Roman" w:hAnsi="Times New Roman"/>
          <w:sz w:val="24"/>
          <w:szCs w:val="24"/>
          <w:lang w:val="es-ES"/>
        </w:rPr>
        <w:t xml:space="preserve"> </w:t>
      </w:r>
      <w:r w:rsidRPr="10903FA5" w:rsidR="0006255C">
        <w:rPr>
          <w:rFonts w:ascii="Times New Roman" w:hAnsi="Times New Roman"/>
          <w:sz w:val="24"/>
          <w:szCs w:val="24"/>
          <w:lang w:val="es-ES"/>
        </w:rPr>
        <w:t xml:space="preserve">delante de </w:t>
      </w:r>
      <w:r w:rsidRPr="10903FA5" w:rsidR="00A5404A">
        <w:rPr>
          <w:rFonts w:ascii="Times New Roman" w:hAnsi="Times New Roman"/>
          <w:sz w:val="24"/>
          <w:szCs w:val="24"/>
          <w:lang w:val="es-ES"/>
        </w:rPr>
        <w:t>El Salvador (</w:t>
      </w:r>
      <w:r w:rsidRPr="10903FA5" w:rsidR="00D37FC9">
        <w:rPr>
          <w:rFonts w:ascii="Times New Roman" w:hAnsi="Times New Roman"/>
          <w:sz w:val="24"/>
          <w:szCs w:val="24"/>
          <w:lang w:val="es-ES"/>
        </w:rPr>
        <w:t>2,5</w:t>
      </w:r>
      <w:r w:rsidRPr="10903FA5" w:rsidR="00A5404A">
        <w:rPr>
          <w:rFonts w:ascii="Times New Roman" w:hAnsi="Times New Roman"/>
          <w:sz w:val="24"/>
          <w:szCs w:val="24"/>
          <w:lang w:val="es-ES"/>
        </w:rPr>
        <w:t>8</w:t>
      </w:r>
      <w:r w:rsidRPr="10903FA5" w:rsidR="00D37FC9">
        <w:rPr>
          <w:rFonts w:ascii="Times New Roman" w:hAnsi="Times New Roman"/>
          <w:sz w:val="24"/>
          <w:szCs w:val="24"/>
          <w:lang w:val="es-ES"/>
        </w:rPr>
        <w:t>/5,0</w:t>
      </w:r>
      <w:r w:rsidRPr="10903FA5" w:rsidR="00A5404A">
        <w:rPr>
          <w:rFonts w:ascii="Times New Roman" w:hAnsi="Times New Roman"/>
          <w:sz w:val="24"/>
          <w:szCs w:val="24"/>
          <w:lang w:val="es-ES"/>
        </w:rPr>
        <w:t xml:space="preserve">), </w:t>
      </w:r>
      <w:r w:rsidRPr="10903FA5" w:rsidR="00A5404A">
        <w:rPr>
          <w:rFonts w:ascii="Times New Roman" w:hAnsi="Times New Roman"/>
          <w:sz w:val="24"/>
          <w:szCs w:val="24"/>
          <w:lang w:val="es-ES"/>
        </w:rPr>
        <w:t>Nicaragua (</w:t>
      </w:r>
      <w:r w:rsidRPr="10903FA5" w:rsidR="00D37FC9">
        <w:rPr>
          <w:rFonts w:ascii="Times New Roman" w:hAnsi="Times New Roman"/>
          <w:sz w:val="24"/>
          <w:szCs w:val="24"/>
          <w:lang w:val="es-ES"/>
        </w:rPr>
        <w:t>2,53</w:t>
      </w:r>
      <w:r w:rsidRPr="10903FA5" w:rsidR="00D37FC9">
        <w:rPr>
          <w:rFonts w:ascii="Times New Roman" w:hAnsi="Times New Roman"/>
          <w:sz w:val="24"/>
          <w:szCs w:val="24"/>
          <w:lang w:val="es-ES"/>
        </w:rPr>
        <w:t>/5,0</w:t>
      </w:r>
      <w:r w:rsidRPr="10903FA5" w:rsidR="00A5404A">
        <w:rPr>
          <w:rFonts w:ascii="Times New Roman" w:hAnsi="Times New Roman"/>
          <w:sz w:val="24"/>
          <w:szCs w:val="24"/>
          <w:lang w:val="es-ES"/>
        </w:rPr>
        <w:t>)</w:t>
      </w:r>
      <w:ins w:author="Landaverde Moreno, Osvaldo" w:date="2021-02-09T22:12:00Z" w:id="49">
        <w:r w:rsidRPr="00216BC1" w:rsidR="00633E30">
          <w:rPr>
            <w:rStyle w:val="FootnoteReference"/>
            <w:szCs w:val="24"/>
            <w:lang w:val="es-ES_tradnl"/>
          </w:rPr>
          <w:footnoteReference w:id="4"/>
        </w:r>
      </w:ins>
      <w:r w:rsidRPr="10903FA5" w:rsidR="00A5404A">
        <w:rPr>
          <w:rFonts w:ascii="Times New Roman" w:hAnsi="Times New Roman"/>
          <w:sz w:val="24"/>
          <w:szCs w:val="24"/>
          <w:lang w:val="es-ES"/>
        </w:rPr>
        <w:t xml:space="preserve"> y Guatemala (</w:t>
      </w:r>
      <w:r w:rsidRPr="10903FA5" w:rsidR="00D37FC9">
        <w:rPr>
          <w:rFonts w:ascii="Times New Roman" w:hAnsi="Times New Roman"/>
          <w:sz w:val="24"/>
          <w:szCs w:val="24"/>
          <w:lang w:val="es-ES"/>
        </w:rPr>
        <w:t>2,41/5,0</w:t>
      </w:r>
      <w:r w:rsidRPr="10903FA5" w:rsidR="00A5404A">
        <w:rPr>
          <w:rFonts w:ascii="Times New Roman" w:hAnsi="Times New Roman"/>
          <w:sz w:val="24"/>
          <w:szCs w:val="24"/>
          <w:lang w:val="es-ES"/>
        </w:rPr>
        <w:t>).</w:t>
      </w:r>
    </w:p>
    <w:p w:rsidR="00A5404A" w:rsidP="10903FA5" w:rsidRDefault="00A5404A" w14:paraId="4D2E674F" w14:textId="5E318E1C">
      <w:pPr>
        <w:pStyle w:val="ListParagraph"/>
        <w:rPr>
          <w:rFonts w:ascii="Times New Roman" w:hAnsi="Times New Roman"/>
          <w:sz w:val="24"/>
          <w:szCs w:val="24"/>
          <w:lang w:val="es-ES"/>
        </w:rPr>
      </w:pPr>
    </w:p>
    <w:p w:rsidRPr="00A5404A" w:rsidR="00131009" w:rsidP="10903FA5" w:rsidRDefault="00131009" w14:paraId="2E25A349" w14:textId="10CCB164">
      <w:pPr>
        <w:pStyle w:val="ListParagraph"/>
        <w:jc w:val="center"/>
        <w:rPr>
          <w:rFonts w:ascii="Times New Roman" w:hAnsi="Times New Roman"/>
          <w:sz w:val="24"/>
          <w:szCs w:val="24"/>
          <w:lang w:val="es-ES"/>
        </w:rPr>
      </w:pPr>
      <w:ins w:author="Landaverde Moreno, Osvaldo" w:date="2021-02-09T22:18:00Z" w:id="59">
        <w:r w:rsidR="00131009">
          <w:t>￼</w:t>
        </w:r>
      </w:ins>
    </w:p>
    <w:p w:rsidR="001A7A6F" w:rsidP="001A7A6F" w:rsidRDefault="007A4330" w14:paraId="403D411D" w14:textId="64D45147">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843D73">
        <w:rPr>
          <w:rFonts w:ascii="Times New Roman" w:hAnsi="Times New Roman"/>
          <w:sz w:val="24"/>
          <w:szCs w:val="24"/>
          <w:lang w:val="es-ES_tradnl"/>
        </w:rPr>
        <w:t xml:space="preserve">En lo que respecta a </w:t>
      </w:r>
      <w:r w:rsidRPr="00843D73" w:rsidR="0051041B">
        <w:rPr>
          <w:rFonts w:ascii="Times New Roman" w:hAnsi="Times New Roman"/>
          <w:sz w:val="24"/>
          <w:szCs w:val="24"/>
          <w:lang w:val="es-ES_tradnl"/>
        </w:rPr>
        <w:t xml:space="preserve">la mejora del entorno para hacer negocios a través de la promulgación de leyes y mejoras institucionales </w:t>
      </w:r>
      <w:r w:rsidRPr="00843D73">
        <w:rPr>
          <w:rFonts w:ascii="Times New Roman" w:hAnsi="Times New Roman"/>
          <w:sz w:val="24"/>
          <w:szCs w:val="24"/>
          <w:lang w:val="es-ES_tradnl"/>
        </w:rPr>
        <w:t xml:space="preserve">que </w:t>
      </w:r>
      <w:r w:rsidRPr="00843D73" w:rsidR="0051041B">
        <w:rPr>
          <w:rFonts w:ascii="Times New Roman" w:hAnsi="Times New Roman"/>
          <w:sz w:val="24"/>
          <w:szCs w:val="24"/>
          <w:lang w:val="es-ES_tradnl"/>
        </w:rPr>
        <w:t>favorecen el crecimiento económico</w:t>
      </w:r>
      <w:r w:rsidRPr="00843D73">
        <w:rPr>
          <w:rFonts w:ascii="Times New Roman" w:hAnsi="Times New Roman"/>
          <w:sz w:val="24"/>
          <w:szCs w:val="24"/>
          <w:lang w:val="es-ES_tradnl"/>
        </w:rPr>
        <w:t>,</w:t>
      </w:r>
      <w:r w:rsidRPr="00843D73" w:rsidR="0051041B">
        <w:rPr>
          <w:rFonts w:ascii="Times New Roman" w:hAnsi="Times New Roman"/>
          <w:sz w:val="24"/>
          <w:szCs w:val="24"/>
          <w:lang w:val="es-ES_tradnl"/>
        </w:rPr>
        <w:t xml:space="preserve"> </w:t>
      </w:r>
      <w:r w:rsidRPr="00843D73">
        <w:rPr>
          <w:rFonts w:ascii="Times New Roman" w:hAnsi="Times New Roman"/>
          <w:sz w:val="24"/>
          <w:szCs w:val="24"/>
          <w:lang w:val="es-ES_tradnl"/>
        </w:rPr>
        <w:t>e</w:t>
      </w:r>
      <w:r w:rsidRPr="00843D73" w:rsidR="0051041B">
        <w:rPr>
          <w:rFonts w:ascii="Times New Roman" w:hAnsi="Times New Roman"/>
          <w:sz w:val="24"/>
          <w:szCs w:val="24"/>
          <w:lang w:val="es-ES_tradnl"/>
        </w:rPr>
        <w:t xml:space="preserve">n el caso de </w:t>
      </w:r>
      <w:r w:rsidRPr="00843D73" w:rsidR="00EE0F32">
        <w:rPr>
          <w:rFonts w:ascii="Times New Roman" w:hAnsi="Times New Roman"/>
          <w:sz w:val="24"/>
          <w:szCs w:val="24"/>
          <w:lang w:val="es-ES_tradnl"/>
        </w:rPr>
        <w:t>Honduras</w:t>
      </w:r>
      <w:r w:rsidRPr="00843D73" w:rsidR="0051041B">
        <w:rPr>
          <w:rFonts w:ascii="Times New Roman" w:hAnsi="Times New Roman"/>
          <w:sz w:val="24"/>
          <w:szCs w:val="24"/>
          <w:lang w:val="es-ES_tradnl"/>
        </w:rPr>
        <w:t xml:space="preserve"> se observa</w:t>
      </w:r>
      <w:r w:rsidRPr="00BA5D80" w:rsidR="0051041B">
        <w:rPr>
          <w:rFonts w:ascii="Times New Roman" w:hAnsi="Times New Roman"/>
          <w:sz w:val="24"/>
          <w:szCs w:val="24"/>
          <w:lang w:val="es-ES_tradnl"/>
        </w:rPr>
        <w:t xml:space="preserve"> </w:t>
      </w:r>
      <w:r w:rsidR="00280FCC">
        <w:rPr>
          <w:rFonts w:ascii="Times New Roman" w:hAnsi="Times New Roman"/>
          <w:sz w:val="24"/>
          <w:szCs w:val="24"/>
          <w:lang w:val="es-ES_tradnl"/>
        </w:rPr>
        <w:t>que</w:t>
      </w:r>
      <w:r w:rsidR="00DB25D3">
        <w:rPr>
          <w:rFonts w:ascii="Times New Roman" w:hAnsi="Times New Roman"/>
          <w:sz w:val="24"/>
          <w:szCs w:val="24"/>
          <w:lang w:val="es-ES_tradnl"/>
        </w:rPr>
        <w:t xml:space="preserve"> a</w:t>
      </w:r>
      <w:r w:rsidRPr="001A7A6F" w:rsidR="001A7A6F">
        <w:rPr>
          <w:rFonts w:ascii="Times New Roman" w:hAnsi="Times New Roman" w:cs="Times New Roman"/>
          <w:sz w:val="24"/>
          <w:szCs w:val="24"/>
          <w:lang w:val="es-ES"/>
        </w:rPr>
        <w:t xml:space="preserve"> pesar de los grandes avances en materia de infraestructura </w:t>
      </w:r>
      <w:r w:rsidR="00EE0F32">
        <w:rPr>
          <w:rFonts w:ascii="Times New Roman" w:hAnsi="Times New Roman" w:cs="Times New Roman"/>
          <w:sz w:val="24"/>
          <w:szCs w:val="24"/>
          <w:lang w:val="es-ES"/>
        </w:rPr>
        <w:t>y manejo de</w:t>
      </w:r>
      <w:r w:rsidR="009B367E">
        <w:rPr>
          <w:rFonts w:ascii="Times New Roman" w:hAnsi="Times New Roman" w:cs="Times New Roman"/>
          <w:sz w:val="24"/>
          <w:szCs w:val="24"/>
          <w:lang w:val="es-ES"/>
        </w:rPr>
        <w:t>l</w:t>
      </w:r>
      <w:r w:rsidR="00EE0F32">
        <w:rPr>
          <w:rFonts w:ascii="Times New Roman" w:hAnsi="Times New Roman" w:cs="Times New Roman"/>
          <w:sz w:val="24"/>
          <w:szCs w:val="24"/>
          <w:lang w:val="es-ES"/>
        </w:rPr>
        <w:t xml:space="preserve"> Puerto Cortés</w:t>
      </w:r>
      <w:r w:rsidRPr="001A7A6F" w:rsidR="001A7A6F">
        <w:rPr>
          <w:rFonts w:ascii="Times New Roman" w:hAnsi="Times New Roman" w:cs="Times New Roman"/>
          <w:sz w:val="24"/>
          <w:szCs w:val="24"/>
          <w:lang w:val="es-ES"/>
        </w:rPr>
        <w:t xml:space="preserve">, existen espacios de mejora en el fortalecimiento y coordinación </w:t>
      </w:r>
      <w:r>
        <w:rPr>
          <w:rFonts w:ascii="Times New Roman" w:hAnsi="Times New Roman" w:cs="Times New Roman"/>
          <w:sz w:val="24"/>
          <w:szCs w:val="24"/>
          <w:lang w:val="es-ES"/>
        </w:rPr>
        <w:t>inter</w:t>
      </w:r>
      <w:r w:rsidRPr="001A7A6F" w:rsidR="001A7A6F">
        <w:rPr>
          <w:rFonts w:ascii="Times New Roman" w:hAnsi="Times New Roman" w:cs="Times New Roman"/>
          <w:sz w:val="24"/>
          <w:szCs w:val="24"/>
          <w:lang w:val="es-ES"/>
        </w:rPr>
        <w:t xml:space="preserve">institucional y en la gestión logística que permitirían mejorar el desempeño </w:t>
      </w:r>
      <w:r w:rsidR="008976AF">
        <w:rPr>
          <w:rFonts w:ascii="Times New Roman" w:hAnsi="Times New Roman" w:cs="Times New Roman"/>
          <w:sz w:val="24"/>
          <w:szCs w:val="24"/>
          <w:lang w:val="es-ES"/>
        </w:rPr>
        <w:t>del Sistema Logístico Nacional</w:t>
      </w:r>
      <w:r w:rsidR="00280FCC">
        <w:rPr>
          <w:rStyle w:val="FootnoteReference"/>
          <w:rFonts w:cs="Times New Roman"/>
          <w:szCs w:val="24"/>
          <w:lang w:val="es-ES"/>
        </w:rPr>
        <w:footnoteReference w:id="5"/>
      </w:r>
      <w:r w:rsidR="00EE0F32">
        <w:rPr>
          <w:rFonts w:ascii="Times New Roman" w:hAnsi="Times New Roman" w:cs="Times New Roman"/>
          <w:sz w:val="24"/>
          <w:szCs w:val="24"/>
          <w:lang w:val="es-ES"/>
        </w:rPr>
        <w:t>.</w:t>
      </w:r>
    </w:p>
    <w:p w:rsidRPr="00124B0B" w:rsidR="00124B0B" w:rsidP="00124B0B" w:rsidRDefault="00124B0B" w14:paraId="08F7C45D" w14:textId="77777777">
      <w:pPr>
        <w:pStyle w:val="ListParagraph"/>
        <w:rPr>
          <w:rFonts w:ascii="Times New Roman" w:hAnsi="Times New Roman" w:cs="Times New Roman"/>
          <w:sz w:val="24"/>
          <w:szCs w:val="24"/>
          <w:lang w:val="es-ES"/>
        </w:rPr>
      </w:pPr>
    </w:p>
    <w:p w:rsidRPr="000E547F" w:rsidR="00124B0B" w:rsidP="003E722C" w:rsidRDefault="00124B0B" w14:paraId="2434DA8F" w14:textId="77777777">
      <w:pPr>
        <w:pStyle w:val="ListParagraph"/>
        <w:numPr>
          <w:ilvl w:val="1"/>
          <w:numId w:val="2"/>
        </w:numPr>
        <w:tabs>
          <w:tab w:val="left" w:pos="270"/>
          <w:tab w:val="left" w:pos="2085"/>
        </w:tabs>
        <w:autoSpaceDE w:val="0"/>
        <w:autoSpaceDN w:val="0"/>
        <w:adjustRightInd w:val="0"/>
        <w:spacing w:after="0" w:line="0" w:lineRule="atLeast"/>
        <w:ind w:left="270" w:hanging="450"/>
        <w:jc w:val="both"/>
        <w:rPr>
          <w:rFonts w:ascii="Times New Roman" w:hAnsi="Times New Roman" w:cs="Times New Roman"/>
          <w:sz w:val="24"/>
          <w:szCs w:val="24"/>
          <w:lang w:val="es-ES"/>
        </w:rPr>
      </w:pPr>
      <w:r w:rsidRPr="000E547F">
        <w:rPr>
          <w:rFonts w:ascii="Times New Roman" w:hAnsi="Times New Roman" w:cs="Times New Roman"/>
          <w:sz w:val="24"/>
          <w:szCs w:val="24"/>
          <w:lang w:val="es-ES"/>
        </w:rPr>
        <w:t xml:space="preserve">El actual modelo de gestión para el crecimiento económico y social de Honduras prioriza las inversiones en infraestructura vial, reconociendo que la existencia de carreteras y caminos en buen estado genera oportunidades para el desarrollo de las actividades </w:t>
      </w:r>
      <w:r w:rsidRPr="000E547F" w:rsidR="00961DF8">
        <w:rPr>
          <w:rFonts w:ascii="Times New Roman" w:hAnsi="Times New Roman" w:cs="Times New Roman"/>
          <w:sz w:val="24"/>
          <w:szCs w:val="24"/>
          <w:lang w:val="es-ES"/>
        </w:rPr>
        <w:t>productivas,</w:t>
      </w:r>
      <w:r w:rsidRPr="000E547F">
        <w:rPr>
          <w:rFonts w:ascii="Times New Roman" w:hAnsi="Times New Roman" w:cs="Times New Roman"/>
          <w:sz w:val="24"/>
          <w:szCs w:val="24"/>
          <w:lang w:val="es-ES"/>
        </w:rPr>
        <w:t xml:space="preserve"> así como para una mayor integración del país en la economía global. Esto se refleja en la Visión de País 2010 - 2038, particularmente en el objetivo orientado a lograr una “Honduras productiva, generadora de oportunidades y empleo digno”, donde se aspira a consolidar el liderazgo de Honduras como el más importante circuito de transporte terrestre interoceánico para el tránsito de mercaderías en Centroamérica. </w:t>
      </w:r>
      <w:r w:rsidRPr="000E547F" w:rsidR="000E547F">
        <w:rPr>
          <w:rFonts w:ascii="Times New Roman" w:hAnsi="Times New Roman" w:cs="Times New Roman"/>
          <w:sz w:val="24"/>
          <w:szCs w:val="24"/>
          <w:lang w:val="es-ES"/>
        </w:rPr>
        <w:t>Cabe mencionar, que en el del Plan de Nación 2010-2022</w:t>
      </w:r>
      <w:r w:rsidRPr="00C82988" w:rsidR="000E547F">
        <w:rPr>
          <w:rStyle w:val="FootnoteReference"/>
          <w:rFonts w:ascii="Times New Roman" w:hAnsi="Times New Roman" w:cs="Times New Roman"/>
          <w:sz w:val="24"/>
          <w:szCs w:val="24"/>
          <w:lang w:val="es-ES"/>
        </w:rPr>
        <w:footnoteReference w:id="6"/>
      </w:r>
      <w:r w:rsidRPr="000E547F" w:rsidR="000E547F">
        <w:rPr>
          <w:rFonts w:ascii="Times New Roman" w:hAnsi="Times New Roman" w:cs="Times New Roman"/>
          <w:sz w:val="24"/>
          <w:szCs w:val="24"/>
          <w:lang w:val="es-ES"/>
        </w:rPr>
        <w:t xml:space="preserve"> que acompaña la Visión de País, se incluye también un lineamiento específico para: y la “Imagen de País, Competitividad y Desarrollo de Sectores Productivos”. Honduras apunta a explotar la posición geográfica del país, a fin de convertirlo en un centro de transporte multimodal entre el mercado con mayor capacidad de adquisición (Estados Unidos) y las potencias económicas en Asia, Europa, Centro y Sur América. </w:t>
      </w:r>
    </w:p>
    <w:p w:rsidR="001D27B9" w:rsidP="001D27B9" w:rsidRDefault="001D27B9" w14:paraId="1AB17153" w14:textId="77777777">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Pr="00007B13" w:rsidR="00BE67A2" w:rsidP="00007B13" w:rsidRDefault="00F22176" w14:paraId="24553AAC" w14:textId="030DC44A">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10903FA5" w:rsidR="00F22176">
        <w:rPr>
          <w:rFonts w:ascii="Times New Roman" w:hAnsi="Times New Roman" w:cs="Times New Roman"/>
          <w:sz w:val="24"/>
          <w:szCs w:val="24"/>
          <w:lang w:val="es-ES"/>
        </w:rPr>
        <w:t xml:space="preserve">En el presente documento </w:t>
      </w:r>
      <w:r w:rsidRPr="10903FA5" w:rsidR="007014A8">
        <w:rPr>
          <w:rFonts w:ascii="Times New Roman" w:hAnsi="Times New Roman" w:cs="Times New Roman"/>
          <w:sz w:val="24"/>
          <w:szCs w:val="24"/>
          <w:lang w:val="es-ES"/>
        </w:rPr>
        <w:t>se analiza</w:t>
      </w:r>
      <w:r w:rsidRPr="10903FA5" w:rsidR="00496B79">
        <w:rPr>
          <w:rFonts w:ascii="Times New Roman" w:hAnsi="Times New Roman" w:cs="Times New Roman"/>
          <w:sz w:val="24"/>
          <w:szCs w:val="24"/>
          <w:lang w:val="es-ES"/>
        </w:rPr>
        <w:t xml:space="preserve"> el</w:t>
      </w:r>
      <w:r w:rsidRPr="10903FA5" w:rsidR="007014A8">
        <w:rPr>
          <w:rFonts w:ascii="Times New Roman" w:hAnsi="Times New Roman" w:cs="Times New Roman"/>
          <w:sz w:val="24"/>
          <w:szCs w:val="24"/>
          <w:lang w:val="es-ES"/>
        </w:rPr>
        <w:t xml:space="preserve"> </w:t>
      </w:r>
      <w:r w:rsidRPr="10903FA5" w:rsidR="00A43A07">
        <w:rPr>
          <w:rFonts w:ascii="Times New Roman" w:hAnsi="Times New Roman" w:cs="Times New Roman"/>
          <w:i w:val="1"/>
          <w:iCs w:val="1"/>
          <w:sz w:val="24"/>
          <w:szCs w:val="24"/>
          <w:lang w:val="es-ES"/>
        </w:rPr>
        <w:t>Programa de Reformas del Sector Transporte y Logística de Carga de Honduras</w:t>
      </w:r>
      <w:r w:rsidRPr="10903FA5" w:rsidR="00256E44">
        <w:rPr>
          <w:rFonts w:ascii="Times New Roman" w:hAnsi="Times New Roman" w:cs="Times New Roman"/>
          <w:i w:val="1"/>
          <w:iCs w:val="1"/>
          <w:sz w:val="24"/>
          <w:szCs w:val="24"/>
          <w:lang w:val="es-ES"/>
        </w:rPr>
        <w:t xml:space="preserve"> </w:t>
      </w:r>
      <w:r w:rsidRPr="10903FA5" w:rsidR="0041665C">
        <w:rPr>
          <w:rFonts w:ascii="Times New Roman" w:hAnsi="Times New Roman" w:cs="Times New Roman"/>
          <w:i w:val="1"/>
          <w:iCs w:val="1"/>
          <w:sz w:val="24"/>
          <w:szCs w:val="24"/>
          <w:lang w:val="es-ES"/>
        </w:rPr>
        <w:t>Tramo II</w:t>
      </w:r>
      <w:r w:rsidRPr="10903FA5" w:rsidR="0088191B">
        <w:rPr>
          <w:rFonts w:ascii="Times New Roman" w:hAnsi="Times New Roman" w:cs="Times New Roman"/>
          <w:i w:val="1"/>
          <w:iCs w:val="1"/>
          <w:sz w:val="24"/>
          <w:szCs w:val="24"/>
          <w:lang w:val="es-ES"/>
        </w:rPr>
        <w:t>I</w:t>
      </w:r>
      <w:r w:rsidRPr="10903FA5" w:rsidR="0041665C">
        <w:rPr>
          <w:rFonts w:ascii="Times New Roman" w:hAnsi="Times New Roman" w:cs="Times New Roman"/>
          <w:i w:val="1"/>
          <w:iCs w:val="1"/>
          <w:sz w:val="24"/>
          <w:szCs w:val="24"/>
          <w:lang w:val="es-ES"/>
        </w:rPr>
        <w:t xml:space="preserve"> </w:t>
      </w:r>
      <w:r w:rsidRPr="10903FA5" w:rsidR="00256E44">
        <w:rPr>
          <w:rFonts w:ascii="Times New Roman" w:hAnsi="Times New Roman" w:cs="Times New Roman"/>
          <w:i w:val="1"/>
          <w:iCs w:val="1"/>
          <w:sz w:val="24"/>
          <w:szCs w:val="24"/>
          <w:lang w:val="es-ES"/>
        </w:rPr>
        <w:t>(</w:t>
      </w:r>
      <w:r w:rsidRPr="10903FA5" w:rsidR="00A43A07">
        <w:rPr>
          <w:rFonts w:ascii="Times New Roman" w:hAnsi="Times New Roman" w:cs="Times New Roman"/>
          <w:i w:val="1"/>
          <w:iCs w:val="1"/>
          <w:sz w:val="24"/>
          <w:szCs w:val="24"/>
          <w:lang w:val="es-ES"/>
        </w:rPr>
        <w:t>HO</w:t>
      </w:r>
      <w:r w:rsidRPr="10903FA5" w:rsidR="00256E44">
        <w:rPr>
          <w:rFonts w:ascii="Times New Roman" w:hAnsi="Times New Roman" w:cs="Times New Roman"/>
          <w:i w:val="1"/>
          <w:iCs w:val="1"/>
          <w:sz w:val="24"/>
          <w:szCs w:val="24"/>
          <w:lang w:val="es-ES"/>
        </w:rPr>
        <w:t>-L</w:t>
      </w:r>
      <w:r w:rsidRPr="10903FA5" w:rsidR="0041665C">
        <w:rPr>
          <w:rFonts w:ascii="Times New Roman" w:hAnsi="Times New Roman" w:cs="Times New Roman"/>
          <w:i w:val="1"/>
          <w:iCs w:val="1"/>
          <w:sz w:val="24"/>
          <w:szCs w:val="24"/>
          <w:lang w:val="es-ES"/>
        </w:rPr>
        <w:t>12</w:t>
      </w:r>
      <w:r w:rsidRPr="10903FA5" w:rsidR="00285490">
        <w:rPr>
          <w:rFonts w:ascii="Times New Roman" w:hAnsi="Times New Roman" w:cs="Times New Roman"/>
          <w:i w:val="1"/>
          <w:iCs w:val="1"/>
          <w:sz w:val="24"/>
          <w:szCs w:val="24"/>
          <w:lang w:val="es-ES"/>
        </w:rPr>
        <w:t>19</w:t>
      </w:r>
      <w:r w:rsidRPr="10903FA5" w:rsidR="00256E44">
        <w:rPr>
          <w:rFonts w:ascii="Times New Roman" w:hAnsi="Times New Roman" w:cs="Times New Roman"/>
          <w:i w:val="1"/>
          <w:iCs w:val="1"/>
          <w:sz w:val="24"/>
          <w:szCs w:val="24"/>
          <w:lang w:val="es-ES"/>
        </w:rPr>
        <w:t>)</w:t>
      </w:r>
      <w:r w:rsidRPr="10903FA5" w:rsidR="00256E44">
        <w:rPr>
          <w:rFonts w:ascii="Times New Roman" w:hAnsi="Times New Roman" w:cs="Times New Roman"/>
          <w:sz w:val="24"/>
          <w:szCs w:val="24"/>
          <w:lang w:val="es-ES"/>
        </w:rPr>
        <w:t xml:space="preserve"> </w:t>
      </w:r>
      <w:r w:rsidRPr="10903FA5" w:rsidR="007014A8">
        <w:rPr>
          <w:rFonts w:ascii="Times New Roman" w:hAnsi="Times New Roman" w:cs="Times New Roman"/>
          <w:sz w:val="24"/>
          <w:szCs w:val="24"/>
          <w:lang w:val="es-ES"/>
        </w:rPr>
        <w:t xml:space="preserve">exponiendo los argumentos que explican </w:t>
      </w:r>
      <w:r w:rsidRPr="10903FA5" w:rsidR="00D86946">
        <w:rPr>
          <w:rFonts w:ascii="Times New Roman" w:hAnsi="Times New Roman" w:cs="Times New Roman"/>
          <w:sz w:val="24"/>
          <w:szCs w:val="24"/>
          <w:lang w:val="es-ES"/>
        </w:rPr>
        <w:t>cómo</w:t>
      </w:r>
      <w:r w:rsidRPr="10903FA5" w:rsidR="007014A8">
        <w:rPr>
          <w:rFonts w:ascii="Times New Roman" w:hAnsi="Times New Roman" w:cs="Times New Roman"/>
          <w:sz w:val="24"/>
          <w:szCs w:val="24"/>
          <w:lang w:val="es-ES"/>
        </w:rPr>
        <w:t xml:space="preserve"> </w:t>
      </w:r>
      <w:r w:rsidRPr="10903FA5" w:rsidR="005600A9">
        <w:rPr>
          <w:rFonts w:ascii="Times New Roman" w:hAnsi="Times New Roman" w:cs="Times New Roman"/>
          <w:sz w:val="24"/>
          <w:szCs w:val="24"/>
          <w:lang w:val="es-ES"/>
        </w:rPr>
        <w:t>el</w:t>
      </w:r>
      <w:r w:rsidRPr="10903FA5" w:rsidR="007014A8">
        <w:rPr>
          <w:rFonts w:ascii="Times New Roman" w:hAnsi="Times New Roman" w:cs="Times New Roman"/>
          <w:sz w:val="24"/>
          <w:szCs w:val="24"/>
          <w:lang w:val="es-ES"/>
        </w:rPr>
        <w:t xml:space="preserve"> proyecto </w:t>
      </w:r>
      <w:r w:rsidRPr="10903FA5" w:rsidR="00D86946">
        <w:rPr>
          <w:rFonts w:ascii="Times New Roman" w:hAnsi="Times New Roman" w:cs="Times New Roman"/>
          <w:sz w:val="24"/>
          <w:szCs w:val="24"/>
          <w:lang w:val="es-ES"/>
        </w:rPr>
        <w:t xml:space="preserve">contribuye </w:t>
      </w:r>
      <w:r w:rsidRPr="10903FA5" w:rsidR="007014A8">
        <w:rPr>
          <w:rFonts w:ascii="Times New Roman" w:hAnsi="Times New Roman" w:cs="Times New Roman"/>
          <w:sz w:val="24"/>
          <w:szCs w:val="24"/>
          <w:lang w:val="es-ES"/>
        </w:rPr>
        <w:t xml:space="preserve">a la </w:t>
      </w:r>
      <w:r w:rsidRPr="10903FA5" w:rsidR="00D86946">
        <w:rPr>
          <w:rFonts w:ascii="Times New Roman" w:hAnsi="Times New Roman" w:cs="Times New Roman"/>
          <w:sz w:val="24"/>
          <w:szCs w:val="24"/>
          <w:lang w:val="es-ES"/>
        </w:rPr>
        <w:t xml:space="preserve">integración de </w:t>
      </w:r>
      <w:r w:rsidRPr="10903FA5" w:rsidR="00C402A3">
        <w:rPr>
          <w:rFonts w:ascii="Times New Roman" w:hAnsi="Times New Roman" w:cs="Times New Roman"/>
          <w:sz w:val="24"/>
          <w:szCs w:val="24"/>
          <w:lang w:val="es-ES"/>
        </w:rPr>
        <w:t xml:space="preserve">Honduras </w:t>
      </w:r>
      <w:r w:rsidRPr="10903FA5" w:rsidR="00D86946">
        <w:rPr>
          <w:rFonts w:ascii="Times New Roman" w:hAnsi="Times New Roman" w:cs="Times New Roman"/>
          <w:sz w:val="24"/>
          <w:szCs w:val="24"/>
          <w:lang w:val="es-ES"/>
        </w:rPr>
        <w:t>a nivel regional y global</w:t>
      </w:r>
      <w:r w:rsidRPr="10903FA5" w:rsidR="007014A8">
        <w:rPr>
          <w:rFonts w:ascii="Times New Roman" w:hAnsi="Times New Roman" w:cs="Times New Roman"/>
          <w:sz w:val="24"/>
          <w:szCs w:val="24"/>
          <w:lang w:val="es-ES"/>
        </w:rPr>
        <w:t>, validando por tanto su alineación con el desafío regional de Integración Económica planteado en la Estrategia Institucional del Banco (EIB) 2010-2020 (GN-2788-5). El documento está organizado de la siguiente manera.</w:t>
      </w:r>
      <w:r w:rsidRPr="10903FA5" w:rsidR="00A87806">
        <w:rPr>
          <w:rFonts w:ascii="Times New Roman" w:hAnsi="Times New Roman" w:cs="Times New Roman"/>
          <w:sz w:val="24"/>
          <w:szCs w:val="24"/>
          <w:lang w:val="es-ES"/>
        </w:rPr>
        <w:t xml:space="preserve"> En la sección número II, se describe el contexto regional y el estado</w:t>
      </w:r>
      <w:r w:rsidRPr="10903FA5" w:rsidR="007014A8">
        <w:rPr>
          <w:rFonts w:ascii="Times New Roman" w:hAnsi="Times New Roman" w:cs="Times New Roman"/>
          <w:sz w:val="24"/>
          <w:szCs w:val="24"/>
          <w:lang w:val="es-ES"/>
        </w:rPr>
        <w:t xml:space="preserve"> de</w:t>
      </w:r>
      <w:r w:rsidRPr="10903FA5" w:rsidR="00A87806">
        <w:rPr>
          <w:rFonts w:ascii="Times New Roman" w:hAnsi="Times New Roman" w:cs="Times New Roman"/>
          <w:sz w:val="24"/>
          <w:szCs w:val="24"/>
          <w:lang w:val="es-ES"/>
        </w:rPr>
        <w:t xml:space="preserve"> la</w:t>
      </w:r>
      <w:r w:rsidRPr="10903FA5" w:rsidR="007014A8">
        <w:rPr>
          <w:rFonts w:ascii="Times New Roman" w:hAnsi="Times New Roman" w:cs="Times New Roman"/>
          <w:sz w:val="24"/>
          <w:szCs w:val="24"/>
          <w:lang w:val="es-ES"/>
        </w:rPr>
        <w:t xml:space="preserve"> integración </w:t>
      </w:r>
      <w:r w:rsidRPr="10903FA5" w:rsidR="00837033">
        <w:rPr>
          <w:rFonts w:ascii="Times New Roman" w:hAnsi="Times New Roman" w:cs="Times New Roman"/>
          <w:sz w:val="24"/>
          <w:szCs w:val="24"/>
          <w:lang w:val="es-ES"/>
        </w:rPr>
        <w:t>económica</w:t>
      </w:r>
      <w:r w:rsidRPr="10903FA5" w:rsidR="007014A8">
        <w:rPr>
          <w:rFonts w:ascii="Times New Roman" w:hAnsi="Times New Roman" w:cs="Times New Roman"/>
          <w:sz w:val="24"/>
          <w:szCs w:val="24"/>
          <w:lang w:val="es-ES"/>
        </w:rPr>
        <w:t xml:space="preserve"> en el marco del proce</w:t>
      </w:r>
      <w:r w:rsidRPr="10903FA5" w:rsidR="00A87806">
        <w:rPr>
          <w:rFonts w:ascii="Times New Roman" w:hAnsi="Times New Roman" w:cs="Times New Roman"/>
          <w:sz w:val="24"/>
          <w:szCs w:val="24"/>
          <w:lang w:val="es-ES"/>
        </w:rPr>
        <w:t xml:space="preserve">so de integración </w:t>
      </w:r>
      <w:r w:rsidRPr="10903FA5" w:rsidR="00837033">
        <w:rPr>
          <w:rFonts w:ascii="Times New Roman" w:hAnsi="Times New Roman" w:cs="Times New Roman"/>
          <w:sz w:val="24"/>
          <w:szCs w:val="24"/>
          <w:lang w:val="es-ES"/>
        </w:rPr>
        <w:t xml:space="preserve">centroamericana, </w:t>
      </w:r>
      <w:r w:rsidRPr="10903FA5" w:rsidR="00A87806">
        <w:rPr>
          <w:rFonts w:ascii="Times New Roman" w:hAnsi="Times New Roman" w:cs="Times New Roman"/>
          <w:sz w:val="24"/>
          <w:szCs w:val="24"/>
          <w:lang w:val="es-ES"/>
        </w:rPr>
        <w:t xml:space="preserve">haciendo énfasis en el caso particular de </w:t>
      </w:r>
      <w:r w:rsidRPr="10903FA5" w:rsidR="008E7F84">
        <w:rPr>
          <w:rFonts w:ascii="Times New Roman" w:hAnsi="Times New Roman" w:cs="Times New Roman"/>
          <w:sz w:val="24"/>
          <w:szCs w:val="24"/>
          <w:lang w:val="es-ES"/>
        </w:rPr>
        <w:t>Honduras</w:t>
      </w:r>
      <w:r w:rsidRPr="10903FA5" w:rsidR="00A87806">
        <w:rPr>
          <w:rFonts w:ascii="Times New Roman" w:hAnsi="Times New Roman" w:cs="Times New Roman"/>
          <w:sz w:val="24"/>
          <w:szCs w:val="24"/>
          <w:lang w:val="es-ES"/>
        </w:rPr>
        <w:t xml:space="preserve">. En la sección número III </w:t>
      </w:r>
      <w:r w:rsidRPr="10903FA5" w:rsidR="007014A8">
        <w:rPr>
          <w:rFonts w:ascii="Times New Roman" w:hAnsi="Times New Roman" w:cs="Times New Roman"/>
          <w:sz w:val="24"/>
          <w:szCs w:val="24"/>
          <w:lang w:val="es-ES"/>
        </w:rPr>
        <w:t>se presentan los argumentos cualitativos y cuantitativos que demuestran que la operación contribuye a mejorar la integración económica</w:t>
      </w:r>
      <w:r w:rsidRPr="10903FA5" w:rsidR="00837033">
        <w:rPr>
          <w:rFonts w:ascii="Times New Roman" w:hAnsi="Times New Roman" w:cs="Times New Roman"/>
          <w:sz w:val="24"/>
          <w:szCs w:val="24"/>
          <w:lang w:val="es-ES"/>
        </w:rPr>
        <w:t xml:space="preserve"> regional y global</w:t>
      </w:r>
      <w:r w:rsidRPr="10903FA5" w:rsidR="007014A8">
        <w:rPr>
          <w:rFonts w:ascii="Times New Roman" w:hAnsi="Times New Roman" w:cs="Times New Roman"/>
          <w:sz w:val="24"/>
          <w:szCs w:val="24"/>
          <w:lang w:val="es-ES"/>
        </w:rPr>
        <w:t xml:space="preserve">. </w:t>
      </w:r>
      <w:r w:rsidRPr="10903FA5" w:rsidR="00A87806">
        <w:rPr>
          <w:rFonts w:ascii="Times New Roman" w:hAnsi="Times New Roman" w:cs="Times New Roman"/>
          <w:sz w:val="24"/>
          <w:szCs w:val="24"/>
          <w:lang w:val="es-ES"/>
        </w:rPr>
        <w:t>Finalmente, en la sección número IV se</w:t>
      </w:r>
      <w:r w:rsidRPr="10903FA5" w:rsidR="007014A8">
        <w:rPr>
          <w:rFonts w:ascii="Times New Roman" w:hAnsi="Times New Roman" w:cs="Times New Roman"/>
          <w:sz w:val="24"/>
          <w:szCs w:val="24"/>
          <w:lang w:val="es-ES"/>
        </w:rPr>
        <w:t xml:space="preserve"> valida la alineación de la operación con el Desafío de Integración Económica de acuerdo con la EIB y con la Estrategia Sectorial del Banco de Apoyo a la Integración Competitiva, Regional y Global (GN-2564-4).</w:t>
      </w:r>
    </w:p>
    <w:p w:rsidR="00232BDF" w:rsidP="00BE67A2" w:rsidRDefault="00232BDF" w14:paraId="74B890D4" w14:textId="77777777">
      <w:pPr>
        <w:tabs>
          <w:tab w:val="left" w:pos="270"/>
          <w:tab w:val="left" w:pos="2085"/>
        </w:tabs>
        <w:spacing w:after="0" w:line="0" w:lineRule="atLeast"/>
        <w:jc w:val="both"/>
        <w:rPr>
          <w:rFonts w:ascii="Times New Roman" w:hAnsi="Times New Roman" w:cs="Times New Roman"/>
          <w:sz w:val="24"/>
          <w:szCs w:val="24"/>
          <w:lang w:val="es-ES"/>
        </w:rPr>
      </w:pPr>
    </w:p>
    <w:p w:rsidR="006773C6" w:rsidRDefault="006773C6" w14:paraId="5B43F43D" w14:textId="77777777">
      <w:pPr>
        <w:rPr>
          <w:rFonts w:ascii="Times New Roman" w:hAnsi="Times New Roman"/>
          <w:b/>
          <w:color w:val="1F497D"/>
          <w:sz w:val="24"/>
          <w:szCs w:val="24"/>
          <w:lang w:val="es-ES"/>
        </w:rPr>
      </w:pPr>
      <w:r>
        <w:rPr>
          <w:rFonts w:ascii="Times New Roman" w:hAnsi="Times New Roman"/>
          <w:b/>
          <w:color w:val="1F497D"/>
          <w:sz w:val="24"/>
          <w:szCs w:val="24"/>
          <w:lang w:val="es-ES"/>
        </w:rPr>
        <w:br w:type="page"/>
      </w:r>
    </w:p>
    <w:p w:rsidR="00153695" w:rsidP="00153695" w:rsidRDefault="00B6736B" w14:paraId="679905A1" w14:textId="40C83271">
      <w:pPr>
        <w:pStyle w:val="ListParagraph"/>
        <w:numPr>
          <w:ilvl w:val="0"/>
          <w:numId w:val="1"/>
        </w:numPr>
        <w:tabs>
          <w:tab w:val="left" w:pos="360"/>
          <w:tab w:val="left" w:pos="450"/>
        </w:tabs>
        <w:spacing w:after="0" w:line="240" w:lineRule="auto"/>
        <w:ind w:hanging="630"/>
        <w:jc w:val="both"/>
        <w:rPr>
          <w:rFonts w:ascii="Times New Roman" w:hAnsi="Times New Roman"/>
          <w:b/>
          <w:color w:val="1F497D"/>
          <w:sz w:val="24"/>
          <w:szCs w:val="24"/>
          <w:lang w:val="es-ES"/>
        </w:rPr>
      </w:pPr>
      <w:r w:rsidRPr="00FA63CA">
        <w:rPr>
          <w:rFonts w:ascii="Times New Roman" w:hAnsi="Times New Roman"/>
          <w:b/>
          <w:color w:val="1F497D"/>
          <w:sz w:val="24"/>
          <w:szCs w:val="24"/>
          <w:lang w:val="es-ES"/>
        </w:rPr>
        <w:lastRenderedPageBreak/>
        <w:t>Infraestructura e Integración Económica</w:t>
      </w:r>
    </w:p>
    <w:p w:rsidR="00153695" w:rsidP="00153695" w:rsidRDefault="00153695" w14:paraId="7479F1FD" w14:textId="77777777">
      <w:pPr>
        <w:pStyle w:val="ListParagraph"/>
        <w:tabs>
          <w:tab w:val="left" w:pos="360"/>
          <w:tab w:val="left" w:pos="450"/>
        </w:tabs>
        <w:spacing w:after="0" w:line="240" w:lineRule="auto"/>
        <w:jc w:val="both"/>
        <w:rPr>
          <w:rFonts w:ascii="Times New Roman" w:hAnsi="Times New Roman"/>
          <w:b/>
          <w:color w:val="1F497D"/>
          <w:sz w:val="24"/>
          <w:szCs w:val="24"/>
          <w:lang w:val="es-ES"/>
        </w:rPr>
      </w:pPr>
    </w:p>
    <w:p w:rsidRPr="00240EF9" w:rsidR="00240EF9" w:rsidP="00240EF9" w:rsidRDefault="00240EF9" w14:paraId="05456476" w14:textId="77777777">
      <w:pPr>
        <w:tabs>
          <w:tab w:val="left" w:pos="270"/>
          <w:tab w:val="left" w:pos="360"/>
          <w:tab w:val="left" w:pos="450"/>
          <w:tab w:val="left" w:pos="2085"/>
        </w:tabs>
        <w:spacing w:after="0" w:line="240" w:lineRule="auto"/>
        <w:jc w:val="both"/>
        <w:rPr>
          <w:rFonts w:ascii="Times New Roman" w:hAnsi="Times New Roman"/>
          <w:b/>
          <w:sz w:val="24"/>
          <w:szCs w:val="24"/>
          <w:u w:val="single"/>
          <w:lang w:val="es-ES"/>
        </w:rPr>
      </w:pPr>
      <w:r w:rsidRPr="00240EF9">
        <w:rPr>
          <w:rFonts w:ascii="Times New Roman" w:hAnsi="Times New Roman"/>
          <w:b/>
          <w:sz w:val="24"/>
          <w:szCs w:val="24"/>
          <w:u w:val="single"/>
          <w:lang w:val="es-ES"/>
        </w:rPr>
        <w:t>Contexto Regional</w:t>
      </w:r>
    </w:p>
    <w:p w:rsidRPr="00240EF9" w:rsidR="00240EF9" w:rsidP="00240EF9" w:rsidRDefault="00240EF9" w14:paraId="522BA58F" w14:textId="77777777">
      <w:pPr>
        <w:pStyle w:val="ListParagraph"/>
        <w:rPr>
          <w:rFonts w:ascii="Times New Roman" w:hAnsi="Times New Roman"/>
          <w:b/>
          <w:sz w:val="24"/>
          <w:szCs w:val="24"/>
          <w:u w:val="single"/>
          <w:lang w:val="es-ES"/>
        </w:rPr>
      </w:pPr>
    </w:p>
    <w:p w:rsidRPr="00CF42F8" w:rsidR="00CF42F8" w:rsidP="00CF42F8" w:rsidRDefault="00CF42F8" w14:paraId="153F53C4" w14:textId="77777777">
      <w:pPr>
        <w:pStyle w:val="ListParagraph"/>
        <w:numPr>
          <w:ilvl w:val="0"/>
          <w:numId w:val="2"/>
        </w:numPr>
        <w:tabs>
          <w:tab w:val="left" w:pos="270"/>
          <w:tab w:val="left" w:pos="360"/>
          <w:tab w:val="left" w:pos="450"/>
          <w:tab w:val="left" w:pos="2085"/>
        </w:tabs>
        <w:spacing w:after="0" w:line="240" w:lineRule="auto"/>
        <w:jc w:val="both"/>
        <w:rPr>
          <w:rFonts w:ascii="Times New Roman" w:hAnsi="Times New Roman"/>
          <w:vanish/>
          <w:sz w:val="24"/>
          <w:szCs w:val="24"/>
          <w:lang w:val="es-ES"/>
        </w:rPr>
      </w:pPr>
    </w:p>
    <w:p w:rsidRPr="00647225" w:rsidR="002C2FD5" w:rsidP="00CF42F8" w:rsidRDefault="00836AAC" w14:paraId="6F7B3C9B" w14:textId="1B7FAA14">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2C2FD5" w:rsidR="00836AAC">
        <w:rPr>
          <w:rFonts w:ascii="Times New Roman" w:hAnsi="Times New Roman"/>
          <w:sz w:val="24"/>
          <w:szCs w:val="24"/>
          <w:lang w:val="es-ES"/>
        </w:rPr>
        <w:t xml:space="preserve">En el contexto internacional actual de bajo crecimiento económico global, el estado de la integración económica regional de los países de América Latina y el Caribe cobra vital importancia. </w:t>
      </w:r>
      <w:r w:rsidR="002C2FD5">
        <w:rPr>
          <w:rFonts w:ascii="Times New Roman" w:hAnsi="Times New Roman"/>
          <w:sz w:val="24"/>
          <w:szCs w:val="24"/>
          <w:lang w:val="es-ES"/>
        </w:rPr>
        <w:t>Lo anterior, fue empíricamente demostrado</w:t>
      </w:r>
      <w:r w:rsidRPr="00240EF9" w:rsidR="002C2FD5">
        <w:rPr>
          <w:rFonts w:ascii="Times New Roman" w:hAnsi="Times New Roman"/>
          <w:sz w:val="24"/>
          <w:szCs w:val="24"/>
          <w:lang w:val="es-ES"/>
        </w:rPr>
        <w:t xml:space="preserve">, </w:t>
      </w:r>
      <w:r w:rsidRPr="00647225" w:rsidR="001F0F01">
        <w:rPr>
          <w:rFonts w:ascii="Times New Roman" w:hAnsi="Times New Roman"/>
          <w:sz w:val="24"/>
          <w:szCs w:val="24"/>
          <w:lang w:val="es-ES"/>
        </w:rPr>
        <w:t>en el Informe macroeconómico del BID de</w:t>
      </w:r>
      <w:r w:rsidRPr="00647225" w:rsidR="001D1791">
        <w:rPr>
          <w:rFonts w:ascii="Times New Roman" w:hAnsi="Times New Roman"/>
          <w:sz w:val="24"/>
          <w:szCs w:val="24"/>
          <w:lang w:val="es-ES"/>
        </w:rPr>
        <w:t xml:space="preserve"> 2019</w:t>
      </w:r>
      <w:r w:rsidRPr="10903FA5" w:rsidR="00070E4B">
        <w:rPr>
          <w:rStyle w:val="FootnoteReference"/>
          <w:lang w:val="es-ES"/>
        </w:rPr>
        <w:footnoteReference w:id="7"/>
      </w:r>
      <w:r w:rsidRPr="00647225" w:rsidR="001F0F01">
        <w:rPr>
          <w:rFonts w:ascii="Times New Roman" w:hAnsi="Times New Roman"/>
          <w:sz w:val="24"/>
          <w:szCs w:val="24"/>
          <w:lang w:val="es-ES"/>
        </w:rPr>
        <w:t xml:space="preserve">, en el cual, </w:t>
      </w:r>
      <w:r w:rsidRPr="00647225" w:rsidR="002C2FD5">
        <w:rPr>
          <w:rFonts w:ascii="Times New Roman" w:hAnsi="Times New Roman"/>
          <w:sz w:val="24"/>
          <w:szCs w:val="24"/>
          <w:lang w:val="es-ES"/>
        </w:rPr>
        <w:t xml:space="preserve">basándose en el análisis de los shocks externos relacionados a los fenómenos que afectan el flujo de recursos de las economías (como los precios internacionales de las materias primas, la demanda mundial de bienes y servicios y la tasa de interés de EEUU), la situación interna de los países de América Latina y el avance en el desarrollo de los mercados regionales, </w:t>
      </w:r>
      <w:r w:rsidRPr="00647225" w:rsidR="001F0F01">
        <w:rPr>
          <w:rFonts w:ascii="Times New Roman" w:hAnsi="Times New Roman"/>
          <w:sz w:val="24"/>
          <w:szCs w:val="24"/>
          <w:lang w:val="es-ES"/>
        </w:rPr>
        <w:t>se concluye que</w:t>
      </w:r>
      <w:r w:rsidRPr="00647225" w:rsidR="002C2FD5">
        <w:rPr>
          <w:rFonts w:ascii="Times New Roman" w:hAnsi="Times New Roman"/>
          <w:sz w:val="24"/>
          <w:szCs w:val="24"/>
          <w:lang w:val="es-ES"/>
        </w:rPr>
        <w:t xml:space="preserve"> independientemente del escenario comercial predominante, la región sólo puede ganar con un mercado interno más fuerte, más eficiente y plenamente integrado.</w:t>
      </w:r>
    </w:p>
    <w:p w:rsidRPr="00647225" w:rsidR="00F65D3E" w:rsidP="00F65D3E" w:rsidRDefault="00F65D3E" w14:paraId="79532E17" w14:textId="77777777">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rsidRPr="00647225" w:rsidR="00F65D3E" w:rsidP="00F65D3E" w:rsidRDefault="00F65D3E" w14:paraId="1C7BBFBF" w14:textId="036CA06D">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647225">
        <w:rPr>
          <w:rFonts w:ascii="Times New Roman" w:hAnsi="Times New Roman"/>
          <w:sz w:val="24"/>
          <w:szCs w:val="24"/>
          <w:lang w:val="es-ES"/>
        </w:rPr>
        <w:t>En el ámbito regional, de acuerdo al Fondo Monetario Internacional (IMF – WEO, 2019) el crecimiento promedio del PIB real de Honduras ha sido de los más altos de Centroamérica, por el orden de 4.2% para los últimos diez años (Ver figura No. 1). Honduras es un país pequeño y abierto, el índice de apertura comercial medido por la ratio Comercio Total/PIB</w:t>
      </w:r>
      <w:r w:rsidRPr="00647225">
        <w:rPr>
          <w:rStyle w:val="FootnoteReference"/>
          <w:szCs w:val="24"/>
          <w:lang w:val="es-ES"/>
        </w:rPr>
        <w:footnoteReference w:id="8"/>
      </w:r>
      <w:r w:rsidRPr="00647225">
        <w:rPr>
          <w:rFonts w:ascii="Times New Roman" w:hAnsi="Times New Roman"/>
          <w:sz w:val="24"/>
          <w:szCs w:val="24"/>
          <w:lang w:val="es-ES"/>
        </w:rPr>
        <w:t xml:space="preserve"> fue de 62% en el año 2018, siendo el más alto de Centroamérica (SIECA, 2019), lo cual indica un alto grado de apertura comercial en comparación con lo que se observa en promedio para los países de Centroamérica (39.5%). </w:t>
      </w:r>
    </w:p>
    <w:p w:rsidR="00F65D3E" w:rsidP="00F65D3E" w:rsidRDefault="00F65D3E" w14:paraId="5277C945" w14:textId="77777777">
      <w:pPr>
        <w:tabs>
          <w:tab w:val="left" w:pos="270"/>
          <w:tab w:val="left" w:pos="360"/>
          <w:tab w:val="left" w:pos="450"/>
          <w:tab w:val="left" w:pos="2085"/>
        </w:tabs>
        <w:spacing w:after="0" w:line="240" w:lineRule="auto"/>
        <w:ind w:left="1440"/>
        <w:rPr>
          <w:rFonts w:ascii="Times New Roman" w:hAnsi="Times New Roman"/>
          <w:b/>
          <w:color w:val="3B3838" w:themeColor="background2" w:themeShade="40"/>
          <w:sz w:val="24"/>
          <w:szCs w:val="24"/>
          <w:lang w:val="es-ES_tradnl"/>
        </w:rPr>
      </w:pPr>
      <w:r w:rsidRPr="00BC4A3E">
        <w:rPr>
          <w:rFonts w:ascii="Times New Roman" w:hAnsi="Times New Roman"/>
          <w:b/>
          <w:color w:val="3B3838" w:themeColor="background2" w:themeShade="40"/>
          <w:sz w:val="24"/>
          <w:szCs w:val="24"/>
          <w:lang w:val="es-ES_tradnl"/>
        </w:rPr>
        <w:t xml:space="preserve">Figura No. </w:t>
      </w:r>
      <w:r>
        <w:rPr>
          <w:rFonts w:ascii="Times New Roman" w:hAnsi="Times New Roman"/>
          <w:b/>
          <w:color w:val="3B3838" w:themeColor="background2" w:themeShade="40"/>
          <w:sz w:val="24"/>
          <w:szCs w:val="24"/>
          <w:lang w:val="es-ES_tradnl"/>
        </w:rPr>
        <w:t>1</w:t>
      </w:r>
      <w:r w:rsidRPr="00BC4A3E">
        <w:rPr>
          <w:rFonts w:ascii="Times New Roman" w:hAnsi="Times New Roman"/>
          <w:b/>
          <w:color w:val="3B3838" w:themeColor="background2" w:themeShade="40"/>
          <w:sz w:val="24"/>
          <w:szCs w:val="24"/>
          <w:lang w:val="es-ES_tradnl"/>
        </w:rPr>
        <w:t xml:space="preserve"> </w:t>
      </w:r>
    </w:p>
    <w:p w:rsidR="00647225" w:rsidP="10903FA5" w:rsidRDefault="00647225" w14:paraId="35CACB82" w14:textId="77777777">
      <w:pPr>
        <w:tabs>
          <w:tab w:val="left" w:pos="270"/>
          <w:tab w:val="left" w:pos="360"/>
          <w:tab w:val="left" w:pos="450"/>
          <w:tab w:val="left" w:pos="2085"/>
        </w:tabs>
        <w:spacing w:after="0" w:line="240" w:lineRule="auto"/>
        <w:ind w:left="1440"/>
        <w:rPr>
          <w:rFonts w:ascii="Times New Roman" w:hAnsi="Times New Roman"/>
          <w:b w:val="1"/>
          <w:bCs w:val="1"/>
          <w:color w:val="3B3838" w:themeColor="background2" w:themeShade="40"/>
          <w:sz w:val="24"/>
          <w:szCs w:val="24"/>
          <w:lang w:val="es-ES"/>
        </w:rPr>
      </w:pPr>
      <w:r w:rsidRPr="10903FA5" w:rsidR="00647225">
        <w:rPr>
          <w:rFonts w:ascii="Times New Roman" w:hAnsi="Times New Roman"/>
          <w:b w:val="1"/>
          <w:bCs w:val="1"/>
          <w:color w:val="3B3838" w:themeColor="background2" w:themeTint="FF" w:themeShade="40"/>
          <w:sz w:val="24"/>
          <w:szCs w:val="24"/>
          <w:lang w:val="es-ES"/>
        </w:rPr>
        <w:t xml:space="preserve">Crecimiento anual (%) del </w:t>
      </w:r>
      <w:r w:rsidRPr="10903FA5" w:rsidR="00647225">
        <w:rPr>
          <w:rFonts w:ascii="Times New Roman" w:hAnsi="Times New Roman"/>
          <w:b w:val="1"/>
          <w:bCs w:val="1"/>
          <w:color w:val="3B3838" w:themeColor="background2" w:themeTint="FF" w:themeShade="40"/>
          <w:sz w:val="24"/>
          <w:szCs w:val="24"/>
          <w:lang w:val="es-ES"/>
        </w:rPr>
        <w:t>Producto Interno Bruto</w:t>
      </w:r>
      <w:r w:rsidRPr="10903FA5" w:rsidR="00647225">
        <w:rPr>
          <w:rFonts w:ascii="Times New Roman" w:hAnsi="Times New Roman"/>
          <w:b w:val="1"/>
          <w:bCs w:val="1"/>
          <w:color w:val="3B3838" w:themeColor="background2" w:themeTint="FF" w:themeShade="40"/>
          <w:sz w:val="24"/>
          <w:szCs w:val="24"/>
          <w:lang w:val="es-ES"/>
        </w:rPr>
        <w:t xml:space="preserve"> </w:t>
      </w:r>
      <w:r w:rsidRPr="10903FA5" w:rsidR="00647225">
        <w:rPr>
          <w:rFonts w:ascii="Times New Roman" w:hAnsi="Times New Roman"/>
          <w:b w:val="1"/>
          <w:bCs w:val="1"/>
          <w:color w:val="3B3838" w:themeColor="background2" w:themeTint="FF" w:themeShade="40"/>
          <w:sz w:val="24"/>
          <w:szCs w:val="24"/>
          <w:lang w:val="es-ES"/>
        </w:rPr>
        <w:t xml:space="preserve">– </w:t>
      </w:r>
      <w:r w:rsidRPr="10903FA5" w:rsidR="00647225">
        <w:rPr>
          <w:rFonts w:ascii="Times New Roman" w:hAnsi="Times New Roman"/>
          <w:b w:val="1"/>
          <w:bCs w:val="1"/>
          <w:color w:val="3B3838" w:themeColor="background2" w:themeTint="FF" w:themeShade="40"/>
          <w:sz w:val="24"/>
          <w:szCs w:val="24"/>
          <w:lang w:val="es-ES"/>
        </w:rPr>
        <w:t>Honduras</w:t>
      </w:r>
    </w:p>
    <w:p w:rsidRPr="00BC4A3E" w:rsidR="00647225" w:rsidP="10903FA5" w:rsidRDefault="00647225" w14:paraId="3FEE029C" w14:textId="77777777">
      <w:pPr>
        <w:tabs>
          <w:tab w:val="left" w:pos="270"/>
          <w:tab w:val="left" w:pos="360"/>
          <w:tab w:val="left" w:pos="450"/>
          <w:tab w:val="left" w:pos="2085"/>
        </w:tabs>
        <w:spacing w:after="0" w:line="240" w:lineRule="auto"/>
        <w:ind w:left="1440"/>
        <w:rPr>
          <w:rFonts w:ascii="Times New Roman" w:hAnsi="Times New Roman"/>
          <w:b w:val="1"/>
          <w:bCs w:val="1"/>
          <w:color w:val="3B3838" w:themeColor="background2" w:themeShade="40"/>
          <w:sz w:val="24"/>
          <w:szCs w:val="24"/>
          <w:lang w:val="es-ES"/>
        </w:rPr>
      </w:pPr>
      <w:r w:rsidRPr="10903FA5" w:rsidR="00647225">
        <w:rPr>
          <w:rFonts w:ascii="Times New Roman" w:hAnsi="Times New Roman"/>
          <w:b w:val="1"/>
          <w:bCs w:val="1"/>
          <w:color w:val="3B3838" w:themeColor="background2" w:themeTint="FF" w:themeShade="40"/>
          <w:sz w:val="24"/>
          <w:szCs w:val="24"/>
          <w:lang w:val="es-ES"/>
        </w:rPr>
        <w:t>2000 - 2019</w:t>
      </w:r>
    </w:p>
    <w:p w:rsidR="00647225" w:rsidP="00647225" w:rsidRDefault="00647225" w14:paraId="28E6DFFB" w14:textId="77777777">
      <w:pPr>
        <w:tabs>
          <w:tab w:val="left" w:pos="270"/>
          <w:tab w:val="left" w:pos="360"/>
          <w:tab w:val="left" w:pos="450"/>
          <w:tab w:val="left" w:pos="2085"/>
        </w:tabs>
        <w:spacing w:after="0" w:line="240" w:lineRule="auto"/>
        <w:jc w:val="center"/>
        <w:rPr>
          <w:rFonts w:ascii="Times New Roman" w:hAnsi="Times New Roman"/>
          <w:sz w:val="24"/>
          <w:szCs w:val="24"/>
          <w:lang w:val="es-ES"/>
        </w:rPr>
      </w:pPr>
      <w:ins w:author="Landaverde Moreno, Osvaldo" w:date="2021-02-10T02:20:00Z" w:id="70">
        <w:r w:rsidR="00647225">
          <w:t>￼</w:t>
        </w:r>
      </w:ins>
    </w:p>
    <w:p w:rsidRPr="00F577E9" w:rsidR="00647225" w:rsidP="10903FA5" w:rsidRDefault="00647225" w14:paraId="3C2B7AB3" w14:textId="77777777">
      <w:pPr>
        <w:tabs>
          <w:tab w:val="left" w:pos="270"/>
          <w:tab w:val="left" w:pos="360"/>
          <w:tab w:val="left" w:pos="450"/>
          <w:tab w:val="left" w:pos="2085"/>
        </w:tabs>
        <w:spacing w:after="0" w:line="240" w:lineRule="auto"/>
        <w:ind w:left="2085"/>
        <w:jc w:val="both"/>
        <w:rPr>
          <w:rFonts w:ascii="Times New Roman" w:hAnsi="Times New Roman"/>
          <w:i w:val="1"/>
          <w:iCs w:val="1"/>
          <w:sz w:val="20"/>
          <w:szCs w:val="20"/>
          <w:lang w:val="es-ES"/>
        </w:rPr>
      </w:pPr>
      <w:r w:rsidRPr="10903FA5" w:rsidR="00647225">
        <w:rPr>
          <w:rFonts w:ascii="Times New Roman" w:hAnsi="Times New Roman"/>
          <w:i w:val="1"/>
          <w:iCs w:val="1"/>
          <w:sz w:val="18"/>
          <w:szCs w:val="18"/>
          <w:lang w:val="es-ES"/>
        </w:rPr>
        <w:t>Fuente:</w:t>
      </w:r>
      <w:r w:rsidRPr="10903FA5" w:rsidR="00647225">
        <w:rPr>
          <w:sz w:val="20"/>
          <w:szCs w:val="20"/>
          <w:lang w:val="es-ES"/>
        </w:rPr>
        <w:t xml:space="preserve"> </w:t>
      </w:r>
      <w:r w:rsidRPr="10903FA5" w:rsidR="00647225">
        <w:rPr>
          <w:rFonts w:ascii="Times New Roman" w:hAnsi="Times New Roman"/>
          <w:i w:val="1"/>
          <w:iCs w:val="1"/>
          <w:sz w:val="18"/>
          <w:szCs w:val="18"/>
          <w:lang w:val="es-ES"/>
        </w:rPr>
        <w:t>Elaboración propia con datos del Banco Mundial (</w:t>
      </w:r>
      <w:r w:rsidRPr="10903FA5">
        <w:rPr>
          <w:rFonts w:ascii="Times New Roman" w:hAnsi="Times New Roman"/>
          <w:i w:val="1"/>
          <w:iCs w:val="1"/>
          <w:sz w:val="18"/>
          <w:szCs w:val="18"/>
          <w:lang w:val="es-ES"/>
        </w:rPr>
        <w:fldChar w:fldCharType="begin"/>
      </w:r>
      <w:r w:rsidRPr="10903FA5">
        <w:rPr>
          <w:rFonts w:ascii="Times New Roman" w:hAnsi="Times New Roman"/>
          <w:i w:val="1"/>
          <w:iCs w:val="1"/>
          <w:sz w:val="18"/>
          <w:szCs w:val="18"/>
          <w:lang w:val="es-ES"/>
        </w:rPr>
        <w:instrText xml:space="preserve"> HYPERLINK "</w:instrText>
      </w:r>
      <w:r w:rsidRPr="10903FA5">
        <w:rPr>
          <w:rFonts w:ascii="Times New Roman" w:hAnsi="Times New Roman"/>
          <w:i w:val="1"/>
          <w:iCs w:val="1"/>
          <w:sz w:val="18"/>
          <w:szCs w:val="18"/>
          <w:lang w:val="es-ES"/>
        </w:rPr>
        <w:instrText xml:space="preserve">https://datos.bancomundial.org/</w:instrText>
      </w:r>
      <w:r w:rsidRPr="10903FA5">
        <w:rPr>
          <w:rFonts w:ascii="Times New Roman" w:hAnsi="Times New Roman"/>
          <w:i w:val="1"/>
          <w:iCs w:val="1"/>
          <w:sz w:val="18"/>
          <w:szCs w:val="18"/>
          <w:lang w:val="es-ES"/>
        </w:rPr>
        <w:instrText xml:space="preserve">" </w:instrText>
      </w:r>
      <w:r w:rsidRPr="10903FA5">
        <w:rPr>
          <w:rFonts w:ascii="Times New Roman" w:hAnsi="Times New Roman"/>
          <w:i w:val="1"/>
          <w:iCs w:val="1"/>
          <w:sz w:val="18"/>
          <w:szCs w:val="18"/>
          <w:lang w:val="es-ES"/>
        </w:rPr>
        <w:fldChar w:fldCharType="separate"/>
      </w:r>
      <w:r w:rsidRPr="10903FA5" w:rsidR="00647225">
        <w:rPr>
          <w:rStyle w:val="Hyperlink"/>
          <w:rFonts w:ascii="Times New Roman" w:hAnsi="Times New Roman"/>
          <w:i w:val="1"/>
          <w:iCs w:val="1"/>
          <w:sz w:val="18"/>
          <w:szCs w:val="18"/>
          <w:lang w:val="es-ES"/>
        </w:rPr>
        <w:t>https://datos.bancomundial.org/</w:t>
      </w:r>
      <w:r w:rsidRPr="10903FA5">
        <w:rPr>
          <w:rFonts w:ascii="Times New Roman" w:hAnsi="Times New Roman"/>
          <w:i w:val="1"/>
          <w:iCs w:val="1"/>
          <w:sz w:val="18"/>
          <w:szCs w:val="18"/>
          <w:lang w:val="es-ES"/>
        </w:rPr>
        <w:fldChar w:fldCharType="end"/>
      </w:r>
      <w:r w:rsidRPr="10903FA5" w:rsidR="00647225">
        <w:rPr>
          <w:rFonts w:ascii="Times New Roman" w:hAnsi="Times New Roman"/>
          <w:i w:val="1"/>
          <w:iCs w:val="1"/>
          <w:sz w:val="18"/>
          <w:szCs w:val="18"/>
          <w:lang w:val="es-ES"/>
        </w:rPr>
        <w:t>)</w:t>
      </w:r>
    </w:p>
    <w:p w:rsidR="00F65D3E" w:rsidP="00F65D3E" w:rsidRDefault="00F65D3E" w14:paraId="533D3E9E" w14:textId="77777777">
      <w:pPr>
        <w:tabs>
          <w:tab w:val="left" w:pos="270"/>
          <w:tab w:val="left" w:pos="360"/>
          <w:tab w:val="left" w:pos="450"/>
          <w:tab w:val="left" w:pos="2085"/>
        </w:tabs>
        <w:spacing w:after="0" w:line="240" w:lineRule="auto"/>
        <w:jc w:val="center"/>
        <w:rPr>
          <w:rFonts w:ascii="Times New Roman" w:hAnsi="Times New Roman"/>
          <w:sz w:val="24"/>
          <w:szCs w:val="24"/>
          <w:lang w:val="es-ES"/>
        </w:rPr>
      </w:pPr>
    </w:p>
    <w:p w:rsidRPr="00BC4A3E" w:rsidR="00F65D3E" w:rsidP="00F65D3E" w:rsidRDefault="00F65D3E" w14:paraId="6F981A0C" w14:textId="77777777">
      <w:pPr>
        <w:tabs>
          <w:tab w:val="left" w:pos="270"/>
          <w:tab w:val="left" w:pos="360"/>
          <w:tab w:val="left" w:pos="450"/>
          <w:tab w:val="left" w:pos="2085"/>
        </w:tabs>
        <w:spacing w:after="0" w:line="240" w:lineRule="auto"/>
        <w:jc w:val="center"/>
        <w:rPr>
          <w:rFonts w:ascii="Times New Roman" w:hAnsi="Times New Roman"/>
          <w:b/>
          <w:color w:val="3B3838" w:themeColor="background2" w:themeShade="40"/>
          <w:sz w:val="24"/>
          <w:szCs w:val="24"/>
          <w:lang w:val="es-ES_tradnl"/>
        </w:rPr>
      </w:pPr>
      <w:r w:rsidRPr="00BC4A3E">
        <w:rPr>
          <w:rFonts w:ascii="Times New Roman" w:hAnsi="Times New Roman"/>
          <w:b/>
          <w:color w:val="3B3838" w:themeColor="background2" w:themeShade="40"/>
          <w:sz w:val="24"/>
          <w:szCs w:val="24"/>
          <w:lang w:val="es-ES_tradnl"/>
        </w:rPr>
        <w:t xml:space="preserve">Figura No. </w:t>
      </w:r>
      <w:r>
        <w:rPr>
          <w:rFonts w:ascii="Times New Roman" w:hAnsi="Times New Roman"/>
          <w:b/>
          <w:color w:val="3B3838" w:themeColor="background2" w:themeShade="40"/>
          <w:sz w:val="24"/>
          <w:szCs w:val="24"/>
          <w:lang w:val="es-ES_tradnl"/>
        </w:rPr>
        <w:t>2</w:t>
      </w:r>
      <w:r w:rsidRPr="00BC4A3E">
        <w:rPr>
          <w:rFonts w:ascii="Times New Roman" w:hAnsi="Times New Roman"/>
          <w:b/>
          <w:color w:val="3B3838" w:themeColor="background2" w:themeShade="40"/>
          <w:sz w:val="24"/>
          <w:szCs w:val="24"/>
          <w:lang w:val="es-ES_tradnl"/>
        </w:rPr>
        <w:t xml:space="preserve"> Índice de Apertura Comercial de los países de Centroamérica Año 201</w:t>
      </w:r>
      <w:r>
        <w:rPr>
          <w:rFonts w:ascii="Times New Roman" w:hAnsi="Times New Roman"/>
          <w:b/>
          <w:color w:val="3B3838" w:themeColor="background2" w:themeShade="40"/>
          <w:sz w:val="24"/>
          <w:szCs w:val="24"/>
          <w:lang w:val="es-ES_tradnl"/>
        </w:rPr>
        <w:t>8</w:t>
      </w:r>
      <w:r w:rsidRPr="00BC4A3E">
        <w:rPr>
          <w:rFonts w:ascii="Times New Roman" w:hAnsi="Times New Roman"/>
          <w:b/>
          <w:color w:val="3B3838" w:themeColor="background2" w:themeShade="40"/>
          <w:sz w:val="24"/>
          <w:szCs w:val="24"/>
          <w:lang w:val="es-ES_tradnl"/>
        </w:rPr>
        <w:t>.</w:t>
      </w:r>
    </w:p>
    <w:p w:rsidRPr="00BC3673" w:rsidR="00F65D3E" w:rsidP="00F65D3E" w:rsidRDefault="00F65D3E" w14:paraId="392C38B8" w14:textId="77777777">
      <w:pPr>
        <w:pStyle w:val="Heading2"/>
        <w:jc w:val="center"/>
        <w:rPr>
          <w:sz w:val="24"/>
          <w:lang w:val="es-ES_tradnl"/>
        </w:rPr>
      </w:pPr>
      <w:r w:rsidR="00F65D3E">
        <w:drawing>
          <wp:inline wp14:editId="34B59A34" wp14:anchorId="32EA03AF">
            <wp:extent cx="4572636" cy="2743200"/>
            <wp:effectExtent l="0" t="0" r="0" b="0"/>
            <wp:docPr id="6" name="Imagen 5" title=""/>
            <wp:cNvGraphicFramePr>
              <a:graphicFrameLocks noChangeAspect="1"/>
            </wp:cNvGraphicFramePr>
            <a:graphic>
              <a:graphicData uri="http://schemas.openxmlformats.org/drawingml/2006/picture">
                <pic:pic>
                  <pic:nvPicPr>
                    <pic:cNvPr id="0" name="Imagen 5"/>
                    <pic:cNvPicPr/>
                  </pic:nvPicPr>
                  <pic:blipFill>
                    <a:blip r:embed="Rd3cdc6cc56054d6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572636" cy="2743200"/>
                    </a:xfrm>
                    <a:prstGeom prst="rect">
                      <a:avLst/>
                    </a:prstGeom>
                  </pic:spPr>
                </pic:pic>
              </a:graphicData>
            </a:graphic>
          </wp:inline>
        </w:drawing>
      </w:r>
    </w:p>
    <w:p w:rsidR="00F65D3E" w:rsidP="10903FA5" w:rsidRDefault="00F65D3E" w14:paraId="7088B625" w14:textId="74BF09D2">
      <w:pPr>
        <w:tabs>
          <w:tab w:val="left" w:pos="270"/>
          <w:tab w:val="left" w:pos="360"/>
          <w:tab w:val="left" w:pos="450"/>
          <w:tab w:val="left" w:pos="2085"/>
        </w:tabs>
        <w:spacing w:after="0" w:line="240" w:lineRule="auto"/>
        <w:jc w:val="center"/>
        <w:rPr>
          <w:rFonts w:ascii="Times New Roman" w:hAnsi="Times New Roman" w:cs="Times New Roman"/>
          <w:i w:val="1"/>
          <w:iCs w:val="1"/>
          <w:color w:val="000000"/>
          <w:sz w:val="18"/>
          <w:szCs w:val="18"/>
          <w:lang w:val="es-ES"/>
        </w:rPr>
      </w:pPr>
      <w:r w:rsidRPr="10903FA5" w:rsidR="00F65D3E">
        <w:rPr>
          <w:rFonts w:ascii="Times New Roman" w:hAnsi="Times New Roman" w:cs="Times New Roman"/>
          <w:i w:val="1"/>
          <w:iCs w:val="1"/>
          <w:color w:val="000000" w:themeColor="text1" w:themeTint="FF" w:themeShade="FF"/>
          <w:sz w:val="18"/>
          <w:szCs w:val="18"/>
          <w:lang w:val="es-ES"/>
        </w:rPr>
        <w:t xml:space="preserve">Fuente Elaboración Propia </w:t>
      </w:r>
      <w:r w:rsidRPr="10903FA5" w:rsidR="007F05B8">
        <w:rPr>
          <w:rFonts w:ascii="Times New Roman" w:hAnsi="Times New Roman" w:cs="Times New Roman"/>
          <w:i w:val="1"/>
          <w:iCs w:val="1"/>
          <w:color w:val="000000" w:themeColor="text1" w:themeTint="FF" w:themeShade="FF"/>
          <w:sz w:val="18"/>
          <w:szCs w:val="18"/>
          <w:lang w:val="es-ES"/>
        </w:rPr>
        <w:t>con</w:t>
      </w:r>
      <w:r w:rsidRPr="10903FA5" w:rsidR="007F05B8">
        <w:rPr>
          <w:rFonts w:ascii="Times New Roman" w:hAnsi="Times New Roman" w:cs="Times New Roman"/>
          <w:i w:val="1"/>
          <w:iCs w:val="1"/>
          <w:color w:val="000000" w:themeColor="text1" w:themeTint="FF" w:themeShade="FF"/>
          <w:sz w:val="18"/>
          <w:szCs w:val="18"/>
          <w:lang w:val="es-ES"/>
        </w:rPr>
        <w:t xml:space="preserve"> </w:t>
      </w:r>
      <w:r w:rsidRPr="10903FA5" w:rsidR="00F65D3E">
        <w:rPr>
          <w:rFonts w:ascii="Times New Roman" w:hAnsi="Times New Roman" w:cs="Times New Roman"/>
          <w:i w:val="1"/>
          <w:iCs w:val="1"/>
          <w:color w:val="000000" w:themeColor="text1" w:themeTint="FF" w:themeShade="FF"/>
          <w:sz w:val="18"/>
          <w:szCs w:val="18"/>
          <w:lang w:val="es-ES"/>
        </w:rPr>
        <w:t xml:space="preserve">base </w:t>
      </w:r>
      <w:r w:rsidRPr="10903FA5" w:rsidR="007F05B8">
        <w:rPr>
          <w:rFonts w:ascii="Times New Roman" w:hAnsi="Times New Roman" w:cs="Times New Roman"/>
          <w:i w:val="1"/>
          <w:iCs w:val="1"/>
          <w:color w:val="000000" w:themeColor="text1" w:themeTint="FF" w:themeShade="FF"/>
          <w:sz w:val="18"/>
          <w:szCs w:val="18"/>
          <w:lang w:val="es-ES"/>
        </w:rPr>
        <w:t>en datos del</w:t>
      </w:r>
      <w:r w:rsidRPr="10903FA5" w:rsidR="00F65D3E">
        <w:rPr>
          <w:rFonts w:ascii="Times New Roman" w:hAnsi="Times New Roman" w:cs="Times New Roman"/>
          <w:i w:val="1"/>
          <w:iCs w:val="1"/>
          <w:color w:val="000000" w:themeColor="text1" w:themeTint="FF" w:themeShade="FF"/>
          <w:sz w:val="18"/>
          <w:szCs w:val="18"/>
          <w:lang w:val="es-ES"/>
        </w:rPr>
        <w:t xml:space="preserve"> Centro de Estudios para la Integraci</w:t>
      </w:r>
      <w:r w:rsidRPr="10903FA5" w:rsidR="00F65D3E">
        <w:rPr>
          <w:rFonts w:ascii="Times New Roman" w:hAnsi="Times New Roman" w:cs="Times New Roman"/>
          <w:i w:val="1"/>
          <w:iCs w:val="1"/>
          <w:color w:val="000000" w:themeColor="text1" w:themeTint="FF" w:themeShade="FF"/>
          <w:sz w:val="18"/>
          <w:szCs w:val="18"/>
          <w:lang w:val="es-ES"/>
        </w:rPr>
        <w:t>ó</w:t>
      </w:r>
      <w:r w:rsidRPr="10903FA5" w:rsidR="00F65D3E">
        <w:rPr>
          <w:rFonts w:ascii="Times New Roman" w:hAnsi="Times New Roman" w:cs="Times New Roman"/>
          <w:i w:val="1"/>
          <w:iCs w:val="1"/>
          <w:color w:val="000000" w:themeColor="text1" w:themeTint="FF" w:themeShade="FF"/>
          <w:sz w:val="18"/>
          <w:szCs w:val="18"/>
          <w:lang w:val="es-ES"/>
        </w:rPr>
        <w:t>n Econ</w:t>
      </w:r>
      <w:r w:rsidRPr="10903FA5" w:rsidR="00F65D3E">
        <w:rPr>
          <w:rFonts w:ascii="Times New Roman" w:hAnsi="Times New Roman" w:cs="Times New Roman"/>
          <w:i w:val="1"/>
          <w:iCs w:val="1"/>
          <w:color w:val="000000" w:themeColor="text1" w:themeTint="FF" w:themeShade="FF"/>
          <w:sz w:val="18"/>
          <w:szCs w:val="18"/>
          <w:lang w:val="es-ES"/>
        </w:rPr>
        <w:t>ó</w:t>
      </w:r>
      <w:r w:rsidRPr="10903FA5" w:rsidR="00F65D3E">
        <w:rPr>
          <w:rFonts w:ascii="Times New Roman" w:hAnsi="Times New Roman" w:cs="Times New Roman"/>
          <w:i w:val="1"/>
          <w:iCs w:val="1"/>
          <w:color w:val="000000" w:themeColor="text1" w:themeTint="FF" w:themeShade="FF"/>
          <w:sz w:val="18"/>
          <w:szCs w:val="18"/>
          <w:lang w:val="es-ES"/>
        </w:rPr>
        <w:t>mica (SIECA).</w:t>
      </w:r>
    </w:p>
    <w:p w:rsidR="00F65D3E" w:rsidP="10903FA5" w:rsidRDefault="00F65D3E" w14:paraId="49FACC25" w14:textId="77777777">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rsidR="006E3D07" w:rsidP="001D5213" w:rsidRDefault="0010680A" w14:paraId="2A4DE53F" w14:textId="5739E419">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10680A">
        <w:rPr>
          <w:rFonts w:ascii="Times New Roman" w:hAnsi="Times New Roman"/>
          <w:sz w:val="24"/>
          <w:szCs w:val="24"/>
          <w:lang w:val="es-ES"/>
        </w:rPr>
        <w:t xml:space="preserve">Honduras cuenta con una población de 9,7 millones de habitantes, un PIB de US$ 25,1 mil millones y un PIB per cápita de poder de paridad de compra equivalente a </w:t>
      </w:r>
      <w:r w:rsidRPr="10903FA5" w:rsidR="00A41376">
        <w:rPr>
          <w:rFonts w:ascii="Times New Roman" w:hAnsi="Times New Roman"/>
          <w:sz w:val="24"/>
          <w:szCs w:val="24"/>
          <w:lang w:val="es-ES"/>
        </w:rPr>
        <w:t>US$</w:t>
      </w:r>
      <w:r w:rsidRPr="10903FA5" w:rsidR="00A41376">
        <w:rPr>
          <w:rFonts w:ascii="Times New Roman" w:hAnsi="Times New Roman"/>
          <w:sz w:val="24"/>
          <w:szCs w:val="24"/>
          <w:lang w:val="es-ES"/>
        </w:rPr>
        <w:t xml:space="preserve"> </w:t>
      </w:r>
      <w:r w:rsidRPr="10903FA5" w:rsidR="0010680A">
        <w:rPr>
          <w:rFonts w:ascii="Times New Roman" w:hAnsi="Times New Roman"/>
          <w:sz w:val="24"/>
          <w:szCs w:val="24"/>
          <w:lang w:val="es-ES"/>
        </w:rPr>
        <w:t xml:space="preserve">4.560 anuales. En 2019, su crecimiento real del PIB fue de 2,7%, su tasa de desempleo de 4,1% y su deuda pública equivalió a 43,4% de su PIB. </w:t>
      </w:r>
      <w:r w:rsidRPr="10903FA5" w:rsidR="0010680A">
        <w:rPr>
          <w:rFonts w:ascii="Times New Roman" w:hAnsi="Times New Roman"/>
          <w:sz w:val="24"/>
          <w:szCs w:val="24"/>
          <w:lang w:val="es-ES"/>
        </w:rPr>
        <w:t xml:space="preserve">Si bien en los últimos años, Honduras ha presentado un marco macroeconómico sólido, con tasas de crecimiento de hasta 5%, alta apertura comercial, un contexto externo favorable y una buena dinámica con su principal socio comercial, los Estados Unidos, </w:t>
      </w:r>
      <w:r w:rsidRPr="10903FA5" w:rsidR="0010680A">
        <w:rPr>
          <w:rFonts w:ascii="Times New Roman" w:hAnsi="Times New Roman"/>
          <w:sz w:val="24"/>
          <w:szCs w:val="24"/>
          <w:lang w:val="es-ES"/>
        </w:rPr>
        <w:t>el Banco Mundial y el FMI pronostican una caída del PIB de 5,8% en 2020</w:t>
      </w:r>
      <w:r w:rsidRPr="10903FA5" w:rsidR="0034004C">
        <w:rPr>
          <w:rFonts w:ascii="Times New Roman" w:hAnsi="Times New Roman"/>
          <w:sz w:val="24"/>
          <w:szCs w:val="24"/>
          <w:lang w:val="es-ES"/>
        </w:rPr>
        <w:t xml:space="preserve">, </w:t>
      </w:r>
      <w:r w:rsidRPr="10903FA5" w:rsidR="0034004C">
        <w:rPr>
          <w:rFonts w:ascii="Times New Roman" w:hAnsi="Times New Roman" w:cs="Times New Roman"/>
          <w:sz w:val="24"/>
          <w:szCs w:val="24"/>
          <w:lang w:val="es-ES"/>
        </w:rPr>
        <w:t>explicado por el efecto directo por las medidas de distanciamiento social y la caída de demanda tanto doméstica como externa por la contracción de la actividad económica de socios comerciales</w:t>
      </w:r>
      <w:r w:rsidRPr="10903FA5" w:rsidR="0034004C">
        <w:rPr>
          <w:rFonts w:ascii="Times New Roman" w:hAnsi="Times New Roman" w:cs="Times New Roman"/>
          <w:sz w:val="24"/>
          <w:szCs w:val="24"/>
          <w:lang w:val="es-ES"/>
        </w:rPr>
        <w:t>; sin embargo, se prevé</w:t>
      </w:r>
      <w:r w:rsidRPr="10903FA5" w:rsidR="0010680A">
        <w:rPr>
          <w:rFonts w:ascii="Times New Roman" w:hAnsi="Times New Roman"/>
          <w:sz w:val="24"/>
          <w:szCs w:val="24"/>
          <w:lang w:val="es-ES"/>
        </w:rPr>
        <w:t xml:space="preserve"> una </w:t>
      </w:r>
      <w:r w:rsidRPr="10903FA5" w:rsidR="0034004C">
        <w:rPr>
          <w:rFonts w:ascii="Times New Roman" w:hAnsi="Times New Roman"/>
          <w:sz w:val="24"/>
          <w:szCs w:val="24"/>
          <w:lang w:val="es-ES"/>
        </w:rPr>
        <w:t xml:space="preserve">posible </w:t>
      </w:r>
      <w:r w:rsidRPr="10903FA5" w:rsidR="0010680A">
        <w:rPr>
          <w:rFonts w:ascii="Times New Roman" w:hAnsi="Times New Roman"/>
          <w:sz w:val="24"/>
          <w:szCs w:val="24"/>
          <w:lang w:val="es-ES"/>
        </w:rPr>
        <w:t>recuperación del crecimiento de 3,7% en 2021. La deuda de la Administración Central llegó un 54,4% del PIB estimado de 2020, mostrando un aumento de 8,7% con respecto al I trimestre del 2020, lo cual se explica por las contrataciones autorizadas por el Congreso Nacional para atender la emergencia humanitaria y sanitaria provocada por el COVID-19.</w:t>
      </w:r>
    </w:p>
    <w:p w:rsidR="006E3D07" w:rsidP="006E3D07" w:rsidRDefault="006E3D07" w14:paraId="5346D976" w14:textId="77777777">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rsidR="007A76D1" w:rsidP="007A76D1" w:rsidRDefault="007A76D1" w14:paraId="2AC7266B" w14:textId="459E177C">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7A76D1">
        <w:rPr>
          <w:rFonts w:ascii="Times New Roman" w:hAnsi="Times New Roman"/>
          <w:sz w:val="24"/>
          <w:szCs w:val="24"/>
          <w:lang w:val="es-ES"/>
        </w:rPr>
        <w:t xml:space="preserve">La pandemia ha tenido impacto en </w:t>
      </w:r>
      <w:r w:rsidRPr="10903FA5" w:rsidR="00F8303A">
        <w:rPr>
          <w:rFonts w:ascii="Times New Roman" w:hAnsi="Times New Roman"/>
          <w:sz w:val="24"/>
          <w:szCs w:val="24"/>
          <w:lang w:val="es-ES"/>
        </w:rPr>
        <w:t>los</w:t>
      </w:r>
      <w:r w:rsidRPr="10903FA5" w:rsidR="007A76D1">
        <w:rPr>
          <w:rFonts w:ascii="Times New Roman" w:hAnsi="Times New Roman"/>
          <w:sz w:val="24"/>
          <w:szCs w:val="24"/>
          <w:lang w:val="es-ES"/>
        </w:rPr>
        <w:t xml:space="preserve"> últimos meses</w:t>
      </w:r>
      <w:r w:rsidRPr="10903FA5" w:rsidR="00F8303A">
        <w:rPr>
          <w:rFonts w:ascii="Times New Roman" w:hAnsi="Times New Roman"/>
          <w:sz w:val="24"/>
          <w:szCs w:val="24"/>
          <w:lang w:val="es-ES"/>
        </w:rPr>
        <w:t xml:space="preserve"> de 2020</w:t>
      </w:r>
      <w:r w:rsidRPr="10903FA5" w:rsidR="007A76D1">
        <w:rPr>
          <w:rFonts w:ascii="Times New Roman" w:hAnsi="Times New Roman"/>
          <w:sz w:val="24"/>
          <w:szCs w:val="24"/>
          <w:lang w:val="es-ES"/>
        </w:rPr>
        <w:t xml:space="preserve">, causando una disminución en la </w:t>
      </w:r>
      <w:r w:rsidRPr="10903FA5" w:rsidR="00120005">
        <w:rPr>
          <w:rFonts w:ascii="Times New Roman" w:hAnsi="Times New Roman"/>
          <w:sz w:val="24"/>
          <w:szCs w:val="24"/>
          <w:lang w:val="es-ES"/>
        </w:rPr>
        <w:t>balanza</w:t>
      </w:r>
      <w:r w:rsidRPr="10903FA5" w:rsidR="007A76D1">
        <w:rPr>
          <w:rFonts w:ascii="Times New Roman" w:hAnsi="Times New Roman"/>
          <w:sz w:val="24"/>
          <w:szCs w:val="24"/>
          <w:lang w:val="es-ES"/>
        </w:rPr>
        <w:t xml:space="preserve"> comercial. En términos acumulados, el déficit de la balanza comercial se ubicó en USD 3.448,9 millones en agosto 2020, inferior en USD 252,9 millones con respecto al mismo período en 2019. Esta recuperación relativa se debe a que las exportaciones disminuyeron en 11,2%, dada la dificultad de comerciar ciertos alimentos, mientras que la disminución de las importaciones fue de 7,9% en términos interanuales, por la disminución en el valor importado del componente de los combustibles y lubricantes, bienes de capital y consumo. De igual forma, influyó la caída de la actividad económica nacional, el ingreso disponible de los hogares y las empresas. Se espera que la cuenta corriente cierre con un déficit de 2% del PIB.</w:t>
      </w:r>
    </w:p>
    <w:p w:rsidRPr="001F10A7" w:rsidR="001F10A7" w:rsidP="10903FA5" w:rsidRDefault="001F10A7" w14:paraId="3F3D3773" w14:textId="77777777">
      <w:pPr>
        <w:pStyle w:val="ListParagraph"/>
        <w:rPr>
          <w:rFonts w:ascii="Times New Roman" w:hAnsi="Times New Roman"/>
          <w:sz w:val="24"/>
          <w:szCs w:val="24"/>
          <w:lang w:val="es-ES"/>
        </w:rPr>
      </w:pPr>
    </w:p>
    <w:p w:rsidRPr="004B3BC4" w:rsidR="001F10A7" w:rsidP="10903FA5" w:rsidRDefault="001F10A7" w14:paraId="35CB4856" w14:textId="4ACD026F">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1F10A7">
        <w:rPr>
          <w:rFonts w:ascii="Times New Roman" w:hAnsi="Times New Roman"/>
          <w:sz w:val="24"/>
          <w:szCs w:val="24"/>
          <w:lang w:val="es-ES"/>
        </w:rPr>
        <w:t xml:space="preserve">Honduras ha recibido el impacto de 10 huracanes mayores desde la década de los sesenta del siglo XIX. Los más letales han resultado ser el Fifí en 1974, Mitch en 1998 y </w:t>
      </w:r>
      <w:r w:rsidRPr="10903FA5" w:rsidR="004E59F2">
        <w:rPr>
          <w:rFonts w:ascii="Times New Roman" w:hAnsi="Times New Roman"/>
          <w:sz w:val="24"/>
          <w:szCs w:val="24"/>
          <w:lang w:val="es-ES"/>
        </w:rPr>
        <w:t>el</w:t>
      </w:r>
      <w:r w:rsidRPr="10903FA5" w:rsidR="001F10A7">
        <w:rPr>
          <w:rFonts w:ascii="Times New Roman" w:hAnsi="Times New Roman"/>
          <w:sz w:val="24"/>
          <w:szCs w:val="24"/>
          <w:lang w:val="es-ES"/>
        </w:rPr>
        <w:t xml:space="preserve"> Eta</w:t>
      </w:r>
      <w:r w:rsidRPr="10903FA5" w:rsidR="004E59F2">
        <w:rPr>
          <w:rFonts w:ascii="Times New Roman" w:hAnsi="Times New Roman"/>
          <w:sz w:val="24"/>
          <w:szCs w:val="24"/>
          <w:lang w:val="es-ES"/>
        </w:rPr>
        <w:t xml:space="preserve"> de 2020</w:t>
      </w:r>
      <w:r w:rsidRPr="10903FA5" w:rsidR="001F10A7">
        <w:rPr>
          <w:rFonts w:ascii="Times New Roman" w:hAnsi="Times New Roman"/>
          <w:sz w:val="24"/>
          <w:szCs w:val="24"/>
          <w:lang w:val="es-ES"/>
        </w:rPr>
        <w:t>. La diferencia más notable de Eta es que lleg</w:t>
      </w:r>
      <w:r w:rsidRPr="10903FA5" w:rsidR="004E59F2">
        <w:rPr>
          <w:rFonts w:ascii="Times New Roman" w:hAnsi="Times New Roman"/>
          <w:sz w:val="24"/>
          <w:szCs w:val="24"/>
          <w:lang w:val="es-ES"/>
        </w:rPr>
        <w:t>ó</w:t>
      </w:r>
      <w:r w:rsidRPr="10903FA5" w:rsidR="001F10A7">
        <w:rPr>
          <w:rFonts w:ascii="Times New Roman" w:hAnsi="Times New Roman"/>
          <w:sz w:val="24"/>
          <w:szCs w:val="24"/>
          <w:lang w:val="es-ES"/>
        </w:rPr>
        <w:t xml:space="preserve"> en un momento complejo, con un fuerte deterioro del sector salud</w:t>
      </w:r>
      <w:r w:rsidRPr="10903FA5" w:rsidR="007800D2">
        <w:rPr>
          <w:rFonts w:ascii="Times New Roman" w:hAnsi="Times New Roman"/>
          <w:sz w:val="24"/>
          <w:szCs w:val="24"/>
          <w:lang w:val="es-ES"/>
        </w:rPr>
        <w:t>, así como mermas en la población</w:t>
      </w:r>
      <w:r w:rsidRPr="10903FA5" w:rsidR="001F10A7">
        <w:rPr>
          <w:rFonts w:ascii="Times New Roman" w:hAnsi="Times New Roman"/>
          <w:sz w:val="24"/>
          <w:szCs w:val="24"/>
          <w:lang w:val="es-ES"/>
        </w:rPr>
        <w:t xml:space="preserve"> </w:t>
      </w:r>
      <w:r w:rsidRPr="10903FA5" w:rsidR="001E082D">
        <w:rPr>
          <w:rFonts w:ascii="Times New Roman" w:hAnsi="Times New Roman"/>
          <w:sz w:val="24"/>
          <w:szCs w:val="24"/>
          <w:lang w:val="es-ES"/>
        </w:rPr>
        <w:t xml:space="preserve">y </w:t>
      </w:r>
      <w:r w:rsidRPr="10903FA5" w:rsidR="007800D2">
        <w:rPr>
          <w:rFonts w:ascii="Times New Roman" w:hAnsi="Times New Roman"/>
          <w:sz w:val="24"/>
          <w:szCs w:val="24"/>
          <w:lang w:val="es-ES"/>
        </w:rPr>
        <w:t xml:space="preserve">en </w:t>
      </w:r>
      <w:r w:rsidRPr="10903FA5" w:rsidR="001E082D">
        <w:rPr>
          <w:rFonts w:ascii="Times New Roman" w:hAnsi="Times New Roman"/>
          <w:sz w:val="24"/>
          <w:szCs w:val="24"/>
          <w:lang w:val="es-ES"/>
        </w:rPr>
        <w:t xml:space="preserve">la economía </w:t>
      </w:r>
      <w:r w:rsidRPr="10903FA5" w:rsidR="00EB6C0C">
        <w:rPr>
          <w:rFonts w:ascii="Times New Roman" w:hAnsi="Times New Roman"/>
          <w:sz w:val="24"/>
          <w:szCs w:val="24"/>
          <w:lang w:val="es-ES"/>
        </w:rPr>
        <w:t>por la pandemia del COVID-19</w:t>
      </w:r>
      <w:r w:rsidRPr="10903FA5" w:rsidR="001F10A7">
        <w:rPr>
          <w:rFonts w:ascii="Times New Roman" w:hAnsi="Times New Roman"/>
          <w:sz w:val="24"/>
          <w:szCs w:val="24"/>
          <w:lang w:val="es-ES"/>
        </w:rPr>
        <w:t xml:space="preserve">. </w:t>
      </w:r>
      <w:r w:rsidRPr="10903FA5" w:rsidR="001F10A7">
        <w:rPr>
          <w:rFonts w:ascii="Times New Roman" w:hAnsi="Times New Roman"/>
          <w:sz w:val="24"/>
          <w:szCs w:val="24"/>
          <w:lang w:val="es-ES"/>
        </w:rPr>
        <w:t xml:space="preserve">En </w:t>
      </w:r>
      <w:r w:rsidRPr="10903FA5" w:rsidR="00FE162B">
        <w:rPr>
          <w:rFonts w:ascii="Times New Roman" w:hAnsi="Times New Roman"/>
          <w:sz w:val="24"/>
          <w:szCs w:val="24"/>
          <w:lang w:val="es-ES"/>
        </w:rPr>
        <w:t xml:space="preserve">este </w:t>
      </w:r>
      <w:r w:rsidRPr="10903FA5" w:rsidR="001F10A7">
        <w:rPr>
          <w:rFonts w:ascii="Times New Roman" w:hAnsi="Times New Roman"/>
          <w:sz w:val="24"/>
          <w:szCs w:val="24"/>
          <w:lang w:val="es-ES"/>
        </w:rPr>
        <w:t xml:space="preserve">contexto, cientos de </w:t>
      </w:r>
      <w:r w:rsidRPr="10903FA5" w:rsidR="007E0D41">
        <w:rPr>
          <w:rFonts w:ascii="Times New Roman" w:hAnsi="Times New Roman"/>
          <w:sz w:val="24"/>
          <w:szCs w:val="24"/>
          <w:lang w:val="es-ES"/>
        </w:rPr>
        <w:t>pequeñas y medianas</w:t>
      </w:r>
      <w:r w:rsidRPr="10903FA5" w:rsidR="001F10A7">
        <w:rPr>
          <w:rFonts w:ascii="Times New Roman" w:hAnsi="Times New Roman"/>
          <w:sz w:val="24"/>
          <w:szCs w:val="24"/>
          <w:lang w:val="es-ES"/>
        </w:rPr>
        <w:t xml:space="preserve"> empresas cerraron operaciones, </w:t>
      </w:r>
      <w:r w:rsidRPr="10903FA5" w:rsidR="00FE162B">
        <w:rPr>
          <w:rFonts w:ascii="Times New Roman" w:hAnsi="Times New Roman"/>
          <w:sz w:val="24"/>
          <w:szCs w:val="24"/>
          <w:lang w:val="es-ES"/>
        </w:rPr>
        <w:t xml:space="preserve">con un consecuente </w:t>
      </w:r>
      <w:r w:rsidRPr="10903FA5" w:rsidR="001F10A7">
        <w:rPr>
          <w:rFonts w:ascii="Times New Roman" w:hAnsi="Times New Roman"/>
          <w:sz w:val="24"/>
          <w:szCs w:val="24"/>
          <w:lang w:val="es-ES"/>
        </w:rPr>
        <w:t>aument</w:t>
      </w:r>
      <w:r w:rsidRPr="10903FA5" w:rsidR="00FE162B">
        <w:rPr>
          <w:rFonts w:ascii="Times New Roman" w:hAnsi="Times New Roman"/>
          <w:sz w:val="24"/>
          <w:szCs w:val="24"/>
          <w:lang w:val="es-ES"/>
        </w:rPr>
        <w:t>o en</w:t>
      </w:r>
      <w:r w:rsidRPr="10903FA5" w:rsidR="001F10A7">
        <w:rPr>
          <w:rFonts w:ascii="Times New Roman" w:hAnsi="Times New Roman"/>
          <w:sz w:val="24"/>
          <w:szCs w:val="24"/>
          <w:lang w:val="es-ES"/>
        </w:rPr>
        <w:t xml:space="preserve"> el </w:t>
      </w:r>
      <w:r w:rsidRPr="10903FA5" w:rsidR="00FE162B">
        <w:rPr>
          <w:rFonts w:ascii="Times New Roman" w:hAnsi="Times New Roman"/>
          <w:sz w:val="24"/>
          <w:szCs w:val="24"/>
          <w:lang w:val="es-ES"/>
        </w:rPr>
        <w:t xml:space="preserve">nivel </w:t>
      </w:r>
      <w:r w:rsidRPr="10903FA5" w:rsidR="001F10A7">
        <w:rPr>
          <w:rFonts w:ascii="Times New Roman" w:hAnsi="Times New Roman"/>
          <w:sz w:val="24"/>
          <w:szCs w:val="24"/>
          <w:lang w:val="es-ES"/>
        </w:rPr>
        <w:t>desempleo,</w:t>
      </w:r>
      <w:r w:rsidRPr="10903FA5" w:rsidR="007E0D41">
        <w:rPr>
          <w:rFonts w:ascii="Times New Roman" w:hAnsi="Times New Roman"/>
          <w:sz w:val="24"/>
          <w:szCs w:val="24"/>
          <w:lang w:val="es-ES"/>
        </w:rPr>
        <w:t xml:space="preserve"> lo cual </w:t>
      </w:r>
      <w:r w:rsidRPr="10903FA5" w:rsidR="00D365F0">
        <w:rPr>
          <w:rFonts w:ascii="Times New Roman" w:hAnsi="Times New Roman"/>
          <w:sz w:val="24"/>
          <w:szCs w:val="24"/>
          <w:lang w:val="es-ES"/>
        </w:rPr>
        <w:t>repercut</w:t>
      </w:r>
      <w:r w:rsidRPr="10903FA5" w:rsidR="00FE162B">
        <w:rPr>
          <w:rFonts w:ascii="Times New Roman" w:hAnsi="Times New Roman"/>
          <w:sz w:val="24"/>
          <w:szCs w:val="24"/>
          <w:lang w:val="es-ES"/>
        </w:rPr>
        <w:t>ió</w:t>
      </w:r>
      <w:r w:rsidRPr="10903FA5" w:rsidR="00D365F0">
        <w:rPr>
          <w:rFonts w:ascii="Times New Roman" w:hAnsi="Times New Roman"/>
          <w:sz w:val="24"/>
          <w:szCs w:val="24"/>
          <w:lang w:val="es-ES"/>
        </w:rPr>
        <w:t xml:space="preserve"> negativamente en la frágil situación laboral</w:t>
      </w:r>
      <w:r w:rsidRPr="10903FA5" w:rsidR="001303D9">
        <w:rPr>
          <w:rFonts w:ascii="Times New Roman" w:hAnsi="Times New Roman"/>
          <w:sz w:val="24"/>
          <w:szCs w:val="24"/>
          <w:lang w:val="es-ES"/>
        </w:rPr>
        <w:t xml:space="preserve"> del país</w:t>
      </w:r>
      <w:r w:rsidRPr="10903FA5" w:rsidR="00D365F0">
        <w:rPr>
          <w:rFonts w:ascii="Times New Roman" w:hAnsi="Times New Roman"/>
          <w:sz w:val="24"/>
          <w:szCs w:val="24"/>
          <w:lang w:val="es-ES"/>
        </w:rPr>
        <w:t xml:space="preserve">, </w:t>
      </w:r>
      <w:r w:rsidRPr="10903FA5" w:rsidR="001303D9">
        <w:rPr>
          <w:rFonts w:ascii="Times New Roman" w:hAnsi="Times New Roman"/>
          <w:sz w:val="24"/>
          <w:szCs w:val="24"/>
          <w:lang w:val="es-ES"/>
        </w:rPr>
        <w:t xml:space="preserve">pues </w:t>
      </w:r>
      <w:r w:rsidRPr="10903FA5" w:rsidR="001F10A7">
        <w:rPr>
          <w:rFonts w:ascii="Times New Roman" w:hAnsi="Times New Roman"/>
          <w:sz w:val="24"/>
          <w:szCs w:val="24"/>
          <w:lang w:val="es-ES"/>
        </w:rPr>
        <w:t xml:space="preserve">7 de cada 10 personas pertenecen al sector informal. </w:t>
      </w:r>
      <w:r w:rsidRPr="10903FA5" w:rsidR="00226060">
        <w:rPr>
          <w:rFonts w:ascii="Times New Roman" w:hAnsi="Times New Roman"/>
          <w:sz w:val="24"/>
          <w:szCs w:val="24"/>
          <w:lang w:val="es-ES"/>
        </w:rPr>
        <w:t xml:space="preserve">De este modo, </w:t>
      </w:r>
      <w:r w:rsidRPr="10903FA5" w:rsidR="00226060">
        <w:rPr>
          <w:rFonts w:ascii="Times New Roman" w:hAnsi="Times New Roman"/>
          <w:sz w:val="24"/>
          <w:szCs w:val="24"/>
          <w:lang w:val="es-ES"/>
        </w:rPr>
        <w:t>s</w:t>
      </w:r>
      <w:r w:rsidRPr="10903FA5" w:rsidR="006C48F9">
        <w:rPr>
          <w:rFonts w:ascii="Times New Roman" w:hAnsi="Times New Roman"/>
          <w:sz w:val="24"/>
          <w:szCs w:val="24"/>
          <w:lang w:val="es-ES"/>
        </w:rPr>
        <w:t xml:space="preserve">e </w:t>
      </w:r>
      <w:r w:rsidRPr="10903FA5" w:rsidR="00226060">
        <w:rPr>
          <w:rFonts w:ascii="Times New Roman" w:hAnsi="Times New Roman"/>
          <w:sz w:val="24"/>
          <w:szCs w:val="24"/>
          <w:lang w:val="es-ES"/>
        </w:rPr>
        <w:t>suscitaron</w:t>
      </w:r>
      <w:r w:rsidRPr="10903FA5" w:rsidR="00440A07">
        <w:rPr>
          <w:rFonts w:ascii="Times New Roman" w:hAnsi="Times New Roman"/>
          <w:sz w:val="24"/>
          <w:szCs w:val="24"/>
          <w:lang w:val="es-ES"/>
        </w:rPr>
        <w:t xml:space="preserve"> </w:t>
      </w:r>
      <w:r w:rsidRPr="10903FA5" w:rsidR="003B33CF">
        <w:rPr>
          <w:rFonts w:ascii="Times New Roman" w:hAnsi="Times New Roman"/>
          <w:sz w:val="24"/>
          <w:szCs w:val="24"/>
          <w:lang w:val="es-ES"/>
        </w:rPr>
        <w:t>impactos de</w:t>
      </w:r>
      <w:r w:rsidRPr="10903FA5" w:rsidR="00BF635C">
        <w:rPr>
          <w:rFonts w:ascii="Times New Roman" w:hAnsi="Times New Roman"/>
          <w:sz w:val="24"/>
          <w:szCs w:val="24"/>
          <w:lang w:val="es-ES"/>
        </w:rPr>
        <w:t xml:space="preserve">l huracán </w:t>
      </w:r>
      <w:r w:rsidRPr="10903FA5" w:rsidR="001F10A7">
        <w:rPr>
          <w:rFonts w:ascii="Times New Roman" w:hAnsi="Times New Roman"/>
          <w:sz w:val="24"/>
          <w:szCs w:val="24"/>
          <w:lang w:val="es-ES"/>
        </w:rPr>
        <w:t xml:space="preserve">Eta en </w:t>
      </w:r>
      <w:r w:rsidRPr="10903FA5" w:rsidR="000F5A82">
        <w:rPr>
          <w:rFonts w:ascii="Times New Roman" w:hAnsi="Times New Roman"/>
          <w:sz w:val="24"/>
          <w:szCs w:val="24"/>
          <w:lang w:val="es-ES"/>
        </w:rPr>
        <w:t>distintos nichos productivos de</w:t>
      </w:r>
      <w:r w:rsidRPr="10903FA5" w:rsidR="00226060">
        <w:rPr>
          <w:rFonts w:ascii="Times New Roman" w:hAnsi="Times New Roman"/>
          <w:sz w:val="24"/>
          <w:szCs w:val="24"/>
          <w:lang w:val="es-ES"/>
        </w:rPr>
        <w:t xml:space="preserve"> Honduras</w:t>
      </w:r>
      <w:r w:rsidRPr="10903FA5" w:rsidR="000F5A82">
        <w:rPr>
          <w:rFonts w:ascii="Times New Roman" w:hAnsi="Times New Roman"/>
          <w:sz w:val="24"/>
          <w:szCs w:val="24"/>
          <w:lang w:val="es-ES"/>
        </w:rPr>
        <w:t xml:space="preserve">, tras </w:t>
      </w:r>
      <w:r w:rsidRPr="10903FA5" w:rsidR="001F10A7">
        <w:rPr>
          <w:rFonts w:ascii="Times New Roman" w:hAnsi="Times New Roman"/>
          <w:sz w:val="24"/>
          <w:szCs w:val="24"/>
          <w:lang w:val="es-ES"/>
        </w:rPr>
        <w:t>afecta</w:t>
      </w:r>
      <w:r w:rsidRPr="10903FA5" w:rsidR="000F5A82">
        <w:rPr>
          <w:rFonts w:ascii="Times New Roman" w:hAnsi="Times New Roman"/>
          <w:sz w:val="24"/>
          <w:szCs w:val="24"/>
          <w:lang w:val="es-ES"/>
        </w:rPr>
        <w:t>r</w:t>
      </w:r>
      <w:r w:rsidRPr="10903FA5" w:rsidR="001F10A7">
        <w:rPr>
          <w:rFonts w:ascii="Times New Roman" w:hAnsi="Times New Roman"/>
          <w:sz w:val="24"/>
          <w:szCs w:val="24"/>
          <w:lang w:val="es-ES"/>
        </w:rPr>
        <w:t xml:space="preserve"> la infraestructura vial, las áreas de maquila, las rutas cafeteras, entre otros.</w:t>
      </w:r>
    </w:p>
    <w:p w:rsidR="002C2FD5" w:rsidRDefault="002C2FD5" w14:paraId="65D10875" w14:textId="77777777">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rsidR="0048350A" w:rsidP="10903FA5" w:rsidRDefault="0008310A" w14:paraId="22B5BE1E" w14:textId="282FA52D">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08310A">
        <w:rPr>
          <w:rFonts w:ascii="Times New Roman" w:hAnsi="Times New Roman"/>
          <w:sz w:val="24"/>
          <w:szCs w:val="24"/>
          <w:lang w:val="es-ES"/>
        </w:rPr>
        <w:t xml:space="preserve"> </w:t>
      </w:r>
      <w:r w:rsidRPr="10903FA5" w:rsidR="0048350A">
        <w:rPr>
          <w:rFonts w:ascii="Times New Roman" w:hAnsi="Times New Roman"/>
          <w:sz w:val="24"/>
          <w:szCs w:val="24"/>
          <w:lang w:val="es-ES"/>
        </w:rPr>
        <w:t>En su estructura económica Honduras</w:t>
      </w:r>
      <w:r w:rsidRPr="10903FA5" w:rsidR="000B5416">
        <w:rPr>
          <w:rFonts w:ascii="Times New Roman" w:hAnsi="Times New Roman"/>
          <w:sz w:val="24"/>
          <w:szCs w:val="24"/>
          <w:lang w:val="es-ES"/>
        </w:rPr>
        <w:t>,</w:t>
      </w:r>
      <w:r w:rsidRPr="10903FA5" w:rsidR="0048350A">
        <w:rPr>
          <w:rFonts w:ascii="Times New Roman" w:hAnsi="Times New Roman"/>
          <w:sz w:val="24"/>
          <w:szCs w:val="24"/>
          <w:lang w:val="es-ES"/>
        </w:rPr>
        <w:t xml:space="preserve"> refleja un sector terciario dominante en términos de su aporte al </w:t>
      </w:r>
      <w:r w:rsidRPr="10903FA5" w:rsidR="0048350A">
        <w:rPr>
          <w:rFonts w:ascii="Times New Roman" w:hAnsi="Times New Roman"/>
          <w:sz w:val="24"/>
          <w:szCs w:val="24"/>
          <w:lang w:val="es-ES"/>
        </w:rPr>
        <w:t>PIB (</w:t>
      </w:r>
      <w:r w:rsidRPr="10903FA5" w:rsidR="00AC4616">
        <w:rPr>
          <w:rFonts w:ascii="Times New Roman" w:hAnsi="Times New Roman"/>
          <w:sz w:val="24"/>
          <w:szCs w:val="24"/>
          <w:lang w:val="es-ES"/>
        </w:rPr>
        <w:t>53.9</w:t>
      </w:r>
      <w:r w:rsidRPr="10903FA5" w:rsidR="0048350A">
        <w:rPr>
          <w:rFonts w:ascii="Times New Roman" w:hAnsi="Times New Roman"/>
          <w:sz w:val="24"/>
          <w:szCs w:val="24"/>
          <w:lang w:val="es-ES"/>
        </w:rPr>
        <w:t>% al cierre del 201</w:t>
      </w:r>
      <w:r w:rsidRPr="10903FA5" w:rsidR="00962231">
        <w:rPr>
          <w:rFonts w:ascii="Times New Roman" w:hAnsi="Times New Roman"/>
          <w:sz w:val="24"/>
          <w:szCs w:val="24"/>
          <w:lang w:val="es-ES"/>
        </w:rPr>
        <w:t>8</w:t>
      </w:r>
      <w:r w:rsidRPr="10903FA5" w:rsidR="0048350A">
        <w:rPr>
          <w:rFonts w:ascii="Times New Roman" w:hAnsi="Times New Roman"/>
          <w:sz w:val="24"/>
          <w:szCs w:val="24"/>
          <w:lang w:val="es-ES"/>
        </w:rPr>
        <w:t xml:space="preserve">). Los sectores secundario y primario contribuyen en </w:t>
      </w:r>
      <w:r w:rsidRPr="10903FA5" w:rsidR="00AC4616">
        <w:rPr>
          <w:rFonts w:ascii="Times New Roman" w:hAnsi="Times New Roman"/>
          <w:sz w:val="24"/>
          <w:szCs w:val="24"/>
          <w:lang w:val="es-ES"/>
        </w:rPr>
        <w:t>32.4</w:t>
      </w:r>
      <w:r w:rsidRPr="10903FA5" w:rsidR="0048350A">
        <w:rPr>
          <w:rFonts w:ascii="Times New Roman" w:hAnsi="Times New Roman"/>
          <w:sz w:val="24"/>
          <w:szCs w:val="24"/>
          <w:lang w:val="es-ES"/>
        </w:rPr>
        <w:t>% y 1</w:t>
      </w:r>
      <w:r w:rsidRPr="10903FA5" w:rsidR="00AC4616">
        <w:rPr>
          <w:rFonts w:ascii="Times New Roman" w:hAnsi="Times New Roman"/>
          <w:sz w:val="24"/>
          <w:szCs w:val="24"/>
          <w:lang w:val="es-ES"/>
        </w:rPr>
        <w:t>3.8</w:t>
      </w:r>
      <w:r w:rsidRPr="10903FA5" w:rsidR="0048350A">
        <w:rPr>
          <w:rFonts w:ascii="Times New Roman" w:hAnsi="Times New Roman"/>
          <w:sz w:val="24"/>
          <w:szCs w:val="24"/>
          <w:lang w:val="es-ES"/>
        </w:rPr>
        <w:t>% al PIB nacional, respectivamente. Dicha estructura se ha mantenido relativamente estable entre los años 2007 y 20</w:t>
      </w:r>
      <w:r w:rsidRPr="10903FA5" w:rsidR="00AC4616">
        <w:rPr>
          <w:rFonts w:ascii="Times New Roman" w:hAnsi="Times New Roman"/>
          <w:sz w:val="24"/>
          <w:szCs w:val="24"/>
          <w:lang w:val="es-ES"/>
        </w:rPr>
        <w:t>18</w:t>
      </w:r>
      <w:r w:rsidRPr="10903FA5" w:rsidR="0048350A">
        <w:rPr>
          <w:rFonts w:ascii="Times New Roman" w:hAnsi="Times New Roman"/>
          <w:sz w:val="24"/>
          <w:szCs w:val="24"/>
          <w:lang w:val="es-ES"/>
        </w:rPr>
        <w:t xml:space="preserve">, período en el que el peso relativo de los sectores agricultura, industria y servicios en la economía hondureña no ha presentado cambios significativos. El sector agropecuario y la producción industrial ligada a esta, destaca por su relevancia en el comercio exterior del país dado que los principales productos de exportación hondureños pertenecen </w:t>
      </w:r>
      <w:r w:rsidRPr="10903FA5" w:rsidR="000900E0">
        <w:rPr>
          <w:rFonts w:ascii="Times New Roman" w:hAnsi="Times New Roman"/>
          <w:sz w:val="24"/>
          <w:szCs w:val="24"/>
          <w:lang w:val="es-ES"/>
        </w:rPr>
        <w:t>a dicho sector</w:t>
      </w:r>
      <w:r w:rsidRPr="10903FA5" w:rsidR="0048350A">
        <w:rPr>
          <w:rFonts w:ascii="Times New Roman" w:hAnsi="Times New Roman"/>
          <w:sz w:val="24"/>
          <w:szCs w:val="24"/>
          <w:lang w:val="es-ES"/>
        </w:rPr>
        <w:t>. Otros sectores</w:t>
      </w:r>
      <w:r w:rsidRPr="10903FA5" w:rsidR="0048350A">
        <w:rPr>
          <w:rFonts w:ascii="Times New Roman" w:hAnsi="Times New Roman"/>
          <w:sz w:val="24"/>
          <w:szCs w:val="24"/>
          <w:lang w:val="es-ES"/>
        </w:rPr>
        <w:t xml:space="preserve"> como la ganadería o la pesca dirigen su producción mayoritariamente al consumo nacional.</w:t>
      </w:r>
    </w:p>
    <w:p w:rsidR="00B8717B" w:rsidP="10903FA5" w:rsidRDefault="00B8717B" w14:paraId="6B26B5AD" w14:textId="77777777">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rsidRPr="00506FBC" w:rsidR="00F90852" w:rsidP="10903FA5" w:rsidRDefault="00C94381" w14:paraId="4A17A6A5" w14:textId="45939E6D">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C94381">
        <w:rPr>
          <w:rFonts w:ascii="Times New Roman" w:hAnsi="Times New Roman"/>
          <w:sz w:val="24"/>
          <w:szCs w:val="24"/>
          <w:lang w:val="es-ES"/>
        </w:rPr>
        <w:t xml:space="preserve">Los principales productos de exportación de </w:t>
      </w:r>
      <w:r w:rsidRPr="10903FA5" w:rsidR="00045EB9">
        <w:rPr>
          <w:rFonts w:ascii="Times New Roman" w:hAnsi="Times New Roman"/>
          <w:sz w:val="24"/>
          <w:szCs w:val="24"/>
          <w:lang w:val="es-ES"/>
        </w:rPr>
        <w:t>Honduras</w:t>
      </w:r>
      <w:r w:rsidRPr="10903FA5" w:rsidR="00C94381">
        <w:rPr>
          <w:rFonts w:ascii="Times New Roman" w:hAnsi="Times New Roman"/>
          <w:sz w:val="24"/>
          <w:szCs w:val="24"/>
          <w:lang w:val="es-ES"/>
        </w:rPr>
        <w:t xml:space="preserve"> para </w:t>
      </w:r>
      <w:r w:rsidRPr="10903FA5" w:rsidR="00C94381">
        <w:rPr>
          <w:rFonts w:ascii="Times New Roman" w:hAnsi="Times New Roman"/>
          <w:sz w:val="24"/>
          <w:szCs w:val="24"/>
          <w:lang w:val="es-ES"/>
        </w:rPr>
        <w:t>el año 201</w:t>
      </w:r>
      <w:r w:rsidRPr="10903FA5" w:rsidR="009A1AEB">
        <w:rPr>
          <w:rFonts w:ascii="Times New Roman" w:hAnsi="Times New Roman"/>
          <w:sz w:val="24"/>
          <w:szCs w:val="24"/>
          <w:lang w:val="es-ES"/>
        </w:rPr>
        <w:t>9</w:t>
      </w:r>
      <w:r w:rsidRPr="10903FA5" w:rsidR="00C94381">
        <w:rPr>
          <w:rFonts w:ascii="Times New Roman" w:hAnsi="Times New Roman"/>
          <w:sz w:val="24"/>
          <w:szCs w:val="24"/>
          <w:lang w:val="es-ES"/>
        </w:rPr>
        <w:t xml:space="preserve"> fueron</w:t>
      </w:r>
      <w:r w:rsidRPr="10903FA5" w:rsidR="0080101F">
        <w:rPr>
          <w:rFonts w:ascii="Times New Roman" w:hAnsi="Times New Roman"/>
          <w:sz w:val="24"/>
          <w:szCs w:val="24"/>
          <w:lang w:val="es-ES"/>
        </w:rPr>
        <w:t>, en primer lugar,</w:t>
      </w:r>
      <w:r w:rsidRPr="10903FA5" w:rsidR="00C94381">
        <w:rPr>
          <w:rFonts w:ascii="Times New Roman" w:hAnsi="Times New Roman"/>
          <w:sz w:val="24"/>
          <w:szCs w:val="24"/>
          <w:lang w:val="es-ES"/>
        </w:rPr>
        <w:t xml:space="preserve"> el </w:t>
      </w:r>
      <w:r w:rsidRPr="10903FA5" w:rsidR="00B27385">
        <w:rPr>
          <w:rFonts w:ascii="Times New Roman" w:hAnsi="Times New Roman"/>
          <w:sz w:val="24"/>
          <w:szCs w:val="24"/>
          <w:lang w:val="es-ES"/>
        </w:rPr>
        <w:t>café</w:t>
      </w:r>
      <w:r w:rsidRPr="10903FA5" w:rsidR="00F80F31">
        <w:rPr>
          <w:rFonts w:ascii="Times New Roman" w:hAnsi="Times New Roman"/>
          <w:sz w:val="24"/>
          <w:szCs w:val="24"/>
          <w:lang w:val="es-ES"/>
        </w:rPr>
        <w:t>, té, yerba, ante y especias</w:t>
      </w:r>
      <w:r w:rsidRPr="10903FA5" w:rsidR="00C94381">
        <w:rPr>
          <w:rFonts w:ascii="Times New Roman" w:hAnsi="Times New Roman"/>
          <w:sz w:val="24"/>
          <w:szCs w:val="24"/>
          <w:lang w:val="es-ES"/>
        </w:rPr>
        <w:t xml:space="preserve">, </w:t>
      </w:r>
      <w:r w:rsidRPr="10903FA5" w:rsidR="00AA42F5">
        <w:rPr>
          <w:rFonts w:ascii="Times New Roman" w:hAnsi="Times New Roman"/>
          <w:sz w:val="24"/>
          <w:szCs w:val="24"/>
          <w:lang w:val="es-ES"/>
        </w:rPr>
        <w:t xml:space="preserve">con </w:t>
      </w:r>
      <w:r w:rsidRPr="10903FA5" w:rsidR="00F80F31">
        <w:rPr>
          <w:rFonts w:ascii="Times New Roman" w:hAnsi="Times New Roman"/>
          <w:sz w:val="24"/>
          <w:szCs w:val="24"/>
          <w:lang w:val="es-ES"/>
        </w:rPr>
        <w:t xml:space="preserve">un valor de exportación de </w:t>
      </w:r>
      <w:r w:rsidRPr="10903FA5" w:rsidR="008F1124">
        <w:rPr>
          <w:rFonts w:ascii="Times New Roman" w:hAnsi="Times New Roman"/>
          <w:sz w:val="24"/>
          <w:szCs w:val="24"/>
          <w:lang w:val="es-ES"/>
        </w:rPr>
        <w:t xml:space="preserve">959 millones de dólares y un volumen de </w:t>
      </w:r>
      <w:r w:rsidRPr="10903FA5" w:rsidR="0080101F">
        <w:rPr>
          <w:rFonts w:ascii="Times New Roman" w:hAnsi="Times New Roman"/>
          <w:sz w:val="24"/>
          <w:szCs w:val="24"/>
          <w:lang w:val="es-ES"/>
        </w:rPr>
        <w:t xml:space="preserve">410 mil toneladas; en segundo lugar, </w:t>
      </w:r>
      <w:r w:rsidRPr="10903FA5" w:rsidR="00BE7057">
        <w:rPr>
          <w:rFonts w:ascii="Times New Roman" w:hAnsi="Times New Roman"/>
          <w:sz w:val="24"/>
          <w:szCs w:val="24"/>
          <w:lang w:val="es-ES"/>
        </w:rPr>
        <w:t>f</w:t>
      </w:r>
      <w:r w:rsidRPr="10903FA5" w:rsidR="00E27650">
        <w:rPr>
          <w:rFonts w:ascii="Times New Roman" w:hAnsi="Times New Roman"/>
          <w:sz w:val="24"/>
          <w:szCs w:val="24"/>
          <w:lang w:val="es-ES"/>
        </w:rPr>
        <w:t>rutas y frutos comestibles</w:t>
      </w:r>
      <w:r w:rsidRPr="10903FA5" w:rsidR="00506FBC">
        <w:rPr>
          <w:rFonts w:ascii="Times New Roman" w:hAnsi="Times New Roman"/>
          <w:sz w:val="24"/>
          <w:szCs w:val="24"/>
          <w:lang w:val="es-ES"/>
        </w:rPr>
        <w:t>,</w:t>
      </w:r>
      <w:r w:rsidRPr="10903FA5" w:rsidR="00E27650">
        <w:rPr>
          <w:rFonts w:ascii="Times New Roman" w:hAnsi="Times New Roman"/>
          <w:sz w:val="24"/>
          <w:szCs w:val="24"/>
          <w:lang w:val="es-ES"/>
        </w:rPr>
        <w:t xml:space="preserve"> cortezas de agrios (cítricos), melones o sand</w:t>
      </w:r>
      <w:r w:rsidRPr="10903FA5" w:rsidR="00506FBC">
        <w:rPr>
          <w:rFonts w:ascii="Times New Roman" w:hAnsi="Times New Roman"/>
          <w:sz w:val="24"/>
          <w:szCs w:val="24"/>
          <w:lang w:val="es-ES"/>
        </w:rPr>
        <w:t>í</w:t>
      </w:r>
      <w:r w:rsidRPr="10903FA5" w:rsidR="00E27650">
        <w:rPr>
          <w:rFonts w:ascii="Times New Roman" w:hAnsi="Times New Roman"/>
          <w:sz w:val="24"/>
          <w:szCs w:val="24"/>
          <w:lang w:val="es-ES"/>
        </w:rPr>
        <w:t>as</w:t>
      </w:r>
      <w:r w:rsidRPr="10903FA5" w:rsidR="00E27650">
        <w:rPr>
          <w:rFonts w:ascii="Times New Roman" w:hAnsi="Times New Roman"/>
          <w:sz w:val="24"/>
          <w:szCs w:val="24"/>
          <w:lang w:val="es-ES"/>
        </w:rPr>
        <w:t xml:space="preserve"> </w:t>
      </w:r>
      <w:r w:rsidRPr="10903FA5" w:rsidR="004225C4">
        <w:rPr>
          <w:rFonts w:ascii="Times New Roman" w:hAnsi="Times New Roman"/>
          <w:sz w:val="24"/>
          <w:szCs w:val="24"/>
          <w:lang w:val="es-ES"/>
        </w:rPr>
        <w:t>por 637 millones de dólares</w:t>
      </w:r>
      <w:r w:rsidRPr="10903FA5" w:rsidR="00BE7057">
        <w:rPr>
          <w:rFonts w:ascii="Times New Roman" w:hAnsi="Times New Roman"/>
          <w:sz w:val="24"/>
          <w:szCs w:val="24"/>
          <w:lang w:val="es-ES"/>
        </w:rPr>
        <w:t xml:space="preserve"> de</w:t>
      </w:r>
      <w:r w:rsidRPr="10903FA5" w:rsidR="004225C4">
        <w:rPr>
          <w:rFonts w:ascii="Times New Roman" w:hAnsi="Times New Roman"/>
          <w:sz w:val="24"/>
          <w:szCs w:val="24"/>
          <w:lang w:val="es-ES"/>
        </w:rPr>
        <w:t xml:space="preserve"> </w:t>
      </w:r>
      <w:r w:rsidRPr="10903FA5" w:rsidR="00422730">
        <w:rPr>
          <w:rFonts w:ascii="Times New Roman" w:hAnsi="Times New Roman"/>
          <w:sz w:val="24"/>
          <w:szCs w:val="24"/>
          <w:lang w:val="es-ES"/>
        </w:rPr>
        <w:t>953 mil toneladas; en tercer lugar</w:t>
      </w:r>
      <w:r w:rsidRPr="10903FA5" w:rsidR="005F027C">
        <w:rPr>
          <w:rFonts w:ascii="Times New Roman" w:hAnsi="Times New Roman"/>
          <w:sz w:val="24"/>
          <w:szCs w:val="24"/>
          <w:lang w:val="es-ES"/>
        </w:rPr>
        <w:t xml:space="preserve">, </w:t>
      </w:r>
      <w:r w:rsidRPr="10903FA5" w:rsidR="00C82ABC">
        <w:rPr>
          <w:rFonts w:ascii="Times New Roman" w:hAnsi="Times New Roman"/>
          <w:sz w:val="24"/>
          <w:szCs w:val="24"/>
          <w:lang w:val="es-ES"/>
        </w:rPr>
        <w:t>g</w:t>
      </w:r>
      <w:r w:rsidRPr="10903FA5" w:rsidR="00013E38">
        <w:rPr>
          <w:rFonts w:ascii="Times New Roman" w:hAnsi="Times New Roman"/>
          <w:sz w:val="24"/>
          <w:szCs w:val="24"/>
          <w:lang w:val="es-ES"/>
        </w:rPr>
        <w:t>rasas y aceites animales o vegetales</w:t>
      </w:r>
      <w:r w:rsidRPr="10903FA5" w:rsidR="000E1C8D">
        <w:rPr>
          <w:rFonts w:ascii="Times New Roman" w:hAnsi="Times New Roman"/>
          <w:sz w:val="24"/>
          <w:szCs w:val="24"/>
          <w:lang w:val="es-ES"/>
        </w:rPr>
        <w:t xml:space="preserve"> </w:t>
      </w:r>
      <w:r w:rsidRPr="10903FA5" w:rsidR="00DE0867">
        <w:rPr>
          <w:rFonts w:ascii="Times New Roman" w:hAnsi="Times New Roman"/>
          <w:sz w:val="24"/>
          <w:szCs w:val="24"/>
          <w:lang w:val="es-ES"/>
        </w:rPr>
        <w:t xml:space="preserve">con </w:t>
      </w:r>
      <w:r w:rsidRPr="10903FA5" w:rsidR="00A8389B">
        <w:rPr>
          <w:rFonts w:ascii="Times New Roman" w:hAnsi="Times New Roman"/>
          <w:sz w:val="24"/>
          <w:szCs w:val="24"/>
          <w:lang w:val="es-ES"/>
        </w:rPr>
        <w:t xml:space="preserve">344 millones de dólares </w:t>
      </w:r>
      <w:r w:rsidRPr="10903FA5" w:rsidR="00996E53">
        <w:rPr>
          <w:rFonts w:ascii="Times New Roman" w:hAnsi="Times New Roman"/>
          <w:sz w:val="24"/>
          <w:szCs w:val="24"/>
          <w:lang w:val="es-ES"/>
        </w:rPr>
        <w:t>representando</w:t>
      </w:r>
      <w:r w:rsidRPr="10903FA5" w:rsidR="007C5952">
        <w:rPr>
          <w:rFonts w:ascii="Times New Roman" w:hAnsi="Times New Roman"/>
          <w:sz w:val="24"/>
          <w:szCs w:val="24"/>
          <w:lang w:val="es-ES"/>
        </w:rPr>
        <w:t xml:space="preserve"> </w:t>
      </w:r>
      <w:r w:rsidRPr="10903FA5" w:rsidR="00E55559">
        <w:rPr>
          <w:rFonts w:ascii="Times New Roman" w:hAnsi="Times New Roman"/>
          <w:sz w:val="24"/>
          <w:szCs w:val="24"/>
          <w:lang w:val="es-ES"/>
        </w:rPr>
        <w:t>596 mil tonelada</w:t>
      </w:r>
      <w:r w:rsidRPr="10903FA5" w:rsidR="00506FBC">
        <w:rPr>
          <w:rFonts w:ascii="Times New Roman" w:hAnsi="Times New Roman"/>
          <w:sz w:val="24"/>
          <w:szCs w:val="24"/>
          <w:lang w:val="es-ES"/>
        </w:rPr>
        <w:t>;</w:t>
      </w:r>
      <w:r w:rsidRPr="10903FA5" w:rsidR="00E5435A">
        <w:rPr>
          <w:rFonts w:ascii="Times New Roman" w:hAnsi="Times New Roman"/>
          <w:sz w:val="24"/>
          <w:szCs w:val="24"/>
          <w:lang w:val="es-ES"/>
        </w:rPr>
        <w:t xml:space="preserve"> y</w:t>
      </w:r>
      <w:r w:rsidRPr="10903FA5" w:rsidR="00506FBC">
        <w:rPr>
          <w:rFonts w:ascii="Times New Roman" w:hAnsi="Times New Roman"/>
          <w:sz w:val="24"/>
          <w:szCs w:val="24"/>
          <w:lang w:val="es-ES"/>
        </w:rPr>
        <w:t>,</w:t>
      </w:r>
      <w:r w:rsidRPr="10903FA5" w:rsidR="00E5435A">
        <w:rPr>
          <w:rFonts w:ascii="Times New Roman" w:hAnsi="Times New Roman"/>
          <w:sz w:val="24"/>
          <w:szCs w:val="24"/>
          <w:lang w:val="es-ES"/>
        </w:rPr>
        <w:t xml:space="preserve"> en cuarto lugar</w:t>
      </w:r>
      <w:r w:rsidRPr="10903FA5" w:rsidR="00506FBC">
        <w:rPr>
          <w:rFonts w:ascii="Times New Roman" w:hAnsi="Times New Roman"/>
          <w:sz w:val="24"/>
          <w:szCs w:val="24"/>
          <w:lang w:val="es-ES"/>
        </w:rPr>
        <w:t>,</w:t>
      </w:r>
      <w:r w:rsidRPr="10903FA5" w:rsidR="00E5435A">
        <w:rPr>
          <w:rFonts w:ascii="Times New Roman" w:hAnsi="Times New Roman"/>
          <w:sz w:val="24"/>
          <w:szCs w:val="24"/>
          <w:lang w:val="es-ES"/>
        </w:rPr>
        <w:t xml:space="preserve"> </w:t>
      </w:r>
      <w:r w:rsidRPr="10903FA5" w:rsidR="0096644B">
        <w:rPr>
          <w:rFonts w:ascii="Times New Roman" w:hAnsi="Times New Roman"/>
          <w:sz w:val="24"/>
          <w:szCs w:val="24"/>
          <w:lang w:val="es-ES"/>
        </w:rPr>
        <w:t>p</w:t>
      </w:r>
      <w:r w:rsidRPr="10903FA5" w:rsidR="0096644B">
        <w:rPr>
          <w:rFonts w:ascii="Times New Roman" w:hAnsi="Times New Roman"/>
          <w:sz w:val="24"/>
          <w:szCs w:val="24"/>
          <w:lang w:val="es-ES"/>
        </w:rPr>
        <w:t>escados y crustáceo</w:t>
      </w:r>
      <w:r w:rsidRPr="10903FA5" w:rsidR="0096644B">
        <w:rPr>
          <w:rFonts w:ascii="Times New Roman" w:hAnsi="Times New Roman"/>
          <w:sz w:val="24"/>
          <w:szCs w:val="24"/>
          <w:lang w:val="es-ES"/>
        </w:rPr>
        <w:t>s</w:t>
      </w:r>
      <w:r w:rsidRPr="10903FA5" w:rsidR="00E55559">
        <w:rPr>
          <w:rFonts w:ascii="Times New Roman" w:hAnsi="Times New Roman"/>
          <w:sz w:val="24"/>
          <w:szCs w:val="24"/>
          <w:lang w:val="es-ES"/>
        </w:rPr>
        <w:t xml:space="preserve"> </w:t>
      </w:r>
      <w:r w:rsidRPr="10903FA5" w:rsidR="007E10BE">
        <w:rPr>
          <w:rFonts w:ascii="Times New Roman" w:hAnsi="Times New Roman"/>
          <w:sz w:val="24"/>
          <w:szCs w:val="24"/>
          <w:lang w:val="es-ES"/>
        </w:rPr>
        <w:t>por 358 millones de dól</w:t>
      </w:r>
      <w:r w:rsidRPr="10903FA5" w:rsidR="00FE5683">
        <w:rPr>
          <w:rFonts w:ascii="Times New Roman" w:hAnsi="Times New Roman"/>
          <w:sz w:val="24"/>
          <w:szCs w:val="24"/>
          <w:lang w:val="es-ES"/>
        </w:rPr>
        <w:t>ar</w:t>
      </w:r>
      <w:r w:rsidRPr="10903FA5" w:rsidR="007E10BE">
        <w:rPr>
          <w:rFonts w:ascii="Times New Roman" w:hAnsi="Times New Roman"/>
          <w:sz w:val="24"/>
          <w:szCs w:val="24"/>
          <w:lang w:val="es-ES"/>
        </w:rPr>
        <w:t xml:space="preserve">es con </w:t>
      </w:r>
      <w:r w:rsidRPr="10903FA5" w:rsidR="008A0409">
        <w:rPr>
          <w:rFonts w:ascii="Times New Roman" w:hAnsi="Times New Roman"/>
          <w:sz w:val="24"/>
          <w:szCs w:val="24"/>
          <w:lang w:val="es-ES"/>
        </w:rPr>
        <w:t xml:space="preserve">48 mil toneladas </w:t>
      </w:r>
      <w:r w:rsidRPr="10903FA5" w:rsidR="000E1C8D">
        <w:rPr>
          <w:rFonts w:ascii="Times New Roman" w:hAnsi="Times New Roman"/>
          <w:sz w:val="24"/>
          <w:szCs w:val="24"/>
          <w:lang w:val="es-ES"/>
        </w:rPr>
        <w:t>(SIECA-SEC, 20</w:t>
      </w:r>
      <w:r w:rsidRPr="10903FA5" w:rsidR="008A0409">
        <w:rPr>
          <w:rFonts w:ascii="Times New Roman" w:hAnsi="Times New Roman"/>
          <w:sz w:val="24"/>
          <w:szCs w:val="24"/>
          <w:lang w:val="es-ES"/>
        </w:rPr>
        <w:t>21</w:t>
      </w:r>
      <w:r w:rsidRPr="10903FA5" w:rsidR="000E1C8D">
        <w:rPr>
          <w:rFonts w:ascii="Times New Roman" w:hAnsi="Times New Roman"/>
          <w:sz w:val="24"/>
          <w:szCs w:val="24"/>
          <w:lang w:val="es-ES"/>
        </w:rPr>
        <w:t>)</w:t>
      </w:r>
      <w:r w:rsidRPr="10903FA5" w:rsidR="000E1C8D">
        <w:rPr>
          <w:rStyle w:val="FootnoteReference"/>
          <w:lang w:val="es-ES"/>
        </w:rPr>
        <w:footnoteReference w:id="9"/>
      </w:r>
      <w:r w:rsidRPr="10903FA5" w:rsidR="00C94381">
        <w:rPr>
          <w:rFonts w:ascii="Times New Roman" w:hAnsi="Times New Roman"/>
          <w:sz w:val="24"/>
          <w:szCs w:val="24"/>
          <w:lang w:val="es-ES"/>
        </w:rPr>
        <w:t xml:space="preserve">. </w:t>
      </w:r>
      <w:r w:rsidRPr="10903FA5" w:rsidR="00506FBC">
        <w:rPr>
          <w:rFonts w:ascii="Times New Roman" w:hAnsi="Times New Roman"/>
          <w:sz w:val="24"/>
          <w:szCs w:val="24"/>
          <w:lang w:val="es-ES"/>
        </w:rPr>
        <w:t xml:space="preserve">Asimismo, </w:t>
      </w:r>
      <w:r w:rsidRPr="10903FA5" w:rsidR="00506FBC">
        <w:rPr>
          <w:rFonts w:ascii="Times New Roman" w:hAnsi="Times New Roman"/>
          <w:sz w:val="24"/>
          <w:szCs w:val="24"/>
          <w:lang w:val="es-ES"/>
        </w:rPr>
        <w:t>d</w:t>
      </w:r>
      <w:r w:rsidRPr="10903FA5" w:rsidR="000E1C8D">
        <w:rPr>
          <w:rFonts w:ascii="Times New Roman" w:hAnsi="Times New Roman"/>
          <w:sz w:val="24"/>
          <w:szCs w:val="24"/>
          <w:lang w:val="es-ES"/>
        </w:rPr>
        <w:t>e acuerdo con el Consejo Monetario Centroamericano (SECMCA)</w:t>
      </w:r>
      <w:r w:rsidRPr="10903FA5" w:rsidR="00095737">
        <w:rPr>
          <w:rFonts w:ascii="Times New Roman" w:hAnsi="Times New Roman"/>
          <w:sz w:val="24"/>
          <w:szCs w:val="24"/>
          <w:lang w:val="es-ES"/>
        </w:rPr>
        <w:t xml:space="preserve"> l</w:t>
      </w:r>
      <w:r w:rsidRPr="10903FA5" w:rsidR="00B27385">
        <w:rPr>
          <w:rFonts w:ascii="Times New Roman" w:hAnsi="Times New Roman"/>
          <w:sz w:val="24"/>
          <w:szCs w:val="24"/>
          <w:lang w:val="es-ES"/>
        </w:rPr>
        <w:t>as exportaciones de las maquilas son muy importantes para el comercio de Honduras</w:t>
      </w:r>
      <w:r w:rsidRPr="10903FA5" w:rsidR="00B2666A">
        <w:rPr>
          <w:rFonts w:ascii="Times New Roman" w:hAnsi="Times New Roman"/>
          <w:sz w:val="24"/>
          <w:szCs w:val="24"/>
          <w:lang w:val="es-ES"/>
        </w:rPr>
        <w:t>,</w:t>
      </w:r>
      <w:r w:rsidRPr="10903FA5" w:rsidR="00B27385">
        <w:rPr>
          <w:rFonts w:ascii="Times New Roman" w:hAnsi="Times New Roman"/>
          <w:sz w:val="24"/>
          <w:szCs w:val="24"/>
          <w:lang w:val="es-ES"/>
        </w:rPr>
        <w:t xml:space="preserve"> </w:t>
      </w:r>
      <w:r w:rsidRPr="10903FA5" w:rsidR="007943F1">
        <w:rPr>
          <w:rFonts w:ascii="Times New Roman" w:hAnsi="Times New Roman"/>
          <w:sz w:val="24"/>
          <w:szCs w:val="24"/>
          <w:lang w:val="es-ES"/>
        </w:rPr>
        <w:t xml:space="preserve">ya que representan de manera agregada el </w:t>
      </w:r>
      <w:r w:rsidRPr="10903FA5" w:rsidR="005B4C39">
        <w:rPr>
          <w:rFonts w:ascii="Times New Roman" w:hAnsi="Times New Roman"/>
          <w:sz w:val="24"/>
          <w:szCs w:val="24"/>
          <w:lang w:val="es-ES"/>
        </w:rPr>
        <w:t>37</w:t>
      </w:r>
      <w:r w:rsidRPr="10903FA5" w:rsidR="007943F1">
        <w:rPr>
          <w:rFonts w:ascii="Times New Roman" w:hAnsi="Times New Roman"/>
          <w:sz w:val="24"/>
          <w:szCs w:val="24"/>
          <w:lang w:val="es-ES"/>
        </w:rPr>
        <w:t>% del total exportado</w:t>
      </w:r>
      <w:r w:rsidRPr="10903FA5" w:rsidR="005B4C39">
        <w:rPr>
          <w:rFonts w:ascii="Times New Roman" w:hAnsi="Times New Roman"/>
          <w:sz w:val="24"/>
          <w:szCs w:val="24"/>
          <w:lang w:val="es-ES"/>
        </w:rPr>
        <w:t xml:space="preserve"> en 2018</w:t>
      </w:r>
      <w:r w:rsidRPr="10903FA5" w:rsidR="00B27385">
        <w:rPr>
          <w:rFonts w:ascii="Times New Roman" w:hAnsi="Times New Roman"/>
          <w:sz w:val="24"/>
          <w:szCs w:val="24"/>
          <w:lang w:val="es-ES"/>
        </w:rPr>
        <w:t xml:space="preserve">. </w:t>
      </w:r>
    </w:p>
    <w:p w:rsidRPr="00506FBC" w:rsidR="00F90852" w:rsidP="10903FA5" w:rsidRDefault="00F90852" w14:paraId="0860EEAC" w14:textId="77777777">
      <w:pPr>
        <w:pStyle w:val="ListParagraph"/>
        <w:rPr>
          <w:rFonts w:ascii="Times New Roman" w:hAnsi="Times New Roman"/>
          <w:sz w:val="24"/>
          <w:szCs w:val="24"/>
          <w:lang w:val="es-ES"/>
        </w:rPr>
      </w:pPr>
    </w:p>
    <w:p w:rsidRPr="00506FBC" w:rsidR="008E33E6" w:rsidP="10903FA5" w:rsidRDefault="00B2666A" w14:paraId="302B709D" w14:textId="36CA68BB">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B2666A">
        <w:rPr>
          <w:rFonts w:ascii="Times New Roman" w:hAnsi="Times New Roman"/>
          <w:sz w:val="24"/>
          <w:szCs w:val="24"/>
          <w:lang w:val="es-ES"/>
        </w:rPr>
        <w:t>Por otro lado, l</w:t>
      </w:r>
      <w:r w:rsidRPr="10903FA5" w:rsidR="00A80420">
        <w:rPr>
          <w:rFonts w:ascii="Times New Roman" w:hAnsi="Times New Roman"/>
          <w:sz w:val="24"/>
          <w:szCs w:val="24"/>
          <w:lang w:val="es-ES"/>
        </w:rPr>
        <w:t xml:space="preserve">os principales </w:t>
      </w:r>
      <w:r w:rsidRPr="10903FA5" w:rsidR="00A80420">
        <w:rPr>
          <w:rFonts w:ascii="Times New Roman" w:hAnsi="Times New Roman"/>
          <w:sz w:val="24"/>
          <w:szCs w:val="24"/>
          <w:lang w:val="es-ES"/>
        </w:rPr>
        <w:t xml:space="preserve">productos de importación de Honduras para el año 2019 fueron los aceites de petróleo –por 1,502 millones de dólares–, seguidos de medicamentos –por 431 millones de dólares–, teléfonos –por 245 millones de dólares– vehículos para transportar mercancías –por 199 millones de dólares– y vehículos para el transporte de personas –por 195 millones de dólares.  </w:t>
      </w:r>
      <w:r w:rsidRPr="10903FA5" w:rsidR="008E33E6">
        <w:rPr>
          <w:rFonts w:ascii="Times New Roman" w:hAnsi="Times New Roman"/>
          <w:sz w:val="24"/>
          <w:szCs w:val="24"/>
          <w:lang w:val="es-ES"/>
        </w:rPr>
        <w:t>Es de destacar que las exportaciones e importaciones</w:t>
      </w:r>
      <w:r w:rsidRPr="10903FA5" w:rsidR="00186F58">
        <w:rPr>
          <w:rFonts w:ascii="Times New Roman" w:hAnsi="Times New Roman"/>
          <w:sz w:val="24"/>
          <w:szCs w:val="24"/>
          <w:lang w:val="es-ES"/>
        </w:rPr>
        <w:t xml:space="preserve"> intrarregionales</w:t>
      </w:r>
      <w:r w:rsidRPr="10903FA5" w:rsidR="008E33E6">
        <w:rPr>
          <w:rFonts w:ascii="Times New Roman" w:hAnsi="Times New Roman"/>
          <w:sz w:val="24"/>
          <w:szCs w:val="24"/>
          <w:lang w:val="es-ES"/>
        </w:rPr>
        <w:t xml:space="preserve"> de </w:t>
      </w:r>
      <w:r w:rsidRPr="10903FA5" w:rsidR="007943F1">
        <w:rPr>
          <w:rFonts w:ascii="Times New Roman" w:hAnsi="Times New Roman"/>
          <w:sz w:val="24"/>
          <w:szCs w:val="24"/>
          <w:lang w:val="es-ES"/>
        </w:rPr>
        <w:t>Honduras</w:t>
      </w:r>
      <w:r w:rsidRPr="10903FA5" w:rsidR="008E33E6">
        <w:rPr>
          <w:rFonts w:ascii="Times New Roman" w:hAnsi="Times New Roman"/>
          <w:sz w:val="24"/>
          <w:szCs w:val="24"/>
          <w:lang w:val="es-ES"/>
        </w:rPr>
        <w:t xml:space="preserve"> son mayoritariamente transportadas por vía </w:t>
      </w:r>
      <w:r w:rsidRPr="10903FA5" w:rsidR="008D25B5">
        <w:rPr>
          <w:rFonts w:ascii="Times New Roman" w:hAnsi="Times New Roman"/>
          <w:sz w:val="24"/>
          <w:szCs w:val="24"/>
          <w:lang w:val="es-ES"/>
        </w:rPr>
        <w:t>terrestre</w:t>
      </w:r>
      <w:r w:rsidRPr="10903FA5" w:rsidR="00A71E0C">
        <w:rPr>
          <w:rFonts w:ascii="Times New Roman" w:hAnsi="Times New Roman"/>
          <w:sz w:val="24"/>
          <w:szCs w:val="24"/>
          <w:lang w:val="es-ES"/>
        </w:rPr>
        <w:t xml:space="preserve"> y los principales socios comerciales son</w:t>
      </w:r>
      <w:r w:rsidRPr="10903FA5" w:rsidR="00186F58">
        <w:rPr>
          <w:rFonts w:ascii="Times New Roman" w:hAnsi="Times New Roman"/>
          <w:sz w:val="24"/>
          <w:szCs w:val="24"/>
          <w:lang w:val="es-ES"/>
        </w:rPr>
        <w:t xml:space="preserve"> los</w:t>
      </w:r>
      <w:r w:rsidRPr="10903FA5" w:rsidR="00A71E0C">
        <w:rPr>
          <w:rFonts w:ascii="Times New Roman" w:hAnsi="Times New Roman"/>
          <w:sz w:val="24"/>
          <w:szCs w:val="24"/>
          <w:lang w:val="es-ES"/>
        </w:rPr>
        <w:t xml:space="preserve"> Estados Unidos</w:t>
      </w:r>
      <w:r w:rsidRPr="10903FA5" w:rsidR="00186F58">
        <w:rPr>
          <w:rFonts w:ascii="Times New Roman" w:hAnsi="Times New Roman"/>
          <w:sz w:val="24"/>
          <w:szCs w:val="24"/>
          <w:lang w:val="es-ES"/>
        </w:rPr>
        <w:t xml:space="preserve"> en el mercado extrarregional</w:t>
      </w:r>
      <w:r w:rsidRPr="10903FA5" w:rsidR="00A71E0C">
        <w:rPr>
          <w:rFonts w:ascii="Times New Roman" w:hAnsi="Times New Roman"/>
          <w:sz w:val="24"/>
          <w:szCs w:val="24"/>
          <w:lang w:val="es-ES"/>
        </w:rPr>
        <w:t xml:space="preserve"> y los países de la región Centroamericana. </w:t>
      </w:r>
    </w:p>
    <w:p w:rsidRPr="002F5E5E" w:rsidR="002F5E5E" w:rsidP="002F5E5E" w:rsidRDefault="002F5E5E" w14:paraId="0D8C08A3" w14:textId="77777777">
      <w:pPr>
        <w:pStyle w:val="ListParagraph"/>
        <w:rPr>
          <w:rFonts w:ascii="Times New Roman" w:hAnsi="Times New Roman"/>
          <w:sz w:val="24"/>
          <w:szCs w:val="24"/>
          <w:lang w:val="es-ES_tradnl"/>
        </w:rPr>
      </w:pPr>
    </w:p>
    <w:p w:rsidRPr="0048350A" w:rsidR="00D70BBB" w:rsidP="10903FA5" w:rsidRDefault="00841734" w14:paraId="3B0E103B" w14:textId="7172047D">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841734">
        <w:rPr>
          <w:rFonts w:ascii="Times New Roman" w:hAnsi="Times New Roman"/>
          <w:sz w:val="24"/>
          <w:szCs w:val="24"/>
          <w:lang w:val="es-ES"/>
        </w:rPr>
        <w:t xml:space="preserve">Como se mencionó, </w:t>
      </w:r>
      <w:r w:rsidRPr="10903FA5" w:rsidR="00D70BBB">
        <w:rPr>
          <w:rFonts w:ascii="Times New Roman" w:hAnsi="Times New Roman"/>
          <w:sz w:val="24"/>
          <w:szCs w:val="24"/>
          <w:lang w:val="es-ES"/>
        </w:rPr>
        <w:t>H</w:t>
      </w:r>
      <w:r w:rsidRPr="10903FA5" w:rsidR="00D70BBB">
        <w:rPr>
          <w:rFonts w:ascii="Times New Roman" w:hAnsi="Times New Roman"/>
          <w:sz w:val="24"/>
          <w:szCs w:val="24"/>
          <w:lang w:val="es-ES"/>
        </w:rPr>
        <w:t>onduras cuenta con un predomino notable de las exportaciones de maquila que alcanz</w:t>
      </w:r>
      <w:r w:rsidRPr="10903FA5" w:rsidR="00425108">
        <w:rPr>
          <w:rFonts w:ascii="Times New Roman" w:hAnsi="Times New Roman"/>
          <w:sz w:val="24"/>
          <w:szCs w:val="24"/>
          <w:lang w:val="es-ES"/>
        </w:rPr>
        <w:t>ó</w:t>
      </w:r>
      <w:r w:rsidRPr="10903FA5" w:rsidR="00D70BBB">
        <w:rPr>
          <w:rFonts w:ascii="Times New Roman" w:hAnsi="Times New Roman"/>
          <w:sz w:val="24"/>
          <w:szCs w:val="24"/>
          <w:lang w:val="es-ES"/>
        </w:rPr>
        <w:t xml:space="preserve"> el 55% del total </w:t>
      </w:r>
      <w:r w:rsidRPr="10903FA5" w:rsidR="00425108">
        <w:rPr>
          <w:rFonts w:ascii="Times New Roman" w:hAnsi="Times New Roman"/>
          <w:sz w:val="24"/>
          <w:szCs w:val="24"/>
          <w:lang w:val="es-ES"/>
        </w:rPr>
        <w:t>en 2019</w:t>
      </w:r>
      <w:ins w:author="Landaverde Moreno, Osvaldo" w:date="2021-02-10T02:24:00Z" w:id="184">
        <w:r w:rsidR="004675D9">
          <w:rPr>
            <w:rStyle w:val="FootnoteReference"/>
            <w:szCs w:val="24"/>
            <w:lang w:val="es-ES_tradnl"/>
          </w:rPr>
          <w:footnoteReference w:id="10"/>
        </w:r>
      </w:ins>
      <w:r w:rsidRPr="10903FA5" w:rsidR="004A16A1">
        <w:rPr>
          <w:rFonts w:ascii="Times New Roman" w:hAnsi="Times New Roman"/>
          <w:sz w:val="24"/>
          <w:szCs w:val="24"/>
          <w:lang w:val="es-ES"/>
        </w:rPr>
        <w:t xml:space="preserve"> </w:t>
      </w:r>
      <w:r w:rsidRPr="10903FA5" w:rsidR="00D70BBB">
        <w:rPr>
          <w:rFonts w:ascii="Times New Roman" w:hAnsi="Times New Roman"/>
          <w:sz w:val="24"/>
          <w:szCs w:val="24"/>
          <w:lang w:val="es-ES"/>
        </w:rPr>
        <w:t xml:space="preserve">–textil, equipamiento electrónico, productos </w:t>
      </w:r>
      <w:r w:rsidRPr="10903FA5" w:rsidR="00D70BBB">
        <w:rPr>
          <w:rFonts w:ascii="Times New Roman" w:hAnsi="Times New Roman"/>
          <w:sz w:val="24"/>
          <w:szCs w:val="24"/>
          <w:lang w:val="es-ES"/>
        </w:rPr>
        <w:t>farmacéuticos–. Entre las tendencias más relevantes observadas, está el incipiente desarrollo del segmento de los envases y el progresivo incremento de la transformación industrial del sector agrícola. Las exportaciones hondureñas a Centroamérica a través de</w:t>
      </w:r>
      <w:r w:rsidRPr="10903FA5" w:rsidR="00D70BBB">
        <w:rPr>
          <w:rFonts w:ascii="Times New Roman" w:hAnsi="Times New Roman"/>
          <w:sz w:val="24"/>
          <w:szCs w:val="24"/>
          <w:lang w:val="es-ES"/>
        </w:rPr>
        <w:t xml:space="preserve"> uno de los principales corredores de integración de la región, el</w:t>
      </w:r>
      <w:r w:rsidRPr="10903FA5" w:rsidR="00D70BBB">
        <w:rPr>
          <w:rFonts w:ascii="Times New Roman" w:hAnsi="Times New Roman"/>
          <w:sz w:val="24"/>
          <w:szCs w:val="24"/>
          <w:lang w:val="es-ES"/>
        </w:rPr>
        <w:t xml:space="preserve"> Corredor Pacífico</w:t>
      </w:r>
      <w:r w:rsidRPr="10903FA5" w:rsidR="00D70BBB">
        <w:rPr>
          <w:rFonts w:ascii="Times New Roman" w:hAnsi="Times New Roman"/>
          <w:sz w:val="24"/>
          <w:szCs w:val="24"/>
          <w:lang w:val="es-ES"/>
        </w:rPr>
        <w:t>,</w:t>
      </w:r>
      <w:r w:rsidRPr="10903FA5" w:rsidR="00D70BBB">
        <w:rPr>
          <w:rFonts w:ascii="Times New Roman" w:hAnsi="Times New Roman"/>
          <w:sz w:val="24"/>
          <w:szCs w:val="24"/>
          <w:lang w:val="es-ES"/>
        </w:rPr>
        <w:t xml:space="preserve"> suponen un tercio del valor total (33%), siendo El Salvador (7%) y Guatemala (4,3) los destinos preferentes y, en menor medida, Nicaragua (2%), Costa Rica (1,2%) y Panamá (0,5%).</w:t>
      </w:r>
    </w:p>
    <w:p w:rsidRPr="00D70BBB" w:rsidR="00D70BBB" w:rsidP="10903FA5" w:rsidRDefault="00D70BBB" w14:paraId="69A3BABB" w14:textId="618439F0">
      <w:pPr>
        <w:pStyle w:val="ListParagraph"/>
        <w:spacing w:after="0" w:line="240" w:lineRule="auto"/>
        <w:ind w:left="90"/>
        <w:rPr>
          <w:rFonts w:ascii="Times New Roman" w:hAnsi="Times New Roman"/>
          <w:sz w:val="24"/>
          <w:szCs w:val="24"/>
          <w:lang w:val="es-ES"/>
        </w:rPr>
      </w:pPr>
    </w:p>
    <w:p w:rsidRPr="00AB2E19" w:rsidR="00C60F0B" w:rsidP="10903FA5" w:rsidRDefault="006F01B5" w14:paraId="50340146" w14:textId="1424FA51">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0"/>
          <w:szCs w:val="20"/>
          <w:lang w:val="es-ES"/>
        </w:rPr>
      </w:pPr>
      <w:r w:rsidRPr="10903FA5" w:rsidR="006F01B5">
        <w:rPr>
          <w:rFonts w:ascii="Times New Roman" w:hAnsi="Times New Roman"/>
          <w:sz w:val="24"/>
          <w:szCs w:val="24"/>
          <w:lang w:val="es-ES"/>
        </w:rPr>
        <w:t>Al analizar las relaciones comerciales intrarregionales, se destaca que el comercio intrarregional es muy importante para la región Centroamericana</w:t>
      </w:r>
      <w:r w:rsidRPr="10903FA5" w:rsidR="00145E45">
        <w:rPr>
          <w:rFonts w:ascii="Times New Roman" w:hAnsi="Times New Roman"/>
          <w:sz w:val="24"/>
          <w:szCs w:val="24"/>
          <w:lang w:val="es-ES"/>
        </w:rPr>
        <w:t xml:space="preserve"> en general</w:t>
      </w:r>
      <w:r w:rsidRPr="10903FA5" w:rsidR="006F01B5">
        <w:rPr>
          <w:rFonts w:ascii="Times New Roman" w:hAnsi="Times New Roman"/>
          <w:sz w:val="24"/>
          <w:szCs w:val="24"/>
          <w:lang w:val="es-ES"/>
        </w:rPr>
        <w:t xml:space="preserve">, siendo que este representa el </w:t>
      </w:r>
      <w:r w:rsidRPr="10903FA5" w:rsidR="00AB706F">
        <w:rPr>
          <w:rFonts w:ascii="Times New Roman" w:hAnsi="Times New Roman"/>
          <w:sz w:val="24"/>
          <w:szCs w:val="24"/>
          <w:lang w:val="es-ES"/>
        </w:rPr>
        <w:t>31.3</w:t>
      </w:r>
      <w:r w:rsidRPr="10903FA5" w:rsidR="006F01B5">
        <w:rPr>
          <w:rFonts w:ascii="Times New Roman" w:hAnsi="Times New Roman"/>
          <w:sz w:val="24"/>
          <w:szCs w:val="24"/>
          <w:lang w:val="es-ES"/>
        </w:rPr>
        <w:t>%</w:t>
      </w:r>
      <w:r w:rsidRPr="10903FA5" w:rsidR="006F01B5">
        <w:rPr>
          <w:rFonts w:ascii="Times New Roman" w:hAnsi="Times New Roman"/>
          <w:sz w:val="24"/>
          <w:szCs w:val="24"/>
          <w:lang w:val="es-ES"/>
        </w:rPr>
        <w:t xml:space="preserve"> de sus exportaciones totales </w:t>
      </w:r>
      <w:r w:rsidRPr="10903FA5" w:rsidR="006F01B5">
        <w:rPr>
          <w:rFonts w:ascii="Times New Roman" w:hAnsi="Times New Roman"/>
          <w:sz w:val="24"/>
          <w:szCs w:val="24"/>
          <w:lang w:val="es-ES"/>
        </w:rPr>
        <w:t xml:space="preserve">y el 14% de sus importaciones totales. Lo anterior, permite inferir que </w:t>
      </w:r>
      <w:r w:rsidRPr="10903FA5" w:rsidR="00852956">
        <w:rPr>
          <w:rFonts w:ascii="Times New Roman" w:hAnsi="Times New Roman"/>
          <w:sz w:val="24"/>
          <w:szCs w:val="24"/>
          <w:lang w:val="es-ES"/>
        </w:rPr>
        <w:t>Centroamérica</w:t>
      </w:r>
      <w:r w:rsidRPr="10903FA5" w:rsidR="006F01B5">
        <w:rPr>
          <w:rFonts w:ascii="Times New Roman" w:hAnsi="Times New Roman"/>
          <w:sz w:val="24"/>
          <w:szCs w:val="24"/>
          <w:lang w:val="es-ES"/>
        </w:rPr>
        <w:t xml:space="preserve"> ha avanzado en la integración comercial, lo cual le ha permitido aprovecha sinergias económicas y estar mejor preparada para choque externos</w:t>
      </w:r>
      <w:r w:rsidRPr="10903FA5" w:rsidR="00145E45">
        <w:rPr>
          <w:rFonts w:ascii="Times New Roman" w:hAnsi="Times New Roman"/>
          <w:sz w:val="24"/>
          <w:szCs w:val="24"/>
          <w:lang w:val="es-ES"/>
        </w:rPr>
        <w:t xml:space="preserve"> provenientes de otras economías</w:t>
      </w:r>
      <w:r w:rsidRPr="10903FA5" w:rsidR="006F01B5">
        <w:rPr>
          <w:rFonts w:ascii="Times New Roman" w:hAnsi="Times New Roman"/>
          <w:sz w:val="24"/>
          <w:szCs w:val="24"/>
          <w:lang w:val="es-ES"/>
        </w:rPr>
        <w:t xml:space="preserve">. </w:t>
      </w:r>
      <w:r w:rsidRPr="10903FA5" w:rsidR="00AB2E19">
        <w:rPr>
          <w:rFonts w:ascii="Times New Roman" w:hAnsi="Times New Roman"/>
          <w:sz w:val="24"/>
          <w:szCs w:val="24"/>
          <w:lang w:val="es-ES"/>
        </w:rPr>
        <w:t>Para el caso de Honduras, e</w:t>
      </w:r>
      <w:r w:rsidRPr="10903FA5" w:rsidR="00683582">
        <w:rPr>
          <w:rFonts w:ascii="Times New Roman" w:hAnsi="Times New Roman"/>
          <w:sz w:val="24"/>
          <w:szCs w:val="24"/>
          <w:lang w:val="es-ES"/>
        </w:rPr>
        <w:t xml:space="preserve">l </w:t>
      </w:r>
      <w:r w:rsidRPr="10903FA5" w:rsidR="00AE089A">
        <w:rPr>
          <w:rFonts w:ascii="Times New Roman" w:hAnsi="Times New Roman"/>
          <w:sz w:val="24"/>
          <w:szCs w:val="24"/>
          <w:lang w:val="es-ES"/>
        </w:rPr>
        <w:t>2</w:t>
      </w:r>
      <w:r w:rsidRPr="10903FA5" w:rsidR="007302C5">
        <w:rPr>
          <w:rFonts w:ascii="Times New Roman" w:hAnsi="Times New Roman"/>
          <w:sz w:val="24"/>
          <w:szCs w:val="24"/>
          <w:lang w:val="es-ES"/>
        </w:rPr>
        <w:t>2</w:t>
      </w:r>
      <w:r w:rsidRPr="10903FA5" w:rsidR="001F38D8">
        <w:rPr>
          <w:rFonts w:ascii="Times New Roman" w:hAnsi="Times New Roman"/>
          <w:sz w:val="24"/>
          <w:szCs w:val="24"/>
          <w:lang w:val="es-ES"/>
        </w:rPr>
        <w:t xml:space="preserve">% de comercio total </w:t>
      </w:r>
      <w:r w:rsidRPr="10903FA5" w:rsidR="00AC1EE1">
        <w:rPr>
          <w:rFonts w:ascii="Times New Roman" w:hAnsi="Times New Roman"/>
          <w:sz w:val="24"/>
          <w:szCs w:val="24"/>
          <w:lang w:val="es-ES"/>
        </w:rPr>
        <w:t xml:space="preserve">fue </w:t>
      </w:r>
      <w:r w:rsidRPr="10903FA5" w:rsidR="001F38D8">
        <w:rPr>
          <w:rFonts w:ascii="Times New Roman" w:hAnsi="Times New Roman"/>
          <w:sz w:val="24"/>
          <w:szCs w:val="24"/>
          <w:lang w:val="es-ES"/>
        </w:rPr>
        <w:t>de carácter intrarregional</w:t>
      </w:r>
      <w:r w:rsidRPr="10903FA5" w:rsidR="00AC1EE1">
        <w:rPr>
          <w:rFonts w:ascii="Times New Roman" w:hAnsi="Times New Roman"/>
          <w:sz w:val="24"/>
          <w:szCs w:val="24"/>
          <w:lang w:val="es-ES"/>
        </w:rPr>
        <w:t xml:space="preserve"> para el año 201</w:t>
      </w:r>
      <w:r w:rsidRPr="10903FA5" w:rsidR="007302C5">
        <w:rPr>
          <w:rFonts w:ascii="Times New Roman" w:hAnsi="Times New Roman"/>
          <w:sz w:val="24"/>
          <w:szCs w:val="24"/>
          <w:lang w:val="es-ES"/>
        </w:rPr>
        <w:t>8</w:t>
      </w:r>
      <w:r w:rsidRPr="10903FA5" w:rsidR="00C80795">
        <w:rPr>
          <w:rFonts w:ascii="Times New Roman" w:hAnsi="Times New Roman"/>
          <w:sz w:val="24"/>
          <w:szCs w:val="24"/>
          <w:lang w:val="es-ES"/>
        </w:rPr>
        <w:t>, siendo el principal socio de Centroamérica de El Salvador</w:t>
      </w:r>
      <w:r w:rsidRPr="10903FA5" w:rsidR="005E1A1B">
        <w:rPr>
          <w:rFonts w:ascii="Times New Roman" w:hAnsi="Times New Roman"/>
          <w:sz w:val="24"/>
          <w:szCs w:val="24"/>
          <w:lang w:val="es-ES"/>
        </w:rPr>
        <w:t xml:space="preserve">, no obstante están aún lejos de su </w:t>
      </w:r>
      <w:r w:rsidRPr="10903FA5" w:rsidR="00A57034">
        <w:rPr>
          <w:rFonts w:ascii="Times New Roman" w:hAnsi="Times New Roman"/>
          <w:sz w:val="24"/>
          <w:szCs w:val="24"/>
          <w:lang w:val="es-ES"/>
        </w:rPr>
        <w:t>potencial</w:t>
      </w:r>
      <w:r w:rsidRPr="10903FA5" w:rsidR="00095BC8">
        <w:rPr>
          <w:rFonts w:ascii="Times New Roman" w:hAnsi="Times New Roman"/>
          <w:sz w:val="24"/>
          <w:szCs w:val="24"/>
          <w:lang w:val="es-ES"/>
        </w:rPr>
        <w:t>. Regiones en desarrollo</w:t>
      </w:r>
      <w:r w:rsidRPr="10903FA5" w:rsidR="00095BC8">
        <w:rPr>
          <w:rFonts w:ascii="Times New Roman" w:hAnsi="Times New Roman"/>
          <w:sz w:val="24"/>
          <w:szCs w:val="24"/>
          <w:lang w:val="es-ES"/>
        </w:rPr>
        <w:t xml:space="preserve"> como Sudeste Asiático presentan valores</w:t>
      </w:r>
      <w:r w:rsidRPr="10903FA5" w:rsidR="00C64CBC">
        <w:rPr>
          <w:rFonts w:ascii="Times New Roman" w:hAnsi="Times New Roman"/>
          <w:sz w:val="24"/>
          <w:szCs w:val="24"/>
          <w:lang w:val="es-ES"/>
        </w:rPr>
        <w:t xml:space="preserve"> superior al 50% del comercio total</w:t>
      </w:r>
      <w:r w:rsidRPr="10903FA5" w:rsidR="007302C5">
        <w:rPr>
          <w:rFonts w:ascii="Times New Roman" w:hAnsi="Times New Roman"/>
          <w:sz w:val="24"/>
          <w:szCs w:val="24"/>
          <w:lang w:val="es-ES"/>
        </w:rPr>
        <w:t>, mientras que la Unión Europea presenta niveles cercanos al 60%.</w:t>
      </w:r>
    </w:p>
    <w:p w:rsidRPr="00AB2E19" w:rsidR="00AB2E19" w:rsidP="00AB2E19" w:rsidRDefault="00AB2E19" w14:paraId="7621ACC6" w14:textId="77777777">
      <w:pPr>
        <w:pStyle w:val="ListParagraph"/>
        <w:rPr>
          <w:rFonts w:ascii="Times New Roman" w:hAnsi="Times New Roman"/>
          <w:sz w:val="20"/>
          <w:szCs w:val="24"/>
          <w:lang w:val="es-ES_tradnl"/>
        </w:rPr>
      </w:pPr>
    </w:p>
    <w:p w:rsidR="00AF5F52" w:rsidP="007B2BD9" w:rsidRDefault="007B2BD9" w14:paraId="0C4AB585" w14:textId="77777777">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10903FA5" w:rsidR="007B2BD9">
        <w:rPr>
          <w:rFonts w:ascii="Times New Roman" w:hAnsi="Times New Roman"/>
          <w:sz w:val="24"/>
          <w:szCs w:val="24"/>
          <w:lang w:val="es-ES"/>
        </w:rPr>
        <w:t xml:space="preserve">Otra medida del grado en que los mercados nacionales están integrados regionalmente y a nivel mundial está dado por la Inversión Extranjera Directa (IED). Esta variable es relevante porque representa la importancia de los flujos de capitales externos en las economías, para los cuales; la complejidad económica relacionada a la expansión del mercado interno y la dinámica exportadora, así como también el clima de negocios, juegan un rol relevante aunado a los factores de la infraestructura interna y los costos logísticos internos los cuales también condicionan fuertemente la IED. </w:t>
      </w:r>
    </w:p>
    <w:p w:rsidRPr="00AF5F52" w:rsidR="00AF5F52" w:rsidP="00AF5F52" w:rsidRDefault="00AF5F52" w14:paraId="29226EC8" w14:textId="77777777">
      <w:pPr>
        <w:pStyle w:val="ListParagraph"/>
        <w:rPr>
          <w:rFonts w:ascii="Times New Roman" w:hAnsi="Times New Roman"/>
          <w:sz w:val="24"/>
          <w:szCs w:val="24"/>
          <w:lang w:val="es-ES_tradnl"/>
        </w:rPr>
      </w:pPr>
    </w:p>
    <w:p w:rsidRPr="007B2BD9" w:rsidR="007B2BD9" w:rsidP="007B2BD9" w:rsidRDefault="007B2BD9" w14:paraId="04EE19AD" w14:textId="63F6C0AE">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10903FA5" w:rsidR="007B2BD9">
        <w:rPr>
          <w:rFonts w:ascii="Times New Roman" w:hAnsi="Times New Roman"/>
          <w:sz w:val="24"/>
          <w:szCs w:val="24"/>
          <w:lang w:val="es-ES"/>
        </w:rPr>
        <w:t xml:space="preserve">En Centroamérica, la IED representa un motor del crecimiento </w:t>
      </w:r>
      <w:r w:rsidRPr="10903FA5" w:rsidR="00367311">
        <w:rPr>
          <w:rFonts w:ascii="Times New Roman" w:hAnsi="Times New Roman"/>
          <w:sz w:val="24"/>
          <w:szCs w:val="24"/>
          <w:lang w:val="es-ES"/>
        </w:rPr>
        <w:t>para</w:t>
      </w:r>
      <w:r w:rsidRPr="10903FA5" w:rsidR="007B2BD9">
        <w:rPr>
          <w:rFonts w:ascii="Times New Roman" w:hAnsi="Times New Roman"/>
          <w:sz w:val="24"/>
          <w:szCs w:val="24"/>
          <w:lang w:val="es-ES"/>
        </w:rPr>
        <w:t xml:space="preserve"> la región, al respecto, con datos de</w:t>
      </w:r>
      <w:r w:rsidRPr="10903FA5" w:rsidR="00367311">
        <w:rPr>
          <w:rFonts w:ascii="Times New Roman" w:hAnsi="Times New Roman"/>
          <w:sz w:val="24"/>
          <w:szCs w:val="24"/>
          <w:lang w:val="es-ES"/>
        </w:rPr>
        <w:t xml:space="preserve"> la </w:t>
      </w:r>
      <w:r w:rsidRPr="10903FA5" w:rsidR="00367311">
        <w:rPr>
          <w:rFonts w:ascii="Times New Roman" w:hAnsi="Times New Roman"/>
          <w:i w:val="1"/>
          <w:iCs w:val="1"/>
          <w:sz w:val="24"/>
          <w:szCs w:val="24"/>
          <w:lang w:val="es-ES"/>
        </w:rPr>
        <w:t>Secretaría para la Integración Económica de Centroamérica (</w:t>
      </w:r>
      <w:r w:rsidRPr="10903FA5" w:rsidR="007B2BD9">
        <w:rPr>
          <w:rFonts w:ascii="Times New Roman" w:hAnsi="Times New Roman"/>
          <w:i w:val="1"/>
          <w:iCs w:val="1"/>
          <w:sz w:val="24"/>
          <w:szCs w:val="24"/>
          <w:lang w:val="es-ES"/>
        </w:rPr>
        <w:t>SIECA</w:t>
      </w:r>
      <w:r w:rsidRPr="10903FA5" w:rsidR="00367311">
        <w:rPr>
          <w:rFonts w:ascii="Times New Roman" w:hAnsi="Times New Roman"/>
          <w:i w:val="1"/>
          <w:iCs w:val="1"/>
          <w:sz w:val="24"/>
          <w:szCs w:val="24"/>
          <w:lang w:val="es-ES"/>
        </w:rPr>
        <w:t>)</w:t>
      </w:r>
      <w:r w:rsidRPr="10903FA5" w:rsidR="007B2BD9">
        <w:rPr>
          <w:rFonts w:ascii="Times New Roman" w:hAnsi="Times New Roman"/>
          <w:sz w:val="24"/>
          <w:szCs w:val="24"/>
          <w:lang w:val="es-ES"/>
        </w:rPr>
        <w:t xml:space="preserve">, se puede constatar que, de todos los países del bloque, </w:t>
      </w:r>
      <w:r w:rsidRPr="10903FA5" w:rsidR="00B97D01">
        <w:rPr>
          <w:rFonts w:ascii="Times New Roman" w:hAnsi="Times New Roman"/>
          <w:sz w:val="24"/>
          <w:szCs w:val="24"/>
          <w:lang w:val="es-ES"/>
        </w:rPr>
        <w:t>Honduras junto con El Salvador y Nicaragua,</w:t>
      </w:r>
      <w:r w:rsidRPr="10903FA5" w:rsidR="007B2BD9">
        <w:rPr>
          <w:rFonts w:ascii="Times New Roman" w:hAnsi="Times New Roman"/>
          <w:sz w:val="24"/>
          <w:szCs w:val="24"/>
          <w:lang w:val="es-ES"/>
        </w:rPr>
        <w:t xml:space="preserve"> tiene </w:t>
      </w:r>
      <w:r w:rsidRPr="10903FA5" w:rsidR="00B97D01">
        <w:rPr>
          <w:rFonts w:ascii="Times New Roman" w:hAnsi="Times New Roman"/>
          <w:sz w:val="24"/>
          <w:szCs w:val="24"/>
          <w:lang w:val="es-ES"/>
        </w:rPr>
        <w:t>lo</w:t>
      </w:r>
      <w:r w:rsidRPr="10903FA5" w:rsidR="007B2BD9">
        <w:rPr>
          <w:rFonts w:ascii="Times New Roman" w:hAnsi="Times New Roman"/>
          <w:sz w:val="24"/>
          <w:szCs w:val="24"/>
          <w:lang w:val="es-ES"/>
        </w:rPr>
        <w:t xml:space="preserve">s niveles más </w:t>
      </w:r>
      <w:r w:rsidRPr="10903FA5" w:rsidR="00B97D01">
        <w:rPr>
          <w:rFonts w:ascii="Times New Roman" w:hAnsi="Times New Roman"/>
          <w:sz w:val="24"/>
          <w:szCs w:val="24"/>
          <w:lang w:val="es-ES"/>
        </w:rPr>
        <w:t>bajos</w:t>
      </w:r>
      <w:r w:rsidRPr="10903FA5" w:rsidR="007B2BD9">
        <w:rPr>
          <w:rFonts w:ascii="Times New Roman" w:hAnsi="Times New Roman"/>
          <w:sz w:val="24"/>
          <w:szCs w:val="24"/>
          <w:lang w:val="es-ES"/>
        </w:rPr>
        <w:t xml:space="preserve"> de IED de toda la región, capt</w:t>
      </w:r>
      <w:r w:rsidRPr="10903FA5" w:rsidR="006C4AE5">
        <w:rPr>
          <w:rFonts w:ascii="Times New Roman" w:hAnsi="Times New Roman"/>
          <w:sz w:val="24"/>
          <w:szCs w:val="24"/>
          <w:lang w:val="es-ES"/>
        </w:rPr>
        <w:t>ando</w:t>
      </w:r>
      <w:r w:rsidRPr="10903FA5" w:rsidR="00AC5F10">
        <w:rPr>
          <w:rFonts w:ascii="Times New Roman" w:hAnsi="Times New Roman"/>
          <w:sz w:val="24"/>
          <w:szCs w:val="24"/>
          <w:lang w:val="es-ES"/>
        </w:rPr>
        <w:t xml:space="preserve"> Honduras</w:t>
      </w:r>
      <w:r w:rsidRPr="10903FA5" w:rsidR="007B2BD9">
        <w:rPr>
          <w:rFonts w:ascii="Times New Roman" w:hAnsi="Times New Roman"/>
          <w:sz w:val="24"/>
          <w:szCs w:val="24"/>
          <w:lang w:val="es-ES"/>
        </w:rPr>
        <w:t xml:space="preserve"> </w:t>
      </w:r>
      <w:r w:rsidRPr="10903FA5" w:rsidR="006C4AE5">
        <w:rPr>
          <w:rFonts w:ascii="Times New Roman" w:hAnsi="Times New Roman"/>
          <w:sz w:val="24"/>
          <w:szCs w:val="24"/>
          <w:lang w:val="es-ES"/>
        </w:rPr>
        <w:t xml:space="preserve">para el año 2016, </w:t>
      </w:r>
      <w:r w:rsidRPr="10903FA5" w:rsidR="007B2BD9">
        <w:rPr>
          <w:rFonts w:ascii="Times New Roman" w:hAnsi="Times New Roman"/>
          <w:sz w:val="24"/>
          <w:szCs w:val="24"/>
          <w:lang w:val="es-ES"/>
        </w:rPr>
        <w:t xml:space="preserve">el </w:t>
      </w:r>
      <w:r w:rsidRPr="10903FA5" w:rsidR="00B97D01">
        <w:rPr>
          <w:rFonts w:ascii="Times New Roman" w:hAnsi="Times New Roman"/>
          <w:sz w:val="24"/>
          <w:szCs w:val="24"/>
          <w:lang w:val="es-ES"/>
        </w:rPr>
        <w:t>9</w:t>
      </w:r>
      <w:r w:rsidRPr="10903FA5" w:rsidR="007B2BD9">
        <w:rPr>
          <w:rFonts w:ascii="Times New Roman" w:hAnsi="Times New Roman"/>
          <w:sz w:val="24"/>
          <w:szCs w:val="24"/>
          <w:lang w:val="es-ES"/>
        </w:rPr>
        <w:t>% de la IED de CA fundamentada</w:t>
      </w:r>
      <w:r w:rsidRPr="10903FA5" w:rsidR="006667EF">
        <w:rPr>
          <w:rFonts w:ascii="Times New Roman" w:hAnsi="Times New Roman"/>
          <w:sz w:val="24"/>
          <w:szCs w:val="24"/>
          <w:lang w:val="es-ES"/>
        </w:rPr>
        <w:t>, entre otras cosas,</w:t>
      </w:r>
      <w:r w:rsidRPr="10903FA5" w:rsidR="007B2BD9">
        <w:rPr>
          <w:rFonts w:ascii="Times New Roman" w:hAnsi="Times New Roman"/>
          <w:sz w:val="24"/>
          <w:szCs w:val="24"/>
          <w:lang w:val="es-ES"/>
        </w:rPr>
        <w:t xml:space="preserve"> por el dinamismo de </w:t>
      </w:r>
      <w:r w:rsidRPr="10903FA5" w:rsidR="00B97D01">
        <w:rPr>
          <w:rFonts w:ascii="Times New Roman" w:hAnsi="Times New Roman"/>
          <w:sz w:val="24"/>
          <w:szCs w:val="24"/>
          <w:lang w:val="es-ES"/>
        </w:rPr>
        <w:t>las maquilas.</w:t>
      </w:r>
    </w:p>
    <w:p w:rsidRPr="007B2BD9" w:rsidR="007B2BD9" w:rsidP="007B2BD9" w:rsidRDefault="007B2BD9" w14:paraId="3D5BAB22" w14:textId="77777777">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rsidR="003C56CD" w:rsidP="00FF0044" w:rsidRDefault="003C56CD" w14:paraId="00C1146B" w14:textId="3DF99877">
      <w:pPr>
        <w:pStyle w:val="ListParagraph"/>
        <w:tabs>
          <w:tab w:val="left" w:pos="270"/>
          <w:tab w:val="left" w:pos="360"/>
          <w:tab w:val="left" w:pos="450"/>
          <w:tab w:val="left" w:pos="2085"/>
        </w:tabs>
        <w:spacing w:after="0" w:line="240" w:lineRule="auto"/>
        <w:ind w:left="1440"/>
        <w:rPr>
          <w:rFonts w:ascii="Times New Roman" w:hAnsi="Times New Roman"/>
          <w:b/>
          <w:color w:val="3B3838" w:themeColor="background2" w:themeShade="40"/>
          <w:sz w:val="24"/>
          <w:szCs w:val="24"/>
          <w:lang w:val="es-ES_tradnl"/>
        </w:rPr>
      </w:pPr>
      <w:r w:rsidRPr="00D41AF9">
        <w:rPr>
          <w:rFonts w:ascii="Times New Roman" w:hAnsi="Times New Roman"/>
          <w:b/>
          <w:color w:val="3B3838" w:themeColor="background2" w:themeShade="40"/>
          <w:sz w:val="24"/>
          <w:szCs w:val="24"/>
          <w:lang w:val="es-ES_tradnl"/>
        </w:rPr>
        <w:t>Figura No</w:t>
      </w:r>
      <w:r w:rsidRPr="00D41AF9" w:rsidR="00617150">
        <w:rPr>
          <w:rFonts w:ascii="Times New Roman" w:hAnsi="Times New Roman"/>
          <w:b/>
          <w:color w:val="3B3838" w:themeColor="background2" w:themeShade="40"/>
          <w:sz w:val="24"/>
          <w:szCs w:val="24"/>
          <w:lang w:val="es-ES_tradnl"/>
        </w:rPr>
        <w:t xml:space="preserve"> </w:t>
      </w:r>
      <w:r w:rsidR="00B92E7B">
        <w:rPr>
          <w:rFonts w:ascii="Times New Roman" w:hAnsi="Times New Roman"/>
          <w:b/>
          <w:color w:val="3B3838" w:themeColor="background2" w:themeShade="40"/>
          <w:sz w:val="24"/>
          <w:szCs w:val="24"/>
          <w:lang w:val="es-ES_tradnl"/>
        </w:rPr>
        <w:t>3</w:t>
      </w:r>
      <w:r w:rsidRPr="00D41AF9">
        <w:rPr>
          <w:rFonts w:ascii="Times New Roman" w:hAnsi="Times New Roman"/>
          <w:b/>
          <w:color w:val="3B3838" w:themeColor="background2" w:themeShade="40"/>
          <w:sz w:val="24"/>
          <w:szCs w:val="24"/>
          <w:lang w:val="es-ES_tradnl"/>
        </w:rPr>
        <w:t xml:space="preserve">. Inversión Extranjera Directa (IED) en </w:t>
      </w:r>
      <w:r w:rsidRPr="00D41AF9" w:rsidR="00617150">
        <w:rPr>
          <w:rFonts w:ascii="Times New Roman" w:hAnsi="Times New Roman"/>
          <w:b/>
          <w:color w:val="3B3838" w:themeColor="background2" w:themeShade="40"/>
          <w:sz w:val="24"/>
          <w:szCs w:val="24"/>
          <w:lang w:val="es-ES_tradnl"/>
        </w:rPr>
        <w:t>Centroamérica</w:t>
      </w:r>
    </w:p>
    <w:p w:rsidR="00FF0044" w:rsidP="00FF0044" w:rsidRDefault="00FF0044" w14:paraId="2B5AD444" w14:textId="64B34C66">
      <w:pPr>
        <w:pStyle w:val="ListParagraph"/>
        <w:tabs>
          <w:tab w:val="left" w:pos="270"/>
          <w:tab w:val="left" w:pos="360"/>
          <w:tab w:val="left" w:pos="450"/>
          <w:tab w:val="left" w:pos="2085"/>
        </w:tabs>
        <w:spacing w:after="0" w:line="240" w:lineRule="auto"/>
        <w:ind w:left="1440"/>
        <w:rPr>
          <w:rFonts w:ascii="Times New Roman" w:hAnsi="Times New Roman"/>
          <w:b/>
          <w:color w:val="3B3838" w:themeColor="background2" w:themeShade="40"/>
          <w:sz w:val="24"/>
          <w:szCs w:val="24"/>
          <w:lang w:val="es-ES_tradnl"/>
        </w:rPr>
      </w:pPr>
      <w:r>
        <w:rPr>
          <w:rFonts w:ascii="Times New Roman" w:hAnsi="Times New Roman"/>
          <w:b/>
          <w:color w:val="3B3838" w:themeColor="background2" w:themeShade="40"/>
          <w:sz w:val="24"/>
          <w:szCs w:val="24"/>
          <w:lang w:val="es-ES_tradnl"/>
        </w:rPr>
        <w:t>Porcentaje del PIB</w:t>
      </w:r>
      <w:r w:rsidR="00FB1048">
        <w:rPr>
          <w:rFonts w:ascii="Times New Roman" w:hAnsi="Times New Roman"/>
          <w:b/>
          <w:color w:val="3B3838" w:themeColor="background2" w:themeShade="40"/>
          <w:sz w:val="24"/>
          <w:szCs w:val="24"/>
          <w:lang w:val="es-ES_tradnl"/>
        </w:rPr>
        <w:t xml:space="preserve"> nacional y regional</w:t>
      </w:r>
    </w:p>
    <w:p w:rsidRPr="00D41AF9" w:rsidR="00FF0044" w:rsidP="00FF0044" w:rsidRDefault="00FF0044" w14:paraId="3B834771" w14:textId="471C4833">
      <w:pPr>
        <w:pStyle w:val="ListParagraph"/>
        <w:tabs>
          <w:tab w:val="left" w:pos="270"/>
          <w:tab w:val="left" w:pos="360"/>
          <w:tab w:val="left" w:pos="450"/>
          <w:tab w:val="left" w:pos="2085"/>
        </w:tabs>
        <w:spacing w:after="0" w:line="240" w:lineRule="auto"/>
        <w:ind w:left="1440"/>
        <w:rPr>
          <w:rFonts w:ascii="Times New Roman" w:hAnsi="Times New Roman"/>
          <w:b/>
          <w:color w:val="3B3838" w:themeColor="background2" w:themeShade="40"/>
          <w:sz w:val="24"/>
          <w:szCs w:val="24"/>
          <w:lang w:val="es-ES_tradnl"/>
        </w:rPr>
      </w:pPr>
      <w:r>
        <w:rPr>
          <w:rFonts w:ascii="Times New Roman" w:hAnsi="Times New Roman"/>
          <w:b/>
          <w:color w:val="3B3838" w:themeColor="background2" w:themeShade="40"/>
          <w:sz w:val="24"/>
          <w:szCs w:val="24"/>
          <w:lang w:val="es-ES_tradnl"/>
        </w:rPr>
        <w:t>Año 2018</w:t>
      </w:r>
    </w:p>
    <w:p w:rsidRPr="008E33E6" w:rsidR="00102D08" w:rsidP="008E33E6" w:rsidRDefault="00846056" w14:paraId="457F02A5" w14:textId="1DE76DAF">
      <w:pPr>
        <w:pStyle w:val="ListParagraph"/>
        <w:tabs>
          <w:tab w:val="left" w:pos="270"/>
          <w:tab w:val="left" w:pos="360"/>
          <w:tab w:val="left" w:pos="450"/>
          <w:tab w:val="left" w:pos="2085"/>
        </w:tabs>
        <w:spacing w:after="0" w:line="240" w:lineRule="auto"/>
        <w:ind w:left="90"/>
        <w:jc w:val="center"/>
        <w:rPr>
          <w:rFonts w:ascii="Times New Roman" w:hAnsi="Times New Roman"/>
          <w:b/>
          <w:sz w:val="24"/>
          <w:szCs w:val="24"/>
          <w:lang w:val="es-ES"/>
        </w:rPr>
      </w:pPr>
      <w:r w:rsidR="00846056">
        <w:drawing>
          <wp:inline wp14:editId="394BB238" wp14:anchorId="78C7CBA6">
            <wp:extent cx="4578350" cy="2743200"/>
            <wp:effectExtent l="0" t="0" r="0" b="0"/>
            <wp:docPr id="12" name="Imagen 12" title=""/>
            <wp:cNvGraphicFramePr>
              <a:graphicFrameLocks noChangeAspect="1"/>
            </wp:cNvGraphicFramePr>
            <a:graphic>
              <a:graphicData uri="http://schemas.openxmlformats.org/drawingml/2006/picture">
                <pic:pic>
                  <pic:nvPicPr>
                    <pic:cNvPr id="0" name="Imagen 12"/>
                    <pic:cNvPicPr/>
                  </pic:nvPicPr>
                  <pic:blipFill>
                    <a:blip r:embed="Rcb540a222af94c3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578350" cy="2743200"/>
                    </a:xfrm>
                    <a:prstGeom prst="rect">
                      <a:avLst/>
                    </a:prstGeom>
                  </pic:spPr>
                </pic:pic>
              </a:graphicData>
            </a:graphic>
          </wp:inline>
        </w:drawing>
      </w:r>
    </w:p>
    <w:p w:rsidRPr="00902944" w:rsidR="004B1582" w:rsidP="004B1582" w:rsidRDefault="004B1582" w14:paraId="34955DC7" w14:textId="77777777">
      <w:pPr>
        <w:pStyle w:val="ListParagraph"/>
        <w:jc w:val="center"/>
        <w:rPr>
          <w:rFonts w:ascii="Times New Roman" w:hAnsi="Times New Roman"/>
          <w:sz w:val="20"/>
          <w:szCs w:val="24"/>
          <w:lang w:val="es-ES_tradnl"/>
        </w:rPr>
      </w:pPr>
      <w:r w:rsidRPr="00902944">
        <w:rPr>
          <w:rFonts w:ascii="Times New Roman" w:hAnsi="Times New Roman"/>
          <w:i/>
          <w:sz w:val="20"/>
          <w:szCs w:val="24"/>
          <w:lang w:val="es-ES_tradnl"/>
        </w:rPr>
        <w:t>Fuente:</w:t>
      </w:r>
      <w:r w:rsidRPr="00902944">
        <w:rPr>
          <w:rFonts w:ascii="Times New Roman" w:hAnsi="Times New Roman"/>
          <w:sz w:val="20"/>
          <w:szCs w:val="24"/>
          <w:lang w:val="es-ES_tradnl"/>
        </w:rPr>
        <w:t xml:space="preserve"> Centro de Estudios para la Integración Económica</w:t>
      </w:r>
      <w:r>
        <w:rPr>
          <w:rFonts w:ascii="Times New Roman" w:hAnsi="Times New Roman"/>
          <w:sz w:val="20"/>
          <w:szCs w:val="24"/>
          <w:lang w:val="es-ES_tradnl"/>
        </w:rPr>
        <w:t>, SIECA</w:t>
      </w:r>
      <w:r w:rsidRPr="00902944">
        <w:rPr>
          <w:rFonts w:ascii="Times New Roman" w:hAnsi="Times New Roman"/>
          <w:sz w:val="20"/>
          <w:szCs w:val="24"/>
          <w:lang w:val="es-ES_tradnl"/>
        </w:rPr>
        <w:t>.</w:t>
      </w:r>
    </w:p>
    <w:p w:rsidR="00C46B2E" w:rsidP="00C46B2E" w:rsidRDefault="00C46B2E" w14:paraId="155006CD" w14:textId="77777777">
      <w:pPr>
        <w:pStyle w:val="ListParagraph"/>
        <w:tabs>
          <w:tab w:val="left" w:pos="270"/>
          <w:tab w:val="left" w:pos="360"/>
          <w:tab w:val="left" w:pos="450"/>
          <w:tab w:val="left" w:pos="2085"/>
        </w:tabs>
        <w:spacing w:after="0" w:line="240" w:lineRule="auto"/>
        <w:ind w:left="1440"/>
        <w:rPr>
          <w:rFonts w:ascii="Times New Roman" w:hAnsi="Times New Roman"/>
          <w:b/>
          <w:color w:val="3B3838" w:themeColor="background2" w:themeShade="40"/>
          <w:sz w:val="24"/>
          <w:szCs w:val="24"/>
          <w:lang w:val="es-ES_tradnl"/>
        </w:rPr>
      </w:pPr>
    </w:p>
    <w:p w:rsidR="00C46B2E" w:rsidP="00C46B2E" w:rsidRDefault="00C46B2E" w14:paraId="2F844D95" w14:textId="39CAA688">
      <w:pPr>
        <w:pStyle w:val="ListParagraph"/>
        <w:tabs>
          <w:tab w:val="left" w:pos="270"/>
          <w:tab w:val="left" w:pos="360"/>
          <w:tab w:val="left" w:pos="450"/>
          <w:tab w:val="left" w:pos="2085"/>
        </w:tabs>
        <w:spacing w:after="0" w:line="240" w:lineRule="auto"/>
        <w:ind w:left="1440"/>
        <w:rPr>
          <w:rFonts w:ascii="Times New Roman" w:hAnsi="Times New Roman"/>
          <w:b/>
          <w:color w:val="3B3838" w:themeColor="background2" w:themeShade="40"/>
          <w:sz w:val="24"/>
          <w:szCs w:val="24"/>
          <w:lang w:val="es-ES_tradnl"/>
        </w:rPr>
      </w:pPr>
      <w:bookmarkStart w:name="_Hlk15229385" w:id="196"/>
      <w:r w:rsidRPr="00D41AF9">
        <w:rPr>
          <w:rFonts w:ascii="Times New Roman" w:hAnsi="Times New Roman"/>
          <w:b/>
          <w:color w:val="3B3838" w:themeColor="background2" w:themeShade="40"/>
          <w:sz w:val="24"/>
          <w:szCs w:val="24"/>
          <w:lang w:val="es-ES_tradnl"/>
        </w:rPr>
        <w:t xml:space="preserve">Figura No </w:t>
      </w:r>
      <w:r>
        <w:rPr>
          <w:rFonts w:ascii="Times New Roman" w:hAnsi="Times New Roman"/>
          <w:b/>
          <w:color w:val="3B3838" w:themeColor="background2" w:themeShade="40"/>
          <w:sz w:val="24"/>
          <w:szCs w:val="24"/>
          <w:lang w:val="es-ES_tradnl"/>
        </w:rPr>
        <w:t>4</w:t>
      </w:r>
      <w:r w:rsidRPr="00D41AF9">
        <w:rPr>
          <w:rFonts w:ascii="Times New Roman" w:hAnsi="Times New Roman"/>
          <w:b/>
          <w:color w:val="3B3838" w:themeColor="background2" w:themeShade="40"/>
          <w:sz w:val="24"/>
          <w:szCs w:val="24"/>
          <w:lang w:val="es-ES_tradnl"/>
        </w:rPr>
        <w:t>. Inversión Extranjera Directa (IED) en Centroamérica</w:t>
      </w:r>
    </w:p>
    <w:p w:rsidR="00ED7027" w:rsidP="00C46B2E" w:rsidRDefault="00ED7027" w14:paraId="5C043E60" w14:textId="29FC6141">
      <w:pPr>
        <w:pStyle w:val="ListParagraph"/>
        <w:tabs>
          <w:tab w:val="left" w:pos="270"/>
          <w:tab w:val="left" w:pos="360"/>
          <w:tab w:val="left" w:pos="450"/>
          <w:tab w:val="left" w:pos="2085"/>
        </w:tabs>
        <w:spacing w:after="0" w:line="240" w:lineRule="auto"/>
        <w:ind w:left="1440"/>
        <w:rPr>
          <w:rFonts w:ascii="Times New Roman" w:hAnsi="Times New Roman"/>
          <w:b/>
          <w:color w:val="3B3838" w:themeColor="background2" w:themeShade="40"/>
          <w:sz w:val="24"/>
          <w:szCs w:val="24"/>
          <w:lang w:val="es-ES_tradnl"/>
        </w:rPr>
      </w:pPr>
      <w:r>
        <w:rPr>
          <w:rFonts w:ascii="Times New Roman" w:hAnsi="Times New Roman"/>
          <w:b/>
          <w:color w:val="3B3838" w:themeColor="background2" w:themeShade="40"/>
          <w:sz w:val="24"/>
          <w:szCs w:val="24"/>
          <w:lang w:val="es-ES_tradnl"/>
        </w:rPr>
        <w:t>US$ Millones</w:t>
      </w:r>
    </w:p>
    <w:p w:rsidR="00C46B2E" w:rsidP="00C46B2E" w:rsidRDefault="00C46B2E" w14:paraId="01A10E8C" w14:textId="491F9782">
      <w:pPr>
        <w:pStyle w:val="ListParagraph"/>
        <w:tabs>
          <w:tab w:val="left" w:pos="270"/>
          <w:tab w:val="left" w:pos="360"/>
          <w:tab w:val="left" w:pos="450"/>
          <w:tab w:val="left" w:pos="2085"/>
        </w:tabs>
        <w:spacing w:after="0" w:line="240" w:lineRule="auto"/>
        <w:ind w:left="1440"/>
        <w:rPr>
          <w:rFonts w:ascii="Times New Roman" w:hAnsi="Times New Roman"/>
          <w:b/>
          <w:color w:val="3B3838" w:themeColor="background2" w:themeShade="40"/>
          <w:sz w:val="24"/>
          <w:szCs w:val="24"/>
          <w:lang w:val="es-ES_tradnl"/>
        </w:rPr>
      </w:pPr>
      <w:r>
        <w:rPr>
          <w:rFonts w:ascii="Times New Roman" w:hAnsi="Times New Roman"/>
          <w:b/>
          <w:color w:val="3B3838" w:themeColor="background2" w:themeShade="40"/>
          <w:sz w:val="24"/>
          <w:szCs w:val="24"/>
          <w:lang w:val="es-ES_tradnl"/>
        </w:rPr>
        <w:t>Distribución a nivel de país</w:t>
      </w:r>
    </w:p>
    <w:p w:rsidRPr="00D41AF9" w:rsidR="00C46B2E" w:rsidP="00C46B2E" w:rsidRDefault="00ED7027" w14:paraId="1AB7B3EE" w14:textId="623C390C">
      <w:pPr>
        <w:pStyle w:val="ListParagraph"/>
        <w:tabs>
          <w:tab w:val="left" w:pos="270"/>
          <w:tab w:val="left" w:pos="360"/>
          <w:tab w:val="left" w:pos="450"/>
          <w:tab w:val="left" w:pos="2085"/>
        </w:tabs>
        <w:spacing w:after="0" w:line="240" w:lineRule="auto"/>
        <w:ind w:left="1440"/>
        <w:rPr>
          <w:rFonts w:ascii="Times New Roman" w:hAnsi="Times New Roman"/>
          <w:b/>
          <w:color w:val="3B3838" w:themeColor="background2" w:themeShade="40"/>
          <w:sz w:val="24"/>
          <w:szCs w:val="24"/>
          <w:lang w:val="es-ES_tradnl"/>
        </w:rPr>
      </w:pPr>
      <w:r>
        <w:rPr>
          <w:rFonts w:ascii="Times New Roman" w:hAnsi="Times New Roman"/>
          <w:b/>
          <w:noProof/>
          <w:color w:val="3B3838" w:themeColor="background2" w:themeShade="40"/>
          <w:sz w:val="24"/>
          <w:szCs w:val="24"/>
          <w:lang w:val="es-ES_tradnl"/>
        </w:rPr>
        <mc:AlternateContent>
          <mc:Choice Requires="wpg">
            <w:drawing>
              <wp:anchor distT="0" distB="0" distL="114300" distR="114300" simplePos="0" relativeHeight="251658241" behindDoc="0" locked="0" layoutInCell="1" allowOverlap="1" wp14:anchorId="3B657DD1" wp14:editId="1F1D7BB5">
                <wp:simplePos x="0" y="0"/>
                <wp:positionH relativeFrom="column">
                  <wp:posOffset>0</wp:posOffset>
                </wp:positionH>
                <wp:positionV relativeFrom="paragraph">
                  <wp:posOffset>316230</wp:posOffset>
                </wp:positionV>
                <wp:extent cx="5943600" cy="2523490"/>
                <wp:effectExtent l="0" t="0" r="0" b="0"/>
                <wp:wrapSquare wrapText="bothSides"/>
                <wp:docPr id="11" name="Grupo 11"/>
                <wp:cNvGraphicFramePr/>
                <a:graphic xmlns:a="http://schemas.openxmlformats.org/drawingml/2006/main">
                  <a:graphicData uri="http://schemas.microsoft.com/office/word/2010/wordprocessingGroup">
                    <wpg:wgp>
                      <wpg:cNvGrpSpPr/>
                      <wpg:grpSpPr>
                        <a:xfrm>
                          <a:off x="0" y="0"/>
                          <a:ext cx="5943600" cy="2523490"/>
                          <a:chOff x="0" y="0"/>
                          <a:chExt cx="5943600" cy="2523490"/>
                        </a:xfrm>
                      </wpg:grpSpPr>
                      <pic:pic xmlns:pic="http://schemas.openxmlformats.org/drawingml/2006/picture">
                        <pic:nvPicPr>
                          <pic:cNvPr id="8" name="Imagen 8"/>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943600" cy="2280920"/>
                          </a:xfrm>
                          <a:prstGeom prst="rect">
                            <a:avLst/>
                          </a:prstGeom>
                        </pic:spPr>
                      </pic:pic>
                      <pic:pic xmlns:pic="http://schemas.openxmlformats.org/drawingml/2006/picture">
                        <pic:nvPicPr>
                          <pic:cNvPr id="10" name="Imagen 10"/>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2105025"/>
                            <a:ext cx="5943600" cy="418465"/>
                          </a:xfrm>
                          <a:prstGeom prst="rect">
                            <a:avLst/>
                          </a:prstGeom>
                        </pic:spPr>
                      </pic:pic>
                    </wpg:wgp>
                  </a:graphicData>
                </a:graphic>
              </wp:anchor>
            </w:drawing>
          </mc:Choice>
          <mc:Fallback>
            <w:pict>
              <v:group id="Grupo 11" style="position:absolute;margin-left:0;margin-top:24.9pt;width:468pt;height:198.7pt;z-index:251658241" coordsize="59436,25234" o:spid="_x0000_s1026" w14:anchorId="463450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n 8" style="position:absolute;width:59436;height:22809;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">
                  <v:imagedata o:title="" r:id="rId17"/>
                </v:shape>
                <v:shape id="Imagen 10" style="position:absolute;top:21050;width:59436;height:4184;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">
                  <v:imagedata o:title="" r:id="rId18"/>
                </v:shape>
                <w10:wrap type="square"/>
              </v:group>
            </w:pict>
          </mc:Fallback>
        </mc:AlternateContent>
      </w:r>
      <w:r w:rsidR="00C46B2E">
        <w:rPr>
          <w:rFonts w:ascii="Times New Roman" w:hAnsi="Times New Roman"/>
          <w:b/>
          <w:color w:val="3B3838" w:themeColor="background2" w:themeShade="40"/>
          <w:sz w:val="24"/>
          <w:szCs w:val="24"/>
          <w:lang w:val="es-ES_tradnl"/>
        </w:rPr>
        <w:t>Año 2018</w:t>
      </w:r>
    </w:p>
    <w:p w:rsidRPr="00902944" w:rsidR="00C46B2E" w:rsidP="00C46B2E" w:rsidRDefault="00C46B2E" w14:paraId="4FFEA7D8" w14:textId="77777777">
      <w:pPr>
        <w:pStyle w:val="ListParagraph"/>
        <w:jc w:val="center"/>
        <w:rPr>
          <w:rFonts w:ascii="Times New Roman" w:hAnsi="Times New Roman"/>
          <w:sz w:val="20"/>
          <w:szCs w:val="24"/>
          <w:lang w:val="es-ES_tradnl"/>
        </w:rPr>
      </w:pPr>
      <w:r w:rsidRPr="00902944">
        <w:rPr>
          <w:rFonts w:ascii="Times New Roman" w:hAnsi="Times New Roman"/>
          <w:i/>
          <w:sz w:val="20"/>
          <w:szCs w:val="24"/>
          <w:lang w:val="es-ES_tradnl"/>
        </w:rPr>
        <w:t>Fuente:</w:t>
      </w:r>
      <w:r w:rsidRPr="00902944">
        <w:rPr>
          <w:rFonts w:ascii="Times New Roman" w:hAnsi="Times New Roman"/>
          <w:sz w:val="20"/>
          <w:szCs w:val="24"/>
          <w:lang w:val="es-ES_tradnl"/>
        </w:rPr>
        <w:t xml:space="preserve"> Centro de Estudios para la Integración Económica</w:t>
      </w:r>
      <w:r>
        <w:rPr>
          <w:rFonts w:ascii="Times New Roman" w:hAnsi="Times New Roman"/>
          <w:sz w:val="20"/>
          <w:szCs w:val="24"/>
          <w:lang w:val="es-ES_tradnl"/>
        </w:rPr>
        <w:t>, SIECA</w:t>
      </w:r>
      <w:r w:rsidRPr="00902944">
        <w:rPr>
          <w:rFonts w:ascii="Times New Roman" w:hAnsi="Times New Roman"/>
          <w:sz w:val="20"/>
          <w:szCs w:val="24"/>
          <w:lang w:val="es-ES_tradnl"/>
        </w:rPr>
        <w:t>.</w:t>
      </w:r>
    </w:p>
    <w:bookmarkEnd w:id="196"/>
    <w:p w:rsidR="00C46B2E" w:rsidP="00C46B2E" w:rsidRDefault="00C46B2E" w14:paraId="633D2BD2" w14:textId="649B7392">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rsidRPr="00C46B2E" w:rsidR="00C46B2E" w:rsidP="00C46B2E" w:rsidRDefault="00C46B2E" w14:paraId="3AAD9044" w14:textId="77777777">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rsidR="00C042DF" w:rsidP="10903FA5" w:rsidRDefault="00773194" w14:paraId="461D9B0F" w14:textId="01F6AC0F">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773194">
        <w:rPr>
          <w:rFonts w:ascii="Times New Roman" w:hAnsi="Times New Roman"/>
          <w:sz w:val="24"/>
          <w:szCs w:val="24"/>
          <w:lang w:val="es-ES"/>
        </w:rPr>
        <w:t>Con respecto a las iniciativas de integración</w:t>
      </w:r>
      <w:r w:rsidRPr="10903FA5" w:rsidR="00001628">
        <w:rPr>
          <w:rFonts w:ascii="Times New Roman" w:hAnsi="Times New Roman"/>
          <w:sz w:val="24"/>
          <w:szCs w:val="24"/>
          <w:lang w:val="es-ES"/>
        </w:rPr>
        <w:t xml:space="preserve"> regional</w:t>
      </w:r>
      <w:r w:rsidRPr="10903FA5" w:rsidR="00773194">
        <w:rPr>
          <w:rFonts w:ascii="Times New Roman" w:hAnsi="Times New Roman"/>
          <w:sz w:val="24"/>
          <w:szCs w:val="24"/>
          <w:lang w:val="es-ES"/>
        </w:rPr>
        <w:t xml:space="preserve">, </w:t>
      </w:r>
      <w:r w:rsidRPr="10903FA5" w:rsidR="002C500D">
        <w:rPr>
          <w:rFonts w:ascii="Times New Roman" w:hAnsi="Times New Roman"/>
          <w:sz w:val="24"/>
          <w:szCs w:val="24"/>
          <w:lang w:val="es-ES"/>
        </w:rPr>
        <w:t>Honduras</w:t>
      </w:r>
      <w:r w:rsidRPr="10903FA5" w:rsidR="00EC2640">
        <w:rPr>
          <w:rFonts w:ascii="Times New Roman" w:hAnsi="Times New Roman"/>
          <w:sz w:val="24"/>
          <w:szCs w:val="24"/>
          <w:lang w:val="es-ES"/>
        </w:rPr>
        <w:t xml:space="preserve"> </w:t>
      </w:r>
      <w:r w:rsidRPr="10903FA5" w:rsidR="0073557E">
        <w:rPr>
          <w:rFonts w:ascii="Times New Roman" w:hAnsi="Times New Roman"/>
          <w:sz w:val="24"/>
          <w:szCs w:val="24"/>
          <w:lang w:val="es-ES"/>
        </w:rPr>
        <w:t>forma parte del</w:t>
      </w:r>
      <w:r w:rsidRPr="10903FA5" w:rsidR="00EC2640">
        <w:rPr>
          <w:rFonts w:ascii="Times New Roman" w:hAnsi="Times New Roman"/>
          <w:sz w:val="24"/>
          <w:szCs w:val="24"/>
          <w:lang w:val="es-ES"/>
        </w:rPr>
        <w:t xml:space="preserve"> proceso de integración Centroamericana, siendo miembro del Sistema de Integración Centroamericana (SICA)</w:t>
      </w:r>
      <w:r w:rsidRPr="10903FA5" w:rsidR="00EC2640">
        <w:rPr>
          <w:rStyle w:val="FootnoteReference"/>
          <w:lang w:val="es-ES"/>
        </w:rPr>
        <w:footnoteReference w:id="11"/>
      </w:r>
      <w:r w:rsidRPr="10903FA5" w:rsidR="00EC2640">
        <w:rPr>
          <w:rFonts w:ascii="Times New Roman" w:hAnsi="Times New Roman"/>
          <w:sz w:val="24"/>
          <w:szCs w:val="24"/>
          <w:lang w:val="es-ES"/>
        </w:rPr>
        <w:t xml:space="preserve"> y participando de todas las instancias de coordinación regional</w:t>
      </w:r>
      <w:r w:rsidRPr="10903FA5" w:rsidR="0073557E">
        <w:rPr>
          <w:rFonts w:ascii="Times New Roman" w:hAnsi="Times New Roman"/>
          <w:sz w:val="24"/>
          <w:szCs w:val="24"/>
          <w:lang w:val="es-ES"/>
        </w:rPr>
        <w:t>,</w:t>
      </w:r>
      <w:r w:rsidRPr="10903FA5" w:rsidR="00EC2640">
        <w:rPr>
          <w:rFonts w:ascii="Times New Roman" w:hAnsi="Times New Roman"/>
          <w:sz w:val="24"/>
          <w:szCs w:val="24"/>
          <w:lang w:val="es-ES"/>
        </w:rPr>
        <w:t xml:space="preserve"> que </w:t>
      </w:r>
      <w:r w:rsidRPr="10903FA5" w:rsidR="0073557E">
        <w:rPr>
          <w:rFonts w:ascii="Times New Roman" w:hAnsi="Times New Roman"/>
          <w:sz w:val="24"/>
          <w:szCs w:val="24"/>
          <w:lang w:val="es-ES"/>
        </w:rPr>
        <w:t xml:space="preserve">contribuye a generar </w:t>
      </w:r>
      <w:r w:rsidRPr="10903FA5" w:rsidR="0073557E">
        <w:rPr>
          <w:rFonts w:ascii="Times New Roman" w:hAnsi="Times New Roman"/>
          <w:sz w:val="24"/>
          <w:szCs w:val="24"/>
          <w:lang w:val="es-ES"/>
        </w:rPr>
        <w:lastRenderedPageBreak/>
        <w:t>economías de escala facilitando su participación</w:t>
      </w:r>
      <w:r w:rsidRPr="10903FA5" w:rsidR="00EC2640">
        <w:rPr>
          <w:rFonts w:ascii="Times New Roman" w:hAnsi="Times New Roman"/>
          <w:sz w:val="24"/>
          <w:szCs w:val="24"/>
          <w:lang w:val="es-ES"/>
        </w:rPr>
        <w:t xml:space="preserve"> </w:t>
      </w:r>
      <w:r w:rsidRPr="10903FA5" w:rsidR="0073557E">
        <w:rPr>
          <w:rFonts w:ascii="Times New Roman" w:hAnsi="Times New Roman"/>
          <w:sz w:val="24"/>
          <w:szCs w:val="24"/>
          <w:lang w:val="es-ES"/>
        </w:rPr>
        <w:t>en el</w:t>
      </w:r>
      <w:r w:rsidRPr="10903FA5" w:rsidR="00EC2640">
        <w:rPr>
          <w:rFonts w:ascii="Times New Roman" w:hAnsi="Times New Roman"/>
          <w:sz w:val="24"/>
          <w:szCs w:val="24"/>
          <w:lang w:val="es-ES"/>
        </w:rPr>
        <w:t xml:space="preserve"> comercio global</w:t>
      </w:r>
      <w:r w:rsidRPr="10903FA5" w:rsidR="00B92E7B">
        <w:rPr>
          <w:rFonts w:ascii="Times New Roman" w:hAnsi="Times New Roman"/>
          <w:sz w:val="24"/>
          <w:szCs w:val="24"/>
          <w:lang w:val="es-ES"/>
        </w:rPr>
        <w:t>.</w:t>
      </w:r>
      <w:r w:rsidRPr="10903FA5" w:rsidR="00C042DF">
        <w:rPr>
          <w:rFonts w:ascii="Times New Roman" w:hAnsi="Times New Roman"/>
          <w:sz w:val="24"/>
          <w:szCs w:val="24"/>
          <w:lang w:val="es-ES"/>
        </w:rPr>
        <w:t xml:space="preserve"> </w:t>
      </w:r>
      <w:r w:rsidRPr="10903FA5" w:rsidR="006014AA">
        <w:rPr>
          <w:rFonts w:ascii="Times New Roman" w:hAnsi="Times New Roman"/>
          <w:sz w:val="24"/>
          <w:szCs w:val="24"/>
          <w:lang w:val="es-ES"/>
        </w:rPr>
        <w:t xml:space="preserve">En la actualidad, Centroamérica vive uno de </w:t>
      </w:r>
      <w:r w:rsidRPr="10903FA5" w:rsidR="006014AA">
        <w:rPr>
          <w:rFonts w:ascii="Times New Roman" w:hAnsi="Times New Roman"/>
          <w:sz w:val="24"/>
          <w:szCs w:val="24"/>
          <w:lang w:val="es-ES"/>
        </w:rPr>
        <w:t xml:space="preserve">los momentos con más respaldo y con mayor impacto de la historia de su proceso de integración. El lanzamiento en 2015 de la Unión Aduanera entre Guatemala y Honduras y la posterior adición de El Salvador en 2018 se </w:t>
      </w:r>
      <w:r w:rsidRPr="10903FA5" w:rsidR="00BF0551">
        <w:rPr>
          <w:rFonts w:ascii="Times New Roman" w:hAnsi="Times New Roman"/>
          <w:sz w:val="24"/>
          <w:szCs w:val="24"/>
          <w:lang w:val="es-ES"/>
        </w:rPr>
        <w:t>vio</w:t>
      </w:r>
      <w:r w:rsidRPr="10903FA5" w:rsidR="006014AA">
        <w:rPr>
          <w:rFonts w:ascii="Times New Roman" w:hAnsi="Times New Roman"/>
          <w:sz w:val="24"/>
          <w:szCs w:val="24"/>
          <w:lang w:val="es-ES"/>
        </w:rPr>
        <w:t xml:space="preserve"> fortalecida por el lanzamiento en mayo de 2019 de la Declaración Única Centroamericana (DUCA), que une las tres principales declaraciones aduaneras que amparan el comercio de mercancías en Centroamérica.</w:t>
      </w:r>
      <w:r w:rsidRPr="10903FA5" w:rsidR="003A54C5">
        <w:rPr>
          <w:rFonts w:ascii="Times New Roman" w:hAnsi="Times New Roman"/>
          <w:sz w:val="24"/>
          <w:szCs w:val="24"/>
          <w:lang w:val="es-ES"/>
        </w:rPr>
        <w:t xml:space="preserve"> Asimismo, en el marco</w:t>
      </w:r>
      <w:r w:rsidRPr="10903FA5" w:rsidR="00065DFA">
        <w:rPr>
          <w:rFonts w:ascii="Times New Roman" w:hAnsi="Times New Roman"/>
          <w:sz w:val="24"/>
          <w:szCs w:val="24"/>
          <w:lang w:val="es-ES"/>
        </w:rPr>
        <w:t xml:space="preserve"> del proceso de integración profun</w:t>
      </w:r>
      <w:r w:rsidRPr="10903FA5" w:rsidR="00065DFA">
        <w:rPr>
          <w:rFonts w:ascii="Times New Roman" w:hAnsi="Times New Roman"/>
          <w:sz w:val="24"/>
          <w:szCs w:val="24"/>
          <w:lang w:val="es-ES"/>
        </w:rPr>
        <w:t xml:space="preserve">da entre </w:t>
      </w:r>
      <w:r w:rsidRPr="10903FA5" w:rsidR="003363A5">
        <w:rPr>
          <w:rFonts w:ascii="Times New Roman" w:hAnsi="Times New Roman"/>
          <w:sz w:val="24"/>
          <w:szCs w:val="24"/>
          <w:lang w:val="es-ES"/>
        </w:rPr>
        <w:t xml:space="preserve">Honduras y </w:t>
      </w:r>
      <w:r w:rsidRPr="10903FA5" w:rsidR="00065DFA">
        <w:rPr>
          <w:rFonts w:ascii="Times New Roman" w:hAnsi="Times New Roman"/>
          <w:sz w:val="24"/>
          <w:szCs w:val="24"/>
          <w:lang w:val="es-ES"/>
        </w:rPr>
        <w:t>Guatemala</w:t>
      </w:r>
      <w:r w:rsidRPr="10903FA5" w:rsidR="003363A5">
        <w:rPr>
          <w:rFonts w:ascii="Times New Roman" w:hAnsi="Times New Roman"/>
          <w:sz w:val="24"/>
          <w:szCs w:val="24"/>
          <w:lang w:val="es-ES"/>
        </w:rPr>
        <w:t>, a partir de</w:t>
      </w:r>
      <w:r w:rsidRPr="10903FA5" w:rsidR="00C8015E">
        <w:rPr>
          <w:rFonts w:ascii="Times New Roman" w:hAnsi="Times New Roman"/>
          <w:sz w:val="24"/>
          <w:szCs w:val="24"/>
          <w:lang w:val="es-ES"/>
        </w:rPr>
        <w:t xml:space="preserve"> </w:t>
      </w:r>
      <w:r w:rsidRPr="10903FA5" w:rsidR="004B66ED">
        <w:rPr>
          <w:rFonts w:ascii="Times New Roman" w:hAnsi="Times New Roman"/>
          <w:sz w:val="24"/>
          <w:szCs w:val="24"/>
          <w:lang w:val="es-ES"/>
        </w:rPr>
        <w:t xml:space="preserve">enero de 2018 </w:t>
      </w:r>
      <w:r w:rsidRPr="10903FA5" w:rsidR="00C8015E">
        <w:rPr>
          <w:rFonts w:ascii="Times New Roman" w:hAnsi="Times New Roman"/>
          <w:sz w:val="24"/>
          <w:szCs w:val="24"/>
          <w:lang w:val="es-ES"/>
        </w:rPr>
        <w:t xml:space="preserve">se </w:t>
      </w:r>
      <w:r w:rsidRPr="10903FA5" w:rsidR="00C8015E">
        <w:rPr>
          <w:rFonts w:ascii="Times New Roman" w:hAnsi="Times New Roman"/>
          <w:sz w:val="24"/>
          <w:szCs w:val="24"/>
          <w:lang w:val="es-ES"/>
        </w:rPr>
        <w:t xml:space="preserve">implementó </w:t>
      </w:r>
      <w:r w:rsidRPr="10903FA5" w:rsidR="004B66ED">
        <w:rPr>
          <w:rFonts w:ascii="Times New Roman" w:hAnsi="Times New Roman"/>
          <w:sz w:val="24"/>
          <w:szCs w:val="24"/>
          <w:lang w:val="es-ES"/>
        </w:rPr>
        <w:t xml:space="preserve">el uso de </w:t>
      </w:r>
      <w:r w:rsidRPr="10903FA5" w:rsidR="00C8015E">
        <w:rPr>
          <w:rFonts w:ascii="Times New Roman" w:hAnsi="Times New Roman"/>
          <w:sz w:val="24"/>
          <w:szCs w:val="24"/>
          <w:lang w:val="es-ES"/>
        </w:rPr>
        <w:t xml:space="preserve">la </w:t>
      </w:r>
      <w:r w:rsidRPr="10903FA5" w:rsidR="00C8015E">
        <w:rPr>
          <w:rFonts w:ascii="Times New Roman" w:hAnsi="Times New Roman"/>
          <w:sz w:val="24"/>
          <w:szCs w:val="24"/>
          <w:lang w:val="es-ES"/>
        </w:rPr>
        <w:t>Factura y Declaración Única Centroamericana (FYDUCA) para realizar las transferencias (exportaciones) y adquisiciones (importaciones)</w:t>
      </w:r>
      <w:r w:rsidRPr="10903FA5" w:rsidR="00C8015E">
        <w:rPr>
          <w:rFonts w:ascii="Times New Roman" w:hAnsi="Times New Roman"/>
          <w:sz w:val="24"/>
          <w:szCs w:val="24"/>
          <w:lang w:val="es-ES"/>
        </w:rPr>
        <w:t>.</w:t>
      </w:r>
      <w:r w:rsidRPr="10903FA5" w:rsidR="00C8015E">
        <w:rPr>
          <w:rFonts w:ascii="Times New Roman" w:hAnsi="Times New Roman"/>
          <w:sz w:val="24"/>
          <w:szCs w:val="24"/>
          <w:lang w:val="es-ES"/>
        </w:rPr>
        <w:t xml:space="preserve"> </w:t>
      </w:r>
      <w:r w:rsidRPr="10903FA5" w:rsidR="00065DFA">
        <w:rPr>
          <w:rFonts w:ascii="Times New Roman" w:hAnsi="Times New Roman"/>
          <w:sz w:val="24"/>
          <w:szCs w:val="24"/>
          <w:lang w:val="es-ES"/>
        </w:rPr>
        <w:t xml:space="preserve"> </w:t>
      </w:r>
    </w:p>
    <w:p w:rsidR="00C042DF" w:rsidP="00C042DF" w:rsidRDefault="00C042DF" w14:paraId="3C2862D9" w14:textId="77777777">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rsidR="005B6D8A" w:rsidP="10903FA5" w:rsidRDefault="00741746" w14:paraId="35B46153" w14:textId="3CAB2B9D">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741746">
        <w:rPr>
          <w:rFonts w:ascii="Times New Roman" w:hAnsi="Times New Roman"/>
          <w:sz w:val="24"/>
          <w:szCs w:val="24"/>
          <w:lang w:val="es-ES"/>
        </w:rPr>
        <w:t xml:space="preserve">El rol de </w:t>
      </w:r>
      <w:r w:rsidRPr="10903FA5" w:rsidR="00B92E7B">
        <w:rPr>
          <w:rFonts w:ascii="Times New Roman" w:hAnsi="Times New Roman"/>
          <w:sz w:val="24"/>
          <w:szCs w:val="24"/>
          <w:lang w:val="es-ES"/>
        </w:rPr>
        <w:t xml:space="preserve">Honduras </w:t>
      </w:r>
      <w:r w:rsidRPr="10903FA5" w:rsidR="00741746">
        <w:rPr>
          <w:rFonts w:ascii="Times New Roman" w:hAnsi="Times New Roman"/>
          <w:sz w:val="24"/>
          <w:szCs w:val="24"/>
          <w:lang w:val="es-ES"/>
        </w:rPr>
        <w:t xml:space="preserve">en la integración </w:t>
      </w:r>
      <w:r w:rsidRPr="10903FA5" w:rsidR="00A60E5A">
        <w:rPr>
          <w:rFonts w:ascii="Times New Roman" w:hAnsi="Times New Roman"/>
          <w:sz w:val="24"/>
          <w:szCs w:val="24"/>
          <w:lang w:val="es-ES"/>
        </w:rPr>
        <w:t xml:space="preserve">regional mesoamericana </w:t>
      </w:r>
      <w:r w:rsidRPr="10903FA5" w:rsidR="00EE7E12">
        <w:rPr>
          <w:rFonts w:ascii="Times New Roman" w:hAnsi="Times New Roman"/>
          <w:sz w:val="24"/>
          <w:szCs w:val="24"/>
          <w:lang w:val="es-ES"/>
        </w:rPr>
        <w:t>es de gran relevancia</w:t>
      </w:r>
      <w:r w:rsidRPr="10903FA5" w:rsidR="00A60E5A">
        <w:rPr>
          <w:rFonts w:ascii="Times New Roman" w:hAnsi="Times New Roman"/>
          <w:sz w:val="24"/>
          <w:szCs w:val="24"/>
          <w:lang w:val="es-ES"/>
        </w:rPr>
        <w:t xml:space="preserve"> por poseer infraestructuras de integración </w:t>
      </w:r>
      <w:r w:rsidRPr="10903FA5" w:rsidR="001F7C1C">
        <w:rPr>
          <w:rFonts w:ascii="Times New Roman" w:hAnsi="Times New Roman"/>
          <w:sz w:val="24"/>
          <w:szCs w:val="24"/>
          <w:lang w:val="es-ES"/>
        </w:rPr>
        <w:t>significativas</w:t>
      </w:r>
      <w:r w:rsidRPr="10903FA5" w:rsidR="001F7C1C">
        <w:rPr>
          <w:rFonts w:ascii="Times New Roman" w:hAnsi="Times New Roman"/>
          <w:sz w:val="24"/>
          <w:szCs w:val="24"/>
          <w:lang w:val="es-ES"/>
        </w:rPr>
        <w:t xml:space="preserve"> </w:t>
      </w:r>
      <w:r w:rsidRPr="10903FA5" w:rsidR="00A60E5A">
        <w:rPr>
          <w:rFonts w:ascii="Times New Roman" w:hAnsi="Times New Roman"/>
          <w:sz w:val="24"/>
          <w:szCs w:val="24"/>
          <w:lang w:val="es-ES"/>
        </w:rPr>
        <w:t xml:space="preserve">para el comercio intra y </w:t>
      </w:r>
      <w:proofErr w:type="spellStart"/>
      <w:r w:rsidRPr="10903FA5" w:rsidR="00A60E5A">
        <w:rPr>
          <w:rFonts w:ascii="Times New Roman" w:hAnsi="Times New Roman"/>
          <w:sz w:val="24"/>
          <w:szCs w:val="24"/>
          <w:lang w:val="es-ES"/>
        </w:rPr>
        <w:t>extra-regional</w:t>
      </w:r>
      <w:proofErr w:type="spellEnd"/>
      <w:r w:rsidRPr="10903FA5" w:rsidR="00A60E5A">
        <w:rPr>
          <w:rFonts w:ascii="Times New Roman" w:hAnsi="Times New Roman"/>
          <w:sz w:val="24"/>
          <w:szCs w:val="24"/>
          <w:lang w:val="es-ES"/>
        </w:rPr>
        <w:t xml:space="preserve">, teniendo además un efecto estructurador importante de la logística </w:t>
      </w:r>
      <w:proofErr w:type="spellStart"/>
      <w:r w:rsidRPr="10903FA5" w:rsidR="00A60E5A">
        <w:rPr>
          <w:rFonts w:ascii="Times New Roman" w:hAnsi="Times New Roman"/>
          <w:sz w:val="24"/>
          <w:szCs w:val="24"/>
          <w:lang w:val="es-ES"/>
        </w:rPr>
        <w:t>macro-regional</w:t>
      </w:r>
      <w:proofErr w:type="spellEnd"/>
      <w:r w:rsidRPr="10903FA5" w:rsidR="00A60E5A">
        <w:rPr>
          <w:rFonts w:ascii="Times New Roman" w:hAnsi="Times New Roman"/>
          <w:sz w:val="24"/>
          <w:szCs w:val="24"/>
          <w:lang w:val="es-ES"/>
        </w:rPr>
        <w:t xml:space="preserve"> de los países americanos.</w:t>
      </w:r>
      <w:r w:rsidRPr="10903FA5" w:rsidR="00FF7237">
        <w:rPr>
          <w:rFonts w:ascii="Times New Roman" w:hAnsi="Times New Roman"/>
          <w:sz w:val="24"/>
          <w:szCs w:val="24"/>
          <w:lang w:val="es-ES"/>
        </w:rPr>
        <w:t xml:space="preserve"> L</w:t>
      </w:r>
      <w:r w:rsidRPr="10903FA5" w:rsidR="00D54A93">
        <w:rPr>
          <w:rFonts w:ascii="Times New Roman" w:hAnsi="Times New Roman"/>
          <w:sz w:val="24"/>
          <w:szCs w:val="24"/>
          <w:lang w:val="es-ES"/>
        </w:rPr>
        <w:t xml:space="preserve">as infraestructuras y servicios de </w:t>
      </w:r>
      <w:r w:rsidRPr="10903FA5" w:rsidR="00B92E7B">
        <w:rPr>
          <w:rFonts w:ascii="Times New Roman" w:hAnsi="Times New Roman"/>
          <w:sz w:val="24"/>
          <w:szCs w:val="24"/>
          <w:lang w:val="es-ES"/>
        </w:rPr>
        <w:t>Honduras</w:t>
      </w:r>
      <w:r w:rsidRPr="10903FA5" w:rsidR="00D54A93">
        <w:rPr>
          <w:rFonts w:ascii="Times New Roman" w:hAnsi="Times New Roman"/>
          <w:sz w:val="24"/>
          <w:szCs w:val="24"/>
          <w:lang w:val="es-ES"/>
        </w:rPr>
        <w:t xml:space="preserve"> sirven </w:t>
      </w:r>
      <w:r w:rsidRPr="10903FA5" w:rsidR="00FF7237">
        <w:rPr>
          <w:rFonts w:ascii="Times New Roman" w:hAnsi="Times New Roman"/>
          <w:sz w:val="24"/>
          <w:szCs w:val="24"/>
          <w:lang w:val="es-ES"/>
        </w:rPr>
        <w:t xml:space="preserve">al comercio externo de </w:t>
      </w:r>
      <w:r w:rsidRPr="10903FA5" w:rsidR="00D54A93">
        <w:rPr>
          <w:rFonts w:ascii="Times New Roman" w:hAnsi="Times New Roman"/>
          <w:sz w:val="24"/>
          <w:szCs w:val="24"/>
          <w:lang w:val="es-ES"/>
        </w:rPr>
        <w:t>los países de la región</w:t>
      </w:r>
      <w:r w:rsidRPr="10903FA5" w:rsidR="00FF7237">
        <w:rPr>
          <w:rFonts w:ascii="Times New Roman" w:hAnsi="Times New Roman"/>
          <w:sz w:val="24"/>
          <w:szCs w:val="24"/>
          <w:lang w:val="es-ES"/>
        </w:rPr>
        <w:t xml:space="preserve"> y al mismo tiempo significan oportunidades para la mejora del desempeño de las propias exportaciones de la región. </w:t>
      </w:r>
    </w:p>
    <w:p w:rsidRPr="005B6D8A" w:rsidR="005B6D8A" w:rsidP="005B6D8A" w:rsidRDefault="005B6D8A" w14:paraId="64066E90" w14:textId="77777777">
      <w:pPr>
        <w:pStyle w:val="ListParagraph"/>
        <w:rPr>
          <w:rFonts w:ascii="Times New Roman" w:hAnsi="Times New Roman"/>
          <w:sz w:val="24"/>
          <w:szCs w:val="24"/>
          <w:lang w:val="es-ES_tradnl"/>
        </w:rPr>
      </w:pPr>
    </w:p>
    <w:p w:rsidR="00DB103E" w:rsidP="10903FA5" w:rsidRDefault="00FF7237" w14:paraId="493A11EB" w14:textId="1508721C">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FF7237">
        <w:rPr>
          <w:rFonts w:ascii="Times New Roman" w:hAnsi="Times New Roman"/>
          <w:sz w:val="24"/>
          <w:szCs w:val="24"/>
          <w:lang w:val="es-ES"/>
        </w:rPr>
        <w:t>Por ejemplo,</w:t>
      </w:r>
      <w:r w:rsidRPr="10903FA5" w:rsidR="00B92E7B">
        <w:rPr>
          <w:rFonts w:ascii="Times New Roman" w:hAnsi="Times New Roman"/>
          <w:sz w:val="24"/>
          <w:szCs w:val="24"/>
          <w:lang w:val="es-ES"/>
        </w:rPr>
        <w:t xml:space="preserve"> </w:t>
      </w:r>
      <w:r w:rsidRPr="10903FA5" w:rsidR="00B05B73">
        <w:rPr>
          <w:rFonts w:ascii="Times New Roman" w:hAnsi="Times New Roman"/>
          <w:sz w:val="24"/>
          <w:szCs w:val="24"/>
          <w:lang w:val="es-ES"/>
        </w:rPr>
        <w:t xml:space="preserve">dentro de las infraestructuras de transporte multimodales relevantes destaca Puerto Cortés, ya que </w:t>
      </w:r>
      <w:r w:rsidRPr="10903FA5" w:rsidR="00831543">
        <w:rPr>
          <w:rFonts w:ascii="Times New Roman" w:hAnsi="Times New Roman"/>
          <w:sz w:val="24"/>
          <w:szCs w:val="24"/>
          <w:lang w:val="es-ES"/>
        </w:rPr>
        <w:t>maneja el</w:t>
      </w:r>
      <w:r w:rsidRPr="10903FA5" w:rsidR="00B05B73">
        <w:rPr>
          <w:rFonts w:ascii="Times New Roman" w:hAnsi="Times New Roman"/>
          <w:sz w:val="24"/>
          <w:szCs w:val="24"/>
          <w:lang w:val="es-ES"/>
        </w:rPr>
        <w:t xml:space="preserve"> 86% del total de contenedores que acceden a puertos hondureños</w:t>
      </w:r>
      <w:r w:rsidRPr="00B05B73" w:rsidR="00B05B73">
        <w:rPr>
          <w:rFonts w:ascii="Times New Roman" w:hAnsi="Times New Roman"/>
          <w:sz w:val="24"/>
          <w:szCs w:val="24"/>
          <w:vertAlign w:val="superscript"/>
        </w:rPr>
        <w:footnoteReference w:id="12"/>
      </w:r>
      <w:r w:rsidRPr="10903FA5" w:rsidR="00B05B73">
        <w:rPr>
          <w:rFonts w:ascii="Times New Roman" w:hAnsi="Times New Roman"/>
          <w:sz w:val="24"/>
          <w:szCs w:val="24"/>
          <w:lang w:val="es-ES"/>
        </w:rPr>
        <w:t xml:space="preserve"> y es uno de los más importantes de la vertiente atlántica de Centroam</w:t>
      </w:r>
      <w:r w:rsidRPr="10903FA5" w:rsidR="00B05B73">
        <w:rPr>
          <w:rFonts w:ascii="Times New Roman" w:hAnsi="Times New Roman"/>
          <w:sz w:val="24"/>
          <w:szCs w:val="24"/>
          <w:lang w:val="es-ES"/>
        </w:rPr>
        <w:t xml:space="preserve">érica, ocupando el puesto número </w:t>
      </w:r>
      <w:r w:rsidRPr="10903FA5" w:rsidR="005B6D8A">
        <w:rPr>
          <w:rFonts w:ascii="Times New Roman" w:hAnsi="Times New Roman"/>
          <w:sz w:val="24"/>
          <w:szCs w:val="24"/>
          <w:lang w:val="es-ES"/>
        </w:rPr>
        <w:t>24</w:t>
      </w:r>
      <w:r w:rsidRPr="10903FA5" w:rsidR="00B05B73">
        <w:rPr>
          <w:rFonts w:ascii="Times New Roman" w:hAnsi="Times New Roman"/>
          <w:sz w:val="24"/>
          <w:szCs w:val="24"/>
          <w:lang w:val="es-ES"/>
        </w:rPr>
        <w:t xml:space="preserve"> en el ranking de puertos </w:t>
      </w:r>
      <w:r w:rsidRPr="10903FA5" w:rsidR="005B6D8A">
        <w:rPr>
          <w:rFonts w:ascii="Times New Roman" w:hAnsi="Times New Roman"/>
          <w:sz w:val="24"/>
          <w:szCs w:val="24"/>
          <w:lang w:val="es-ES"/>
        </w:rPr>
        <w:t>latinoamericanos</w:t>
      </w:r>
      <w:r w:rsidRPr="10903FA5" w:rsidR="005B6D8A">
        <w:rPr>
          <w:rStyle w:val="FootnoteReference"/>
          <w:lang w:val="es-ES"/>
        </w:rPr>
        <w:footnoteReference w:id="13"/>
      </w:r>
      <w:r w:rsidRPr="10903FA5" w:rsidR="00B05B73">
        <w:rPr>
          <w:rFonts w:ascii="Times New Roman" w:hAnsi="Times New Roman"/>
          <w:sz w:val="24"/>
          <w:szCs w:val="24"/>
          <w:lang w:val="es-ES"/>
        </w:rPr>
        <w:t xml:space="preserve"> por movimiento de carga</w:t>
      </w:r>
      <w:r w:rsidRPr="10903FA5" w:rsidR="00BC71E3">
        <w:rPr>
          <w:rFonts w:ascii="Times New Roman" w:hAnsi="Times New Roman"/>
          <w:sz w:val="24"/>
          <w:szCs w:val="24"/>
          <w:lang w:val="es-ES"/>
        </w:rPr>
        <w:t xml:space="preserve"> </w:t>
      </w:r>
      <w:r w:rsidRPr="10903FA5" w:rsidR="00481AB3">
        <w:rPr>
          <w:rFonts w:ascii="Times New Roman" w:hAnsi="Times New Roman"/>
          <w:sz w:val="24"/>
          <w:szCs w:val="24"/>
          <w:lang w:val="es-ES"/>
        </w:rPr>
        <w:t>que elabora la CEPAL</w:t>
      </w:r>
      <w:r w:rsidRPr="10903FA5" w:rsidR="00B05B73">
        <w:rPr>
          <w:rFonts w:ascii="Times New Roman" w:hAnsi="Times New Roman"/>
          <w:sz w:val="24"/>
          <w:szCs w:val="24"/>
          <w:lang w:val="es-ES"/>
        </w:rPr>
        <w:t xml:space="preserve">. </w:t>
      </w:r>
      <w:r w:rsidRPr="10903FA5" w:rsidR="00AE0A53">
        <w:rPr>
          <w:rFonts w:ascii="Times New Roman" w:hAnsi="Times New Roman"/>
          <w:sz w:val="24"/>
          <w:szCs w:val="24"/>
          <w:lang w:val="es-ES"/>
        </w:rPr>
        <w:t xml:space="preserve">Puerto Cortés cuenta con 6 muelles y </w:t>
      </w:r>
      <w:r w:rsidRPr="10903FA5" w:rsidR="004F53AA">
        <w:rPr>
          <w:rFonts w:ascii="Times New Roman" w:hAnsi="Times New Roman"/>
          <w:sz w:val="24"/>
          <w:szCs w:val="24"/>
          <w:lang w:val="es-ES"/>
        </w:rPr>
        <w:t>tiene capacidad para albergar un buque Post</w:t>
      </w:r>
      <w:r w:rsidRPr="10903FA5" w:rsidR="00072ABD">
        <w:rPr>
          <w:rFonts w:ascii="Times New Roman" w:hAnsi="Times New Roman"/>
          <w:sz w:val="24"/>
          <w:szCs w:val="24"/>
          <w:lang w:val="es-ES"/>
        </w:rPr>
        <w:t>-Panamax de 10 mil</w:t>
      </w:r>
      <w:r w:rsidRPr="10903FA5" w:rsidR="00072ABD">
        <w:rPr>
          <w:rFonts w:ascii="Times New Roman" w:hAnsi="Times New Roman"/>
          <w:sz w:val="24"/>
          <w:szCs w:val="24"/>
          <w:lang w:val="es-ES"/>
        </w:rPr>
        <w:t xml:space="preserve"> TEUS. </w:t>
      </w:r>
      <w:r w:rsidRPr="10903FA5" w:rsidR="00B05B73">
        <w:rPr>
          <w:rFonts w:ascii="Times New Roman" w:hAnsi="Times New Roman"/>
          <w:sz w:val="24"/>
          <w:szCs w:val="24"/>
          <w:lang w:val="es-ES"/>
        </w:rPr>
        <w:t xml:space="preserve">Honduras se localiza en la posición </w:t>
      </w:r>
      <w:r w:rsidRPr="10903FA5" w:rsidR="00BC7B9A">
        <w:rPr>
          <w:rFonts w:ascii="Times New Roman" w:hAnsi="Times New Roman"/>
          <w:sz w:val="24"/>
          <w:szCs w:val="24"/>
          <w:lang w:val="es-ES"/>
        </w:rPr>
        <w:t>92</w:t>
      </w:r>
      <w:r w:rsidRPr="10903FA5" w:rsidR="00B05B73">
        <w:rPr>
          <w:rFonts w:ascii="Times New Roman" w:hAnsi="Times New Roman"/>
          <w:sz w:val="24"/>
          <w:szCs w:val="24"/>
          <w:lang w:val="es-ES"/>
        </w:rPr>
        <w:t xml:space="preserve"> de 162 países considerados en el Índice de Conectividad Marítima</w:t>
      </w:r>
      <w:r w:rsidRPr="10903FA5" w:rsidR="00FE6E2C">
        <w:rPr>
          <w:rStyle w:val="FootnoteReference"/>
          <w:lang w:val="es-ES"/>
        </w:rPr>
        <w:footnoteReference w:id="14"/>
      </w:r>
      <w:r w:rsidRPr="10903FA5" w:rsidR="00DB103E">
        <w:rPr>
          <w:rFonts w:ascii="Times New Roman" w:hAnsi="Times New Roman"/>
          <w:sz w:val="24"/>
          <w:szCs w:val="24"/>
          <w:lang w:val="es-ES"/>
        </w:rPr>
        <w:t xml:space="preserve"> del PNUD</w:t>
      </w:r>
      <w:r w:rsidRPr="10903FA5" w:rsidR="00B05B73">
        <w:rPr>
          <w:rFonts w:ascii="Times New Roman" w:hAnsi="Times New Roman"/>
          <w:sz w:val="24"/>
          <w:szCs w:val="24"/>
          <w:lang w:val="es-ES"/>
        </w:rPr>
        <w:t xml:space="preserve">, indicativo de una valoración favorecedora en cuanto a conectividad marítima </w:t>
      </w:r>
      <w:r w:rsidRPr="10903FA5" w:rsidR="00831543">
        <w:rPr>
          <w:rFonts w:ascii="Times New Roman" w:hAnsi="Times New Roman"/>
          <w:sz w:val="24"/>
          <w:szCs w:val="24"/>
          <w:lang w:val="es-ES"/>
        </w:rPr>
        <w:t>en relación con</w:t>
      </w:r>
      <w:r w:rsidRPr="10903FA5" w:rsidR="00B05B73">
        <w:rPr>
          <w:rFonts w:ascii="Times New Roman" w:hAnsi="Times New Roman"/>
          <w:sz w:val="24"/>
          <w:szCs w:val="24"/>
          <w:lang w:val="es-ES"/>
        </w:rPr>
        <w:t xml:space="preserve"> la valoración del resto de</w:t>
      </w:r>
      <w:r w:rsidRPr="10903FA5" w:rsidR="00B05B73">
        <w:rPr>
          <w:rFonts w:ascii="Times New Roman" w:hAnsi="Times New Roman"/>
          <w:sz w:val="24"/>
          <w:szCs w:val="24"/>
          <w:lang w:val="es-ES"/>
        </w:rPr>
        <w:t xml:space="preserve"> infraestructuras nacionales. </w:t>
      </w:r>
    </w:p>
    <w:p w:rsidR="00DB103E" w:rsidP="00DB103E" w:rsidRDefault="00DB103E" w14:paraId="2A664D18" w14:textId="4AE2BF2D">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rsidRPr="00392B52" w:rsidR="00831543" w:rsidP="10903FA5" w:rsidRDefault="00FF7237" w14:paraId="416E067F" w14:textId="5E4CC4E7">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FF7237">
        <w:rPr>
          <w:rFonts w:ascii="Times New Roman" w:hAnsi="Times New Roman"/>
          <w:sz w:val="24"/>
          <w:szCs w:val="24"/>
          <w:lang w:val="es-ES"/>
        </w:rPr>
        <w:t xml:space="preserve">En el ámbito vial, </w:t>
      </w:r>
      <w:r w:rsidRPr="10903FA5" w:rsidR="004B263A">
        <w:rPr>
          <w:rFonts w:ascii="Times New Roman" w:hAnsi="Times New Roman"/>
          <w:sz w:val="24"/>
          <w:szCs w:val="24"/>
          <w:lang w:val="es-ES"/>
        </w:rPr>
        <w:t>Honduras es atravesada por el corredor pacífico</w:t>
      </w:r>
      <w:r w:rsidRPr="10903FA5" w:rsidR="000019BC">
        <w:rPr>
          <w:rFonts w:ascii="Times New Roman" w:hAnsi="Times New Roman"/>
          <w:sz w:val="24"/>
          <w:szCs w:val="24"/>
          <w:lang w:val="es-ES"/>
        </w:rPr>
        <w:t>,</w:t>
      </w:r>
      <w:r w:rsidRPr="10903FA5" w:rsidR="004B263A">
        <w:rPr>
          <w:rFonts w:ascii="Times New Roman" w:hAnsi="Times New Roman"/>
          <w:sz w:val="24"/>
          <w:szCs w:val="24"/>
          <w:lang w:val="es-ES"/>
        </w:rPr>
        <w:t xml:space="preserve"> el corredor atlántico</w:t>
      </w:r>
      <w:r w:rsidRPr="10903FA5" w:rsidR="000019BC">
        <w:rPr>
          <w:rFonts w:ascii="Times New Roman" w:hAnsi="Times New Roman"/>
          <w:sz w:val="24"/>
          <w:szCs w:val="24"/>
          <w:lang w:val="es-ES"/>
        </w:rPr>
        <w:t xml:space="preserve"> y el corredor turístico mesoamericano</w:t>
      </w:r>
      <w:r w:rsidRPr="10903FA5" w:rsidR="00511030">
        <w:rPr>
          <w:rFonts w:ascii="Times New Roman" w:hAnsi="Times New Roman"/>
          <w:sz w:val="24"/>
          <w:szCs w:val="24"/>
          <w:lang w:val="es-ES"/>
        </w:rPr>
        <w:t>.</w:t>
      </w:r>
      <w:r w:rsidRPr="10903FA5" w:rsidR="00BC2D6A">
        <w:rPr>
          <w:rFonts w:ascii="Times New Roman" w:hAnsi="Times New Roman"/>
          <w:sz w:val="24"/>
          <w:szCs w:val="24"/>
          <w:lang w:val="es-ES"/>
        </w:rPr>
        <w:t xml:space="preserve"> En materia fronteriza, el desempeño de los procesos de </w:t>
      </w:r>
      <w:r w:rsidRPr="10903FA5" w:rsidR="00561AFB">
        <w:rPr>
          <w:rFonts w:ascii="Times New Roman" w:hAnsi="Times New Roman"/>
          <w:sz w:val="24"/>
          <w:szCs w:val="24"/>
          <w:lang w:val="es-ES"/>
        </w:rPr>
        <w:t xml:space="preserve">comercio exterior realizados en los puestos </w:t>
      </w:r>
      <w:r w:rsidRPr="10903FA5" w:rsidR="00983CC5">
        <w:rPr>
          <w:rFonts w:ascii="Times New Roman" w:hAnsi="Times New Roman"/>
          <w:sz w:val="24"/>
          <w:szCs w:val="24"/>
          <w:lang w:val="es-ES"/>
        </w:rPr>
        <w:t>a</w:t>
      </w:r>
      <w:r w:rsidRPr="10903FA5" w:rsidR="00561AFB">
        <w:rPr>
          <w:rFonts w:ascii="Times New Roman" w:hAnsi="Times New Roman"/>
          <w:sz w:val="24"/>
          <w:szCs w:val="24"/>
          <w:lang w:val="es-ES"/>
        </w:rPr>
        <w:t xml:space="preserve">duaneros de Honduras, son fundamentales para que el </w:t>
      </w:r>
      <w:r w:rsidRPr="10903FA5" w:rsidR="00635E9D">
        <w:rPr>
          <w:rFonts w:ascii="Times New Roman" w:hAnsi="Times New Roman"/>
          <w:sz w:val="24"/>
          <w:szCs w:val="24"/>
          <w:lang w:val="es-ES"/>
        </w:rPr>
        <w:t>Sistema Logístico Nacional (</w:t>
      </w:r>
      <w:r w:rsidRPr="10903FA5" w:rsidR="00561AFB">
        <w:rPr>
          <w:rFonts w:ascii="Times New Roman" w:hAnsi="Times New Roman"/>
          <w:sz w:val="24"/>
          <w:szCs w:val="24"/>
          <w:lang w:val="es-ES"/>
        </w:rPr>
        <w:t>SLN</w:t>
      </w:r>
      <w:r w:rsidRPr="10903FA5" w:rsidR="00635E9D">
        <w:rPr>
          <w:rFonts w:ascii="Times New Roman" w:hAnsi="Times New Roman"/>
          <w:sz w:val="24"/>
          <w:szCs w:val="24"/>
          <w:lang w:val="es-ES"/>
        </w:rPr>
        <w:t>)</w:t>
      </w:r>
      <w:r w:rsidRPr="10903FA5" w:rsidR="00561AFB">
        <w:rPr>
          <w:rFonts w:ascii="Times New Roman" w:hAnsi="Times New Roman"/>
          <w:sz w:val="24"/>
          <w:szCs w:val="24"/>
          <w:lang w:val="es-ES"/>
        </w:rPr>
        <w:t xml:space="preserve"> evolucione positivamente y en beneficio a la región. Al respecto, Honduras ha realizado </w:t>
      </w:r>
      <w:r w:rsidRPr="10903FA5" w:rsidR="00561AFB">
        <w:rPr>
          <w:rFonts w:ascii="Times New Roman" w:hAnsi="Times New Roman"/>
          <w:sz w:val="24"/>
          <w:szCs w:val="24"/>
          <w:lang w:val="es-ES"/>
        </w:rPr>
        <w:t xml:space="preserve">esfuerzos para implementar la </w:t>
      </w:r>
      <w:r w:rsidRPr="10903FA5" w:rsidR="00561AFB">
        <w:rPr>
          <w:rFonts w:ascii="Times New Roman" w:hAnsi="Times New Roman"/>
          <w:i w:val="1"/>
          <w:iCs w:val="1"/>
          <w:sz w:val="24"/>
          <w:szCs w:val="24"/>
          <w:lang w:val="es-ES"/>
        </w:rPr>
        <w:t>Estrategia Centroamericana de Facilitación Comercial y Competitividad</w:t>
      </w:r>
      <w:r w:rsidRPr="10903FA5" w:rsidR="00561AFB">
        <w:rPr>
          <w:rFonts w:ascii="Times New Roman" w:hAnsi="Times New Roman"/>
          <w:sz w:val="24"/>
          <w:szCs w:val="24"/>
          <w:lang w:val="es-ES"/>
        </w:rPr>
        <w:t xml:space="preserve"> </w:t>
      </w:r>
      <w:r w:rsidRPr="10903FA5" w:rsidR="00561AFB">
        <w:rPr>
          <w:rFonts w:ascii="Times New Roman" w:hAnsi="Times New Roman"/>
          <w:i w:val="1"/>
          <w:iCs w:val="1"/>
          <w:sz w:val="24"/>
          <w:szCs w:val="24"/>
          <w:lang w:val="es-ES"/>
        </w:rPr>
        <w:t>con énfasis en gestión coordinada de fronteras</w:t>
      </w:r>
      <w:r w:rsidRPr="10903FA5" w:rsidR="00561AFB">
        <w:rPr>
          <w:rFonts w:ascii="Times New Roman" w:hAnsi="Times New Roman"/>
          <w:sz w:val="24"/>
          <w:szCs w:val="24"/>
          <w:lang w:val="es-ES"/>
        </w:rPr>
        <w:t xml:space="preserve"> (COMIECO, BID </w:t>
      </w:r>
      <w:r w:rsidRPr="10903FA5" w:rsidR="00B03708">
        <w:rPr>
          <w:rFonts w:ascii="Times New Roman" w:hAnsi="Times New Roman"/>
          <w:sz w:val="24"/>
          <w:szCs w:val="24"/>
          <w:lang w:val="es-ES"/>
        </w:rPr>
        <w:t>y</w:t>
      </w:r>
      <w:r w:rsidRPr="10903FA5" w:rsidR="00561AFB">
        <w:rPr>
          <w:rFonts w:ascii="Times New Roman" w:hAnsi="Times New Roman"/>
          <w:sz w:val="24"/>
          <w:szCs w:val="24"/>
          <w:lang w:val="es-ES"/>
        </w:rPr>
        <w:t xml:space="preserve"> USAID 2015). </w:t>
      </w:r>
      <w:r w:rsidRPr="10903FA5" w:rsidR="00882971">
        <w:rPr>
          <w:rFonts w:ascii="Times New Roman" w:hAnsi="Times New Roman"/>
          <w:sz w:val="24"/>
          <w:szCs w:val="24"/>
          <w:lang w:val="es-ES"/>
        </w:rPr>
        <w:t xml:space="preserve">La Gestión Coordinada de Fronteras (GCF) es un modelo </w:t>
      </w:r>
      <w:r w:rsidRPr="10903FA5" w:rsidR="00882971">
        <w:rPr>
          <w:rFonts w:ascii="Times New Roman" w:hAnsi="Times New Roman"/>
          <w:sz w:val="24"/>
          <w:szCs w:val="24"/>
          <w:lang w:val="es-ES"/>
        </w:rPr>
        <w:t>de gestión de aduanas que promueve la coordinación de agencias públicas y privadas con el fin de mejorar la eficiencia en los procesos de recaudación tributaria, control fitosanitario, seguridad y facilidad de tránsito. La inversión esencial en un modelo de GCF se enfoca en controles automatizados y no intrusivos, permitiendo transitar del estado aduanero actual, hacia una verdadera Unión Aduanera presente en toda Centroamérica. El modelo GCF es capaz de racionalizar inversiones, y maximizar la eficiencia en los controles aduaneros, garantizando la trazabilidad de las mercancías y reduciendo los costos privados asociados a seguros y atrasos en los pasos de frontera.</w:t>
      </w:r>
      <w:r w:rsidRPr="10903FA5" w:rsidR="00561AFB">
        <w:rPr>
          <w:rFonts w:ascii="Times New Roman" w:hAnsi="Times New Roman"/>
          <w:sz w:val="24"/>
          <w:szCs w:val="24"/>
          <w:lang w:val="es-ES"/>
        </w:rPr>
        <w:t xml:space="preserve"> </w:t>
      </w:r>
      <w:r w:rsidRPr="10903FA5" w:rsidR="00BC2D6A">
        <w:rPr>
          <w:rFonts w:ascii="Times New Roman" w:hAnsi="Times New Roman"/>
          <w:sz w:val="24"/>
          <w:szCs w:val="24"/>
          <w:lang w:val="es-ES"/>
        </w:rPr>
        <w:t xml:space="preserve"> </w:t>
      </w:r>
    </w:p>
    <w:p w:rsidR="001F0405" w:rsidP="008F28A6" w:rsidRDefault="001F0405" w14:paraId="7BE91CD1" w14:textId="77777777">
      <w:pPr>
        <w:pStyle w:val="ListParagraph"/>
        <w:tabs>
          <w:tab w:val="left" w:pos="270"/>
          <w:tab w:val="left" w:pos="360"/>
          <w:tab w:val="left" w:pos="450"/>
          <w:tab w:val="left" w:pos="2085"/>
        </w:tabs>
        <w:spacing w:after="0" w:line="240" w:lineRule="auto"/>
        <w:ind w:left="90"/>
        <w:jc w:val="both"/>
        <w:rPr>
          <w:rFonts w:ascii="Times New Roman" w:hAnsi="Times New Roman"/>
          <w:b/>
          <w:sz w:val="24"/>
          <w:szCs w:val="24"/>
          <w:u w:val="single"/>
          <w:lang w:val="es-ES"/>
        </w:rPr>
      </w:pPr>
    </w:p>
    <w:p w:rsidRPr="0024527D" w:rsidR="00D00ADD" w:rsidP="008F28A6" w:rsidRDefault="00D00ADD" w14:paraId="464E0C5C" w14:textId="17F3B811">
      <w:pPr>
        <w:pStyle w:val="ListParagraph"/>
        <w:tabs>
          <w:tab w:val="left" w:pos="270"/>
          <w:tab w:val="left" w:pos="360"/>
          <w:tab w:val="left" w:pos="450"/>
          <w:tab w:val="left" w:pos="2085"/>
        </w:tabs>
        <w:spacing w:after="0" w:line="240" w:lineRule="auto"/>
        <w:ind w:left="90"/>
        <w:jc w:val="both"/>
        <w:rPr>
          <w:rFonts w:ascii="Times New Roman" w:hAnsi="Times New Roman"/>
          <w:b/>
          <w:sz w:val="24"/>
          <w:szCs w:val="24"/>
          <w:u w:val="single"/>
          <w:lang w:val="es-ES"/>
        </w:rPr>
      </w:pPr>
      <w:r w:rsidRPr="0024527D">
        <w:rPr>
          <w:rFonts w:ascii="Times New Roman" w:hAnsi="Times New Roman"/>
          <w:b/>
          <w:sz w:val="24"/>
          <w:szCs w:val="24"/>
          <w:u w:val="single"/>
          <w:lang w:val="es-ES"/>
        </w:rPr>
        <w:t>Integración y logística</w:t>
      </w:r>
    </w:p>
    <w:p w:rsidR="008F28A6" w:rsidP="008F28A6" w:rsidRDefault="008F28A6" w14:paraId="3B3D0F5F" w14:textId="03BFA670">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rsidR="00E045F1" w:rsidP="00E045F1" w:rsidRDefault="0082323D" w14:paraId="07F4F5FA" w14:textId="5784FEB8">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82323D">
        <w:rPr>
          <w:rFonts w:ascii="Times New Roman" w:hAnsi="Times New Roman"/>
          <w:sz w:val="24"/>
          <w:szCs w:val="24"/>
          <w:lang w:val="es-ES"/>
        </w:rPr>
        <w:t xml:space="preserve">La logística </w:t>
      </w:r>
      <w:r w:rsidRPr="10903FA5" w:rsidR="00254AA3">
        <w:rPr>
          <w:rFonts w:ascii="Times New Roman" w:hAnsi="Times New Roman"/>
          <w:sz w:val="24"/>
          <w:szCs w:val="24"/>
          <w:lang w:val="es-ES"/>
        </w:rPr>
        <w:t>es relevante para el comercio regional y global debido a que</w:t>
      </w:r>
      <w:r w:rsidRPr="10903FA5" w:rsidR="00BC2D6A">
        <w:rPr>
          <w:rFonts w:ascii="Times New Roman" w:hAnsi="Times New Roman"/>
          <w:sz w:val="24"/>
          <w:szCs w:val="24"/>
          <w:lang w:val="es-ES"/>
        </w:rPr>
        <w:t xml:space="preserve"> </w:t>
      </w:r>
      <w:r w:rsidRPr="10903FA5" w:rsidR="00611A61">
        <w:rPr>
          <w:rFonts w:ascii="Times New Roman" w:hAnsi="Times New Roman"/>
          <w:sz w:val="24"/>
          <w:szCs w:val="24"/>
          <w:lang w:val="es-ES"/>
        </w:rPr>
        <w:t xml:space="preserve">su objeto es movilizar los </w:t>
      </w:r>
      <w:r w:rsidRPr="10903FA5" w:rsidR="00254AA3">
        <w:rPr>
          <w:rFonts w:ascii="Times New Roman" w:hAnsi="Times New Roman"/>
          <w:sz w:val="24"/>
          <w:szCs w:val="24"/>
          <w:lang w:val="es-ES"/>
        </w:rPr>
        <w:t>bienes en la economía</w:t>
      </w:r>
      <w:r w:rsidRPr="10903FA5" w:rsidR="00611A61">
        <w:rPr>
          <w:rFonts w:ascii="Times New Roman" w:hAnsi="Times New Roman"/>
          <w:sz w:val="24"/>
          <w:szCs w:val="24"/>
          <w:lang w:val="es-ES"/>
        </w:rPr>
        <w:t xml:space="preserve"> y sus</w:t>
      </w:r>
      <w:r w:rsidRPr="10903FA5" w:rsidR="004E63C2">
        <w:rPr>
          <w:rFonts w:ascii="Times New Roman" w:hAnsi="Times New Roman"/>
          <w:sz w:val="24"/>
          <w:szCs w:val="24"/>
          <w:lang w:val="es-ES"/>
        </w:rPr>
        <w:t xml:space="preserve"> </w:t>
      </w:r>
      <w:r w:rsidRPr="10903FA5" w:rsidR="00254AA3">
        <w:rPr>
          <w:rFonts w:ascii="Times New Roman" w:hAnsi="Times New Roman"/>
          <w:sz w:val="24"/>
          <w:szCs w:val="24"/>
          <w:lang w:val="es-ES"/>
        </w:rPr>
        <w:t xml:space="preserve">flujos agregados. </w:t>
      </w:r>
      <w:r w:rsidRPr="10903FA5" w:rsidR="004F528D">
        <w:rPr>
          <w:rFonts w:ascii="Times New Roman" w:hAnsi="Times New Roman"/>
          <w:sz w:val="24"/>
          <w:szCs w:val="24"/>
          <w:lang w:val="es-ES"/>
        </w:rPr>
        <w:t xml:space="preserve">La evidencia empírica demuestra que el buen desempeño logístico beneficia la competitividad de las economías, lo cual tiene una incidencia directa en los flujos de comercio tanto regionales como globales. Esto se fundamenta en el hecho de que los costos logísticos impactan en los precios finales de los bienes y servicios, </w:t>
      </w:r>
      <w:r w:rsidRPr="10903FA5" w:rsidR="004F528D">
        <w:rPr>
          <w:rFonts w:ascii="Times New Roman" w:hAnsi="Times New Roman"/>
          <w:sz w:val="24"/>
          <w:szCs w:val="24"/>
          <w:lang w:val="es-ES"/>
        </w:rPr>
        <w:t xml:space="preserve">lo cual se traduce en </w:t>
      </w:r>
      <w:r w:rsidRPr="10903FA5" w:rsidR="004F528D">
        <w:rPr>
          <w:rFonts w:ascii="Times New Roman" w:hAnsi="Times New Roman"/>
          <w:sz w:val="24"/>
          <w:szCs w:val="24"/>
          <w:lang w:val="es-ES"/>
        </w:rPr>
        <w:t>pérdida</w:t>
      </w:r>
      <w:r w:rsidRPr="10903FA5" w:rsidR="004F528D">
        <w:rPr>
          <w:rFonts w:ascii="Times New Roman" w:hAnsi="Times New Roman"/>
          <w:sz w:val="24"/>
          <w:szCs w:val="24"/>
          <w:lang w:val="es-ES"/>
        </w:rPr>
        <w:t>s o ganancias</w:t>
      </w:r>
      <w:r w:rsidRPr="10903FA5" w:rsidR="004F528D">
        <w:rPr>
          <w:rFonts w:ascii="Times New Roman" w:hAnsi="Times New Roman"/>
          <w:sz w:val="24"/>
          <w:szCs w:val="24"/>
          <w:lang w:val="es-ES"/>
        </w:rPr>
        <w:t xml:space="preserve"> de competitividad en relación con el resto de los competidores globales</w:t>
      </w:r>
      <w:r w:rsidRPr="10903FA5" w:rsidR="004F528D">
        <w:rPr>
          <w:rFonts w:ascii="Times New Roman" w:hAnsi="Times New Roman"/>
          <w:sz w:val="24"/>
          <w:szCs w:val="24"/>
          <w:lang w:val="es-ES"/>
        </w:rPr>
        <w:t>,</w:t>
      </w:r>
      <w:r w:rsidRPr="10903FA5" w:rsidR="004F528D">
        <w:rPr>
          <w:rFonts w:ascii="Times New Roman" w:hAnsi="Times New Roman"/>
          <w:sz w:val="24"/>
          <w:szCs w:val="24"/>
          <w:lang w:val="es-ES"/>
        </w:rPr>
        <w:t xml:space="preserve"> afectando </w:t>
      </w:r>
      <w:r w:rsidRPr="10903FA5" w:rsidR="004F528D">
        <w:rPr>
          <w:rFonts w:ascii="Times New Roman" w:hAnsi="Times New Roman"/>
          <w:sz w:val="24"/>
          <w:szCs w:val="24"/>
          <w:lang w:val="es-ES"/>
        </w:rPr>
        <w:t xml:space="preserve">la posición externa </w:t>
      </w:r>
      <w:r w:rsidRPr="10903FA5" w:rsidR="004F528D">
        <w:rPr>
          <w:rFonts w:ascii="Times New Roman" w:hAnsi="Times New Roman"/>
          <w:sz w:val="24"/>
          <w:szCs w:val="24"/>
          <w:lang w:val="es-ES"/>
        </w:rPr>
        <w:t xml:space="preserve">del país. </w:t>
      </w:r>
      <w:r w:rsidRPr="10903FA5" w:rsidR="004F528D">
        <w:rPr>
          <w:rFonts w:ascii="Times New Roman" w:hAnsi="Times New Roman"/>
          <w:sz w:val="24"/>
          <w:szCs w:val="24"/>
          <w:lang w:val="es-ES"/>
        </w:rPr>
        <w:t>En tal sentido, existe una relación inversa</w:t>
      </w:r>
      <w:r w:rsidRPr="10903FA5" w:rsidR="00193DB6">
        <w:rPr>
          <w:rFonts w:ascii="Times New Roman" w:hAnsi="Times New Roman"/>
          <w:sz w:val="24"/>
          <w:szCs w:val="24"/>
          <w:lang w:val="es-ES"/>
        </w:rPr>
        <w:t>mente proporcional</w:t>
      </w:r>
      <w:r w:rsidRPr="10903FA5" w:rsidR="004F528D">
        <w:rPr>
          <w:rFonts w:ascii="Times New Roman" w:hAnsi="Times New Roman"/>
          <w:sz w:val="24"/>
          <w:szCs w:val="24"/>
          <w:lang w:val="es-ES"/>
        </w:rPr>
        <w:t xml:space="preserve"> entre </w:t>
      </w:r>
      <w:r w:rsidRPr="10903FA5" w:rsidR="003F1A38">
        <w:rPr>
          <w:rFonts w:ascii="Times New Roman" w:hAnsi="Times New Roman"/>
          <w:sz w:val="24"/>
          <w:szCs w:val="24"/>
          <w:lang w:val="es-ES"/>
        </w:rPr>
        <w:t xml:space="preserve">costos logísticos y de transporte y </w:t>
      </w:r>
      <w:r w:rsidRPr="10903FA5" w:rsidR="004F528D">
        <w:rPr>
          <w:rFonts w:ascii="Times New Roman" w:hAnsi="Times New Roman"/>
          <w:sz w:val="24"/>
          <w:szCs w:val="24"/>
          <w:lang w:val="es-ES"/>
        </w:rPr>
        <w:t>exportaciones</w:t>
      </w:r>
      <w:r w:rsidRPr="10903FA5" w:rsidR="003F1A38">
        <w:rPr>
          <w:rFonts w:ascii="Times New Roman" w:hAnsi="Times New Roman"/>
          <w:sz w:val="24"/>
          <w:szCs w:val="24"/>
          <w:lang w:val="es-ES"/>
        </w:rPr>
        <w:t>, pues cuanto más altos son los primeros, más bajas serán las exportaciones</w:t>
      </w:r>
      <w:r w:rsidRPr="10903FA5" w:rsidR="004F528D">
        <w:rPr>
          <w:rFonts w:ascii="Times New Roman" w:hAnsi="Times New Roman"/>
          <w:sz w:val="24"/>
          <w:szCs w:val="24"/>
          <w:lang w:val="es-ES"/>
        </w:rPr>
        <w:t xml:space="preserve"> </w:t>
      </w:r>
      <w:r w:rsidRPr="10903FA5" w:rsidR="004F528D">
        <w:rPr>
          <w:rFonts w:ascii="Times New Roman" w:hAnsi="Times New Roman"/>
          <w:b w:val="1"/>
          <w:bCs w:val="1"/>
          <w:sz w:val="24"/>
          <w:szCs w:val="24"/>
          <w:lang w:val="es-ES"/>
        </w:rPr>
        <w:t>(Krugman y Livas, 1996)</w:t>
      </w:r>
      <w:r w:rsidRPr="10903FA5" w:rsidR="004F528D">
        <w:rPr>
          <w:rFonts w:ascii="Times New Roman" w:hAnsi="Times New Roman"/>
          <w:sz w:val="24"/>
          <w:szCs w:val="24"/>
          <w:lang w:val="es-ES"/>
        </w:rPr>
        <w:t>. Adicionalmente, el desarrollo logístico tiene un impacto directo en</w:t>
      </w:r>
      <w:r w:rsidRPr="10903FA5" w:rsidR="004F528D">
        <w:rPr>
          <w:rFonts w:ascii="Times New Roman" w:hAnsi="Times New Roman"/>
          <w:sz w:val="24"/>
          <w:szCs w:val="24"/>
          <w:lang w:val="es-ES"/>
        </w:rPr>
        <w:t xml:space="preserve"> el acceso a mercados y el flujo de bienes y servicios</w:t>
      </w:r>
      <w:r w:rsidRPr="10903FA5" w:rsidR="004F528D">
        <w:rPr>
          <w:rFonts w:ascii="Times New Roman" w:hAnsi="Times New Roman"/>
          <w:sz w:val="24"/>
          <w:szCs w:val="24"/>
          <w:lang w:val="es-ES"/>
        </w:rPr>
        <w:t>, afectando</w:t>
      </w:r>
      <w:r w:rsidRPr="10903FA5" w:rsidR="004F528D">
        <w:rPr>
          <w:rFonts w:ascii="Times New Roman" w:hAnsi="Times New Roman"/>
          <w:sz w:val="24"/>
          <w:szCs w:val="24"/>
          <w:lang w:val="es-ES"/>
        </w:rPr>
        <w:t xml:space="preserve"> temas de </w:t>
      </w:r>
      <w:r w:rsidRPr="10903FA5" w:rsidR="004F528D">
        <w:rPr>
          <w:rFonts w:ascii="Times New Roman" w:hAnsi="Times New Roman"/>
          <w:i w:val="1"/>
          <w:iCs w:val="1"/>
          <w:sz w:val="24"/>
          <w:szCs w:val="24"/>
          <w:lang w:val="es-ES"/>
        </w:rPr>
        <w:t>economía espacial</w:t>
      </w:r>
      <w:r w:rsidRPr="10903FA5" w:rsidR="004F528D">
        <w:rPr>
          <w:rFonts w:ascii="Times New Roman" w:hAnsi="Times New Roman"/>
          <w:sz w:val="24"/>
          <w:szCs w:val="24"/>
          <w:lang w:val="es-ES"/>
        </w:rPr>
        <w:t xml:space="preserve"> directamente relacionados con la integración regional</w:t>
      </w:r>
      <w:r w:rsidRPr="10903FA5" w:rsidR="004F528D">
        <w:rPr>
          <w:rFonts w:ascii="Times New Roman" w:hAnsi="Times New Roman"/>
          <w:sz w:val="24"/>
          <w:szCs w:val="24"/>
          <w:lang w:val="es-ES"/>
        </w:rPr>
        <w:t xml:space="preserve"> </w:t>
      </w:r>
      <w:r w:rsidRPr="10903FA5" w:rsidR="004F528D">
        <w:rPr>
          <w:rFonts w:ascii="Times New Roman" w:hAnsi="Times New Roman"/>
          <w:b w:val="1"/>
          <w:bCs w:val="1"/>
          <w:sz w:val="24"/>
          <w:szCs w:val="24"/>
          <w:lang w:val="es-ES"/>
        </w:rPr>
        <w:t>(</w:t>
      </w:r>
      <w:r w:rsidRPr="10903FA5" w:rsidR="004F528D">
        <w:rPr>
          <w:rFonts w:ascii="TimesNewRoman" w:hAnsi="TimesNewRoman" w:cs="TimesNewRoman"/>
          <w:b w:val="1"/>
          <w:bCs w:val="1"/>
          <w:sz w:val="24"/>
          <w:szCs w:val="24"/>
          <w:lang w:val="es-ES"/>
        </w:rPr>
        <w:t>Venables, 1996)</w:t>
      </w:r>
      <w:r w:rsidRPr="10903FA5" w:rsidR="004F528D">
        <w:rPr>
          <w:rFonts w:ascii="Times New Roman" w:hAnsi="Times New Roman"/>
          <w:sz w:val="24"/>
          <w:szCs w:val="24"/>
          <w:lang w:val="es-ES"/>
        </w:rPr>
        <w:t>, específicamente a través del efecto en la geolocalización de empresas provocados por abaratamiento de los costos logísticos y el aprovechamiento de economía de escala y el acceso a nuevos mercados.</w:t>
      </w:r>
    </w:p>
    <w:p w:rsidR="00E045F1" w:rsidP="00E045F1" w:rsidRDefault="00E045F1" w14:paraId="53BF9D64" w14:textId="77777777">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rsidRPr="00B74891" w:rsidR="00E045F1" w:rsidP="00E045F1" w:rsidRDefault="003F1A38" w14:paraId="182FB480" w14:textId="2B4D9B70">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3F1A38">
        <w:rPr>
          <w:rFonts w:ascii="Times New Roman" w:hAnsi="Times New Roman"/>
          <w:sz w:val="24"/>
          <w:szCs w:val="24"/>
          <w:lang w:val="es-ES"/>
        </w:rPr>
        <w:t xml:space="preserve">En términos de inversión en obras que </w:t>
      </w:r>
      <w:r w:rsidRPr="10903FA5" w:rsidR="001F0405">
        <w:rPr>
          <w:rFonts w:ascii="Times New Roman" w:hAnsi="Times New Roman"/>
          <w:sz w:val="24"/>
          <w:szCs w:val="24"/>
          <w:lang w:val="es-ES"/>
        </w:rPr>
        <w:t>a</w:t>
      </w:r>
      <w:r w:rsidRPr="10903FA5" w:rsidR="003F1A38">
        <w:rPr>
          <w:rFonts w:ascii="Times New Roman" w:hAnsi="Times New Roman"/>
          <w:sz w:val="24"/>
          <w:szCs w:val="24"/>
          <w:lang w:val="es-ES"/>
        </w:rPr>
        <w:t>poyen la logística y la integración primero hay que considerar que</w:t>
      </w:r>
      <w:r w:rsidRPr="10903FA5" w:rsidR="00E045F1">
        <w:rPr>
          <w:rFonts w:ascii="Times New Roman" w:hAnsi="Times New Roman"/>
          <w:sz w:val="24"/>
          <w:szCs w:val="24"/>
          <w:lang w:val="es-ES"/>
        </w:rPr>
        <w:t xml:space="preserve"> la inversión en el sector de transporte y logística de carga promueve la conectividad y materializa los flujos de mercancías, servicios y personas al tiempo que se mejora el acceso a servicios básicos de salud, educación e inserción a mercados de trabajo (CEPAL, 2019).</w:t>
      </w:r>
    </w:p>
    <w:p w:rsidRPr="00B74891" w:rsidR="00E045F1" w:rsidP="00E045F1" w:rsidRDefault="00E045F1" w14:paraId="792C55A2" w14:textId="77777777">
      <w:pPr>
        <w:pStyle w:val="ListParagraph"/>
        <w:rPr>
          <w:rFonts w:ascii="Times New Roman" w:hAnsi="Times New Roman"/>
          <w:sz w:val="24"/>
          <w:szCs w:val="24"/>
          <w:lang w:val="es-ES"/>
        </w:rPr>
      </w:pPr>
    </w:p>
    <w:p w:rsidRPr="00B74891" w:rsidR="00E045F1" w:rsidP="00E045F1" w:rsidRDefault="00E045F1" w14:paraId="4447E637" w14:textId="469DF87A">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E045F1">
        <w:rPr>
          <w:rFonts w:ascii="Times New Roman" w:hAnsi="Times New Roman"/>
          <w:sz w:val="24"/>
          <w:szCs w:val="24"/>
          <w:lang w:val="es-ES"/>
        </w:rPr>
        <w:t xml:space="preserve">En </w:t>
      </w:r>
      <w:r w:rsidRPr="10903FA5" w:rsidR="003F1A38">
        <w:rPr>
          <w:rFonts w:ascii="Times New Roman" w:hAnsi="Times New Roman"/>
          <w:sz w:val="24"/>
          <w:szCs w:val="24"/>
          <w:lang w:val="es-ES"/>
        </w:rPr>
        <w:t>segundo</w:t>
      </w:r>
      <w:r w:rsidRPr="10903FA5" w:rsidR="00E045F1">
        <w:rPr>
          <w:rFonts w:ascii="Times New Roman" w:hAnsi="Times New Roman"/>
          <w:sz w:val="24"/>
          <w:szCs w:val="24"/>
          <w:lang w:val="es-ES"/>
        </w:rPr>
        <w:t xml:space="preserve"> lugar, </w:t>
      </w:r>
      <w:r w:rsidRPr="10903FA5" w:rsidR="003F1A38">
        <w:rPr>
          <w:rFonts w:ascii="Times New Roman" w:hAnsi="Times New Roman"/>
          <w:sz w:val="24"/>
          <w:szCs w:val="24"/>
          <w:lang w:val="es-ES"/>
        </w:rPr>
        <w:t xml:space="preserve">la inversión en tales obras se justifica debido a que </w:t>
      </w:r>
      <w:r w:rsidRPr="10903FA5" w:rsidR="00E045F1">
        <w:rPr>
          <w:rFonts w:ascii="Times New Roman" w:hAnsi="Times New Roman"/>
          <w:sz w:val="24"/>
          <w:szCs w:val="24"/>
          <w:lang w:val="es-ES"/>
        </w:rPr>
        <w:t>el crecimiento de los volúmenes de tráfico internacional (carga y pasajeros) causa presión sobre la infraestructura actualmente disponible. Además, debido a que cada vez se demanda una mayor velocidad en las operaciones, aranceles más bajos y mejores servicios de valor agregado, la presión por mayores y mejores instalaciones de soporte logístico es cada vez más alta.</w:t>
      </w:r>
    </w:p>
    <w:p w:rsidRPr="00B74891" w:rsidR="00E045F1" w:rsidP="00E045F1" w:rsidRDefault="00E045F1" w14:paraId="15579530" w14:textId="77777777">
      <w:pPr>
        <w:pStyle w:val="ListParagraph"/>
        <w:rPr>
          <w:rFonts w:ascii="Times New Roman" w:hAnsi="Times New Roman"/>
          <w:sz w:val="24"/>
          <w:szCs w:val="24"/>
          <w:lang w:val="es-ES"/>
        </w:rPr>
      </w:pPr>
    </w:p>
    <w:p w:rsidRPr="00B74891" w:rsidR="004F528D" w:rsidP="003E722C" w:rsidRDefault="00E045F1" w14:paraId="404D5DF9" w14:textId="2C4F8913">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E045F1">
        <w:rPr>
          <w:rFonts w:ascii="Times New Roman" w:hAnsi="Times New Roman"/>
          <w:sz w:val="24"/>
          <w:szCs w:val="24"/>
          <w:lang w:val="es-ES"/>
        </w:rPr>
        <w:t xml:space="preserve">En </w:t>
      </w:r>
      <w:r w:rsidRPr="10903FA5" w:rsidR="007D5491">
        <w:rPr>
          <w:rFonts w:ascii="Times New Roman" w:hAnsi="Times New Roman"/>
          <w:sz w:val="24"/>
          <w:szCs w:val="24"/>
          <w:lang w:val="es-ES"/>
        </w:rPr>
        <w:t>tercer</w:t>
      </w:r>
      <w:r w:rsidRPr="10903FA5" w:rsidR="00E045F1">
        <w:rPr>
          <w:rFonts w:ascii="Times New Roman" w:hAnsi="Times New Roman"/>
          <w:sz w:val="24"/>
          <w:szCs w:val="24"/>
          <w:lang w:val="es-ES"/>
        </w:rPr>
        <w:t xml:space="preserve"> lugar, invertir en el sector de transporte y logística de carga genera mayores inversiones en infraestructuras de apoyo a la actividad exportadora, pues “tanto la logística como la movilidad </w:t>
      </w:r>
      <w:r w:rsidRPr="10903FA5" w:rsidR="70BD885F">
        <w:rPr>
          <w:rFonts w:ascii="Times New Roman" w:hAnsi="Times New Roman"/>
          <w:sz w:val="24"/>
          <w:szCs w:val="24"/>
          <w:lang w:val="es-ES"/>
        </w:rPr>
        <w:t>sostenible</w:t>
      </w:r>
      <w:r w:rsidRPr="10903FA5" w:rsidR="00E045F1">
        <w:rPr>
          <w:rFonts w:ascii="Times New Roman" w:hAnsi="Times New Roman"/>
          <w:sz w:val="24"/>
          <w:szCs w:val="24"/>
          <w:lang w:val="es-ES"/>
        </w:rPr>
        <w:t xml:space="preserve"> requieren una infraestructura física y tecnológica que favorezca la integración operativa y arancelaria de los distintos modos de transporte” (CEPAL, 2019, pág. 278). Algunos ejemplos de tales inversiones son: frigoríficos y zonas de consolidación, descarga, descanso o procesos de control fitosanitario.</w:t>
      </w:r>
    </w:p>
    <w:p w:rsidRPr="007D5491" w:rsidR="007D5491" w:rsidP="007D5491" w:rsidRDefault="007D5491" w14:paraId="65C2D66A" w14:textId="77777777">
      <w:pPr>
        <w:tabs>
          <w:tab w:val="left" w:pos="270"/>
          <w:tab w:val="left" w:pos="360"/>
          <w:tab w:val="left" w:pos="450"/>
          <w:tab w:val="left" w:pos="2085"/>
        </w:tabs>
        <w:spacing w:after="0" w:line="240" w:lineRule="auto"/>
        <w:jc w:val="both"/>
        <w:rPr>
          <w:rFonts w:ascii="Times New Roman" w:hAnsi="Times New Roman"/>
          <w:sz w:val="24"/>
          <w:szCs w:val="24"/>
          <w:lang w:val="es-ES"/>
        </w:rPr>
      </w:pPr>
    </w:p>
    <w:p w:rsidR="003F6BF5" w:rsidP="00E55246" w:rsidRDefault="005D4F96" w14:paraId="731AEB80" w14:textId="149CF75F">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5D4F96">
        <w:rPr>
          <w:rFonts w:ascii="Times New Roman" w:hAnsi="Times New Roman"/>
          <w:sz w:val="24"/>
          <w:szCs w:val="24"/>
          <w:lang w:val="es-ES"/>
        </w:rPr>
        <w:t xml:space="preserve">En el ámbito regulatorio, la evidencia empírica demuestra que el marco legal es relevante para </w:t>
      </w:r>
      <w:r w:rsidRPr="10903FA5" w:rsidR="00824268">
        <w:rPr>
          <w:rFonts w:ascii="Times New Roman" w:hAnsi="Times New Roman"/>
          <w:sz w:val="24"/>
          <w:szCs w:val="24"/>
          <w:lang w:val="es-ES"/>
        </w:rPr>
        <w:t xml:space="preserve">el desempeño logístico y consecuentemente para </w:t>
      </w:r>
      <w:r w:rsidRPr="10903FA5" w:rsidR="005D4F96">
        <w:rPr>
          <w:rFonts w:ascii="Times New Roman" w:hAnsi="Times New Roman"/>
          <w:sz w:val="24"/>
          <w:szCs w:val="24"/>
          <w:lang w:val="es-ES"/>
        </w:rPr>
        <w:t xml:space="preserve">el crecimiento </w:t>
      </w:r>
      <w:r w:rsidRPr="10903FA5" w:rsidR="00824268">
        <w:rPr>
          <w:rFonts w:ascii="Times New Roman" w:hAnsi="Times New Roman"/>
          <w:sz w:val="24"/>
          <w:szCs w:val="24"/>
          <w:lang w:val="es-ES"/>
        </w:rPr>
        <w:t xml:space="preserve">económico. </w:t>
      </w:r>
      <w:r w:rsidRPr="10903FA5" w:rsidR="00300B64">
        <w:rPr>
          <w:rFonts w:ascii="Times New Roman" w:hAnsi="Times New Roman"/>
          <w:sz w:val="24"/>
          <w:szCs w:val="24"/>
          <w:lang w:val="es-ES"/>
        </w:rPr>
        <w:t xml:space="preserve">En </w:t>
      </w:r>
      <w:r w:rsidRPr="10903FA5" w:rsidR="00300B64">
        <w:rPr>
          <w:rFonts w:ascii="Times New Roman" w:hAnsi="Times New Roman"/>
          <w:b w:val="1"/>
          <w:bCs w:val="1"/>
          <w:sz w:val="24"/>
          <w:szCs w:val="24"/>
          <w:lang w:val="es-ES"/>
        </w:rPr>
        <w:t>Haidar, J.I. (2012)</w:t>
      </w:r>
      <w:r w:rsidRPr="10903FA5" w:rsidR="00300B64">
        <w:rPr>
          <w:rFonts w:ascii="Times New Roman" w:hAnsi="Times New Roman"/>
          <w:sz w:val="24"/>
          <w:szCs w:val="24"/>
          <w:lang w:val="es-ES"/>
        </w:rPr>
        <w:t xml:space="preserve"> se demuestra </w:t>
      </w:r>
      <w:r w:rsidRPr="10903FA5" w:rsidR="00300B64">
        <w:rPr>
          <w:rFonts w:ascii="Times New Roman" w:hAnsi="Times New Roman"/>
          <w:sz w:val="24"/>
          <w:szCs w:val="24"/>
          <w:lang w:val="es-ES"/>
        </w:rPr>
        <w:t xml:space="preserve">que cada reforma positiva en las regulaciones de comercio transfronterizo (es decir, tiempo, costos y procedimientos necesarios para exportar o importar una carga) está asociada con un aumento </w:t>
      </w:r>
      <w:r w:rsidRPr="10903FA5" w:rsidR="005D4090">
        <w:rPr>
          <w:rFonts w:ascii="Times New Roman" w:hAnsi="Times New Roman"/>
          <w:sz w:val="24"/>
          <w:szCs w:val="24"/>
          <w:lang w:val="es-ES"/>
        </w:rPr>
        <w:t>de aproximadamente</w:t>
      </w:r>
      <w:r w:rsidRPr="10903FA5" w:rsidR="00300B64">
        <w:rPr>
          <w:rFonts w:ascii="Times New Roman" w:hAnsi="Times New Roman"/>
          <w:sz w:val="24"/>
          <w:szCs w:val="24"/>
          <w:lang w:val="es-ES"/>
        </w:rPr>
        <w:t xml:space="preserve"> 0.15% en la tasa de crecimiento económico promedio.</w:t>
      </w:r>
      <w:r w:rsidRPr="10903FA5" w:rsidR="00824268">
        <w:rPr>
          <w:rFonts w:ascii="Times New Roman" w:hAnsi="Times New Roman"/>
          <w:sz w:val="24"/>
          <w:szCs w:val="24"/>
          <w:lang w:val="es-ES"/>
        </w:rPr>
        <w:t xml:space="preserve"> Un efecto relevante </w:t>
      </w:r>
      <w:r w:rsidRPr="10903FA5" w:rsidR="001A5A4E">
        <w:rPr>
          <w:rFonts w:ascii="Times New Roman" w:hAnsi="Times New Roman"/>
          <w:sz w:val="24"/>
          <w:szCs w:val="24"/>
          <w:lang w:val="es-ES"/>
        </w:rPr>
        <w:t xml:space="preserve">de las reformas de política del sector transporte y logística es el ocasionado en la dinámica de entrada y salida de firmas. Al respecto, </w:t>
      </w:r>
      <w:r w:rsidRPr="10903FA5" w:rsidR="0044734B">
        <w:rPr>
          <w:rFonts w:ascii="Times New Roman" w:hAnsi="Times New Roman"/>
          <w:sz w:val="24"/>
          <w:szCs w:val="24"/>
          <w:lang w:val="es-ES"/>
        </w:rPr>
        <w:t>altas regulaciones</w:t>
      </w:r>
      <w:r w:rsidRPr="10903FA5" w:rsidR="001A5A4E">
        <w:rPr>
          <w:rFonts w:ascii="Times New Roman" w:hAnsi="Times New Roman"/>
          <w:sz w:val="24"/>
          <w:szCs w:val="24"/>
          <w:lang w:val="es-ES"/>
        </w:rPr>
        <w:t xml:space="preserve"> sobre la actividad empresarial, así como altos costos de ajuste de la fuerza laboral, parecen afectar negativamente la entrada de nuevas pequeñas empresas</w:t>
      </w:r>
      <w:r w:rsidRPr="10903FA5" w:rsidR="0044734B">
        <w:rPr>
          <w:rFonts w:ascii="Times New Roman" w:hAnsi="Times New Roman"/>
          <w:sz w:val="24"/>
          <w:szCs w:val="24"/>
          <w:lang w:val="es-ES"/>
        </w:rPr>
        <w:t xml:space="preserve">. </w:t>
      </w:r>
      <w:r w:rsidRPr="10903FA5" w:rsidR="0044734B">
        <w:rPr>
          <w:rFonts w:ascii="Times New Roman" w:hAnsi="Times New Roman"/>
          <w:b w:val="1"/>
          <w:bCs w:val="1"/>
          <w:sz w:val="24"/>
          <w:szCs w:val="24"/>
          <w:lang w:val="es-ES"/>
        </w:rPr>
        <w:t xml:space="preserve">Desai et al. (2003) </w:t>
      </w:r>
      <w:r w:rsidRPr="10903FA5" w:rsidR="0044734B">
        <w:rPr>
          <w:rFonts w:ascii="Times New Roman" w:hAnsi="Times New Roman"/>
          <w:sz w:val="24"/>
          <w:szCs w:val="24"/>
          <w:lang w:val="es-ES"/>
        </w:rPr>
        <w:t>explora el impacto del entorno institucional en la naturaleza de la actividad empresarial en toda Europa</w:t>
      </w:r>
      <w:r w:rsidRPr="10903FA5" w:rsidR="009D3DDA">
        <w:rPr>
          <w:rFonts w:ascii="Times New Roman" w:hAnsi="Times New Roman"/>
          <w:sz w:val="24"/>
          <w:szCs w:val="24"/>
          <w:lang w:val="es-ES"/>
        </w:rPr>
        <w:t xml:space="preserve"> y encuentra que</w:t>
      </w:r>
      <w:r w:rsidRPr="10903FA5" w:rsidR="006A3EE6">
        <w:rPr>
          <w:rFonts w:ascii="Times New Roman" w:hAnsi="Times New Roman"/>
          <w:sz w:val="24"/>
          <w:szCs w:val="24"/>
          <w:lang w:val="es-ES"/>
        </w:rPr>
        <w:t xml:space="preserve"> u</w:t>
      </w:r>
      <w:r w:rsidRPr="10903FA5" w:rsidR="0044734B">
        <w:rPr>
          <w:rFonts w:ascii="Times New Roman" w:hAnsi="Times New Roman"/>
          <w:sz w:val="24"/>
          <w:szCs w:val="24"/>
          <w:lang w:val="es-ES"/>
        </w:rPr>
        <w:t>na mayor equidad y una mayor protección de los derechos de propiedad aumentan las tasas de ingreso, reducen las tasas de salida y reducen el tamaño promedio de las empresas.</w:t>
      </w:r>
      <w:r w:rsidRPr="10903FA5" w:rsidR="006A3EE6">
        <w:rPr>
          <w:rFonts w:ascii="Times New Roman" w:hAnsi="Times New Roman"/>
          <w:sz w:val="24"/>
          <w:szCs w:val="24"/>
          <w:lang w:val="es-ES"/>
        </w:rPr>
        <w:t xml:space="preserve"> </w:t>
      </w:r>
    </w:p>
    <w:p w:rsidRPr="009D3DDA" w:rsidR="009D3DDA" w:rsidP="009D3DDA" w:rsidRDefault="009D3DDA" w14:paraId="64CAA8E3" w14:textId="77777777">
      <w:pPr>
        <w:tabs>
          <w:tab w:val="left" w:pos="270"/>
          <w:tab w:val="left" w:pos="360"/>
          <w:tab w:val="left" w:pos="450"/>
          <w:tab w:val="left" w:pos="2085"/>
        </w:tabs>
        <w:spacing w:after="0" w:line="240" w:lineRule="auto"/>
        <w:jc w:val="both"/>
        <w:rPr>
          <w:rFonts w:ascii="Times New Roman" w:hAnsi="Times New Roman"/>
          <w:sz w:val="24"/>
          <w:szCs w:val="24"/>
          <w:lang w:val="es-ES"/>
        </w:rPr>
      </w:pPr>
    </w:p>
    <w:p w:rsidR="001A5A4E" w:rsidP="003E722C" w:rsidRDefault="00E94D28" w14:paraId="6AC989BB" w14:textId="6411CA22">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E94D28">
        <w:rPr>
          <w:rFonts w:ascii="Times New Roman" w:hAnsi="Times New Roman"/>
          <w:sz w:val="24"/>
          <w:szCs w:val="24"/>
          <w:lang w:val="es-ES"/>
        </w:rPr>
        <w:t xml:space="preserve">En un análisis realizado por el BID </w:t>
      </w:r>
      <w:r w:rsidRPr="10903FA5" w:rsidR="009D3DDA">
        <w:rPr>
          <w:rFonts w:ascii="Times New Roman" w:hAnsi="Times New Roman"/>
          <w:sz w:val="24"/>
          <w:szCs w:val="24"/>
          <w:lang w:val="es-ES"/>
        </w:rPr>
        <w:t>en</w:t>
      </w:r>
      <w:r w:rsidRPr="10903FA5" w:rsidR="00CF6332">
        <w:rPr>
          <w:rFonts w:ascii="Times New Roman" w:hAnsi="Times New Roman"/>
          <w:sz w:val="24"/>
          <w:szCs w:val="24"/>
          <w:lang w:val="es-ES"/>
        </w:rPr>
        <w:t xml:space="preserve"> donde se estudia</w:t>
      </w:r>
      <w:r w:rsidRPr="10903FA5" w:rsidR="0094335C">
        <w:rPr>
          <w:rFonts w:ascii="Times New Roman" w:hAnsi="Times New Roman"/>
          <w:sz w:val="24"/>
          <w:szCs w:val="24"/>
          <w:lang w:val="es-ES"/>
        </w:rPr>
        <w:t>n</w:t>
      </w:r>
      <w:r w:rsidRPr="10903FA5" w:rsidR="00A56702">
        <w:rPr>
          <w:rFonts w:ascii="Times New Roman" w:hAnsi="Times New Roman"/>
          <w:sz w:val="24"/>
          <w:szCs w:val="24"/>
          <w:lang w:val="es-ES"/>
        </w:rPr>
        <w:t xml:space="preserve"> los </w:t>
      </w:r>
      <w:r w:rsidRPr="10903FA5" w:rsidR="0094335C">
        <w:rPr>
          <w:rFonts w:ascii="Times New Roman" w:hAnsi="Times New Roman"/>
          <w:sz w:val="24"/>
          <w:szCs w:val="24"/>
          <w:lang w:val="es-ES"/>
        </w:rPr>
        <w:t>efectos</w:t>
      </w:r>
      <w:r w:rsidRPr="10903FA5" w:rsidR="00A56702">
        <w:rPr>
          <w:rFonts w:ascii="Times New Roman" w:hAnsi="Times New Roman"/>
          <w:sz w:val="24"/>
          <w:szCs w:val="24"/>
          <w:lang w:val="es-ES"/>
        </w:rPr>
        <w:t xml:space="preserve"> en el crecimiento ec</w:t>
      </w:r>
      <w:r w:rsidRPr="10903FA5" w:rsidR="00BF0D8F">
        <w:rPr>
          <w:rFonts w:ascii="Times New Roman" w:hAnsi="Times New Roman"/>
          <w:sz w:val="24"/>
          <w:szCs w:val="24"/>
          <w:lang w:val="es-ES"/>
        </w:rPr>
        <w:t>o</w:t>
      </w:r>
      <w:r w:rsidRPr="10903FA5" w:rsidR="00A56702">
        <w:rPr>
          <w:rFonts w:ascii="Times New Roman" w:hAnsi="Times New Roman"/>
          <w:sz w:val="24"/>
          <w:szCs w:val="24"/>
          <w:lang w:val="es-ES"/>
        </w:rPr>
        <w:t xml:space="preserve">nómico de reformas legales </w:t>
      </w:r>
      <w:r w:rsidRPr="10903FA5" w:rsidR="00AA5DF4">
        <w:rPr>
          <w:rFonts w:ascii="Times New Roman" w:hAnsi="Times New Roman"/>
          <w:sz w:val="24"/>
          <w:szCs w:val="24"/>
          <w:lang w:val="es-ES"/>
        </w:rPr>
        <w:t>que afectan la facilidad para hacer negocios</w:t>
      </w:r>
      <w:r w:rsidRPr="10903FA5" w:rsidR="00BF0D8F">
        <w:rPr>
          <w:rFonts w:ascii="Times New Roman" w:hAnsi="Times New Roman"/>
          <w:sz w:val="24"/>
          <w:szCs w:val="24"/>
          <w:lang w:val="es-ES"/>
        </w:rPr>
        <w:t xml:space="preserve"> tanto en el ámbito lógico como de facilitación comercial,</w:t>
      </w:r>
      <w:r w:rsidRPr="10903FA5" w:rsidR="00AA5DF4">
        <w:rPr>
          <w:rFonts w:ascii="Times New Roman" w:hAnsi="Times New Roman"/>
          <w:sz w:val="24"/>
          <w:szCs w:val="24"/>
          <w:lang w:val="es-ES"/>
        </w:rPr>
        <w:t xml:space="preserve"> l</w:t>
      </w:r>
      <w:r w:rsidRPr="10903FA5" w:rsidR="00A56702">
        <w:rPr>
          <w:rFonts w:ascii="Times New Roman" w:hAnsi="Times New Roman"/>
          <w:sz w:val="24"/>
          <w:szCs w:val="24"/>
          <w:lang w:val="es-ES"/>
        </w:rPr>
        <w:t>levadas a cabo durante el período 2004-2017</w:t>
      </w:r>
      <w:r w:rsidRPr="10903FA5" w:rsidR="00CF6332">
        <w:rPr>
          <w:rFonts w:ascii="Times New Roman" w:hAnsi="Times New Roman"/>
          <w:sz w:val="24"/>
          <w:szCs w:val="24"/>
          <w:lang w:val="es-ES"/>
        </w:rPr>
        <w:t xml:space="preserve"> en Panamá</w:t>
      </w:r>
      <w:r w:rsidRPr="10903FA5" w:rsidR="0094335C">
        <w:rPr>
          <w:rFonts w:ascii="Times New Roman" w:hAnsi="Times New Roman"/>
          <w:sz w:val="24"/>
          <w:szCs w:val="24"/>
          <w:lang w:val="es-ES"/>
        </w:rPr>
        <w:t xml:space="preserve">, parten del </w:t>
      </w:r>
      <w:r w:rsidRPr="10903FA5" w:rsidR="0094335C">
        <w:rPr>
          <w:rFonts w:ascii="Times New Roman" w:hAnsi="Times New Roman" w:cs="Times New Roman"/>
          <w:sz w:val="24"/>
          <w:szCs w:val="24"/>
          <w:lang w:val="es-ES"/>
        </w:rPr>
        <w:t>fundamento</w:t>
      </w:r>
      <w:r w:rsidRPr="10903FA5" w:rsidR="00A56702">
        <w:rPr>
          <w:rFonts w:ascii="Times New Roman" w:hAnsi="Times New Roman" w:cs="Times New Roman"/>
          <w:sz w:val="24"/>
          <w:szCs w:val="24"/>
          <w:lang w:val="es-ES"/>
        </w:rPr>
        <w:t xml:space="preserve"> teórico de que el nivel de ingresos es una función del marco regulatorio existente. </w:t>
      </w:r>
      <w:r w:rsidRPr="10903FA5" w:rsidR="00190868">
        <w:rPr>
          <w:rFonts w:ascii="Times New Roman" w:hAnsi="Times New Roman" w:cs="Times New Roman"/>
          <w:sz w:val="24"/>
          <w:szCs w:val="24"/>
          <w:lang w:val="es-ES"/>
        </w:rPr>
        <w:t>El análisis utilizó</w:t>
      </w:r>
      <w:r w:rsidRPr="10903FA5" w:rsidR="00A56702">
        <w:rPr>
          <w:rFonts w:ascii="Times New Roman" w:hAnsi="Times New Roman" w:cs="Times New Roman"/>
          <w:sz w:val="24"/>
          <w:szCs w:val="24"/>
          <w:lang w:val="es-ES"/>
        </w:rPr>
        <w:t xml:space="preserve"> los indicadores del </w:t>
      </w:r>
      <w:r w:rsidRPr="10903FA5" w:rsidR="00A56702">
        <w:rPr>
          <w:rFonts w:ascii="Times New Roman" w:hAnsi="Times New Roman" w:cs="Times New Roman"/>
          <w:i w:val="1"/>
          <w:iCs w:val="1"/>
          <w:sz w:val="24"/>
          <w:szCs w:val="24"/>
          <w:lang w:val="es-ES"/>
        </w:rPr>
        <w:t>Doing Business</w:t>
      </w:r>
      <w:r w:rsidRPr="10903FA5" w:rsidR="00A56702">
        <w:rPr>
          <w:rFonts w:ascii="Times New Roman" w:hAnsi="Times New Roman" w:cs="Times New Roman"/>
          <w:sz w:val="24"/>
          <w:szCs w:val="24"/>
          <w:lang w:val="es-ES"/>
        </w:rPr>
        <w:t xml:space="preserve"> (DB) del Banco Mundial </w:t>
      </w:r>
      <w:r w:rsidRPr="10903FA5" w:rsidR="00385F45">
        <w:rPr>
          <w:rFonts w:ascii="Times New Roman" w:hAnsi="Times New Roman" w:cs="Times New Roman"/>
          <w:sz w:val="24"/>
          <w:szCs w:val="24"/>
          <w:lang w:val="es-ES"/>
        </w:rPr>
        <w:t>sobre</w:t>
      </w:r>
      <w:r w:rsidRPr="10903FA5" w:rsidR="00A56702">
        <w:rPr>
          <w:rFonts w:ascii="Times New Roman" w:hAnsi="Times New Roman" w:cs="Times New Roman"/>
          <w:sz w:val="24"/>
          <w:szCs w:val="24"/>
          <w:lang w:val="es-ES"/>
        </w:rPr>
        <w:t xml:space="preserve"> regulaciones comerciales, como un determinante del crecimiento económico enfocado fundamentalmente en la actividad de las firmas. </w:t>
      </w:r>
      <w:r w:rsidRPr="10903FA5" w:rsidR="00E6541C">
        <w:rPr>
          <w:rFonts w:ascii="Times New Roman" w:hAnsi="Times New Roman" w:cs="Times New Roman"/>
          <w:sz w:val="24"/>
          <w:szCs w:val="24"/>
          <w:lang w:val="es-ES"/>
        </w:rPr>
        <w:t>Se encontró</w:t>
      </w:r>
      <w:r w:rsidRPr="10903FA5" w:rsidR="00A56702">
        <w:rPr>
          <w:rFonts w:ascii="Times New Roman" w:hAnsi="Times New Roman" w:cs="Times New Roman"/>
          <w:sz w:val="24"/>
          <w:szCs w:val="24"/>
          <w:lang w:val="es-ES"/>
        </w:rPr>
        <w:t xml:space="preserve"> que existe una </w:t>
      </w:r>
      <w:r w:rsidRPr="10903FA5" w:rsidR="00385F45">
        <w:rPr>
          <w:rFonts w:ascii="Times New Roman" w:hAnsi="Times New Roman" w:cs="Times New Roman"/>
          <w:sz w:val="24"/>
          <w:szCs w:val="24"/>
          <w:lang w:val="es-ES"/>
        </w:rPr>
        <w:t>cor</w:t>
      </w:r>
      <w:r w:rsidRPr="10903FA5" w:rsidR="00A56702">
        <w:rPr>
          <w:rFonts w:ascii="Times New Roman" w:hAnsi="Times New Roman" w:cs="Times New Roman"/>
          <w:sz w:val="24"/>
          <w:szCs w:val="24"/>
          <w:lang w:val="es-ES"/>
        </w:rPr>
        <w:t xml:space="preserve">relación positiva entre las reformas regulatorias llevadas a cabo en Panamá en el período analizado y los incrementos en el PIB Nominal. </w:t>
      </w:r>
      <w:r w:rsidRPr="10903FA5" w:rsidR="00A56702">
        <w:rPr>
          <w:rFonts w:ascii="Times New Roman" w:hAnsi="Times New Roman" w:cs="Times New Roman"/>
          <w:sz w:val="24"/>
          <w:szCs w:val="24"/>
          <w:lang w:val="es-ES"/>
        </w:rPr>
        <w:t>E</w:t>
      </w:r>
      <w:r w:rsidRPr="10903FA5" w:rsidR="00A56702">
        <w:rPr>
          <w:rFonts w:ascii="Times New Roman" w:hAnsi="Times New Roman" w:cs="Times New Roman"/>
          <w:sz w:val="24"/>
          <w:szCs w:val="24"/>
          <w:lang w:val="es-ES"/>
        </w:rPr>
        <w:t xml:space="preserve">l coeficiente </w:t>
      </w:r>
      <w:r w:rsidRPr="10903FA5" w:rsidR="00A56702">
        <w:rPr>
          <w:rFonts w:ascii="Times New Roman" w:hAnsi="Times New Roman" w:cs="Times New Roman"/>
          <w:sz w:val="24"/>
          <w:szCs w:val="24"/>
          <w:lang w:val="es-ES"/>
        </w:rPr>
        <w:t>estimado en el modelo</w:t>
      </w:r>
      <w:r w:rsidRPr="10903FA5" w:rsidR="00A56702">
        <w:rPr>
          <w:rFonts w:ascii="Times New Roman" w:hAnsi="Times New Roman" w:cs="Times New Roman"/>
          <w:sz w:val="24"/>
          <w:szCs w:val="24"/>
          <w:lang w:val="es-ES"/>
        </w:rPr>
        <w:t xml:space="preserve"> es positivo e igual a </w:t>
      </w:r>
      <w:r w:rsidRPr="10903FA5" w:rsidR="00A56702">
        <w:rPr>
          <w:rFonts w:ascii="Times New Roman" w:hAnsi="Times New Roman" w:cs="Times New Roman"/>
          <w:b w:val="1"/>
          <w:bCs w:val="1"/>
          <w:sz w:val="24"/>
          <w:szCs w:val="24"/>
          <w:lang w:val="es-ES"/>
        </w:rPr>
        <w:t>0.03</w:t>
      </w:r>
      <w:r w:rsidRPr="10903FA5" w:rsidR="00A56702">
        <w:rPr>
          <w:rFonts w:ascii="Times New Roman" w:hAnsi="Times New Roman" w:cs="Times New Roman"/>
          <w:sz w:val="24"/>
          <w:szCs w:val="24"/>
          <w:lang w:val="es-ES"/>
        </w:rPr>
        <w:t xml:space="preserve">, significativo al nivel de 5%. </w:t>
      </w:r>
      <w:r w:rsidRPr="10903FA5" w:rsidR="00881ED2">
        <w:rPr>
          <w:rFonts w:ascii="Times New Roman" w:hAnsi="Times New Roman" w:cs="Times New Roman"/>
          <w:b w:val="1"/>
          <w:bCs w:val="1"/>
          <w:sz w:val="24"/>
          <w:szCs w:val="24"/>
          <w:lang w:val="es-ES"/>
        </w:rPr>
        <w:t>esto quiere decir que</w:t>
      </w:r>
      <w:r w:rsidRPr="10903FA5" w:rsidR="00A56702">
        <w:rPr>
          <w:rFonts w:ascii="Times New Roman" w:hAnsi="Times New Roman" w:cs="Times New Roman"/>
          <w:b w:val="1"/>
          <w:bCs w:val="1"/>
          <w:sz w:val="24"/>
          <w:szCs w:val="24"/>
          <w:lang w:val="es-ES"/>
        </w:rPr>
        <w:t xml:space="preserve"> cada reforma regulatoria del clima de negocios está asociada, en promedio, con un aumento de 0.03% en el crecimiento económico. </w:t>
      </w:r>
      <w:r w:rsidRPr="10903FA5" w:rsidR="00385F45">
        <w:rPr>
          <w:rFonts w:ascii="Times New Roman" w:hAnsi="Times New Roman"/>
          <w:sz w:val="24"/>
          <w:szCs w:val="24"/>
          <w:lang w:val="es-ES"/>
        </w:rPr>
        <w:t>Estas</w:t>
      </w:r>
      <w:r w:rsidRPr="10903FA5" w:rsidR="006A3EE6">
        <w:rPr>
          <w:rFonts w:ascii="Times New Roman" w:hAnsi="Times New Roman"/>
          <w:sz w:val="24"/>
          <w:szCs w:val="24"/>
          <w:lang w:val="es-ES"/>
        </w:rPr>
        <w:t xml:space="preserve"> evidencias antes mencionadas, </w:t>
      </w:r>
      <w:r w:rsidRPr="10903FA5" w:rsidR="001A5A4E">
        <w:rPr>
          <w:rFonts w:ascii="Times New Roman" w:hAnsi="Times New Roman"/>
          <w:sz w:val="24"/>
          <w:szCs w:val="24"/>
          <w:lang w:val="es-ES"/>
        </w:rPr>
        <w:t>sugieren que los países deberían priorizar la reforma de sus regulaciones comerciales</w:t>
      </w:r>
      <w:r w:rsidRPr="10903FA5" w:rsidR="006A3EE6">
        <w:rPr>
          <w:rFonts w:ascii="Times New Roman" w:hAnsi="Times New Roman"/>
          <w:sz w:val="24"/>
          <w:szCs w:val="24"/>
          <w:lang w:val="es-ES"/>
        </w:rPr>
        <w:t>, de transporte y logística</w:t>
      </w:r>
      <w:r w:rsidRPr="10903FA5" w:rsidR="001A5A4E">
        <w:rPr>
          <w:rFonts w:ascii="Times New Roman" w:hAnsi="Times New Roman"/>
          <w:sz w:val="24"/>
          <w:szCs w:val="24"/>
          <w:lang w:val="es-ES"/>
        </w:rPr>
        <w:t xml:space="preserve"> al diseñar políticas de crecimiento.</w:t>
      </w:r>
    </w:p>
    <w:p w:rsidRPr="00030038" w:rsidR="00AA15B6" w:rsidP="00AA15B6" w:rsidRDefault="00AA15B6" w14:paraId="50B5AB11" w14:textId="77777777">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rsidRPr="007E4218" w:rsidR="007E4218" w:rsidP="007E4218" w:rsidRDefault="007E4218" w14:paraId="647086D0" w14:textId="77777777">
      <w:pPr>
        <w:pStyle w:val="ListParagraph"/>
        <w:numPr>
          <w:ilvl w:val="0"/>
          <w:numId w:val="2"/>
        </w:numPr>
        <w:tabs>
          <w:tab w:val="left" w:pos="360"/>
          <w:tab w:val="left" w:pos="450"/>
        </w:tabs>
        <w:spacing w:line="240" w:lineRule="auto"/>
        <w:jc w:val="both"/>
        <w:rPr>
          <w:rFonts w:ascii="Times New Roman" w:hAnsi="Times New Roman"/>
          <w:b/>
          <w:color w:val="1F497D"/>
          <w:sz w:val="24"/>
          <w:szCs w:val="24"/>
          <w:lang w:val="es-ES"/>
        </w:rPr>
      </w:pPr>
      <w:r w:rsidRPr="007E4218">
        <w:rPr>
          <w:rFonts w:ascii="Times New Roman" w:hAnsi="Times New Roman"/>
          <w:b/>
          <w:color w:val="1F497D"/>
          <w:sz w:val="24"/>
          <w:szCs w:val="24"/>
          <w:lang w:val="es-ES"/>
        </w:rPr>
        <w:t>A</w:t>
      </w:r>
      <w:r w:rsidRPr="007E4218" w:rsidR="00F71376">
        <w:rPr>
          <w:rFonts w:ascii="Times New Roman" w:hAnsi="Times New Roman"/>
          <w:b/>
          <w:color w:val="1F497D"/>
          <w:sz w:val="24"/>
          <w:szCs w:val="24"/>
          <w:lang w:val="es-ES"/>
        </w:rPr>
        <w:t>spectos generales de la operación en términos de integración regional</w:t>
      </w:r>
    </w:p>
    <w:p w:rsidRPr="007749AE" w:rsidR="007E4218" w:rsidP="007E4218" w:rsidRDefault="007E4218" w14:paraId="4BF0B905" w14:textId="77777777">
      <w:pPr>
        <w:pStyle w:val="ListParagraph"/>
        <w:rPr>
          <w:rFonts w:ascii="Times New Roman" w:hAnsi="Times New Roman" w:cs="Times New Roman"/>
          <w:sz w:val="24"/>
          <w:szCs w:val="24"/>
          <w:lang w:val="es-ES"/>
        </w:rPr>
      </w:pPr>
    </w:p>
    <w:p w:rsidRPr="00685498" w:rsidR="008B0276" w:rsidP="10903FA5" w:rsidRDefault="003D5B7B" w14:paraId="71E4DC8B" w14:textId="732F6943">
      <w:pPr>
        <w:pStyle w:val="ListParagraph"/>
        <w:numPr>
          <w:ilvl w:val="1"/>
          <w:numId w:val="2"/>
        </w:numPr>
        <w:shd w:val="clear" w:color="auto" w:fill="FFFFFF" w:themeFill="background1"/>
        <w:tabs>
          <w:tab w:val="left" w:pos="270"/>
          <w:tab w:val="left" w:pos="360"/>
          <w:tab w:val="left" w:pos="450"/>
          <w:tab w:val="left" w:pos="2085"/>
        </w:tabs>
        <w:spacing w:after="0" w:line="0" w:lineRule="atLeast"/>
        <w:ind w:left="90"/>
        <w:jc w:val="both"/>
        <w:rPr>
          <w:rFonts w:ascii="Times New Roman" w:hAnsi="Times New Roman"/>
          <w:sz w:val="24"/>
          <w:szCs w:val="24"/>
          <w:lang w:val="es-ES"/>
        </w:rPr>
      </w:pPr>
      <w:r w:rsidRPr="10903FA5" w:rsidR="003D5B7B">
        <w:rPr>
          <w:rFonts w:ascii="Times New Roman" w:hAnsi="Times New Roman" w:cs="Times New Roman"/>
          <w:sz w:val="24"/>
          <w:szCs w:val="24"/>
          <w:lang w:val="es-ES"/>
        </w:rPr>
        <w:t xml:space="preserve">El </w:t>
      </w:r>
      <w:r w:rsidRPr="10903FA5" w:rsidR="000958C9">
        <w:rPr>
          <w:rFonts w:ascii="Times New Roman" w:hAnsi="Times New Roman" w:cs="Times New Roman"/>
          <w:sz w:val="24"/>
          <w:szCs w:val="24"/>
          <w:lang w:val="es-ES"/>
        </w:rPr>
        <w:t>Programa de Reformas del Sector Transporte y Logística de Carga de Honduras</w:t>
      </w:r>
      <w:r w:rsidRPr="10903FA5" w:rsidR="0041665C">
        <w:rPr>
          <w:rFonts w:ascii="Times New Roman" w:hAnsi="Times New Roman" w:cs="Times New Roman"/>
          <w:sz w:val="24"/>
          <w:szCs w:val="24"/>
          <w:lang w:val="es-ES"/>
        </w:rPr>
        <w:t xml:space="preserve"> Tramo II</w:t>
      </w:r>
      <w:r w:rsidRPr="10903FA5" w:rsidR="00285490">
        <w:rPr>
          <w:rFonts w:ascii="Times New Roman" w:hAnsi="Times New Roman" w:cs="Times New Roman"/>
          <w:sz w:val="24"/>
          <w:szCs w:val="24"/>
          <w:lang w:val="es-ES"/>
        </w:rPr>
        <w:t>I</w:t>
      </w:r>
      <w:r w:rsidRPr="10903FA5" w:rsidR="00C94824">
        <w:rPr>
          <w:rFonts w:ascii="Times New Roman" w:hAnsi="Times New Roman" w:cs="Times New Roman"/>
          <w:sz w:val="24"/>
          <w:szCs w:val="24"/>
          <w:lang w:val="es-ES"/>
        </w:rPr>
        <w:t xml:space="preserve"> (HO-L</w:t>
      </w:r>
      <w:r w:rsidRPr="10903FA5" w:rsidR="0041665C">
        <w:rPr>
          <w:rFonts w:ascii="Times New Roman" w:hAnsi="Times New Roman" w:cs="Times New Roman"/>
          <w:sz w:val="24"/>
          <w:szCs w:val="24"/>
          <w:lang w:val="es-ES"/>
        </w:rPr>
        <w:t>12</w:t>
      </w:r>
      <w:r w:rsidRPr="10903FA5" w:rsidR="00285490">
        <w:rPr>
          <w:rFonts w:ascii="Times New Roman" w:hAnsi="Times New Roman" w:cs="Times New Roman"/>
          <w:sz w:val="24"/>
          <w:szCs w:val="24"/>
          <w:lang w:val="es-ES"/>
        </w:rPr>
        <w:t>19</w:t>
      </w:r>
      <w:r w:rsidRPr="10903FA5" w:rsidR="00C94824">
        <w:rPr>
          <w:rFonts w:ascii="Times New Roman" w:hAnsi="Times New Roman" w:cs="Times New Roman"/>
          <w:sz w:val="24"/>
          <w:szCs w:val="24"/>
          <w:lang w:val="es-ES"/>
        </w:rPr>
        <w:t>)</w:t>
      </w:r>
      <w:r w:rsidRPr="10903FA5" w:rsidR="00675FC0">
        <w:rPr>
          <w:rFonts w:ascii="Times New Roman" w:hAnsi="Times New Roman" w:cs="Times New Roman"/>
          <w:sz w:val="24"/>
          <w:szCs w:val="24"/>
          <w:lang w:val="es-ES"/>
        </w:rPr>
        <w:t xml:space="preserve">, </w:t>
      </w:r>
      <w:r w:rsidRPr="10903FA5" w:rsidR="003D5B7B">
        <w:rPr>
          <w:rFonts w:ascii="Times New Roman" w:hAnsi="Times New Roman" w:cs="Times New Roman"/>
          <w:sz w:val="24"/>
          <w:szCs w:val="24"/>
          <w:lang w:val="es-ES"/>
        </w:rPr>
        <w:t xml:space="preserve">tiene como objetivo general contribuir a la productividad y a la integración nacional y regional </w:t>
      </w:r>
      <w:r w:rsidRPr="10903FA5" w:rsidR="000958C9">
        <w:rPr>
          <w:rFonts w:ascii="Times New Roman" w:hAnsi="Times New Roman" w:cs="Times New Roman"/>
          <w:sz w:val="24"/>
          <w:szCs w:val="24"/>
          <w:lang w:val="es-ES"/>
        </w:rPr>
        <w:t>Honduras</w:t>
      </w:r>
      <w:r w:rsidRPr="10903FA5" w:rsidR="003D5B7B">
        <w:rPr>
          <w:rFonts w:ascii="Times New Roman" w:hAnsi="Times New Roman" w:cs="Times New Roman"/>
          <w:sz w:val="24"/>
          <w:szCs w:val="24"/>
          <w:lang w:val="es-ES"/>
        </w:rPr>
        <w:t xml:space="preserve">. </w:t>
      </w:r>
      <w:r w:rsidRPr="10903FA5" w:rsidR="00CD312B">
        <w:rPr>
          <w:rFonts w:ascii="Times New Roman" w:hAnsi="Times New Roman" w:cs="Times New Roman"/>
          <w:sz w:val="24"/>
          <w:szCs w:val="24"/>
          <w:lang w:val="es-ES"/>
        </w:rPr>
        <w:t>E</w:t>
      </w:r>
      <w:r w:rsidRPr="10903FA5" w:rsidR="003D5B7B">
        <w:rPr>
          <w:rFonts w:ascii="Times New Roman" w:hAnsi="Times New Roman" w:cs="Times New Roman"/>
          <w:sz w:val="24"/>
          <w:szCs w:val="24"/>
          <w:lang w:val="es-ES"/>
        </w:rPr>
        <w:t>l programa reforzará las acciones que se han llevado</w:t>
      </w:r>
      <w:r w:rsidRPr="10903FA5" w:rsidR="004E422F">
        <w:rPr>
          <w:lang w:val="es-ES"/>
        </w:rPr>
        <w:t xml:space="preserve"> </w:t>
      </w:r>
      <w:r w:rsidRPr="10903FA5" w:rsidR="004E422F">
        <w:rPr>
          <w:rFonts w:ascii="Times New Roman" w:hAnsi="Times New Roman" w:cs="Times New Roman"/>
          <w:sz w:val="24"/>
          <w:szCs w:val="24"/>
          <w:lang w:val="es-ES"/>
        </w:rPr>
        <w:t>a cabo</w:t>
      </w:r>
      <w:r w:rsidRPr="10903FA5" w:rsidR="00881ED2">
        <w:rPr>
          <w:rFonts w:ascii="Times New Roman" w:hAnsi="Times New Roman" w:cs="Times New Roman"/>
          <w:sz w:val="24"/>
          <w:szCs w:val="24"/>
          <w:lang w:val="es-ES"/>
        </w:rPr>
        <w:t xml:space="preserve"> por parte del BID</w:t>
      </w:r>
      <w:r w:rsidRPr="10903FA5" w:rsidR="004E422F">
        <w:rPr>
          <w:rFonts w:ascii="Times New Roman" w:hAnsi="Times New Roman" w:cs="Times New Roman"/>
          <w:sz w:val="24"/>
          <w:szCs w:val="24"/>
          <w:lang w:val="es-ES"/>
        </w:rPr>
        <w:t xml:space="preserve"> de mejoramiento de los</w:t>
      </w:r>
      <w:r w:rsidRPr="10903FA5" w:rsidR="004E422F">
        <w:rPr>
          <w:rFonts w:ascii="Times New Roman" w:hAnsi="Times New Roman" w:cs="Times New Roman"/>
          <w:sz w:val="24"/>
          <w:szCs w:val="24"/>
          <w:lang w:val="es-ES"/>
        </w:rPr>
        <w:t xml:space="preserve"> Corredores </w:t>
      </w:r>
      <w:r w:rsidRPr="10903FA5" w:rsidR="00C94824">
        <w:rPr>
          <w:rFonts w:ascii="Times New Roman" w:hAnsi="Times New Roman" w:cs="Times New Roman"/>
          <w:sz w:val="24"/>
          <w:szCs w:val="24"/>
          <w:lang w:val="es-ES"/>
        </w:rPr>
        <w:t>Viales de Integración</w:t>
      </w:r>
      <w:r w:rsidRPr="10903FA5" w:rsidR="004E422F">
        <w:rPr>
          <w:rFonts w:ascii="Times New Roman" w:hAnsi="Times New Roman" w:cs="Times New Roman"/>
          <w:sz w:val="24"/>
          <w:szCs w:val="24"/>
          <w:lang w:val="es-ES"/>
        </w:rPr>
        <w:t xml:space="preserve"> (HO-L103 y HO-L1121)</w:t>
      </w:r>
      <w:r w:rsidRPr="10903FA5" w:rsidR="00C94824">
        <w:rPr>
          <w:rFonts w:ascii="Times New Roman" w:hAnsi="Times New Roman" w:cs="Times New Roman"/>
          <w:sz w:val="24"/>
          <w:szCs w:val="24"/>
          <w:lang w:val="es-ES"/>
        </w:rPr>
        <w:t>,</w:t>
      </w:r>
      <w:r w:rsidRPr="10903FA5" w:rsidR="004E422F">
        <w:rPr>
          <w:rFonts w:ascii="Times New Roman" w:hAnsi="Times New Roman" w:cs="Times New Roman"/>
          <w:sz w:val="24"/>
          <w:szCs w:val="24"/>
          <w:lang w:val="es-ES"/>
        </w:rPr>
        <w:t xml:space="preserve"> </w:t>
      </w:r>
      <w:r w:rsidRPr="10903FA5" w:rsidR="00C94824">
        <w:rPr>
          <w:rFonts w:ascii="Times New Roman" w:hAnsi="Times New Roman" w:cs="Times New Roman"/>
          <w:sz w:val="24"/>
          <w:szCs w:val="24"/>
          <w:lang w:val="es-ES"/>
        </w:rPr>
        <w:t xml:space="preserve">y </w:t>
      </w:r>
      <w:r w:rsidRPr="10903FA5" w:rsidR="004E422F">
        <w:rPr>
          <w:rFonts w:ascii="Times New Roman" w:hAnsi="Times New Roman" w:cs="Times New Roman"/>
          <w:sz w:val="24"/>
          <w:szCs w:val="24"/>
          <w:lang w:val="es-ES"/>
        </w:rPr>
        <w:t>el</w:t>
      </w:r>
      <w:r w:rsidRPr="10903FA5" w:rsidR="00C94824">
        <w:rPr>
          <w:rFonts w:ascii="Times New Roman" w:hAnsi="Times New Roman" w:cs="Times New Roman"/>
          <w:sz w:val="24"/>
          <w:szCs w:val="24"/>
          <w:lang w:val="es-ES"/>
        </w:rPr>
        <w:t xml:space="preserve"> mejoramiento del</w:t>
      </w:r>
      <w:r w:rsidRPr="10903FA5" w:rsidR="004E422F">
        <w:rPr>
          <w:rFonts w:ascii="Times New Roman" w:hAnsi="Times New Roman" w:cs="Times New Roman"/>
          <w:sz w:val="24"/>
          <w:szCs w:val="24"/>
          <w:lang w:val="es-ES"/>
        </w:rPr>
        <w:t xml:space="preserve"> Sistema de Transporte Urbano de la capital del país (HO-L1061)</w:t>
      </w:r>
      <w:r w:rsidRPr="10903FA5" w:rsidR="00C94824">
        <w:rPr>
          <w:rFonts w:ascii="Times New Roman" w:hAnsi="Times New Roman" w:cs="Times New Roman"/>
          <w:sz w:val="24"/>
          <w:szCs w:val="24"/>
          <w:lang w:val="es-ES"/>
        </w:rPr>
        <w:t xml:space="preserve"> </w:t>
      </w:r>
      <w:r w:rsidRPr="10903FA5" w:rsidR="004E422F">
        <w:rPr>
          <w:rFonts w:ascii="Times New Roman" w:hAnsi="Times New Roman" w:cs="Times New Roman"/>
          <w:sz w:val="24"/>
          <w:szCs w:val="24"/>
          <w:lang w:val="es-ES"/>
        </w:rPr>
        <w:t xml:space="preserve">enfocados en mejorar las condiciones de productividad del país y por tanto su competitividad </w:t>
      </w:r>
      <w:r w:rsidRPr="10903FA5" w:rsidR="00C94824">
        <w:rPr>
          <w:rFonts w:ascii="Times New Roman" w:hAnsi="Times New Roman" w:cs="Times New Roman"/>
          <w:sz w:val="24"/>
          <w:szCs w:val="24"/>
          <w:lang w:val="es-ES"/>
        </w:rPr>
        <w:t>de cara a una</w:t>
      </w:r>
      <w:r w:rsidRPr="10903FA5" w:rsidR="004E422F">
        <w:rPr>
          <w:rFonts w:ascii="Times New Roman" w:hAnsi="Times New Roman" w:cs="Times New Roman"/>
          <w:sz w:val="24"/>
          <w:szCs w:val="24"/>
          <w:lang w:val="es-ES"/>
        </w:rPr>
        <w:t xml:space="preserve"> mejor inserción en los mercados regionales e internacionales. </w:t>
      </w:r>
      <w:r w:rsidRPr="10903FA5" w:rsidR="00C94824">
        <w:rPr>
          <w:rFonts w:ascii="Times New Roman" w:hAnsi="Times New Roman" w:cs="Times New Roman"/>
          <w:sz w:val="24"/>
          <w:szCs w:val="24"/>
          <w:lang w:val="es-ES"/>
        </w:rPr>
        <w:t>El programa objeto de análisis</w:t>
      </w:r>
      <w:r w:rsidRPr="10903FA5" w:rsidR="00DE6485">
        <w:rPr>
          <w:rFonts w:ascii="Times New Roman" w:hAnsi="Times New Roman" w:cs="Times New Roman"/>
          <w:sz w:val="24"/>
          <w:szCs w:val="24"/>
          <w:lang w:val="es-ES"/>
        </w:rPr>
        <w:t xml:space="preserve"> </w:t>
      </w:r>
      <w:r w:rsidRPr="10903FA5" w:rsidR="00DE6485">
        <w:rPr>
          <w:rFonts w:ascii="Times New Roman" w:hAnsi="Times New Roman"/>
          <w:sz w:val="24"/>
          <w:szCs w:val="24"/>
          <w:lang w:val="es-ES"/>
        </w:rPr>
        <w:t xml:space="preserve">se enfoca en </w:t>
      </w:r>
      <w:r w:rsidRPr="10903FA5" w:rsidR="00AC51A7">
        <w:rPr>
          <w:rFonts w:ascii="Times New Roman" w:hAnsi="Times New Roman"/>
          <w:sz w:val="24"/>
          <w:szCs w:val="24"/>
          <w:lang w:val="es-ES"/>
        </w:rPr>
        <w:t xml:space="preserve">concretar las reformas de política propuestas </w:t>
      </w:r>
      <w:r w:rsidRPr="10903FA5" w:rsidR="00AC51A7">
        <w:rPr>
          <w:rFonts w:ascii="Times New Roman" w:hAnsi="Times New Roman"/>
          <w:sz w:val="24"/>
          <w:szCs w:val="24"/>
          <w:lang w:val="es-ES"/>
        </w:rPr>
        <w:t>anteriormente</w:t>
      </w:r>
      <w:r w:rsidRPr="10903FA5" w:rsidR="00AC51A7">
        <w:rPr>
          <w:rFonts w:ascii="Times New Roman" w:hAnsi="Times New Roman"/>
          <w:sz w:val="24"/>
          <w:szCs w:val="24"/>
          <w:lang w:val="es-ES"/>
        </w:rPr>
        <w:t>, iniciando por la evaluación de los avances logrados con la implementación de los Planes – PEG, PNLOG y PAI – que dan origen a los ajustes normativos para la transformación del sector</w:t>
      </w:r>
      <w:r w:rsidRPr="10903FA5" w:rsidR="00DE6485">
        <w:rPr>
          <w:rFonts w:ascii="Times New Roman" w:hAnsi="Times New Roman" w:cs="Times New Roman"/>
          <w:sz w:val="24"/>
          <w:szCs w:val="24"/>
          <w:lang w:val="es-419"/>
        </w:rPr>
        <w:t>.</w:t>
      </w:r>
      <w:r w:rsidRPr="10903FA5" w:rsidR="006B1F07">
        <w:rPr>
          <w:rFonts w:ascii="Times New Roman" w:hAnsi="Times New Roman" w:cs="Times New Roman"/>
          <w:sz w:val="24"/>
          <w:szCs w:val="24"/>
          <w:lang w:val="es-ES"/>
        </w:rPr>
        <w:t xml:space="preserve"> </w:t>
      </w:r>
      <w:r w:rsidRPr="10903FA5" w:rsidR="00DE6485">
        <w:rPr>
          <w:rFonts w:ascii="Times New Roman" w:hAnsi="Times New Roman" w:cs="Times New Roman"/>
          <w:sz w:val="24"/>
          <w:szCs w:val="24"/>
          <w:lang w:val="es-ES"/>
        </w:rPr>
        <w:t>E</w:t>
      </w:r>
      <w:r w:rsidRPr="10903FA5" w:rsidR="00C94824">
        <w:rPr>
          <w:rFonts w:ascii="Times New Roman" w:hAnsi="Times New Roman" w:cs="Times New Roman"/>
          <w:sz w:val="24"/>
          <w:szCs w:val="24"/>
          <w:lang w:val="es-ES"/>
        </w:rPr>
        <w:t xml:space="preserve">l </w:t>
      </w:r>
      <w:r w:rsidRPr="10903FA5" w:rsidR="00C94824">
        <w:rPr>
          <w:rFonts w:ascii="Times New Roman" w:hAnsi="Times New Roman" w:cs="Times New Roman"/>
          <w:sz w:val="24"/>
          <w:szCs w:val="24"/>
          <w:lang w:val="es-ES"/>
        </w:rPr>
        <w:t>primer</w:t>
      </w:r>
      <w:r w:rsidRPr="10903FA5" w:rsidR="00C94824">
        <w:rPr>
          <w:rFonts w:ascii="Times New Roman" w:hAnsi="Times New Roman" w:cs="Times New Roman"/>
          <w:sz w:val="24"/>
          <w:szCs w:val="24"/>
          <w:lang w:val="es-ES"/>
        </w:rPr>
        <w:t xml:space="preserve"> préstamo</w:t>
      </w:r>
      <w:r w:rsidRPr="10903FA5" w:rsidR="00C94824">
        <w:rPr>
          <w:rFonts w:ascii="Times New Roman" w:hAnsi="Times New Roman" w:cs="Times New Roman"/>
          <w:sz w:val="24"/>
          <w:szCs w:val="24"/>
          <w:lang w:val="es-CO"/>
        </w:rPr>
        <w:t xml:space="preserve"> programático de reformas de política (PBP)</w:t>
      </w:r>
      <w:r w:rsidRPr="10903FA5" w:rsidR="00564DFD">
        <w:rPr>
          <w:rFonts w:ascii="Times New Roman" w:hAnsi="Times New Roman" w:cs="Times New Roman"/>
          <w:sz w:val="24"/>
          <w:szCs w:val="24"/>
          <w:lang w:val="es-CO"/>
        </w:rPr>
        <w:t xml:space="preserve"> </w:t>
      </w:r>
      <w:r w:rsidRPr="10903FA5" w:rsidR="00DE6485">
        <w:rPr>
          <w:rFonts w:ascii="Times New Roman" w:hAnsi="Times New Roman" w:cs="Times New Roman"/>
          <w:sz w:val="24"/>
          <w:szCs w:val="24"/>
          <w:lang w:val="es-CO"/>
        </w:rPr>
        <w:t xml:space="preserve">estuvo </w:t>
      </w:r>
      <w:r w:rsidRPr="10903FA5" w:rsidR="00564DFD">
        <w:rPr>
          <w:rFonts w:ascii="Times New Roman" w:hAnsi="Times New Roman" w:cs="Times New Roman"/>
          <w:sz w:val="24"/>
          <w:szCs w:val="24"/>
          <w:lang w:val="es-CO"/>
        </w:rPr>
        <w:t xml:space="preserve">enfocado en </w:t>
      </w:r>
      <w:r w:rsidRPr="10903FA5" w:rsidR="00B962F0">
        <w:rPr>
          <w:rFonts w:ascii="Times New Roman" w:hAnsi="Times New Roman" w:cs="Times New Roman"/>
          <w:sz w:val="24"/>
          <w:szCs w:val="24"/>
          <w:lang w:val="es-CO"/>
        </w:rPr>
        <w:t xml:space="preserve">promover </w:t>
      </w:r>
      <w:r w:rsidRPr="10903FA5" w:rsidR="004145DD">
        <w:rPr>
          <w:rFonts w:ascii="Times New Roman" w:hAnsi="Times New Roman" w:cs="Times New Roman"/>
          <w:sz w:val="24"/>
          <w:szCs w:val="24"/>
          <w:lang w:val="es-CO"/>
        </w:rPr>
        <w:t xml:space="preserve">las </w:t>
      </w:r>
      <w:r w:rsidRPr="10903FA5" w:rsidR="00CD312B">
        <w:rPr>
          <w:rFonts w:ascii="Times New Roman" w:hAnsi="Times New Roman"/>
          <w:sz w:val="24"/>
          <w:szCs w:val="24"/>
          <w:lang w:val="es-ES"/>
        </w:rPr>
        <w:t>reforma</w:t>
      </w:r>
      <w:r w:rsidRPr="10903FA5" w:rsidR="004145DD">
        <w:rPr>
          <w:rFonts w:ascii="Times New Roman" w:hAnsi="Times New Roman"/>
          <w:sz w:val="24"/>
          <w:szCs w:val="24"/>
          <w:lang w:val="es-ES"/>
        </w:rPr>
        <w:t>s</w:t>
      </w:r>
      <w:r w:rsidRPr="10903FA5" w:rsidR="00CD312B">
        <w:rPr>
          <w:rFonts w:ascii="Times New Roman" w:hAnsi="Times New Roman"/>
          <w:sz w:val="24"/>
          <w:szCs w:val="24"/>
          <w:lang w:val="es-ES"/>
        </w:rPr>
        <w:t xml:space="preserve"> y la institucionalidad necesaria</w:t>
      </w:r>
      <w:r w:rsidRPr="10903FA5" w:rsidR="004145DD">
        <w:rPr>
          <w:rFonts w:ascii="Times New Roman" w:hAnsi="Times New Roman"/>
          <w:sz w:val="24"/>
          <w:szCs w:val="24"/>
          <w:lang w:val="es-ES"/>
        </w:rPr>
        <w:t xml:space="preserve"> para</w:t>
      </w:r>
      <w:r w:rsidRPr="10903FA5" w:rsidR="00CD312B">
        <w:rPr>
          <w:rFonts w:ascii="Times New Roman" w:hAnsi="Times New Roman"/>
          <w:sz w:val="24"/>
          <w:szCs w:val="24"/>
          <w:lang w:val="es-ES"/>
        </w:rPr>
        <w:t xml:space="preserve"> </w:t>
      </w:r>
      <w:r w:rsidRPr="10903FA5" w:rsidR="00675566">
        <w:rPr>
          <w:rFonts w:ascii="Times New Roman" w:hAnsi="Times New Roman"/>
          <w:sz w:val="24"/>
          <w:szCs w:val="24"/>
          <w:lang w:val="es-ES"/>
        </w:rPr>
        <w:t>mejorar el sector logístico</w:t>
      </w:r>
      <w:r w:rsidRPr="10903FA5" w:rsidR="00DE6485">
        <w:rPr>
          <w:rFonts w:ascii="Times New Roman" w:hAnsi="Times New Roman"/>
          <w:sz w:val="24"/>
          <w:szCs w:val="24"/>
          <w:lang w:val="es-ES"/>
        </w:rPr>
        <w:t>, mientras que l</w:t>
      </w:r>
      <w:r w:rsidRPr="10903FA5" w:rsidR="00CD312B">
        <w:rPr>
          <w:rFonts w:ascii="Times New Roman" w:hAnsi="Times New Roman"/>
          <w:sz w:val="24"/>
          <w:szCs w:val="24"/>
          <w:lang w:val="es-ES"/>
        </w:rPr>
        <w:t xml:space="preserve">a segunda </w:t>
      </w:r>
      <w:r w:rsidRPr="10903FA5" w:rsidR="00AD372F">
        <w:rPr>
          <w:rFonts w:ascii="Times New Roman" w:hAnsi="Times New Roman"/>
          <w:sz w:val="24"/>
          <w:szCs w:val="24"/>
          <w:lang w:val="es-ES"/>
        </w:rPr>
        <w:t>fase</w:t>
      </w:r>
      <w:r w:rsidRPr="10903FA5" w:rsidR="00CD312B">
        <w:rPr>
          <w:rFonts w:ascii="Times New Roman" w:hAnsi="Times New Roman"/>
          <w:sz w:val="24"/>
          <w:szCs w:val="24"/>
          <w:lang w:val="es-ES"/>
        </w:rPr>
        <w:t xml:space="preserve"> se enfo</w:t>
      </w:r>
      <w:r w:rsidRPr="10903FA5" w:rsidR="00AD372F">
        <w:rPr>
          <w:rFonts w:ascii="Times New Roman" w:hAnsi="Times New Roman"/>
          <w:sz w:val="24"/>
          <w:szCs w:val="24"/>
          <w:lang w:val="es-ES"/>
        </w:rPr>
        <w:t>c</w:t>
      </w:r>
      <w:r w:rsidRPr="10903FA5" w:rsidR="00E150C2">
        <w:rPr>
          <w:rFonts w:ascii="Times New Roman" w:hAnsi="Times New Roman"/>
          <w:sz w:val="24"/>
          <w:szCs w:val="24"/>
          <w:lang w:val="es-ES"/>
        </w:rPr>
        <w:t>ó</w:t>
      </w:r>
      <w:r w:rsidRPr="10903FA5" w:rsidR="00CD312B">
        <w:rPr>
          <w:rFonts w:ascii="Times New Roman" w:hAnsi="Times New Roman"/>
          <w:sz w:val="24"/>
          <w:szCs w:val="24"/>
          <w:lang w:val="es-ES"/>
        </w:rPr>
        <w:t xml:space="preserve"> en la elaboración de los instrumentos legales, de planificación y de mejora de procesos</w:t>
      </w:r>
      <w:r w:rsidRPr="10903FA5" w:rsidR="00AD372F">
        <w:rPr>
          <w:rFonts w:ascii="Times New Roman" w:hAnsi="Times New Roman"/>
          <w:sz w:val="24"/>
          <w:szCs w:val="24"/>
          <w:lang w:val="es-ES"/>
        </w:rPr>
        <w:t>.</w:t>
      </w:r>
    </w:p>
    <w:p w:rsidR="00685498" w:rsidP="10903FA5" w:rsidRDefault="00685498" w14:paraId="0407528A" w14:textId="77777777">
      <w:pPr>
        <w:pStyle w:val="ListParagraph"/>
        <w:shd w:val="clear" w:color="auto" w:fill="FFFFFF" w:themeFill="background1"/>
        <w:tabs>
          <w:tab w:val="left" w:pos="270"/>
          <w:tab w:val="left" w:pos="360"/>
          <w:tab w:val="left" w:pos="450"/>
          <w:tab w:val="left" w:pos="2085"/>
        </w:tabs>
        <w:spacing w:after="0" w:line="0" w:lineRule="atLeast"/>
        <w:ind w:left="90"/>
        <w:jc w:val="both"/>
        <w:rPr>
          <w:rFonts w:ascii="Times New Roman" w:hAnsi="Times New Roman"/>
          <w:sz w:val="24"/>
          <w:szCs w:val="24"/>
          <w:lang w:val="es-ES"/>
        </w:rPr>
      </w:pPr>
    </w:p>
    <w:p w:rsidRPr="001D44FD" w:rsidR="00685498" w:rsidP="00685498" w:rsidRDefault="00685498" w14:paraId="311307D0" w14:textId="702AEEC4">
      <w:pPr>
        <w:tabs>
          <w:tab w:val="left" w:pos="270"/>
          <w:tab w:val="left" w:pos="360"/>
          <w:tab w:val="left" w:pos="450"/>
          <w:tab w:val="left" w:pos="2085"/>
        </w:tabs>
        <w:spacing w:after="0" w:line="0" w:lineRule="atLeast"/>
        <w:jc w:val="both"/>
        <w:rPr>
          <w:rFonts w:ascii="Times New Roman" w:hAnsi="Times New Roman"/>
          <w:b w:val="1"/>
          <w:bCs w:val="1"/>
          <w:sz w:val="24"/>
          <w:szCs w:val="24"/>
        </w:rPr>
      </w:pPr>
      <w:r w:rsidRPr="10903FA5" w:rsidR="00685498">
        <w:rPr>
          <w:rFonts w:ascii="Times New Roman" w:hAnsi="Times New Roman"/>
          <w:b w:val="1"/>
          <w:bCs w:val="1"/>
          <w:sz w:val="24"/>
          <w:szCs w:val="24"/>
          <w:lang w:val="pt-BR"/>
        </w:rPr>
        <w:t>Sistema Logístico Nacional de Honduras</w:t>
      </w:r>
    </w:p>
    <w:p w:rsidRPr="008B0276" w:rsidR="008B0276" w:rsidP="10903FA5" w:rsidRDefault="008B0276" w14:paraId="6E4A6CF2" w14:textId="77777777">
      <w:pPr>
        <w:shd w:val="clear" w:color="auto" w:fill="FFFFFF" w:themeFill="background1"/>
        <w:tabs>
          <w:tab w:val="left" w:pos="270"/>
          <w:tab w:val="left" w:pos="360"/>
          <w:tab w:val="left" w:pos="450"/>
          <w:tab w:val="left" w:pos="2085"/>
        </w:tabs>
        <w:spacing w:after="0" w:line="0" w:lineRule="atLeast"/>
        <w:jc w:val="both"/>
        <w:rPr>
          <w:rFonts w:ascii="Times New Roman" w:hAnsi="Times New Roman"/>
          <w:sz w:val="24"/>
          <w:szCs w:val="24"/>
          <w:lang w:val="es-ES"/>
        </w:rPr>
      </w:pPr>
    </w:p>
    <w:p w:rsidRPr="008B0276" w:rsidR="00C34101" w:rsidP="10903FA5" w:rsidRDefault="008B0276" w14:paraId="6CF6DE63" w14:textId="7DBAC391">
      <w:pPr>
        <w:shd w:val="clear" w:color="auto" w:fill="FFFFFF" w:themeFill="background1"/>
        <w:tabs>
          <w:tab w:val="left" w:pos="270"/>
          <w:tab w:val="left" w:pos="360"/>
          <w:tab w:val="left" w:pos="450"/>
          <w:tab w:val="left" w:pos="2085"/>
        </w:tabs>
        <w:spacing w:after="0" w:line="0" w:lineRule="atLeast"/>
        <w:jc w:val="both"/>
        <w:rPr>
          <w:rFonts w:ascii="Times New Roman" w:hAnsi="Times New Roman"/>
          <w:sz w:val="24"/>
          <w:szCs w:val="24"/>
          <w:lang w:val="es-ES"/>
        </w:rPr>
      </w:pPr>
      <w:ins w:author="Landaverde Moreno, Osvaldo" w:date="2021-02-10T00:56:00Z" w:id="244">
        <w:r w:rsidR="008B0276">
          <w:drawing>
            <wp:inline wp14:editId="2C52950D" wp14:anchorId="345372A1">
              <wp:extent cx="5943600" cy="3877310"/>
              <wp:effectExtent l="0" t="0" r="0" b="8890"/>
              <wp:docPr id="16" name="Image 2" title=""/>
              <wp:cNvGraphicFramePr>
                <a:graphicFrameLocks noChangeAspect="1"/>
              </wp:cNvGraphicFramePr>
              <a:graphic>
                <a:graphicData uri="http://schemas.openxmlformats.org/drawingml/2006/picture">
                  <pic:pic>
                    <pic:nvPicPr>
                      <pic:cNvPr id="0" name="Image 2"/>
                      <pic:cNvPicPr/>
                    </pic:nvPicPr>
                    <pic:blipFill>
                      <a:blip r:embed="Rf44b6a8d87224b9e">
                        <a:extLst xmlns:a="http://schemas.openxmlformats.org/drawingml/2006/main">
                          <a:ext uri="{FF2B5EF4-FFF2-40B4-BE49-F238E27FC236}">
                            <a16:creationId xmlns:a16="http://schemas.microsoft.com/office/drawing/2014/main" id="{1E87AB2E-F8A1-9448-B0BF-1434A660172D}"/>
                          </a:ext>
                        </a:extLst>
                      </a:blip>
                      <a:srcRect r="86723"/>
                      <a:stretch>
                        <a:fillRect/>
                      </a:stretch>
                    </pic:blipFill>
                    <pic:spPr>
                      <a:xfrm rot="0" flipH="0" flipV="0">
                        <a:off x="0" y="0"/>
                        <a:ext cx="5943600" cy="3877310"/>
                      </a:xfrm>
                      <a:prstGeom prst="rect">
                        <a:avLst/>
                      </a:prstGeom>
                    </pic:spPr>
                  </pic:pic>
                </a:graphicData>
              </a:graphic>
            </wp:inline>
          </w:drawing>
        </w:r>
      </w:ins>
      <w:r w:rsidRPr="10903FA5" w:rsidR="00D21152">
        <w:rPr>
          <w:rFonts w:ascii="Times New Roman" w:hAnsi="Times New Roman"/>
          <w:sz w:val="24"/>
          <w:szCs w:val="24"/>
          <w:lang w:val="es-ES"/>
        </w:rPr>
        <w:t xml:space="preserve"> </w:t>
      </w:r>
      <w:r w:rsidRPr="10903FA5" w:rsidR="00AD372F">
        <w:rPr>
          <w:rFonts w:ascii="Times New Roman" w:hAnsi="Times New Roman"/>
          <w:sz w:val="24"/>
          <w:szCs w:val="24"/>
          <w:lang w:val="es-ES"/>
        </w:rPr>
        <w:t xml:space="preserve"> </w:t>
      </w:r>
    </w:p>
    <w:p w:rsidRPr="008B0276" w:rsidR="008B0276" w:rsidP="10903FA5" w:rsidRDefault="008B0276" w14:paraId="06B5D17B" w14:textId="06C4BF4C">
      <w:pPr>
        <w:shd w:val="clear" w:color="auto" w:fill="FFFFFF" w:themeFill="background1"/>
        <w:tabs>
          <w:tab w:val="left" w:pos="270"/>
          <w:tab w:val="left" w:pos="360"/>
          <w:tab w:val="left" w:pos="450"/>
          <w:tab w:val="left" w:pos="2085"/>
        </w:tabs>
        <w:spacing w:after="0" w:line="0" w:lineRule="atLeast"/>
        <w:jc w:val="both"/>
        <w:rPr>
          <w:rFonts w:ascii="Times New Roman" w:hAnsi="Times New Roman"/>
          <w:sz w:val="20"/>
          <w:szCs w:val="20"/>
          <w:lang w:val="es-ES"/>
        </w:rPr>
      </w:pPr>
      <w:r w:rsidRPr="10903FA5" w:rsidR="008B0276">
        <w:rPr>
          <w:rFonts w:ascii="Times New Roman" w:hAnsi="Times New Roman"/>
          <w:sz w:val="20"/>
          <w:szCs w:val="20"/>
          <w:lang w:val="es-ES"/>
        </w:rPr>
        <w:t>Fuente: PNLOG Honduras, 2017.</w:t>
      </w:r>
    </w:p>
    <w:p w:rsidRPr="00C34101" w:rsidR="00C34101" w:rsidP="00C34101" w:rsidRDefault="00C34101" w14:paraId="55BE798B" w14:textId="77777777">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
        </w:rPr>
      </w:pPr>
    </w:p>
    <w:p w:rsidRPr="002D7481" w:rsidR="00AE38C1" w:rsidP="10903FA5" w:rsidRDefault="003D5B7B" w14:paraId="58DBC3B4" w14:textId="3F863FFF">
      <w:pPr>
        <w:pStyle w:val="ListParagraph"/>
        <w:numPr>
          <w:ilvl w:val="1"/>
          <w:numId w:val="2"/>
        </w:numPr>
        <w:shd w:val="clear" w:color="auto" w:fill="FFFFFF" w:themeFill="background1"/>
        <w:tabs>
          <w:tab w:val="left" w:pos="270"/>
          <w:tab w:val="left" w:pos="360"/>
          <w:tab w:val="left" w:pos="450"/>
          <w:tab w:val="left" w:pos="2085"/>
        </w:tabs>
        <w:spacing w:line="0" w:lineRule="atLeast"/>
        <w:ind w:left="90"/>
        <w:jc w:val="both"/>
        <w:rPr>
          <w:lang w:val="es-419"/>
        </w:rPr>
      </w:pPr>
      <w:r w:rsidRPr="10903FA5" w:rsidR="003D5B7B">
        <w:rPr>
          <w:rFonts w:ascii="Times New Roman" w:hAnsi="Times New Roman" w:cs="Times New Roman"/>
          <w:sz w:val="24"/>
          <w:szCs w:val="24"/>
          <w:lang w:val="es-ES"/>
        </w:rPr>
        <w:t>E</w:t>
      </w:r>
      <w:r w:rsidRPr="10903FA5" w:rsidR="00432BB5">
        <w:rPr>
          <w:rFonts w:ascii="Times New Roman" w:hAnsi="Times New Roman" w:cs="Times New Roman"/>
          <w:sz w:val="24"/>
          <w:szCs w:val="24"/>
          <w:lang w:val="es-ES"/>
        </w:rPr>
        <w:t>l programa contribuirá al desempeño logístico del país</w:t>
      </w:r>
      <w:r w:rsidRPr="10903FA5" w:rsidR="003D5B7B">
        <w:rPr>
          <w:rFonts w:ascii="Times New Roman" w:hAnsi="Times New Roman" w:cs="Times New Roman"/>
          <w:sz w:val="24"/>
          <w:szCs w:val="24"/>
          <w:lang w:val="es-ES"/>
        </w:rPr>
        <w:t xml:space="preserve"> </w:t>
      </w:r>
      <w:r w:rsidRPr="10903FA5" w:rsidR="00432BB5">
        <w:rPr>
          <w:rFonts w:ascii="Times New Roman" w:hAnsi="Times New Roman" w:cs="Times New Roman"/>
          <w:sz w:val="24"/>
          <w:szCs w:val="24"/>
          <w:lang w:val="es-ES"/>
        </w:rPr>
        <w:t>porque aportará a la</w:t>
      </w:r>
      <w:r w:rsidRPr="10903FA5" w:rsidR="003D5B7B">
        <w:rPr>
          <w:rFonts w:ascii="Times New Roman" w:hAnsi="Times New Roman" w:cs="Times New Roman"/>
          <w:sz w:val="24"/>
          <w:szCs w:val="24"/>
          <w:lang w:val="es-ES"/>
        </w:rPr>
        <w:t xml:space="preserve"> consolidación </w:t>
      </w:r>
      <w:r w:rsidRPr="10903FA5" w:rsidR="00C34101">
        <w:rPr>
          <w:rFonts w:ascii="Times New Roman" w:hAnsi="Times New Roman" w:cs="Times New Roman"/>
          <w:sz w:val="24"/>
          <w:szCs w:val="24"/>
          <w:lang w:val="es-ES"/>
        </w:rPr>
        <w:t>del marco normativo e institucional de logística</w:t>
      </w:r>
      <w:r w:rsidRPr="10903FA5" w:rsidR="00C27BD4">
        <w:rPr>
          <w:rFonts w:ascii="Times New Roman" w:hAnsi="Times New Roman" w:cs="Times New Roman"/>
          <w:sz w:val="24"/>
          <w:szCs w:val="24"/>
          <w:lang w:val="es-ES"/>
        </w:rPr>
        <w:t xml:space="preserve"> de carga</w:t>
      </w:r>
      <w:r w:rsidRPr="10903FA5" w:rsidR="00C34101">
        <w:rPr>
          <w:rFonts w:ascii="Times New Roman" w:hAnsi="Times New Roman" w:cs="Times New Roman"/>
          <w:sz w:val="24"/>
          <w:szCs w:val="24"/>
          <w:lang w:val="es-ES"/>
        </w:rPr>
        <w:t xml:space="preserve"> introduciendo lineamientos de planificación de política de largo plazo, así como también en la adopción del Marco legal </w:t>
      </w:r>
      <w:r w:rsidRPr="10903FA5" w:rsidR="00432BB5">
        <w:rPr>
          <w:rFonts w:ascii="Times New Roman" w:hAnsi="Times New Roman" w:cs="Times New Roman"/>
          <w:sz w:val="24"/>
          <w:szCs w:val="24"/>
          <w:lang w:val="es-ES"/>
        </w:rPr>
        <w:t>de logística</w:t>
      </w:r>
      <w:r w:rsidRPr="10903FA5" w:rsidR="00C27BD4">
        <w:rPr>
          <w:rFonts w:ascii="Times New Roman" w:hAnsi="Times New Roman" w:cs="Times New Roman"/>
          <w:sz w:val="24"/>
          <w:szCs w:val="24"/>
          <w:lang w:val="es-ES"/>
        </w:rPr>
        <w:t xml:space="preserve"> de carga</w:t>
      </w:r>
      <w:r w:rsidRPr="10903FA5" w:rsidR="001A4E0C">
        <w:rPr>
          <w:rFonts w:ascii="Times New Roman" w:hAnsi="Times New Roman" w:cs="Times New Roman"/>
          <w:sz w:val="24"/>
          <w:szCs w:val="24"/>
          <w:lang w:val="es-ES"/>
        </w:rPr>
        <w:t xml:space="preserve">. </w:t>
      </w:r>
      <w:r w:rsidRPr="10903FA5" w:rsidR="00C34101">
        <w:rPr>
          <w:rFonts w:ascii="Times New Roman" w:hAnsi="Times New Roman" w:cs="Times New Roman"/>
          <w:sz w:val="24"/>
          <w:szCs w:val="24"/>
          <w:lang w:val="es-ES"/>
        </w:rPr>
        <w:t>En el aspecto organizacional se detecta</w:t>
      </w:r>
      <w:r w:rsidRPr="10903FA5" w:rsidR="00945A61">
        <w:rPr>
          <w:rFonts w:ascii="Times New Roman" w:hAnsi="Times New Roman" w:cs="Times New Roman"/>
          <w:sz w:val="24"/>
          <w:szCs w:val="24"/>
          <w:lang w:val="es-ES"/>
        </w:rPr>
        <w:t>n</w:t>
      </w:r>
      <w:r w:rsidRPr="10903FA5" w:rsidR="00C34101">
        <w:rPr>
          <w:rFonts w:ascii="Times New Roman" w:hAnsi="Times New Roman" w:cs="Times New Roman"/>
          <w:sz w:val="24"/>
          <w:szCs w:val="24"/>
          <w:lang w:val="es-ES"/>
        </w:rPr>
        <w:t xml:space="preserve"> avances</w:t>
      </w:r>
      <w:r w:rsidRPr="10903FA5" w:rsidR="00CD12C3">
        <w:rPr>
          <w:rFonts w:ascii="Times New Roman" w:hAnsi="Times New Roman" w:cs="Times New Roman"/>
          <w:sz w:val="24"/>
          <w:szCs w:val="24"/>
          <w:lang w:val="es-ES"/>
        </w:rPr>
        <w:t xml:space="preserve"> en</w:t>
      </w:r>
      <w:r w:rsidRPr="10903FA5" w:rsidR="00C34101">
        <w:rPr>
          <w:rFonts w:ascii="Times New Roman" w:hAnsi="Times New Roman" w:cs="Times New Roman"/>
          <w:sz w:val="24"/>
          <w:szCs w:val="24"/>
          <w:lang w:val="es-ES"/>
        </w:rPr>
        <w:t xml:space="preserve"> </w:t>
      </w:r>
      <w:r w:rsidRPr="10903FA5" w:rsidR="00C34101">
        <w:rPr>
          <w:rFonts w:ascii="Times New Roman" w:hAnsi="Times New Roman"/>
          <w:sz w:val="24"/>
          <w:szCs w:val="24"/>
          <w:lang w:val="es-ES"/>
        </w:rPr>
        <w:t>el contexto institucional fortalecido, dado a la consolidación de una instancia interinstitucional al más alto nivel de Gobierno que facilit</w:t>
      </w:r>
      <w:r w:rsidRPr="10903FA5" w:rsidR="00675566">
        <w:rPr>
          <w:rFonts w:ascii="Times New Roman" w:hAnsi="Times New Roman"/>
          <w:sz w:val="24"/>
          <w:szCs w:val="24"/>
          <w:lang w:val="es-ES"/>
        </w:rPr>
        <w:t>a</w:t>
      </w:r>
      <w:r w:rsidRPr="10903FA5" w:rsidR="00C34101">
        <w:rPr>
          <w:rFonts w:ascii="Times New Roman" w:hAnsi="Times New Roman"/>
          <w:sz w:val="24"/>
          <w:szCs w:val="24"/>
          <w:lang w:val="es-ES"/>
        </w:rPr>
        <w:t xml:space="preserve"> la coordinación y la toma de decisiones en materia de logística integrando el sector privado.</w:t>
      </w:r>
      <w:r w:rsidRPr="10903FA5" w:rsidR="0094004A">
        <w:rPr>
          <w:rFonts w:ascii="Times New Roman" w:hAnsi="Times New Roman"/>
          <w:sz w:val="24"/>
          <w:szCs w:val="24"/>
          <w:lang w:val="es-ES"/>
        </w:rPr>
        <w:t xml:space="preserve"> En lo que respecta al establecimiento de procesos de planificación integral, </w:t>
      </w:r>
      <w:r w:rsidRPr="10903FA5" w:rsidR="001A4E0C">
        <w:rPr>
          <w:rFonts w:ascii="Times New Roman" w:hAnsi="Times New Roman"/>
          <w:sz w:val="24"/>
          <w:szCs w:val="24"/>
          <w:lang w:val="es-ES"/>
        </w:rPr>
        <w:t xml:space="preserve">el programa apoyará la </w:t>
      </w:r>
      <w:r w:rsidRPr="10903FA5" w:rsidR="002D7481">
        <w:rPr>
          <w:rFonts w:ascii="Times New Roman" w:hAnsi="Times New Roman"/>
          <w:sz w:val="24"/>
          <w:szCs w:val="24"/>
          <w:lang w:val="es-ES"/>
        </w:rPr>
        <w:t xml:space="preserve">aprobación del </w:t>
      </w:r>
      <w:r w:rsidRPr="10903FA5" w:rsidR="00274B7A">
        <w:rPr>
          <w:rFonts w:ascii="Times New Roman" w:hAnsi="Times New Roman"/>
          <w:sz w:val="24"/>
          <w:szCs w:val="24"/>
          <w:lang w:val="es-VE"/>
        </w:rPr>
        <w:t>Plan Maestro de Transporte y Logística del Conglomerado Logístico del Norte (PM</w:t>
      </w:r>
      <w:r w:rsidRPr="10903FA5" w:rsidR="00881ED2">
        <w:rPr>
          <w:rFonts w:ascii="Times New Roman" w:hAnsi="Times New Roman"/>
          <w:sz w:val="24"/>
          <w:szCs w:val="24"/>
          <w:lang w:val="es-VE"/>
        </w:rPr>
        <w:t>-</w:t>
      </w:r>
      <w:r w:rsidRPr="10903FA5" w:rsidR="00274B7A">
        <w:rPr>
          <w:rFonts w:ascii="Times New Roman" w:hAnsi="Times New Roman"/>
          <w:sz w:val="24"/>
          <w:szCs w:val="24"/>
          <w:lang w:val="es-VE"/>
        </w:rPr>
        <w:t>CLN)</w:t>
      </w:r>
      <w:r w:rsidRPr="10903FA5" w:rsidR="00B9779B">
        <w:rPr>
          <w:rFonts w:ascii="Times New Roman" w:hAnsi="Times New Roman"/>
          <w:sz w:val="24"/>
          <w:szCs w:val="24"/>
          <w:lang w:val="es-VE"/>
        </w:rPr>
        <w:t xml:space="preserve">, del Proyecto de Ley de Logística </w:t>
      </w:r>
      <w:r w:rsidRPr="10903FA5" w:rsidR="001A4E0C">
        <w:rPr>
          <w:rFonts w:ascii="Times New Roman" w:hAnsi="Times New Roman"/>
          <w:sz w:val="24"/>
          <w:szCs w:val="24"/>
          <w:lang w:val="es-ES"/>
        </w:rPr>
        <w:t xml:space="preserve"> </w:t>
      </w:r>
      <w:r w:rsidRPr="10903FA5" w:rsidR="00274B7A">
        <w:rPr>
          <w:rFonts w:ascii="Times New Roman" w:hAnsi="Times New Roman"/>
          <w:sz w:val="24"/>
          <w:szCs w:val="24"/>
          <w:lang w:val="es-ES"/>
        </w:rPr>
        <w:t xml:space="preserve">y </w:t>
      </w:r>
      <w:r w:rsidRPr="10903FA5" w:rsidR="0054585B">
        <w:rPr>
          <w:rFonts w:ascii="Times New Roman" w:hAnsi="Times New Roman"/>
          <w:sz w:val="24"/>
          <w:szCs w:val="24"/>
          <w:lang w:val="es-ES"/>
        </w:rPr>
        <w:t xml:space="preserve">del </w:t>
      </w:r>
      <w:r w:rsidRPr="10903FA5" w:rsidR="0054585B">
        <w:rPr>
          <w:rFonts w:ascii="Times New Roman" w:hAnsi="Times New Roman"/>
          <w:sz w:val="24"/>
          <w:szCs w:val="24"/>
          <w:lang w:val="es-ES"/>
        </w:rPr>
        <w:t>reglamento del seguro del transporte terrestre de carga</w:t>
      </w:r>
      <w:r w:rsidRPr="10903FA5" w:rsidR="000A0327">
        <w:rPr>
          <w:rFonts w:ascii="Times New Roman" w:hAnsi="Times New Roman"/>
          <w:sz w:val="24"/>
          <w:szCs w:val="24"/>
          <w:lang w:val="es-ES"/>
        </w:rPr>
        <w:t>.</w:t>
      </w:r>
      <w:r w:rsidRPr="10903FA5" w:rsidR="00FD3CCE">
        <w:rPr>
          <w:rFonts w:ascii="Times New Roman" w:hAnsi="Times New Roman"/>
          <w:sz w:val="24"/>
          <w:szCs w:val="24"/>
          <w:lang w:val="es-ES"/>
        </w:rPr>
        <w:t xml:space="preserve"> </w:t>
      </w:r>
    </w:p>
    <w:p w:rsidRPr="002D7481" w:rsidR="00D33958" w:rsidP="10903FA5" w:rsidRDefault="00D33958" w14:paraId="4FEF1294" w14:textId="77777777">
      <w:pPr>
        <w:pStyle w:val="ListParagraph"/>
        <w:shd w:val="clear" w:color="auto" w:fill="FFFFFF" w:themeFill="background1"/>
        <w:tabs>
          <w:tab w:val="left" w:pos="270"/>
          <w:tab w:val="left" w:pos="360"/>
          <w:tab w:val="left" w:pos="450"/>
          <w:tab w:val="left" w:pos="2085"/>
        </w:tabs>
        <w:spacing w:line="0" w:lineRule="atLeast"/>
        <w:ind w:left="90"/>
        <w:jc w:val="both"/>
        <w:rPr>
          <w:lang w:val="es-419"/>
        </w:rPr>
      </w:pPr>
    </w:p>
    <w:p w:rsidRPr="00F75A4C" w:rsidR="00A26489" w:rsidP="10903FA5" w:rsidRDefault="00E76CF6" w14:paraId="7404EC72" w14:textId="2BB52699">
      <w:pPr>
        <w:pStyle w:val="ListParagraph"/>
        <w:numPr>
          <w:ilvl w:val="1"/>
          <w:numId w:val="2"/>
        </w:numPr>
        <w:shd w:val="clear" w:color="auto" w:fill="FFFFFF" w:themeFill="background1"/>
        <w:tabs>
          <w:tab w:val="left" w:pos="270"/>
          <w:tab w:val="left" w:pos="360"/>
          <w:tab w:val="left" w:pos="450"/>
          <w:tab w:val="left" w:pos="2085"/>
        </w:tabs>
        <w:spacing w:line="0" w:lineRule="atLeast"/>
        <w:ind w:left="90"/>
        <w:jc w:val="both"/>
        <w:rPr>
          <w:rFonts w:ascii="Times New Roman" w:hAnsi="Times New Roman"/>
          <w:sz w:val="24"/>
          <w:szCs w:val="24"/>
          <w:lang w:val="es-VE"/>
        </w:rPr>
      </w:pPr>
      <w:r w:rsidRPr="10903FA5" w:rsidR="00E76CF6">
        <w:rPr>
          <w:rFonts w:ascii="Times New Roman" w:hAnsi="Times New Roman"/>
          <w:sz w:val="24"/>
          <w:szCs w:val="24"/>
          <w:lang w:val="es-VE"/>
        </w:rPr>
        <w:t xml:space="preserve">El </w:t>
      </w:r>
      <w:r w:rsidRPr="10903FA5" w:rsidR="00A26489">
        <w:rPr>
          <w:rFonts w:ascii="Times New Roman" w:hAnsi="Times New Roman"/>
          <w:sz w:val="24"/>
          <w:szCs w:val="24"/>
          <w:lang w:val="es-VE"/>
        </w:rPr>
        <w:t>Plan Maestro del Conglomerado Logístico del Norte (PMCLN)</w:t>
      </w:r>
      <w:r w:rsidRPr="10903FA5" w:rsidR="00D33958">
        <w:rPr>
          <w:rFonts w:ascii="Times New Roman" w:hAnsi="Times New Roman"/>
          <w:sz w:val="24"/>
          <w:szCs w:val="24"/>
          <w:lang w:val="es-VE"/>
        </w:rPr>
        <w:t xml:space="preserve"> </w:t>
      </w:r>
      <w:r w:rsidRPr="10903FA5" w:rsidR="00D33958">
        <w:rPr>
          <w:rFonts w:ascii="Times New Roman" w:hAnsi="Times New Roman"/>
          <w:sz w:val="24"/>
          <w:szCs w:val="24"/>
          <w:lang w:val="es-VE"/>
        </w:rPr>
        <w:t xml:space="preserve">plantea </w:t>
      </w:r>
      <w:r w:rsidRPr="10903FA5" w:rsidR="00D33958">
        <w:rPr>
          <w:rFonts w:ascii="Times New Roman" w:hAnsi="Times New Roman"/>
          <w:sz w:val="24"/>
          <w:szCs w:val="24"/>
          <w:lang w:val="es-VE"/>
        </w:rPr>
        <w:t xml:space="preserve">proyectos prioritarios </w:t>
      </w:r>
      <w:r w:rsidRPr="10903FA5" w:rsidR="00E7597A">
        <w:rPr>
          <w:rFonts w:ascii="Times New Roman" w:hAnsi="Times New Roman"/>
          <w:sz w:val="24"/>
          <w:szCs w:val="24"/>
          <w:lang w:val="es-VE"/>
        </w:rPr>
        <w:t xml:space="preserve">que sienten </w:t>
      </w:r>
      <w:r w:rsidRPr="10903FA5" w:rsidR="00D33958">
        <w:rPr>
          <w:rFonts w:ascii="Times New Roman" w:hAnsi="Times New Roman"/>
          <w:sz w:val="24"/>
          <w:szCs w:val="24"/>
          <w:lang w:val="es-VE"/>
        </w:rPr>
        <w:t>las bases para el desarrollo de</w:t>
      </w:r>
      <w:r w:rsidRPr="10903FA5" w:rsidR="00C731BC">
        <w:rPr>
          <w:rFonts w:ascii="Times New Roman" w:hAnsi="Times New Roman"/>
          <w:sz w:val="24"/>
          <w:szCs w:val="24"/>
          <w:lang w:val="es-VE"/>
        </w:rPr>
        <w:t xml:space="preserve"> un</w:t>
      </w:r>
      <w:r w:rsidRPr="10903FA5" w:rsidR="00D33958">
        <w:rPr>
          <w:rFonts w:ascii="Times New Roman" w:hAnsi="Times New Roman"/>
          <w:sz w:val="24"/>
          <w:szCs w:val="24"/>
          <w:lang w:val="es-VE"/>
        </w:rPr>
        <w:t xml:space="preserve"> </w:t>
      </w:r>
      <w:r w:rsidRPr="10903FA5" w:rsidR="00C731BC">
        <w:rPr>
          <w:rFonts w:ascii="Times New Roman" w:hAnsi="Times New Roman"/>
          <w:sz w:val="24"/>
          <w:szCs w:val="24"/>
          <w:lang w:val="es-VE"/>
        </w:rPr>
        <w:t>c</w:t>
      </w:r>
      <w:r w:rsidRPr="10903FA5" w:rsidR="00D33958">
        <w:rPr>
          <w:rFonts w:ascii="Times New Roman" w:hAnsi="Times New Roman"/>
          <w:sz w:val="24"/>
          <w:szCs w:val="24"/>
          <w:lang w:val="es-VE"/>
        </w:rPr>
        <w:t>entro logístico a través de un plan de usos del suelo, acciones prioritarias para resolver los problemas de congestión e ineficiencias actuales, y rehabilitar la infraestructura esencial que se vio deteriorada como resultados de los eventos climáticos del año 2020. Los proyectos principales son:</w:t>
      </w:r>
      <w:r w:rsidRPr="10903FA5" w:rsidR="00E7597A">
        <w:rPr>
          <w:rFonts w:ascii="Times New Roman" w:hAnsi="Times New Roman"/>
          <w:sz w:val="24"/>
          <w:szCs w:val="24"/>
          <w:lang w:val="es-VE"/>
        </w:rPr>
        <w:t xml:space="preserve"> (i) el p</w:t>
      </w:r>
      <w:r w:rsidRPr="10903FA5" w:rsidR="00D33958">
        <w:rPr>
          <w:rFonts w:ascii="Times New Roman" w:hAnsi="Times New Roman"/>
          <w:sz w:val="24"/>
          <w:szCs w:val="24"/>
          <w:lang w:val="es-VE"/>
        </w:rPr>
        <w:t>lan de uso del suelo del CLN</w:t>
      </w:r>
      <w:r w:rsidRPr="10903FA5" w:rsidR="00E7597A">
        <w:rPr>
          <w:rFonts w:ascii="Times New Roman" w:hAnsi="Times New Roman"/>
          <w:sz w:val="24"/>
          <w:szCs w:val="24"/>
          <w:lang w:val="es-VE"/>
        </w:rPr>
        <w:t>, (</w:t>
      </w:r>
      <w:proofErr w:type="spellStart"/>
      <w:r w:rsidRPr="10903FA5" w:rsidR="00E7597A">
        <w:rPr>
          <w:rFonts w:ascii="Times New Roman" w:hAnsi="Times New Roman"/>
          <w:sz w:val="24"/>
          <w:szCs w:val="24"/>
          <w:lang w:val="es-VE"/>
        </w:rPr>
        <w:t>ii</w:t>
      </w:r>
      <w:proofErr w:type="spellEnd"/>
      <w:r w:rsidRPr="10903FA5" w:rsidR="00E7597A">
        <w:rPr>
          <w:rFonts w:ascii="Times New Roman" w:hAnsi="Times New Roman"/>
          <w:sz w:val="24"/>
          <w:szCs w:val="24"/>
          <w:lang w:val="es-VE"/>
        </w:rPr>
        <w:t>) la p</w:t>
      </w:r>
      <w:r w:rsidRPr="10903FA5" w:rsidR="00D33958">
        <w:rPr>
          <w:rFonts w:ascii="Times New Roman" w:hAnsi="Times New Roman"/>
          <w:sz w:val="24"/>
          <w:szCs w:val="24"/>
          <w:lang w:val="es-VE"/>
        </w:rPr>
        <w:t>reparación de pliegues y concesió</w:t>
      </w:r>
      <w:r w:rsidRPr="10903FA5" w:rsidR="00B10B2F">
        <w:rPr>
          <w:rFonts w:ascii="Times New Roman" w:hAnsi="Times New Roman"/>
          <w:sz w:val="24"/>
          <w:szCs w:val="24"/>
          <w:lang w:val="es-VE"/>
        </w:rPr>
        <w:t>n</w:t>
      </w:r>
      <w:r w:rsidRPr="10903FA5" w:rsidR="00F75A4C">
        <w:rPr>
          <w:rFonts w:ascii="Times New Roman" w:hAnsi="Times New Roman"/>
          <w:sz w:val="24"/>
          <w:szCs w:val="24"/>
          <w:lang w:val="es-VE"/>
        </w:rPr>
        <w:t>,</w:t>
      </w:r>
      <w:r w:rsidRPr="10903FA5" w:rsidR="00D33958">
        <w:rPr>
          <w:rFonts w:ascii="Times New Roman" w:hAnsi="Times New Roman"/>
          <w:sz w:val="24"/>
          <w:szCs w:val="24"/>
          <w:lang w:val="es-VE"/>
        </w:rPr>
        <w:t xml:space="preserve"> </w:t>
      </w:r>
      <w:r w:rsidRPr="10903FA5" w:rsidR="00F75A4C">
        <w:rPr>
          <w:rFonts w:ascii="Times New Roman" w:hAnsi="Times New Roman"/>
          <w:sz w:val="24"/>
          <w:szCs w:val="24"/>
          <w:lang w:val="es-VE"/>
        </w:rPr>
        <w:t>r</w:t>
      </w:r>
      <w:r w:rsidRPr="10903FA5" w:rsidR="00D33958">
        <w:rPr>
          <w:rFonts w:ascii="Times New Roman" w:hAnsi="Times New Roman"/>
          <w:sz w:val="24"/>
          <w:szCs w:val="24"/>
          <w:lang w:val="es-VE"/>
        </w:rPr>
        <w:t>ehabilitación y modernización de zona de carga del aeropuerto de San Pedro Sula</w:t>
      </w:r>
      <w:r w:rsidRPr="10903FA5" w:rsidR="00F75A4C">
        <w:rPr>
          <w:rFonts w:ascii="Times New Roman" w:hAnsi="Times New Roman"/>
          <w:sz w:val="24"/>
          <w:szCs w:val="24"/>
          <w:lang w:val="es-VE"/>
        </w:rPr>
        <w:t>, (</w:t>
      </w:r>
      <w:proofErr w:type="spellStart"/>
      <w:r w:rsidRPr="10903FA5" w:rsidR="00F75A4C">
        <w:rPr>
          <w:rFonts w:ascii="Times New Roman" w:hAnsi="Times New Roman"/>
          <w:sz w:val="24"/>
          <w:szCs w:val="24"/>
          <w:lang w:val="es-VE"/>
        </w:rPr>
        <w:t>iii</w:t>
      </w:r>
      <w:proofErr w:type="spellEnd"/>
      <w:r w:rsidRPr="10903FA5" w:rsidR="00F75A4C">
        <w:rPr>
          <w:rFonts w:ascii="Times New Roman" w:hAnsi="Times New Roman"/>
          <w:sz w:val="24"/>
          <w:szCs w:val="24"/>
          <w:lang w:val="es-VE"/>
        </w:rPr>
        <w:t xml:space="preserve">) </w:t>
      </w:r>
      <w:r w:rsidRPr="10903FA5" w:rsidR="00F75A4C">
        <w:rPr>
          <w:rFonts w:ascii="Times New Roman" w:hAnsi="Times New Roman"/>
          <w:sz w:val="24"/>
          <w:szCs w:val="24"/>
          <w:lang w:val="es-VE"/>
        </w:rPr>
        <w:t>el p</w:t>
      </w:r>
      <w:r w:rsidRPr="10903FA5" w:rsidR="00D33958">
        <w:rPr>
          <w:rFonts w:ascii="Times New Roman" w:hAnsi="Times New Roman"/>
          <w:sz w:val="24"/>
          <w:szCs w:val="24"/>
          <w:lang w:val="es-VE"/>
        </w:rPr>
        <w:t>lan de gestión de tráfico en San Pedro Sula y Puerto Corté</w:t>
      </w:r>
      <w:r w:rsidRPr="10903FA5" w:rsidR="00F75A4C">
        <w:rPr>
          <w:rFonts w:ascii="Times New Roman" w:hAnsi="Times New Roman"/>
          <w:sz w:val="24"/>
          <w:szCs w:val="24"/>
          <w:lang w:val="es-VE"/>
        </w:rPr>
        <w:t>s y (</w:t>
      </w:r>
      <w:proofErr w:type="spellStart"/>
      <w:r w:rsidRPr="10903FA5" w:rsidR="00F75A4C">
        <w:rPr>
          <w:rFonts w:ascii="Times New Roman" w:hAnsi="Times New Roman"/>
          <w:sz w:val="24"/>
          <w:szCs w:val="24"/>
          <w:lang w:val="es-VE"/>
        </w:rPr>
        <w:t>iv</w:t>
      </w:r>
      <w:proofErr w:type="spellEnd"/>
      <w:r w:rsidRPr="10903FA5" w:rsidR="00F75A4C">
        <w:rPr>
          <w:rFonts w:ascii="Times New Roman" w:hAnsi="Times New Roman"/>
          <w:sz w:val="24"/>
          <w:szCs w:val="24"/>
          <w:lang w:val="es-VE"/>
        </w:rPr>
        <w:t>) el l</w:t>
      </w:r>
      <w:r w:rsidRPr="10903FA5" w:rsidR="00D33958">
        <w:rPr>
          <w:rFonts w:ascii="Times New Roman" w:hAnsi="Times New Roman"/>
          <w:sz w:val="24"/>
          <w:szCs w:val="24"/>
          <w:lang w:val="es-VE"/>
        </w:rPr>
        <w:t>ibramiento de San Pedro Sula</w:t>
      </w:r>
      <w:r w:rsidRPr="10903FA5" w:rsidR="00F75A4C">
        <w:rPr>
          <w:rFonts w:ascii="Times New Roman" w:hAnsi="Times New Roman"/>
          <w:sz w:val="24"/>
          <w:szCs w:val="24"/>
          <w:lang w:val="es-VE"/>
        </w:rPr>
        <w:t>.</w:t>
      </w:r>
      <w:r w:rsidRPr="10903FA5" w:rsidR="002748FF">
        <w:rPr>
          <w:rFonts w:ascii="Times New Roman" w:hAnsi="Times New Roman"/>
          <w:sz w:val="24"/>
          <w:szCs w:val="24"/>
          <w:lang w:val="es-VE"/>
        </w:rPr>
        <w:t xml:space="preserve"> </w:t>
      </w:r>
    </w:p>
    <w:p w:rsidR="009A6653" w:rsidP="00DD5352" w:rsidRDefault="009A6653" w14:paraId="5EE0578B" w14:textId="08D4B55D">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
        </w:rPr>
      </w:pPr>
    </w:p>
    <w:p w:rsidRPr="00A57BAE" w:rsidR="00A57BAE" w:rsidP="10903FA5" w:rsidRDefault="00A57BAE" w14:paraId="3A762BC8" w14:textId="1D917F6D">
      <w:pPr>
        <w:tabs>
          <w:tab w:val="left" w:pos="270"/>
          <w:tab w:val="left" w:pos="360"/>
          <w:tab w:val="left" w:pos="450"/>
          <w:tab w:val="left" w:pos="2085"/>
        </w:tabs>
        <w:spacing w:after="0" w:line="0" w:lineRule="atLeast"/>
        <w:jc w:val="both"/>
        <w:rPr>
          <w:rFonts w:ascii="Times New Roman" w:hAnsi="Times New Roman"/>
          <w:b w:val="1"/>
          <w:bCs w:val="1"/>
          <w:sz w:val="24"/>
          <w:szCs w:val="24"/>
          <w:lang w:val="pt-BR"/>
        </w:rPr>
      </w:pPr>
      <w:r w:rsidRPr="10903FA5" w:rsidR="00A57BAE">
        <w:rPr>
          <w:rFonts w:ascii="Times New Roman" w:hAnsi="Times New Roman"/>
          <w:b w:val="1"/>
          <w:bCs w:val="1"/>
          <w:sz w:val="24"/>
          <w:szCs w:val="24"/>
          <w:lang w:val="pt-BR"/>
        </w:rPr>
        <w:t>Conglomerado Logístico N</w:t>
      </w:r>
      <w:r w:rsidRPr="10903FA5" w:rsidR="00A57BAE">
        <w:rPr>
          <w:rFonts w:ascii="Times New Roman" w:hAnsi="Times New Roman"/>
          <w:b w:val="1"/>
          <w:bCs w:val="1"/>
          <w:sz w:val="24"/>
          <w:szCs w:val="24"/>
          <w:lang w:val="pt-BR"/>
        </w:rPr>
        <w:t>orte de H</w:t>
      </w:r>
      <w:r w:rsidRPr="10903FA5" w:rsidR="00A57BAE">
        <w:rPr>
          <w:rFonts w:ascii="Times New Roman" w:hAnsi="Times New Roman"/>
          <w:b w:val="1"/>
          <w:bCs w:val="1"/>
          <w:sz w:val="24"/>
          <w:szCs w:val="24"/>
          <w:lang w:val="pt-BR"/>
        </w:rPr>
        <w:t>onduras</w:t>
      </w:r>
    </w:p>
    <w:p w:rsidR="009A6653" w:rsidP="00A57BAE" w:rsidRDefault="009A6653" w14:paraId="668058E7" w14:textId="51D14304">
      <w:pPr>
        <w:tabs>
          <w:tab w:val="left" w:pos="270"/>
          <w:tab w:val="left" w:pos="360"/>
          <w:tab w:val="left" w:pos="450"/>
          <w:tab w:val="left" w:pos="2085"/>
        </w:tabs>
        <w:spacing w:after="0" w:line="0" w:lineRule="atLeast"/>
        <w:jc w:val="both"/>
        <w:rPr>
          <w:rFonts w:ascii="Times New Roman" w:hAnsi="Times New Roman"/>
          <w:sz w:val="24"/>
          <w:szCs w:val="24"/>
          <w:lang w:val="es-ES"/>
        </w:rPr>
      </w:pPr>
      <w:ins w:author="Landaverde Moreno, Osvaldo" w:date="2021-02-10T01:02:00Z" w:id="311">
        <w:r w:rsidR="009A6653">
          <w:drawing>
            <wp:inline wp14:editId="69986818" wp14:anchorId="40AFC65D">
              <wp:extent cx="4140200" cy="3751279"/>
              <wp:effectExtent l="0" t="0" r="0" b="1905"/>
              <wp:docPr id="9" name="Imagen 6" title=""/>
              <wp:cNvGraphicFramePr>
                <a:graphicFrameLocks noChangeAspect="1"/>
              </wp:cNvGraphicFramePr>
              <a:graphic>
                <a:graphicData uri="http://schemas.openxmlformats.org/drawingml/2006/picture">
                  <pic:pic>
                    <pic:nvPicPr>
                      <pic:cNvPr id="0" name="Imagen 6"/>
                      <pic:cNvPicPr/>
                    </pic:nvPicPr>
                    <pic:blipFill>
                      <a:blip r:embed="R032c9162a00d4e83">
                        <a:extLst xmlns:a="http://schemas.openxmlformats.org/drawingml/2006/main">
                          <a:ext uri="{FF2B5EF4-FFF2-40B4-BE49-F238E27FC236}">
                            <a16:creationId xmlns:a16="http://schemas.microsoft.com/office/drawing/2014/main" id="{81EE5E54-2041-5E48-A139-95DAC2A405B2}"/>
                          </a:ext>
                        </a:extLst>
                      </a:blip>
                      <a:stretch>
                        <a:fillRect/>
                      </a:stretch>
                    </pic:blipFill>
                    <pic:spPr>
                      <a:xfrm rot="0" flipH="0" flipV="0">
                        <a:off x="0" y="0"/>
                        <a:ext cx="4140200" cy="3751279"/>
                      </a:xfrm>
                      <a:prstGeom prst="rect">
                        <a:avLst/>
                      </a:prstGeom>
                    </pic:spPr>
                  </pic:pic>
                </a:graphicData>
              </a:graphic>
            </wp:inline>
          </w:drawing>
        </w:r>
      </w:ins>
    </w:p>
    <w:p w:rsidRPr="004B3BC4" w:rsidR="00222D7A" w:rsidP="10903FA5" w:rsidRDefault="00222D7A" w14:paraId="55596D38" w14:textId="77777777">
      <w:pPr>
        <w:shd w:val="clear" w:color="auto" w:fill="FFFFFF" w:themeFill="background1"/>
        <w:tabs>
          <w:tab w:val="left" w:pos="270"/>
          <w:tab w:val="left" w:pos="360"/>
          <w:tab w:val="left" w:pos="450"/>
          <w:tab w:val="left" w:pos="2085"/>
        </w:tabs>
        <w:spacing w:after="0" w:line="0" w:lineRule="atLeast"/>
        <w:jc w:val="both"/>
        <w:rPr>
          <w:rFonts w:ascii="Times New Roman" w:hAnsi="Times New Roman"/>
          <w:sz w:val="20"/>
          <w:szCs w:val="20"/>
          <w:lang w:val="es-ES"/>
        </w:rPr>
      </w:pPr>
      <w:r w:rsidRPr="10903FA5" w:rsidR="00222D7A">
        <w:rPr>
          <w:rFonts w:ascii="Times New Roman" w:hAnsi="Times New Roman"/>
          <w:sz w:val="20"/>
          <w:szCs w:val="20"/>
          <w:lang w:val="es-ES"/>
        </w:rPr>
        <w:t>Fuente: PNLOG Honduras, 2017.</w:t>
      </w:r>
    </w:p>
    <w:p w:rsidRPr="003E1C02" w:rsidR="003E1C02" w:rsidP="003E1C02" w:rsidRDefault="003E1C02" w14:paraId="31844F77" w14:textId="77777777">
      <w:pPr>
        <w:pStyle w:val="ListParagraph"/>
        <w:rPr>
          <w:rFonts w:ascii="Times New Roman" w:hAnsi="Times New Roman"/>
          <w:sz w:val="24"/>
          <w:szCs w:val="24"/>
          <w:lang w:val="es-ES_tradnl"/>
        </w:rPr>
      </w:pPr>
    </w:p>
    <w:p w:rsidRPr="004B7B31" w:rsidR="004B7B31" w:rsidP="003E722C" w:rsidRDefault="00A07DC7" w14:paraId="3BE94958" w14:textId="77777777">
      <w:pPr>
        <w:pStyle w:val="ListParagraph"/>
        <w:numPr>
          <w:ilvl w:val="1"/>
          <w:numId w:val="2"/>
        </w:numPr>
        <w:shd w:val="clear" w:color="auto" w:fill="FFFFFF"/>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10903FA5" w:rsidR="00A07DC7">
        <w:rPr>
          <w:rFonts w:ascii="Times New Roman" w:hAnsi="Times New Roman"/>
          <w:sz w:val="24"/>
          <w:szCs w:val="24"/>
          <w:lang w:val="es-ES"/>
        </w:rPr>
        <w:t xml:space="preserve">Igualmente, el programa contribuirá a desarrollar una industria sólida, integrada y bien regulada de transporte por vía terrestre; esto no solamente mejorará significativamente el transporte </w:t>
      </w:r>
      <w:r w:rsidRPr="10903FA5" w:rsidR="003E1C02">
        <w:rPr>
          <w:rFonts w:ascii="Times New Roman" w:hAnsi="Times New Roman"/>
          <w:sz w:val="24"/>
          <w:szCs w:val="24"/>
          <w:lang w:val="es-ES"/>
        </w:rPr>
        <w:t>intermodal,</w:t>
      </w:r>
      <w:r w:rsidRPr="10903FA5" w:rsidR="00A07DC7">
        <w:rPr>
          <w:rFonts w:ascii="Times New Roman" w:hAnsi="Times New Roman"/>
          <w:sz w:val="24"/>
          <w:szCs w:val="24"/>
          <w:lang w:val="es-ES"/>
        </w:rPr>
        <w:t xml:space="preserve"> sino que además reducirá los costos de logística.</w:t>
      </w:r>
      <w:r w:rsidRPr="10903FA5" w:rsidR="003E1C02">
        <w:rPr>
          <w:rFonts w:ascii="Times New Roman" w:hAnsi="Times New Roman"/>
          <w:sz w:val="24"/>
          <w:szCs w:val="24"/>
          <w:lang w:val="es-ES"/>
        </w:rPr>
        <w:t xml:space="preserve"> Como ya se ha demostrado, el desempeño logístico de Honduras es de vital relevancia para el comercio intrarregional, con lo cual reformas enfocadas en políticas que permitan avanzar en el desempeño institucional de Honduras evidentemente presentarán externalidades positivas para los países de la región que utilizan los servicios logísticos e infraestructuras del país.</w:t>
      </w:r>
      <w:r w:rsidRPr="10903FA5" w:rsidR="004B7B31">
        <w:rPr>
          <w:rFonts w:ascii="Times New Roman" w:hAnsi="Times New Roman"/>
          <w:sz w:val="24"/>
          <w:szCs w:val="24"/>
          <w:lang w:val="es-ES"/>
        </w:rPr>
        <w:t xml:space="preserve"> Dentro de las medidas de política relevantes que permitirán fortalecer el marco legal del sector, se encuentra el Reglamento </w:t>
      </w:r>
      <w:r w:rsidRPr="10903FA5" w:rsidR="004B7B31">
        <w:rPr>
          <w:rFonts w:ascii="Times New Roman" w:hAnsi="Times New Roman"/>
          <w:sz w:val="24"/>
          <w:szCs w:val="24"/>
          <w:lang w:val="es-VE"/>
        </w:rPr>
        <w:t>del seguro de carga al transportista que incluye: responsabilidad civil</w:t>
      </w:r>
      <w:r w:rsidRPr="10903FA5" w:rsidR="004B7B31">
        <w:rPr>
          <w:rFonts w:ascii="Times New Roman" w:hAnsi="Times New Roman"/>
          <w:sz w:val="24"/>
          <w:szCs w:val="24"/>
          <w:lang w:val="es-VE"/>
        </w:rPr>
        <w:t>,</w:t>
      </w:r>
      <w:r w:rsidRPr="10903FA5" w:rsidR="004B7B31">
        <w:rPr>
          <w:rFonts w:ascii="Times New Roman" w:hAnsi="Times New Roman"/>
          <w:sz w:val="24"/>
          <w:szCs w:val="24"/>
          <w:lang w:val="es-VE"/>
        </w:rPr>
        <w:t xml:space="preserve"> cobertura a medios de transporte</w:t>
      </w:r>
      <w:r w:rsidRPr="10903FA5" w:rsidR="004B7B31">
        <w:rPr>
          <w:rFonts w:ascii="Times New Roman" w:hAnsi="Times New Roman"/>
          <w:sz w:val="24"/>
          <w:szCs w:val="24"/>
          <w:lang w:val="es-VE"/>
        </w:rPr>
        <w:t xml:space="preserve"> y</w:t>
      </w:r>
      <w:r w:rsidRPr="10903FA5" w:rsidR="004B7B31">
        <w:rPr>
          <w:rFonts w:ascii="Times New Roman" w:hAnsi="Times New Roman"/>
          <w:sz w:val="24"/>
          <w:szCs w:val="24"/>
          <w:lang w:val="es-VE"/>
        </w:rPr>
        <w:t xml:space="preserve"> cobertura a la carga</w:t>
      </w:r>
      <w:r w:rsidRPr="10903FA5" w:rsidR="004B7B31">
        <w:rPr>
          <w:rFonts w:ascii="Times New Roman" w:hAnsi="Times New Roman"/>
          <w:sz w:val="24"/>
          <w:szCs w:val="24"/>
          <w:lang w:val="es-VE"/>
        </w:rPr>
        <w:t xml:space="preserve"> y el Reglamento de pesos y dimensiones incluyendo en el alcance establecer los límites a los pesos y dimensiones y las penalidades. </w:t>
      </w:r>
    </w:p>
    <w:p w:rsidRPr="004B7B31" w:rsidR="004B7B31" w:rsidP="004B7B31" w:rsidRDefault="004B7B31" w14:paraId="7FAF88E3" w14:textId="77777777">
      <w:pPr>
        <w:pStyle w:val="ListParagraph"/>
        <w:rPr>
          <w:rFonts w:ascii="Times New Roman" w:hAnsi="Times New Roman"/>
          <w:sz w:val="24"/>
          <w:szCs w:val="24"/>
          <w:lang w:val="es-ES"/>
        </w:rPr>
      </w:pPr>
    </w:p>
    <w:p w:rsidRPr="000C6A74" w:rsidR="001B4483" w:rsidP="003E722C" w:rsidRDefault="006F2BE6" w14:paraId="0C235717" w14:textId="4200CE80">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10903FA5" w:rsidR="006F2BE6">
        <w:rPr>
          <w:rFonts w:ascii="Times New Roman" w:hAnsi="Times New Roman"/>
          <w:sz w:val="24"/>
          <w:szCs w:val="24"/>
          <w:lang w:val="es-ES"/>
        </w:rPr>
        <w:t>En materia de facilitación comercial, e</w:t>
      </w:r>
      <w:r w:rsidRPr="10903FA5" w:rsidR="00CD12C3">
        <w:rPr>
          <w:rFonts w:ascii="Times New Roman" w:hAnsi="Times New Roman"/>
          <w:sz w:val="24"/>
          <w:szCs w:val="24"/>
          <w:lang w:val="es-ES"/>
        </w:rPr>
        <w:t xml:space="preserve">l programa </w:t>
      </w:r>
      <w:r w:rsidRPr="10903FA5" w:rsidR="00582265">
        <w:rPr>
          <w:rFonts w:ascii="Times New Roman" w:hAnsi="Times New Roman"/>
          <w:sz w:val="24"/>
          <w:szCs w:val="24"/>
          <w:lang w:val="es-ES"/>
        </w:rPr>
        <w:t>apoyará la</w:t>
      </w:r>
      <w:r w:rsidRPr="10903FA5" w:rsidR="00CD12C3">
        <w:rPr>
          <w:rFonts w:ascii="Times New Roman" w:hAnsi="Times New Roman"/>
          <w:sz w:val="24"/>
          <w:szCs w:val="24"/>
          <w:lang w:val="es-ES"/>
        </w:rPr>
        <w:t xml:space="preserve"> materializa</w:t>
      </w:r>
      <w:r w:rsidRPr="10903FA5" w:rsidR="009E6B75">
        <w:rPr>
          <w:rFonts w:ascii="Times New Roman" w:hAnsi="Times New Roman"/>
          <w:sz w:val="24"/>
          <w:szCs w:val="24"/>
          <w:lang w:val="es-ES"/>
        </w:rPr>
        <w:t>ción</w:t>
      </w:r>
      <w:r w:rsidRPr="10903FA5" w:rsidR="00CD12C3">
        <w:rPr>
          <w:rFonts w:ascii="Times New Roman" w:hAnsi="Times New Roman"/>
          <w:sz w:val="24"/>
          <w:szCs w:val="24"/>
          <w:lang w:val="es-ES"/>
        </w:rPr>
        <w:t xml:space="preserve"> de</w:t>
      </w:r>
      <w:r w:rsidRPr="10903FA5" w:rsidR="009E6B75">
        <w:rPr>
          <w:rFonts w:ascii="Times New Roman" w:hAnsi="Times New Roman"/>
          <w:sz w:val="24"/>
          <w:szCs w:val="24"/>
          <w:lang w:val="es-ES"/>
        </w:rPr>
        <w:t xml:space="preserve"> la</w:t>
      </w:r>
      <w:r w:rsidRPr="10903FA5" w:rsidR="00CD12C3">
        <w:rPr>
          <w:rFonts w:ascii="Times New Roman" w:hAnsi="Times New Roman"/>
          <w:sz w:val="24"/>
          <w:szCs w:val="24"/>
          <w:lang w:val="es-ES"/>
        </w:rPr>
        <w:t xml:space="preserve"> coordinación </w:t>
      </w:r>
      <w:r w:rsidRPr="10903FA5" w:rsidR="00A010F6">
        <w:rPr>
          <w:rFonts w:ascii="Times New Roman" w:hAnsi="Times New Roman"/>
          <w:sz w:val="24"/>
          <w:szCs w:val="24"/>
          <w:lang w:val="es-ES"/>
        </w:rPr>
        <w:t>regional para la armonización de las políticas arancelarias y procedimientos aduaneros de alto impacto para el desempeño del comercio regional</w:t>
      </w:r>
      <w:r w:rsidRPr="10903FA5" w:rsidR="00CD12C3">
        <w:rPr>
          <w:rFonts w:ascii="Times New Roman" w:hAnsi="Times New Roman"/>
          <w:sz w:val="24"/>
          <w:szCs w:val="24"/>
          <w:lang w:val="es-ES"/>
        </w:rPr>
        <w:t xml:space="preserve">, </w:t>
      </w:r>
      <w:r w:rsidRPr="10903FA5" w:rsidR="00A010F6">
        <w:rPr>
          <w:rFonts w:ascii="Times New Roman" w:hAnsi="Times New Roman"/>
          <w:sz w:val="24"/>
          <w:szCs w:val="24"/>
          <w:lang w:val="es-ES"/>
        </w:rPr>
        <w:t xml:space="preserve">además de </w:t>
      </w:r>
      <w:r w:rsidRPr="10903FA5" w:rsidR="00CD12C3">
        <w:rPr>
          <w:rFonts w:ascii="Times New Roman" w:hAnsi="Times New Roman"/>
          <w:sz w:val="24"/>
          <w:szCs w:val="24"/>
          <w:lang w:val="es-ES"/>
        </w:rPr>
        <w:t xml:space="preserve">temas </w:t>
      </w:r>
      <w:r w:rsidRPr="10903FA5" w:rsidR="00A010F6">
        <w:rPr>
          <w:rFonts w:ascii="Times New Roman" w:hAnsi="Times New Roman"/>
          <w:sz w:val="24"/>
          <w:szCs w:val="24"/>
          <w:lang w:val="es-ES"/>
        </w:rPr>
        <w:t xml:space="preserve">específicos </w:t>
      </w:r>
      <w:r w:rsidRPr="10903FA5" w:rsidR="00CD12C3">
        <w:rPr>
          <w:rFonts w:ascii="Times New Roman" w:hAnsi="Times New Roman"/>
          <w:sz w:val="24"/>
          <w:szCs w:val="24"/>
          <w:lang w:val="es-ES"/>
        </w:rPr>
        <w:t xml:space="preserve">de fortalecimiento de las capacidades institucionales </w:t>
      </w:r>
      <w:r w:rsidRPr="10903FA5" w:rsidR="00A010F6">
        <w:rPr>
          <w:rFonts w:ascii="Times New Roman" w:hAnsi="Times New Roman"/>
          <w:sz w:val="24"/>
          <w:szCs w:val="24"/>
          <w:lang w:val="es-ES"/>
        </w:rPr>
        <w:t xml:space="preserve">que otorgue una </w:t>
      </w:r>
      <w:r w:rsidRPr="10903FA5" w:rsidR="00A010F6">
        <w:rPr>
          <w:rFonts w:ascii="Times New Roman" w:hAnsi="Times New Roman" w:cs="Times New Roman"/>
          <w:sz w:val="24"/>
          <w:szCs w:val="24"/>
          <w:lang w:val="es-ES"/>
        </w:rPr>
        <w:t>perspectiva integral</w:t>
      </w:r>
      <w:r w:rsidRPr="10903FA5" w:rsidR="0096311D">
        <w:rPr>
          <w:rFonts w:ascii="Times New Roman" w:hAnsi="Times New Roman" w:cs="Times New Roman"/>
          <w:sz w:val="24"/>
          <w:szCs w:val="24"/>
          <w:lang w:val="es-ES"/>
        </w:rPr>
        <w:t xml:space="preserve"> a los procesos de</w:t>
      </w:r>
      <w:r w:rsidRPr="10903FA5" w:rsidR="001E375F">
        <w:rPr>
          <w:rFonts w:ascii="Times New Roman" w:hAnsi="Times New Roman" w:cs="Times New Roman"/>
          <w:sz w:val="24"/>
          <w:szCs w:val="24"/>
          <w:lang w:val="es-ES"/>
        </w:rPr>
        <w:t>l comercio internacional</w:t>
      </w:r>
      <w:r w:rsidRPr="10903FA5" w:rsidR="00CF2643">
        <w:rPr>
          <w:rFonts w:ascii="Times New Roman" w:hAnsi="Times New Roman" w:cs="Times New Roman"/>
          <w:sz w:val="24"/>
          <w:szCs w:val="24"/>
          <w:lang w:val="es-ES"/>
        </w:rPr>
        <w:t xml:space="preserve">. </w:t>
      </w:r>
      <w:r w:rsidRPr="10903FA5" w:rsidR="003E1C02">
        <w:rPr>
          <w:rFonts w:ascii="Times New Roman" w:hAnsi="Times New Roman"/>
          <w:sz w:val="24"/>
          <w:szCs w:val="24"/>
          <w:lang w:val="es-ES"/>
        </w:rPr>
        <w:t xml:space="preserve">Un aspecto en concreto es que </w:t>
      </w:r>
      <w:r w:rsidRPr="10903FA5" w:rsidR="003E1C02">
        <w:rPr>
          <w:rFonts w:ascii="Times New Roman" w:hAnsi="Times New Roman" w:cs="Times New Roman"/>
          <w:sz w:val="24"/>
          <w:szCs w:val="24"/>
          <w:lang w:val="es-ES"/>
        </w:rPr>
        <w:t xml:space="preserve">las reformas de política ligadas a la armonizando procesos y procedimientos, dotará de agilidad a la recién creada </w:t>
      </w:r>
      <w:r w:rsidRPr="10903FA5" w:rsidR="003E1C02">
        <w:rPr>
          <w:rFonts w:ascii="Times New Roman" w:hAnsi="Times New Roman" w:cs="Times New Roman"/>
          <w:i w:val="1"/>
          <w:iCs w:val="1"/>
          <w:sz w:val="24"/>
          <w:szCs w:val="24"/>
          <w:lang w:val="es-ES"/>
        </w:rPr>
        <w:t>Unión Aduanera Guatemala-Honduras</w:t>
      </w:r>
      <w:r w:rsidRPr="10903FA5" w:rsidR="003E1C02">
        <w:rPr>
          <w:rFonts w:ascii="Times New Roman" w:hAnsi="Times New Roman" w:cs="Times New Roman"/>
          <w:sz w:val="24"/>
          <w:szCs w:val="24"/>
          <w:lang w:val="es-ES"/>
        </w:rPr>
        <w:t xml:space="preserve"> y sentará las bases para la futura adhesión de El Salvador en la UA. </w:t>
      </w:r>
      <w:r w:rsidRPr="10903FA5" w:rsidR="000275CE">
        <w:rPr>
          <w:rFonts w:ascii="Times New Roman" w:hAnsi="Times New Roman" w:cs="Times New Roman"/>
          <w:sz w:val="24"/>
          <w:szCs w:val="24"/>
          <w:lang w:val="es-ES"/>
        </w:rPr>
        <w:t>Desde</w:t>
      </w:r>
      <w:r w:rsidRPr="10903FA5" w:rsidR="000275CE">
        <w:rPr>
          <w:rFonts w:ascii="Times New Roman" w:hAnsi="Times New Roman" w:cs="Times New Roman"/>
          <w:sz w:val="24"/>
          <w:szCs w:val="24"/>
          <w:lang w:val="es-ES"/>
        </w:rPr>
        <w:t xml:space="preserve"> el punto de vista de la integración regional de C</w:t>
      </w:r>
      <w:r w:rsidRPr="10903FA5" w:rsidR="00AD0E08">
        <w:rPr>
          <w:rFonts w:ascii="Times New Roman" w:hAnsi="Times New Roman" w:cs="Times New Roman"/>
          <w:sz w:val="24"/>
          <w:szCs w:val="24"/>
          <w:lang w:val="es-ES"/>
        </w:rPr>
        <w:t>entroamérica</w:t>
      </w:r>
      <w:r w:rsidRPr="10903FA5" w:rsidR="0005586E">
        <w:rPr>
          <w:rFonts w:ascii="Times New Roman" w:hAnsi="Times New Roman" w:cs="Times New Roman"/>
          <w:sz w:val="24"/>
          <w:szCs w:val="24"/>
          <w:lang w:val="es-ES"/>
        </w:rPr>
        <w:t>,</w:t>
      </w:r>
      <w:r w:rsidRPr="10903FA5" w:rsidR="000275CE">
        <w:rPr>
          <w:rFonts w:ascii="Times New Roman" w:hAnsi="Times New Roman" w:cs="Times New Roman"/>
          <w:sz w:val="24"/>
          <w:szCs w:val="24"/>
          <w:lang w:val="es-ES"/>
        </w:rPr>
        <w:t xml:space="preserve"> </w:t>
      </w:r>
      <w:r w:rsidRPr="10903FA5" w:rsidR="000F2C95">
        <w:rPr>
          <w:rFonts w:ascii="Times New Roman" w:hAnsi="Times New Roman" w:cs="Times New Roman"/>
          <w:sz w:val="24"/>
          <w:szCs w:val="24"/>
          <w:lang w:val="es-ES"/>
        </w:rPr>
        <w:t xml:space="preserve">el programa promueve </w:t>
      </w:r>
      <w:r w:rsidRPr="10903FA5" w:rsidR="000275CE">
        <w:rPr>
          <w:rFonts w:ascii="Times New Roman" w:hAnsi="Times New Roman" w:cs="Times New Roman"/>
          <w:sz w:val="24"/>
          <w:szCs w:val="24"/>
          <w:lang w:val="es-ES"/>
        </w:rPr>
        <w:t xml:space="preserve">la </w:t>
      </w:r>
      <w:r w:rsidRPr="10903FA5" w:rsidR="0005586E">
        <w:rPr>
          <w:rFonts w:ascii="Times New Roman" w:hAnsi="Times New Roman" w:cs="Times New Roman"/>
          <w:sz w:val="24"/>
          <w:szCs w:val="24"/>
          <w:lang w:val="es-ES"/>
        </w:rPr>
        <w:t xml:space="preserve">implementación de </w:t>
      </w:r>
      <w:r w:rsidRPr="10903FA5" w:rsidR="000F2C95">
        <w:rPr>
          <w:rFonts w:ascii="Times New Roman" w:hAnsi="Times New Roman" w:cs="Times New Roman"/>
          <w:sz w:val="24"/>
          <w:szCs w:val="24"/>
          <w:lang w:val="es-ES"/>
        </w:rPr>
        <w:t xml:space="preserve">los </w:t>
      </w:r>
      <w:r w:rsidRPr="10903FA5" w:rsidR="0005586E">
        <w:rPr>
          <w:rFonts w:ascii="Times New Roman" w:hAnsi="Times New Roman" w:cs="Times New Roman"/>
          <w:sz w:val="24"/>
          <w:szCs w:val="24"/>
          <w:lang w:val="es-ES"/>
        </w:rPr>
        <w:t>acuerdos asumidos en el Marco de la Unión Aduanera</w:t>
      </w:r>
      <w:r w:rsidRPr="10903FA5" w:rsidR="000275CE">
        <w:rPr>
          <w:rFonts w:ascii="Times New Roman" w:hAnsi="Times New Roman" w:cs="Times New Roman"/>
          <w:sz w:val="24"/>
          <w:szCs w:val="24"/>
          <w:lang w:val="es-ES"/>
        </w:rPr>
        <w:t xml:space="preserve"> </w:t>
      </w:r>
      <w:r w:rsidRPr="10903FA5" w:rsidR="0005586E">
        <w:rPr>
          <w:rFonts w:ascii="Times New Roman" w:hAnsi="Times New Roman" w:cs="Times New Roman"/>
          <w:sz w:val="24"/>
          <w:szCs w:val="24"/>
          <w:lang w:val="es-ES"/>
        </w:rPr>
        <w:t xml:space="preserve">Centroamericana </w:t>
      </w:r>
      <w:r w:rsidRPr="10903FA5" w:rsidR="000F2C95">
        <w:rPr>
          <w:rFonts w:ascii="Times New Roman" w:hAnsi="Times New Roman" w:cs="Times New Roman"/>
          <w:sz w:val="24"/>
          <w:szCs w:val="24"/>
          <w:lang w:val="es-ES"/>
        </w:rPr>
        <w:t>relacionados a</w:t>
      </w:r>
      <w:r w:rsidRPr="10903FA5" w:rsidR="0005586E">
        <w:rPr>
          <w:rFonts w:ascii="Times New Roman" w:hAnsi="Times New Roman" w:cs="Times New Roman"/>
          <w:sz w:val="24"/>
          <w:szCs w:val="24"/>
          <w:lang w:val="es-ES"/>
        </w:rPr>
        <w:t xml:space="preserve"> la habilitación de tres puestos fronterizos integrados</w:t>
      </w:r>
      <w:r w:rsidRPr="10903FA5" w:rsidR="000F2C95">
        <w:rPr>
          <w:rFonts w:ascii="Times New Roman" w:hAnsi="Times New Roman" w:cs="Times New Roman"/>
          <w:sz w:val="24"/>
          <w:szCs w:val="24"/>
          <w:lang w:val="es-ES"/>
        </w:rPr>
        <w:t xml:space="preserve"> con Guatemala,</w:t>
      </w:r>
      <w:r w:rsidRPr="10903FA5" w:rsidR="0005586E">
        <w:rPr>
          <w:rFonts w:ascii="Times New Roman" w:hAnsi="Times New Roman" w:cs="Times New Roman"/>
          <w:sz w:val="24"/>
          <w:szCs w:val="24"/>
          <w:lang w:val="es-ES"/>
        </w:rPr>
        <w:t xml:space="preserve"> incluyendo la frontera de </w:t>
      </w:r>
      <w:r w:rsidRPr="10903FA5" w:rsidR="0005586E">
        <w:rPr>
          <w:rFonts w:ascii="Times New Roman" w:hAnsi="Times New Roman" w:cs="Times New Roman"/>
          <w:i w:val="1"/>
          <w:iCs w:val="1"/>
          <w:sz w:val="24"/>
          <w:szCs w:val="24"/>
          <w:lang w:val="es-ES"/>
        </w:rPr>
        <w:t>Corinto-Entre ríos, El Florido y Agua Caliente</w:t>
      </w:r>
      <w:r w:rsidRPr="10903FA5" w:rsidR="000F2C95">
        <w:rPr>
          <w:rFonts w:ascii="Times New Roman" w:hAnsi="Times New Roman" w:cs="Times New Roman"/>
          <w:i w:val="1"/>
          <w:iCs w:val="1"/>
          <w:sz w:val="24"/>
          <w:szCs w:val="24"/>
          <w:lang w:val="es-ES"/>
        </w:rPr>
        <w:t>.</w:t>
      </w:r>
      <w:r w:rsidRPr="10903FA5" w:rsidR="0005586E">
        <w:rPr>
          <w:rFonts w:ascii="Times New Roman" w:hAnsi="Times New Roman" w:cs="Times New Roman"/>
          <w:i w:val="1"/>
          <w:iCs w:val="1"/>
          <w:sz w:val="24"/>
          <w:szCs w:val="24"/>
          <w:lang w:val="es-ES"/>
        </w:rPr>
        <w:t xml:space="preserve"> </w:t>
      </w:r>
      <w:r w:rsidRPr="10903FA5" w:rsidR="0005586E">
        <w:rPr>
          <w:rFonts w:ascii="Times New Roman" w:hAnsi="Times New Roman" w:cs="Times New Roman"/>
          <w:sz w:val="24"/>
          <w:szCs w:val="24"/>
          <w:lang w:val="es-ES"/>
        </w:rPr>
        <w:t xml:space="preserve">Adicionalmente, </w:t>
      </w:r>
      <w:r w:rsidRPr="10903FA5" w:rsidR="000275CE">
        <w:rPr>
          <w:rFonts w:ascii="Times New Roman" w:hAnsi="Times New Roman" w:cs="Times New Roman"/>
          <w:sz w:val="24"/>
          <w:szCs w:val="24"/>
          <w:lang w:val="es-ES"/>
        </w:rPr>
        <w:t xml:space="preserve">la simplificación </w:t>
      </w:r>
      <w:r w:rsidRPr="10903FA5" w:rsidR="000275CE">
        <w:rPr>
          <w:rFonts w:ascii="Times New Roman" w:hAnsi="Times New Roman" w:cs="Times New Roman"/>
          <w:sz w:val="24"/>
          <w:szCs w:val="24"/>
          <w:lang w:val="es-ES"/>
        </w:rPr>
        <w:t>de trámites aduaneros</w:t>
      </w:r>
      <w:r w:rsidRPr="10903FA5" w:rsidR="00CB4431">
        <w:rPr>
          <w:rFonts w:ascii="Times New Roman" w:hAnsi="Times New Roman" w:cs="Times New Roman"/>
          <w:sz w:val="24"/>
          <w:szCs w:val="24"/>
          <w:lang w:val="es-ES"/>
        </w:rPr>
        <w:t xml:space="preserve"> y</w:t>
      </w:r>
      <w:r w:rsidRPr="10903FA5" w:rsidR="000275CE">
        <w:rPr>
          <w:rFonts w:ascii="Times New Roman" w:hAnsi="Times New Roman" w:cs="Times New Roman"/>
          <w:sz w:val="24"/>
          <w:szCs w:val="24"/>
          <w:lang w:val="es-ES"/>
        </w:rPr>
        <w:t xml:space="preserve"> la facilitación de procesos</w:t>
      </w:r>
      <w:r w:rsidRPr="10903FA5" w:rsidR="00CB4431">
        <w:rPr>
          <w:rFonts w:ascii="Times New Roman" w:hAnsi="Times New Roman" w:cs="Times New Roman"/>
          <w:sz w:val="24"/>
          <w:szCs w:val="24"/>
          <w:lang w:val="es-ES"/>
        </w:rPr>
        <w:t xml:space="preserve"> </w:t>
      </w:r>
      <w:r w:rsidRPr="10903FA5" w:rsidR="00AD3FFA">
        <w:rPr>
          <w:rFonts w:ascii="Times New Roman" w:hAnsi="Times New Roman" w:cs="Times New Roman"/>
          <w:sz w:val="24"/>
          <w:szCs w:val="24"/>
          <w:lang w:val="es-ES"/>
        </w:rPr>
        <w:t>relacionados a la</w:t>
      </w:r>
      <w:r w:rsidRPr="10903FA5" w:rsidR="0005586E">
        <w:rPr>
          <w:rFonts w:ascii="Times New Roman" w:hAnsi="Times New Roman" w:cs="Times New Roman"/>
          <w:sz w:val="24"/>
          <w:szCs w:val="24"/>
          <w:lang w:val="es-ES"/>
        </w:rPr>
        <w:t xml:space="preserve"> </w:t>
      </w:r>
      <w:r w:rsidRPr="10903FA5" w:rsidR="00CB4431">
        <w:rPr>
          <w:rFonts w:ascii="Times New Roman" w:hAnsi="Times New Roman" w:cs="Times New Roman"/>
          <w:sz w:val="24"/>
          <w:szCs w:val="24"/>
          <w:lang w:val="es-ES"/>
        </w:rPr>
        <w:t>implementa</w:t>
      </w:r>
      <w:r w:rsidRPr="10903FA5" w:rsidR="00AD3FFA">
        <w:rPr>
          <w:rFonts w:ascii="Times New Roman" w:hAnsi="Times New Roman" w:cs="Times New Roman"/>
          <w:sz w:val="24"/>
          <w:szCs w:val="24"/>
          <w:lang w:val="es-ES"/>
        </w:rPr>
        <w:t>ción de</w:t>
      </w:r>
      <w:r w:rsidRPr="10903FA5" w:rsidR="00CB4431">
        <w:rPr>
          <w:rFonts w:ascii="Times New Roman" w:hAnsi="Times New Roman" w:cs="Times New Roman"/>
          <w:sz w:val="24"/>
          <w:szCs w:val="24"/>
          <w:lang w:val="es-ES"/>
        </w:rPr>
        <w:t xml:space="preserve"> la Ventanilla </w:t>
      </w:r>
      <w:r w:rsidRPr="10903FA5" w:rsidR="0005586E">
        <w:rPr>
          <w:rFonts w:ascii="Times New Roman" w:hAnsi="Times New Roman" w:cs="Times New Roman"/>
          <w:sz w:val="24"/>
          <w:szCs w:val="24"/>
          <w:lang w:val="es-ES"/>
        </w:rPr>
        <w:t>Ú</w:t>
      </w:r>
      <w:r w:rsidRPr="10903FA5" w:rsidR="00CB4431">
        <w:rPr>
          <w:rFonts w:ascii="Times New Roman" w:hAnsi="Times New Roman" w:cs="Times New Roman"/>
          <w:sz w:val="24"/>
          <w:szCs w:val="24"/>
          <w:lang w:val="es-ES"/>
        </w:rPr>
        <w:t xml:space="preserve">nica de Comercio Exterior (VUCE) </w:t>
      </w:r>
      <w:r w:rsidRPr="10903FA5" w:rsidR="00AD3FFA">
        <w:rPr>
          <w:rFonts w:ascii="Times New Roman" w:hAnsi="Times New Roman" w:cs="Times New Roman"/>
          <w:sz w:val="24"/>
          <w:szCs w:val="24"/>
          <w:lang w:val="es-ES"/>
        </w:rPr>
        <w:t>y del</w:t>
      </w:r>
      <w:r w:rsidRPr="10903FA5" w:rsidR="00CB4431">
        <w:rPr>
          <w:rFonts w:ascii="Times New Roman" w:hAnsi="Times New Roman" w:cs="Times New Roman"/>
          <w:sz w:val="24"/>
          <w:szCs w:val="24"/>
          <w:lang w:val="es-ES"/>
        </w:rPr>
        <w:t xml:space="preserve"> sistema de </w:t>
      </w:r>
      <w:r w:rsidRPr="10903FA5" w:rsidR="0005586E">
        <w:rPr>
          <w:rFonts w:ascii="Times New Roman" w:hAnsi="Times New Roman" w:cs="Times New Roman"/>
          <w:sz w:val="24"/>
          <w:szCs w:val="24"/>
          <w:lang w:val="es-ES"/>
        </w:rPr>
        <w:t xml:space="preserve">análisis integral de riesgo aduanero, </w:t>
      </w:r>
      <w:r w:rsidRPr="10903FA5" w:rsidR="000275CE">
        <w:rPr>
          <w:rFonts w:ascii="Times New Roman" w:hAnsi="Times New Roman" w:cs="Times New Roman"/>
          <w:sz w:val="24"/>
          <w:szCs w:val="24"/>
          <w:lang w:val="es-ES"/>
        </w:rPr>
        <w:t xml:space="preserve">representa un avance significativo para el Sistema de Integración Centroamericana. Lo anterior, se reflejará en menores tiempo de despacho para la carga, siendo especialmente relevante la mejora de procesos en la Aduana </w:t>
      </w:r>
      <w:r w:rsidRPr="10903FA5" w:rsidR="0005586E">
        <w:rPr>
          <w:rFonts w:ascii="Times New Roman" w:hAnsi="Times New Roman" w:cs="Times New Roman"/>
          <w:sz w:val="24"/>
          <w:szCs w:val="24"/>
          <w:lang w:val="es-ES"/>
        </w:rPr>
        <w:t>El Florido (con Guatemala) y la Aduana de El Amatillo</w:t>
      </w:r>
      <w:r w:rsidRPr="10903FA5" w:rsidR="000275CE">
        <w:rPr>
          <w:rFonts w:ascii="Times New Roman" w:hAnsi="Times New Roman" w:cs="Times New Roman"/>
          <w:sz w:val="24"/>
          <w:szCs w:val="24"/>
          <w:lang w:val="es-ES"/>
        </w:rPr>
        <w:t xml:space="preserve"> </w:t>
      </w:r>
      <w:r w:rsidRPr="10903FA5" w:rsidR="0005586E">
        <w:rPr>
          <w:rFonts w:ascii="Times New Roman" w:hAnsi="Times New Roman" w:cs="Times New Roman"/>
          <w:sz w:val="24"/>
          <w:szCs w:val="24"/>
          <w:lang w:val="es-ES"/>
        </w:rPr>
        <w:t xml:space="preserve">(con El Salvador) </w:t>
      </w:r>
      <w:r w:rsidRPr="10903FA5" w:rsidR="000275CE">
        <w:rPr>
          <w:rFonts w:ascii="Times New Roman" w:hAnsi="Times New Roman" w:cs="Times New Roman"/>
          <w:sz w:val="24"/>
          <w:szCs w:val="24"/>
          <w:lang w:val="es-ES"/>
        </w:rPr>
        <w:t>que es la que sirve al Corredor Pacífico</w:t>
      </w:r>
      <w:r w:rsidRPr="10903FA5" w:rsidR="0062610E">
        <w:rPr>
          <w:rFonts w:ascii="Times New Roman" w:hAnsi="Times New Roman" w:cs="Times New Roman"/>
          <w:sz w:val="24"/>
          <w:szCs w:val="24"/>
          <w:lang w:val="es-ES"/>
        </w:rPr>
        <w:t xml:space="preserve"> o Mesoamericano</w:t>
      </w:r>
      <w:r w:rsidRPr="10903FA5" w:rsidR="000275CE">
        <w:rPr>
          <w:rFonts w:ascii="Times New Roman" w:hAnsi="Times New Roman" w:cs="Times New Roman"/>
          <w:sz w:val="24"/>
          <w:szCs w:val="24"/>
          <w:lang w:val="es-ES"/>
        </w:rPr>
        <w:t xml:space="preserve">. </w:t>
      </w:r>
    </w:p>
    <w:p w:rsidRPr="001B4483" w:rsidR="001B4483" w:rsidP="001B4483" w:rsidRDefault="001B4483" w14:paraId="42D0D31D" w14:textId="77777777">
      <w:pPr>
        <w:pStyle w:val="ListParagraph"/>
        <w:rPr>
          <w:rFonts w:ascii="Times New Roman" w:hAnsi="Times New Roman"/>
          <w:sz w:val="24"/>
          <w:szCs w:val="24"/>
          <w:lang w:val="es-ES"/>
        </w:rPr>
      </w:pPr>
    </w:p>
    <w:p w:rsidRPr="009502FE" w:rsidR="009502FE" w:rsidP="003E722C" w:rsidRDefault="007E1CD5" w14:paraId="603FDD7E" w14:textId="77777777">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007E1CD5">
        <w:rPr>
          <w:rFonts w:ascii="Times New Roman" w:hAnsi="Times New Roman"/>
          <w:sz w:val="24"/>
          <w:szCs w:val="24"/>
          <w:lang w:val="es-ES"/>
        </w:rPr>
        <w:t>Adicionalmente se contemplan medidas</w:t>
      </w:r>
      <w:r w:rsidRPr="009502FE" w:rsidR="004E3509">
        <w:rPr>
          <w:rFonts w:ascii="Times New Roman" w:hAnsi="Times New Roman"/>
          <w:sz w:val="24"/>
          <w:szCs w:val="24"/>
          <w:lang w:val="es-ES"/>
        </w:rPr>
        <w:t xml:space="preserve"> establecidas en el CAUCA y RECAUCA</w:t>
      </w:r>
      <w:r w:rsidRPr="10903FA5" w:rsidR="00DF1672">
        <w:rPr>
          <w:rStyle w:val="FootnoteReference"/>
          <w:lang w:val="es-ES"/>
        </w:rPr>
        <w:footnoteReference w:id="15"/>
      </w:r>
      <w:r w:rsidR="007E1CD5">
        <w:rPr>
          <w:rFonts w:ascii="Times New Roman" w:hAnsi="Times New Roman"/>
          <w:sz w:val="24"/>
          <w:szCs w:val="24"/>
          <w:lang w:val="es-ES"/>
        </w:rPr>
        <w:t xml:space="preserve"> relacionadas a</w:t>
      </w:r>
      <w:r w:rsidRPr="009502FE" w:rsidR="004E3509">
        <w:rPr>
          <w:rFonts w:ascii="Times New Roman" w:hAnsi="Times New Roman"/>
          <w:sz w:val="24"/>
          <w:szCs w:val="24"/>
          <w:lang w:val="es-ES"/>
        </w:rPr>
        <w:t xml:space="preserve"> la incorporación de</w:t>
      </w:r>
      <w:r w:rsidRPr="10903FA5" w:rsidR="004E3509">
        <w:rPr>
          <w:rFonts w:ascii="Times New Roman" w:hAnsi="Times New Roman" w:cs="Times New Roman"/>
          <w:sz w:val="24"/>
          <w:szCs w:val="24"/>
          <w:lang w:val="es-ES"/>
        </w:rPr>
        <w:t xml:space="preserve"> la figura del </w:t>
      </w:r>
      <w:r w:rsidRPr="10903FA5" w:rsidR="00616009">
        <w:rPr>
          <w:rFonts w:ascii="Times New Roman" w:hAnsi="Times New Roman" w:cs="Times New Roman"/>
          <w:sz w:val="24"/>
          <w:szCs w:val="24"/>
          <w:lang w:val="es-ES"/>
        </w:rPr>
        <w:t>O</w:t>
      </w:r>
      <w:r w:rsidRPr="10903FA5" w:rsidR="004E3509">
        <w:rPr>
          <w:rFonts w:ascii="Times New Roman" w:hAnsi="Times New Roman" w:cs="Times New Roman"/>
          <w:sz w:val="24"/>
          <w:szCs w:val="24"/>
          <w:lang w:val="es-ES"/>
        </w:rPr>
        <w:t xml:space="preserve">perador </w:t>
      </w:r>
      <w:r w:rsidRPr="10903FA5" w:rsidR="00616009">
        <w:rPr>
          <w:rFonts w:ascii="Times New Roman" w:hAnsi="Times New Roman" w:cs="Times New Roman"/>
          <w:sz w:val="24"/>
          <w:szCs w:val="24"/>
          <w:lang w:val="es-ES"/>
        </w:rPr>
        <w:t>E</w:t>
      </w:r>
      <w:r w:rsidRPr="10903FA5" w:rsidR="004E3509">
        <w:rPr>
          <w:rFonts w:ascii="Times New Roman" w:hAnsi="Times New Roman" w:cs="Times New Roman"/>
          <w:sz w:val="24"/>
          <w:szCs w:val="24"/>
          <w:lang w:val="es-ES"/>
        </w:rPr>
        <w:t xml:space="preserve">conómico </w:t>
      </w:r>
      <w:r w:rsidRPr="10903FA5" w:rsidR="00616009">
        <w:rPr>
          <w:rFonts w:ascii="Times New Roman" w:hAnsi="Times New Roman" w:cs="Times New Roman"/>
          <w:sz w:val="24"/>
          <w:szCs w:val="24"/>
          <w:lang w:val="es-ES"/>
        </w:rPr>
        <w:t>A</w:t>
      </w:r>
      <w:r w:rsidRPr="10903FA5" w:rsidR="004E3509">
        <w:rPr>
          <w:rFonts w:ascii="Times New Roman" w:hAnsi="Times New Roman" w:cs="Times New Roman"/>
          <w:sz w:val="24"/>
          <w:szCs w:val="24"/>
          <w:lang w:val="es-ES"/>
        </w:rPr>
        <w:t>utorizado</w:t>
      </w:r>
      <w:r w:rsidRPr="10903FA5" w:rsidR="00616009">
        <w:rPr>
          <w:rFonts w:ascii="Times New Roman" w:hAnsi="Times New Roman" w:cs="Times New Roman"/>
          <w:sz w:val="24"/>
          <w:szCs w:val="24"/>
          <w:lang w:val="es-ES"/>
        </w:rPr>
        <w:t xml:space="preserve"> </w:t>
      </w:r>
      <w:r w:rsidRPr="10903FA5" w:rsidR="007E1CD5">
        <w:rPr>
          <w:rFonts w:ascii="Times New Roman" w:hAnsi="Times New Roman" w:cs="Times New Roman"/>
          <w:sz w:val="24"/>
          <w:szCs w:val="24"/>
          <w:lang w:val="es-ES"/>
        </w:rPr>
        <w:t xml:space="preserve">(OEA) </w:t>
      </w:r>
      <w:r w:rsidRPr="10903FA5" w:rsidR="00616009">
        <w:rPr>
          <w:rFonts w:ascii="Times New Roman" w:hAnsi="Times New Roman" w:cs="Times New Roman"/>
          <w:sz w:val="24"/>
          <w:szCs w:val="24"/>
          <w:lang w:val="es-ES"/>
        </w:rPr>
        <w:t xml:space="preserve">la cual es una acreditación establecida por protocolos internacionales para probar el cumplimiento de ciertas medidas relacionadas con la seguridad y buenas prácticas en la cadena de suministro internacional de mercancías. Un aspecto clave de la certificación es que permitirá </w:t>
      </w:r>
      <w:r w:rsidRPr="009502FE" w:rsidR="00616009">
        <w:rPr>
          <w:rFonts w:ascii="Times New Roman" w:hAnsi="Times New Roman"/>
          <w:sz w:val="24"/>
          <w:szCs w:val="24"/>
          <w:lang w:val="es-ES"/>
        </w:rPr>
        <w:t xml:space="preserve">prevenir los riesgos que enfrenta la cadena logística internacional, </w:t>
      </w:r>
      <w:r w:rsidR="00876F3F">
        <w:rPr>
          <w:rFonts w:ascii="Times New Roman" w:hAnsi="Times New Roman"/>
          <w:sz w:val="24"/>
          <w:szCs w:val="24"/>
          <w:lang w:val="es-ES"/>
        </w:rPr>
        <w:t>e</w:t>
      </w:r>
      <w:r w:rsidRPr="009502FE" w:rsidR="009502FE">
        <w:rPr>
          <w:rFonts w:ascii="Times New Roman" w:hAnsi="Times New Roman"/>
          <w:sz w:val="24"/>
          <w:szCs w:val="24"/>
          <w:lang w:val="es-ES"/>
        </w:rPr>
        <w:t xml:space="preserve">n tal sentido, </w:t>
      </w:r>
      <w:r w:rsidRPr="009502FE" w:rsidR="00616009">
        <w:rPr>
          <w:rFonts w:ascii="Times New Roman" w:hAnsi="Times New Roman"/>
          <w:sz w:val="24"/>
          <w:szCs w:val="24"/>
          <w:lang w:val="es-ES"/>
        </w:rPr>
        <w:t>la</w:t>
      </w:r>
      <w:r w:rsidRPr="009502FE" w:rsidR="002C1EBA">
        <w:rPr>
          <w:rFonts w:ascii="Times New Roman" w:hAnsi="Times New Roman"/>
          <w:sz w:val="24"/>
          <w:szCs w:val="24"/>
          <w:lang w:val="es-ES"/>
        </w:rPr>
        <w:t xml:space="preserve"> futura</w:t>
      </w:r>
      <w:r w:rsidRPr="009502FE" w:rsidR="00616009">
        <w:rPr>
          <w:rFonts w:ascii="Times New Roman" w:hAnsi="Times New Roman"/>
          <w:sz w:val="24"/>
          <w:szCs w:val="24"/>
          <w:lang w:val="es-ES"/>
        </w:rPr>
        <w:t xml:space="preserve"> implementación </w:t>
      </w:r>
      <w:r w:rsidR="009502FE">
        <w:rPr>
          <w:rFonts w:ascii="Times New Roman" w:hAnsi="Times New Roman"/>
          <w:sz w:val="24"/>
          <w:szCs w:val="24"/>
          <w:lang w:val="es-ES"/>
        </w:rPr>
        <w:t>tendrá</w:t>
      </w:r>
      <w:r w:rsidRPr="009502FE" w:rsidR="00616009">
        <w:rPr>
          <w:rFonts w:ascii="Times New Roman" w:hAnsi="Times New Roman"/>
          <w:sz w:val="24"/>
          <w:szCs w:val="24"/>
          <w:lang w:val="es-ES"/>
        </w:rPr>
        <w:t xml:space="preserve"> </w:t>
      </w:r>
      <w:r w:rsidRPr="009502FE" w:rsidR="009502FE">
        <w:rPr>
          <w:rFonts w:ascii="Times New Roman" w:hAnsi="Times New Roman"/>
          <w:sz w:val="24"/>
          <w:szCs w:val="24"/>
          <w:lang w:val="es-ES"/>
        </w:rPr>
        <w:t xml:space="preserve">impactos en la integración regional </w:t>
      </w:r>
      <w:r w:rsidR="009502FE">
        <w:rPr>
          <w:rFonts w:ascii="Times New Roman" w:hAnsi="Times New Roman"/>
          <w:sz w:val="24"/>
          <w:szCs w:val="24"/>
          <w:lang w:val="es-ES"/>
        </w:rPr>
        <w:t xml:space="preserve">porque </w:t>
      </w:r>
      <w:r w:rsidRPr="009502FE" w:rsidR="00616009">
        <w:rPr>
          <w:rFonts w:ascii="Times New Roman" w:hAnsi="Times New Roman"/>
          <w:sz w:val="24"/>
          <w:szCs w:val="24"/>
          <w:lang w:val="es-ES"/>
        </w:rPr>
        <w:t xml:space="preserve">permitirá reducir el costo y tiempo de paso por la aduana, reducir las inspecciones a la carga, dar prioridad en la aplicación de los controles, asegurar la cadena logística, aligerar el procedimiento durante el despacho de las mercancías, aplicar un sistema de gestión que permita mitigar el riesgo y el reconocimiento mutuo del programa de las empresas </w:t>
      </w:r>
      <w:r w:rsidR="0066333F">
        <w:rPr>
          <w:rFonts w:ascii="Times New Roman" w:hAnsi="Times New Roman"/>
          <w:sz w:val="24"/>
          <w:szCs w:val="24"/>
          <w:lang w:val="es-ES"/>
        </w:rPr>
        <w:t>hondureñas</w:t>
      </w:r>
      <w:r w:rsidRPr="009502FE" w:rsidR="00616009">
        <w:rPr>
          <w:rFonts w:ascii="Times New Roman" w:hAnsi="Times New Roman"/>
          <w:sz w:val="24"/>
          <w:szCs w:val="24"/>
          <w:lang w:val="es-ES"/>
        </w:rPr>
        <w:t xml:space="preserve"> certificadas como OEA por otros programas globales</w:t>
      </w:r>
      <w:r w:rsidR="009502FE">
        <w:rPr>
          <w:rFonts w:ascii="Times New Roman" w:hAnsi="Times New Roman"/>
          <w:sz w:val="24"/>
          <w:szCs w:val="24"/>
          <w:lang w:val="es-ES"/>
        </w:rPr>
        <w:t>, incluyendo países Centroamericanos que ya cuentan con el programa</w:t>
      </w:r>
      <w:r w:rsidRPr="009502FE" w:rsidR="00616009">
        <w:rPr>
          <w:rFonts w:ascii="Times New Roman" w:hAnsi="Times New Roman"/>
          <w:sz w:val="24"/>
          <w:szCs w:val="24"/>
          <w:lang w:val="es-ES"/>
        </w:rPr>
        <w:t xml:space="preserve">. </w:t>
      </w:r>
    </w:p>
    <w:p w:rsidRPr="009502FE" w:rsidR="009502FE" w:rsidP="009502FE" w:rsidRDefault="009502FE" w14:paraId="0D212270" w14:textId="77777777">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rsidRPr="002254B8" w:rsidR="002254B8" w:rsidP="003E722C" w:rsidRDefault="00E00BB3" w14:paraId="0300D99D" w14:textId="77777777">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10903FA5" w:rsidR="00E00BB3">
        <w:rPr>
          <w:rFonts w:ascii="Times New Roman" w:hAnsi="Times New Roman"/>
          <w:sz w:val="24"/>
          <w:szCs w:val="24"/>
          <w:lang w:val="es-ES"/>
        </w:rPr>
        <w:t xml:space="preserve">Como ya se </w:t>
      </w:r>
      <w:r w:rsidRPr="10903FA5" w:rsidR="00E00BB3">
        <w:rPr>
          <w:rFonts w:ascii="Times New Roman" w:hAnsi="Times New Roman"/>
          <w:sz w:val="24"/>
          <w:szCs w:val="24"/>
          <w:lang w:val="es-ES"/>
        </w:rPr>
        <w:t>ha mencionado, l</w:t>
      </w:r>
      <w:r w:rsidRPr="10903FA5" w:rsidR="00785FD4">
        <w:rPr>
          <w:rFonts w:ascii="Times New Roman" w:hAnsi="Times New Roman"/>
          <w:sz w:val="24"/>
          <w:szCs w:val="24"/>
          <w:lang w:val="es-ES"/>
        </w:rPr>
        <w:t xml:space="preserve">a relevancia regional de </w:t>
      </w:r>
      <w:r w:rsidRPr="10903FA5" w:rsidR="00876F3F">
        <w:rPr>
          <w:rFonts w:ascii="Times New Roman" w:hAnsi="Times New Roman"/>
          <w:sz w:val="24"/>
          <w:szCs w:val="24"/>
          <w:lang w:val="es-ES"/>
        </w:rPr>
        <w:t>Honduras</w:t>
      </w:r>
      <w:r w:rsidRPr="10903FA5" w:rsidR="00785FD4">
        <w:rPr>
          <w:rFonts w:ascii="Times New Roman" w:hAnsi="Times New Roman"/>
          <w:sz w:val="24"/>
          <w:szCs w:val="24"/>
          <w:lang w:val="es-ES"/>
        </w:rPr>
        <w:t xml:space="preserve"> </w:t>
      </w:r>
      <w:r w:rsidRPr="10903FA5" w:rsidR="007D237C">
        <w:rPr>
          <w:rFonts w:ascii="Times New Roman" w:hAnsi="Times New Roman"/>
          <w:sz w:val="24"/>
          <w:szCs w:val="24"/>
          <w:lang w:val="es-ES"/>
        </w:rPr>
        <w:t xml:space="preserve">se evidencia en el </w:t>
      </w:r>
      <w:r w:rsidRPr="10903FA5" w:rsidR="00785FD4">
        <w:rPr>
          <w:rFonts w:ascii="Times New Roman" w:hAnsi="Times New Roman"/>
          <w:sz w:val="24"/>
          <w:szCs w:val="24"/>
          <w:lang w:val="es-ES"/>
        </w:rPr>
        <w:t xml:space="preserve">uso de los puertos por </w:t>
      </w:r>
      <w:r w:rsidRPr="10903FA5" w:rsidR="007D237C">
        <w:rPr>
          <w:rFonts w:ascii="Times New Roman" w:hAnsi="Times New Roman"/>
          <w:sz w:val="24"/>
          <w:szCs w:val="24"/>
          <w:lang w:val="es-ES"/>
        </w:rPr>
        <w:t xml:space="preserve">parte de </w:t>
      </w:r>
      <w:r w:rsidRPr="10903FA5" w:rsidR="00785FD4">
        <w:rPr>
          <w:rFonts w:ascii="Times New Roman" w:hAnsi="Times New Roman"/>
          <w:sz w:val="24"/>
          <w:szCs w:val="24"/>
          <w:lang w:val="es-ES"/>
        </w:rPr>
        <w:t xml:space="preserve">los países de </w:t>
      </w:r>
      <w:r w:rsidRPr="10903FA5" w:rsidR="007000C7">
        <w:rPr>
          <w:rFonts w:ascii="Times New Roman" w:hAnsi="Times New Roman"/>
          <w:sz w:val="24"/>
          <w:szCs w:val="24"/>
          <w:lang w:val="es-ES"/>
        </w:rPr>
        <w:t>Centroamérica</w:t>
      </w:r>
      <w:r w:rsidRPr="10903FA5" w:rsidR="006952A4">
        <w:rPr>
          <w:rFonts w:ascii="Times New Roman" w:hAnsi="Times New Roman"/>
          <w:sz w:val="24"/>
          <w:szCs w:val="24"/>
          <w:lang w:val="es-ES"/>
        </w:rPr>
        <w:t xml:space="preserve"> además de los corredores viales utilizadas por el transporte de carga regional</w:t>
      </w:r>
      <w:r w:rsidRPr="10903FA5" w:rsidR="0086138E">
        <w:rPr>
          <w:rFonts w:ascii="Times New Roman" w:hAnsi="Times New Roman"/>
          <w:sz w:val="24"/>
          <w:szCs w:val="24"/>
          <w:lang w:val="es-ES"/>
        </w:rPr>
        <w:t>.</w:t>
      </w:r>
      <w:r w:rsidRPr="10903FA5" w:rsidR="0086138E">
        <w:rPr>
          <w:rFonts w:ascii="Times New Roman" w:hAnsi="Times New Roman"/>
          <w:sz w:val="24"/>
          <w:szCs w:val="24"/>
          <w:lang w:val="es-ES"/>
        </w:rPr>
        <w:t xml:space="preserve"> Por lo anterior, existen oportunidades de continuar mejorando las cadenas logísticas e implementando medidas de política y administrativas que permitan continuar el proceso de modernización de</w:t>
      </w:r>
      <w:r w:rsidRPr="10903FA5" w:rsidR="00256EA4">
        <w:rPr>
          <w:rFonts w:ascii="Times New Roman" w:hAnsi="Times New Roman"/>
          <w:sz w:val="24"/>
          <w:szCs w:val="24"/>
          <w:lang w:val="es-ES"/>
        </w:rPr>
        <w:t>l</w:t>
      </w:r>
      <w:r w:rsidRPr="10903FA5" w:rsidR="0086138E">
        <w:rPr>
          <w:rFonts w:ascii="Times New Roman" w:hAnsi="Times New Roman"/>
          <w:sz w:val="24"/>
          <w:szCs w:val="24"/>
          <w:lang w:val="es-ES"/>
        </w:rPr>
        <w:t xml:space="preserve"> sistema logístico </w:t>
      </w:r>
      <w:r w:rsidRPr="10903FA5" w:rsidR="00E8426C">
        <w:rPr>
          <w:rFonts w:ascii="Times New Roman" w:hAnsi="Times New Roman"/>
          <w:sz w:val="24"/>
          <w:szCs w:val="24"/>
          <w:lang w:val="es-ES"/>
        </w:rPr>
        <w:t xml:space="preserve">lo cual continuará impactando positivamente a los países de la región. </w:t>
      </w:r>
      <w:r w:rsidRPr="10903FA5" w:rsidR="00DB5A75">
        <w:rPr>
          <w:rFonts w:ascii="Times New Roman" w:hAnsi="Times New Roman"/>
          <w:sz w:val="24"/>
          <w:szCs w:val="24"/>
          <w:lang w:val="es-ES"/>
        </w:rPr>
        <w:t xml:space="preserve">El programa </w:t>
      </w:r>
      <w:r w:rsidRPr="10903FA5" w:rsidR="00526106">
        <w:rPr>
          <w:rFonts w:ascii="Times New Roman" w:hAnsi="Times New Roman"/>
          <w:sz w:val="24"/>
          <w:szCs w:val="24"/>
          <w:lang w:val="es-ES"/>
        </w:rPr>
        <w:t>reforzará los</w:t>
      </w:r>
      <w:r w:rsidRPr="10903FA5" w:rsidR="00DB5A75">
        <w:rPr>
          <w:rFonts w:ascii="Times New Roman" w:hAnsi="Times New Roman"/>
          <w:sz w:val="24"/>
          <w:szCs w:val="24"/>
          <w:lang w:val="es-ES"/>
        </w:rPr>
        <w:t xml:space="preserve"> resultados obtenidos hasta la fecha en materia de coordinación transfronteriza, sobre todo en temas de fortalecimiento de las capacidades institucionales y de coordinación regional</w:t>
      </w:r>
      <w:r w:rsidRPr="10903FA5" w:rsidR="005070CE">
        <w:rPr>
          <w:rFonts w:ascii="Times New Roman" w:hAnsi="Times New Roman"/>
          <w:sz w:val="24"/>
          <w:szCs w:val="24"/>
          <w:lang w:val="es-ES"/>
        </w:rPr>
        <w:t xml:space="preserve"> a nivel Centroamericano</w:t>
      </w:r>
      <w:r w:rsidRPr="10903FA5" w:rsidR="00DB5A75">
        <w:rPr>
          <w:rFonts w:ascii="Times New Roman" w:hAnsi="Times New Roman"/>
          <w:sz w:val="24"/>
          <w:szCs w:val="24"/>
          <w:lang w:val="es-ES"/>
        </w:rPr>
        <w:t xml:space="preserve">. </w:t>
      </w:r>
    </w:p>
    <w:p w:rsidRPr="002254B8" w:rsidR="002254B8" w:rsidP="002254B8" w:rsidRDefault="002254B8" w14:paraId="52A91F05" w14:textId="77777777">
      <w:pPr>
        <w:pStyle w:val="ListParagraph"/>
        <w:rPr>
          <w:rFonts w:ascii="Times New Roman" w:hAnsi="Times New Roman"/>
          <w:sz w:val="24"/>
          <w:szCs w:val="24"/>
          <w:highlight w:val="magenta"/>
          <w:lang w:val="es-ES_tradnl"/>
        </w:rPr>
      </w:pPr>
    </w:p>
    <w:p w:rsidR="00885F44" w:rsidP="10903FA5" w:rsidRDefault="00885F44" w14:paraId="2022FFD6" w14:textId="7B3D98FD">
      <w:pPr>
        <w:pStyle w:val="ListParagraph"/>
        <w:numPr>
          <w:ilvl w:val="1"/>
          <w:numId w:val="2"/>
        </w:numPr>
        <w:shd w:val="clear" w:color="auto" w:fill="FFFFFF" w:themeFill="background1"/>
        <w:tabs>
          <w:tab w:val="left" w:pos="270"/>
          <w:tab w:val="left" w:pos="360"/>
          <w:tab w:val="left" w:pos="450"/>
          <w:tab w:val="left" w:pos="2085"/>
        </w:tabs>
        <w:spacing w:after="0" w:line="0" w:lineRule="atLeast"/>
        <w:ind w:left="90"/>
        <w:jc w:val="both"/>
        <w:rPr>
          <w:rFonts w:ascii="Times New Roman" w:hAnsi="Times New Roman"/>
          <w:sz w:val="24"/>
          <w:szCs w:val="24"/>
          <w:lang w:val="es-ES"/>
        </w:rPr>
      </w:pPr>
      <w:r w:rsidRPr="10903FA5" w:rsidR="00885F44">
        <w:rPr>
          <w:rFonts w:ascii="Times New Roman" w:hAnsi="Times New Roman"/>
          <w:sz w:val="24"/>
          <w:szCs w:val="24"/>
          <w:lang w:val="es-ES"/>
        </w:rPr>
        <w:t>Finalmente, l</w:t>
      </w:r>
      <w:r w:rsidRPr="10903FA5" w:rsidR="00885F44">
        <w:rPr>
          <w:rFonts w:ascii="Times New Roman" w:hAnsi="Times New Roman"/>
          <w:sz w:val="24"/>
          <w:szCs w:val="24"/>
          <w:lang w:val="es-ES"/>
        </w:rPr>
        <w:t>a crisis</w:t>
      </w:r>
      <w:r w:rsidRPr="10903FA5" w:rsidR="00885F44">
        <w:rPr>
          <w:rFonts w:ascii="Times New Roman" w:hAnsi="Times New Roman"/>
          <w:sz w:val="24"/>
          <w:szCs w:val="24"/>
          <w:lang w:val="es-ES"/>
        </w:rPr>
        <w:t xml:space="preserve"> del COVID-19</w:t>
      </w:r>
      <w:r w:rsidRPr="10903FA5" w:rsidR="00885F44">
        <w:rPr>
          <w:rFonts w:ascii="Times New Roman" w:hAnsi="Times New Roman"/>
          <w:sz w:val="24"/>
          <w:szCs w:val="24"/>
          <w:lang w:val="es-ES"/>
        </w:rPr>
        <w:t xml:space="preserve"> ha </w:t>
      </w:r>
      <w:r w:rsidRPr="10903FA5" w:rsidR="00885F44">
        <w:rPr>
          <w:rFonts w:ascii="Times New Roman" w:hAnsi="Times New Roman"/>
          <w:sz w:val="24"/>
          <w:szCs w:val="24"/>
          <w:lang w:val="es-ES"/>
        </w:rPr>
        <w:t xml:space="preserve">puesto de manifiesto </w:t>
      </w:r>
      <w:r w:rsidRPr="10903FA5" w:rsidR="00885F44">
        <w:rPr>
          <w:rFonts w:ascii="Times New Roman" w:hAnsi="Times New Roman"/>
          <w:sz w:val="24"/>
          <w:szCs w:val="24"/>
          <w:lang w:val="es-ES"/>
        </w:rPr>
        <w:t xml:space="preserve">la necesidad de diversificar las cadenas globales de valor, por lo que </w:t>
      </w:r>
      <w:r w:rsidRPr="10903FA5" w:rsidR="00885F44">
        <w:rPr>
          <w:rFonts w:ascii="Times New Roman" w:hAnsi="Times New Roman"/>
          <w:sz w:val="24"/>
          <w:szCs w:val="24"/>
          <w:lang w:val="es-ES"/>
        </w:rPr>
        <w:t xml:space="preserve">la operación abonará a que </w:t>
      </w:r>
      <w:r w:rsidRPr="10903FA5" w:rsidR="00885F44">
        <w:rPr>
          <w:rFonts w:ascii="Times New Roman" w:hAnsi="Times New Roman"/>
          <w:sz w:val="24"/>
          <w:szCs w:val="24"/>
          <w:lang w:val="es-ES"/>
        </w:rPr>
        <w:t>Honduras aprovech</w:t>
      </w:r>
      <w:r w:rsidRPr="10903FA5" w:rsidR="00885F44">
        <w:rPr>
          <w:rFonts w:ascii="Times New Roman" w:hAnsi="Times New Roman"/>
          <w:sz w:val="24"/>
          <w:szCs w:val="24"/>
          <w:lang w:val="es-ES"/>
        </w:rPr>
        <w:t>e</w:t>
      </w:r>
      <w:r w:rsidRPr="10903FA5" w:rsidR="00885F44">
        <w:rPr>
          <w:rFonts w:ascii="Times New Roman" w:hAnsi="Times New Roman"/>
          <w:sz w:val="24"/>
          <w:szCs w:val="24"/>
          <w:lang w:val="es-ES"/>
        </w:rPr>
        <w:t xml:space="preserve"> </w:t>
      </w:r>
      <w:r w:rsidRPr="10903FA5" w:rsidR="00885F44">
        <w:rPr>
          <w:rFonts w:ascii="Times New Roman" w:hAnsi="Times New Roman"/>
          <w:sz w:val="24"/>
          <w:szCs w:val="24"/>
          <w:lang w:val="es-ES"/>
        </w:rPr>
        <w:t>la</w:t>
      </w:r>
      <w:r w:rsidRPr="10903FA5" w:rsidR="00885F44">
        <w:rPr>
          <w:rFonts w:ascii="Times New Roman" w:hAnsi="Times New Roman"/>
          <w:sz w:val="24"/>
          <w:szCs w:val="24"/>
          <w:lang w:val="es-ES"/>
        </w:rPr>
        <w:t xml:space="preserve"> nueva realidad para </w:t>
      </w:r>
      <w:r w:rsidRPr="10903FA5" w:rsidR="00885F44">
        <w:rPr>
          <w:rFonts w:ascii="Times New Roman" w:hAnsi="Times New Roman"/>
          <w:sz w:val="24"/>
          <w:szCs w:val="24"/>
          <w:lang w:val="es-ES"/>
        </w:rPr>
        <w:t xml:space="preserve">extender </w:t>
      </w:r>
      <w:r w:rsidRPr="10903FA5" w:rsidR="00885F44">
        <w:rPr>
          <w:rFonts w:ascii="Times New Roman" w:hAnsi="Times New Roman"/>
          <w:sz w:val="24"/>
          <w:szCs w:val="24"/>
          <w:lang w:val="es-ES"/>
        </w:rPr>
        <w:t xml:space="preserve">su participación en las </w:t>
      </w:r>
      <w:r w:rsidRPr="10903FA5" w:rsidR="00885F44">
        <w:rPr>
          <w:rFonts w:ascii="Times New Roman" w:hAnsi="Times New Roman"/>
          <w:sz w:val="24"/>
          <w:szCs w:val="24"/>
          <w:lang w:val="es-ES"/>
        </w:rPr>
        <w:t xml:space="preserve">cadenas de productos </w:t>
      </w:r>
      <w:r w:rsidRPr="10903FA5" w:rsidR="00885F44">
        <w:rPr>
          <w:rFonts w:ascii="Times New Roman" w:hAnsi="Times New Roman"/>
          <w:sz w:val="24"/>
          <w:szCs w:val="24"/>
          <w:lang w:val="es-ES"/>
        </w:rPr>
        <w:t>existentes o ampliar a nuevos sectores con una visión de integración y planeamiento estratégico a largo plazo</w:t>
      </w:r>
      <w:r w:rsidRPr="10903FA5" w:rsidR="00885F44">
        <w:rPr>
          <w:rFonts w:ascii="Times New Roman" w:hAnsi="Times New Roman"/>
          <w:sz w:val="24"/>
          <w:szCs w:val="24"/>
          <w:lang w:val="es-ES"/>
        </w:rPr>
        <w:t xml:space="preserve">. </w:t>
      </w:r>
      <w:r w:rsidRPr="10903FA5" w:rsidR="00885F44">
        <w:rPr>
          <w:rFonts w:ascii="Times New Roman" w:hAnsi="Times New Roman"/>
          <w:sz w:val="24"/>
          <w:szCs w:val="24"/>
          <w:lang w:val="es-ES"/>
        </w:rPr>
        <w:t>Asimismo, una tendencia precursora que se ha visto consolidada por la disrupción del COVID-19 es la digitalización y automatización. La coyuntura de la pandemia ha acelerado la transformación tecnológica del sector logístico</w:t>
      </w:r>
      <w:r w:rsidRPr="10903FA5" w:rsidR="00885F44">
        <w:rPr>
          <w:rFonts w:ascii="Times New Roman" w:hAnsi="Times New Roman"/>
          <w:sz w:val="24"/>
          <w:szCs w:val="24"/>
          <w:lang w:val="es-ES"/>
        </w:rPr>
        <w:t xml:space="preserve"> y comercial</w:t>
      </w:r>
      <w:r w:rsidRPr="10903FA5" w:rsidR="00885F44">
        <w:rPr>
          <w:rFonts w:ascii="Times New Roman" w:hAnsi="Times New Roman"/>
          <w:sz w:val="24"/>
          <w:szCs w:val="24"/>
          <w:lang w:val="es-ES"/>
        </w:rPr>
        <w:t xml:space="preserve">, de modo que </w:t>
      </w:r>
      <w:r w:rsidRPr="10903FA5" w:rsidR="00885F44">
        <w:rPr>
          <w:rFonts w:ascii="Times New Roman" w:hAnsi="Times New Roman"/>
          <w:sz w:val="24"/>
          <w:szCs w:val="24"/>
          <w:lang w:val="es-ES"/>
        </w:rPr>
        <w:t xml:space="preserve">la operación también ayudará a aprovechar </w:t>
      </w:r>
      <w:r w:rsidRPr="10903FA5" w:rsidR="00885F44">
        <w:rPr>
          <w:rFonts w:ascii="Times New Roman" w:hAnsi="Times New Roman"/>
          <w:sz w:val="24"/>
          <w:szCs w:val="24"/>
          <w:lang w:val="es-ES"/>
        </w:rPr>
        <w:t xml:space="preserve">oportunidades generadas en materia de tecnología </w:t>
      </w:r>
      <w:r w:rsidRPr="10903FA5" w:rsidR="00885F44">
        <w:rPr>
          <w:rFonts w:ascii="Times New Roman" w:hAnsi="Times New Roman"/>
          <w:sz w:val="24"/>
          <w:szCs w:val="24"/>
          <w:lang w:val="es-ES"/>
        </w:rPr>
        <w:t xml:space="preserve">mediante desarrollo de herramientas </w:t>
      </w:r>
      <w:r w:rsidRPr="10903FA5" w:rsidR="00885F44">
        <w:rPr>
          <w:rFonts w:ascii="Times New Roman" w:hAnsi="Times New Roman"/>
          <w:sz w:val="24"/>
          <w:szCs w:val="24"/>
          <w:lang w:val="es-ES"/>
        </w:rPr>
        <w:t>aplicada</w:t>
      </w:r>
      <w:r w:rsidRPr="10903FA5" w:rsidR="00885F44">
        <w:rPr>
          <w:rFonts w:ascii="Times New Roman" w:hAnsi="Times New Roman"/>
          <w:sz w:val="24"/>
          <w:szCs w:val="24"/>
          <w:lang w:val="es-ES"/>
        </w:rPr>
        <w:t>s</w:t>
      </w:r>
      <w:r w:rsidRPr="10903FA5" w:rsidR="00885F44">
        <w:rPr>
          <w:rFonts w:ascii="Times New Roman" w:hAnsi="Times New Roman"/>
          <w:sz w:val="24"/>
          <w:szCs w:val="24"/>
          <w:lang w:val="es-ES"/>
        </w:rPr>
        <w:t xml:space="preserve"> al comercio </w:t>
      </w:r>
      <w:r w:rsidRPr="10903FA5" w:rsidR="00885F44">
        <w:rPr>
          <w:rFonts w:ascii="Times New Roman" w:hAnsi="Times New Roman"/>
          <w:sz w:val="24"/>
          <w:szCs w:val="24"/>
          <w:lang w:val="es-ES"/>
        </w:rPr>
        <w:t xml:space="preserve">y </w:t>
      </w:r>
      <w:r w:rsidRPr="10903FA5" w:rsidR="00087701">
        <w:rPr>
          <w:rFonts w:ascii="Times New Roman" w:hAnsi="Times New Roman"/>
          <w:sz w:val="24"/>
          <w:szCs w:val="24"/>
          <w:lang w:val="es-ES"/>
        </w:rPr>
        <w:t>logística</w:t>
      </w:r>
      <w:r w:rsidRPr="10903FA5" w:rsidR="00885F44">
        <w:rPr>
          <w:rFonts w:ascii="Times New Roman" w:hAnsi="Times New Roman"/>
          <w:sz w:val="24"/>
          <w:szCs w:val="24"/>
          <w:lang w:val="es-ES"/>
        </w:rPr>
        <w:t xml:space="preserve"> </w:t>
      </w:r>
      <w:r w:rsidRPr="10903FA5" w:rsidR="00885F44">
        <w:rPr>
          <w:rFonts w:ascii="Times New Roman" w:hAnsi="Times New Roman"/>
          <w:sz w:val="24"/>
          <w:szCs w:val="24"/>
          <w:lang w:val="es-ES"/>
        </w:rPr>
        <w:t xml:space="preserve">para profundizar la integración de Honduras con la región y el mundo. </w:t>
      </w:r>
    </w:p>
    <w:p w:rsidRPr="001D5213" w:rsidR="001D5213" w:rsidP="001D5213" w:rsidRDefault="001D5213" w14:paraId="610D9E53" w14:textId="77777777">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_tradnl"/>
        </w:rPr>
      </w:pPr>
    </w:p>
    <w:p w:rsidRPr="00CC615E" w:rsidR="007E4218" w:rsidP="00CC615E" w:rsidRDefault="007E4218" w14:paraId="2D78AB5E" w14:textId="3C112CE7">
      <w:pPr>
        <w:pStyle w:val="ListParagraph"/>
        <w:numPr>
          <w:ilvl w:val="0"/>
          <w:numId w:val="14"/>
        </w:numPr>
        <w:shd w:val="clear" w:color="auto" w:fill="FFFFFF"/>
        <w:tabs>
          <w:tab w:val="left" w:pos="270"/>
          <w:tab w:val="left" w:pos="360"/>
          <w:tab w:val="left" w:pos="450"/>
          <w:tab w:val="left" w:pos="2085"/>
        </w:tabs>
        <w:spacing w:after="0" w:line="0" w:lineRule="atLeast"/>
        <w:jc w:val="both"/>
        <w:rPr>
          <w:rFonts w:ascii="Times New Roman" w:hAnsi="Times New Roman"/>
          <w:sz w:val="24"/>
          <w:szCs w:val="24"/>
          <w:lang w:val="es-ES"/>
        </w:rPr>
      </w:pPr>
      <w:r w:rsidRPr="10903FA5" w:rsidR="007E4218">
        <w:rPr>
          <w:rFonts w:ascii="Times New Roman" w:hAnsi="Times New Roman"/>
          <w:b w:val="1"/>
          <w:bCs w:val="1"/>
          <w:color w:val="1F497D"/>
          <w:sz w:val="24"/>
          <w:szCs w:val="24"/>
          <w:lang w:val="es-ES"/>
        </w:rPr>
        <w:t>Validación de criterios en el marco de la Estrategia de Integración</w:t>
      </w:r>
    </w:p>
    <w:p w:rsidR="10903FA5" w:rsidP="10903FA5" w:rsidRDefault="10903FA5" w14:paraId="30D4081D" w14:textId="6F30BB71">
      <w:pPr>
        <w:pStyle w:val="Normal"/>
        <w:shd w:val="clear" w:color="auto" w:fill="FFFFFF" w:themeFill="background1"/>
        <w:tabs>
          <w:tab w:val="left" w:leader="none" w:pos="270"/>
          <w:tab w:val="left" w:leader="none" w:pos="360"/>
          <w:tab w:val="left" w:leader="none" w:pos="450"/>
          <w:tab w:val="left" w:leader="none" w:pos="2085"/>
        </w:tabs>
        <w:spacing w:after="0" w:line="240" w:lineRule="auto"/>
        <w:ind w:left="90" w:hanging="360"/>
        <w:jc w:val="both"/>
        <w:rPr>
          <w:rFonts w:ascii="Times New Roman" w:hAnsi="Times New Roman"/>
          <w:sz w:val="24"/>
          <w:szCs w:val="24"/>
          <w:lang w:val="es-ES"/>
        </w:rPr>
      </w:pPr>
    </w:p>
    <w:p w:rsidRPr="00D66E75" w:rsidR="00D83052" w:rsidP="10903FA5" w:rsidRDefault="005B25EB" w14:paraId="002C9CD6" w14:textId="26277766">
      <w:pPr>
        <w:pStyle w:val="Normal"/>
        <w:shd w:val="clear" w:color="auto" w:fill="FFFFFF" w:themeFill="background1"/>
        <w:tabs>
          <w:tab w:val="left" w:pos="270"/>
          <w:tab w:val="left" w:pos="360"/>
          <w:tab w:val="left" w:pos="450"/>
          <w:tab w:val="left" w:pos="2085"/>
        </w:tabs>
        <w:autoSpaceDE w:val="0"/>
        <w:autoSpaceDN w:val="0"/>
        <w:adjustRightInd w:val="0"/>
        <w:spacing w:after="0" w:line="240" w:lineRule="auto"/>
        <w:ind w:left="90" w:hanging="360"/>
        <w:jc w:val="both"/>
        <w:rPr>
          <w:rFonts w:ascii="Times New Roman" w:hAnsi="Times New Roman" w:cs="Times New Roman"/>
          <w:sz w:val="24"/>
          <w:szCs w:val="24"/>
          <w:lang w:val="es-ES"/>
        </w:rPr>
      </w:pPr>
      <w:r w:rsidRPr="10903FA5" w:rsidR="5887194B">
        <w:rPr>
          <w:rFonts w:ascii="Times New Roman" w:hAnsi="Times New Roman"/>
          <w:sz w:val="24"/>
          <w:szCs w:val="24"/>
          <w:lang w:val="es-ES"/>
        </w:rPr>
        <w:t>4.1</w:t>
      </w:r>
      <w:r w:rsidRPr="10903FA5" w:rsidR="74B405E6">
        <w:rPr>
          <w:rFonts w:ascii="Times New Roman" w:hAnsi="Times New Roman"/>
          <w:sz w:val="24"/>
          <w:szCs w:val="24"/>
          <w:lang w:val="es-ES"/>
        </w:rPr>
        <w:t xml:space="preserve"> </w:t>
      </w:r>
      <w:r w:rsidRPr="10903FA5" w:rsidR="005B25EB">
        <w:rPr>
          <w:rFonts w:ascii="Times New Roman" w:hAnsi="Times New Roman"/>
          <w:sz w:val="24"/>
          <w:szCs w:val="24"/>
          <w:lang w:val="es-ES"/>
        </w:rPr>
        <w:t>El</w:t>
      </w:r>
      <w:r w:rsidRPr="10903FA5" w:rsidR="007910D2">
        <w:rPr>
          <w:rFonts w:ascii="Times New Roman" w:hAnsi="Times New Roman"/>
          <w:sz w:val="24"/>
          <w:szCs w:val="24"/>
          <w:lang w:val="es-ES"/>
        </w:rPr>
        <w:t xml:space="preserve"> </w:t>
      </w:r>
      <w:r w:rsidRPr="10903FA5" w:rsidR="0002611F">
        <w:rPr>
          <w:rFonts w:ascii="Times New Roman" w:hAnsi="Times New Roman" w:cs="Times New Roman"/>
          <w:sz w:val="24"/>
          <w:szCs w:val="24"/>
          <w:lang w:val="es-ES"/>
        </w:rPr>
        <w:t xml:space="preserve">Apoyo al </w:t>
      </w:r>
      <w:r w:rsidRPr="10903FA5" w:rsidR="00217EE8">
        <w:rPr>
          <w:rFonts w:ascii="Times New Roman" w:hAnsi="Times New Roman" w:cs="Times New Roman"/>
          <w:i w:val="1"/>
          <w:iCs w:val="1"/>
          <w:sz w:val="24"/>
          <w:szCs w:val="24"/>
          <w:lang w:val="es-ES"/>
        </w:rPr>
        <w:t>Programa de Reformas del Sector Transporte y Logística de Carga de Honduras</w:t>
      </w:r>
      <w:r w:rsidRPr="10903FA5" w:rsidR="0041665C">
        <w:rPr>
          <w:rFonts w:ascii="Times New Roman" w:hAnsi="Times New Roman" w:cs="Times New Roman"/>
          <w:i w:val="1"/>
          <w:iCs w:val="1"/>
          <w:sz w:val="24"/>
          <w:szCs w:val="24"/>
          <w:lang w:val="es-ES"/>
        </w:rPr>
        <w:t xml:space="preserve"> Tramo </w:t>
      </w:r>
      <w:r w:rsidRPr="10903FA5" w:rsidR="00B2100D">
        <w:rPr>
          <w:rFonts w:ascii="Times New Roman" w:hAnsi="Times New Roman" w:cs="Times New Roman"/>
          <w:i w:val="1"/>
          <w:iCs w:val="1"/>
          <w:sz w:val="24"/>
          <w:szCs w:val="24"/>
          <w:lang w:val="es-ES"/>
        </w:rPr>
        <w:t>I</w:t>
      </w:r>
      <w:r w:rsidRPr="10903FA5" w:rsidR="0041665C">
        <w:rPr>
          <w:rFonts w:ascii="Times New Roman" w:hAnsi="Times New Roman" w:cs="Times New Roman"/>
          <w:i w:val="1"/>
          <w:iCs w:val="1"/>
          <w:sz w:val="24"/>
          <w:szCs w:val="24"/>
          <w:lang w:val="es-ES"/>
        </w:rPr>
        <w:t>II</w:t>
      </w:r>
      <w:r w:rsidRPr="10903FA5" w:rsidR="0086022E">
        <w:rPr>
          <w:rFonts w:ascii="Times New Roman" w:hAnsi="Times New Roman" w:cs="Times New Roman"/>
          <w:i w:val="1"/>
          <w:iCs w:val="1"/>
          <w:sz w:val="24"/>
          <w:szCs w:val="24"/>
          <w:lang w:val="es-ES"/>
        </w:rPr>
        <w:t>,</w:t>
      </w:r>
      <w:r w:rsidRPr="10903FA5" w:rsidR="0002611F">
        <w:rPr>
          <w:rFonts w:ascii="Times New Roman" w:hAnsi="Times New Roman" w:cs="Times New Roman"/>
          <w:i w:val="1"/>
          <w:iCs w:val="1"/>
          <w:sz w:val="24"/>
          <w:szCs w:val="24"/>
          <w:lang w:val="es-ES"/>
        </w:rPr>
        <w:t xml:space="preserve"> </w:t>
      </w:r>
      <w:r w:rsidRPr="10903FA5" w:rsidR="0086022E">
        <w:rPr>
          <w:rFonts w:ascii="Times New Roman" w:hAnsi="Times New Roman" w:cs="Times New Roman"/>
          <w:i w:val="1"/>
          <w:iCs w:val="1"/>
          <w:sz w:val="24"/>
          <w:szCs w:val="24"/>
          <w:lang w:val="es-ES"/>
        </w:rPr>
        <w:t>(</w:t>
      </w:r>
      <w:r w:rsidRPr="10903FA5" w:rsidR="00217EE8">
        <w:rPr>
          <w:rFonts w:ascii="Times New Roman" w:hAnsi="Times New Roman" w:cs="Times New Roman"/>
          <w:i w:val="1"/>
          <w:iCs w:val="1"/>
          <w:sz w:val="24"/>
          <w:szCs w:val="24"/>
          <w:lang w:val="es-ES"/>
        </w:rPr>
        <w:t>HO-L1</w:t>
      </w:r>
      <w:r w:rsidRPr="10903FA5" w:rsidR="0041665C">
        <w:rPr>
          <w:rFonts w:ascii="Times New Roman" w:hAnsi="Times New Roman" w:cs="Times New Roman"/>
          <w:i w:val="1"/>
          <w:iCs w:val="1"/>
          <w:sz w:val="24"/>
          <w:szCs w:val="24"/>
          <w:lang w:val="es-ES"/>
        </w:rPr>
        <w:t>2</w:t>
      </w:r>
      <w:r w:rsidRPr="10903FA5" w:rsidR="00BE608E">
        <w:rPr>
          <w:rFonts w:ascii="Times New Roman" w:hAnsi="Times New Roman" w:cs="Times New Roman"/>
          <w:i w:val="1"/>
          <w:iCs w:val="1"/>
          <w:sz w:val="24"/>
          <w:szCs w:val="24"/>
          <w:lang w:val="es-ES"/>
        </w:rPr>
        <w:t>19</w:t>
      </w:r>
      <w:r w:rsidRPr="10903FA5" w:rsidR="0086022E">
        <w:rPr>
          <w:rFonts w:ascii="Times New Roman" w:hAnsi="Times New Roman" w:cs="Times New Roman"/>
          <w:i w:val="1"/>
          <w:iCs w:val="1"/>
          <w:sz w:val="24"/>
          <w:szCs w:val="24"/>
          <w:lang w:val="es-ES"/>
        </w:rPr>
        <w:t>)</w:t>
      </w:r>
      <w:r w:rsidRPr="10903FA5" w:rsidR="00403C4E">
        <w:rPr>
          <w:rFonts w:ascii="Times New Roman" w:hAnsi="Times New Roman" w:cs="Times New Roman"/>
          <w:i w:val="1"/>
          <w:iCs w:val="1"/>
          <w:sz w:val="24"/>
          <w:szCs w:val="24"/>
          <w:lang w:val="es-ES"/>
        </w:rPr>
        <w:t>,</w:t>
      </w:r>
      <w:r w:rsidRPr="10903FA5" w:rsidR="0086022E">
        <w:rPr>
          <w:rFonts w:ascii="Times New Roman" w:hAnsi="Times New Roman" w:cs="Times New Roman"/>
          <w:i w:val="1"/>
          <w:iCs w:val="1"/>
          <w:sz w:val="24"/>
          <w:szCs w:val="24"/>
          <w:lang w:val="es-ES"/>
        </w:rPr>
        <w:t xml:space="preserve"> </w:t>
      </w:r>
      <w:r w:rsidRPr="10903FA5" w:rsidR="007910D2">
        <w:rPr>
          <w:rFonts w:ascii="Times New Roman" w:hAnsi="Times New Roman"/>
          <w:sz w:val="24"/>
          <w:szCs w:val="24"/>
          <w:lang w:val="es-ES"/>
        </w:rPr>
        <w:t xml:space="preserve">está alineada con el desafío de desarrollo de integración económica incluido en la Estrategia Institucional del Banco 2010-2020 (GN-2788-5); puesto que </w:t>
      </w:r>
      <w:r w:rsidRPr="10903FA5" w:rsidR="008D6539">
        <w:rPr>
          <w:rFonts w:ascii="Times New Roman" w:hAnsi="Times New Roman" w:cs="Times New Roman"/>
          <w:sz w:val="24"/>
          <w:szCs w:val="24"/>
          <w:lang w:val="es-ES"/>
        </w:rPr>
        <w:t>contribu</w:t>
      </w:r>
      <w:r w:rsidRPr="10903FA5" w:rsidR="00D56963">
        <w:rPr>
          <w:rFonts w:ascii="Times New Roman" w:hAnsi="Times New Roman" w:cs="Times New Roman"/>
          <w:sz w:val="24"/>
          <w:szCs w:val="24"/>
          <w:lang w:val="es-ES"/>
        </w:rPr>
        <w:t>ye</w:t>
      </w:r>
      <w:r w:rsidRPr="10903FA5" w:rsidR="008D6539">
        <w:rPr>
          <w:rFonts w:ascii="Times New Roman" w:hAnsi="Times New Roman" w:cs="Times New Roman"/>
          <w:sz w:val="24"/>
          <w:szCs w:val="24"/>
          <w:lang w:val="es-ES"/>
        </w:rPr>
        <w:t xml:space="preserve"> a la mejora del desempeño logístico de </w:t>
      </w:r>
      <w:r w:rsidRPr="10903FA5" w:rsidR="00D66E75">
        <w:rPr>
          <w:rFonts w:ascii="Times New Roman" w:hAnsi="Times New Roman" w:cs="Times New Roman"/>
          <w:sz w:val="24"/>
          <w:szCs w:val="24"/>
          <w:lang w:val="es-ES"/>
        </w:rPr>
        <w:t>Honduras</w:t>
      </w:r>
      <w:r w:rsidRPr="10903FA5" w:rsidR="008D6539">
        <w:rPr>
          <w:rFonts w:ascii="Times New Roman" w:hAnsi="Times New Roman" w:cs="Times New Roman"/>
          <w:sz w:val="24"/>
          <w:szCs w:val="24"/>
          <w:lang w:val="es-ES"/>
        </w:rPr>
        <w:t xml:space="preserve"> y a la mejora de su competitividad</w:t>
      </w:r>
      <w:r w:rsidRPr="10903FA5" w:rsidR="00A1434E">
        <w:rPr>
          <w:rFonts w:ascii="Times New Roman" w:hAnsi="Times New Roman" w:cs="Times New Roman"/>
          <w:sz w:val="24"/>
          <w:szCs w:val="24"/>
          <w:lang w:val="es-ES"/>
        </w:rPr>
        <w:t xml:space="preserve"> </w:t>
      </w:r>
      <w:r w:rsidRPr="10903FA5" w:rsidR="00A1434E">
        <w:rPr>
          <w:rFonts w:ascii="Times New Roman" w:hAnsi="Times New Roman" w:cs="Times New Roman"/>
          <w:sz w:val="24"/>
          <w:szCs w:val="24"/>
          <w:lang w:val="es-ES"/>
        </w:rPr>
        <w:t>especialmente por medio la planificación integral de la infraestructura de transporte, la mejora en los procesos de comercio exterior y armonización de la normativa arancelaria del país</w:t>
      </w:r>
      <w:r w:rsidRPr="10903FA5" w:rsidR="00403C4E">
        <w:rPr>
          <w:rFonts w:ascii="Times New Roman" w:hAnsi="Times New Roman" w:cs="Times New Roman"/>
          <w:sz w:val="24"/>
          <w:szCs w:val="24"/>
          <w:lang w:val="es-ES"/>
        </w:rPr>
        <w:t>,</w:t>
      </w:r>
      <w:r w:rsidRPr="10903FA5" w:rsidR="00A1434E">
        <w:rPr>
          <w:rFonts w:ascii="Times New Roman" w:hAnsi="Times New Roman" w:cs="Times New Roman"/>
          <w:sz w:val="24"/>
          <w:szCs w:val="24"/>
          <w:lang w:val="es-ES"/>
        </w:rPr>
        <w:t xml:space="preserve"> con la adoptada en por el Sistema de Integración Centroamericana. </w:t>
      </w:r>
      <w:r w:rsidRPr="10903FA5" w:rsidR="005070C6">
        <w:rPr>
          <w:rFonts w:ascii="Times New Roman" w:hAnsi="Times New Roman"/>
          <w:sz w:val="24"/>
          <w:szCs w:val="24"/>
          <w:lang w:val="es-ES"/>
        </w:rPr>
        <w:t>Dentro de l</w:t>
      </w:r>
      <w:r w:rsidRPr="10903FA5" w:rsidR="004422AB">
        <w:rPr>
          <w:rFonts w:ascii="Times New Roman" w:hAnsi="Times New Roman"/>
          <w:sz w:val="24"/>
          <w:szCs w:val="24"/>
          <w:lang w:val="es-ES"/>
        </w:rPr>
        <w:t>os resultados e</w:t>
      </w:r>
      <w:r w:rsidRPr="10903FA5" w:rsidR="00B33CE8">
        <w:rPr>
          <w:rFonts w:ascii="Times New Roman" w:hAnsi="Times New Roman"/>
          <w:sz w:val="24"/>
          <w:szCs w:val="24"/>
          <w:lang w:val="es-ES"/>
        </w:rPr>
        <w:t>sperado</w:t>
      </w:r>
      <w:r w:rsidRPr="10903FA5" w:rsidR="00B33CE8">
        <w:rPr>
          <w:rFonts w:ascii="Times New Roman" w:hAnsi="Times New Roman" w:cs="Times New Roman"/>
          <w:sz w:val="24"/>
          <w:szCs w:val="24"/>
          <w:lang w:val="es-ES"/>
        </w:rPr>
        <w:t>s</w:t>
      </w:r>
      <w:r w:rsidRPr="10903FA5" w:rsidR="005070C6">
        <w:rPr>
          <w:rFonts w:ascii="Times New Roman" w:hAnsi="Times New Roman" w:cs="Times New Roman"/>
          <w:sz w:val="24"/>
          <w:szCs w:val="24"/>
          <w:lang w:val="es-ES"/>
        </w:rPr>
        <w:t xml:space="preserve"> del PBL y que atañen a la integración económica se espera mejorar el comercio </w:t>
      </w:r>
      <w:r w:rsidRPr="10903FA5" w:rsidR="00D66E75">
        <w:rPr>
          <w:rFonts w:ascii="Times New Roman" w:hAnsi="Times New Roman" w:cs="Times New Roman"/>
          <w:sz w:val="24"/>
          <w:szCs w:val="24"/>
          <w:lang w:val="es-ES"/>
        </w:rPr>
        <w:t>internacional de Honduras y Mesoamericano</w:t>
      </w:r>
      <w:r w:rsidRPr="10903FA5" w:rsidR="005070C6">
        <w:rPr>
          <w:rFonts w:ascii="Times New Roman" w:hAnsi="Times New Roman" w:cs="Times New Roman"/>
          <w:sz w:val="24"/>
          <w:szCs w:val="24"/>
          <w:lang w:val="es-ES"/>
        </w:rPr>
        <w:t xml:space="preserve"> reduciendo los tiempos de despacho en aduanas según se presenta en la matriz de resultados de la operación. </w:t>
      </w:r>
      <w:r w:rsidRPr="10903FA5" w:rsidR="005070C6">
        <w:rPr>
          <w:sz w:val="24"/>
          <w:szCs w:val="24"/>
          <w:lang w:val="es-ES"/>
        </w:rPr>
        <w:t xml:space="preserve"> </w:t>
      </w:r>
      <w:r w:rsidRPr="10903FA5" w:rsidR="00C82356">
        <w:rPr>
          <w:rFonts w:ascii="Times New Roman" w:hAnsi="Times New Roman"/>
          <w:sz w:val="24"/>
          <w:szCs w:val="24"/>
          <w:lang w:val="es-ES"/>
        </w:rPr>
        <w:t xml:space="preserve">El proyecto contribuye con el Marco </w:t>
      </w:r>
      <w:r w:rsidRPr="10903FA5" w:rsidR="00EB3257">
        <w:rPr>
          <w:rFonts w:ascii="Times New Roman" w:hAnsi="Times New Roman"/>
          <w:sz w:val="24"/>
          <w:szCs w:val="24"/>
          <w:lang w:val="es-ES"/>
        </w:rPr>
        <w:t>de Resultados Corporativo (CRF)</w:t>
      </w:r>
      <w:r w:rsidRPr="10903FA5" w:rsidR="00C82356">
        <w:rPr>
          <w:rFonts w:ascii="Times New Roman" w:hAnsi="Times New Roman"/>
          <w:sz w:val="24"/>
          <w:szCs w:val="24"/>
          <w:lang w:val="es-ES"/>
        </w:rPr>
        <w:t xml:space="preserve"> </w:t>
      </w:r>
      <w:r w:rsidRPr="10903FA5" w:rsidR="007B5862">
        <w:rPr>
          <w:rFonts w:ascii="Times New Roman" w:hAnsi="Times New Roman" w:cs="Times New Roman"/>
          <w:sz w:val="24"/>
          <w:szCs w:val="24"/>
          <w:lang w:val="es-ES"/>
        </w:rPr>
        <w:t xml:space="preserve">2016-2019 (GN-2727-6) </w:t>
      </w:r>
      <w:r w:rsidRPr="10903FA5" w:rsidR="00C82356">
        <w:rPr>
          <w:rFonts w:ascii="Times New Roman" w:hAnsi="Times New Roman"/>
          <w:sz w:val="24"/>
          <w:szCs w:val="24"/>
          <w:lang w:val="es-ES"/>
        </w:rPr>
        <w:t xml:space="preserve">a través </w:t>
      </w:r>
      <w:r w:rsidRPr="10903FA5" w:rsidR="00FF1E69">
        <w:rPr>
          <w:rFonts w:ascii="Times New Roman" w:hAnsi="Times New Roman"/>
          <w:sz w:val="24"/>
          <w:szCs w:val="24"/>
          <w:lang w:val="es-ES"/>
        </w:rPr>
        <w:t>del</w:t>
      </w:r>
      <w:r w:rsidRPr="10903FA5" w:rsidR="00C82356">
        <w:rPr>
          <w:rFonts w:ascii="Times New Roman" w:hAnsi="Times New Roman"/>
          <w:sz w:val="24"/>
          <w:szCs w:val="24"/>
          <w:lang w:val="es-ES"/>
        </w:rPr>
        <w:t xml:space="preserve"> indicador vinculado con el Desafío Regional de Integración Económica reflejados en la Matriz de Resultados del Programa</w:t>
      </w:r>
      <w:r w:rsidRPr="10903FA5" w:rsidR="00463BC7">
        <w:rPr>
          <w:rFonts w:ascii="Times New Roman" w:hAnsi="Times New Roman"/>
          <w:sz w:val="24"/>
          <w:szCs w:val="24"/>
          <w:lang w:val="es-ES"/>
        </w:rPr>
        <w:t xml:space="preserve"> de </w:t>
      </w:r>
      <w:r w:rsidRPr="10903FA5" w:rsidR="00463BC7">
        <w:rPr>
          <w:rFonts w:ascii="Times New Roman" w:hAnsi="Times New Roman" w:cs="Times New Roman"/>
          <w:b w:val="1"/>
          <w:bCs w:val="1"/>
          <w:sz w:val="24"/>
          <w:szCs w:val="24"/>
          <w:lang w:val="es-ES"/>
        </w:rPr>
        <w:t>tiempos de procesamiento de las agencias públicas para el comercio internacional de bienes y servicios y acuerdos regionales, subregionales y extra regionales de integración e iniciativas de cooperación apoyados</w:t>
      </w:r>
      <w:r w:rsidRPr="10903FA5" w:rsidR="00463BC7">
        <w:rPr>
          <w:rFonts w:ascii="Times New Roman" w:hAnsi="Times New Roman" w:cs="Times New Roman"/>
          <w:sz w:val="24"/>
          <w:szCs w:val="24"/>
          <w:lang w:val="es-ES"/>
        </w:rPr>
        <w:t xml:space="preserve"> adicionalmente, está alineado con el indicador auxiliar de </w:t>
      </w:r>
      <w:r w:rsidRPr="10903FA5" w:rsidR="00463BC7">
        <w:rPr>
          <w:rFonts w:ascii="Times New Roman" w:hAnsi="Times New Roman" w:cs="Times New Roman"/>
          <w:b w:val="1"/>
          <w:bCs w:val="1"/>
          <w:sz w:val="24"/>
          <w:szCs w:val="24"/>
          <w:lang w:val="es-ES"/>
        </w:rPr>
        <w:t>proyectos transnacionales y transfronterizos</w:t>
      </w:r>
      <w:r w:rsidRPr="10903FA5" w:rsidR="00C82356">
        <w:rPr>
          <w:rFonts w:ascii="Times New Roman" w:hAnsi="Times New Roman"/>
          <w:sz w:val="24"/>
          <w:szCs w:val="24"/>
          <w:lang w:val="es-ES"/>
        </w:rPr>
        <w:t xml:space="preserve"> </w:t>
      </w:r>
      <w:r w:rsidRPr="10903FA5" w:rsidR="005070C6">
        <w:rPr>
          <w:rFonts w:ascii="Times New Roman" w:hAnsi="Times New Roman" w:cs="Times New Roman"/>
          <w:sz w:val="24"/>
          <w:szCs w:val="24"/>
          <w:lang w:val="es-ES"/>
        </w:rPr>
        <w:t>debido a impacto que tendrán las reformas al contexto de comercio regional y global</w:t>
      </w:r>
      <w:r w:rsidRPr="10903FA5" w:rsidR="00D83052">
        <w:rPr>
          <w:rFonts w:ascii="Times New Roman" w:hAnsi="Times New Roman" w:cs="Times New Roman"/>
          <w:sz w:val="24"/>
          <w:szCs w:val="24"/>
          <w:lang w:val="es-ES"/>
        </w:rPr>
        <w:t xml:space="preserve"> y que permitirán a </w:t>
      </w:r>
      <w:r w:rsidRPr="10903FA5" w:rsidR="00217EE8">
        <w:rPr>
          <w:rFonts w:ascii="Times New Roman" w:hAnsi="Times New Roman" w:cs="Times New Roman"/>
          <w:sz w:val="24"/>
          <w:szCs w:val="24"/>
          <w:lang w:val="es-ES"/>
        </w:rPr>
        <w:t>Honduras</w:t>
      </w:r>
      <w:r w:rsidRPr="10903FA5" w:rsidR="00D83052">
        <w:rPr>
          <w:rFonts w:ascii="Times New Roman" w:hAnsi="Times New Roman" w:cs="Times New Roman"/>
          <w:sz w:val="24"/>
          <w:szCs w:val="24"/>
          <w:lang w:val="es-ES"/>
        </w:rPr>
        <w:t xml:space="preserve"> posicionan progresivamente como </w:t>
      </w:r>
      <w:proofErr w:type="spellStart"/>
      <w:r w:rsidRPr="10903FA5" w:rsidR="00D83052">
        <w:rPr>
          <w:rFonts w:ascii="Times New Roman" w:hAnsi="Times New Roman" w:cs="Times New Roman"/>
          <w:i w:val="1"/>
          <w:iCs w:val="1"/>
          <w:sz w:val="24"/>
          <w:szCs w:val="24"/>
          <w:lang w:val="es-ES"/>
        </w:rPr>
        <w:t>hub</w:t>
      </w:r>
      <w:proofErr w:type="spellEnd"/>
      <w:r w:rsidRPr="10903FA5" w:rsidR="00D83052">
        <w:rPr>
          <w:rFonts w:ascii="Times New Roman" w:hAnsi="Times New Roman" w:cs="Times New Roman"/>
          <w:sz w:val="24"/>
          <w:szCs w:val="24"/>
          <w:lang w:val="es-ES"/>
        </w:rPr>
        <w:t xml:space="preserve"> de servicios logísticos</w:t>
      </w:r>
      <w:r w:rsidRPr="10903FA5" w:rsidR="003676E5">
        <w:rPr>
          <w:rFonts w:ascii="Times New Roman" w:hAnsi="Times New Roman" w:cs="Times New Roman"/>
          <w:sz w:val="24"/>
          <w:szCs w:val="24"/>
          <w:lang w:val="es-ES"/>
        </w:rPr>
        <w:t xml:space="preserve"> favoreciendo en competitividad a la región</w:t>
      </w:r>
      <w:r w:rsidRPr="10903FA5" w:rsidR="00D83052">
        <w:rPr>
          <w:rFonts w:ascii="Times New Roman" w:hAnsi="Times New Roman" w:cs="Times New Roman"/>
          <w:sz w:val="24"/>
          <w:szCs w:val="24"/>
          <w:lang w:val="es-ES"/>
        </w:rPr>
        <w:t>.</w:t>
      </w:r>
    </w:p>
    <w:p w:rsidRPr="007910D2" w:rsidR="007910D2" w:rsidP="10903FA5" w:rsidRDefault="007910D2" w14:paraId="4A897916" w14:textId="4FECC3A7">
      <w:pPr>
        <w:pStyle w:val="ListParagraph"/>
        <w:shd w:val="clear" w:color="auto" w:fill="FFFFFF" w:themeFill="background1"/>
        <w:tabs>
          <w:tab w:val="left" w:leader="none" w:pos="270"/>
          <w:tab w:val="left" w:leader="none" w:pos="360"/>
          <w:tab w:val="left" w:leader="none" w:pos="450"/>
          <w:tab w:val="left" w:leader="none" w:pos="2085"/>
        </w:tabs>
        <w:spacing w:after="0" w:line="240" w:lineRule="auto"/>
        <w:ind w:left="90" w:hanging="360"/>
        <w:jc w:val="both"/>
        <w:rPr>
          <w:rFonts w:ascii="Times New Roman" w:hAnsi="Times New Roman" w:cs="Times New Roman"/>
          <w:sz w:val="24"/>
          <w:szCs w:val="24"/>
          <w:lang w:val="es-ES"/>
        </w:rPr>
      </w:pPr>
    </w:p>
    <w:p w:rsidRPr="00073C47" w:rsidR="00073C47" w:rsidP="10903FA5" w:rsidRDefault="00073C47" w14:paraId="318EA0C1" w14:textId="5B610889">
      <w:pPr>
        <w:pStyle w:val="Normal"/>
        <w:shd w:val="clear" w:color="auto" w:fill="FFFFFF" w:themeFill="background1"/>
        <w:tabs>
          <w:tab w:val="left" w:pos="270"/>
          <w:tab w:val="left" w:pos="360"/>
          <w:tab w:val="left" w:pos="450"/>
          <w:tab w:val="left" w:pos="2085"/>
        </w:tabs>
        <w:autoSpaceDE w:val="0"/>
        <w:autoSpaceDN w:val="0"/>
        <w:adjustRightInd w:val="0"/>
        <w:spacing w:after="0" w:line="240" w:lineRule="auto"/>
        <w:ind w:left="90" w:hanging="270"/>
        <w:jc w:val="both"/>
        <w:rPr>
          <w:rFonts w:ascii="Times New Roman" w:hAnsi="Times New Roman" w:cs="Times New Roman"/>
          <w:sz w:val="24"/>
          <w:szCs w:val="24"/>
          <w:lang w:val="es-ES"/>
        </w:rPr>
      </w:pPr>
      <w:r w:rsidRPr="10903FA5" w:rsidR="3B553387">
        <w:rPr>
          <w:rFonts w:ascii="Times New Roman" w:hAnsi="Times New Roman"/>
          <w:sz w:val="24"/>
          <w:szCs w:val="24"/>
          <w:lang w:val="es-ES"/>
        </w:rPr>
        <w:t xml:space="preserve">4.2 </w:t>
      </w:r>
      <w:r w:rsidRPr="10903FA5" w:rsidR="00C82356">
        <w:rPr>
          <w:rFonts w:ascii="Times New Roman" w:hAnsi="Times New Roman"/>
          <w:sz w:val="24"/>
          <w:szCs w:val="24"/>
          <w:lang w:val="es-ES"/>
        </w:rPr>
        <w:t xml:space="preserve">Finalmente, de acuerdo </w:t>
      </w:r>
      <w:r w:rsidRPr="10903FA5" w:rsidR="001D49EF">
        <w:rPr>
          <w:rFonts w:ascii="Times New Roman" w:hAnsi="Times New Roman"/>
          <w:sz w:val="24"/>
          <w:szCs w:val="24"/>
          <w:lang w:val="es-ES"/>
        </w:rPr>
        <w:t>con</w:t>
      </w:r>
      <w:r w:rsidRPr="10903FA5" w:rsidR="00C82356">
        <w:rPr>
          <w:rFonts w:ascii="Times New Roman" w:hAnsi="Times New Roman"/>
          <w:sz w:val="24"/>
          <w:szCs w:val="24"/>
          <w:lang w:val="es-ES"/>
        </w:rPr>
        <w:t xml:space="preserve"> la Estrategia Sectorial de Apoyo a la Integración Competitiva Regional y Global (GN-2565-4), una operación de integración regional se clasifica como tal en la medida en la que atiende a uno de los cuatro criterios siguientes: (i) focalización multinacional, (</w:t>
      </w:r>
      <w:proofErr w:type="spellStart"/>
      <w:r w:rsidRPr="10903FA5" w:rsidR="00C82356">
        <w:rPr>
          <w:rFonts w:ascii="Times New Roman" w:hAnsi="Times New Roman"/>
          <w:sz w:val="24"/>
          <w:szCs w:val="24"/>
          <w:lang w:val="es-ES"/>
        </w:rPr>
        <w:t>ii</w:t>
      </w:r>
      <w:proofErr w:type="spellEnd"/>
      <w:r w:rsidRPr="10903FA5" w:rsidR="00C82356">
        <w:rPr>
          <w:rFonts w:ascii="Times New Roman" w:hAnsi="Times New Roman"/>
          <w:sz w:val="24"/>
          <w:szCs w:val="24"/>
          <w:lang w:val="es-ES"/>
        </w:rPr>
        <w:t>) subsidiariedad nacional, (</w:t>
      </w:r>
      <w:proofErr w:type="spellStart"/>
      <w:r w:rsidRPr="10903FA5" w:rsidR="00C82356">
        <w:rPr>
          <w:rFonts w:ascii="Times New Roman" w:hAnsi="Times New Roman"/>
          <w:sz w:val="24"/>
          <w:szCs w:val="24"/>
          <w:lang w:val="es-ES"/>
        </w:rPr>
        <w:t>iii</w:t>
      </w:r>
      <w:proofErr w:type="spellEnd"/>
      <w:r w:rsidRPr="10903FA5" w:rsidR="00C82356">
        <w:rPr>
          <w:rFonts w:ascii="Times New Roman" w:hAnsi="Times New Roman"/>
          <w:sz w:val="24"/>
          <w:szCs w:val="24"/>
          <w:lang w:val="es-ES"/>
        </w:rPr>
        <w:t>) adicionalidad regional, y (</w:t>
      </w:r>
      <w:proofErr w:type="spellStart"/>
      <w:r w:rsidRPr="10903FA5" w:rsidR="00C82356">
        <w:rPr>
          <w:rFonts w:ascii="Times New Roman" w:hAnsi="Times New Roman"/>
          <w:sz w:val="24"/>
          <w:szCs w:val="24"/>
          <w:lang w:val="es-ES"/>
        </w:rPr>
        <w:t>iv</w:t>
      </w:r>
      <w:proofErr w:type="spellEnd"/>
      <w:r w:rsidRPr="10903FA5" w:rsidR="00C82356">
        <w:rPr>
          <w:rFonts w:ascii="Times New Roman" w:hAnsi="Times New Roman"/>
          <w:sz w:val="24"/>
          <w:szCs w:val="24"/>
          <w:lang w:val="es-ES"/>
        </w:rPr>
        <w:t xml:space="preserve">) compensación de fallas de coordinación. La presente operación cumple con el criterio de </w:t>
      </w:r>
      <w:r w:rsidRPr="10903FA5" w:rsidR="00C82356">
        <w:rPr>
          <w:rFonts w:ascii="Times New Roman" w:hAnsi="Times New Roman"/>
          <w:b w:val="1"/>
          <w:bCs w:val="1"/>
          <w:sz w:val="24"/>
          <w:szCs w:val="24"/>
          <w:lang w:val="es-ES"/>
        </w:rPr>
        <w:t>Focalización Multinacional</w:t>
      </w:r>
      <w:r w:rsidRPr="10903FA5" w:rsidR="00C82356">
        <w:rPr>
          <w:rFonts w:ascii="Times New Roman" w:hAnsi="Times New Roman"/>
          <w:sz w:val="24"/>
          <w:szCs w:val="24"/>
          <w:lang w:val="es-ES"/>
        </w:rPr>
        <w:t xml:space="preserve"> ya que </w:t>
      </w:r>
      <w:r w:rsidRPr="10903FA5" w:rsidR="003D64F8">
        <w:rPr>
          <w:rFonts w:ascii="Times New Roman" w:hAnsi="Times New Roman"/>
          <w:sz w:val="24"/>
          <w:szCs w:val="24"/>
          <w:lang w:val="es-ES"/>
        </w:rPr>
        <w:t>l</w:t>
      </w:r>
      <w:r w:rsidRPr="10903FA5" w:rsidR="0008630E">
        <w:rPr>
          <w:rFonts w:ascii="Times New Roman" w:hAnsi="Times New Roman" w:cs="Times New Roman"/>
          <w:sz w:val="24"/>
          <w:szCs w:val="24"/>
          <w:lang w:val="es-ES"/>
        </w:rPr>
        <w:t>as reformas</w:t>
      </w:r>
      <w:r w:rsidRPr="10903FA5" w:rsidR="0008630E">
        <w:rPr>
          <w:rFonts w:ascii="Times New Roman" w:hAnsi="Times New Roman" w:cs="Times New Roman"/>
          <w:sz w:val="24"/>
          <w:szCs w:val="24"/>
          <w:lang w:val="es-ES"/>
        </w:rPr>
        <w:t xml:space="preserve"> propuestas</w:t>
      </w:r>
      <w:r w:rsidRPr="10903FA5" w:rsidR="0008630E">
        <w:rPr>
          <w:rFonts w:ascii="Times New Roman" w:hAnsi="Times New Roman" w:cs="Times New Roman"/>
          <w:sz w:val="24"/>
          <w:szCs w:val="24"/>
          <w:lang w:val="es-ES"/>
        </w:rPr>
        <w:t xml:space="preserve">, aunque a nivel nacional, atienden a objetivos de mejora de la integración comercial </w:t>
      </w:r>
      <w:r w:rsidRPr="10903FA5" w:rsidR="00947CFF">
        <w:rPr>
          <w:rFonts w:ascii="Times New Roman" w:hAnsi="Times New Roman" w:cs="Times New Roman"/>
          <w:sz w:val="24"/>
          <w:szCs w:val="24"/>
          <w:lang w:val="es-ES"/>
        </w:rPr>
        <w:t>de</w:t>
      </w:r>
      <w:r w:rsidRPr="10903FA5" w:rsidR="0008630E">
        <w:rPr>
          <w:rFonts w:ascii="Times New Roman" w:hAnsi="Times New Roman" w:cs="Times New Roman"/>
          <w:sz w:val="24"/>
          <w:szCs w:val="24"/>
          <w:lang w:val="es-ES"/>
        </w:rPr>
        <w:t xml:space="preserve"> otros países.</w:t>
      </w:r>
      <w:r w:rsidRPr="10903FA5" w:rsidR="0008630E">
        <w:rPr>
          <w:rFonts w:ascii="Times New Roman" w:hAnsi="Times New Roman" w:cs="Times New Roman"/>
          <w:sz w:val="24"/>
          <w:szCs w:val="24"/>
          <w:lang w:val="es-ES"/>
        </w:rPr>
        <w:t xml:space="preserve"> </w:t>
      </w:r>
      <w:r w:rsidRPr="10903FA5" w:rsidR="0008630E">
        <w:rPr>
          <w:rFonts w:ascii="Times New Roman" w:hAnsi="Times New Roman" w:cs="Times New Roman"/>
          <w:sz w:val="24"/>
          <w:szCs w:val="24"/>
          <w:lang w:val="es-ES"/>
        </w:rPr>
        <w:t xml:space="preserve">También se apoyarán medidas de planificación y gestión de las infraestructuras del país que están alineadas con la focalización multinacional </w:t>
      </w:r>
      <w:r w:rsidRPr="10903FA5" w:rsidR="0008630E">
        <w:rPr>
          <w:rFonts w:ascii="Times New Roman" w:hAnsi="Times New Roman" w:cs="Times New Roman"/>
          <w:sz w:val="24"/>
          <w:szCs w:val="24"/>
          <w:lang w:val="es-ES"/>
        </w:rPr>
        <w:t>m</w:t>
      </w:r>
      <w:r w:rsidRPr="10903FA5" w:rsidR="0008630E">
        <w:rPr>
          <w:rFonts w:ascii="Times New Roman" w:hAnsi="Times New Roman" w:cs="Times New Roman"/>
          <w:sz w:val="24"/>
          <w:szCs w:val="24"/>
          <w:lang w:val="es-ES"/>
        </w:rPr>
        <w:t>ediante la preparación y aprobación de planes nacionales</w:t>
      </w:r>
      <w:r w:rsidRPr="10903FA5" w:rsidR="008A5C8B">
        <w:rPr>
          <w:rFonts w:ascii="Times New Roman" w:hAnsi="Times New Roman" w:cs="Times New Roman"/>
          <w:sz w:val="24"/>
          <w:szCs w:val="24"/>
          <w:lang w:val="es-ES"/>
        </w:rPr>
        <w:t>, en este caso logístic</w:t>
      </w:r>
      <w:r w:rsidRPr="10903FA5" w:rsidR="008A5C8B">
        <w:rPr>
          <w:rFonts w:ascii="Times New Roman" w:hAnsi="Times New Roman" w:cs="Times New Roman"/>
          <w:sz w:val="24"/>
          <w:szCs w:val="24"/>
          <w:lang w:val="es-ES"/>
        </w:rPr>
        <w:t>o</w:t>
      </w:r>
      <w:r w:rsidRPr="10903FA5" w:rsidR="008A5C8B">
        <w:rPr>
          <w:rFonts w:ascii="Times New Roman" w:hAnsi="Times New Roman" w:cs="Times New Roman"/>
          <w:sz w:val="24"/>
          <w:szCs w:val="24"/>
          <w:lang w:val="es-ES"/>
        </w:rPr>
        <w:t>s,</w:t>
      </w:r>
      <w:r w:rsidRPr="10903FA5" w:rsidR="0008630E">
        <w:rPr>
          <w:rFonts w:ascii="Times New Roman" w:hAnsi="Times New Roman" w:cs="Times New Roman"/>
          <w:sz w:val="24"/>
          <w:szCs w:val="24"/>
          <w:lang w:val="es-ES"/>
        </w:rPr>
        <w:t xml:space="preserve"> orientados a la mejora de las </w:t>
      </w:r>
      <w:r w:rsidRPr="10903FA5" w:rsidR="0008630E">
        <w:rPr>
          <w:rFonts w:ascii="Times New Roman" w:hAnsi="Times New Roman" w:cs="Times New Roman"/>
          <w:sz w:val="24"/>
          <w:szCs w:val="24"/>
          <w:lang w:val="es-ES"/>
        </w:rPr>
        <w:t>principales infraestructuras de integración (</w:t>
      </w:r>
      <w:r w:rsidRPr="10903FA5" w:rsidR="00947CFF">
        <w:rPr>
          <w:rFonts w:ascii="Times New Roman" w:hAnsi="Times New Roman" w:cs="Times New Roman"/>
          <w:sz w:val="24"/>
          <w:szCs w:val="24"/>
          <w:lang w:val="es-ES"/>
        </w:rPr>
        <w:t>p</w:t>
      </w:r>
      <w:r w:rsidRPr="10903FA5" w:rsidR="0008630E">
        <w:rPr>
          <w:rFonts w:ascii="Times New Roman" w:hAnsi="Times New Roman" w:cs="Times New Roman"/>
          <w:sz w:val="24"/>
          <w:szCs w:val="24"/>
          <w:lang w:val="es-ES"/>
        </w:rPr>
        <w:t>uertos</w:t>
      </w:r>
      <w:r w:rsidRPr="10903FA5" w:rsidR="000F5361">
        <w:rPr>
          <w:rFonts w:ascii="Times New Roman" w:hAnsi="Times New Roman" w:cs="Times New Roman"/>
          <w:sz w:val="24"/>
          <w:szCs w:val="24"/>
          <w:lang w:val="es-ES"/>
        </w:rPr>
        <w:t xml:space="preserve"> y</w:t>
      </w:r>
      <w:r w:rsidRPr="10903FA5" w:rsidR="0008630E">
        <w:rPr>
          <w:rFonts w:ascii="Times New Roman" w:hAnsi="Times New Roman" w:cs="Times New Roman"/>
          <w:sz w:val="24"/>
          <w:szCs w:val="24"/>
          <w:lang w:val="es-ES"/>
        </w:rPr>
        <w:t xml:space="preserve"> </w:t>
      </w:r>
      <w:r w:rsidRPr="10903FA5" w:rsidR="00947CFF">
        <w:rPr>
          <w:rFonts w:ascii="Times New Roman" w:hAnsi="Times New Roman" w:cs="Times New Roman"/>
          <w:sz w:val="24"/>
          <w:szCs w:val="24"/>
          <w:lang w:val="es-ES"/>
        </w:rPr>
        <w:t>a</w:t>
      </w:r>
      <w:r w:rsidRPr="10903FA5" w:rsidR="0008630E">
        <w:rPr>
          <w:rFonts w:ascii="Times New Roman" w:hAnsi="Times New Roman" w:cs="Times New Roman"/>
          <w:sz w:val="24"/>
          <w:szCs w:val="24"/>
          <w:lang w:val="es-ES"/>
        </w:rPr>
        <w:t>eropuertos)</w:t>
      </w:r>
      <w:r w:rsidRPr="10903FA5" w:rsidR="003074B9">
        <w:rPr>
          <w:rFonts w:ascii="Times New Roman" w:hAnsi="Times New Roman" w:cs="Times New Roman"/>
          <w:sz w:val="24"/>
          <w:szCs w:val="24"/>
          <w:lang w:val="es-ES"/>
        </w:rPr>
        <w:t xml:space="preserve"> </w:t>
      </w:r>
      <w:r w:rsidRPr="10903FA5" w:rsidR="003074B9">
        <w:rPr>
          <w:rFonts w:ascii="Times New Roman" w:hAnsi="Times New Roman" w:cs="Times New Roman"/>
          <w:sz w:val="24"/>
          <w:szCs w:val="24"/>
          <w:lang w:val="es-ES"/>
        </w:rPr>
        <w:t>y al funcionamiento del comercio intra</w:t>
      </w:r>
      <w:r w:rsidRPr="10903FA5" w:rsidR="003074B9">
        <w:rPr>
          <w:rFonts w:ascii="Times New Roman" w:hAnsi="Times New Roman" w:cs="Times New Roman"/>
          <w:sz w:val="24"/>
          <w:szCs w:val="24"/>
          <w:lang w:val="es-ES"/>
        </w:rPr>
        <w:t xml:space="preserve"> y extrarregional</w:t>
      </w:r>
      <w:r w:rsidRPr="10903FA5" w:rsidR="0008630E">
        <w:rPr>
          <w:rFonts w:ascii="Times New Roman" w:hAnsi="Times New Roman" w:cs="Times New Roman"/>
          <w:sz w:val="24"/>
          <w:szCs w:val="24"/>
          <w:lang w:val="es-ES"/>
        </w:rPr>
        <w:t>.</w:t>
      </w:r>
    </w:p>
    <w:p w:rsidRPr="00073C47" w:rsidR="00073C47" w:rsidP="10903FA5" w:rsidRDefault="00073C47" w14:paraId="288F1CA4" w14:textId="77777777">
      <w:pPr>
        <w:shd w:val="clear" w:color="auto" w:fill="FFFFFF" w:themeFill="background1"/>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sz w:val="24"/>
          <w:szCs w:val="24"/>
          <w:lang w:val="es-ES"/>
        </w:rPr>
      </w:pPr>
    </w:p>
    <w:p w:rsidRPr="000117DB" w:rsidR="000117DB" w:rsidP="10903FA5" w:rsidRDefault="000117DB" w14:paraId="78ECFE27" w14:textId="0C1C5D76">
      <w:pPr>
        <w:pStyle w:val="Normal"/>
        <w:shd w:val="clear" w:color="auto" w:fill="FFFFFF" w:themeFill="background1"/>
        <w:tabs>
          <w:tab w:val="left" w:pos="270"/>
          <w:tab w:val="left" w:pos="360"/>
          <w:tab w:val="left" w:pos="450"/>
          <w:tab w:val="left" w:pos="2085"/>
        </w:tabs>
        <w:autoSpaceDE w:val="0"/>
        <w:autoSpaceDN w:val="0"/>
        <w:adjustRightInd w:val="0"/>
        <w:spacing w:after="0" w:line="240" w:lineRule="auto"/>
        <w:ind w:left="0" w:hanging="270"/>
        <w:jc w:val="both"/>
        <w:rPr>
          <w:rFonts w:ascii="Times New Roman" w:hAnsi="Times New Roman" w:cs="Times New Roman"/>
          <w:sz w:val="24"/>
          <w:szCs w:val="24"/>
          <w:lang w:val="es-ES"/>
        </w:rPr>
      </w:pPr>
      <w:r w:rsidRPr="10903FA5" w:rsidR="416C50ED">
        <w:rPr>
          <w:rFonts w:ascii="Times New Roman" w:hAnsi="Times New Roman" w:cs="Times New Roman"/>
          <w:sz w:val="24"/>
          <w:szCs w:val="24"/>
          <w:lang w:val="es-ES"/>
        </w:rPr>
        <w:t xml:space="preserve">4.3 </w:t>
      </w:r>
      <w:r w:rsidRPr="10903FA5" w:rsidR="000117DB">
        <w:rPr>
          <w:rFonts w:ascii="Times New Roman" w:hAnsi="Times New Roman" w:cs="Times New Roman"/>
          <w:sz w:val="24"/>
          <w:szCs w:val="24"/>
          <w:lang w:val="es-ES"/>
        </w:rPr>
        <w:t xml:space="preserve">La presente operación también cumple con el criterio de </w:t>
      </w:r>
      <w:r w:rsidRPr="10903FA5" w:rsidR="000117DB">
        <w:rPr>
          <w:rFonts w:ascii="Times New Roman" w:hAnsi="Times New Roman" w:cs="Times New Roman"/>
          <w:b w:val="1"/>
          <w:bCs w:val="1"/>
          <w:sz w:val="24"/>
          <w:szCs w:val="24"/>
          <w:lang w:val="es-ES"/>
        </w:rPr>
        <w:t xml:space="preserve">Subsidiaridad Nacional, </w:t>
      </w:r>
      <w:r w:rsidRPr="10903FA5" w:rsidR="000117DB">
        <w:rPr>
          <w:rFonts w:ascii="Times New Roman" w:hAnsi="Times New Roman" w:cs="Times New Roman"/>
          <w:sz w:val="24"/>
          <w:szCs w:val="24"/>
          <w:lang w:val="es-ES"/>
        </w:rPr>
        <w:t>ya que contribuye a la armonización de normas ligadas a una iniciativa supranacional y con normativas de carácter internacional. Concretamente</w:t>
      </w:r>
      <w:r w:rsidRPr="10903FA5" w:rsidR="00F30657">
        <w:rPr>
          <w:rFonts w:ascii="Times New Roman" w:hAnsi="Times New Roman" w:cs="Times New Roman"/>
          <w:sz w:val="24"/>
          <w:szCs w:val="24"/>
          <w:lang w:val="es-ES"/>
        </w:rPr>
        <w:t>, son relevantes</w:t>
      </w:r>
      <w:r w:rsidRPr="10903FA5" w:rsidR="000117DB">
        <w:rPr>
          <w:rFonts w:ascii="Times New Roman" w:hAnsi="Times New Roman" w:cs="Times New Roman"/>
          <w:sz w:val="24"/>
          <w:szCs w:val="24"/>
          <w:lang w:val="es-ES"/>
        </w:rPr>
        <w:t xml:space="preserve"> </w:t>
      </w:r>
      <w:r w:rsidRPr="10903FA5" w:rsidR="00082A9F">
        <w:rPr>
          <w:rFonts w:ascii="Times New Roman" w:hAnsi="Times New Roman" w:cs="Times New Roman"/>
          <w:sz w:val="24"/>
          <w:szCs w:val="24"/>
          <w:lang w:val="es-ES"/>
        </w:rPr>
        <w:t xml:space="preserve">las </w:t>
      </w:r>
      <w:r w:rsidRPr="10903FA5" w:rsidR="00734F69">
        <w:rPr>
          <w:rFonts w:ascii="Times New Roman" w:hAnsi="Times New Roman" w:cs="Times New Roman"/>
          <w:sz w:val="24"/>
          <w:szCs w:val="24"/>
          <w:lang w:val="es-ES"/>
        </w:rPr>
        <w:t>acciones</w:t>
      </w:r>
      <w:r w:rsidRPr="10903FA5" w:rsidR="00734F69">
        <w:rPr>
          <w:rFonts w:ascii="Times New Roman" w:hAnsi="Times New Roman" w:cs="Times New Roman"/>
          <w:sz w:val="24"/>
          <w:szCs w:val="24"/>
          <w:lang w:val="es-ES"/>
        </w:rPr>
        <w:t xml:space="preserve"> </w:t>
      </w:r>
      <w:r w:rsidRPr="10903FA5" w:rsidR="00082A9F">
        <w:rPr>
          <w:rFonts w:ascii="Times New Roman" w:hAnsi="Times New Roman" w:cs="Times New Roman"/>
          <w:sz w:val="24"/>
          <w:szCs w:val="24"/>
          <w:lang w:val="es-ES"/>
        </w:rPr>
        <w:t>establecidas para</w:t>
      </w:r>
      <w:r w:rsidRPr="10903FA5" w:rsidR="00F30657">
        <w:rPr>
          <w:rFonts w:ascii="Times New Roman" w:hAnsi="Times New Roman" w:cs="Times New Roman"/>
          <w:sz w:val="24"/>
          <w:szCs w:val="24"/>
          <w:lang w:val="es-ES"/>
        </w:rPr>
        <w:t xml:space="preserve"> </w:t>
      </w:r>
      <w:r w:rsidRPr="10903FA5" w:rsidR="007F76D0">
        <w:rPr>
          <w:rFonts w:ascii="Times New Roman" w:hAnsi="Times New Roman" w:cs="Times New Roman"/>
          <w:sz w:val="24"/>
          <w:szCs w:val="24"/>
          <w:lang w:val="es-ES"/>
        </w:rPr>
        <w:t xml:space="preserve">mejorar el control </w:t>
      </w:r>
      <w:r w:rsidRPr="10903FA5" w:rsidR="00073C47">
        <w:rPr>
          <w:rFonts w:ascii="Times New Roman" w:hAnsi="Times New Roman" w:cs="Times New Roman"/>
          <w:sz w:val="24"/>
          <w:szCs w:val="24"/>
          <w:lang w:val="es-ES"/>
        </w:rPr>
        <w:t xml:space="preserve">de las FYDUCAS por procedencia de empresas beneficiarias, </w:t>
      </w:r>
      <w:r w:rsidRPr="10903FA5" w:rsidR="00E44702">
        <w:rPr>
          <w:rFonts w:ascii="Times New Roman" w:hAnsi="Times New Roman" w:cs="Times New Roman"/>
          <w:sz w:val="24"/>
          <w:szCs w:val="24"/>
          <w:lang w:val="es-ES"/>
        </w:rPr>
        <w:t>para</w:t>
      </w:r>
      <w:r w:rsidRPr="10903FA5" w:rsidR="000117DB">
        <w:rPr>
          <w:rFonts w:ascii="Times New Roman" w:hAnsi="Times New Roman" w:cs="Times New Roman"/>
          <w:sz w:val="24"/>
          <w:szCs w:val="24"/>
          <w:lang w:val="es-ES"/>
        </w:rPr>
        <w:t xml:space="preserve"> </w:t>
      </w:r>
      <w:r w:rsidRPr="10903FA5" w:rsidR="003B05AB">
        <w:rPr>
          <w:rFonts w:ascii="Times New Roman" w:hAnsi="Times New Roman" w:cs="Times New Roman"/>
          <w:sz w:val="24"/>
          <w:szCs w:val="24"/>
          <w:lang w:val="es-ES"/>
        </w:rPr>
        <w:t xml:space="preserve">avanzar en la transformación del marco operativo </w:t>
      </w:r>
      <w:r w:rsidRPr="10903FA5" w:rsidR="00E02B48">
        <w:rPr>
          <w:rFonts w:ascii="Times New Roman" w:hAnsi="Times New Roman" w:cs="Times New Roman"/>
          <w:sz w:val="24"/>
          <w:szCs w:val="24"/>
          <w:lang w:val="es-ES"/>
        </w:rPr>
        <w:t xml:space="preserve">conforme a los acuerdos internacionales </w:t>
      </w:r>
      <w:r w:rsidRPr="10903FA5" w:rsidR="00E31B72">
        <w:rPr>
          <w:rFonts w:ascii="Times New Roman" w:hAnsi="Times New Roman" w:cs="Times New Roman"/>
          <w:sz w:val="24"/>
          <w:szCs w:val="24"/>
          <w:lang w:val="es-ES"/>
        </w:rPr>
        <w:t>existent</w:t>
      </w:r>
      <w:r w:rsidRPr="10903FA5" w:rsidR="00E44702">
        <w:rPr>
          <w:rFonts w:ascii="Times New Roman" w:hAnsi="Times New Roman" w:cs="Times New Roman"/>
          <w:sz w:val="24"/>
          <w:szCs w:val="24"/>
          <w:lang w:val="es-ES"/>
        </w:rPr>
        <w:t>e</w:t>
      </w:r>
      <w:r w:rsidRPr="10903FA5" w:rsidR="00E31B72">
        <w:rPr>
          <w:rFonts w:ascii="Times New Roman" w:hAnsi="Times New Roman" w:cs="Times New Roman"/>
          <w:sz w:val="24"/>
          <w:szCs w:val="24"/>
          <w:lang w:val="es-ES"/>
        </w:rPr>
        <w:t xml:space="preserve">s </w:t>
      </w:r>
      <w:r w:rsidRPr="10903FA5" w:rsidR="00E02B48">
        <w:rPr>
          <w:rFonts w:ascii="Times New Roman" w:hAnsi="Times New Roman" w:cs="Times New Roman"/>
          <w:sz w:val="24"/>
          <w:szCs w:val="24"/>
          <w:lang w:val="es-ES"/>
        </w:rPr>
        <w:t xml:space="preserve">como </w:t>
      </w:r>
      <w:r w:rsidRPr="10903FA5" w:rsidR="000117DB">
        <w:rPr>
          <w:rFonts w:ascii="Times New Roman" w:hAnsi="Times New Roman" w:cs="Times New Roman"/>
          <w:sz w:val="24"/>
          <w:szCs w:val="24"/>
          <w:lang w:val="es-ES"/>
        </w:rPr>
        <w:t>el Convenio de Facilitación del Tráfico Marítimo Internacional (FAL65) de la Organización Marítima Internacional</w:t>
      </w:r>
      <w:r w:rsidRPr="10903FA5" w:rsidR="00082A9F">
        <w:rPr>
          <w:rFonts w:ascii="Times New Roman" w:hAnsi="Times New Roman" w:cs="Times New Roman"/>
          <w:sz w:val="24"/>
          <w:szCs w:val="24"/>
          <w:lang w:val="es-ES"/>
        </w:rPr>
        <w:t xml:space="preserve"> </w:t>
      </w:r>
      <w:r w:rsidRPr="10903FA5" w:rsidR="000117DB">
        <w:rPr>
          <w:rFonts w:ascii="Times New Roman" w:hAnsi="Times New Roman" w:cs="Times New Roman"/>
          <w:sz w:val="24"/>
          <w:szCs w:val="24"/>
          <w:lang w:val="es-ES"/>
        </w:rPr>
        <w:t xml:space="preserve">y </w:t>
      </w:r>
      <w:r w:rsidRPr="10903FA5" w:rsidR="00AB049E">
        <w:rPr>
          <w:rFonts w:ascii="Times New Roman" w:hAnsi="Times New Roman" w:cs="Times New Roman"/>
          <w:sz w:val="24"/>
          <w:szCs w:val="24"/>
          <w:lang w:val="es-ES"/>
        </w:rPr>
        <w:t>el Acuerdo sobre Facilitación del Comercio de la Organización Mundial de Comercio (OMC) –Paquete de Bali</w:t>
      </w:r>
      <w:r w:rsidRPr="10903FA5" w:rsidR="00E44702">
        <w:rPr>
          <w:rFonts w:ascii="Times New Roman" w:hAnsi="Times New Roman" w:cs="Times New Roman"/>
          <w:sz w:val="24"/>
          <w:szCs w:val="24"/>
          <w:lang w:val="es-ES"/>
        </w:rPr>
        <w:t>–</w:t>
      </w:r>
      <w:r w:rsidRPr="10903FA5" w:rsidR="007F76D0">
        <w:rPr>
          <w:rFonts w:ascii="Times New Roman" w:hAnsi="Times New Roman" w:cs="Times New Roman"/>
          <w:sz w:val="24"/>
          <w:szCs w:val="24"/>
          <w:lang w:val="es-ES"/>
        </w:rPr>
        <w:t>, así como</w:t>
      </w:r>
      <w:r w:rsidRPr="10903FA5" w:rsidR="00AB049E">
        <w:rPr>
          <w:rFonts w:ascii="Times New Roman" w:hAnsi="Times New Roman" w:cs="Times New Roman"/>
          <w:sz w:val="24"/>
          <w:szCs w:val="24"/>
          <w:lang w:val="es-ES"/>
        </w:rPr>
        <w:t xml:space="preserve"> </w:t>
      </w:r>
      <w:r w:rsidRPr="10903FA5" w:rsidR="00734F69">
        <w:rPr>
          <w:rFonts w:ascii="Times New Roman" w:hAnsi="Times New Roman" w:cs="Times New Roman"/>
          <w:sz w:val="24"/>
          <w:szCs w:val="24"/>
          <w:lang w:val="es-ES"/>
        </w:rPr>
        <w:t>implementar l</w:t>
      </w:r>
      <w:r w:rsidRPr="10903FA5" w:rsidR="00734F69">
        <w:rPr>
          <w:rFonts w:ascii="Times New Roman" w:hAnsi="Times New Roman" w:cs="Times New Roman"/>
          <w:sz w:val="24"/>
          <w:szCs w:val="24"/>
          <w:lang w:val="es-ES"/>
        </w:rPr>
        <w:t>as</w:t>
      </w:r>
      <w:r w:rsidRPr="10903FA5" w:rsidR="00734F69">
        <w:rPr>
          <w:rFonts w:ascii="Times New Roman" w:hAnsi="Times New Roman" w:cs="Times New Roman"/>
          <w:sz w:val="24"/>
          <w:szCs w:val="24"/>
          <w:lang w:val="es-ES"/>
        </w:rPr>
        <w:t xml:space="preserve"> </w:t>
      </w:r>
      <w:r w:rsidRPr="10903FA5" w:rsidR="000117DB">
        <w:rPr>
          <w:rFonts w:ascii="Times New Roman" w:hAnsi="Times New Roman" w:cs="Times New Roman"/>
          <w:sz w:val="24"/>
          <w:szCs w:val="24"/>
          <w:lang w:val="es-ES"/>
        </w:rPr>
        <w:t xml:space="preserve">medidas </w:t>
      </w:r>
      <w:r w:rsidRPr="10903FA5" w:rsidR="00082A9F">
        <w:rPr>
          <w:rFonts w:ascii="Times New Roman" w:hAnsi="Times New Roman" w:cs="Times New Roman"/>
          <w:sz w:val="24"/>
          <w:szCs w:val="24"/>
          <w:lang w:val="es-ES"/>
        </w:rPr>
        <w:t>legales, regulatorias y administrativas para la</w:t>
      </w:r>
      <w:r w:rsidRPr="10903FA5" w:rsidR="000117DB">
        <w:rPr>
          <w:rFonts w:ascii="Times New Roman" w:hAnsi="Times New Roman" w:cs="Times New Roman"/>
          <w:sz w:val="24"/>
          <w:szCs w:val="24"/>
          <w:lang w:val="es-ES"/>
        </w:rPr>
        <w:t xml:space="preserve"> facilitación</w:t>
      </w:r>
      <w:r w:rsidRPr="10903FA5" w:rsidR="00082A9F">
        <w:rPr>
          <w:rFonts w:ascii="Times New Roman" w:hAnsi="Times New Roman" w:cs="Times New Roman"/>
          <w:sz w:val="24"/>
          <w:szCs w:val="24"/>
          <w:lang w:val="es-ES"/>
        </w:rPr>
        <w:t xml:space="preserve"> comercial</w:t>
      </w:r>
      <w:r w:rsidRPr="10903FA5" w:rsidR="000117DB">
        <w:rPr>
          <w:rFonts w:ascii="Times New Roman" w:hAnsi="Times New Roman" w:cs="Times New Roman"/>
          <w:sz w:val="24"/>
          <w:szCs w:val="24"/>
          <w:lang w:val="es-ES"/>
        </w:rPr>
        <w:t xml:space="preserve"> acordadas por el Consejo</w:t>
      </w:r>
      <w:r w:rsidRPr="10903FA5" w:rsidR="000117DB">
        <w:rPr>
          <w:rFonts w:ascii="Times New Roman" w:hAnsi="Times New Roman" w:cs="Times New Roman"/>
          <w:sz w:val="24"/>
          <w:szCs w:val="24"/>
          <w:lang w:val="es-ES"/>
        </w:rPr>
        <w:t xml:space="preserve"> de Ministros de Integración </w:t>
      </w:r>
      <w:r w:rsidRPr="10903FA5" w:rsidR="00082A9F">
        <w:rPr>
          <w:rFonts w:ascii="Times New Roman" w:hAnsi="Times New Roman" w:cs="Times New Roman"/>
          <w:sz w:val="24"/>
          <w:szCs w:val="24"/>
          <w:lang w:val="es-ES"/>
        </w:rPr>
        <w:t>Económica</w:t>
      </w:r>
      <w:r w:rsidRPr="10903FA5" w:rsidR="000117DB">
        <w:rPr>
          <w:rFonts w:ascii="Times New Roman" w:hAnsi="Times New Roman" w:cs="Times New Roman"/>
          <w:sz w:val="24"/>
          <w:szCs w:val="24"/>
          <w:lang w:val="es-ES"/>
        </w:rPr>
        <w:t xml:space="preserve"> de Centroamérica</w:t>
      </w:r>
      <w:r w:rsidRPr="10903FA5" w:rsidR="00082A9F">
        <w:rPr>
          <w:rFonts w:ascii="Times New Roman" w:hAnsi="Times New Roman" w:cs="Times New Roman"/>
          <w:sz w:val="24"/>
          <w:szCs w:val="24"/>
          <w:lang w:val="es-ES"/>
        </w:rPr>
        <w:t xml:space="preserve"> </w:t>
      </w:r>
      <w:r w:rsidRPr="10903FA5" w:rsidR="00082A9F">
        <w:rPr>
          <w:rFonts w:ascii="Times New Roman" w:hAnsi="Times New Roman" w:cs="Times New Roman"/>
          <w:sz w:val="24"/>
          <w:szCs w:val="24"/>
          <w:lang w:val="es-ES"/>
        </w:rPr>
        <w:t>(COMIECO)</w:t>
      </w:r>
      <w:r w:rsidRPr="10903FA5" w:rsidR="000117DB">
        <w:rPr>
          <w:rFonts w:ascii="Times New Roman" w:hAnsi="Times New Roman" w:cs="Times New Roman"/>
          <w:sz w:val="24"/>
          <w:szCs w:val="24"/>
          <w:lang w:val="es-ES"/>
        </w:rPr>
        <w:t>.</w:t>
      </w:r>
    </w:p>
    <w:p w:rsidR="005527BC" w:rsidP="0054280B" w:rsidRDefault="005527BC" w14:paraId="36DF062B" w14:textId="26BD1B53">
      <w:p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sz w:val="24"/>
          <w:lang w:val="es-ES_tradnl"/>
        </w:rPr>
      </w:pPr>
    </w:p>
    <w:p w:rsidR="003E1564" w:rsidP="0054280B" w:rsidRDefault="003E1564" w14:paraId="3FCDF626" w14:textId="5B68F615">
      <w:p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sz w:val="24"/>
          <w:lang w:val="es-ES_tradnl"/>
        </w:rPr>
      </w:pPr>
    </w:p>
    <w:sectPr w:rsidR="003E1564">
      <w:footerReference w:type="default" r:id="rId2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C1DFD" w:rsidP="001D27B9" w:rsidRDefault="00AC1DFD" w14:paraId="060FFF1B" w14:textId="77777777">
      <w:pPr>
        <w:spacing w:after="0" w:line="240" w:lineRule="auto"/>
      </w:pPr>
      <w:r>
        <w:separator/>
      </w:r>
    </w:p>
  </w:endnote>
  <w:endnote w:type="continuationSeparator" w:id="0">
    <w:p w:rsidR="00AC1DFD" w:rsidP="001D27B9" w:rsidRDefault="00AC1DFD" w14:paraId="3CC719CF" w14:textId="77777777">
      <w:pPr>
        <w:spacing w:after="0" w:line="240" w:lineRule="auto"/>
      </w:pPr>
      <w:r>
        <w:continuationSeparator/>
      </w:r>
    </w:p>
  </w:endnote>
  <w:endnote w:type="continuationNotice" w:id="1">
    <w:p w:rsidR="00AC1DFD" w:rsidRDefault="00AC1DFD" w14:paraId="5781709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4814144"/>
      <w:docPartObj>
        <w:docPartGallery w:val="Page Numbers (Bottom of Page)"/>
        <w:docPartUnique/>
      </w:docPartObj>
    </w:sdtPr>
    <w:sdtEndPr/>
    <w:sdtContent>
      <w:p w:rsidR="00E55246" w:rsidRDefault="00E55246" w14:paraId="5DE98029" w14:textId="77777777">
        <w:pPr>
          <w:pStyle w:val="Footer"/>
          <w:jc w:val="right"/>
        </w:pPr>
        <w:r>
          <w:t xml:space="preserve">Page | </w:t>
        </w:r>
        <w:r>
          <w:fldChar w:fldCharType="begin"/>
        </w:r>
        <w:r>
          <w:instrText xml:space="preserve"> PAGE   \* MERGEFORMAT </w:instrText>
        </w:r>
        <w:r>
          <w:fldChar w:fldCharType="separate"/>
        </w:r>
        <w:r>
          <w:rPr>
            <w:noProof/>
          </w:rPr>
          <w:t>5</w:t>
        </w:r>
        <w:r>
          <w:rPr>
            <w:noProof/>
          </w:rPr>
          <w:fldChar w:fldCharType="end"/>
        </w:r>
        <w:r>
          <w:t xml:space="preserve"> </w:t>
        </w:r>
      </w:p>
    </w:sdtContent>
  </w:sdt>
  <w:p w:rsidR="00E55246" w:rsidRDefault="00E55246" w14:paraId="61E6961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C1DFD" w:rsidP="001D27B9" w:rsidRDefault="00AC1DFD" w14:paraId="3A4AF0D1" w14:textId="77777777">
      <w:pPr>
        <w:spacing w:after="0" w:line="240" w:lineRule="auto"/>
      </w:pPr>
      <w:r>
        <w:separator/>
      </w:r>
    </w:p>
  </w:footnote>
  <w:footnote w:type="continuationSeparator" w:id="0">
    <w:p w:rsidR="00AC1DFD" w:rsidP="001D27B9" w:rsidRDefault="00AC1DFD" w14:paraId="31FFCFF8" w14:textId="77777777">
      <w:pPr>
        <w:spacing w:after="0" w:line="240" w:lineRule="auto"/>
      </w:pPr>
      <w:r>
        <w:continuationSeparator/>
      </w:r>
    </w:p>
  </w:footnote>
  <w:footnote w:type="continuationNotice" w:id="1">
    <w:p w:rsidR="00AC1DFD" w:rsidRDefault="00AC1DFD" w14:paraId="762FAF5E" w14:textId="77777777">
      <w:pPr>
        <w:spacing w:after="0" w:line="240" w:lineRule="auto"/>
      </w:pPr>
    </w:p>
  </w:footnote>
  <w:footnote w:id="2">
    <w:p w:rsidRPr="00A52BE2" w:rsidR="00E134B5" w:rsidP="00D243A3" w:rsidRDefault="00E134B5" w14:paraId="1CA6548A" w14:textId="77777777">
      <w:pPr>
        <w:pStyle w:val="FootnoteText"/>
        <w:jc w:val="both"/>
        <w:rPr>
          <w:rFonts w:ascii="Times New Roman" w:hAnsi="Times New Roman"/>
          <w:sz w:val="16"/>
          <w:szCs w:val="18"/>
          <w:lang w:val="es-ES_tradnl"/>
        </w:rPr>
      </w:pPr>
      <w:r w:rsidRPr="00A52BE2">
        <w:rPr>
          <w:rStyle w:val="FootnoteReference"/>
          <w:rFonts w:ascii="Times New Roman" w:hAnsi="Times New Roman"/>
          <w:sz w:val="16"/>
          <w:szCs w:val="18"/>
        </w:rPr>
        <w:footnoteRef/>
      </w:r>
      <w:r w:rsidRPr="00A52BE2">
        <w:rPr>
          <w:rFonts w:ascii="Times New Roman" w:hAnsi="Times New Roman"/>
          <w:sz w:val="16"/>
          <w:szCs w:val="18"/>
          <w:lang w:val="es-ES_tradnl"/>
        </w:rPr>
        <w:t xml:space="preserve"> Incluye el territorio de los países del istmo centroamericanos y los estados del sur y este de México.</w:t>
      </w:r>
    </w:p>
  </w:footnote>
  <w:footnote w:id="3">
    <w:p w:rsidRPr="00D243A3" w:rsidR="00D243A3" w:rsidP="00D243A3" w:rsidRDefault="00D243A3" w14:paraId="3405E54F" w14:textId="77777777">
      <w:pPr>
        <w:pStyle w:val="FootnoteText"/>
        <w:jc w:val="both"/>
        <w:rPr>
          <w:lang w:val="es-ES_tradnl"/>
        </w:rPr>
      </w:pPr>
      <w:r w:rsidRPr="00A52BE2">
        <w:rPr>
          <w:rStyle w:val="FootnoteReference"/>
          <w:rFonts w:ascii="Times New Roman" w:hAnsi="Times New Roman"/>
          <w:sz w:val="16"/>
          <w:szCs w:val="18"/>
        </w:rPr>
        <w:footnoteRef/>
      </w:r>
      <w:r w:rsidRPr="00A52BE2">
        <w:rPr>
          <w:rFonts w:ascii="Times New Roman" w:hAnsi="Times New Roman"/>
          <w:sz w:val="16"/>
          <w:szCs w:val="18"/>
          <w:lang w:val="es-ES_tradnl"/>
        </w:rPr>
        <w:t xml:space="preserve"> El Corredor Logístico es catalogado como una de las vías importantes para la integración centroamericana, ya que permite la interconexión de puertos del Atlántico (Puerto Cortés) con los del Pacífico (La Unión en El Salvador) y con las Aduanas de El Amatillo y Guasaule, configurándose como ruta interoceánica para el transporte y el comercio internacional. En este corredor se moviliza una importante carga de productos (</w:t>
      </w:r>
      <w:r w:rsidRPr="00A52BE2" w:rsidR="00B353A7">
        <w:rPr>
          <w:rFonts w:ascii="Times New Roman" w:hAnsi="Times New Roman"/>
          <w:sz w:val="16"/>
          <w:szCs w:val="18"/>
          <w:lang w:val="es-ES_tradnl"/>
        </w:rPr>
        <w:t xml:space="preserve">aproximadamente </w:t>
      </w:r>
      <w:r w:rsidRPr="00A52BE2">
        <w:rPr>
          <w:rFonts w:ascii="Times New Roman" w:hAnsi="Times New Roman"/>
          <w:sz w:val="16"/>
          <w:szCs w:val="18"/>
          <w:lang w:val="es-ES_tradnl"/>
        </w:rPr>
        <w:t>1.963.308 kg al año) como banano, café, metálicos y plásticos, la mayoría derivados de la importación o exportación.</w:t>
      </w:r>
      <w:r w:rsidRPr="00A52BE2">
        <w:rPr>
          <w:sz w:val="16"/>
          <w:szCs w:val="18"/>
          <w:lang w:val="es-ES_tradnl"/>
        </w:rPr>
        <w:t xml:space="preserve"> </w:t>
      </w:r>
      <w:r w:rsidRPr="00A52BE2">
        <w:rPr>
          <w:sz w:val="16"/>
          <w:lang w:val="es-ES_tradnl"/>
        </w:rPr>
        <w:t xml:space="preserve"> </w:t>
      </w:r>
    </w:p>
  </w:footnote>
  <w:footnote w:id="4">
    <w:p w:rsidRPr="00633E30" w:rsidR="00633E30" w:rsidRDefault="00633E30" w14:paraId="52898A74" w14:textId="031E1936">
      <w:pPr>
        <w:pStyle w:val="FootnoteText"/>
        <w:rPr>
          <w:lang w:val="es-419"/>
        </w:rPr>
      </w:pPr>
      <w:ins w:author="Landaverde Moreno, Osvaldo" w:date="2021-02-09T22:12:00Z" w:id="51">
        <w:r>
          <w:rPr>
            <w:rStyle w:val="FootnoteReference"/>
          </w:rPr>
          <w:footnoteRef/>
        </w:r>
      </w:ins>
      <w:r w:rsidRPr="00633E30" w:rsidR="10903FA5">
        <w:rPr>
          <w:lang w:val="es-419"/>
        </w:rPr>
        <w:t xml:space="preserve"> </w:t>
      </w:r>
      <w:r w:rsidRPr="10903FA5" w:rsidR="10903FA5">
        <w:rPr>
          <w:rFonts w:ascii="Times New Roman" w:hAnsi="Times New Roman"/>
          <w:sz w:val="16"/>
          <w:szCs w:val="16"/>
          <w:lang w:val="es-ES"/>
        </w:rPr>
        <w:t xml:space="preserve">La </w:t>
      </w:r>
      <w:r w:rsidRPr="10903FA5" w:rsidR="10903FA5">
        <w:rPr>
          <w:rFonts w:ascii="Times New Roman" w:hAnsi="Times New Roman"/>
          <w:sz w:val="16"/>
          <w:szCs w:val="16"/>
          <w:lang w:val="es-ES"/>
        </w:rPr>
        <w:t>medición del LPI de Nicaragua corresponde a 2016, pues es l</w:t>
      </w:r>
      <w:r w:rsidRPr="10903FA5" w:rsidR="10903FA5">
        <w:rPr>
          <w:rFonts w:ascii="Times New Roman" w:hAnsi="Times New Roman"/>
          <w:sz w:val="16"/>
          <w:szCs w:val="16"/>
          <w:lang w:val="es-ES"/>
        </w:rPr>
        <w:t>a más reciente existente.</w:t>
      </w:r>
    </w:p>
  </w:footnote>
  <w:footnote w:id="5">
    <w:p w:rsidRPr="006D4B0D" w:rsidR="00E55246" w:rsidP="006D4B0D" w:rsidRDefault="00E55246" w14:paraId="613AE3DC" w14:textId="77777777">
      <w:pPr>
        <w:pStyle w:val="FootnoteText"/>
        <w:jc w:val="both"/>
        <w:rPr>
          <w:rFonts w:ascii="Times New Roman" w:hAnsi="Times New Roman"/>
          <w:sz w:val="16"/>
          <w:szCs w:val="16"/>
          <w:lang w:val="es-ES_tradnl"/>
        </w:rPr>
      </w:pPr>
      <w:r w:rsidRPr="006D4B0D">
        <w:rPr>
          <w:rStyle w:val="FootnoteReference"/>
          <w:rFonts w:ascii="Times New Roman" w:hAnsi="Times New Roman"/>
          <w:sz w:val="16"/>
          <w:szCs w:val="16"/>
        </w:rPr>
        <w:footnoteRef/>
      </w:r>
      <w:r w:rsidRPr="006D4B0D">
        <w:rPr>
          <w:rFonts w:ascii="Times New Roman" w:hAnsi="Times New Roman"/>
          <w:sz w:val="16"/>
          <w:szCs w:val="16"/>
          <w:lang w:val="es-ES_tradnl"/>
        </w:rPr>
        <w:t xml:space="preserve">En el </w:t>
      </w:r>
      <w:r w:rsidRPr="006D4B0D">
        <w:rPr>
          <w:rFonts w:ascii="Times New Roman" w:hAnsi="Times New Roman"/>
          <w:i/>
          <w:sz w:val="16"/>
          <w:szCs w:val="16"/>
          <w:lang w:val="es-ES_tradnl"/>
        </w:rPr>
        <w:t xml:space="preserve">Doing Business </w:t>
      </w:r>
      <w:r w:rsidRPr="006D4B0D">
        <w:rPr>
          <w:rFonts w:ascii="Times New Roman" w:hAnsi="Times New Roman"/>
          <w:sz w:val="16"/>
          <w:szCs w:val="16"/>
          <w:lang w:val="es-ES_tradnl"/>
        </w:rPr>
        <w:t xml:space="preserve">el cual mide el desempeño del entorno legal, regulatorio e institucional, </w:t>
      </w:r>
      <w:r w:rsidRPr="006D4B0D" w:rsidR="005000F5">
        <w:rPr>
          <w:rFonts w:ascii="Times New Roman" w:hAnsi="Times New Roman"/>
          <w:sz w:val="16"/>
          <w:szCs w:val="16"/>
          <w:lang w:val="es-ES_tradnl"/>
        </w:rPr>
        <w:t>Honduras</w:t>
      </w:r>
      <w:r w:rsidRPr="006D4B0D">
        <w:rPr>
          <w:rFonts w:ascii="Times New Roman" w:hAnsi="Times New Roman"/>
          <w:sz w:val="16"/>
          <w:szCs w:val="16"/>
          <w:lang w:val="es-ES_tradnl"/>
        </w:rPr>
        <w:t xml:space="preserve"> se situó en 2017 en el lugar </w:t>
      </w:r>
      <w:r w:rsidRPr="006D4B0D" w:rsidR="005000F5">
        <w:rPr>
          <w:rFonts w:ascii="Times New Roman" w:hAnsi="Times New Roman"/>
          <w:sz w:val="16"/>
          <w:szCs w:val="16"/>
          <w:lang w:val="es-ES_tradnl"/>
        </w:rPr>
        <w:t>105</w:t>
      </w:r>
      <w:r w:rsidRPr="006D4B0D">
        <w:rPr>
          <w:rFonts w:ascii="Times New Roman" w:hAnsi="Times New Roman"/>
          <w:sz w:val="16"/>
          <w:szCs w:val="16"/>
          <w:lang w:val="es-ES_tradnl"/>
        </w:rPr>
        <w:t xml:space="preserve"> del ranking global para 190 países.</w:t>
      </w:r>
    </w:p>
  </w:footnote>
  <w:footnote w:id="6">
    <w:p w:rsidRPr="00C82988" w:rsidR="000E547F" w:rsidP="006D4B0D" w:rsidRDefault="000E547F" w14:paraId="2B4458CC" w14:textId="77777777">
      <w:pPr>
        <w:pStyle w:val="FootnoteText"/>
        <w:ind w:left="180" w:hanging="180"/>
        <w:jc w:val="both"/>
        <w:rPr>
          <w:rFonts w:ascii="Times New Roman" w:hAnsi="Times New Roman"/>
          <w:lang w:val="es-ES_tradnl"/>
        </w:rPr>
      </w:pPr>
      <w:r w:rsidRPr="006D4B0D">
        <w:rPr>
          <w:rStyle w:val="FootnoteReference"/>
          <w:rFonts w:ascii="Times New Roman" w:hAnsi="Times New Roman"/>
          <w:sz w:val="16"/>
          <w:szCs w:val="16"/>
        </w:rPr>
        <w:footnoteRef/>
      </w:r>
      <w:r w:rsidRPr="006D4B0D">
        <w:rPr>
          <w:rFonts w:ascii="Times New Roman" w:hAnsi="Times New Roman"/>
          <w:sz w:val="16"/>
          <w:szCs w:val="16"/>
          <w:lang w:val="es-ES_tradnl"/>
        </w:rPr>
        <w:t xml:space="preserve">  Documento que recoge los ejes estratégicos que atienden los desafíos que enfrenta la Nación y alrededor de los cuales debe ejecutarse la acción pública y privada que se encamina al cumplimiento de los objetivos intermedios de la Visión de País.</w:t>
      </w:r>
    </w:p>
  </w:footnote>
  <w:footnote w:id="7">
    <w:p w:rsidRPr="00AE6047" w:rsidR="00070E4B" w:rsidP="00AE6047" w:rsidRDefault="00070E4B" w14:paraId="58EB9D41" w14:textId="55C22B8C">
      <w:pPr>
        <w:pStyle w:val="FootnoteText"/>
        <w:jc w:val="both"/>
        <w:rPr>
          <w:lang w:val="es-ES_tradnl"/>
        </w:rPr>
      </w:pPr>
      <w:r>
        <w:rPr>
          <w:rStyle w:val="FootnoteReference"/>
        </w:rPr>
        <w:footnoteRef/>
      </w:r>
      <w:r w:rsidRPr="00AE6047">
        <w:rPr>
          <w:color w:val="0000FF"/>
          <w:lang w:val="es-ES_tradnl"/>
        </w:rPr>
        <w:t xml:space="preserve"> </w:t>
      </w:r>
      <w:hyperlink w:history="1" r:id="rId1">
        <w:r w:rsidRPr="00AE6047">
          <w:rPr>
            <w:rStyle w:val="Hyperlink"/>
            <w:rFonts w:ascii="Times New Roman" w:hAnsi="Times New Roman"/>
            <w:i/>
            <w:color w:val="0000FF"/>
            <w:lang w:val="es-ES_tradnl"/>
          </w:rPr>
          <w:t>Informe Macroeconómico de América Latina y el Caribe 201</w:t>
        </w:r>
        <w:r w:rsidR="00226253">
          <w:rPr>
            <w:rStyle w:val="Hyperlink"/>
            <w:rFonts w:ascii="Times New Roman" w:hAnsi="Times New Roman"/>
            <w:i/>
            <w:color w:val="0000FF"/>
            <w:lang w:val="es-ES_tradnl"/>
          </w:rPr>
          <w:t>9</w:t>
        </w:r>
        <w:r w:rsidRPr="00AE6047">
          <w:rPr>
            <w:rStyle w:val="Hyperlink"/>
            <w:rFonts w:ascii="Times New Roman" w:hAnsi="Times New Roman"/>
            <w:i/>
            <w:color w:val="0000FF"/>
            <w:lang w:val="es-ES_tradnl"/>
          </w:rPr>
          <w:t xml:space="preserve">. </w:t>
        </w:r>
        <w:r w:rsidR="00BC3673">
          <w:rPr>
            <w:rStyle w:val="Hyperlink"/>
            <w:rFonts w:ascii="Times New Roman" w:hAnsi="Times New Roman"/>
            <w:i/>
            <w:color w:val="0000FF"/>
            <w:lang w:val="es-ES_tradnl"/>
          </w:rPr>
          <w:t>Construir oportunidades para crecer en un mundo desafiante.</w:t>
        </w:r>
        <w:r w:rsidRPr="00AE6047">
          <w:rPr>
            <w:rStyle w:val="Hyperlink"/>
            <w:rFonts w:ascii="Times New Roman" w:hAnsi="Times New Roman"/>
            <w:i/>
            <w:color w:val="0000FF"/>
            <w:lang w:val="es-ES_tradnl"/>
          </w:rPr>
          <w:t>.</w:t>
        </w:r>
      </w:hyperlink>
      <w:r>
        <w:rPr>
          <w:lang w:val="es-ES_tradnl"/>
        </w:rPr>
        <w:t xml:space="preserve"> </w:t>
      </w:r>
    </w:p>
  </w:footnote>
  <w:footnote w:id="8">
    <w:p w:rsidRPr="00A52BE2" w:rsidR="00F65D3E" w:rsidP="00F65D3E" w:rsidRDefault="00F65D3E" w14:paraId="3CDDDB2B" w14:textId="77777777">
      <w:pPr>
        <w:pStyle w:val="FootnoteText"/>
        <w:jc w:val="both"/>
        <w:rPr>
          <w:rFonts w:ascii="Times New Roman" w:hAnsi="Times New Roman"/>
          <w:lang w:val="es-ES_tradnl"/>
        </w:rPr>
      </w:pPr>
      <w:r w:rsidRPr="00A52BE2">
        <w:rPr>
          <w:rStyle w:val="FootnoteReference"/>
          <w:rFonts w:ascii="Times New Roman" w:hAnsi="Times New Roman"/>
          <w:sz w:val="16"/>
        </w:rPr>
        <w:footnoteRef/>
      </w:r>
      <w:r w:rsidRPr="00A52BE2">
        <w:rPr>
          <w:rFonts w:ascii="Times New Roman" w:hAnsi="Times New Roman"/>
          <w:sz w:val="16"/>
          <w:lang w:val="es-ES_tradnl"/>
        </w:rPr>
        <w:t xml:space="preserve"> Este indicador, nos permite determinar la importancia relativa del comercio internacional en la economía de un país, y al mismo tiempo nos da una noción de que tan vulnerable es el país a los choques externos provenientes de otras economías o a contagio por crisis sistémica.</w:t>
      </w:r>
    </w:p>
  </w:footnote>
  <w:footnote w:id="9">
    <w:p w:rsidRPr="000E1C8D" w:rsidR="000E1C8D" w:rsidRDefault="000E1C8D" w14:paraId="0C9DE8F2" w14:textId="3A05ED34">
      <w:pPr>
        <w:pStyle w:val="FootnoteText"/>
        <w:rPr>
          <w:lang w:val="es-MX"/>
        </w:rPr>
      </w:pPr>
      <w:r>
        <w:rPr>
          <w:rStyle w:val="FootnoteReference"/>
        </w:rPr>
        <w:footnoteRef/>
      </w:r>
      <w:r w:rsidRPr="000E1C8D" w:rsidR="10903FA5">
        <w:rPr>
          <w:lang w:val="es-MX"/>
        </w:rPr>
        <w:t xml:space="preserve"> </w:t>
      </w:r>
      <w:r w:rsidR="10903FA5">
        <w:rPr>
          <w:lang w:val="es-MX"/>
        </w:rPr>
        <w:t>Sistema de Estadística Centroamericano</w:t>
      </w:r>
      <w:r w:rsidR="10903FA5">
        <w:rPr>
          <w:lang w:val="es-MX"/>
        </w:rPr>
        <w:t xml:space="preserve"> </w:t>
      </w:r>
      <w:ins w:author="Landaverde Moreno, Osvaldo" w:date="2021-02-09T22:39:00Z" w:id="171">
        <w:r w:rsidRPr="10903FA5">
          <w:rPr>
            <w:lang w:val="es-MX"/>
          </w:rPr>
          <w:fldChar w:fldCharType="begin"/>
        </w:r>
        <w:r w:rsidRPr="10903FA5">
          <w:rPr>
            <w:lang w:val="es-MX"/>
          </w:rPr>
          <w:instrText xml:space="preserve"> HYPERLINK "</w:instrText>
        </w:r>
        <w:r w:rsidRPr="10903FA5">
          <w:rPr>
            <w:lang w:val="es-MX"/>
          </w:rPr>
          <w:instrText xml:space="preserve">http://www.sec.sieca.int/</w:instrText>
        </w:r>
        <w:r w:rsidRPr="10903FA5">
          <w:rPr>
            <w:lang w:val="es-MX"/>
          </w:rPr>
          <w:instrText xml:space="preserve">" </w:instrText>
        </w:r>
        <w:r w:rsidRPr="10903FA5">
          <w:rPr>
            <w:lang w:val="es-MX"/>
          </w:rPr>
          <w:fldChar w:fldCharType="separate"/>
        </w:r>
      </w:ins>
      <w:r w:rsidRPr="00B1391D" w:rsidR="10903FA5">
        <w:rPr>
          <w:rStyle w:val="Hyperlink"/>
          <w:lang w:val="es-MX"/>
        </w:rPr>
        <w:t>http://www.sec.sieca.int/</w:t>
      </w:r>
      <w:ins w:author="Landaverde Moreno, Osvaldo" w:date="2021-02-09T22:39:00Z" w:id="171">
        <w:r w:rsidRPr="10903FA5">
          <w:rPr>
            <w:lang w:val="es-MX"/>
          </w:rPr>
          <w:fldChar w:fldCharType="end"/>
        </w:r>
      </w:ins>
      <w:r w:rsidR="10903FA5">
        <w:rPr>
          <w:lang w:val="es-MX"/>
        </w:rPr>
        <w:t xml:space="preserve">. </w:t>
      </w:r>
      <w:r w:rsidR="10903FA5">
        <w:rPr>
          <w:lang w:val="es-MX"/>
        </w:rPr>
        <w:t xml:space="preserve">El sistema de SIECA no reporta </w:t>
      </w:r>
      <w:r w:rsidR="10903FA5">
        <w:rPr>
          <w:lang w:val="es-MX"/>
        </w:rPr>
        <w:t xml:space="preserve">datos de las maquilas. </w:t>
      </w:r>
      <w:r w:rsidR="10903FA5">
        <w:rPr>
          <w:lang w:val="es-MX"/>
        </w:rPr>
        <w:t xml:space="preserve"> </w:t>
      </w:r>
    </w:p>
  </w:footnote>
  <w:footnote w:id="10">
    <w:p w:rsidRPr="004B3BC4" w:rsidR="004675D9" w:rsidP="004675D9" w:rsidRDefault="004675D9" w14:paraId="147BB860" w14:textId="77777777">
      <w:pPr>
        <w:pStyle w:val="FootnoteText"/>
        <w:rPr>
          <w:lang w:val="es-419"/>
        </w:rPr>
      </w:pPr>
      <w:ins w:author="Landaverde Moreno, Osvaldo" w:date="2021-02-10T02:24:00Z" w:id="186">
        <w:r>
          <w:rPr>
            <w:rStyle w:val="FootnoteReference"/>
          </w:rPr>
          <w:footnoteRef/>
        </w:r>
      </w:ins>
      <w:r w:rsidRPr="004B3BC4" w:rsidR="10903FA5">
        <w:rPr>
          <w:lang w:val="es-419"/>
        </w:rPr>
        <w:t xml:space="preserve"> </w:t>
      </w:r>
      <w:r w:rsidR="10903FA5">
        <w:rPr>
          <w:lang w:val="es-419"/>
        </w:rPr>
        <w:t xml:space="preserve">Portal Logístico Mesoamericano del BID </w:t>
      </w:r>
      <w:ins w:author="Landaverde Moreno, Osvaldo" w:date="2021-02-10T02:24:00Z" w:id="186">
        <w:r w:rsidRPr="10903FA5">
          <w:rPr>
            <w:lang w:val="es-419"/>
          </w:rPr>
          <w:fldChar w:fldCharType="begin"/>
        </w:r>
        <w:r w:rsidRPr="10903FA5">
          <w:rPr>
            <w:lang w:val="es-419"/>
          </w:rPr>
          <w:instrText xml:space="preserve"> HYPERLINK "</w:instrText>
        </w:r>
        <w:r w:rsidRPr="10903FA5">
          <w:rPr>
            <w:lang w:val="es-419"/>
          </w:rPr>
          <w:instrText xml:space="preserve">https://dblogistico.com/</w:instrText>
        </w:r>
        <w:r w:rsidRPr="10903FA5">
          <w:rPr>
            <w:lang w:val="es-419"/>
          </w:rPr>
          <w:instrText xml:space="preserve">" </w:instrText>
        </w:r>
        <w:r w:rsidRPr="10903FA5">
          <w:rPr>
            <w:lang w:val="es-419"/>
          </w:rPr>
          <w:fldChar w:fldCharType="separate"/>
        </w:r>
      </w:ins>
      <w:r w:rsidRPr="006728E4" w:rsidR="10903FA5">
        <w:rPr>
          <w:rStyle w:val="Hyperlink"/>
          <w:lang w:val="es-419"/>
        </w:rPr>
        <w:t>https://dblogistico.com/</w:t>
      </w:r>
      <w:ins w:author="Landaverde Moreno, Osvaldo" w:date="2021-02-10T02:24:00Z" w:id="186">
        <w:r w:rsidRPr="10903FA5">
          <w:rPr>
            <w:lang w:val="es-419"/>
          </w:rPr>
          <w:fldChar w:fldCharType="end"/>
        </w:r>
      </w:ins>
      <w:r w:rsidR="10903FA5">
        <w:rPr>
          <w:lang w:val="es-419"/>
        </w:rPr>
        <w:t>.</w:t>
      </w:r>
    </w:p>
  </w:footnote>
  <w:footnote w:id="11">
    <w:p w:rsidRPr="00A82F52" w:rsidR="00E55246" w:rsidP="00030038" w:rsidRDefault="00E55246" w14:paraId="7F832994" w14:textId="77777777">
      <w:pPr>
        <w:spacing w:after="0"/>
        <w:jc w:val="both"/>
        <w:rPr>
          <w:rFonts w:ascii="Times New Roman" w:hAnsi="Times New Roman" w:cs="Times New Roman"/>
          <w:sz w:val="18"/>
          <w:szCs w:val="18"/>
          <w:lang w:val="es-ES_tradnl"/>
        </w:rPr>
      </w:pPr>
      <w:r w:rsidRPr="00A82F52">
        <w:rPr>
          <w:rStyle w:val="FootnoteReference"/>
          <w:rFonts w:ascii="Times New Roman" w:hAnsi="Times New Roman" w:cs="Times New Roman"/>
          <w:szCs w:val="18"/>
        </w:rPr>
        <w:footnoteRef/>
      </w:r>
      <w:r w:rsidRPr="00A82F52">
        <w:rPr>
          <w:rFonts w:ascii="Times New Roman" w:hAnsi="Times New Roman" w:cs="Times New Roman"/>
          <w:sz w:val="18"/>
          <w:szCs w:val="18"/>
          <w:lang w:val="es-ES_tradnl"/>
        </w:rPr>
        <w:t xml:space="preserve"> </w:t>
      </w:r>
      <w:r w:rsidRPr="00A82F52" w:rsidR="00A82F52">
        <w:rPr>
          <w:rFonts w:ascii="Times New Roman" w:hAnsi="Times New Roman" w:cs="Times New Roman"/>
          <w:sz w:val="18"/>
          <w:szCs w:val="18"/>
          <w:lang w:val="es-ES_tradnl"/>
        </w:rPr>
        <w:t>Honduras, s</w:t>
      </w:r>
      <w:r w:rsidRPr="00A82F52">
        <w:rPr>
          <w:rFonts w:ascii="Times New Roman" w:hAnsi="Times New Roman" w:cs="Times New Roman"/>
          <w:sz w:val="18"/>
          <w:szCs w:val="18"/>
          <w:lang w:val="es-ES_tradnl"/>
        </w:rPr>
        <w:t xml:space="preserve">uscribió el Protocolo de Tegucigalpa a la Carta de la Organización de Estados Centroamericanos (ODECA) el 13 de diciembre de 1991. </w:t>
      </w:r>
    </w:p>
  </w:footnote>
  <w:footnote w:id="12">
    <w:p w:rsidRPr="00FA3A95" w:rsidR="00B05B73" w:rsidP="00B05B73" w:rsidRDefault="00B05B73" w14:paraId="65DF0AE0" w14:textId="14FF30E4">
      <w:pPr>
        <w:pStyle w:val="FootnoteText"/>
        <w:jc w:val="both"/>
        <w:rPr>
          <w:rFonts w:ascii="Times New Roman" w:hAnsi="Times New Roman"/>
          <w:szCs w:val="16"/>
          <w:lang w:val="es-ES_tradnl"/>
        </w:rPr>
      </w:pPr>
      <w:r w:rsidRPr="00FA3A95">
        <w:rPr>
          <w:rStyle w:val="FootnoteReference"/>
          <w:rFonts w:ascii="Times New Roman" w:hAnsi="Times New Roman"/>
          <w:szCs w:val="16"/>
        </w:rPr>
        <w:footnoteRef/>
      </w:r>
      <w:r w:rsidRPr="00FA3A95">
        <w:rPr>
          <w:rFonts w:ascii="Times New Roman" w:hAnsi="Times New Roman"/>
          <w:szCs w:val="16"/>
          <w:lang w:val="es-ES_tradnl"/>
        </w:rPr>
        <w:t xml:space="preserve"> Puerto Cortés movilizó </w:t>
      </w:r>
      <w:r w:rsidRPr="00FE6E2C" w:rsidR="00FE6E2C">
        <w:rPr>
          <w:rFonts w:ascii="Times New Roman" w:hAnsi="Times New Roman"/>
          <w:szCs w:val="16"/>
          <w:lang w:val="es-ES_tradnl"/>
        </w:rPr>
        <w:t>642</w:t>
      </w:r>
      <w:r w:rsidR="00FE6E2C">
        <w:rPr>
          <w:rFonts w:ascii="Times New Roman" w:hAnsi="Times New Roman"/>
          <w:szCs w:val="16"/>
          <w:lang w:val="es-ES_tradnl"/>
        </w:rPr>
        <w:t>,</w:t>
      </w:r>
      <w:r w:rsidRPr="00FE6E2C" w:rsidR="00FE6E2C">
        <w:rPr>
          <w:rFonts w:ascii="Times New Roman" w:hAnsi="Times New Roman"/>
          <w:szCs w:val="16"/>
          <w:lang w:val="es-ES_tradnl"/>
        </w:rPr>
        <w:t xml:space="preserve">218 </w:t>
      </w:r>
      <w:r w:rsidR="00FE6E2C">
        <w:rPr>
          <w:rFonts w:ascii="Times New Roman" w:hAnsi="Times New Roman"/>
          <w:szCs w:val="16"/>
          <w:lang w:val="es-ES_tradnl"/>
        </w:rPr>
        <w:t>TEU</w:t>
      </w:r>
      <w:r w:rsidRPr="00FA3A95">
        <w:rPr>
          <w:rFonts w:ascii="Times New Roman" w:hAnsi="Times New Roman"/>
          <w:szCs w:val="16"/>
          <w:lang w:val="es-ES_tradnl"/>
        </w:rPr>
        <w:t xml:space="preserve"> en el año 201</w:t>
      </w:r>
      <w:r w:rsidR="00FE6E2C">
        <w:rPr>
          <w:rFonts w:ascii="Times New Roman" w:hAnsi="Times New Roman"/>
          <w:szCs w:val="16"/>
          <w:lang w:val="es-ES_tradnl"/>
        </w:rPr>
        <w:t xml:space="preserve">7 </w:t>
      </w:r>
      <w:r w:rsidRPr="00FA3A95">
        <w:rPr>
          <w:rFonts w:ascii="Times New Roman" w:hAnsi="Times New Roman"/>
          <w:szCs w:val="16"/>
          <w:lang w:val="es-ES_tradnl"/>
        </w:rPr>
        <w:t xml:space="preserve">, en tanto que los puertos del Norte de Guatemala (Puerto Barrios y Santo Tomás de Castilla) movilizaron </w:t>
      </w:r>
      <w:r w:rsidRPr="00FE6E2C" w:rsidR="00FE6E2C">
        <w:rPr>
          <w:rFonts w:ascii="Times New Roman" w:hAnsi="Times New Roman"/>
          <w:szCs w:val="16"/>
          <w:lang w:val="es-ES_tradnl"/>
        </w:rPr>
        <w:t>1,022,512</w:t>
      </w:r>
      <w:r w:rsidRPr="00FE6E2C" w:rsidR="00FE6E2C">
        <w:rPr>
          <w:rFonts w:ascii="Times New Roman" w:hAnsi="Times New Roman"/>
          <w:szCs w:val="16"/>
          <w:lang w:val="es-ES_tradnl"/>
        </w:rPr>
        <w:t xml:space="preserve">‬ </w:t>
      </w:r>
      <w:r w:rsidR="00FE6E2C">
        <w:rPr>
          <w:rFonts w:ascii="Times New Roman" w:hAnsi="Times New Roman"/>
          <w:szCs w:val="16"/>
          <w:lang w:val="es-ES_tradnl"/>
        </w:rPr>
        <w:t xml:space="preserve">TEU </w:t>
      </w:r>
      <w:r w:rsidRPr="00FA3A95">
        <w:rPr>
          <w:rFonts w:ascii="Times New Roman" w:hAnsi="Times New Roman"/>
          <w:szCs w:val="16"/>
          <w:lang w:val="es-ES_tradnl"/>
        </w:rPr>
        <w:t>para el mismo período</w:t>
      </w:r>
      <w:r w:rsidR="00FE6E2C">
        <w:rPr>
          <w:rFonts w:ascii="Times New Roman" w:hAnsi="Times New Roman"/>
          <w:szCs w:val="16"/>
          <w:lang w:val="es-ES_tradnl"/>
        </w:rPr>
        <w:t>.</w:t>
      </w:r>
      <w:r w:rsidRPr="00FA3A95">
        <w:rPr>
          <w:rFonts w:ascii="Times New Roman" w:hAnsi="Times New Roman"/>
          <w:szCs w:val="16"/>
          <w:lang w:val="es-ES_tradnl"/>
        </w:rPr>
        <w:t xml:space="preserve"> </w:t>
      </w:r>
    </w:p>
  </w:footnote>
  <w:footnote w:id="13">
    <w:p w:rsidRPr="005B6D8A" w:rsidR="005B6D8A" w:rsidRDefault="005B6D8A" w14:paraId="7CCD5C41" w14:textId="1260C6C5">
      <w:pPr>
        <w:pStyle w:val="FootnoteText"/>
        <w:rPr>
          <w:lang w:val="es-MX"/>
        </w:rPr>
      </w:pPr>
      <w:r>
        <w:rPr>
          <w:rStyle w:val="FootnoteReference"/>
        </w:rPr>
        <w:footnoteRef/>
      </w:r>
      <w:r w:rsidRPr="005B6D8A">
        <w:rPr>
          <w:lang w:val="es-MX"/>
        </w:rPr>
        <w:t xml:space="preserve"> </w:t>
      </w:r>
      <w:r>
        <w:rPr>
          <w:lang w:val="es-MX"/>
        </w:rPr>
        <w:t xml:space="preserve">Ver: </w:t>
      </w:r>
      <w:hyperlink w:history="1" r:id="rId2">
        <w:r w:rsidRPr="005B6D8A">
          <w:rPr>
            <w:rStyle w:val="Hyperlink"/>
            <w:lang w:val="es-MX"/>
          </w:rPr>
          <w:t>https://www.cepal.org/es/notas/ranking-movimiento-portuario-contenedores-2017</w:t>
        </w:r>
      </w:hyperlink>
    </w:p>
  </w:footnote>
  <w:footnote w:id="14">
    <w:p w:rsidRPr="00FE6E2C" w:rsidR="00FE6E2C" w:rsidRDefault="00FE6E2C" w14:paraId="4F4F53CA" w14:textId="3A856650">
      <w:pPr>
        <w:pStyle w:val="FootnoteText"/>
        <w:rPr>
          <w:lang w:val="es-MX"/>
        </w:rPr>
      </w:pPr>
      <w:r>
        <w:rPr>
          <w:rStyle w:val="FootnoteReference"/>
        </w:rPr>
        <w:footnoteRef/>
      </w:r>
      <w:r w:rsidRPr="00FE6E2C">
        <w:rPr>
          <w:lang w:val="es-MX"/>
        </w:rPr>
        <w:t xml:space="preserve"> </w:t>
      </w:r>
      <w:r>
        <w:rPr>
          <w:lang w:val="es-MX"/>
        </w:rPr>
        <w:t>Ver</w:t>
      </w:r>
      <w:r w:rsidR="00BC7B9A">
        <w:rPr>
          <w:lang w:val="es-MX"/>
        </w:rPr>
        <w:t xml:space="preserve"> </w:t>
      </w:r>
      <w:hyperlink w:history="1" r:id="rId3">
        <w:r w:rsidRPr="001723BB" w:rsidR="00BC7B9A">
          <w:rPr>
            <w:rStyle w:val="Hyperlink"/>
            <w:lang w:val="es-MX"/>
          </w:rPr>
          <w:t>https://unctad.org/en/PublicationsLibrary/UNCTAD_Liner_Shipping_Connectivity_Index_2004-2018.xlsx</w:t>
        </w:r>
      </w:hyperlink>
      <w:r w:rsidR="00BC7B9A">
        <w:rPr>
          <w:lang w:val="es-MX"/>
        </w:rPr>
        <w:t xml:space="preserve"> </w:t>
      </w:r>
    </w:p>
  </w:footnote>
  <w:footnote w:id="15">
    <w:p w:rsidRPr="00CF739D" w:rsidR="00DF1672" w:rsidRDefault="00DF1672" w14:paraId="7C51BD45" w14:textId="77777777">
      <w:pPr>
        <w:pStyle w:val="FootnoteText"/>
        <w:rPr>
          <w:rFonts w:ascii="Times New Roman" w:hAnsi="Times New Roman"/>
          <w:lang w:val="es-ES_tradnl"/>
        </w:rPr>
      </w:pPr>
      <w:r w:rsidRPr="00CF739D">
        <w:rPr>
          <w:rStyle w:val="FootnoteReference"/>
          <w:rFonts w:ascii="Times New Roman" w:hAnsi="Times New Roman"/>
          <w:sz w:val="16"/>
        </w:rPr>
        <w:footnoteRef/>
      </w:r>
      <w:r w:rsidRPr="00CF739D">
        <w:rPr>
          <w:rFonts w:ascii="Times New Roman" w:hAnsi="Times New Roman"/>
          <w:sz w:val="16"/>
          <w:lang w:val="es-ES_tradnl"/>
        </w:rPr>
        <w:t xml:space="preserve"> Código Aduanero Centroamericano </w:t>
      </w:r>
      <w:r w:rsidRPr="00CF739D" w:rsidR="00CF739D">
        <w:rPr>
          <w:rFonts w:ascii="Times New Roman" w:hAnsi="Times New Roman"/>
          <w:sz w:val="16"/>
          <w:lang w:val="es-ES_tradnl"/>
        </w:rPr>
        <w:t xml:space="preserve">y Reglamento del Código Aduanero Centroamericano.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8">
    <w:multiLevelType xmlns:w="http://schemas.openxmlformats.org/wordprocessingml/2006/main" w:val="hybridMultilevel"/>
    <w:lvl xmlns:w="http://schemas.openxmlformats.org/wordprocessingml/2006/main" w:ilvl="0">
      <w:start w:val="1"/>
      <w:numFmt w:val="upperRoman"/>
      <w:lvlText w:val="%1."/>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5146EDE"/>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 w15:restartNumberingAfterBreak="0">
    <w:nsid w:val="0ECE20D7"/>
    <w:multiLevelType w:val="hybridMultilevel"/>
    <w:tmpl w:val="BB229F6C"/>
    <w:lvl w:ilvl="0" w:tplc="E6A28C82">
      <w:numFmt w:val="bullet"/>
      <w:lvlText w:val="-"/>
      <w:lvlJc w:val="left"/>
      <w:pPr>
        <w:ind w:left="720" w:hanging="360"/>
      </w:pPr>
      <w:rPr>
        <w:rFonts w:hint="default" w:ascii="Times New Roman" w:hAnsi="Times New Roman" w:cs="Times New Roman"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270728"/>
    <w:multiLevelType w:val="hybridMultilevel"/>
    <w:tmpl w:val="4B66F85E"/>
    <w:lvl w:ilvl="0" w:tplc="4B705472">
      <w:start w:val="1"/>
      <w:numFmt w:val="upperRoman"/>
      <w:lvlText w:val="%1."/>
      <w:lvlJc w:val="right"/>
      <w:pPr>
        <w:ind w:left="1260" w:hanging="720"/>
      </w:pPr>
      <w:rPr>
        <w:rFonts w:hint="default"/>
        <w:color w:val="44546A" w:themeColor="text2"/>
      </w:rPr>
    </w:lvl>
    <w:lvl w:ilvl="1" w:tplc="EEF004AE">
      <w:start w:val="1"/>
      <w:numFmt w:val="decimal"/>
      <w:isLgl/>
      <w:lvlText w:val="%1.%2"/>
      <w:lvlJc w:val="left"/>
      <w:pPr>
        <w:ind w:left="720" w:hanging="360"/>
      </w:pPr>
      <w:rPr>
        <w:rFonts w:hint="default"/>
      </w:rPr>
    </w:lvl>
    <w:lvl w:ilvl="2" w:tplc="FE0A6716">
      <w:start w:val="1"/>
      <w:numFmt w:val="decimal"/>
      <w:isLgl/>
      <w:lvlText w:val="%1.%2.%3"/>
      <w:lvlJc w:val="left"/>
      <w:pPr>
        <w:ind w:left="1080" w:hanging="720"/>
      </w:pPr>
      <w:rPr>
        <w:rFonts w:hint="default"/>
      </w:rPr>
    </w:lvl>
    <w:lvl w:ilvl="3" w:tplc="52DE9BF6">
      <w:start w:val="1"/>
      <w:numFmt w:val="decimal"/>
      <w:isLgl/>
      <w:lvlText w:val="%1.%2.%3.%4"/>
      <w:lvlJc w:val="left"/>
      <w:pPr>
        <w:ind w:left="1080" w:hanging="720"/>
      </w:pPr>
      <w:rPr>
        <w:rFonts w:hint="default"/>
      </w:rPr>
    </w:lvl>
    <w:lvl w:ilvl="4" w:tplc="CACC6BD0">
      <w:start w:val="1"/>
      <w:numFmt w:val="decimal"/>
      <w:isLgl/>
      <w:lvlText w:val="%1.%2.%3.%4.%5"/>
      <w:lvlJc w:val="left"/>
      <w:pPr>
        <w:ind w:left="1440" w:hanging="1080"/>
      </w:pPr>
      <w:rPr>
        <w:rFonts w:hint="default"/>
      </w:rPr>
    </w:lvl>
    <w:lvl w:ilvl="5" w:tplc="9C62DDCA">
      <w:start w:val="1"/>
      <w:numFmt w:val="decimal"/>
      <w:isLgl/>
      <w:lvlText w:val="%1.%2.%3.%4.%5.%6"/>
      <w:lvlJc w:val="left"/>
      <w:pPr>
        <w:ind w:left="1440" w:hanging="1080"/>
      </w:pPr>
      <w:rPr>
        <w:rFonts w:hint="default"/>
      </w:rPr>
    </w:lvl>
    <w:lvl w:ilvl="6" w:tplc="34F6435A">
      <w:start w:val="1"/>
      <w:numFmt w:val="decimal"/>
      <w:isLgl/>
      <w:lvlText w:val="%1.%2.%3.%4.%5.%6.%7"/>
      <w:lvlJc w:val="left"/>
      <w:pPr>
        <w:ind w:left="1800" w:hanging="1440"/>
      </w:pPr>
      <w:rPr>
        <w:rFonts w:hint="default"/>
      </w:rPr>
    </w:lvl>
    <w:lvl w:ilvl="7" w:tplc="69CE7BF4">
      <w:start w:val="1"/>
      <w:numFmt w:val="decimal"/>
      <w:isLgl/>
      <w:lvlText w:val="%1.%2.%3.%4.%5.%6.%7.%8"/>
      <w:lvlJc w:val="left"/>
      <w:pPr>
        <w:ind w:left="1800" w:hanging="1440"/>
      </w:pPr>
      <w:rPr>
        <w:rFonts w:hint="default"/>
      </w:rPr>
    </w:lvl>
    <w:lvl w:ilvl="8" w:tplc="C22C9380">
      <w:start w:val="1"/>
      <w:numFmt w:val="decimal"/>
      <w:isLgl/>
      <w:lvlText w:val="%1.%2.%3.%4.%5.%6.%7.%8.%9"/>
      <w:lvlJc w:val="left"/>
      <w:pPr>
        <w:ind w:left="2160" w:hanging="1800"/>
      </w:pPr>
      <w:rPr>
        <w:rFonts w:hint="default"/>
      </w:rPr>
    </w:lvl>
  </w:abstractNum>
  <w:abstractNum w:abstractNumId="3" w15:restartNumberingAfterBreak="0">
    <w:nsid w:val="19BF7B99"/>
    <w:multiLevelType w:val="hybridMultilevel"/>
    <w:tmpl w:val="4B66F85E"/>
    <w:lvl w:ilvl="0" w:tplc="F25A03D2">
      <w:start w:val="1"/>
      <w:numFmt w:val="upperRoman"/>
      <w:lvlText w:val="%1."/>
      <w:lvlJc w:val="right"/>
      <w:pPr>
        <w:ind w:left="1260" w:hanging="720"/>
      </w:pPr>
      <w:rPr>
        <w:rFonts w:hint="default"/>
        <w:color w:val="44546A" w:themeColor="text2"/>
      </w:rPr>
    </w:lvl>
    <w:lvl w:ilvl="1" w:tplc="0380A328">
      <w:start w:val="1"/>
      <w:numFmt w:val="decimal"/>
      <w:isLgl/>
      <w:lvlText w:val="%1.%2"/>
      <w:lvlJc w:val="left"/>
      <w:pPr>
        <w:ind w:left="720" w:hanging="360"/>
      </w:pPr>
      <w:rPr>
        <w:rFonts w:hint="default"/>
      </w:rPr>
    </w:lvl>
    <w:lvl w:ilvl="2" w:tplc="E35263E6">
      <w:start w:val="1"/>
      <w:numFmt w:val="decimal"/>
      <w:isLgl/>
      <w:lvlText w:val="%1.%2.%3"/>
      <w:lvlJc w:val="left"/>
      <w:pPr>
        <w:ind w:left="1080" w:hanging="720"/>
      </w:pPr>
      <w:rPr>
        <w:rFonts w:hint="default"/>
      </w:rPr>
    </w:lvl>
    <w:lvl w:ilvl="3" w:tplc="D3448106">
      <w:start w:val="1"/>
      <w:numFmt w:val="decimal"/>
      <w:isLgl/>
      <w:lvlText w:val="%1.%2.%3.%4"/>
      <w:lvlJc w:val="left"/>
      <w:pPr>
        <w:ind w:left="1080" w:hanging="720"/>
      </w:pPr>
      <w:rPr>
        <w:rFonts w:hint="default"/>
      </w:rPr>
    </w:lvl>
    <w:lvl w:ilvl="4" w:tplc="44AE3BAA">
      <w:start w:val="1"/>
      <w:numFmt w:val="decimal"/>
      <w:isLgl/>
      <w:lvlText w:val="%1.%2.%3.%4.%5"/>
      <w:lvlJc w:val="left"/>
      <w:pPr>
        <w:ind w:left="1440" w:hanging="1080"/>
      </w:pPr>
      <w:rPr>
        <w:rFonts w:hint="default"/>
      </w:rPr>
    </w:lvl>
    <w:lvl w:ilvl="5" w:tplc="4F249998">
      <w:start w:val="1"/>
      <w:numFmt w:val="decimal"/>
      <w:isLgl/>
      <w:lvlText w:val="%1.%2.%3.%4.%5.%6"/>
      <w:lvlJc w:val="left"/>
      <w:pPr>
        <w:ind w:left="1440" w:hanging="1080"/>
      </w:pPr>
      <w:rPr>
        <w:rFonts w:hint="default"/>
      </w:rPr>
    </w:lvl>
    <w:lvl w:ilvl="6" w:tplc="E034BD46">
      <w:start w:val="1"/>
      <w:numFmt w:val="decimal"/>
      <w:isLgl/>
      <w:lvlText w:val="%1.%2.%3.%4.%5.%6.%7"/>
      <w:lvlJc w:val="left"/>
      <w:pPr>
        <w:ind w:left="1800" w:hanging="1440"/>
      </w:pPr>
      <w:rPr>
        <w:rFonts w:hint="default"/>
      </w:rPr>
    </w:lvl>
    <w:lvl w:ilvl="7" w:tplc="D67865BC">
      <w:start w:val="1"/>
      <w:numFmt w:val="decimal"/>
      <w:isLgl/>
      <w:lvlText w:val="%1.%2.%3.%4.%5.%6.%7.%8"/>
      <w:lvlJc w:val="left"/>
      <w:pPr>
        <w:ind w:left="1800" w:hanging="1440"/>
      </w:pPr>
      <w:rPr>
        <w:rFonts w:hint="default"/>
      </w:rPr>
    </w:lvl>
    <w:lvl w:ilvl="8" w:tplc="4328E014">
      <w:start w:val="1"/>
      <w:numFmt w:val="decimal"/>
      <w:isLgl/>
      <w:lvlText w:val="%1.%2.%3.%4.%5.%6.%7.%8.%9"/>
      <w:lvlJc w:val="left"/>
      <w:pPr>
        <w:ind w:left="2160" w:hanging="1800"/>
      </w:pPr>
      <w:rPr>
        <w:rFonts w:hint="default"/>
      </w:rPr>
    </w:lvl>
  </w:abstractNum>
  <w:abstractNum w:abstractNumId="4" w15:restartNumberingAfterBreak="0">
    <w:nsid w:val="1B1947D7"/>
    <w:multiLevelType w:val="hybridMultilevel"/>
    <w:tmpl w:val="43D0DD9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CE771B0"/>
    <w:multiLevelType w:val="hybridMultilevel"/>
    <w:tmpl w:val="4B66F85E"/>
    <w:lvl w:ilvl="0" w:tplc="35820A1E">
      <w:start w:val="1"/>
      <w:numFmt w:val="upperRoman"/>
      <w:lvlText w:val="%1."/>
      <w:lvlJc w:val="right"/>
      <w:pPr>
        <w:ind w:left="1260" w:hanging="720"/>
      </w:pPr>
      <w:rPr>
        <w:rFonts w:hint="default"/>
        <w:color w:val="44546A" w:themeColor="text2"/>
      </w:rPr>
    </w:lvl>
    <w:lvl w:ilvl="1" w:tplc="6BC2605A">
      <w:start w:val="1"/>
      <w:numFmt w:val="decimal"/>
      <w:isLgl/>
      <w:lvlText w:val="%1.%2"/>
      <w:lvlJc w:val="left"/>
      <w:pPr>
        <w:ind w:left="720" w:hanging="360"/>
      </w:pPr>
      <w:rPr>
        <w:rFonts w:hint="default"/>
      </w:rPr>
    </w:lvl>
    <w:lvl w:ilvl="2" w:tplc="F2009FB0">
      <w:start w:val="1"/>
      <w:numFmt w:val="decimal"/>
      <w:isLgl/>
      <w:lvlText w:val="%1.%2.%3"/>
      <w:lvlJc w:val="left"/>
      <w:pPr>
        <w:ind w:left="1080" w:hanging="720"/>
      </w:pPr>
      <w:rPr>
        <w:rFonts w:hint="default"/>
      </w:rPr>
    </w:lvl>
    <w:lvl w:ilvl="3" w:tplc="C3927366">
      <w:start w:val="1"/>
      <w:numFmt w:val="decimal"/>
      <w:isLgl/>
      <w:lvlText w:val="%1.%2.%3.%4"/>
      <w:lvlJc w:val="left"/>
      <w:pPr>
        <w:ind w:left="1080" w:hanging="720"/>
      </w:pPr>
      <w:rPr>
        <w:rFonts w:hint="default"/>
      </w:rPr>
    </w:lvl>
    <w:lvl w:ilvl="4" w:tplc="A1ACD00A">
      <w:start w:val="1"/>
      <w:numFmt w:val="decimal"/>
      <w:isLgl/>
      <w:lvlText w:val="%1.%2.%3.%4.%5"/>
      <w:lvlJc w:val="left"/>
      <w:pPr>
        <w:ind w:left="1440" w:hanging="1080"/>
      </w:pPr>
      <w:rPr>
        <w:rFonts w:hint="default"/>
      </w:rPr>
    </w:lvl>
    <w:lvl w:ilvl="5" w:tplc="ADFAD4D4">
      <w:start w:val="1"/>
      <w:numFmt w:val="decimal"/>
      <w:isLgl/>
      <w:lvlText w:val="%1.%2.%3.%4.%5.%6"/>
      <w:lvlJc w:val="left"/>
      <w:pPr>
        <w:ind w:left="1440" w:hanging="1080"/>
      </w:pPr>
      <w:rPr>
        <w:rFonts w:hint="default"/>
      </w:rPr>
    </w:lvl>
    <w:lvl w:ilvl="6" w:tplc="7C5654C6">
      <w:start w:val="1"/>
      <w:numFmt w:val="decimal"/>
      <w:isLgl/>
      <w:lvlText w:val="%1.%2.%3.%4.%5.%6.%7"/>
      <w:lvlJc w:val="left"/>
      <w:pPr>
        <w:ind w:left="1800" w:hanging="1440"/>
      </w:pPr>
      <w:rPr>
        <w:rFonts w:hint="default"/>
      </w:rPr>
    </w:lvl>
    <w:lvl w:ilvl="7" w:tplc="A2DC4960">
      <w:start w:val="1"/>
      <w:numFmt w:val="decimal"/>
      <w:isLgl/>
      <w:lvlText w:val="%1.%2.%3.%4.%5.%6.%7.%8"/>
      <w:lvlJc w:val="left"/>
      <w:pPr>
        <w:ind w:left="1800" w:hanging="1440"/>
      </w:pPr>
      <w:rPr>
        <w:rFonts w:hint="default"/>
      </w:rPr>
    </w:lvl>
    <w:lvl w:ilvl="8" w:tplc="5AD2BA02">
      <w:start w:val="1"/>
      <w:numFmt w:val="decimal"/>
      <w:isLgl/>
      <w:lvlText w:val="%1.%2.%3.%4.%5.%6.%7.%8.%9"/>
      <w:lvlJc w:val="left"/>
      <w:pPr>
        <w:ind w:left="2160" w:hanging="1800"/>
      </w:pPr>
      <w:rPr>
        <w:rFonts w:hint="default"/>
      </w:rPr>
    </w:lvl>
  </w:abstractNum>
  <w:abstractNum w:abstractNumId="6" w15:restartNumberingAfterBreak="0">
    <w:nsid w:val="2D7520D8"/>
    <w:multiLevelType w:val="hybridMultilevel"/>
    <w:tmpl w:val="63309D12"/>
    <w:lvl w:ilvl="0" w:tplc="F84C4430">
      <w:start w:val="6"/>
      <w:numFmt w:val="upperRoman"/>
      <w:lvlText w:val="%1."/>
      <w:lvlJc w:val="left"/>
      <w:pPr>
        <w:ind w:left="450" w:hanging="720"/>
      </w:pPr>
      <w:rPr>
        <w:rFonts w:hint="default"/>
        <w:b/>
        <w:color w:val="1F497D"/>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15:restartNumberingAfterBreak="0">
    <w:nsid w:val="4B971831"/>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2C9217D"/>
    <w:multiLevelType w:val="hybridMultilevel"/>
    <w:tmpl w:val="4B66F85E"/>
    <w:lvl w:ilvl="0" w:tplc="03482800">
      <w:start w:val="1"/>
      <w:numFmt w:val="upperRoman"/>
      <w:lvlText w:val="%1."/>
      <w:lvlJc w:val="right"/>
      <w:pPr>
        <w:ind w:left="1260" w:hanging="720"/>
      </w:pPr>
      <w:rPr>
        <w:rFonts w:hint="default"/>
        <w:color w:val="44546A" w:themeColor="text2"/>
      </w:rPr>
    </w:lvl>
    <w:lvl w:ilvl="1" w:tplc="EEBC4876">
      <w:start w:val="1"/>
      <w:numFmt w:val="decimal"/>
      <w:isLgl/>
      <w:lvlText w:val="%1.%2"/>
      <w:lvlJc w:val="left"/>
      <w:pPr>
        <w:ind w:left="720" w:hanging="360"/>
      </w:pPr>
      <w:rPr>
        <w:rFonts w:hint="default"/>
      </w:rPr>
    </w:lvl>
    <w:lvl w:ilvl="2" w:tplc="6856168E">
      <w:start w:val="1"/>
      <w:numFmt w:val="decimal"/>
      <w:isLgl/>
      <w:lvlText w:val="%1.%2.%3"/>
      <w:lvlJc w:val="left"/>
      <w:pPr>
        <w:ind w:left="1080" w:hanging="720"/>
      </w:pPr>
      <w:rPr>
        <w:rFonts w:hint="default"/>
      </w:rPr>
    </w:lvl>
    <w:lvl w:ilvl="3" w:tplc="9A6A6DC2">
      <w:start w:val="1"/>
      <w:numFmt w:val="decimal"/>
      <w:isLgl/>
      <w:lvlText w:val="%1.%2.%3.%4"/>
      <w:lvlJc w:val="left"/>
      <w:pPr>
        <w:ind w:left="1080" w:hanging="720"/>
      </w:pPr>
      <w:rPr>
        <w:rFonts w:hint="default"/>
      </w:rPr>
    </w:lvl>
    <w:lvl w:ilvl="4" w:tplc="44C22E74">
      <w:start w:val="1"/>
      <w:numFmt w:val="decimal"/>
      <w:isLgl/>
      <w:lvlText w:val="%1.%2.%3.%4.%5"/>
      <w:lvlJc w:val="left"/>
      <w:pPr>
        <w:ind w:left="1440" w:hanging="1080"/>
      </w:pPr>
      <w:rPr>
        <w:rFonts w:hint="default"/>
      </w:rPr>
    </w:lvl>
    <w:lvl w:ilvl="5" w:tplc="99721D46">
      <w:start w:val="1"/>
      <w:numFmt w:val="decimal"/>
      <w:isLgl/>
      <w:lvlText w:val="%1.%2.%3.%4.%5.%6"/>
      <w:lvlJc w:val="left"/>
      <w:pPr>
        <w:ind w:left="1440" w:hanging="1080"/>
      </w:pPr>
      <w:rPr>
        <w:rFonts w:hint="default"/>
      </w:rPr>
    </w:lvl>
    <w:lvl w:ilvl="6" w:tplc="67E2C7DA">
      <w:start w:val="1"/>
      <w:numFmt w:val="decimal"/>
      <w:isLgl/>
      <w:lvlText w:val="%1.%2.%3.%4.%5.%6.%7"/>
      <w:lvlJc w:val="left"/>
      <w:pPr>
        <w:ind w:left="1800" w:hanging="1440"/>
      </w:pPr>
      <w:rPr>
        <w:rFonts w:hint="default"/>
      </w:rPr>
    </w:lvl>
    <w:lvl w:ilvl="7" w:tplc="73AE64D2">
      <w:start w:val="1"/>
      <w:numFmt w:val="decimal"/>
      <w:isLgl/>
      <w:lvlText w:val="%1.%2.%3.%4.%5.%6.%7.%8"/>
      <w:lvlJc w:val="left"/>
      <w:pPr>
        <w:ind w:left="1800" w:hanging="1440"/>
      </w:pPr>
      <w:rPr>
        <w:rFonts w:hint="default"/>
      </w:rPr>
    </w:lvl>
    <w:lvl w:ilvl="8" w:tplc="2C04EED8">
      <w:start w:val="1"/>
      <w:numFmt w:val="decimal"/>
      <w:isLgl/>
      <w:lvlText w:val="%1.%2.%3.%4.%5.%6.%7.%8.%9"/>
      <w:lvlJc w:val="left"/>
      <w:pPr>
        <w:ind w:left="2160" w:hanging="1800"/>
      </w:pPr>
      <w:rPr>
        <w:rFonts w:hint="default"/>
      </w:rPr>
    </w:lvl>
  </w:abstractNum>
  <w:abstractNum w:abstractNumId="9" w15:restartNumberingAfterBreak="0">
    <w:nsid w:val="5308271C"/>
    <w:multiLevelType w:val="hybridMultilevel"/>
    <w:tmpl w:val="4B66F85E"/>
    <w:lvl w:ilvl="0" w:tplc="6BC4B7A4">
      <w:start w:val="1"/>
      <w:numFmt w:val="upperRoman"/>
      <w:lvlText w:val="%1."/>
      <w:lvlJc w:val="right"/>
      <w:pPr>
        <w:ind w:left="1260" w:hanging="720"/>
      </w:pPr>
      <w:rPr>
        <w:rFonts w:hint="default"/>
        <w:color w:val="44546A" w:themeColor="text2"/>
      </w:rPr>
    </w:lvl>
    <w:lvl w:ilvl="1" w:tplc="9A32E65A">
      <w:start w:val="1"/>
      <w:numFmt w:val="decimal"/>
      <w:isLgl/>
      <w:lvlText w:val="%1.%2"/>
      <w:lvlJc w:val="left"/>
      <w:pPr>
        <w:ind w:left="720" w:hanging="360"/>
      </w:pPr>
      <w:rPr>
        <w:rFonts w:hint="default"/>
      </w:rPr>
    </w:lvl>
    <w:lvl w:ilvl="2" w:tplc="B7D01D90">
      <w:start w:val="1"/>
      <w:numFmt w:val="decimal"/>
      <w:isLgl/>
      <w:lvlText w:val="%1.%2.%3"/>
      <w:lvlJc w:val="left"/>
      <w:pPr>
        <w:ind w:left="1080" w:hanging="720"/>
      </w:pPr>
      <w:rPr>
        <w:rFonts w:hint="default"/>
      </w:rPr>
    </w:lvl>
    <w:lvl w:ilvl="3" w:tplc="63EEF61A">
      <w:start w:val="1"/>
      <w:numFmt w:val="decimal"/>
      <w:isLgl/>
      <w:lvlText w:val="%1.%2.%3.%4"/>
      <w:lvlJc w:val="left"/>
      <w:pPr>
        <w:ind w:left="1080" w:hanging="720"/>
      </w:pPr>
      <w:rPr>
        <w:rFonts w:hint="default"/>
      </w:rPr>
    </w:lvl>
    <w:lvl w:ilvl="4" w:tplc="03621748">
      <w:start w:val="1"/>
      <w:numFmt w:val="decimal"/>
      <w:isLgl/>
      <w:lvlText w:val="%1.%2.%3.%4.%5"/>
      <w:lvlJc w:val="left"/>
      <w:pPr>
        <w:ind w:left="1440" w:hanging="1080"/>
      </w:pPr>
      <w:rPr>
        <w:rFonts w:hint="default"/>
      </w:rPr>
    </w:lvl>
    <w:lvl w:ilvl="5" w:tplc="8D78C2B4">
      <w:start w:val="1"/>
      <w:numFmt w:val="decimal"/>
      <w:isLgl/>
      <w:lvlText w:val="%1.%2.%3.%4.%5.%6"/>
      <w:lvlJc w:val="left"/>
      <w:pPr>
        <w:ind w:left="1440" w:hanging="1080"/>
      </w:pPr>
      <w:rPr>
        <w:rFonts w:hint="default"/>
      </w:rPr>
    </w:lvl>
    <w:lvl w:ilvl="6" w:tplc="ECB0B430">
      <w:start w:val="1"/>
      <w:numFmt w:val="decimal"/>
      <w:isLgl/>
      <w:lvlText w:val="%1.%2.%3.%4.%5.%6.%7"/>
      <w:lvlJc w:val="left"/>
      <w:pPr>
        <w:ind w:left="1800" w:hanging="1440"/>
      </w:pPr>
      <w:rPr>
        <w:rFonts w:hint="default"/>
      </w:rPr>
    </w:lvl>
    <w:lvl w:ilvl="7" w:tplc="47C027E6">
      <w:start w:val="1"/>
      <w:numFmt w:val="decimal"/>
      <w:isLgl/>
      <w:lvlText w:val="%1.%2.%3.%4.%5.%6.%7.%8"/>
      <w:lvlJc w:val="left"/>
      <w:pPr>
        <w:ind w:left="1800" w:hanging="1440"/>
      </w:pPr>
      <w:rPr>
        <w:rFonts w:hint="default"/>
      </w:rPr>
    </w:lvl>
    <w:lvl w:ilvl="8" w:tplc="185843C2">
      <w:start w:val="1"/>
      <w:numFmt w:val="decimal"/>
      <w:isLgl/>
      <w:lvlText w:val="%1.%2.%3.%4.%5.%6.%7.%8.%9"/>
      <w:lvlJc w:val="left"/>
      <w:pPr>
        <w:ind w:left="2160" w:hanging="1800"/>
      </w:pPr>
      <w:rPr>
        <w:rFonts w:hint="default"/>
      </w:rPr>
    </w:lvl>
  </w:abstractNum>
  <w:abstractNum w:abstractNumId="10" w15:restartNumberingAfterBreak="0">
    <w:nsid w:val="569905A8"/>
    <w:multiLevelType w:val="multilevel"/>
    <w:tmpl w:val="1EB43846"/>
    <w:lvl w:ilvl="0">
      <w:start w:val="1"/>
      <w:numFmt w:val="upperRoman"/>
      <w:lvlRestart w:val="0"/>
      <w:lvlText w:val="%1."/>
      <w:lvlJc w:val="center"/>
      <w:pPr>
        <w:tabs>
          <w:tab w:val="num" w:pos="630"/>
        </w:tabs>
        <w:ind w:left="-18" w:firstLine="288"/>
      </w:pPr>
      <w:rPr>
        <w:b/>
        <w:i w:val="0"/>
      </w:rPr>
    </w:lvl>
    <w:lvl w:ilvl="1">
      <w:start w:val="1"/>
      <w:numFmt w:val="decimal"/>
      <w:isLgl/>
      <w:lvlText w:val="%1.%2"/>
      <w:lvlJc w:val="left"/>
      <w:pPr>
        <w:tabs>
          <w:tab w:val="num" w:pos="2448"/>
        </w:tabs>
        <w:ind w:left="2448" w:hanging="1296"/>
      </w:pPr>
      <w:rPr>
        <w:rFonts w:hint="default" w:ascii="Arial" w:hAnsi="Arial" w:cs="Arial"/>
        <w:b w:val="0"/>
        <w:i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1" w15:restartNumberingAfterBreak="0">
    <w:nsid w:val="5907360F"/>
    <w:multiLevelType w:val="hybridMultilevel"/>
    <w:tmpl w:val="48C8AEB8"/>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612B7ECA"/>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2EE22AE"/>
    <w:multiLevelType w:val="hybridMultilevel"/>
    <w:tmpl w:val="4FE8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2A0016"/>
    <w:multiLevelType w:val="hybridMultilevel"/>
    <w:tmpl w:val="4B66F85E"/>
    <w:lvl w:ilvl="0" w:tplc="1B480DE6">
      <w:start w:val="1"/>
      <w:numFmt w:val="upperRoman"/>
      <w:lvlText w:val="%1."/>
      <w:lvlJc w:val="right"/>
      <w:pPr>
        <w:ind w:left="1260" w:hanging="720"/>
      </w:pPr>
      <w:rPr>
        <w:rFonts w:hint="default"/>
        <w:color w:val="44546A" w:themeColor="text2"/>
      </w:rPr>
    </w:lvl>
    <w:lvl w:ilvl="1" w:tplc="6B4CD6E8">
      <w:start w:val="1"/>
      <w:numFmt w:val="decimal"/>
      <w:isLgl/>
      <w:lvlText w:val="%1.%2"/>
      <w:lvlJc w:val="left"/>
      <w:pPr>
        <w:ind w:left="720" w:hanging="360"/>
      </w:pPr>
      <w:rPr>
        <w:rFonts w:hint="default"/>
      </w:rPr>
    </w:lvl>
    <w:lvl w:ilvl="2" w:tplc="353E0CB2">
      <w:start w:val="1"/>
      <w:numFmt w:val="decimal"/>
      <w:isLgl/>
      <w:lvlText w:val="%1.%2.%3"/>
      <w:lvlJc w:val="left"/>
      <w:pPr>
        <w:ind w:left="1080" w:hanging="720"/>
      </w:pPr>
      <w:rPr>
        <w:rFonts w:hint="default"/>
      </w:rPr>
    </w:lvl>
    <w:lvl w:ilvl="3" w:tplc="4D88EBEC">
      <w:start w:val="1"/>
      <w:numFmt w:val="decimal"/>
      <w:isLgl/>
      <w:lvlText w:val="%1.%2.%3.%4"/>
      <w:lvlJc w:val="left"/>
      <w:pPr>
        <w:ind w:left="1080" w:hanging="720"/>
      </w:pPr>
      <w:rPr>
        <w:rFonts w:hint="default"/>
      </w:rPr>
    </w:lvl>
    <w:lvl w:ilvl="4" w:tplc="436856FC">
      <w:start w:val="1"/>
      <w:numFmt w:val="decimal"/>
      <w:isLgl/>
      <w:lvlText w:val="%1.%2.%3.%4.%5"/>
      <w:lvlJc w:val="left"/>
      <w:pPr>
        <w:ind w:left="1440" w:hanging="1080"/>
      </w:pPr>
      <w:rPr>
        <w:rFonts w:hint="default"/>
      </w:rPr>
    </w:lvl>
    <w:lvl w:ilvl="5" w:tplc="67ACD0A8">
      <w:start w:val="1"/>
      <w:numFmt w:val="decimal"/>
      <w:isLgl/>
      <w:lvlText w:val="%1.%2.%3.%4.%5.%6"/>
      <w:lvlJc w:val="left"/>
      <w:pPr>
        <w:ind w:left="1440" w:hanging="1080"/>
      </w:pPr>
      <w:rPr>
        <w:rFonts w:hint="default"/>
      </w:rPr>
    </w:lvl>
    <w:lvl w:ilvl="6" w:tplc="7416F6B6">
      <w:start w:val="1"/>
      <w:numFmt w:val="decimal"/>
      <w:isLgl/>
      <w:lvlText w:val="%1.%2.%3.%4.%5.%6.%7"/>
      <w:lvlJc w:val="left"/>
      <w:pPr>
        <w:ind w:left="1800" w:hanging="1440"/>
      </w:pPr>
      <w:rPr>
        <w:rFonts w:hint="default"/>
      </w:rPr>
    </w:lvl>
    <w:lvl w:ilvl="7" w:tplc="454843CA">
      <w:start w:val="1"/>
      <w:numFmt w:val="decimal"/>
      <w:isLgl/>
      <w:lvlText w:val="%1.%2.%3.%4.%5.%6.%7.%8"/>
      <w:lvlJc w:val="left"/>
      <w:pPr>
        <w:ind w:left="1800" w:hanging="1440"/>
      </w:pPr>
      <w:rPr>
        <w:rFonts w:hint="default"/>
      </w:rPr>
    </w:lvl>
    <w:lvl w:ilvl="8" w:tplc="23F25AA4">
      <w:start w:val="1"/>
      <w:numFmt w:val="decimal"/>
      <w:isLgl/>
      <w:lvlText w:val="%1.%2.%3.%4.%5.%6.%7.%8.%9"/>
      <w:lvlJc w:val="left"/>
      <w:pPr>
        <w:ind w:left="2160" w:hanging="1800"/>
      </w:pPr>
      <w:rPr>
        <w:rFonts w:hint="default"/>
      </w:rPr>
    </w:lvl>
  </w:abstractNum>
  <w:abstractNum w:abstractNumId="15" w15:restartNumberingAfterBreak="0">
    <w:nsid w:val="739C01AB"/>
    <w:multiLevelType w:val="hybridMultilevel"/>
    <w:tmpl w:val="95821A3C"/>
    <w:lvl w:ilvl="0" w:tplc="50CC2E3E">
      <w:start w:val="1"/>
      <w:numFmt w:val="upperRoman"/>
      <w:lvlText w:val="%1."/>
      <w:lvlJc w:val="right"/>
      <w:pPr>
        <w:ind w:left="720" w:hanging="360"/>
      </w:pPr>
      <w:rPr>
        <w:b/>
        <w:color w:val="1F497D"/>
        <w:lang w:val="es-ES_tradnl"/>
      </w:rPr>
    </w:lvl>
    <w:lvl w:ilvl="1" w:tplc="6AC2F334">
      <w:start w:val="1"/>
      <w:numFmt w:val="decimal"/>
      <w:isLgl/>
      <w:lvlText w:val="%1.%2"/>
      <w:lvlJc w:val="left"/>
      <w:pPr>
        <w:ind w:left="765" w:hanging="405"/>
      </w:pPr>
      <w:rPr>
        <w:rFonts w:hint="default"/>
        <w:color w:val="auto"/>
      </w:rPr>
    </w:lvl>
    <w:lvl w:ilvl="2" w:tplc="BB9CEC48">
      <w:start w:val="1"/>
      <w:numFmt w:val="decimal"/>
      <w:isLgl/>
      <w:lvlText w:val="%1.%2.%3"/>
      <w:lvlJc w:val="left"/>
      <w:pPr>
        <w:ind w:left="1080" w:hanging="720"/>
      </w:pPr>
      <w:rPr>
        <w:rFonts w:hint="default"/>
        <w:color w:val="auto"/>
      </w:rPr>
    </w:lvl>
    <w:lvl w:ilvl="3" w:tplc="29CA7C6E">
      <w:start w:val="1"/>
      <w:numFmt w:val="decimal"/>
      <w:isLgl/>
      <w:lvlText w:val="%1.%2.%3.%4"/>
      <w:lvlJc w:val="left"/>
      <w:pPr>
        <w:ind w:left="1080" w:hanging="720"/>
      </w:pPr>
      <w:rPr>
        <w:rFonts w:hint="default"/>
        <w:color w:val="auto"/>
      </w:rPr>
    </w:lvl>
    <w:lvl w:ilvl="4" w:tplc="16B43F68">
      <w:start w:val="1"/>
      <w:numFmt w:val="decimal"/>
      <w:isLgl/>
      <w:lvlText w:val="%1.%2.%3.%4.%5"/>
      <w:lvlJc w:val="left"/>
      <w:pPr>
        <w:ind w:left="1440" w:hanging="1080"/>
      </w:pPr>
      <w:rPr>
        <w:rFonts w:hint="default"/>
        <w:color w:val="auto"/>
      </w:rPr>
    </w:lvl>
    <w:lvl w:ilvl="5" w:tplc="0A54762C">
      <w:start w:val="1"/>
      <w:numFmt w:val="decimal"/>
      <w:isLgl/>
      <w:lvlText w:val="%1.%2.%3.%4.%5.%6"/>
      <w:lvlJc w:val="left"/>
      <w:pPr>
        <w:ind w:left="1440" w:hanging="1080"/>
      </w:pPr>
      <w:rPr>
        <w:rFonts w:hint="default"/>
        <w:color w:val="auto"/>
      </w:rPr>
    </w:lvl>
    <w:lvl w:ilvl="6" w:tplc="D5B65AF2">
      <w:start w:val="1"/>
      <w:numFmt w:val="decimal"/>
      <w:isLgl/>
      <w:lvlText w:val="%1.%2.%3.%4.%5.%6.%7"/>
      <w:lvlJc w:val="left"/>
      <w:pPr>
        <w:ind w:left="1800" w:hanging="1440"/>
      </w:pPr>
      <w:rPr>
        <w:rFonts w:hint="default"/>
        <w:color w:val="auto"/>
      </w:rPr>
    </w:lvl>
    <w:lvl w:ilvl="7" w:tplc="903E03B4">
      <w:start w:val="1"/>
      <w:numFmt w:val="decimal"/>
      <w:isLgl/>
      <w:lvlText w:val="%1.%2.%3.%4.%5.%6.%7.%8"/>
      <w:lvlJc w:val="left"/>
      <w:pPr>
        <w:ind w:left="1800" w:hanging="1440"/>
      </w:pPr>
      <w:rPr>
        <w:rFonts w:hint="default"/>
        <w:color w:val="auto"/>
      </w:rPr>
    </w:lvl>
    <w:lvl w:ilvl="8" w:tplc="8D0EEF38">
      <w:start w:val="1"/>
      <w:numFmt w:val="decimal"/>
      <w:isLgl/>
      <w:lvlText w:val="%1.%2.%3.%4.%5.%6.%7.%8.%9"/>
      <w:lvlJc w:val="left"/>
      <w:pPr>
        <w:ind w:left="2160" w:hanging="1800"/>
      </w:pPr>
      <w:rPr>
        <w:rFonts w:hint="default"/>
        <w:color w:val="auto"/>
      </w:rPr>
    </w:lvl>
  </w:abstractNum>
  <w:abstractNum w:abstractNumId="16" w15:restartNumberingAfterBreak="0">
    <w:nsid w:val="742B5738"/>
    <w:multiLevelType w:val="multilevel"/>
    <w:tmpl w:val="2E9C67DA"/>
    <w:lvl w:ilvl="0">
      <w:start w:val="1"/>
      <w:numFmt w:val="upperRoman"/>
      <w:lvlText w:val="%1."/>
      <w:lvlJc w:val="right"/>
      <w:pPr>
        <w:ind w:left="1260" w:hanging="720"/>
      </w:pPr>
      <w:rPr>
        <w:color w:val="44546A" w:themeColor="text2"/>
      </w:rPr>
    </w:lvl>
    <w:lvl w:ilvl="1">
      <w:start w:val="1"/>
      <w:numFmt w:val="decimal"/>
      <w:lvlText w:val="%1.%2"/>
      <w:lvlJc w:val="left"/>
      <w:pPr>
        <w:ind w:left="720" w:hanging="360"/>
      </w:pPr>
      <w:rPr>
        <w:lang w:val="es-E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61B4E97"/>
    <w:multiLevelType w:val="multilevel"/>
    <w:tmpl w:val="F23EE2A8"/>
    <w:lvl w:ilvl="0">
      <w:start w:val="1"/>
      <w:numFmt w:val="upperRoman"/>
      <w:lvlText w:val="%1."/>
      <w:lvlJc w:val="right"/>
      <w:pPr>
        <w:ind w:left="1260" w:hanging="720"/>
      </w:pPr>
      <w:rPr>
        <w:rFonts w:hint="default"/>
        <w:color w:val="44546A" w:themeColor="text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9">
    <w:abstractNumId w:val="18"/>
  </w:num>
  <w:num w:numId="1">
    <w:abstractNumId w:val="15"/>
  </w:num>
  <w:num w:numId="2">
    <w:abstractNumId w:val="14"/>
  </w:num>
  <w:num w:numId="3">
    <w:abstractNumId w:val="1"/>
  </w:num>
  <w:num w:numId="4">
    <w:abstractNumId w:val="11"/>
  </w:num>
  <w:num w:numId="5">
    <w:abstractNumId w:val="4"/>
  </w:num>
  <w:num w:numId="6">
    <w:abstractNumId w:val="9"/>
  </w:num>
  <w:num w:numId="7">
    <w:abstractNumId w:val="17"/>
  </w:num>
  <w:num w:numId="8">
    <w:abstractNumId w:val="13"/>
  </w:num>
  <w:num w:numId="9">
    <w:abstractNumId w:val="8"/>
  </w:num>
  <w:num w:numId="10">
    <w:abstractNumId w:val="0"/>
  </w:num>
  <w:num w:numId="11">
    <w:abstractNumId w:val="2"/>
  </w:num>
  <w:num w:numId="12">
    <w:abstractNumId w:val="12"/>
  </w:num>
  <w:num w:numId="13">
    <w:abstractNumId w:val="3"/>
  </w:num>
  <w:num w:numId="14">
    <w:abstractNumId w:val="6"/>
  </w:num>
  <w:num w:numId="15">
    <w:abstractNumId w:val="5"/>
  </w:num>
  <w:num w:numId="16">
    <w:abstractNumId w:val="16"/>
  </w:num>
  <w:num w:numId="17">
    <w:abstractNumId w:val="7"/>
  </w:num>
  <w:num w:numId="1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andaverde Moreno, Osvaldo">
    <w15:presenceInfo w15:providerId="AD" w15:userId="S::OSVALDOLA@iadb.org::cafaf589-59d7-43d8-8b58-846df35c64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540"/>
    <w:rsid w:val="00000ABE"/>
    <w:rsid w:val="000015AE"/>
    <w:rsid w:val="00001628"/>
    <w:rsid w:val="000019BC"/>
    <w:rsid w:val="00002817"/>
    <w:rsid w:val="00003193"/>
    <w:rsid w:val="00003CEB"/>
    <w:rsid w:val="000040D4"/>
    <w:rsid w:val="00005A55"/>
    <w:rsid w:val="00005E7F"/>
    <w:rsid w:val="0000726D"/>
    <w:rsid w:val="00007B13"/>
    <w:rsid w:val="000117DB"/>
    <w:rsid w:val="00013100"/>
    <w:rsid w:val="00013E38"/>
    <w:rsid w:val="00013EB3"/>
    <w:rsid w:val="000156BA"/>
    <w:rsid w:val="0001573E"/>
    <w:rsid w:val="000170D7"/>
    <w:rsid w:val="00022C32"/>
    <w:rsid w:val="0002328B"/>
    <w:rsid w:val="00023B35"/>
    <w:rsid w:val="0002502D"/>
    <w:rsid w:val="000259FE"/>
    <w:rsid w:val="0002611F"/>
    <w:rsid w:val="00026933"/>
    <w:rsid w:val="000275CE"/>
    <w:rsid w:val="000277B3"/>
    <w:rsid w:val="00030038"/>
    <w:rsid w:val="0003048F"/>
    <w:rsid w:val="00033022"/>
    <w:rsid w:val="000348C0"/>
    <w:rsid w:val="00036AC8"/>
    <w:rsid w:val="00036B8D"/>
    <w:rsid w:val="000374C0"/>
    <w:rsid w:val="000403F3"/>
    <w:rsid w:val="00043CFD"/>
    <w:rsid w:val="00043FC1"/>
    <w:rsid w:val="00045EB9"/>
    <w:rsid w:val="00045F84"/>
    <w:rsid w:val="000478DD"/>
    <w:rsid w:val="00047DE7"/>
    <w:rsid w:val="00050010"/>
    <w:rsid w:val="0005014A"/>
    <w:rsid w:val="00050378"/>
    <w:rsid w:val="000516FC"/>
    <w:rsid w:val="00052C4C"/>
    <w:rsid w:val="00053CA0"/>
    <w:rsid w:val="000548B6"/>
    <w:rsid w:val="00054D5C"/>
    <w:rsid w:val="00054F51"/>
    <w:rsid w:val="000555E8"/>
    <w:rsid w:val="0005586E"/>
    <w:rsid w:val="000602E6"/>
    <w:rsid w:val="000606A5"/>
    <w:rsid w:val="00060A9E"/>
    <w:rsid w:val="000618D6"/>
    <w:rsid w:val="00061E31"/>
    <w:rsid w:val="000621C6"/>
    <w:rsid w:val="0006255C"/>
    <w:rsid w:val="00062566"/>
    <w:rsid w:val="00063446"/>
    <w:rsid w:val="00063EB4"/>
    <w:rsid w:val="00065B59"/>
    <w:rsid w:val="00065DFA"/>
    <w:rsid w:val="0006626E"/>
    <w:rsid w:val="000663C6"/>
    <w:rsid w:val="00066580"/>
    <w:rsid w:val="00066602"/>
    <w:rsid w:val="0006786A"/>
    <w:rsid w:val="00067B31"/>
    <w:rsid w:val="000702B4"/>
    <w:rsid w:val="00070599"/>
    <w:rsid w:val="00070A4B"/>
    <w:rsid w:val="00070B15"/>
    <w:rsid w:val="00070E4B"/>
    <w:rsid w:val="00071BDC"/>
    <w:rsid w:val="000726E6"/>
    <w:rsid w:val="00072ABD"/>
    <w:rsid w:val="00073C47"/>
    <w:rsid w:val="00073E9D"/>
    <w:rsid w:val="0007401E"/>
    <w:rsid w:val="00074AF4"/>
    <w:rsid w:val="00080264"/>
    <w:rsid w:val="000818E2"/>
    <w:rsid w:val="00081F11"/>
    <w:rsid w:val="00082A9F"/>
    <w:rsid w:val="00082BEB"/>
    <w:rsid w:val="0008310A"/>
    <w:rsid w:val="00083B2E"/>
    <w:rsid w:val="00084397"/>
    <w:rsid w:val="00085A3B"/>
    <w:rsid w:val="0008630E"/>
    <w:rsid w:val="00087701"/>
    <w:rsid w:val="000878CE"/>
    <w:rsid w:val="000900E0"/>
    <w:rsid w:val="00090DC3"/>
    <w:rsid w:val="00091AA9"/>
    <w:rsid w:val="00091BAD"/>
    <w:rsid w:val="0009245F"/>
    <w:rsid w:val="00095737"/>
    <w:rsid w:val="000958C9"/>
    <w:rsid w:val="00095BC8"/>
    <w:rsid w:val="00095DEC"/>
    <w:rsid w:val="00095E6E"/>
    <w:rsid w:val="000A0327"/>
    <w:rsid w:val="000A13FE"/>
    <w:rsid w:val="000A1698"/>
    <w:rsid w:val="000A2292"/>
    <w:rsid w:val="000A25C5"/>
    <w:rsid w:val="000A32CC"/>
    <w:rsid w:val="000A37D3"/>
    <w:rsid w:val="000A4355"/>
    <w:rsid w:val="000A5664"/>
    <w:rsid w:val="000A7A25"/>
    <w:rsid w:val="000A7D8F"/>
    <w:rsid w:val="000B223C"/>
    <w:rsid w:val="000B32BF"/>
    <w:rsid w:val="000B5416"/>
    <w:rsid w:val="000B541B"/>
    <w:rsid w:val="000B5CBA"/>
    <w:rsid w:val="000C0E84"/>
    <w:rsid w:val="000C1139"/>
    <w:rsid w:val="000C1477"/>
    <w:rsid w:val="000C15DF"/>
    <w:rsid w:val="000C1DBB"/>
    <w:rsid w:val="000C2151"/>
    <w:rsid w:val="000C6806"/>
    <w:rsid w:val="000C6A74"/>
    <w:rsid w:val="000C7AF8"/>
    <w:rsid w:val="000C7BB6"/>
    <w:rsid w:val="000D0031"/>
    <w:rsid w:val="000D2718"/>
    <w:rsid w:val="000D272F"/>
    <w:rsid w:val="000D442D"/>
    <w:rsid w:val="000D505A"/>
    <w:rsid w:val="000D54CD"/>
    <w:rsid w:val="000D5C7D"/>
    <w:rsid w:val="000D64F8"/>
    <w:rsid w:val="000D67E5"/>
    <w:rsid w:val="000D6F7E"/>
    <w:rsid w:val="000E1C8D"/>
    <w:rsid w:val="000E1DB8"/>
    <w:rsid w:val="000E23DC"/>
    <w:rsid w:val="000E2513"/>
    <w:rsid w:val="000E48F0"/>
    <w:rsid w:val="000E4A51"/>
    <w:rsid w:val="000E4D77"/>
    <w:rsid w:val="000E5157"/>
    <w:rsid w:val="000E547F"/>
    <w:rsid w:val="000E5691"/>
    <w:rsid w:val="000E654E"/>
    <w:rsid w:val="000E6ACC"/>
    <w:rsid w:val="000E6B95"/>
    <w:rsid w:val="000E6C24"/>
    <w:rsid w:val="000E7AE1"/>
    <w:rsid w:val="000F04A7"/>
    <w:rsid w:val="000F0A57"/>
    <w:rsid w:val="000F1B0A"/>
    <w:rsid w:val="000F2706"/>
    <w:rsid w:val="000F298E"/>
    <w:rsid w:val="000F2C95"/>
    <w:rsid w:val="000F352D"/>
    <w:rsid w:val="000F4231"/>
    <w:rsid w:val="000F4BA7"/>
    <w:rsid w:val="000F5361"/>
    <w:rsid w:val="000F5A82"/>
    <w:rsid w:val="000F5C57"/>
    <w:rsid w:val="000F5EBE"/>
    <w:rsid w:val="000F6C9B"/>
    <w:rsid w:val="00100FA6"/>
    <w:rsid w:val="001012B3"/>
    <w:rsid w:val="00102D08"/>
    <w:rsid w:val="00103469"/>
    <w:rsid w:val="00103976"/>
    <w:rsid w:val="00103A82"/>
    <w:rsid w:val="001042A8"/>
    <w:rsid w:val="00105393"/>
    <w:rsid w:val="0010680A"/>
    <w:rsid w:val="001075A1"/>
    <w:rsid w:val="00112852"/>
    <w:rsid w:val="00112F96"/>
    <w:rsid w:val="00113761"/>
    <w:rsid w:val="00113F75"/>
    <w:rsid w:val="001140FB"/>
    <w:rsid w:val="001144B3"/>
    <w:rsid w:val="00114ED5"/>
    <w:rsid w:val="00115129"/>
    <w:rsid w:val="001154FB"/>
    <w:rsid w:val="00116B3B"/>
    <w:rsid w:val="00120005"/>
    <w:rsid w:val="001210EE"/>
    <w:rsid w:val="00123200"/>
    <w:rsid w:val="00124B0B"/>
    <w:rsid w:val="00124BDF"/>
    <w:rsid w:val="00125090"/>
    <w:rsid w:val="00125EB1"/>
    <w:rsid w:val="00127E06"/>
    <w:rsid w:val="001303D9"/>
    <w:rsid w:val="00131009"/>
    <w:rsid w:val="00131C1B"/>
    <w:rsid w:val="00134CD8"/>
    <w:rsid w:val="001353CF"/>
    <w:rsid w:val="001362D9"/>
    <w:rsid w:val="001367C2"/>
    <w:rsid w:val="0013738A"/>
    <w:rsid w:val="0014006C"/>
    <w:rsid w:val="001402C2"/>
    <w:rsid w:val="001406B3"/>
    <w:rsid w:val="00140EE0"/>
    <w:rsid w:val="00143038"/>
    <w:rsid w:val="0014442D"/>
    <w:rsid w:val="00145002"/>
    <w:rsid w:val="00145A96"/>
    <w:rsid w:val="00145E45"/>
    <w:rsid w:val="0014694E"/>
    <w:rsid w:val="00150A66"/>
    <w:rsid w:val="001510AB"/>
    <w:rsid w:val="001534CB"/>
    <w:rsid w:val="00153695"/>
    <w:rsid w:val="00153836"/>
    <w:rsid w:val="001545B0"/>
    <w:rsid w:val="0015480E"/>
    <w:rsid w:val="001559CA"/>
    <w:rsid w:val="00156652"/>
    <w:rsid w:val="001569CC"/>
    <w:rsid w:val="0015792D"/>
    <w:rsid w:val="00157989"/>
    <w:rsid w:val="00157F1F"/>
    <w:rsid w:val="00157FAE"/>
    <w:rsid w:val="001603C3"/>
    <w:rsid w:val="00162A16"/>
    <w:rsid w:val="00163B8C"/>
    <w:rsid w:val="00163D56"/>
    <w:rsid w:val="00164358"/>
    <w:rsid w:val="001649A6"/>
    <w:rsid w:val="00164F62"/>
    <w:rsid w:val="00165997"/>
    <w:rsid w:val="001716E5"/>
    <w:rsid w:val="00172C51"/>
    <w:rsid w:val="0017323E"/>
    <w:rsid w:val="00173728"/>
    <w:rsid w:val="001749E8"/>
    <w:rsid w:val="00174ADD"/>
    <w:rsid w:val="00175EE2"/>
    <w:rsid w:val="0017655D"/>
    <w:rsid w:val="00176E84"/>
    <w:rsid w:val="00180184"/>
    <w:rsid w:val="00181667"/>
    <w:rsid w:val="00182B63"/>
    <w:rsid w:val="00186F58"/>
    <w:rsid w:val="00190868"/>
    <w:rsid w:val="00191FAB"/>
    <w:rsid w:val="00193373"/>
    <w:rsid w:val="001933DD"/>
    <w:rsid w:val="00193A49"/>
    <w:rsid w:val="00193B28"/>
    <w:rsid w:val="00193DB6"/>
    <w:rsid w:val="001963B4"/>
    <w:rsid w:val="00196E07"/>
    <w:rsid w:val="001971E9"/>
    <w:rsid w:val="00197B9D"/>
    <w:rsid w:val="001A0143"/>
    <w:rsid w:val="001A02D9"/>
    <w:rsid w:val="001A037F"/>
    <w:rsid w:val="001A1001"/>
    <w:rsid w:val="001A123A"/>
    <w:rsid w:val="001A1359"/>
    <w:rsid w:val="001A20AE"/>
    <w:rsid w:val="001A3D15"/>
    <w:rsid w:val="001A3F40"/>
    <w:rsid w:val="001A42D6"/>
    <w:rsid w:val="001A4E0C"/>
    <w:rsid w:val="001A55C7"/>
    <w:rsid w:val="001A5A4E"/>
    <w:rsid w:val="001A7919"/>
    <w:rsid w:val="001A7A6F"/>
    <w:rsid w:val="001A7B72"/>
    <w:rsid w:val="001B0F84"/>
    <w:rsid w:val="001B1CA4"/>
    <w:rsid w:val="001B2453"/>
    <w:rsid w:val="001B3F84"/>
    <w:rsid w:val="001B4483"/>
    <w:rsid w:val="001B4C8C"/>
    <w:rsid w:val="001B4EBE"/>
    <w:rsid w:val="001B6763"/>
    <w:rsid w:val="001B6C1B"/>
    <w:rsid w:val="001B6C5E"/>
    <w:rsid w:val="001B71A9"/>
    <w:rsid w:val="001B73A2"/>
    <w:rsid w:val="001B7D5B"/>
    <w:rsid w:val="001C00FF"/>
    <w:rsid w:val="001C067E"/>
    <w:rsid w:val="001C2258"/>
    <w:rsid w:val="001C2788"/>
    <w:rsid w:val="001C4513"/>
    <w:rsid w:val="001C6811"/>
    <w:rsid w:val="001C6AB6"/>
    <w:rsid w:val="001D05B1"/>
    <w:rsid w:val="001D08C6"/>
    <w:rsid w:val="001D169A"/>
    <w:rsid w:val="001D1791"/>
    <w:rsid w:val="001D1F70"/>
    <w:rsid w:val="001D2271"/>
    <w:rsid w:val="001D27B9"/>
    <w:rsid w:val="001D3094"/>
    <w:rsid w:val="001D44FD"/>
    <w:rsid w:val="001D49EF"/>
    <w:rsid w:val="001D5213"/>
    <w:rsid w:val="001D5AF6"/>
    <w:rsid w:val="001E082D"/>
    <w:rsid w:val="001E10DC"/>
    <w:rsid w:val="001E239D"/>
    <w:rsid w:val="001E375F"/>
    <w:rsid w:val="001E3E74"/>
    <w:rsid w:val="001E41BB"/>
    <w:rsid w:val="001E41FB"/>
    <w:rsid w:val="001E4508"/>
    <w:rsid w:val="001E4514"/>
    <w:rsid w:val="001E4553"/>
    <w:rsid w:val="001E4F72"/>
    <w:rsid w:val="001E575F"/>
    <w:rsid w:val="001E5848"/>
    <w:rsid w:val="001E5A51"/>
    <w:rsid w:val="001E68B3"/>
    <w:rsid w:val="001F0405"/>
    <w:rsid w:val="001F0F01"/>
    <w:rsid w:val="001F10A7"/>
    <w:rsid w:val="001F14A6"/>
    <w:rsid w:val="001F1E45"/>
    <w:rsid w:val="001F293D"/>
    <w:rsid w:val="001F2F19"/>
    <w:rsid w:val="001F3353"/>
    <w:rsid w:val="001F38D8"/>
    <w:rsid w:val="001F3C3F"/>
    <w:rsid w:val="001F3D23"/>
    <w:rsid w:val="001F7C1C"/>
    <w:rsid w:val="001F7D45"/>
    <w:rsid w:val="00200B25"/>
    <w:rsid w:val="002016C5"/>
    <w:rsid w:val="00202ADB"/>
    <w:rsid w:val="00203C7B"/>
    <w:rsid w:val="00204198"/>
    <w:rsid w:val="002042CD"/>
    <w:rsid w:val="0020461C"/>
    <w:rsid w:val="00204AF9"/>
    <w:rsid w:val="00206540"/>
    <w:rsid w:val="00206854"/>
    <w:rsid w:val="00207DAE"/>
    <w:rsid w:val="00207E6D"/>
    <w:rsid w:val="00207EC0"/>
    <w:rsid w:val="00210224"/>
    <w:rsid w:val="0021090C"/>
    <w:rsid w:val="002109CE"/>
    <w:rsid w:val="00210E3F"/>
    <w:rsid w:val="00211161"/>
    <w:rsid w:val="002123EC"/>
    <w:rsid w:val="002137C2"/>
    <w:rsid w:val="00213CCB"/>
    <w:rsid w:val="00215616"/>
    <w:rsid w:val="0021676B"/>
    <w:rsid w:val="00216A24"/>
    <w:rsid w:val="00216A39"/>
    <w:rsid w:val="00216BC1"/>
    <w:rsid w:val="00217085"/>
    <w:rsid w:val="00217EE8"/>
    <w:rsid w:val="00217FF0"/>
    <w:rsid w:val="00220A32"/>
    <w:rsid w:val="002215B4"/>
    <w:rsid w:val="00221BA9"/>
    <w:rsid w:val="00222D7A"/>
    <w:rsid w:val="00223214"/>
    <w:rsid w:val="0022497B"/>
    <w:rsid w:val="002254B8"/>
    <w:rsid w:val="00225D21"/>
    <w:rsid w:val="00226060"/>
    <w:rsid w:val="002261B4"/>
    <w:rsid w:val="00226253"/>
    <w:rsid w:val="0022645C"/>
    <w:rsid w:val="00227C7E"/>
    <w:rsid w:val="00232BDF"/>
    <w:rsid w:val="0023344F"/>
    <w:rsid w:val="00234B0A"/>
    <w:rsid w:val="00235C02"/>
    <w:rsid w:val="0023659E"/>
    <w:rsid w:val="002401BC"/>
    <w:rsid w:val="00240EF9"/>
    <w:rsid w:val="00241D54"/>
    <w:rsid w:val="00241E09"/>
    <w:rsid w:val="00241FD4"/>
    <w:rsid w:val="002427C5"/>
    <w:rsid w:val="0024527D"/>
    <w:rsid w:val="00246D06"/>
    <w:rsid w:val="00246D4E"/>
    <w:rsid w:val="00250BC5"/>
    <w:rsid w:val="00251568"/>
    <w:rsid w:val="00253764"/>
    <w:rsid w:val="002548AB"/>
    <w:rsid w:val="00254AA3"/>
    <w:rsid w:val="0025678F"/>
    <w:rsid w:val="00256E44"/>
    <w:rsid w:val="00256EA4"/>
    <w:rsid w:val="00260283"/>
    <w:rsid w:val="00260333"/>
    <w:rsid w:val="00260666"/>
    <w:rsid w:val="00261F6C"/>
    <w:rsid w:val="00262A2A"/>
    <w:rsid w:val="00262CFC"/>
    <w:rsid w:val="0026368E"/>
    <w:rsid w:val="00263EA1"/>
    <w:rsid w:val="002648C4"/>
    <w:rsid w:val="00264EA2"/>
    <w:rsid w:val="00264F9E"/>
    <w:rsid w:val="0026534F"/>
    <w:rsid w:val="002670B7"/>
    <w:rsid w:val="0026740C"/>
    <w:rsid w:val="00270578"/>
    <w:rsid w:val="00271916"/>
    <w:rsid w:val="00271953"/>
    <w:rsid w:val="002736A6"/>
    <w:rsid w:val="00273A07"/>
    <w:rsid w:val="00273FD3"/>
    <w:rsid w:val="002748FF"/>
    <w:rsid w:val="00274B7A"/>
    <w:rsid w:val="00276C61"/>
    <w:rsid w:val="0028050A"/>
    <w:rsid w:val="00280FCC"/>
    <w:rsid w:val="00283344"/>
    <w:rsid w:val="00285490"/>
    <w:rsid w:val="00286091"/>
    <w:rsid w:val="0028674B"/>
    <w:rsid w:val="00294C3A"/>
    <w:rsid w:val="00294FD1"/>
    <w:rsid w:val="00295D5B"/>
    <w:rsid w:val="002961D7"/>
    <w:rsid w:val="002963B6"/>
    <w:rsid w:val="00296BA6"/>
    <w:rsid w:val="00296C4F"/>
    <w:rsid w:val="0029762B"/>
    <w:rsid w:val="00297A91"/>
    <w:rsid w:val="002A008F"/>
    <w:rsid w:val="002A021B"/>
    <w:rsid w:val="002A0EC6"/>
    <w:rsid w:val="002A24EF"/>
    <w:rsid w:val="002A356B"/>
    <w:rsid w:val="002A43D2"/>
    <w:rsid w:val="002A5E9A"/>
    <w:rsid w:val="002A7B5C"/>
    <w:rsid w:val="002B1025"/>
    <w:rsid w:val="002B1ACD"/>
    <w:rsid w:val="002B1C71"/>
    <w:rsid w:val="002B1F0C"/>
    <w:rsid w:val="002B2A2B"/>
    <w:rsid w:val="002B4AAD"/>
    <w:rsid w:val="002B5D6E"/>
    <w:rsid w:val="002B6DAE"/>
    <w:rsid w:val="002B704A"/>
    <w:rsid w:val="002B78EA"/>
    <w:rsid w:val="002C1EBA"/>
    <w:rsid w:val="002C2064"/>
    <w:rsid w:val="002C2780"/>
    <w:rsid w:val="002C2FD5"/>
    <w:rsid w:val="002C3A7F"/>
    <w:rsid w:val="002C500D"/>
    <w:rsid w:val="002C55A8"/>
    <w:rsid w:val="002C6697"/>
    <w:rsid w:val="002C7217"/>
    <w:rsid w:val="002C7A95"/>
    <w:rsid w:val="002D0B49"/>
    <w:rsid w:val="002D0B70"/>
    <w:rsid w:val="002D22A0"/>
    <w:rsid w:val="002D2640"/>
    <w:rsid w:val="002D28C6"/>
    <w:rsid w:val="002D372A"/>
    <w:rsid w:val="002D4E78"/>
    <w:rsid w:val="002D4E90"/>
    <w:rsid w:val="002D587E"/>
    <w:rsid w:val="002D602F"/>
    <w:rsid w:val="002D6382"/>
    <w:rsid w:val="002D6576"/>
    <w:rsid w:val="002D7335"/>
    <w:rsid w:val="002D7481"/>
    <w:rsid w:val="002E0B68"/>
    <w:rsid w:val="002E149E"/>
    <w:rsid w:val="002E22CE"/>
    <w:rsid w:val="002E28FF"/>
    <w:rsid w:val="002E2F81"/>
    <w:rsid w:val="002E313F"/>
    <w:rsid w:val="002E34BF"/>
    <w:rsid w:val="002E440D"/>
    <w:rsid w:val="002E47D5"/>
    <w:rsid w:val="002E58C1"/>
    <w:rsid w:val="002E77CC"/>
    <w:rsid w:val="002E7AEE"/>
    <w:rsid w:val="002F08E2"/>
    <w:rsid w:val="002F0C97"/>
    <w:rsid w:val="002F46C1"/>
    <w:rsid w:val="002F5E5E"/>
    <w:rsid w:val="002F63FC"/>
    <w:rsid w:val="002F7834"/>
    <w:rsid w:val="00300506"/>
    <w:rsid w:val="00300B64"/>
    <w:rsid w:val="003028B8"/>
    <w:rsid w:val="00305102"/>
    <w:rsid w:val="00305A71"/>
    <w:rsid w:val="00305C31"/>
    <w:rsid w:val="00305E8F"/>
    <w:rsid w:val="0030615E"/>
    <w:rsid w:val="003074B9"/>
    <w:rsid w:val="003116CA"/>
    <w:rsid w:val="0031262A"/>
    <w:rsid w:val="003129C2"/>
    <w:rsid w:val="003152E5"/>
    <w:rsid w:val="00316744"/>
    <w:rsid w:val="00316BE0"/>
    <w:rsid w:val="003177C4"/>
    <w:rsid w:val="00317838"/>
    <w:rsid w:val="003211A5"/>
    <w:rsid w:val="003216E1"/>
    <w:rsid w:val="00321D09"/>
    <w:rsid w:val="00324364"/>
    <w:rsid w:val="00324E51"/>
    <w:rsid w:val="003266AD"/>
    <w:rsid w:val="00326964"/>
    <w:rsid w:val="00330A43"/>
    <w:rsid w:val="00332260"/>
    <w:rsid w:val="00333D46"/>
    <w:rsid w:val="00335BB8"/>
    <w:rsid w:val="00335BE7"/>
    <w:rsid w:val="003363A5"/>
    <w:rsid w:val="00336C1F"/>
    <w:rsid w:val="0034004C"/>
    <w:rsid w:val="00341995"/>
    <w:rsid w:val="0034200E"/>
    <w:rsid w:val="003449E6"/>
    <w:rsid w:val="00345226"/>
    <w:rsid w:val="0034645A"/>
    <w:rsid w:val="00347FA3"/>
    <w:rsid w:val="00350DFA"/>
    <w:rsid w:val="003520E9"/>
    <w:rsid w:val="00353183"/>
    <w:rsid w:val="00353A0B"/>
    <w:rsid w:val="0035403C"/>
    <w:rsid w:val="00354F4F"/>
    <w:rsid w:val="003566F9"/>
    <w:rsid w:val="00356E21"/>
    <w:rsid w:val="003619EC"/>
    <w:rsid w:val="003622AB"/>
    <w:rsid w:val="00362ABC"/>
    <w:rsid w:val="00362D52"/>
    <w:rsid w:val="003640CE"/>
    <w:rsid w:val="00365C40"/>
    <w:rsid w:val="00367311"/>
    <w:rsid w:val="003676E5"/>
    <w:rsid w:val="00367976"/>
    <w:rsid w:val="00367C6A"/>
    <w:rsid w:val="00367F66"/>
    <w:rsid w:val="00370370"/>
    <w:rsid w:val="00371BF9"/>
    <w:rsid w:val="003733BF"/>
    <w:rsid w:val="00374144"/>
    <w:rsid w:val="0037456B"/>
    <w:rsid w:val="00374B9D"/>
    <w:rsid w:val="00374FC6"/>
    <w:rsid w:val="003753CF"/>
    <w:rsid w:val="003769D0"/>
    <w:rsid w:val="003807C8"/>
    <w:rsid w:val="00382B47"/>
    <w:rsid w:val="00382CC2"/>
    <w:rsid w:val="00385B33"/>
    <w:rsid w:val="00385CE2"/>
    <w:rsid w:val="00385F45"/>
    <w:rsid w:val="00386935"/>
    <w:rsid w:val="003876CA"/>
    <w:rsid w:val="003903A6"/>
    <w:rsid w:val="00390460"/>
    <w:rsid w:val="00391A3A"/>
    <w:rsid w:val="003921F1"/>
    <w:rsid w:val="003923E5"/>
    <w:rsid w:val="00392B52"/>
    <w:rsid w:val="0039310A"/>
    <w:rsid w:val="00393F19"/>
    <w:rsid w:val="003951F3"/>
    <w:rsid w:val="003953FA"/>
    <w:rsid w:val="00396629"/>
    <w:rsid w:val="00396A8C"/>
    <w:rsid w:val="003971F6"/>
    <w:rsid w:val="00397C06"/>
    <w:rsid w:val="003A0D77"/>
    <w:rsid w:val="003A0F52"/>
    <w:rsid w:val="003A1A9E"/>
    <w:rsid w:val="003A1BA8"/>
    <w:rsid w:val="003A1BCB"/>
    <w:rsid w:val="003A1DE8"/>
    <w:rsid w:val="003A2545"/>
    <w:rsid w:val="003A3713"/>
    <w:rsid w:val="003A3D1B"/>
    <w:rsid w:val="003A4764"/>
    <w:rsid w:val="003A54C5"/>
    <w:rsid w:val="003A5916"/>
    <w:rsid w:val="003A7686"/>
    <w:rsid w:val="003A7B80"/>
    <w:rsid w:val="003B0411"/>
    <w:rsid w:val="003B05AB"/>
    <w:rsid w:val="003B1683"/>
    <w:rsid w:val="003B33CF"/>
    <w:rsid w:val="003B360A"/>
    <w:rsid w:val="003B3911"/>
    <w:rsid w:val="003B3BF3"/>
    <w:rsid w:val="003B5062"/>
    <w:rsid w:val="003B70D9"/>
    <w:rsid w:val="003B7B47"/>
    <w:rsid w:val="003B7FBA"/>
    <w:rsid w:val="003C0693"/>
    <w:rsid w:val="003C22A9"/>
    <w:rsid w:val="003C26DF"/>
    <w:rsid w:val="003C2E9F"/>
    <w:rsid w:val="003C2F6F"/>
    <w:rsid w:val="003C42AD"/>
    <w:rsid w:val="003C476A"/>
    <w:rsid w:val="003C56CD"/>
    <w:rsid w:val="003C7698"/>
    <w:rsid w:val="003D0810"/>
    <w:rsid w:val="003D1773"/>
    <w:rsid w:val="003D2EDA"/>
    <w:rsid w:val="003D38A5"/>
    <w:rsid w:val="003D3E2E"/>
    <w:rsid w:val="003D3EED"/>
    <w:rsid w:val="003D3F4C"/>
    <w:rsid w:val="003D5A99"/>
    <w:rsid w:val="003D5B7B"/>
    <w:rsid w:val="003D64F8"/>
    <w:rsid w:val="003D66A1"/>
    <w:rsid w:val="003E1564"/>
    <w:rsid w:val="003E1C02"/>
    <w:rsid w:val="003E2031"/>
    <w:rsid w:val="003E2925"/>
    <w:rsid w:val="003E2BEA"/>
    <w:rsid w:val="003E317D"/>
    <w:rsid w:val="003E4473"/>
    <w:rsid w:val="003E501F"/>
    <w:rsid w:val="003E564A"/>
    <w:rsid w:val="003E7157"/>
    <w:rsid w:val="003E722C"/>
    <w:rsid w:val="003E7EAA"/>
    <w:rsid w:val="003F1259"/>
    <w:rsid w:val="003F1A38"/>
    <w:rsid w:val="003F1F1C"/>
    <w:rsid w:val="003F2F4F"/>
    <w:rsid w:val="003F3A9F"/>
    <w:rsid w:val="003F5CC0"/>
    <w:rsid w:val="003F63EB"/>
    <w:rsid w:val="003F6460"/>
    <w:rsid w:val="003F67BC"/>
    <w:rsid w:val="003F6BF5"/>
    <w:rsid w:val="0040072B"/>
    <w:rsid w:val="00400D27"/>
    <w:rsid w:val="00401BCB"/>
    <w:rsid w:val="00401FE3"/>
    <w:rsid w:val="004020B9"/>
    <w:rsid w:val="00403C4E"/>
    <w:rsid w:val="00404645"/>
    <w:rsid w:val="00404B15"/>
    <w:rsid w:val="0040500D"/>
    <w:rsid w:val="004064CF"/>
    <w:rsid w:val="004065C5"/>
    <w:rsid w:val="00407DA0"/>
    <w:rsid w:val="00407E3A"/>
    <w:rsid w:val="00412CC0"/>
    <w:rsid w:val="0041386F"/>
    <w:rsid w:val="004145DD"/>
    <w:rsid w:val="004148D5"/>
    <w:rsid w:val="004158C1"/>
    <w:rsid w:val="00415DB4"/>
    <w:rsid w:val="0041665C"/>
    <w:rsid w:val="0041680F"/>
    <w:rsid w:val="00417089"/>
    <w:rsid w:val="004225C4"/>
    <w:rsid w:val="00422730"/>
    <w:rsid w:val="004235CC"/>
    <w:rsid w:val="00424C20"/>
    <w:rsid w:val="00425108"/>
    <w:rsid w:val="0042525B"/>
    <w:rsid w:val="004253E8"/>
    <w:rsid w:val="0043027D"/>
    <w:rsid w:val="00430941"/>
    <w:rsid w:val="004311F9"/>
    <w:rsid w:val="0043281A"/>
    <w:rsid w:val="00432976"/>
    <w:rsid w:val="00432BA1"/>
    <w:rsid w:val="00432BB5"/>
    <w:rsid w:val="0043301A"/>
    <w:rsid w:val="00433132"/>
    <w:rsid w:val="004357E4"/>
    <w:rsid w:val="00436C7D"/>
    <w:rsid w:val="00436CC1"/>
    <w:rsid w:val="00436D20"/>
    <w:rsid w:val="00436DCC"/>
    <w:rsid w:val="00436F13"/>
    <w:rsid w:val="00440A07"/>
    <w:rsid w:val="00441478"/>
    <w:rsid w:val="00441538"/>
    <w:rsid w:val="004417DB"/>
    <w:rsid w:val="004422AB"/>
    <w:rsid w:val="0044346B"/>
    <w:rsid w:val="00443575"/>
    <w:rsid w:val="0044460C"/>
    <w:rsid w:val="0044490F"/>
    <w:rsid w:val="00445508"/>
    <w:rsid w:val="004462D9"/>
    <w:rsid w:val="004466AE"/>
    <w:rsid w:val="004468CD"/>
    <w:rsid w:val="0044734B"/>
    <w:rsid w:val="00454613"/>
    <w:rsid w:val="0045475F"/>
    <w:rsid w:val="00454775"/>
    <w:rsid w:val="00454BC0"/>
    <w:rsid w:val="00455298"/>
    <w:rsid w:val="00455FA6"/>
    <w:rsid w:val="00456A2A"/>
    <w:rsid w:val="00456E73"/>
    <w:rsid w:val="00460A93"/>
    <w:rsid w:val="00461232"/>
    <w:rsid w:val="00462918"/>
    <w:rsid w:val="0046316B"/>
    <w:rsid w:val="00463BC7"/>
    <w:rsid w:val="0046651C"/>
    <w:rsid w:val="00466AEB"/>
    <w:rsid w:val="004675D9"/>
    <w:rsid w:val="00470EC5"/>
    <w:rsid w:val="00471BBB"/>
    <w:rsid w:val="00472A81"/>
    <w:rsid w:val="00473687"/>
    <w:rsid w:val="00473D72"/>
    <w:rsid w:val="00475948"/>
    <w:rsid w:val="00475C8C"/>
    <w:rsid w:val="004761FB"/>
    <w:rsid w:val="0047667F"/>
    <w:rsid w:val="00480D92"/>
    <w:rsid w:val="00481079"/>
    <w:rsid w:val="00481AB3"/>
    <w:rsid w:val="0048350A"/>
    <w:rsid w:val="00483924"/>
    <w:rsid w:val="00485271"/>
    <w:rsid w:val="00486B2F"/>
    <w:rsid w:val="00487321"/>
    <w:rsid w:val="004904E9"/>
    <w:rsid w:val="00490D1A"/>
    <w:rsid w:val="00491D47"/>
    <w:rsid w:val="00491D70"/>
    <w:rsid w:val="00492A04"/>
    <w:rsid w:val="00492C04"/>
    <w:rsid w:val="00495A25"/>
    <w:rsid w:val="00496B79"/>
    <w:rsid w:val="004A00D9"/>
    <w:rsid w:val="004A0489"/>
    <w:rsid w:val="004A16A1"/>
    <w:rsid w:val="004A358F"/>
    <w:rsid w:val="004A4214"/>
    <w:rsid w:val="004A4707"/>
    <w:rsid w:val="004A4DB5"/>
    <w:rsid w:val="004A56C6"/>
    <w:rsid w:val="004A58B1"/>
    <w:rsid w:val="004A6427"/>
    <w:rsid w:val="004A68A9"/>
    <w:rsid w:val="004A7318"/>
    <w:rsid w:val="004A7C55"/>
    <w:rsid w:val="004B1582"/>
    <w:rsid w:val="004B2394"/>
    <w:rsid w:val="004B263A"/>
    <w:rsid w:val="004B4214"/>
    <w:rsid w:val="004B4EDB"/>
    <w:rsid w:val="004B66ED"/>
    <w:rsid w:val="004B71B4"/>
    <w:rsid w:val="004B7B31"/>
    <w:rsid w:val="004B7CA1"/>
    <w:rsid w:val="004C0613"/>
    <w:rsid w:val="004C215A"/>
    <w:rsid w:val="004C3336"/>
    <w:rsid w:val="004C3CD0"/>
    <w:rsid w:val="004C4954"/>
    <w:rsid w:val="004C567F"/>
    <w:rsid w:val="004C5D59"/>
    <w:rsid w:val="004C6602"/>
    <w:rsid w:val="004C7E00"/>
    <w:rsid w:val="004D0BC4"/>
    <w:rsid w:val="004D1C40"/>
    <w:rsid w:val="004D45AB"/>
    <w:rsid w:val="004D51EE"/>
    <w:rsid w:val="004D52F2"/>
    <w:rsid w:val="004D66BC"/>
    <w:rsid w:val="004E068B"/>
    <w:rsid w:val="004E08B4"/>
    <w:rsid w:val="004E17D4"/>
    <w:rsid w:val="004E192C"/>
    <w:rsid w:val="004E217C"/>
    <w:rsid w:val="004E21F8"/>
    <w:rsid w:val="004E2736"/>
    <w:rsid w:val="004E2EFF"/>
    <w:rsid w:val="004E3088"/>
    <w:rsid w:val="004E3509"/>
    <w:rsid w:val="004E422F"/>
    <w:rsid w:val="004E59F2"/>
    <w:rsid w:val="004E63C2"/>
    <w:rsid w:val="004E7BC8"/>
    <w:rsid w:val="004F02D0"/>
    <w:rsid w:val="004F1111"/>
    <w:rsid w:val="004F11F1"/>
    <w:rsid w:val="004F12F2"/>
    <w:rsid w:val="004F2F36"/>
    <w:rsid w:val="004F4A41"/>
    <w:rsid w:val="004F528D"/>
    <w:rsid w:val="004F53AA"/>
    <w:rsid w:val="004F547F"/>
    <w:rsid w:val="004F58C6"/>
    <w:rsid w:val="004F5A57"/>
    <w:rsid w:val="004F669B"/>
    <w:rsid w:val="004F7496"/>
    <w:rsid w:val="004F78F2"/>
    <w:rsid w:val="005000F5"/>
    <w:rsid w:val="00503523"/>
    <w:rsid w:val="005054D9"/>
    <w:rsid w:val="00506FBC"/>
    <w:rsid w:val="0050705D"/>
    <w:rsid w:val="005070C6"/>
    <w:rsid w:val="005070CE"/>
    <w:rsid w:val="00507DC7"/>
    <w:rsid w:val="005100AD"/>
    <w:rsid w:val="0051041B"/>
    <w:rsid w:val="00511030"/>
    <w:rsid w:val="0051278A"/>
    <w:rsid w:val="00512AD5"/>
    <w:rsid w:val="00512D41"/>
    <w:rsid w:val="00513861"/>
    <w:rsid w:val="00514849"/>
    <w:rsid w:val="00514A29"/>
    <w:rsid w:val="00515AE1"/>
    <w:rsid w:val="005163CB"/>
    <w:rsid w:val="005166C5"/>
    <w:rsid w:val="00516C61"/>
    <w:rsid w:val="00516DBB"/>
    <w:rsid w:val="005175ED"/>
    <w:rsid w:val="00520E16"/>
    <w:rsid w:val="005212FF"/>
    <w:rsid w:val="00522898"/>
    <w:rsid w:val="00522B48"/>
    <w:rsid w:val="00526106"/>
    <w:rsid w:val="005262E3"/>
    <w:rsid w:val="0053175B"/>
    <w:rsid w:val="00531DBF"/>
    <w:rsid w:val="00531FB0"/>
    <w:rsid w:val="0053386C"/>
    <w:rsid w:val="00533C56"/>
    <w:rsid w:val="00534119"/>
    <w:rsid w:val="005341E8"/>
    <w:rsid w:val="00534495"/>
    <w:rsid w:val="00534AC2"/>
    <w:rsid w:val="00534D8F"/>
    <w:rsid w:val="00535413"/>
    <w:rsid w:val="00535BA2"/>
    <w:rsid w:val="00537675"/>
    <w:rsid w:val="00537E0F"/>
    <w:rsid w:val="005403C9"/>
    <w:rsid w:val="0054047F"/>
    <w:rsid w:val="00540F71"/>
    <w:rsid w:val="00541719"/>
    <w:rsid w:val="0054280B"/>
    <w:rsid w:val="00542C8C"/>
    <w:rsid w:val="005434FF"/>
    <w:rsid w:val="00543D76"/>
    <w:rsid w:val="00544F1E"/>
    <w:rsid w:val="0054503B"/>
    <w:rsid w:val="0054585B"/>
    <w:rsid w:val="00545B66"/>
    <w:rsid w:val="00545DB8"/>
    <w:rsid w:val="00546D15"/>
    <w:rsid w:val="005474A6"/>
    <w:rsid w:val="00550FC8"/>
    <w:rsid w:val="005518C9"/>
    <w:rsid w:val="00552540"/>
    <w:rsid w:val="005525D5"/>
    <w:rsid w:val="005527BC"/>
    <w:rsid w:val="00554861"/>
    <w:rsid w:val="00556A3A"/>
    <w:rsid w:val="005600A9"/>
    <w:rsid w:val="00560968"/>
    <w:rsid w:val="00560B76"/>
    <w:rsid w:val="00560D49"/>
    <w:rsid w:val="00561422"/>
    <w:rsid w:val="00561AFB"/>
    <w:rsid w:val="00562807"/>
    <w:rsid w:val="005632E9"/>
    <w:rsid w:val="00564DFD"/>
    <w:rsid w:val="00565753"/>
    <w:rsid w:val="00566AEA"/>
    <w:rsid w:val="00566C07"/>
    <w:rsid w:val="00567FEA"/>
    <w:rsid w:val="00571743"/>
    <w:rsid w:val="00573A9F"/>
    <w:rsid w:val="00576017"/>
    <w:rsid w:val="0057684D"/>
    <w:rsid w:val="00576E4D"/>
    <w:rsid w:val="00580C65"/>
    <w:rsid w:val="005820A2"/>
    <w:rsid w:val="00582210"/>
    <w:rsid w:val="00582265"/>
    <w:rsid w:val="00583BC1"/>
    <w:rsid w:val="005846F8"/>
    <w:rsid w:val="00585ABE"/>
    <w:rsid w:val="00585B64"/>
    <w:rsid w:val="00585D07"/>
    <w:rsid w:val="0058685D"/>
    <w:rsid w:val="00586C4A"/>
    <w:rsid w:val="005900F2"/>
    <w:rsid w:val="00592E2C"/>
    <w:rsid w:val="00595921"/>
    <w:rsid w:val="00597915"/>
    <w:rsid w:val="00597B6C"/>
    <w:rsid w:val="005A0570"/>
    <w:rsid w:val="005A1115"/>
    <w:rsid w:val="005A3494"/>
    <w:rsid w:val="005A3E2C"/>
    <w:rsid w:val="005A7B4D"/>
    <w:rsid w:val="005B080E"/>
    <w:rsid w:val="005B0D3C"/>
    <w:rsid w:val="005B25EB"/>
    <w:rsid w:val="005B2A64"/>
    <w:rsid w:val="005B4767"/>
    <w:rsid w:val="005B4C39"/>
    <w:rsid w:val="005B6A59"/>
    <w:rsid w:val="005B6D8A"/>
    <w:rsid w:val="005B6E5E"/>
    <w:rsid w:val="005B7746"/>
    <w:rsid w:val="005C0439"/>
    <w:rsid w:val="005C065E"/>
    <w:rsid w:val="005C1670"/>
    <w:rsid w:val="005C19C3"/>
    <w:rsid w:val="005C229F"/>
    <w:rsid w:val="005C35C1"/>
    <w:rsid w:val="005C4463"/>
    <w:rsid w:val="005C5503"/>
    <w:rsid w:val="005C557D"/>
    <w:rsid w:val="005C6001"/>
    <w:rsid w:val="005D01FB"/>
    <w:rsid w:val="005D0DCC"/>
    <w:rsid w:val="005D1F31"/>
    <w:rsid w:val="005D4090"/>
    <w:rsid w:val="005D4848"/>
    <w:rsid w:val="005D4BB1"/>
    <w:rsid w:val="005D4F96"/>
    <w:rsid w:val="005D74E4"/>
    <w:rsid w:val="005D79C5"/>
    <w:rsid w:val="005E0C19"/>
    <w:rsid w:val="005E0E28"/>
    <w:rsid w:val="005E1A1B"/>
    <w:rsid w:val="005E5819"/>
    <w:rsid w:val="005E6B77"/>
    <w:rsid w:val="005E6BB9"/>
    <w:rsid w:val="005E7522"/>
    <w:rsid w:val="005E7ACC"/>
    <w:rsid w:val="005F0253"/>
    <w:rsid w:val="005F027C"/>
    <w:rsid w:val="005F09C4"/>
    <w:rsid w:val="005F0EE7"/>
    <w:rsid w:val="005F1230"/>
    <w:rsid w:val="005F218F"/>
    <w:rsid w:val="005F21B7"/>
    <w:rsid w:val="005F4A88"/>
    <w:rsid w:val="005F4E0C"/>
    <w:rsid w:val="006014AA"/>
    <w:rsid w:val="00602062"/>
    <w:rsid w:val="00602E8C"/>
    <w:rsid w:val="00604E5C"/>
    <w:rsid w:val="00605F57"/>
    <w:rsid w:val="00606BB2"/>
    <w:rsid w:val="0060734E"/>
    <w:rsid w:val="006079A4"/>
    <w:rsid w:val="00607D5B"/>
    <w:rsid w:val="00610BB4"/>
    <w:rsid w:val="00610E3A"/>
    <w:rsid w:val="00611A61"/>
    <w:rsid w:val="006137F7"/>
    <w:rsid w:val="0061396D"/>
    <w:rsid w:val="00613A5E"/>
    <w:rsid w:val="0061421D"/>
    <w:rsid w:val="00616009"/>
    <w:rsid w:val="0061678A"/>
    <w:rsid w:val="00617150"/>
    <w:rsid w:val="0061722C"/>
    <w:rsid w:val="00620FBE"/>
    <w:rsid w:val="0062110F"/>
    <w:rsid w:val="0062263E"/>
    <w:rsid w:val="00624FCD"/>
    <w:rsid w:val="00625043"/>
    <w:rsid w:val="0062610E"/>
    <w:rsid w:val="0062761E"/>
    <w:rsid w:val="00633516"/>
    <w:rsid w:val="00633E30"/>
    <w:rsid w:val="00633E9E"/>
    <w:rsid w:val="00635E9D"/>
    <w:rsid w:val="00636652"/>
    <w:rsid w:val="00637608"/>
    <w:rsid w:val="006404E9"/>
    <w:rsid w:val="00642E61"/>
    <w:rsid w:val="006442B5"/>
    <w:rsid w:val="00644F89"/>
    <w:rsid w:val="00647225"/>
    <w:rsid w:val="00647B92"/>
    <w:rsid w:val="00647DFC"/>
    <w:rsid w:val="00647E22"/>
    <w:rsid w:val="00650063"/>
    <w:rsid w:val="006509EF"/>
    <w:rsid w:val="006517DC"/>
    <w:rsid w:val="00652326"/>
    <w:rsid w:val="006538A6"/>
    <w:rsid w:val="006538C1"/>
    <w:rsid w:val="00654503"/>
    <w:rsid w:val="006605F7"/>
    <w:rsid w:val="00660BC6"/>
    <w:rsid w:val="00660DD3"/>
    <w:rsid w:val="006631D7"/>
    <w:rsid w:val="0066333F"/>
    <w:rsid w:val="00665475"/>
    <w:rsid w:val="006667EF"/>
    <w:rsid w:val="006672D4"/>
    <w:rsid w:val="00670D2F"/>
    <w:rsid w:val="00671A7D"/>
    <w:rsid w:val="006726F0"/>
    <w:rsid w:val="00673492"/>
    <w:rsid w:val="00674152"/>
    <w:rsid w:val="00675566"/>
    <w:rsid w:val="00675FC0"/>
    <w:rsid w:val="006773C6"/>
    <w:rsid w:val="00680480"/>
    <w:rsid w:val="00680EFC"/>
    <w:rsid w:val="00682AEF"/>
    <w:rsid w:val="00683582"/>
    <w:rsid w:val="00683B96"/>
    <w:rsid w:val="00684376"/>
    <w:rsid w:val="0068443E"/>
    <w:rsid w:val="00685498"/>
    <w:rsid w:val="0069082F"/>
    <w:rsid w:val="00691363"/>
    <w:rsid w:val="006938BA"/>
    <w:rsid w:val="00693DAC"/>
    <w:rsid w:val="006942F4"/>
    <w:rsid w:val="00695088"/>
    <w:rsid w:val="006952A4"/>
    <w:rsid w:val="00695CE1"/>
    <w:rsid w:val="00696B5C"/>
    <w:rsid w:val="00696E5F"/>
    <w:rsid w:val="00697883"/>
    <w:rsid w:val="006A04EB"/>
    <w:rsid w:val="006A0E86"/>
    <w:rsid w:val="006A1577"/>
    <w:rsid w:val="006A2837"/>
    <w:rsid w:val="006A3B3E"/>
    <w:rsid w:val="006A3DB0"/>
    <w:rsid w:val="006A3EE6"/>
    <w:rsid w:val="006A46F5"/>
    <w:rsid w:val="006A5074"/>
    <w:rsid w:val="006A5CF7"/>
    <w:rsid w:val="006A6A5C"/>
    <w:rsid w:val="006A6D0B"/>
    <w:rsid w:val="006B1E91"/>
    <w:rsid w:val="006B1F07"/>
    <w:rsid w:val="006B4D08"/>
    <w:rsid w:val="006C0335"/>
    <w:rsid w:val="006C0FD6"/>
    <w:rsid w:val="006C2301"/>
    <w:rsid w:val="006C2DA6"/>
    <w:rsid w:val="006C48F9"/>
    <w:rsid w:val="006C4AE5"/>
    <w:rsid w:val="006C512E"/>
    <w:rsid w:val="006C54EF"/>
    <w:rsid w:val="006C5B52"/>
    <w:rsid w:val="006C631E"/>
    <w:rsid w:val="006D0737"/>
    <w:rsid w:val="006D4759"/>
    <w:rsid w:val="006D4B0D"/>
    <w:rsid w:val="006D4D97"/>
    <w:rsid w:val="006D5256"/>
    <w:rsid w:val="006D6E1C"/>
    <w:rsid w:val="006D6E79"/>
    <w:rsid w:val="006D6F86"/>
    <w:rsid w:val="006D7D92"/>
    <w:rsid w:val="006D7E54"/>
    <w:rsid w:val="006E08F9"/>
    <w:rsid w:val="006E1B1E"/>
    <w:rsid w:val="006E1C47"/>
    <w:rsid w:val="006E3263"/>
    <w:rsid w:val="006E3D07"/>
    <w:rsid w:val="006E4372"/>
    <w:rsid w:val="006E43AD"/>
    <w:rsid w:val="006E4C7F"/>
    <w:rsid w:val="006E4FEA"/>
    <w:rsid w:val="006E5A0D"/>
    <w:rsid w:val="006E6272"/>
    <w:rsid w:val="006E69A3"/>
    <w:rsid w:val="006F01B5"/>
    <w:rsid w:val="006F0739"/>
    <w:rsid w:val="006F08D5"/>
    <w:rsid w:val="006F1B82"/>
    <w:rsid w:val="006F2288"/>
    <w:rsid w:val="006F2AE8"/>
    <w:rsid w:val="006F2BE6"/>
    <w:rsid w:val="006F2DCA"/>
    <w:rsid w:val="006F5CDA"/>
    <w:rsid w:val="006F6FFF"/>
    <w:rsid w:val="007000C7"/>
    <w:rsid w:val="007013C6"/>
    <w:rsid w:val="007014A8"/>
    <w:rsid w:val="00701654"/>
    <w:rsid w:val="00701E2C"/>
    <w:rsid w:val="00701FA9"/>
    <w:rsid w:val="00702185"/>
    <w:rsid w:val="00702840"/>
    <w:rsid w:val="0070286C"/>
    <w:rsid w:val="007039A7"/>
    <w:rsid w:val="007065D5"/>
    <w:rsid w:val="00706AF3"/>
    <w:rsid w:val="00710171"/>
    <w:rsid w:val="007101C0"/>
    <w:rsid w:val="00710866"/>
    <w:rsid w:val="00710BD4"/>
    <w:rsid w:val="0071268C"/>
    <w:rsid w:val="00714A01"/>
    <w:rsid w:val="00714E88"/>
    <w:rsid w:val="00715812"/>
    <w:rsid w:val="00721372"/>
    <w:rsid w:val="00722A44"/>
    <w:rsid w:val="00724745"/>
    <w:rsid w:val="00726FE6"/>
    <w:rsid w:val="007273E7"/>
    <w:rsid w:val="00727FEE"/>
    <w:rsid w:val="007302C5"/>
    <w:rsid w:val="0073084C"/>
    <w:rsid w:val="00731365"/>
    <w:rsid w:val="00732518"/>
    <w:rsid w:val="00732DF0"/>
    <w:rsid w:val="007332EC"/>
    <w:rsid w:val="00734841"/>
    <w:rsid w:val="00734F49"/>
    <w:rsid w:val="00734F69"/>
    <w:rsid w:val="0073557E"/>
    <w:rsid w:val="00736985"/>
    <w:rsid w:val="00737C40"/>
    <w:rsid w:val="00740811"/>
    <w:rsid w:val="00741095"/>
    <w:rsid w:val="00741746"/>
    <w:rsid w:val="0074459D"/>
    <w:rsid w:val="007464FB"/>
    <w:rsid w:val="00747178"/>
    <w:rsid w:val="0074768F"/>
    <w:rsid w:val="00750F81"/>
    <w:rsid w:val="0075106C"/>
    <w:rsid w:val="0075279A"/>
    <w:rsid w:val="00752B42"/>
    <w:rsid w:val="007534E2"/>
    <w:rsid w:val="00753F31"/>
    <w:rsid w:val="00753F86"/>
    <w:rsid w:val="00754075"/>
    <w:rsid w:val="00754956"/>
    <w:rsid w:val="00754A72"/>
    <w:rsid w:val="00754C49"/>
    <w:rsid w:val="00756792"/>
    <w:rsid w:val="007568F5"/>
    <w:rsid w:val="00760B2E"/>
    <w:rsid w:val="00760D84"/>
    <w:rsid w:val="00762E3F"/>
    <w:rsid w:val="0076332A"/>
    <w:rsid w:val="00763583"/>
    <w:rsid w:val="007638B9"/>
    <w:rsid w:val="00763A4D"/>
    <w:rsid w:val="00765730"/>
    <w:rsid w:val="0076578E"/>
    <w:rsid w:val="0076793C"/>
    <w:rsid w:val="00767AEA"/>
    <w:rsid w:val="0077051A"/>
    <w:rsid w:val="00770A57"/>
    <w:rsid w:val="00771D8F"/>
    <w:rsid w:val="00772B1E"/>
    <w:rsid w:val="00772D26"/>
    <w:rsid w:val="00773194"/>
    <w:rsid w:val="007749AE"/>
    <w:rsid w:val="00775106"/>
    <w:rsid w:val="00775548"/>
    <w:rsid w:val="0077567F"/>
    <w:rsid w:val="00775DA8"/>
    <w:rsid w:val="007767FB"/>
    <w:rsid w:val="00776958"/>
    <w:rsid w:val="00776DE6"/>
    <w:rsid w:val="007770D6"/>
    <w:rsid w:val="00777DEA"/>
    <w:rsid w:val="007800D2"/>
    <w:rsid w:val="0078011F"/>
    <w:rsid w:val="007814F0"/>
    <w:rsid w:val="007849CA"/>
    <w:rsid w:val="00784CDF"/>
    <w:rsid w:val="00785763"/>
    <w:rsid w:val="00785FD4"/>
    <w:rsid w:val="00790AA0"/>
    <w:rsid w:val="00791053"/>
    <w:rsid w:val="007910D2"/>
    <w:rsid w:val="0079217F"/>
    <w:rsid w:val="00793AA4"/>
    <w:rsid w:val="007940FC"/>
    <w:rsid w:val="007943F1"/>
    <w:rsid w:val="007953B0"/>
    <w:rsid w:val="00795832"/>
    <w:rsid w:val="00795CED"/>
    <w:rsid w:val="00796250"/>
    <w:rsid w:val="0079638B"/>
    <w:rsid w:val="00797A9F"/>
    <w:rsid w:val="00797CD9"/>
    <w:rsid w:val="007A0538"/>
    <w:rsid w:val="007A06F4"/>
    <w:rsid w:val="007A304A"/>
    <w:rsid w:val="007A41C1"/>
    <w:rsid w:val="007A4330"/>
    <w:rsid w:val="007A565D"/>
    <w:rsid w:val="007A5CE4"/>
    <w:rsid w:val="007A5E80"/>
    <w:rsid w:val="007A76D1"/>
    <w:rsid w:val="007A7C7F"/>
    <w:rsid w:val="007B0195"/>
    <w:rsid w:val="007B0335"/>
    <w:rsid w:val="007B1C68"/>
    <w:rsid w:val="007B1C96"/>
    <w:rsid w:val="007B2393"/>
    <w:rsid w:val="007B2550"/>
    <w:rsid w:val="007B2BD9"/>
    <w:rsid w:val="007B386F"/>
    <w:rsid w:val="007B40F2"/>
    <w:rsid w:val="007B4CE6"/>
    <w:rsid w:val="007B4E3F"/>
    <w:rsid w:val="007B5498"/>
    <w:rsid w:val="007B5862"/>
    <w:rsid w:val="007B746B"/>
    <w:rsid w:val="007B7566"/>
    <w:rsid w:val="007C14DB"/>
    <w:rsid w:val="007C15BB"/>
    <w:rsid w:val="007C2677"/>
    <w:rsid w:val="007C26FC"/>
    <w:rsid w:val="007C44D0"/>
    <w:rsid w:val="007C5155"/>
    <w:rsid w:val="007C5952"/>
    <w:rsid w:val="007C5CEB"/>
    <w:rsid w:val="007C6D8A"/>
    <w:rsid w:val="007C704C"/>
    <w:rsid w:val="007C7968"/>
    <w:rsid w:val="007D0D13"/>
    <w:rsid w:val="007D237C"/>
    <w:rsid w:val="007D34F6"/>
    <w:rsid w:val="007D418B"/>
    <w:rsid w:val="007D51D7"/>
    <w:rsid w:val="007D5491"/>
    <w:rsid w:val="007D7522"/>
    <w:rsid w:val="007D756C"/>
    <w:rsid w:val="007D763F"/>
    <w:rsid w:val="007D7DBF"/>
    <w:rsid w:val="007D7E78"/>
    <w:rsid w:val="007E0D41"/>
    <w:rsid w:val="007E10BE"/>
    <w:rsid w:val="007E11FF"/>
    <w:rsid w:val="007E1CD5"/>
    <w:rsid w:val="007E4218"/>
    <w:rsid w:val="007E439E"/>
    <w:rsid w:val="007E5266"/>
    <w:rsid w:val="007E5278"/>
    <w:rsid w:val="007F05B8"/>
    <w:rsid w:val="007F2784"/>
    <w:rsid w:val="007F2CF4"/>
    <w:rsid w:val="007F3195"/>
    <w:rsid w:val="007F3A24"/>
    <w:rsid w:val="007F3CA5"/>
    <w:rsid w:val="007F3D2D"/>
    <w:rsid w:val="007F403C"/>
    <w:rsid w:val="007F5DF1"/>
    <w:rsid w:val="007F60E3"/>
    <w:rsid w:val="007F6CFE"/>
    <w:rsid w:val="007F72DD"/>
    <w:rsid w:val="007F76D0"/>
    <w:rsid w:val="007F7D92"/>
    <w:rsid w:val="0080101F"/>
    <w:rsid w:val="00802FAD"/>
    <w:rsid w:val="008048B4"/>
    <w:rsid w:val="00805B1E"/>
    <w:rsid w:val="00805D6C"/>
    <w:rsid w:val="008064E8"/>
    <w:rsid w:val="008073BD"/>
    <w:rsid w:val="008078C5"/>
    <w:rsid w:val="00807DCE"/>
    <w:rsid w:val="00807E25"/>
    <w:rsid w:val="00810FD4"/>
    <w:rsid w:val="00811912"/>
    <w:rsid w:val="00812016"/>
    <w:rsid w:val="00814337"/>
    <w:rsid w:val="0081504D"/>
    <w:rsid w:val="008168D3"/>
    <w:rsid w:val="0081717C"/>
    <w:rsid w:val="008171A1"/>
    <w:rsid w:val="00817202"/>
    <w:rsid w:val="008179D5"/>
    <w:rsid w:val="0082033A"/>
    <w:rsid w:val="0082323D"/>
    <w:rsid w:val="00823A59"/>
    <w:rsid w:val="00823D99"/>
    <w:rsid w:val="00823E10"/>
    <w:rsid w:val="00824268"/>
    <w:rsid w:val="00824B71"/>
    <w:rsid w:val="008256FC"/>
    <w:rsid w:val="00826C76"/>
    <w:rsid w:val="00827A53"/>
    <w:rsid w:val="008300E7"/>
    <w:rsid w:val="00830204"/>
    <w:rsid w:val="00830318"/>
    <w:rsid w:val="00830F96"/>
    <w:rsid w:val="00831543"/>
    <w:rsid w:val="008319F1"/>
    <w:rsid w:val="00832506"/>
    <w:rsid w:val="00832B00"/>
    <w:rsid w:val="0083415B"/>
    <w:rsid w:val="00834726"/>
    <w:rsid w:val="00834F14"/>
    <w:rsid w:val="008364D5"/>
    <w:rsid w:val="00836AAC"/>
    <w:rsid w:val="00836AAE"/>
    <w:rsid w:val="00837033"/>
    <w:rsid w:val="008403EC"/>
    <w:rsid w:val="00841734"/>
    <w:rsid w:val="00842391"/>
    <w:rsid w:val="00843D73"/>
    <w:rsid w:val="00844530"/>
    <w:rsid w:val="00845C79"/>
    <w:rsid w:val="00846056"/>
    <w:rsid w:val="00846CCC"/>
    <w:rsid w:val="00850A96"/>
    <w:rsid w:val="00851529"/>
    <w:rsid w:val="00851928"/>
    <w:rsid w:val="00852956"/>
    <w:rsid w:val="0085609B"/>
    <w:rsid w:val="008579C5"/>
    <w:rsid w:val="00857CCA"/>
    <w:rsid w:val="0086022E"/>
    <w:rsid w:val="0086138E"/>
    <w:rsid w:val="0086345E"/>
    <w:rsid w:val="00865529"/>
    <w:rsid w:val="00865FF1"/>
    <w:rsid w:val="00866481"/>
    <w:rsid w:val="00867FE0"/>
    <w:rsid w:val="00871618"/>
    <w:rsid w:val="00871DA1"/>
    <w:rsid w:val="008723F6"/>
    <w:rsid w:val="008759F2"/>
    <w:rsid w:val="00875CA9"/>
    <w:rsid w:val="00875DE8"/>
    <w:rsid w:val="00876056"/>
    <w:rsid w:val="00876F3F"/>
    <w:rsid w:val="00880836"/>
    <w:rsid w:val="0088191B"/>
    <w:rsid w:val="00881ED2"/>
    <w:rsid w:val="00882971"/>
    <w:rsid w:val="00882BF0"/>
    <w:rsid w:val="00883926"/>
    <w:rsid w:val="008842CF"/>
    <w:rsid w:val="00884660"/>
    <w:rsid w:val="00885319"/>
    <w:rsid w:val="00885F44"/>
    <w:rsid w:val="00886ECB"/>
    <w:rsid w:val="00887C17"/>
    <w:rsid w:val="008921D0"/>
    <w:rsid w:val="008932AB"/>
    <w:rsid w:val="008955F6"/>
    <w:rsid w:val="00895898"/>
    <w:rsid w:val="008959D8"/>
    <w:rsid w:val="0089656A"/>
    <w:rsid w:val="008972F4"/>
    <w:rsid w:val="008976AF"/>
    <w:rsid w:val="008976BD"/>
    <w:rsid w:val="00897B5B"/>
    <w:rsid w:val="00897F09"/>
    <w:rsid w:val="008A0409"/>
    <w:rsid w:val="008A0870"/>
    <w:rsid w:val="008A1763"/>
    <w:rsid w:val="008A240A"/>
    <w:rsid w:val="008A429A"/>
    <w:rsid w:val="008A5C8B"/>
    <w:rsid w:val="008A7462"/>
    <w:rsid w:val="008B0276"/>
    <w:rsid w:val="008B1FDA"/>
    <w:rsid w:val="008B24CB"/>
    <w:rsid w:val="008B2FDC"/>
    <w:rsid w:val="008B372F"/>
    <w:rsid w:val="008B3F0C"/>
    <w:rsid w:val="008B4299"/>
    <w:rsid w:val="008B5224"/>
    <w:rsid w:val="008B5715"/>
    <w:rsid w:val="008B696F"/>
    <w:rsid w:val="008B7170"/>
    <w:rsid w:val="008B7521"/>
    <w:rsid w:val="008B7600"/>
    <w:rsid w:val="008C07B5"/>
    <w:rsid w:val="008C699E"/>
    <w:rsid w:val="008C6A84"/>
    <w:rsid w:val="008C7EB9"/>
    <w:rsid w:val="008D158A"/>
    <w:rsid w:val="008D1FD6"/>
    <w:rsid w:val="008D2028"/>
    <w:rsid w:val="008D20AB"/>
    <w:rsid w:val="008D25B5"/>
    <w:rsid w:val="008D2823"/>
    <w:rsid w:val="008D29DD"/>
    <w:rsid w:val="008D3FA9"/>
    <w:rsid w:val="008D4DED"/>
    <w:rsid w:val="008D6539"/>
    <w:rsid w:val="008D6EAF"/>
    <w:rsid w:val="008D7384"/>
    <w:rsid w:val="008D7450"/>
    <w:rsid w:val="008E0757"/>
    <w:rsid w:val="008E1319"/>
    <w:rsid w:val="008E20FE"/>
    <w:rsid w:val="008E2209"/>
    <w:rsid w:val="008E26BC"/>
    <w:rsid w:val="008E29C6"/>
    <w:rsid w:val="008E33E6"/>
    <w:rsid w:val="008E483A"/>
    <w:rsid w:val="008E5414"/>
    <w:rsid w:val="008E6313"/>
    <w:rsid w:val="008E7CAC"/>
    <w:rsid w:val="008E7F32"/>
    <w:rsid w:val="008E7F84"/>
    <w:rsid w:val="008F1124"/>
    <w:rsid w:val="008F1F24"/>
    <w:rsid w:val="008F28A6"/>
    <w:rsid w:val="008F3269"/>
    <w:rsid w:val="008F3ADA"/>
    <w:rsid w:val="008F465D"/>
    <w:rsid w:val="008F4BA5"/>
    <w:rsid w:val="008F586E"/>
    <w:rsid w:val="008F6304"/>
    <w:rsid w:val="009006B2"/>
    <w:rsid w:val="009006BA"/>
    <w:rsid w:val="009008B9"/>
    <w:rsid w:val="00900D0A"/>
    <w:rsid w:val="009010F0"/>
    <w:rsid w:val="00902944"/>
    <w:rsid w:val="00902DFD"/>
    <w:rsid w:val="00903673"/>
    <w:rsid w:val="0091009F"/>
    <w:rsid w:val="00910FCA"/>
    <w:rsid w:val="009126F2"/>
    <w:rsid w:val="009134F4"/>
    <w:rsid w:val="00914486"/>
    <w:rsid w:val="00921D13"/>
    <w:rsid w:val="00923486"/>
    <w:rsid w:val="00925D65"/>
    <w:rsid w:val="00925E01"/>
    <w:rsid w:val="00926F75"/>
    <w:rsid w:val="0092705B"/>
    <w:rsid w:val="00927C3C"/>
    <w:rsid w:val="00933C39"/>
    <w:rsid w:val="00933D32"/>
    <w:rsid w:val="00933DCC"/>
    <w:rsid w:val="00934FEE"/>
    <w:rsid w:val="00940035"/>
    <w:rsid w:val="0094004A"/>
    <w:rsid w:val="00942273"/>
    <w:rsid w:val="00942AB1"/>
    <w:rsid w:val="0094335C"/>
    <w:rsid w:val="009433F0"/>
    <w:rsid w:val="009439BB"/>
    <w:rsid w:val="00943C32"/>
    <w:rsid w:val="00945A61"/>
    <w:rsid w:val="00946142"/>
    <w:rsid w:val="0094694B"/>
    <w:rsid w:val="009478A9"/>
    <w:rsid w:val="00947CFF"/>
    <w:rsid w:val="009502FE"/>
    <w:rsid w:val="0095048D"/>
    <w:rsid w:val="00951438"/>
    <w:rsid w:val="009515CC"/>
    <w:rsid w:val="009531CE"/>
    <w:rsid w:val="00953938"/>
    <w:rsid w:val="009543D0"/>
    <w:rsid w:val="00954822"/>
    <w:rsid w:val="00954CB9"/>
    <w:rsid w:val="00954D4F"/>
    <w:rsid w:val="009550A8"/>
    <w:rsid w:val="00955421"/>
    <w:rsid w:val="00956D0C"/>
    <w:rsid w:val="009574D7"/>
    <w:rsid w:val="00957815"/>
    <w:rsid w:val="0096077B"/>
    <w:rsid w:val="0096133B"/>
    <w:rsid w:val="00961DF8"/>
    <w:rsid w:val="00962231"/>
    <w:rsid w:val="00962ED0"/>
    <w:rsid w:val="00962F3E"/>
    <w:rsid w:val="00962FF1"/>
    <w:rsid w:val="0096311D"/>
    <w:rsid w:val="00963CB4"/>
    <w:rsid w:val="00963D84"/>
    <w:rsid w:val="00965B74"/>
    <w:rsid w:val="0096644B"/>
    <w:rsid w:val="00967E46"/>
    <w:rsid w:val="00970C05"/>
    <w:rsid w:val="009715B5"/>
    <w:rsid w:val="009719AE"/>
    <w:rsid w:val="00971CFA"/>
    <w:rsid w:val="00971D81"/>
    <w:rsid w:val="00971E9F"/>
    <w:rsid w:val="00972623"/>
    <w:rsid w:val="009739A8"/>
    <w:rsid w:val="00976E87"/>
    <w:rsid w:val="00977050"/>
    <w:rsid w:val="0098095A"/>
    <w:rsid w:val="00980C71"/>
    <w:rsid w:val="009831FB"/>
    <w:rsid w:val="00983CC5"/>
    <w:rsid w:val="00983FD0"/>
    <w:rsid w:val="00985197"/>
    <w:rsid w:val="00986A9C"/>
    <w:rsid w:val="00993C34"/>
    <w:rsid w:val="00994A3D"/>
    <w:rsid w:val="00994CA1"/>
    <w:rsid w:val="00995652"/>
    <w:rsid w:val="00996E53"/>
    <w:rsid w:val="00997E80"/>
    <w:rsid w:val="009A11DC"/>
    <w:rsid w:val="009A1AEB"/>
    <w:rsid w:val="009A31FB"/>
    <w:rsid w:val="009A3723"/>
    <w:rsid w:val="009A550D"/>
    <w:rsid w:val="009A5855"/>
    <w:rsid w:val="009A6653"/>
    <w:rsid w:val="009A6B22"/>
    <w:rsid w:val="009A6B70"/>
    <w:rsid w:val="009B0152"/>
    <w:rsid w:val="009B045F"/>
    <w:rsid w:val="009B06D3"/>
    <w:rsid w:val="009B095E"/>
    <w:rsid w:val="009B244C"/>
    <w:rsid w:val="009B28A7"/>
    <w:rsid w:val="009B31E9"/>
    <w:rsid w:val="009B352E"/>
    <w:rsid w:val="009B367E"/>
    <w:rsid w:val="009B5BA1"/>
    <w:rsid w:val="009B61EF"/>
    <w:rsid w:val="009B6B49"/>
    <w:rsid w:val="009B715C"/>
    <w:rsid w:val="009C15C5"/>
    <w:rsid w:val="009C195B"/>
    <w:rsid w:val="009C59E3"/>
    <w:rsid w:val="009C6D7D"/>
    <w:rsid w:val="009D0061"/>
    <w:rsid w:val="009D11B7"/>
    <w:rsid w:val="009D1827"/>
    <w:rsid w:val="009D3132"/>
    <w:rsid w:val="009D3DDA"/>
    <w:rsid w:val="009D4580"/>
    <w:rsid w:val="009D5A6E"/>
    <w:rsid w:val="009D72DD"/>
    <w:rsid w:val="009D7D3D"/>
    <w:rsid w:val="009D7F21"/>
    <w:rsid w:val="009E0A3D"/>
    <w:rsid w:val="009E1240"/>
    <w:rsid w:val="009E21C8"/>
    <w:rsid w:val="009E2BC2"/>
    <w:rsid w:val="009E2C76"/>
    <w:rsid w:val="009E2F30"/>
    <w:rsid w:val="009E380B"/>
    <w:rsid w:val="009E42AC"/>
    <w:rsid w:val="009E48D3"/>
    <w:rsid w:val="009E4A33"/>
    <w:rsid w:val="009E4A3B"/>
    <w:rsid w:val="009E5B56"/>
    <w:rsid w:val="009E5FBD"/>
    <w:rsid w:val="009E6B75"/>
    <w:rsid w:val="009E7B6A"/>
    <w:rsid w:val="009F1018"/>
    <w:rsid w:val="009F1621"/>
    <w:rsid w:val="009F3E60"/>
    <w:rsid w:val="009F64D6"/>
    <w:rsid w:val="009F6548"/>
    <w:rsid w:val="009F77DF"/>
    <w:rsid w:val="009F784A"/>
    <w:rsid w:val="00A010F6"/>
    <w:rsid w:val="00A043DD"/>
    <w:rsid w:val="00A04DFA"/>
    <w:rsid w:val="00A04E7C"/>
    <w:rsid w:val="00A05873"/>
    <w:rsid w:val="00A05EC9"/>
    <w:rsid w:val="00A06BF7"/>
    <w:rsid w:val="00A076EB"/>
    <w:rsid w:val="00A07DC7"/>
    <w:rsid w:val="00A102C5"/>
    <w:rsid w:val="00A1095E"/>
    <w:rsid w:val="00A11486"/>
    <w:rsid w:val="00A12D0B"/>
    <w:rsid w:val="00A13432"/>
    <w:rsid w:val="00A13709"/>
    <w:rsid w:val="00A13832"/>
    <w:rsid w:val="00A1434E"/>
    <w:rsid w:val="00A146FE"/>
    <w:rsid w:val="00A1614D"/>
    <w:rsid w:val="00A17360"/>
    <w:rsid w:val="00A17841"/>
    <w:rsid w:val="00A20A16"/>
    <w:rsid w:val="00A21E3F"/>
    <w:rsid w:val="00A233DB"/>
    <w:rsid w:val="00A25688"/>
    <w:rsid w:val="00A25E66"/>
    <w:rsid w:val="00A26489"/>
    <w:rsid w:val="00A2700F"/>
    <w:rsid w:val="00A27787"/>
    <w:rsid w:val="00A27896"/>
    <w:rsid w:val="00A3053B"/>
    <w:rsid w:val="00A31BCB"/>
    <w:rsid w:val="00A329E1"/>
    <w:rsid w:val="00A35C32"/>
    <w:rsid w:val="00A35EFD"/>
    <w:rsid w:val="00A36D2B"/>
    <w:rsid w:val="00A408A4"/>
    <w:rsid w:val="00A40BA8"/>
    <w:rsid w:val="00A41376"/>
    <w:rsid w:val="00A4139E"/>
    <w:rsid w:val="00A4333B"/>
    <w:rsid w:val="00A43A07"/>
    <w:rsid w:val="00A44A58"/>
    <w:rsid w:val="00A45D92"/>
    <w:rsid w:val="00A470D7"/>
    <w:rsid w:val="00A472F8"/>
    <w:rsid w:val="00A50A35"/>
    <w:rsid w:val="00A50C08"/>
    <w:rsid w:val="00A51673"/>
    <w:rsid w:val="00A52BE2"/>
    <w:rsid w:val="00A536B5"/>
    <w:rsid w:val="00A5404A"/>
    <w:rsid w:val="00A56702"/>
    <w:rsid w:val="00A57034"/>
    <w:rsid w:val="00A570AA"/>
    <w:rsid w:val="00A57BAE"/>
    <w:rsid w:val="00A57D26"/>
    <w:rsid w:val="00A60E5A"/>
    <w:rsid w:val="00A6143E"/>
    <w:rsid w:val="00A616F0"/>
    <w:rsid w:val="00A63274"/>
    <w:rsid w:val="00A637B9"/>
    <w:rsid w:val="00A63C23"/>
    <w:rsid w:val="00A64185"/>
    <w:rsid w:val="00A64322"/>
    <w:rsid w:val="00A662D1"/>
    <w:rsid w:val="00A669CA"/>
    <w:rsid w:val="00A67728"/>
    <w:rsid w:val="00A67A11"/>
    <w:rsid w:val="00A70713"/>
    <w:rsid w:val="00A71821"/>
    <w:rsid w:val="00A71E0C"/>
    <w:rsid w:val="00A71FC4"/>
    <w:rsid w:val="00A723A4"/>
    <w:rsid w:val="00A72BD8"/>
    <w:rsid w:val="00A72C81"/>
    <w:rsid w:val="00A73F0C"/>
    <w:rsid w:val="00A767DB"/>
    <w:rsid w:val="00A80420"/>
    <w:rsid w:val="00A810C0"/>
    <w:rsid w:val="00A81D5D"/>
    <w:rsid w:val="00A81F64"/>
    <w:rsid w:val="00A82C15"/>
    <w:rsid w:val="00A82F52"/>
    <w:rsid w:val="00A83759"/>
    <w:rsid w:val="00A8389B"/>
    <w:rsid w:val="00A850E7"/>
    <w:rsid w:val="00A8538C"/>
    <w:rsid w:val="00A85869"/>
    <w:rsid w:val="00A8690A"/>
    <w:rsid w:val="00A87494"/>
    <w:rsid w:val="00A87806"/>
    <w:rsid w:val="00A9069E"/>
    <w:rsid w:val="00A9188C"/>
    <w:rsid w:val="00A92B09"/>
    <w:rsid w:val="00A92DF0"/>
    <w:rsid w:val="00A93767"/>
    <w:rsid w:val="00A93BA5"/>
    <w:rsid w:val="00A96BDC"/>
    <w:rsid w:val="00A97966"/>
    <w:rsid w:val="00A97984"/>
    <w:rsid w:val="00AA05DA"/>
    <w:rsid w:val="00AA121F"/>
    <w:rsid w:val="00AA15B6"/>
    <w:rsid w:val="00AA1DB1"/>
    <w:rsid w:val="00AA1EEA"/>
    <w:rsid w:val="00AA20E8"/>
    <w:rsid w:val="00AA42F5"/>
    <w:rsid w:val="00AA435B"/>
    <w:rsid w:val="00AA49D2"/>
    <w:rsid w:val="00AA5D8F"/>
    <w:rsid w:val="00AA5DF4"/>
    <w:rsid w:val="00AA5E17"/>
    <w:rsid w:val="00AA7518"/>
    <w:rsid w:val="00AB049E"/>
    <w:rsid w:val="00AB2E19"/>
    <w:rsid w:val="00AB33A3"/>
    <w:rsid w:val="00AB3EE0"/>
    <w:rsid w:val="00AB4BCB"/>
    <w:rsid w:val="00AB4D7F"/>
    <w:rsid w:val="00AB4DC3"/>
    <w:rsid w:val="00AB547E"/>
    <w:rsid w:val="00AB5511"/>
    <w:rsid w:val="00AB6C78"/>
    <w:rsid w:val="00AB706F"/>
    <w:rsid w:val="00AB740F"/>
    <w:rsid w:val="00AB7CE8"/>
    <w:rsid w:val="00AC0499"/>
    <w:rsid w:val="00AC1DFD"/>
    <w:rsid w:val="00AC1EE1"/>
    <w:rsid w:val="00AC1EEA"/>
    <w:rsid w:val="00AC3AF8"/>
    <w:rsid w:val="00AC4039"/>
    <w:rsid w:val="00AC4616"/>
    <w:rsid w:val="00AC51A7"/>
    <w:rsid w:val="00AC5F10"/>
    <w:rsid w:val="00AC784E"/>
    <w:rsid w:val="00AD0331"/>
    <w:rsid w:val="00AD0512"/>
    <w:rsid w:val="00AD0E08"/>
    <w:rsid w:val="00AD12F1"/>
    <w:rsid w:val="00AD2106"/>
    <w:rsid w:val="00AD2E66"/>
    <w:rsid w:val="00AD372F"/>
    <w:rsid w:val="00AD3D3C"/>
    <w:rsid w:val="00AD3FFA"/>
    <w:rsid w:val="00AD4AA0"/>
    <w:rsid w:val="00AD59E6"/>
    <w:rsid w:val="00AE05B1"/>
    <w:rsid w:val="00AE089A"/>
    <w:rsid w:val="00AE0978"/>
    <w:rsid w:val="00AE0A53"/>
    <w:rsid w:val="00AE2468"/>
    <w:rsid w:val="00AE2714"/>
    <w:rsid w:val="00AE38C1"/>
    <w:rsid w:val="00AE3920"/>
    <w:rsid w:val="00AE4D82"/>
    <w:rsid w:val="00AE5572"/>
    <w:rsid w:val="00AE55F6"/>
    <w:rsid w:val="00AE5DF6"/>
    <w:rsid w:val="00AE6047"/>
    <w:rsid w:val="00AE6431"/>
    <w:rsid w:val="00AF0AE7"/>
    <w:rsid w:val="00AF0BC2"/>
    <w:rsid w:val="00AF2104"/>
    <w:rsid w:val="00AF26B8"/>
    <w:rsid w:val="00AF2C17"/>
    <w:rsid w:val="00AF3423"/>
    <w:rsid w:val="00AF39BC"/>
    <w:rsid w:val="00AF4409"/>
    <w:rsid w:val="00AF5763"/>
    <w:rsid w:val="00AF5F52"/>
    <w:rsid w:val="00AF65B0"/>
    <w:rsid w:val="00AF77C6"/>
    <w:rsid w:val="00AF79B0"/>
    <w:rsid w:val="00B0006D"/>
    <w:rsid w:val="00B0030E"/>
    <w:rsid w:val="00B020B6"/>
    <w:rsid w:val="00B02300"/>
    <w:rsid w:val="00B03708"/>
    <w:rsid w:val="00B039CE"/>
    <w:rsid w:val="00B0464A"/>
    <w:rsid w:val="00B050BB"/>
    <w:rsid w:val="00B05319"/>
    <w:rsid w:val="00B05B73"/>
    <w:rsid w:val="00B05D73"/>
    <w:rsid w:val="00B05F8F"/>
    <w:rsid w:val="00B064DD"/>
    <w:rsid w:val="00B06B20"/>
    <w:rsid w:val="00B10382"/>
    <w:rsid w:val="00B10669"/>
    <w:rsid w:val="00B10B2F"/>
    <w:rsid w:val="00B10FC3"/>
    <w:rsid w:val="00B11272"/>
    <w:rsid w:val="00B143BB"/>
    <w:rsid w:val="00B146B5"/>
    <w:rsid w:val="00B17899"/>
    <w:rsid w:val="00B17D6F"/>
    <w:rsid w:val="00B2100D"/>
    <w:rsid w:val="00B22882"/>
    <w:rsid w:val="00B23C11"/>
    <w:rsid w:val="00B24408"/>
    <w:rsid w:val="00B25264"/>
    <w:rsid w:val="00B25762"/>
    <w:rsid w:val="00B25CD9"/>
    <w:rsid w:val="00B2666A"/>
    <w:rsid w:val="00B269C0"/>
    <w:rsid w:val="00B27385"/>
    <w:rsid w:val="00B27D4A"/>
    <w:rsid w:val="00B32C7A"/>
    <w:rsid w:val="00B3350B"/>
    <w:rsid w:val="00B337A8"/>
    <w:rsid w:val="00B33CE8"/>
    <w:rsid w:val="00B353A7"/>
    <w:rsid w:val="00B367D3"/>
    <w:rsid w:val="00B41322"/>
    <w:rsid w:val="00B41EC6"/>
    <w:rsid w:val="00B41F40"/>
    <w:rsid w:val="00B42887"/>
    <w:rsid w:val="00B444B6"/>
    <w:rsid w:val="00B454DC"/>
    <w:rsid w:val="00B45B40"/>
    <w:rsid w:val="00B47319"/>
    <w:rsid w:val="00B4749F"/>
    <w:rsid w:val="00B47619"/>
    <w:rsid w:val="00B47F90"/>
    <w:rsid w:val="00B5148B"/>
    <w:rsid w:val="00B52385"/>
    <w:rsid w:val="00B52572"/>
    <w:rsid w:val="00B52F4C"/>
    <w:rsid w:val="00B54286"/>
    <w:rsid w:val="00B558DF"/>
    <w:rsid w:val="00B60544"/>
    <w:rsid w:val="00B60860"/>
    <w:rsid w:val="00B61ED5"/>
    <w:rsid w:val="00B62CFA"/>
    <w:rsid w:val="00B667F6"/>
    <w:rsid w:val="00B6736B"/>
    <w:rsid w:val="00B67A0A"/>
    <w:rsid w:val="00B704B7"/>
    <w:rsid w:val="00B70E10"/>
    <w:rsid w:val="00B7215B"/>
    <w:rsid w:val="00B726A5"/>
    <w:rsid w:val="00B72980"/>
    <w:rsid w:val="00B72E08"/>
    <w:rsid w:val="00B73C29"/>
    <w:rsid w:val="00B7482C"/>
    <w:rsid w:val="00B74891"/>
    <w:rsid w:val="00B74DCD"/>
    <w:rsid w:val="00B751D4"/>
    <w:rsid w:val="00B7618D"/>
    <w:rsid w:val="00B7663D"/>
    <w:rsid w:val="00B76ECE"/>
    <w:rsid w:val="00B80CDC"/>
    <w:rsid w:val="00B8133F"/>
    <w:rsid w:val="00B816CF"/>
    <w:rsid w:val="00B81867"/>
    <w:rsid w:val="00B832E2"/>
    <w:rsid w:val="00B83AB7"/>
    <w:rsid w:val="00B8717B"/>
    <w:rsid w:val="00B87BF1"/>
    <w:rsid w:val="00B87E3C"/>
    <w:rsid w:val="00B90721"/>
    <w:rsid w:val="00B90D0E"/>
    <w:rsid w:val="00B926C4"/>
    <w:rsid w:val="00B92E7B"/>
    <w:rsid w:val="00B93B58"/>
    <w:rsid w:val="00B956B9"/>
    <w:rsid w:val="00B956DA"/>
    <w:rsid w:val="00B962F0"/>
    <w:rsid w:val="00B9631B"/>
    <w:rsid w:val="00B97588"/>
    <w:rsid w:val="00B9779B"/>
    <w:rsid w:val="00B97D01"/>
    <w:rsid w:val="00BA0203"/>
    <w:rsid w:val="00BA0925"/>
    <w:rsid w:val="00BA0AD2"/>
    <w:rsid w:val="00BA1D8E"/>
    <w:rsid w:val="00BA25DE"/>
    <w:rsid w:val="00BA3914"/>
    <w:rsid w:val="00BA490F"/>
    <w:rsid w:val="00BA591A"/>
    <w:rsid w:val="00BA5D80"/>
    <w:rsid w:val="00BA6302"/>
    <w:rsid w:val="00BA63C7"/>
    <w:rsid w:val="00BA680E"/>
    <w:rsid w:val="00BA6D28"/>
    <w:rsid w:val="00BA72D3"/>
    <w:rsid w:val="00BB0A64"/>
    <w:rsid w:val="00BB1BDD"/>
    <w:rsid w:val="00BB2F24"/>
    <w:rsid w:val="00BB3466"/>
    <w:rsid w:val="00BB40B9"/>
    <w:rsid w:val="00BB4DAF"/>
    <w:rsid w:val="00BB64D3"/>
    <w:rsid w:val="00BB6905"/>
    <w:rsid w:val="00BB7858"/>
    <w:rsid w:val="00BC0955"/>
    <w:rsid w:val="00BC1265"/>
    <w:rsid w:val="00BC18DC"/>
    <w:rsid w:val="00BC19DF"/>
    <w:rsid w:val="00BC247F"/>
    <w:rsid w:val="00BC28F1"/>
    <w:rsid w:val="00BC2D6A"/>
    <w:rsid w:val="00BC364D"/>
    <w:rsid w:val="00BC3673"/>
    <w:rsid w:val="00BC3D7C"/>
    <w:rsid w:val="00BC4A3E"/>
    <w:rsid w:val="00BC4D03"/>
    <w:rsid w:val="00BC5DDE"/>
    <w:rsid w:val="00BC6F37"/>
    <w:rsid w:val="00BC71E3"/>
    <w:rsid w:val="00BC7571"/>
    <w:rsid w:val="00BC7B9A"/>
    <w:rsid w:val="00BD0B3E"/>
    <w:rsid w:val="00BD0C17"/>
    <w:rsid w:val="00BD192B"/>
    <w:rsid w:val="00BD1F8E"/>
    <w:rsid w:val="00BD5298"/>
    <w:rsid w:val="00BD641C"/>
    <w:rsid w:val="00BD7969"/>
    <w:rsid w:val="00BD7A98"/>
    <w:rsid w:val="00BE00BA"/>
    <w:rsid w:val="00BE032F"/>
    <w:rsid w:val="00BE06F5"/>
    <w:rsid w:val="00BE1A48"/>
    <w:rsid w:val="00BE2682"/>
    <w:rsid w:val="00BE58C5"/>
    <w:rsid w:val="00BE5B41"/>
    <w:rsid w:val="00BE608E"/>
    <w:rsid w:val="00BE6386"/>
    <w:rsid w:val="00BE67A2"/>
    <w:rsid w:val="00BE7057"/>
    <w:rsid w:val="00BF0551"/>
    <w:rsid w:val="00BF0D8F"/>
    <w:rsid w:val="00BF17E7"/>
    <w:rsid w:val="00BF197B"/>
    <w:rsid w:val="00BF27F9"/>
    <w:rsid w:val="00BF388A"/>
    <w:rsid w:val="00BF5442"/>
    <w:rsid w:val="00BF563C"/>
    <w:rsid w:val="00BF635C"/>
    <w:rsid w:val="00BF64DD"/>
    <w:rsid w:val="00C00665"/>
    <w:rsid w:val="00C00D4F"/>
    <w:rsid w:val="00C016AB"/>
    <w:rsid w:val="00C02143"/>
    <w:rsid w:val="00C024CA"/>
    <w:rsid w:val="00C03FDF"/>
    <w:rsid w:val="00C042DF"/>
    <w:rsid w:val="00C04A66"/>
    <w:rsid w:val="00C061C3"/>
    <w:rsid w:val="00C062C0"/>
    <w:rsid w:val="00C0696E"/>
    <w:rsid w:val="00C06E5E"/>
    <w:rsid w:val="00C10B47"/>
    <w:rsid w:val="00C119B1"/>
    <w:rsid w:val="00C1252D"/>
    <w:rsid w:val="00C16F45"/>
    <w:rsid w:val="00C203B5"/>
    <w:rsid w:val="00C209E1"/>
    <w:rsid w:val="00C20F8C"/>
    <w:rsid w:val="00C217AA"/>
    <w:rsid w:val="00C227AD"/>
    <w:rsid w:val="00C235D3"/>
    <w:rsid w:val="00C23904"/>
    <w:rsid w:val="00C239DF"/>
    <w:rsid w:val="00C23DA9"/>
    <w:rsid w:val="00C24A9D"/>
    <w:rsid w:val="00C261BD"/>
    <w:rsid w:val="00C273BE"/>
    <w:rsid w:val="00C27BD4"/>
    <w:rsid w:val="00C34101"/>
    <w:rsid w:val="00C34A1A"/>
    <w:rsid w:val="00C350BA"/>
    <w:rsid w:val="00C35CC7"/>
    <w:rsid w:val="00C35DD5"/>
    <w:rsid w:val="00C37C6F"/>
    <w:rsid w:val="00C37E5B"/>
    <w:rsid w:val="00C37F4C"/>
    <w:rsid w:val="00C402A3"/>
    <w:rsid w:val="00C41B68"/>
    <w:rsid w:val="00C41F7D"/>
    <w:rsid w:val="00C42640"/>
    <w:rsid w:val="00C43F0A"/>
    <w:rsid w:val="00C44532"/>
    <w:rsid w:val="00C44D65"/>
    <w:rsid w:val="00C45252"/>
    <w:rsid w:val="00C4598E"/>
    <w:rsid w:val="00C46B2E"/>
    <w:rsid w:val="00C509B2"/>
    <w:rsid w:val="00C51C94"/>
    <w:rsid w:val="00C51DE4"/>
    <w:rsid w:val="00C52A32"/>
    <w:rsid w:val="00C547CD"/>
    <w:rsid w:val="00C56A81"/>
    <w:rsid w:val="00C57C89"/>
    <w:rsid w:val="00C6062D"/>
    <w:rsid w:val="00C60F0B"/>
    <w:rsid w:val="00C6147C"/>
    <w:rsid w:val="00C6196B"/>
    <w:rsid w:val="00C6210E"/>
    <w:rsid w:val="00C62993"/>
    <w:rsid w:val="00C6331F"/>
    <w:rsid w:val="00C63DDA"/>
    <w:rsid w:val="00C64CBC"/>
    <w:rsid w:val="00C64E26"/>
    <w:rsid w:val="00C70F20"/>
    <w:rsid w:val="00C72407"/>
    <w:rsid w:val="00C72A13"/>
    <w:rsid w:val="00C731BC"/>
    <w:rsid w:val="00C76410"/>
    <w:rsid w:val="00C769F8"/>
    <w:rsid w:val="00C76DFC"/>
    <w:rsid w:val="00C8015E"/>
    <w:rsid w:val="00C80795"/>
    <w:rsid w:val="00C80C5B"/>
    <w:rsid w:val="00C80D08"/>
    <w:rsid w:val="00C813CC"/>
    <w:rsid w:val="00C82356"/>
    <w:rsid w:val="00C82ABC"/>
    <w:rsid w:val="00C838B0"/>
    <w:rsid w:val="00C83ED7"/>
    <w:rsid w:val="00C85A66"/>
    <w:rsid w:val="00C86BA8"/>
    <w:rsid w:val="00C872CC"/>
    <w:rsid w:val="00C874F3"/>
    <w:rsid w:val="00C90144"/>
    <w:rsid w:val="00C927A7"/>
    <w:rsid w:val="00C94381"/>
    <w:rsid w:val="00C94824"/>
    <w:rsid w:val="00C97883"/>
    <w:rsid w:val="00C97995"/>
    <w:rsid w:val="00CA0A8D"/>
    <w:rsid w:val="00CA1933"/>
    <w:rsid w:val="00CA19B4"/>
    <w:rsid w:val="00CA1F4C"/>
    <w:rsid w:val="00CA2EAA"/>
    <w:rsid w:val="00CA3FE7"/>
    <w:rsid w:val="00CA4493"/>
    <w:rsid w:val="00CA4B93"/>
    <w:rsid w:val="00CA5AFF"/>
    <w:rsid w:val="00CA60E6"/>
    <w:rsid w:val="00CA7009"/>
    <w:rsid w:val="00CA75FB"/>
    <w:rsid w:val="00CB0390"/>
    <w:rsid w:val="00CB0A3F"/>
    <w:rsid w:val="00CB0BF5"/>
    <w:rsid w:val="00CB2532"/>
    <w:rsid w:val="00CB29B5"/>
    <w:rsid w:val="00CB2D07"/>
    <w:rsid w:val="00CB4431"/>
    <w:rsid w:val="00CB506D"/>
    <w:rsid w:val="00CB528A"/>
    <w:rsid w:val="00CB5505"/>
    <w:rsid w:val="00CB6559"/>
    <w:rsid w:val="00CC0A8D"/>
    <w:rsid w:val="00CC0C09"/>
    <w:rsid w:val="00CC17D5"/>
    <w:rsid w:val="00CC1D28"/>
    <w:rsid w:val="00CC1D53"/>
    <w:rsid w:val="00CC25B1"/>
    <w:rsid w:val="00CC2984"/>
    <w:rsid w:val="00CC3144"/>
    <w:rsid w:val="00CC36F8"/>
    <w:rsid w:val="00CC615E"/>
    <w:rsid w:val="00CC61DC"/>
    <w:rsid w:val="00CC659F"/>
    <w:rsid w:val="00CC7745"/>
    <w:rsid w:val="00CC7F77"/>
    <w:rsid w:val="00CD12C3"/>
    <w:rsid w:val="00CD1F3F"/>
    <w:rsid w:val="00CD2F5C"/>
    <w:rsid w:val="00CD312B"/>
    <w:rsid w:val="00CD327F"/>
    <w:rsid w:val="00CD39B4"/>
    <w:rsid w:val="00CD5A49"/>
    <w:rsid w:val="00CD6724"/>
    <w:rsid w:val="00CE0AD8"/>
    <w:rsid w:val="00CE261C"/>
    <w:rsid w:val="00CE2D24"/>
    <w:rsid w:val="00CE2ED1"/>
    <w:rsid w:val="00CE3C10"/>
    <w:rsid w:val="00CE4046"/>
    <w:rsid w:val="00CE478B"/>
    <w:rsid w:val="00CE70AD"/>
    <w:rsid w:val="00CF012D"/>
    <w:rsid w:val="00CF179C"/>
    <w:rsid w:val="00CF2643"/>
    <w:rsid w:val="00CF3A30"/>
    <w:rsid w:val="00CF3BA8"/>
    <w:rsid w:val="00CF42F8"/>
    <w:rsid w:val="00CF6332"/>
    <w:rsid w:val="00CF6CD4"/>
    <w:rsid w:val="00CF6D35"/>
    <w:rsid w:val="00CF739D"/>
    <w:rsid w:val="00D0060A"/>
    <w:rsid w:val="00D00ADD"/>
    <w:rsid w:val="00D030B4"/>
    <w:rsid w:val="00D03AC0"/>
    <w:rsid w:val="00D04242"/>
    <w:rsid w:val="00D04AF6"/>
    <w:rsid w:val="00D04C31"/>
    <w:rsid w:val="00D04FC9"/>
    <w:rsid w:val="00D07E35"/>
    <w:rsid w:val="00D102CD"/>
    <w:rsid w:val="00D1033F"/>
    <w:rsid w:val="00D10750"/>
    <w:rsid w:val="00D129EC"/>
    <w:rsid w:val="00D12B20"/>
    <w:rsid w:val="00D12E80"/>
    <w:rsid w:val="00D1531F"/>
    <w:rsid w:val="00D17C93"/>
    <w:rsid w:val="00D200ED"/>
    <w:rsid w:val="00D21152"/>
    <w:rsid w:val="00D22A3A"/>
    <w:rsid w:val="00D23208"/>
    <w:rsid w:val="00D23432"/>
    <w:rsid w:val="00D237F4"/>
    <w:rsid w:val="00D243A3"/>
    <w:rsid w:val="00D249CB"/>
    <w:rsid w:val="00D25BB2"/>
    <w:rsid w:val="00D26CA7"/>
    <w:rsid w:val="00D275D1"/>
    <w:rsid w:val="00D301CB"/>
    <w:rsid w:val="00D3079C"/>
    <w:rsid w:val="00D311DB"/>
    <w:rsid w:val="00D331D8"/>
    <w:rsid w:val="00D33958"/>
    <w:rsid w:val="00D34346"/>
    <w:rsid w:val="00D365F0"/>
    <w:rsid w:val="00D36A3B"/>
    <w:rsid w:val="00D37398"/>
    <w:rsid w:val="00D373AB"/>
    <w:rsid w:val="00D3796B"/>
    <w:rsid w:val="00D37A63"/>
    <w:rsid w:val="00D37FC9"/>
    <w:rsid w:val="00D405E9"/>
    <w:rsid w:val="00D41AF9"/>
    <w:rsid w:val="00D41E22"/>
    <w:rsid w:val="00D42EE6"/>
    <w:rsid w:val="00D433B9"/>
    <w:rsid w:val="00D4364F"/>
    <w:rsid w:val="00D438F0"/>
    <w:rsid w:val="00D45A5D"/>
    <w:rsid w:val="00D464E4"/>
    <w:rsid w:val="00D50119"/>
    <w:rsid w:val="00D51281"/>
    <w:rsid w:val="00D5179B"/>
    <w:rsid w:val="00D52125"/>
    <w:rsid w:val="00D531BD"/>
    <w:rsid w:val="00D5463E"/>
    <w:rsid w:val="00D54720"/>
    <w:rsid w:val="00D547FB"/>
    <w:rsid w:val="00D54A93"/>
    <w:rsid w:val="00D54CCB"/>
    <w:rsid w:val="00D54DA7"/>
    <w:rsid w:val="00D551BB"/>
    <w:rsid w:val="00D55E0B"/>
    <w:rsid w:val="00D56343"/>
    <w:rsid w:val="00D56963"/>
    <w:rsid w:val="00D57607"/>
    <w:rsid w:val="00D57A5C"/>
    <w:rsid w:val="00D610BC"/>
    <w:rsid w:val="00D62CE0"/>
    <w:rsid w:val="00D633FA"/>
    <w:rsid w:val="00D635EA"/>
    <w:rsid w:val="00D63B58"/>
    <w:rsid w:val="00D63C6B"/>
    <w:rsid w:val="00D63E33"/>
    <w:rsid w:val="00D64745"/>
    <w:rsid w:val="00D647D4"/>
    <w:rsid w:val="00D66E75"/>
    <w:rsid w:val="00D70BBB"/>
    <w:rsid w:val="00D70F89"/>
    <w:rsid w:val="00D740F5"/>
    <w:rsid w:val="00D741A1"/>
    <w:rsid w:val="00D747BB"/>
    <w:rsid w:val="00D768CA"/>
    <w:rsid w:val="00D8113C"/>
    <w:rsid w:val="00D82389"/>
    <w:rsid w:val="00D83052"/>
    <w:rsid w:val="00D8401B"/>
    <w:rsid w:val="00D85C78"/>
    <w:rsid w:val="00D86946"/>
    <w:rsid w:val="00D872C4"/>
    <w:rsid w:val="00D90EC5"/>
    <w:rsid w:val="00D91403"/>
    <w:rsid w:val="00D9349A"/>
    <w:rsid w:val="00D95769"/>
    <w:rsid w:val="00D9641A"/>
    <w:rsid w:val="00DA0225"/>
    <w:rsid w:val="00DA0A3A"/>
    <w:rsid w:val="00DA3DA1"/>
    <w:rsid w:val="00DA49FA"/>
    <w:rsid w:val="00DA4E70"/>
    <w:rsid w:val="00DA5F0D"/>
    <w:rsid w:val="00DA78B9"/>
    <w:rsid w:val="00DB103E"/>
    <w:rsid w:val="00DB168D"/>
    <w:rsid w:val="00DB16A3"/>
    <w:rsid w:val="00DB1D39"/>
    <w:rsid w:val="00DB25D3"/>
    <w:rsid w:val="00DB2D00"/>
    <w:rsid w:val="00DB5A75"/>
    <w:rsid w:val="00DB65CE"/>
    <w:rsid w:val="00DB65DD"/>
    <w:rsid w:val="00DB703D"/>
    <w:rsid w:val="00DB7F64"/>
    <w:rsid w:val="00DC11F2"/>
    <w:rsid w:val="00DC225E"/>
    <w:rsid w:val="00DC2A08"/>
    <w:rsid w:val="00DC2B3B"/>
    <w:rsid w:val="00DC3140"/>
    <w:rsid w:val="00DD18FE"/>
    <w:rsid w:val="00DD1BE6"/>
    <w:rsid w:val="00DD2147"/>
    <w:rsid w:val="00DD2190"/>
    <w:rsid w:val="00DD4080"/>
    <w:rsid w:val="00DD4B84"/>
    <w:rsid w:val="00DD5244"/>
    <w:rsid w:val="00DD5352"/>
    <w:rsid w:val="00DD549F"/>
    <w:rsid w:val="00DD73DA"/>
    <w:rsid w:val="00DD7DEF"/>
    <w:rsid w:val="00DE03B2"/>
    <w:rsid w:val="00DE0867"/>
    <w:rsid w:val="00DE10CD"/>
    <w:rsid w:val="00DE158F"/>
    <w:rsid w:val="00DE163B"/>
    <w:rsid w:val="00DE6485"/>
    <w:rsid w:val="00DE69F3"/>
    <w:rsid w:val="00DE7376"/>
    <w:rsid w:val="00DE7551"/>
    <w:rsid w:val="00DE7949"/>
    <w:rsid w:val="00DF006A"/>
    <w:rsid w:val="00DF0491"/>
    <w:rsid w:val="00DF1672"/>
    <w:rsid w:val="00DF1843"/>
    <w:rsid w:val="00DF2C98"/>
    <w:rsid w:val="00DF41E2"/>
    <w:rsid w:val="00DF51FB"/>
    <w:rsid w:val="00DF52B9"/>
    <w:rsid w:val="00DF5431"/>
    <w:rsid w:val="00DF5866"/>
    <w:rsid w:val="00DF6822"/>
    <w:rsid w:val="00DF7448"/>
    <w:rsid w:val="00E002D2"/>
    <w:rsid w:val="00E005C6"/>
    <w:rsid w:val="00E00BB3"/>
    <w:rsid w:val="00E0142E"/>
    <w:rsid w:val="00E02B48"/>
    <w:rsid w:val="00E045F1"/>
    <w:rsid w:val="00E04EA0"/>
    <w:rsid w:val="00E0732A"/>
    <w:rsid w:val="00E1115F"/>
    <w:rsid w:val="00E11BFA"/>
    <w:rsid w:val="00E122E3"/>
    <w:rsid w:val="00E12BBB"/>
    <w:rsid w:val="00E134B5"/>
    <w:rsid w:val="00E13C36"/>
    <w:rsid w:val="00E13DD5"/>
    <w:rsid w:val="00E14630"/>
    <w:rsid w:val="00E150C2"/>
    <w:rsid w:val="00E165F6"/>
    <w:rsid w:val="00E1703C"/>
    <w:rsid w:val="00E1713F"/>
    <w:rsid w:val="00E17655"/>
    <w:rsid w:val="00E21ADA"/>
    <w:rsid w:val="00E21B98"/>
    <w:rsid w:val="00E22E0F"/>
    <w:rsid w:val="00E238EF"/>
    <w:rsid w:val="00E2407E"/>
    <w:rsid w:val="00E24F1D"/>
    <w:rsid w:val="00E25A71"/>
    <w:rsid w:val="00E260F6"/>
    <w:rsid w:val="00E27162"/>
    <w:rsid w:val="00E27650"/>
    <w:rsid w:val="00E27861"/>
    <w:rsid w:val="00E3006A"/>
    <w:rsid w:val="00E31A33"/>
    <w:rsid w:val="00E31B72"/>
    <w:rsid w:val="00E31C18"/>
    <w:rsid w:val="00E339C9"/>
    <w:rsid w:val="00E34265"/>
    <w:rsid w:val="00E35884"/>
    <w:rsid w:val="00E3595E"/>
    <w:rsid w:val="00E3598F"/>
    <w:rsid w:val="00E35EFD"/>
    <w:rsid w:val="00E3644F"/>
    <w:rsid w:val="00E36E39"/>
    <w:rsid w:val="00E403DA"/>
    <w:rsid w:val="00E40972"/>
    <w:rsid w:val="00E426E9"/>
    <w:rsid w:val="00E44186"/>
    <w:rsid w:val="00E4425A"/>
    <w:rsid w:val="00E44702"/>
    <w:rsid w:val="00E44744"/>
    <w:rsid w:val="00E45717"/>
    <w:rsid w:val="00E45DF3"/>
    <w:rsid w:val="00E46477"/>
    <w:rsid w:val="00E46FD5"/>
    <w:rsid w:val="00E470E6"/>
    <w:rsid w:val="00E50DC5"/>
    <w:rsid w:val="00E5189E"/>
    <w:rsid w:val="00E5435A"/>
    <w:rsid w:val="00E54BAB"/>
    <w:rsid w:val="00E55246"/>
    <w:rsid w:val="00E55559"/>
    <w:rsid w:val="00E55B81"/>
    <w:rsid w:val="00E5706B"/>
    <w:rsid w:val="00E57101"/>
    <w:rsid w:val="00E57764"/>
    <w:rsid w:val="00E577C6"/>
    <w:rsid w:val="00E6274B"/>
    <w:rsid w:val="00E631F0"/>
    <w:rsid w:val="00E63565"/>
    <w:rsid w:val="00E6438F"/>
    <w:rsid w:val="00E647B3"/>
    <w:rsid w:val="00E6541C"/>
    <w:rsid w:val="00E65EA5"/>
    <w:rsid w:val="00E67058"/>
    <w:rsid w:val="00E71B31"/>
    <w:rsid w:val="00E72FE1"/>
    <w:rsid w:val="00E74685"/>
    <w:rsid w:val="00E75606"/>
    <w:rsid w:val="00E7597A"/>
    <w:rsid w:val="00E75DBE"/>
    <w:rsid w:val="00E76CF6"/>
    <w:rsid w:val="00E77D57"/>
    <w:rsid w:val="00E77E0A"/>
    <w:rsid w:val="00E80317"/>
    <w:rsid w:val="00E80850"/>
    <w:rsid w:val="00E81850"/>
    <w:rsid w:val="00E835C4"/>
    <w:rsid w:val="00E83F37"/>
    <w:rsid w:val="00E8426C"/>
    <w:rsid w:val="00E84805"/>
    <w:rsid w:val="00E84E98"/>
    <w:rsid w:val="00E851D2"/>
    <w:rsid w:val="00E85F34"/>
    <w:rsid w:val="00E904B7"/>
    <w:rsid w:val="00E9089C"/>
    <w:rsid w:val="00E919D1"/>
    <w:rsid w:val="00E91E95"/>
    <w:rsid w:val="00E9293D"/>
    <w:rsid w:val="00E92F11"/>
    <w:rsid w:val="00E942B0"/>
    <w:rsid w:val="00E94D28"/>
    <w:rsid w:val="00E94D6F"/>
    <w:rsid w:val="00EA0279"/>
    <w:rsid w:val="00EA1EBF"/>
    <w:rsid w:val="00EA2A53"/>
    <w:rsid w:val="00EA3AF1"/>
    <w:rsid w:val="00EA466F"/>
    <w:rsid w:val="00EA4ADD"/>
    <w:rsid w:val="00EA5C03"/>
    <w:rsid w:val="00EB0642"/>
    <w:rsid w:val="00EB3257"/>
    <w:rsid w:val="00EB45C6"/>
    <w:rsid w:val="00EB6424"/>
    <w:rsid w:val="00EB6C0C"/>
    <w:rsid w:val="00EC0E6A"/>
    <w:rsid w:val="00EC1F42"/>
    <w:rsid w:val="00EC20D9"/>
    <w:rsid w:val="00EC2498"/>
    <w:rsid w:val="00EC2640"/>
    <w:rsid w:val="00EC4903"/>
    <w:rsid w:val="00EC580B"/>
    <w:rsid w:val="00EC74BF"/>
    <w:rsid w:val="00EC78F4"/>
    <w:rsid w:val="00ED1040"/>
    <w:rsid w:val="00ED2EB3"/>
    <w:rsid w:val="00ED30B4"/>
    <w:rsid w:val="00ED4689"/>
    <w:rsid w:val="00ED7027"/>
    <w:rsid w:val="00EE04A7"/>
    <w:rsid w:val="00EE0F32"/>
    <w:rsid w:val="00EE1117"/>
    <w:rsid w:val="00EE203A"/>
    <w:rsid w:val="00EE30CD"/>
    <w:rsid w:val="00EE3C1D"/>
    <w:rsid w:val="00EE3D8E"/>
    <w:rsid w:val="00EE48E9"/>
    <w:rsid w:val="00EE56C5"/>
    <w:rsid w:val="00EE6419"/>
    <w:rsid w:val="00EE7E12"/>
    <w:rsid w:val="00EF0763"/>
    <w:rsid w:val="00EF3E1A"/>
    <w:rsid w:val="00EF5BAD"/>
    <w:rsid w:val="00EF702D"/>
    <w:rsid w:val="00EF7664"/>
    <w:rsid w:val="00F006B6"/>
    <w:rsid w:val="00F01F4C"/>
    <w:rsid w:val="00F03FD4"/>
    <w:rsid w:val="00F07571"/>
    <w:rsid w:val="00F10554"/>
    <w:rsid w:val="00F1285B"/>
    <w:rsid w:val="00F12D3E"/>
    <w:rsid w:val="00F12DA4"/>
    <w:rsid w:val="00F132C2"/>
    <w:rsid w:val="00F139B0"/>
    <w:rsid w:val="00F16429"/>
    <w:rsid w:val="00F179BB"/>
    <w:rsid w:val="00F17CA4"/>
    <w:rsid w:val="00F2152C"/>
    <w:rsid w:val="00F21ACF"/>
    <w:rsid w:val="00F22176"/>
    <w:rsid w:val="00F221D2"/>
    <w:rsid w:val="00F23CA5"/>
    <w:rsid w:val="00F24419"/>
    <w:rsid w:val="00F24FB4"/>
    <w:rsid w:val="00F264FA"/>
    <w:rsid w:val="00F275D0"/>
    <w:rsid w:val="00F302E5"/>
    <w:rsid w:val="00F30657"/>
    <w:rsid w:val="00F365F8"/>
    <w:rsid w:val="00F3747A"/>
    <w:rsid w:val="00F412E8"/>
    <w:rsid w:val="00F4332E"/>
    <w:rsid w:val="00F444B7"/>
    <w:rsid w:val="00F44B40"/>
    <w:rsid w:val="00F47DD8"/>
    <w:rsid w:val="00F52DED"/>
    <w:rsid w:val="00F52EA4"/>
    <w:rsid w:val="00F54D8C"/>
    <w:rsid w:val="00F54FB6"/>
    <w:rsid w:val="00F54FC2"/>
    <w:rsid w:val="00F55F6B"/>
    <w:rsid w:val="00F5666E"/>
    <w:rsid w:val="00F566E6"/>
    <w:rsid w:val="00F577E9"/>
    <w:rsid w:val="00F57F59"/>
    <w:rsid w:val="00F60B5E"/>
    <w:rsid w:val="00F61D25"/>
    <w:rsid w:val="00F628D0"/>
    <w:rsid w:val="00F63CE5"/>
    <w:rsid w:val="00F63D1F"/>
    <w:rsid w:val="00F640CD"/>
    <w:rsid w:val="00F65D3E"/>
    <w:rsid w:val="00F661AF"/>
    <w:rsid w:val="00F66933"/>
    <w:rsid w:val="00F67A16"/>
    <w:rsid w:val="00F67E87"/>
    <w:rsid w:val="00F67EAF"/>
    <w:rsid w:val="00F712AE"/>
    <w:rsid w:val="00F71376"/>
    <w:rsid w:val="00F71D14"/>
    <w:rsid w:val="00F7210B"/>
    <w:rsid w:val="00F7372B"/>
    <w:rsid w:val="00F7494A"/>
    <w:rsid w:val="00F74B96"/>
    <w:rsid w:val="00F74BF6"/>
    <w:rsid w:val="00F75558"/>
    <w:rsid w:val="00F75A4C"/>
    <w:rsid w:val="00F75BB2"/>
    <w:rsid w:val="00F75BEC"/>
    <w:rsid w:val="00F762F2"/>
    <w:rsid w:val="00F77787"/>
    <w:rsid w:val="00F801EE"/>
    <w:rsid w:val="00F80F31"/>
    <w:rsid w:val="00F81750"/>
    <w:rsid w:val="00F8303A"/>
    <w:rsid w:val="00F83464"/>
    <w:rsid w:val="00F84B85"/>
    <w:rsid w:val="00F84B9D"/>
    <w:rsid w:val="00F8531D"/>
    <w:rsid w:val="00F86E87"/>
    <w:rsid w:val="00F90376"/>
    <w:rsid w:val="00F903D8"/>
    <w:rsid w:val="00F90852"/>
    <w:rsid w:val="00F91CEA"/>
    <w:rsid w:val="00F92174"/>
    <w:rsid w:val="00F92729"/>
    <w:rsid w:val="00F92CBE"/>
    <w:rsid w:val="00F92CEA"/>
    <w:rsid w:val="00F93BF8"/>
    <w:rsid w:val="00F94131"/>
    <w:rsid w:val="00F9430D"/>
    <w:rsid w:val="00F943E0"/>
    <w:rsid w:val="00F95C9B"/>
    <w:rsid w:val="00F9660E"/>
    <w:rsid w:val="00F9694F"/>
    <w:rsid w:val="00F969E8"/>
    <w:rsid w:val="00F96CA4"/>
    <w:rsid w:val="00F97037"/>
    <w:rsid w:val="00FA21A0"/>
    <w:rsid w:val="00FA29DF"/>
    <w:rsid w:val="00FA2FF6"/>
    <w:rsid w:val="00FA3A95"/>
    <w:rsid w:val="00FA4DF2"/>
    <w:rsid w:val="00FA597B"/>
    <w:rsid w:val="00FA63CA"/>
    <w:rsid w:val="00FA6707"/>
    <w:rsid w:val="00FA6C56"/>
    <w:rsid w:val="00FA6CAC"/>
    <w:rsid w:val="00FB068F"/>
    <w:rsid w:val="00FB1048"/>
    <w:rsid w:val="00FB128E"/>
    <w:rsid w:val="00FB173B"/>
    <w:rsid w:val="00FB230D"/>
    <w:rsid w:val="00FB2FC6"/>
    <w:rsid w:val="00FB6350"/>
    <w:rsid w:val="00FB6D97"/>
    <w:rsid w:val="00FC141B"/>
    <w:rsid w:val="00FC1C84"/>
    <w:rsid w:val="00FC44C7"/>
    <w:rsid w:val="00FC51A3"/>
    <w:rsid w:val="00FC6DAE"/>
    <w:rsid w:val="00FC73FE"/>
    <w:rsid w:val="00FC7700"/>
    <w:rsid w:val="00FD15D6"/>
    <w:rsid w:val="00FD39E2"/>
    <w:rsid w:val="00FD3CCE"/>
    <w:rsid w:val="00FD4BA1"/>
    <w:rsid w:val="00FD58A0"/>
    <w:rsid w:val="00FD718E"/>
    <w:rsid w:val="00FE03A9"/>
    <w:rsid w:val="00FE06E3"/>
    <w:rsid w:val="00FE0A43"/>
    <w:rsid w:val="00FE115C"/>
    <w:rsid w:val="00FE162B"/>
    <w:rsid w:val="00FE1A8C"/>
    <w:rsid w:val="00FE2937"/>
    <w:rsid w:val="00FE32E0"/>
    <w:rsid w:val="00FE3BC2"/>
    <w:rsid w:val="00FE3F93"/>
    <w:rsid w:val="00FE4123"/>
    <w:rsid w:val="00FE4CC8"/>
    <w:rsid w:val="00FE51C2"/>
    <w:rsid w:val="00FE5683"/>
    <w:rsid w:val="00FE5A14"/>
    <w:rsid w:val="00FE5AD9"/>
    <w:rsid w:val="00FE6E2C"/>
    <w:rsid w:val="00FF0044"/>
    <w:rsid w:val="00FF1E69"/>
    <w:rsid w:val="00FF31A7"/>
    <w:rsid w:val="00FF362B"/>
    <w:rsid w:val="00FF722A"/>
    <w:rsid w:val="00FF7237"/>
    <w:rsid w:val="10903FA5"/>
    <w:rsid w:val="10FAD52F"/>
    <w:rsid w:val="1B6793C3"/>
    <w:rsid w:val="269DF8A3"/>
    <w:rsid w:val="3151C639"/>
    <w:rsid w:val="31958E38"/>
    <w:rsid w:val="37A7DF60"/>
    <w:rsid w:val="3B553387"/>
    <w:rsid w:val="416C50ED"/>
    <w:rsid w:val="48B1C61D"/>
    <w:rsid w:val="4D853740"/>
    <w:rsid w:val="5887194B"/>
    <w:rsid w:val="67310279"/>
    <w:rsid w:val="69B8A847"/>
    <w:rsid w:val="6DDEA6D8"/>
    <w:rsid w:val="70BD885F"/>
    <w:rsid w:val="72B77D1F"/>
    <w:rsid w:val="74B405E6"/>
    <w:rsid w:val="7CA22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83121"/>
  <w15:chartTrackingRefBased/>
  <w15:docId w15:val="{5071C3DB-B413-4330-86EE-CAC003325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70E4B"/>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C2677"/>
    <w:pPr>
      <w:keepNext/>
      <w:keepLines/>
      <w:spacing w:before="40" w:after="0"/>
      <w:outlineLvl w:val="1"/>
    </w:pPr>
    <w:rPr>
      <w:rFonts w:asciiTheme="majorHAnsi" w:hAnsiTheme="majorHAnsi" w:eastAsiaTheme="majorEastAsia" w:cstheme="majorBidi"/>
      <w:color w:val="2E74B5" w:themeColor="accent1" w:themeShade="BF"/>
      <w:sz w:val="26"/>
      <w:szCs w:val="2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552540"/>
    <w:pPr>
      <w:spacing w:after="200" w:line="276" w:lineRule="auto"/>
      <w:ind w:left="720"/>
      <w:contextualSpacing/>
    </w:pPr>
  </w:style>
  <w:style w:type="character" w:styleId="ListParagraphChar" w:customStyle="1">
    <w:name w:val="List Paragraph Char"/>
    <w:link w:val="ListParagraph"/>
    <w:uiPriority w:val="34"/>
    <w:rsid w:val="00552540"/>
  </w:style>
  <w:style w:type="paragraph" w:styleId="IntenseQuote">
    <w:name w:val="Intense Quote"/>
    <w:basedOn w:val="Normal"/>
    <w:next w:val="Normal"/>
    <w:link w:val="IntenseQuoteChar"/>
    <w:uiPriority w:val="30"/>
    <w:qFormat/>
    <w:rsid w:val="00552540"/>
    <w:pPr>
      <w:pBdr>
        <w:bottom w:val="single" w:color="5B9BD5" w:themeColor="accent1" w:sz="4" w:space="4"/>
      </w:pBdr>
      <w:spacing w:before="200" w:after="280" w:line="276" w:lineRule="auto"/>
      <w:ind w:left="936" w:right="936"/>
    </w:pPr>
    <w:rPr>
      <w:b/>
      <w:bCs/>
      <w:i/>
      <w:iCs/>
      <w:color w:val="5B9BD5" w:themeColor="accent1"/>
    </w:rPr>
  </w:style>
  <w:style w:type="character" w:styleId="IntenseQuoteChar" w:customStyle="1">
    <w:name w:val="Intense Quote Char"/>
    <w:basedOn w:val="DefaultParagraphFont"/>
    <w:link w:val="IntenseQuote"/>
    <w:uiPriority w:val="30"/>
    <w:rsid w:val="00552540"/>
    <w:rPr>
      <w:b/>
      <w:bCs/>
      <w:i/>
      <w:iCs/>
      <w:color w:val="5B9BD5" w:themeColor="accent1"/>
    </w:rPr>
  </w:style>
  <w:style w:type="paragraph" w:styleId="CommentText">
    <w:name w:val="annotation text"/>
    <w:basedOn w:val="Normal"/>
    <w:link w:val="CommentTextChar"/>
    <w:uiPriority w:val="99"/>
    <w:semiHidden/>
    <w:unhideWhenUsed/>
    <w:rsid w:val="001D27B9"/>
    <w:pPr>
      <w:spacing w:after="200" w:line="240" w:lineRule="auto"/>
    </w:pPr>
    <w:rPr>
      <w:rFonts w:ascii="Calibri" w:hAnsi="Calibri" w:eastAsia="Calibri" w:cs="Times New Roman"/>
      <w:sz w:val="20"/>
      <w:szCs w:val="20"/>
    </w:rPr>
  </w:style>
  <w:style w:type="character" w:styleId="CommentTextChar" w:customStyle="1">
    <w:name w:val="Comment Text Char"/>
    <w:basedOn w:val="DefaultParagraphFont"/>
    <w:link w:val="CommentText"/>
    <w:uiPriority w:val="99"/>
    <w:semiHidden/>
    <w:rsid w:val="001D27B9"/>
    <w:rPr>
      <w:rFonts w:ascii="Calibri" w:hAnsi="Calibri" w:eastAsia="Calibri" w:cs="Times New Roman"/>
      <w:sz w:val="20"/>
      <w:szCs w:val="20"/>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1D27B9"/>
    <w:pPr>
      <w:spacing w:after="0" w:line="240" w:lineRule="auto"/>
    </w:pPr>
    <w:rPr>
      <w:rFonts w:ascii="Arial" w:hAnsi="Arial" w:eastAsia="Times New Roman" w:cs="Times New Roman"/>
      <w:sz w:val="18"/>
      <w:szCs w:val="20"/>
    </w:rPr>
  </w:style>
  <w:style w:type="character" w:styleId="FootnoteTextChar" w:customStyle="1">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1D27B9"/>
    <w:rPr>
      <w:rFonts w:ascii="Arial" w:hAnsi="Arial" w:eastAsia="Times New Roman"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SUPER"/>
    <w:basedOn w:val="DefaultParagraphFont"/>
    <w:uiPriority w:val="99"/>
    <w:qFormat/>
    <w:rsid w:val="001D27B9"/>
    <w:rPr>
      <w:rFonts w:ascii="Arial" w:hAnsi="Arial"/>
      <w:sz w:val="18"/>
      <w:vertAlign w:val="superscript"/>
    </w:rPr>
  </w:style>
  <w:style w:type="paragraph" w:styleId="Header">
    <w:name w:val="header"/>
    <w:basedOn w:val="Normal"/>
    <w:link w:val="HeaderChar"/>
    <w:uiPriority w:val="99"/>
    <w:unhideWhenUsed/>
    <w:rsid w:val="001D27B9"/>
    <w:pPr>
      <w:tabs>
        <w:tab w:val="center" w:pos="4680"/>
        <w:tab w:val="right" w:pos="9360"/>
      </w:tabs>
      <w:spacing w:after="0" w:line="240" w:lineRule="auto"/>
    </w:pPr>
  </w:style>
  <w:style w:type="character" w:styleId="HeaderChar" w:customStyle="1">
    <w:name w:val="Header Char"/>
    <w:basedOn w:val="DefaultParagraphFont"/>
    <w:link w:val="Header"/>
    <w:uiPriority w:val="99"/>
    <w:rsid w:val="001D27B9"/>
  </w:style>
  <w:style w:type="paragraph" w:styleId="Footer">
    <w:name w:val="footer"/>
    <w:basedOn w:val="Normal"/>
    <w:link w:val="FooterChar"/>
    <w:uiPriority w:val="99"/>
    <w:unhideWhenUsed/>
    <w:rsid w:val="001D27B9"/>
    <w:pPr>
      <w:tabs>
        <w:tab w:val="center" w:pos="4680"/>
        <w:tab w:val="right" w:pos="9360"/>
      </w:tabs>
      <w:spacing w:after="0" w:line="240" w:lineRule="auto"/>
    </w:pPr>
  </w:style>
  <w:style w:type="character" w:styleId="FooterChar" w:customStyle="1">
    <w:name w:val="Footer Char"/>
    <w:basedOn w:val="DefaultParagraphFont"/>
    <w:link w:val="Footer"/>
    <w:uiPriority w:val="99"/>
    <w:rsid w:val="001D27B9"/>
  </w:style>
  <w:style w:type="character" w:styleId="Hyperlink">
    <w:name w:val="Hyperlink"/>
    <w:basedOn w:val="DefaultParagraphFont"/>
    <w:uiPriority w:val="99"/>
    <w:unhideWhenUsed/>
    <w:rsid w:val="00B62CFA"/>
    <w:rPr>
      <w:color w:val="0563C1" w:themeColor="hyperlink"/>
      <w:u w:val="single"/>
    </w:rPr>
  </w:style>
  <w:style w:type="character" w:styleId="CommentReference">
    <w:name w:val="annotation reference"/>
    <w:basedOn w:val="DefaultParagraphFont"/>
    <w:uiPriority w:val="99"/>
    <w:semiHidden/>
    <w:unhideWhenUsed/>
    <w:rsid w:val="00F86E87"/>
    <w:rPr>
      <w:sz w:val="16"/>
      <w:szCs w:val="16"/>
    </w:rPr>
  </w:style>
  <w:style w:type="paragraph" w:styleId="CommentSubject">
    <w:name w:val="annotation subject"/>
    <w:basedOn w:val="CommentText"/>
    <w:next w:val="CommentText"/>
    <w:link w:val="CommentSubjectChar"/>
    <w:uiPriority w:val="99"/>
    <w:semiHidden/>
    <w:unhideWhenUsed/>
    <w:rsid w:val="00F86E87"/>
    <w:pPr>
      <w:spacing w:after="160"/>
    </w:pPr>
    <w:rPr>
      <w:rFonts w:asciiTheme="minorHAnsi" w:hAnsiTheme="minorHAnsi" w:eastAsiaTheme="minorHAnsi" w:cstheme="minorBidi"/>
      <w:b/>
      <w:bCs/>
    </w:rPr>
  </w:style>
  <w:style w:type="character" w:styleId="CommentSubjectChar" w:customStyle="1">
    <w:name w:val="Comment Subject Char"/>
    <w:basedOn w:val="CommentTextChar"/>
    <w:link w:val="CommentSubject"/>
    <w:uiPriority w:val="99"/>
    <w:semiHidden/>
    <w:rsid w:val="00F86E87"/>
    <w:rPr>
      <w:rFonts w:ascii="Calibri" w:hAnsi="Calibri" w:eastAsia="Calibri" w:cs="Times New Roman"/>
      <w:b/>
      <w:bCs/>
      <w:sz w:val="20"/>
      <w:szCs w:val="20"/>
    </w:rPr>
  </w:style>
  <w:style w:type="paragraph" w:styleId="BalloonText">
    <w:name w:val="Balloon Text"/>
    <w:basedOn w:val="Normal"/>
    <w:link w:val="BalloonTextChar"/>
    <w:uiPriority w:val="99"/>
    <w:semiHidden/>
    <w:unhideWhenUsed/>
    <w:rsid w:val="00F86E87"/>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86E87"/>
    <w:rPr>
      <w:rFonts w:ascii="Segoe UI" w:hAnsi="Segoe UI" w:cs="Segoe UI"/>
      <w:sz w:val="18"/>
      <w:szCs w:val="18"/>
    </w:rPr>
  </w:style>
  <w:style w:type="paragraph" w:styleId="Caption">
    <w:name w:val="caption"/>
    <w:aliases w:val="GRÁFICOS,CUADROS"/>
    <w:basedOn w:val="Normal"/>
    <w:next w:val="Normal"/>
    <w:link w:val="CaptionChar"/>
    <w:unhideWhenUsed/>
    <w:qFormat/>
    <w:rsid w:val="00E1703C"/>
    <w:pPr>
      <w:spacing w:after="200" w:line="240" w:lineRule="auto"/>
    </w:pPr>
    <w:rPr>
      <w:b/>
      <w:bCs/>
      <w:color w:val="5B9BD5" w:themeColor="accent1"/>
      <w:sz w:val="18"/>
      <w:szCs w:val="18"/>
    </w:rPr>
  </w:style>
  <w:style w:type="character" w:styleId="CaptionChar" w:customStyle="1">
    <w:name w:val="Caption Char"/>
    <w:aliases w:val="GRÁFICOS Char,CUADROS Char"/>
    <w:link w:val="Caption"/>
    <w:locked/>
    <w:rsid w:val="00E1703C"/>
    <w:rPr>
      <w:b/>
      <w:bCs/>
      <w:color w:val="5B9BD5" w:themeColor="accent1"/>
      <w:sz w:val="18"/>
      <w:szCs w:val="18"/>
    </w:rPr>
  </w:style>
  <w:style w:type="paragraph" w:styleId="Default" w:customStyle="1">
    <w:name w:val="Default"/>
    <w:rsid w:val="00DD18FE"/>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semiHidden/>
    <w:unhideWhenUsed/>
    <w:rsid w:val="000D505A"/>
    <w:rPr>
      <w:color w:val="2B579A"/>
      <w:shd w:val="clear" w:color="auto" w:fill="E6E6E6"/>
    </w:rPr>
  </w:style>
  <w:style w:type="character" w:styleId="Heading2Char" w:customStyle="1">
    <w:name w:val="Heading 2 Char"/>
    <w:basedOn w:val="DefaultParagraphFont"/>
    <w:link w:val="Heading2"/>
    <w:uiPriority w:val="9"/>
    <w:rsid w:val="007C2677"/>
    <w:rPr>
      <w:rFonts w:asciiTheme="majorHAnsi" w:hAnsiTheme="majorHAnsi" w:eastAsiaTheme="majorEastAsia" w:cstheme="majorBidi"/>
      <w:color w:val="2E74B5" w:themeColor="accent1" w:themeShade="BF"/>
      <w:sz w:val="26"/>
      <w:szCs w:val="26"/>
    </w:rPr>
  </w:style>
  <w:style w:type="table" w:styleId="TableGrid">
    <w:name w:val="Table Grid"/>
    <w:basedOn w:val="TableNormal"/>
    <w:uiPriority w:val="39"/>
    <w:rsid w:val="00F44B4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1">
    <w:name w:val="Plain Table 1"/>
    <w:basedOn w:val="TableNormal"/>
    <w:uiPriority w:val="41"/>
    <w:rsid w:val="00F44B40"/>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F44B40"/>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GridTable1Light-Accent5">
    <w:name w:val="Grid Table 1 Light Accent 5"/>
    <w:basedOn w:val="TableNormal"/>
    <w:uiPriority w:val="46"/>
    <w:rsid w:val="00F44B40"/>
    <w:pPr>
      <w:spacing w:after="0" w:line="240" w:lineRule="auto"/>
    </w:pPr>
    <w:tblPr>
      <w:tblStyleRowBandSize w:val="1"/>
      <w:tblStyleColBandSize w:val="1"/>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44B40"/>
    <w:pPr>
      <w:spacing w:after="0" w:line="240" w:lineRule="auto"/>
    </w:pPr>
    <w:tblPr>
      <w:tblStyleRowBandSize w:val="1"/>
      <w:tblStyleColBandSize w:val="1"/>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2" w:space="0"/>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44B40"/>
    <w:pPr>
      <w:spacing w:after="0" w:line="240" w:lineRule="auto"/>
    </w:pPr>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ridTable1Light">
    <w:name w:val="Grid Table 1 Light"/>
    <w:basedOn w:val="TableNormal"/>
    <w:uiPriority w:val="46"/>
    <w:rsid w:val="00F44B40"/>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0818E2"/>
    <w:rPr>
      <w:color w:val="808080"/>
      <w:shd w:val="clear" w:color="auto" w:fill="E6E6E6"/>
    </w:rPr>
  </w:style>
  <w:style w:type="paragraph" w:styleId="Paragraph" w:customStyle="1">
    <w:name w:val="Paragraph"/>
    <w:aliases w:val="paragraph,p,PARAGRAPH,PG,pa,at"/>
    <w:basedOn w:val="BodyTextIndent"/>
    <w:link w:val="ParagraphChar"/>
    <w:qFormat/>
    <w:rsid w:val="005070C6"/>
    <w:pPr>
      <w:tabs>
        <w:tab w:val="num" w:pos="720"/>
      </w:tabs>
      <w:spacing w:before="120" w:line="240" w:lineRule="auto"/>
      <w:ind w:left="720" w:hanging="720"/>
      <w:jc w:val="both"/>
      <w:outlineLvl w:val="1"/>
    </w:pPr>
    <w:rPr>
      <w:rFonts w:ascii="Times New Roman" w:hAnsi="Times New Roman" w:eastAsia="Times New Roman" w:cs="Times New Roman"/>
      <w:sz w:val="24"/>
      <w:szCs w:val="24"/>
      <w:lang w:val="es-ES_tradnl"/>
    </w:rPr>
  </w:style>
  <w:style w:type="character" w:styleId="ParagraphChar" w:customStyle="1">
    <w:name w:val="Paragraph Char"/>
    <w:link w:val="Paragraph"/>
    <w:rsid w:val="005070C6"/>
    <w:rPr>
      <w:rFonts w:ascii="Times New Roman" w:hAnsi="Times New Roman" w:eastAsia="Times New Roman" w:cs="Times New Roman"/>
      <w:sz w:val="24"/>
      <w:szCs w:val="24"/>
      <w:lang w:val="es-ES_tradnl"/>
    </w:rPr>
  </w:style>
  <w:style w:type="paragraph" w:styleId="BodyTextIndent">
    <w:name w:val="Body Text Indent"/>
    <w:basedOn w:val="Normal"/>
    <w:link w:val="BodyTextIndentChar"/>
    <w:uiPriority w:val="99"/>
    <w:semiHidden/>
    <w:unhideWhenUsed/>
    <w:rsid w:val="005070C6"/>
    <w:pPr>
      <w:spacing w:after="120"/>
      <w:ind w:left="360"/>
    </w:pPr>
  </w:style>
  <w:style w:type="character" w:styleId="BodyTextIndentChar" w:customStyle="1">
    <w:name w:val="Body Text Indent Char"/>
    <w:basedOn w:val="DefaultParagraphFont"/>
    <w:link w:val="BodyTextIndent"/>
    <w:uiPriority w:val="99"/>
    <w:semiHidden/>
    <w:rsid w:val="005070C6"/>
  </w:style>
  <w:style w:type="paragraph" w:styleId="Revision">
    <w:name w:val="Revision"/>
    <w:hidden/>
    <w:uiPriority w:val="99"/>
    <w:semiHidden/>
    <w:rsid w:val="00E3595E"/>
    <w:pPr>
      <w:spacing w:after="0" w:line="240" w:lineRule="auto"/>
    </w:pPr>
  </w:style>
  <w:style w:type="character" w:styleId="Heading1Char" w:customStyle="1">
    <w:name w:val="Heading 1 Char"/>
    <w:basedOn w:val="DefaultParagraphFont"/>
    <w:link w:val="Heading1"/>
    <w:uiPriority w:val="9"/>
    <w:rsid w:val="00070E4B"/>
    <w:rPr>
      <w:rFonts w:asciiTheme="majorHAnsi" w:hAnsiTheme="majorHAnsi" w:eastAsiaTheme="majorEastAsia" w:cstheme="majorBidi"/>
      <w:color w:val="2E74B5" w:themeColor="accent1" w:themeShade="BF"/>
      <w:sz w:val="32"/>
      <w:szCs w:val="32"/>
    </w:rPr>
  </w:style>
  <w:style w:type="paragraph" w:styleId="NormalWeb">
    <w:name w:val="Normal (Web)"/>
    <w:basedOn w:val="Normal"/>
    <w:uiPriority w:val="99"/>
    <w:semiHidden/>
    <w:unhideWhenUsed/>
    <w:rsid w:val="00A26489"/>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186">
      <w:bodyDiv w:val="1"/>
      <w:marLeft w:val="0"/>
      <w:marRight w:val="0"/>
      <w:marTop w:val="0"/>
      <w:marBottom w:val="0"/>
      <w:divBdr>
        <w:top w:val="none" w:sz="0" w:space="0" w:color="auto"/>
        <w:left w:val="none" w:sz="0" w:space="0" w:color="auto"/>
        <w:bottom w:val="none" w:sz="0" w:space="0" w:color="auto"/>
        <w:right w:val="none" w:sz="0" w:space="0" w:color="auto"/>
      </w:divBdr>
    </w:div>
    <w:div w:id="213582399">
      <w:bodyDiv w:val="1"/>
      <w:marLeft w:val="0"/>
      <w:marRight w:val="0"/>
      <w:marTop w:val="0"/>
      <w:marBottom w:val="0"/>
      <w:divBdr>
        <w:top w:val="none" w:sz="0" w:space="0" w:color="auto"/>
        <w:left w:val="none" w:sz="0" w:space="0" w:color="auto"/>
        <w:bottom w:val="none" w:sz="0" w:space="0" w:color="auto"/>
        <w:right w:val="none" w:sz="0" w:space="0" w:color="auto"/>
      </w:divBdr>
    </w:div>
    <w:div w:id="282805888">
      <w:bodyDiv w:val="1"/>
      <w:marLeft w:val="0"/>
      <w:marRight w:val="0"/>
      <w:marTop w:val="0"/>
      <w:marBottom w:val="0"/>
      <w:divBdr>
        <w:top w:val="none" w:sz="0" w:space="0" w:color="auto"/>
        <w:left w:val="none" w:sz="0" w:space="0" w:color="auto"/>
        <w:bottom w:val="none" w:sz="0" w:space="0" w:color="auto"/>
        <w:right w:val="none" w:sz="0" w:space="0" w:color="auto"/>
      </w:divBdr>
    </w:div>
    <w:div w:id="299649682">
      <w:bodyDiv w:val="1"/>
      <w:marLeft w:val="0"/>
      <w:marRight w:val="0"/>
      <w:marTop w:val="0"/>
      <w:marBottom w:val="0"/>
      <w:divBdr>
        <w:top w:val="none" w:sz="0" w:space="0" w:color="auto"/>
        <w:left w:val="none" w:sz="0" w:space="0" w:color="auto"/>
        <w:bottom w:val="none" w:sz="0" w:space="0" w:color="auto"/>
        <w:right w:val="none" w:sz="0" w:space="0" w:color="auto"/>
      </w:divBdr>
    </w:div>
    <w:div w:id="787748144">
      <w:bodyDiv w:val="1"/>
      <w:marLeft w:val="0"/>
      <w:marRight w:val="0"/>
      <w:marTop w:val="0"/>
      <w:marBottom w:val="0"/>
      <w:divBdr>
        <w:top w:val="none" w:sz="0" w:space="0" w:color="auto"/>
        <w:left w:val="none" w:sz="0" w:space="0" w:color="auto"/>
        <w:bottom w:val="none" w:sz="0" w:space="0" w:color="auto"/>
        <w:right w:val="none" w:sz="0" w:space="0" w:color="auto"/>
      </w:divBdr>
    </w:div>
    <w:div w:id="836773492">
      <w:bodyDiv w:val="1"/>
      <w:marLeft w:val="0"/>
      <w:marRight w:val="0"/>
      <w:marTop w:val="0"/>
      <w:marBottom w:val="0"/>
      <w:divBdr>
        <w:top w:val="none" w:sz="0" w:space="0" w:color="auto"/>
        <w:left w:val="none" w:sz="0" w:space="0" w:color="auto"/>
        <w:bottom w:val="none" w:sz="0" w:space="0" w:color="auto"/>
        <w:right w:val="none" w:sz="0" w:space="0" w:color="auto"/>
      </w:divBdr>
    </w:div>
    <w:div w:id="837574167">
      <w:bodyDiv w:val="1"/>
      <w:marLeft w:val="0"/>
      <w:marRight w:val="0"/>
      <w:marTop w:val="0"/>
      <w:marBottom w:val="0"/>
      <w:divBdr>
        <w:top w:val="none" w:sz="0" w:space="0" w:color="auto"/>
        <w:left w:val="none" w:sz="0" w:space="0" w:color="auto"/>
        <w:bottom w:val="none" w:sz="0" w:space="0" w:color="auto"/>
        <w:right w:val="none" w:sz="0" w:space="0" w:color="auto"/>
      </w:divBdr>
    </w:div>
    <w:div w:id="898785132">
      <w:bodyDiv w:val="1"/>
      <w:marLeft w:val="0"/>
      <w:marRight w:val="0"/>
      <w:marTop w:val="0"/>
      <w:marBottom w:val="0"/>
      <w:divBdr>
        <w:top w:val="none" w:sz="0" w:space="0" w:color="auto"/>
        <w:left w:val="none" w:sz="0" w:space="0" w:color="auto"/>
        <w:bottom w:val="none" w:sz="0" w:space="0" w:color="auto"/>
        <w:right w:val="none" w:sz="0" w:space="0" w:color="auto"/>
      </w:divBdr>
    </w:div>
    <w:div w:id="954138907">
      <w:bodyDiv w:val="1"/>
      <w:marLeft w:val="0"/>
      <w:marRight w:val="0"/>
      <w:marTop w:val="0"/>
      <w:marBottom w:val="0"/>
      <w:divBdr>
        <w:top w:val="none" w:sz="0" w:space="0" w:color="auto"/>
        <w:left w:val="none" w:sz="0" w:space="0" w:color="auto"/>
        <w:bottom w:val="none" w:sz="0" w:space="0" w:color="auto"/>
        <w:right w:val="none" w:sz="0" w:space="0" w:color="auto"/>
      </w:divBdr>
    </w:div>
    <w:div w:id="1089623953">
      <w:bodyDiv w:val="1"/>
      <w:marLeft w:val="0"/>
      <w:marRight w:val="0"/>
      <w:marTop w:val="0"/>
      <w:marBottom w:val="0"/>
      <w:divBdr>
        <w:top w:val="none" w:sz="0" w:space="0" w:color="auto"/>
        <w:left w:val="none" w:sz="0" w:space="0" w:color="auto"/>
        <w:bottom w:val="none" w:sz="0" w:space="0" w:color="auto"/>
        <w:right w:val="none" w:sz="0" w:space="0" w:color="auto"/>
      </w:divBdr>
    </w:div>
    <w:div w:id="1185290049">
      <w:bodyDiv w:val="1"/>
      <w:marLeft w:val="0"/>
      <w:marRight w:val="0"/>
      <w:marTop w:val="0"/>
      <w:marBottom w:val="0"/>
      <w:divBdr>
        <w:top w:val="none" w:sz="0" w:space="0" w:color="auto"/>
        <w:left w:val="none" w:sz="0" w:space="0" w:color="auto"/>
        <w:bottom w:val="none" w:sz="0" w:space="0" w:color="auto"/>
        <w:right w:val="none" w:sz="0" w:space="0" w:color="auto"/>
      </w:divBdr>
    </w:div>
    <w:div w:id="1187795873">
      <w:bodyDiv w:val="1"/>
      <w:marLeft w:val="0"/>
      <w:marRight w:val="0"/>
      <w:marTop w:val="0"/>
      <w:marBottom w:val="0"/>
      <w:divBdr>
        <w:top w:val="none" w:sz="0" w:space="0" w:color="auto"/>
        <w:left w:val="none" w:sz="0" w:space="0" w:color="auto"/>
        <w:bottom w:val="none" w:sz="0" w:space="0" w:color="auto"/>
        <w:right w:val="none" w:sz="0" w:space="0" w:color="auto"/>
      </w:divBdr>
      <w:divsChild>
        <w:div w:id="67383304">
          <w:marLeft w:val="0"/>
          <w:marRight w:val="0"/>
          <w:marTop w:val="0"/>
          <w:marBottom w:val="0"/>
          <w:divBdr>
            <w:top w:val="none" w:sz="0" w:space="0" w:color="auto"/>
            <w:left w:val="none" w:sz="0" w:space="0" w:color="auto"/>
            <w:bottom w:val="none" w:sz="0" w:space="0" w:color="auto"/>
            <w:right w:val="none" w:sz="0" w:space="0" w:color="auto"/>
          </w:divBdr>
          <w:divsChild>
            <w:div w:id="907114748">
              <w:marLeft w:val="0"/>
              <w:marRight w:val="0"/>
              <w:marTop w:val="0"/>
              <w:marBottom w:val="0"/>
              <w:divBdr>
                <w:top w:val="none" w:sz="0" w:space="0" w:color="auto"/>
                <w:left w:val="none" w:sz="0" w:space="0" w:color="auto"/>
                <w:bottom w:val="none" w:sz="0" w:space="0" w:color="auto"/>
                <w:right w:val="none" w:sz="0" w:space="0" w:color="auto"/>
              </w:divBdr>
              <w:divsChild>
                <w:div w:id="10840193">
                  <w:marLeft w:val="0"/>
                  <w:marRight w:val="0"/>
                  <w:marTop w:val="0"/>
                  <w:marBottom w:val="0"/>
                  <w:divBdr>
                    <w:top w:val="none" w:sz="0" w:space="0" w:color="auto"/>
                    <w:left w:val="none" w:sz="0" w:space="0" w:color="auto"/>
                    <w:bottom w:val="none" w:sz="0" w:space="0" w:color="auto"/>
                    <w:right w:val="none" w:sz="0" w:space="0" w:color="auto"/>
                  </w:divBdr>
                  <w:divsChild>
                    <w:div w:id="111023082">
                      <w:marLeft w:val="0"/>
                      <w:marRight w:val="0"/>
                      <w:marTop w:val="0"/>
                      <w:marBottom w:val="0"/>
                      <w:divBdr>
                        <w:top w:val="none" w:sz="0" w:space="0" w:color="auto"/>
                        <w:left w:val="none" w:sz="0" w:space="0" w:color="auto"/>
                        <w:bottom w:val="none" w:sz="0" w:space="0" w:color="auto"/>
                        <w:right w:val="none" w:sz="0" w:space="0" w:color="auto"/>
                      </w:divBdr>
                      <w:divsChild>
                        <w:div w:id="1371804877">
                          <w:marLeft w:val="0"/>
                          <w:marRight w:val="0"/>
                          <w:marTop w:val="0"/>
                          <w:marBottom w:val="0"/>
                          <w:divBdr>
                            <w:top w:val="none" w:sz="0" w:space="0" w:color="auto"/>
                            <w:left w:val="none" w:sz="0" w:space="0" w:color="auto"/>
                            <w:bottom w:val="none" w:sz="0" w:space="0" w:color="auto"/>
                            <w:right w:val="none" w:sz="0" w:space="0" w:color="auto"/>
                          </w:divBdr>
                          <w:divsChild>
                            <w:div w:id="637107401">
                              <w:marLeft w:val="0"/>
                              <w:marRight w:val="0"/>
                              <w:marTop w:val="0"/>
                              <w:marBottom w:val="0"/>
                              <w:divBdr>
                                <w:top w:val="none" w:sz="0" w:space="0" w:color="auto"/>
                                <w:left w:val="none" w:sz="0" w:space="0" w:color="auto"/>
                                <w:bottom w:val="none" w:sz="0" w:space="0" w:color="auto"/>
                                <w:right w:val="none" w:sz="0" w:space="0" w:color="auto"/>
                              </w:divBdr>
                              <w:divsChild>
                                <w:div w:id="1446340513">
                                  <w:marLeft w:val="0"/>
                                  <w:marRight w:val="0"/>
                                  <w:marTop w:val="0"/>
                                  <w:marBottom w:val="0"/>
                                  <w:divBdr>
                                    <w:top w:val="none" w:sz="0" w:space="0" w:color="auto"/>
                                    <w:left w:val="none" w:sz="0" w:space="0" w:color="auto"/>
                                    <w:bottom w:val="none" w:sz="0" w:space="0" w:color="auto"/>
                                    <w:right w:val="none" w:sz="0" w:space="0" w:color="auto"/>
                                  </w:divBdr>
                                  <w:divsChild>
                                    <w:div w:id="928196793">
                                      <w:marLeft w:val="60"/>
                                      <w:marRight w:val="0"/>
                                      <w:marTop w:val="0"/>
                                      <w:marBottom w:val="0"/>
                                      <w:divBdr>
                                        <w:top w:val="none" w:sz="0" w:space="0" w:color="auto"/>
                                        <w:left w:val="none" w:sz="0" w:space="0" w:color="auto"/>
                                        <w:bottom w:val="none" w:sz="0" w:space="0" w:color="auto"/>
                                        <w:right w:val="none" w:sz="0" w:space="0" w:color="auto"/>
                                      </w:divBdr>
                                      <w:divsChild>
                                        <w:div w:id="1232352925">
                                          <w:marLeft w:val="0"/>
                                          <w:marRight w:val="0"/>
                                          <w:marTop w:val="0"/>
                                          <w:marBottom w:val="0"/>
                                          <w:divBdr>
                                            <w:top w:val="none" w:sz="0" w:space="0" w:color="auto"/>
                                            <w:left w:val="none" w:sz="0" w:space="0" w:color="auto"/>
                                            <w:bottom w:val="none" w:sz="0" w:space="0" w:color="auto"/>
                                            <w:right w:val="none" w:sz="0" w:space="0" w:color="auto"/>
                                          </w:divBdr>
                                          <w:divsChild>
                                            <w:div w:id="912466004">
                                              <w:marLeft w:val="0"/>
                                              <w:marRight w:val="0"/>
                                              <w:marTop w:val="0"/>
                                              <w:marBottom w:val="120"/>
                                              <w:divBdr>
                                                <w:top w:val="single" w:sz="6" w:space="0" w:color="F5F5F5"/>
                                                <w:left w:val="single" w:sz="6" w:space="0" w:color="F5F5F5"/>
                                                <w:bottom w:val="single" w:sz="6" w:space="0" w:color="F5F5F5"/>
                                                <w:right w:val="single" w:sz="6" w:space="0" w:color="F5F5F5"/>
                                              </w:divBdr>
                                              <w:divsChild>
                                                <w:div w:id="85201352">
                                                  <w:marLeft w:val="0"/>
                                                  <w:marRight w:val="0"/>
                                                  <w:marTop w:val="0"/>
                                                  <w:marBottom w:val="0"/>
                                                  <w:divBdr>
                                                    <w:top w:val="none" w:sz="0" w:space="0" w:color="auto"/>
                                                    <w:left w:val="none" w:sz="0" w:space="0" w:color="auto"/>
                                                    <w:bottom w:val="none" w:sz="0" w:space="0" w:color="auto"/>
                                                    <w:right w:val="none" w:sz="0" w:space="0" w:color="auto"/>
                                                  </w:divBdr>
                                                  <w:divsChild>
                                                    <w:div w:id="13603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3510386">
      <w:bodyDiv w:val="1"/>
      <w:marLeft w:val="0"/>
      <w:marRight w:val="0"/>
      <w:marTop w:val="0"/>
      <w:marBottom w:val="0"/>
      <w:divBdr>
        <w:top w:val="none" w:sz="0" w:space="0" w:color="auto"/>
        <w:left w:val="none" w:sz="0" w:space="0" w:color="auto"/>
        <w:bottom w:val="none" w:sz="0" w:space="0" w:color="auto"/>
        <w:right w:val="none" w:sz="0" w:space="0" w:color="auto"/>
      </w:divBdr>
    </w:div>
    <w:div w:id="1372000654">
      <w:bodyDiv w:val="1"/>
      <w:marLeft w:val="0"/>
      <w:marRight w:val="0"/>
      <w:marTop w:val="0"/>
      <w:marBottom w:val="0"/>
      <w:divBdr>
        <w:top w:val="none" w:sz="0" w:space="0" w:color="auto"/>
        <w:left w:val="none" w:sz="0" w:space="0" w:color="auto"/>
        <w:bottom w:val="none" w:sz="0" w:space="0" w:color="auto"/>
        <w:right w:val="none" w:sz="0" w:space="0" w:color="auto"/>
      </w:divBdr>
      <w:divsChild>
        <w:div w:id="129253841">
          <w:marLeft w:val="547"/>
          <w:marRight w:val="0"/>
          <w:marTop w:val="0"/>
          <w:marBottom w:val="0"/>
          <w:divBdr>
            <w:top w:val="none" w:sz="0" w:space="0" w:color="auto"/>
            <w:left w:val="none" w:sz="0" w:space="0" w:color="auto"/>
            <w:bottom w:val="none" w:sz="0" w:space="0" w:color="auto"/>
            <w:right w:val="none" w:sz="0" w:space="0" w:color="auto"/>
          </w:divBdr>
        </w:div>
        <w:div w:id="1101998746">
          <w:marLeft w:val="547"/>
          <w:marRight w:val="0"/>
          <w:marTop w:val="0"/>
          <w:marBottom w:val="0"/>
          <w:divBdr>
            <w:top w:val="none" w:sz="0" w:space="0" w:color="auto"/>
            <w:left w:val="none" w:sz="0" w:space="0" w:color="auto"/>
            <w:bottom w:val="none" w:sz="0" w:space="0" w:color="auto"/>
            <w:right w:val="none" w:sz="0" w:space="0" w:color="auto"/>
          </w:divBdr>
        </w:div>
        <w:div w:id="1606691196">
          <w:marLeft w:val="547"/>
          <w:marRight w:val="0"/>
          <w:marTop w:val="0"/>
          <w:marBottom w:val="0"/>
          <w:divBdr>
            <w:top w:val="none" w:sz="0" w:space="0" w:color="auto"/>
            <w:left w:val="none" w:sz="0" w:space="0" w:color="auto"/>
            <w:bottom w:val="none" w:sz="0" w:space="0" w:color="auto"/>
            <w:right w:val="none" w:sz="0" w:space="0" w:color="auto"/>
          </w:divBdr>
        </w:div>
        <w:div w:id="1399858403">
          <w:marLeft w:val="547"/>
          <w:marRight w:val="0"/>
          <w:marTop w:val="0"/>
          <w:marBottom w:val="0"/>
          <w:divBdr>
            <w:top w:val="none" w:sz="0" w:space="0" w:color="auto"/>
            <w:left w:val="none" w:sz="0" w:space="0" w:color="auto"/>
            <w:bottom w:val="none" w:sz="0" w:space="0" w:color="auto"/>
            <w:right w:val="none" w:sz="0" w:space="0" w:color="auto"/>
          </w:divBdr>
        </w:div>
        <w:div w:id="1079015988">
          <w:marLeft w:val="547"/>
          <w:marRight w:val="0"/>
          <w:marTop w:val="0"/>
          <w:marBottom w:val="0"/>
          <w:divBdr>
            <w:top w:val="none" w:sz="0" w:space="0" w:color="auto"/>
            <w:left w:val="none" w:sz="0" w:space="0" w:color="auto"/>
            <w:bottom w:val="none" w:sz="0" w:space="0" w:color="auto"/>
            <w:right w:val="none" w:sz="0" w:space="0" w:color="auto"/>
          </w:divBdr>
        </w:div>
      </w:divsChild>
    </w:div>
    <w:div w:id="1427654128">
      <w:bodyDiv w:val="1"/>
      <w:marLeft w:val="0"/>
      <w:marRight w:val="0"/>
      <w:marTop w:val="0"/>
      <w:marBottom w:val="0"/>
      <w:divBdr>
        <w:top w:val="none" w:sz="0" w:space="0" w:color="auto"/>
        <w:left w:val="none" w:sz="0" w:space="0" w:color="auto"/>
        <w:bottom w:val="none" w:sz="0" w:space="0" w:color="auto"/>
        <w:right w:val="none" w:sz="0" w:space="0" w:color="auto"/>
      </w:divBdr>
    </w:div>
    <w:div w:id="1649893293">
      <w:bodyDiv w:val="1"/>
      <w:marLeft w:val="0"/>
      <w:marRight w:val="0"/>
      <w:marTop w:val="0"/>
      <w:marBottom w:val="0"/>
      <w:divBdr>
        <w:top w:val="none" w:sz="0" w:space="0" w:color="auto"/>
        <w:left w:val="none" w:sz="0" w:space="0" w:color="auto"/>
        <w:bottom w:val="none" w:sz="0" w:space="0" w:color="auto"/>
        <w:right w:val="none" w:sz="0" w:space="0" w:color="auto"/>
      </w:divBdr>
      <w:divsChild>
        <w:div w:id="612321861">
          <w:marLeft w:val="0"/>
          <w:marRight w:val="0"/>
          <w:marTop w:val="0"/>
          <w:marBottom w:val="0"/>
          <w:divBdr>
            <w:top w:val="none" w:sz="0" w:space="0" w:color="auto"/>
            <w:left w:val="none" w:sz="0" w:space="0" w:color="auto"/>
            <w:bottom w:val="none" w:sz="0" w:space="0" w:color="auto"/>
            <w:right w:val="none" w:sz="0" w:space="0" w:color="auto"/>
          </w:divBdr>
          <w:divsChild>
            <w:div w:id="787622512">
              <w:marLeft w:val="0"/>
              <w:marRight w:val="0"/>
              <w:marTop w:val="0"/>
              <w:marBottom w:val="0"/>
              <w:divBdr>
                <w:top w:val="none" w:sz="0" w:space="0" w:color="auto"/>
                <w:left w:val="none" w:sz="0" w:space="0" w:color="auto"/>
                <w:bottom w:val="none" w:sz="0" w:space="0" w:color="auto"/>
                <w:right w:val="none" w:sz="0" w:space="0" w:color="auto"/>
              </w:divBdr>
              <w:divsChild>
                <w:div w:id="2132623656">
                  <w:marLeft w:val="0"/>
                  <w:marRight w:val="0"/>
                  <w:marTop w:val="0"/>
                  <w:marBottom w:val="0"/>
                  <w:divBdr>
                    <w:top w:val="none" w:sz="0" w:space="0" w:color="auto"/>
                    <w:left w:val="none" w:sz="0" w:space="0" w:color="auto"/>
                    <w:bottom w:val="none" w:sz="0" w:space="0" w:color="auto"/>
                    <w:right w:val="none" w:sz="0" w:space="0" w:color="auto"/>
                  </w:divBdr>
                  <w:divsChild>
                    <w:div w:id="1282761631">
                      <w:marLeft w:val="0"/>
                      <w:marRight w:val="0"/>
                      <w:marTop w:val="0"/>
                      <w:marBottom w:val="0"/>
                      <w:divBdr>
                        <w:top w:val="none" w:sz="0" w:space="0" w:color="auto"/>
                        <w:left w:val="none" w:sz="0" w:space="0" w:color="auto"/>
                        <w:bottom w:val="none" w:sz="0" w:space="0" w:color="auto"/>
                        <w:right w:val="none" w:sz="0" w:space="0" w:color="auto"/>
                      </w:divBdr>
                      <w:divsChild>
                        <w:div w:id="690033364">
                          <w:marLeft w:val="0"/>
                          <w:marRight w:val="0"/>
                          <w:marTop w:val="0"/>
                          <w:marBottom w:val="0"/>
                          <w:divBdr>
                            <w:top w:val="none" w:sz="0" w:space="0" w:color="auto"/>
                            <w:left w:val="none" w:sz="0" w:space="0" w:color="auto"/>
                            <w:bottom w:val="none" w:sz="0" w:space="0" w:color="auto"/>
                            <w:right w:val="none" w:sz="0" w:space="0" w:color="auto"/>
                          </w:divBdr>
                          <w:divsChild>
                            <w:div w:id="1093628300">
                              <w:marLeft w:val="0"/>
                              <w:marRight w:val="0"/>
                              <w:marTop w:val="0"/>
                              <w:marBottom w:val="0"/>
                              <w:divBdr>
                                <w:top w:val="none" w:sz="0" w:space="0" w:color="auto"/>
                                <w:left w:val="none" w:sz="0" w:space="0" w:color="auto"/>
                                <w:bottom w:val="none" w:sz="0" w:space="0" w:color="auto"/>
                                <w:right w:val="none" w:sz="0" w:space="0" w:color="auto"/>
                              </w:divBdr>
                              <w:divsChild>
                                <w:div w:id="70472461">
                                  <w:marLeft w:val="0"/>
                                  <w:marRight w:val="0"/>
                                  <w:marTop w:val="0"/>
                                  <w:marBottom w:val="0"/>
                                  <w:divBdr>
                                    <w:top w:val="none" w:sz="0" w:space="0" w:color="auto"/>
                                    <w:left w:val="none" w:sz="0" w:space="0" w:color="auto"/>
                                    <w:bottom w:val="none" w:sz="0" w:space="0" w:color="auto"/>
                                    <w:right w:val="none" w:sz="0" w:space="0" w:color="auto"/>
                                  </w:divBdr>
                                  <w:divsChild>
                                    <w:div w:id="17004986">
                                      <w:marLeft w:val="60"/>
                                      <w:marRight w:val="0"/>
                                      <w:marTop w:val="0"/>
                                      <w:marBottom w:val="0"/>
                                      <w:divBdr>
                                        <w:top w:val="none" w:sz="0" w:space="0" w:color="auto"/>
                                        <w:left w:val="none" w:sz="0" w:space="0" w:color="auto"/>
                                        <w:bottom w:val="none" w:sz="0" w:space="0" w:color="auto"/>
                                        <w:right w:val="none" w:sz="0" w:space="0" w:color="auto"/>
                                      </w:divBdr>
                                      <w:divsChild>
                                        <w:div w:id="503545678">
                                          <w:marLeft w:val="0"/>
                                          <w:marRight w:val="0"/>
                                          <w:marTop w:val="0"/>
                                          <w:marBottom w:val="0"/>
                                          <w:divBdr>
                                            <w:top w:val="none" w:sz="0" w:space="0" w:color="auto"/>
                                            <w:left w:val="none" w:sz="0" w:space="0" w:color="auto"/>
                                            <w:bottom w:val="none" w:sz="0" w:space="0" w:color="auto"/>
                                            <w:right w:val="none" w:sz="0" w:space="0" w:color="auto"/>
                                          </w:divBdr>
                                          <w:divsChild>
                                            <w:div w:id="821391525">
                                              <w:marLeft w:val="0"/>
                                              <w:marRight w:val="0"/>
                                              <w:marTop w:val="0"/>
                                              <w:marBottom w:val="120"/>
                                              <w:divBdr>
                                                <w:top w:val="single" w:sz="6" w:space="0" w:color="F5F5F5"/>
                                                <w:left w:val="single" w:sz="6" w:space="0" w:color="F5F5F5"/>
                                                <w:bottom w:val="single" w:sz="6" w:space="0" w:color="F5F5F5"/>
                                                <w:right w:val="single" w:sz="6" w:space="0" w:color="F5F5F5"/>
                                              </w:divBdr>
                                              <w:divsChild>
                                                <w:div w:id="927470875">
                                                  <w:marLeft w:val="0"/>
                                                  <w:marRight w:val="0"/>
                                                  <w:marTop w:val="0"/>
                                                  <w:marBottom w:val="0"/>
                                                  <w:divBdr>
                                                    <w:top w:val="none" w:sz="0" w:space="0" w:color="auto"/>
                                                    <w:left w:val="none" w:sz="0" w:space="0" w:color="auto"/>
                                                    <w:bottom w:val="none" w:sz="0" w:space="0" w:color="auto"/>
                                                    <w:right w:val="none" w:sz="0" w:space="0" w:color="auto"/>
                                                  </w:divBdr>
                                                  <w:divsChild>
                                                    <w:div w:id="60007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7251315">
      <w:bodyDiv w:val="1"/>
      <w:marLeft w:val="0"/>
      <w:marRight w:val="0"/>
      <w:marTop w:val="0"/>
      <w:marBottom w:val="0"/>
      <w:divBdr>
        <w:top w:val="none" w:sz="0" w:space="0" w:color="auto"/>
        <w:left w:val="none" w:sz="0" w:space="0" w:color="auto"/>
        <w:bottom w:val="none" w:sz="0" w:space="0" w:color="auto"/>
        <w:right w:val="none" w:sz="0" w:space="0" w:color="auto"/>
      </w:divBdr>
      <w:divsChild>
        <w:div w:id="35276254">
          <w:marLeft w:val="0"/>
          <w:marRight w:val="0"/>
          <w:marTop w:val="0"/>
          <w:marBottom w:val="0"/>
          <w:divBdr>
            <w:top w:val="none" w:sz="0" w:space="0" w:color="auto"/>
            <w:left w:val="none" w:sz="0" w:space="0" w:color="auto"/>
            <w:bottom w:val="none" w:sz="0" w:space="0" w:color="auto"/>
            <w:right w:val="none" w:sz="0" w:space="0" w:color="auto"/>
          </w:divBdr>
          <w:divsChild>
            <w:div w:id="18432682">
              <w:marLeft w:val="0"/>
              <w:marRight w:val="0"/>
              <w:marTop w:val="0"/>
              <w:marBottom w:val="0"/>
              <w:divBdr>
                <w:top w:val="none" w:sz="0" w:space="0" w:color="auto"/>
                <w:left w:val="none" w:sz="0" w:space="0" w:color="auto"/>
                <w:bottom w:val="none" w:sz="0" w:space="0" w:color="auto"/>
                <w:right w:val="none" w:sz="0" w:space="0" w:color="auto"/>
              </w:divBdr>
              <w:divsChild>
                <w:div w:id="490219543">
                  <w:marLeft w:val="0"/>
                  <w:marRight w:val="0"/>
                  <w:marTop w:val="0"/>
                  <w:marBottom w:val="0"/>
                  <w:divBdr>
                    <w:top w:val="none" w:sz="0" w:space="0" w:color="auto"/>
                    <w:left w:val="none" w:sz="0" w:space="0" w:color="auto"/>
                    <w:bottom w:val="none" w:sz="0" w:space="0" w:color="auto"/>
                    <w:right w:val="none" w:sz="0" w:space="0" w:color="auto"/>
                  </w:divBdr>
                  <w:divsChild>
                    <w:div w:id="1130246165">
                      <w:marLeft w:val="0"/>
                      <w:marRight w:val="0"/>
                      <w:marTop w:val="0"/>
                      <w:marBottom w:val="0"/>
                      <w:divBdr>
                        <w:top w:val="none" w:sz="0" w:space="0" w:color="auto"/>
                        <w:left w:val="none" w:sz="0" w:space="0" w:color="auto"/>
                        <w:bottom w:val="none" w:sz="0" w:space="0" w:color="auto"/>
                        <w:right w:val="none" w:sz="0" w:space="0" w:color="auto"/>
                      </w:divBdr>
                      <w:divsChild>
                        <w:div w:id="982737909">
                          <w:marLeft w:val="0"/>
                          <w:marRight w:val="0"/>
                          <w:marTop w:val="0"/>
                          <w:marBottom w:val="0"/>
                          <w:divBdr>
                            <w:top w:val="none" w:sz="0" w:space="0" w:color="auto"/>
                            <w:left w:val="none" w:sz="0" w:space="0" w:color="auto"/>
                            <w:bottom w:val="none" w:sz="0" w:space="0" w:color="auto"/>
                            <w:right w:val="none" w:sz="0" w:space="0" w:color="auto"/>
                          </w:divBdr>
                          <w:divsChild>
                            <w:div w:id="150028017">
                              <w:marLeft w:val="0"/>
                              <w:marRight w:val="0"/>
                              <w:marTop w:val="0"/>
                              <w:marBottom w:val="0"/>
                              <w:divBdr>
                                <w:top w:val="none" w:sz="0" w:space="0" w:color="auto"/>
                                <w:left w:val="none" w:sz="0" w:space="0" w:color="auto"/>
                                <w:bottom w:val="none" w:sz="0" w:space="0" w:color="auto"/>
                                <w:right w:val="none" w:sz="0" w:space="0" w:color="auto"/>
                              </w:divBdr>
                              <w:divsChild>
                                <w:div w:id="810755919">
                                  <w:marLeft w:val="0"/>
                                  <w:marRight w:val="0"/>
                                  <w:marTop w:val="0"/>
                                  <w:marBottom w:val="0"/>
                                  <w:divBdr>
                                    <w:top w:val="none" w:sz="0" w:space="0" w:color="auto"/>
                                    <w:left w:val="none" w:sz="0" w:space="0" w:color="auto"/>
                                    <w:bottom w:val="none" w:sz="0" w:space="0" w:color="auto"/>
                                    <w:right w:val="none" w:sz="0" w:space="0" w:color="auto"/>
                                  </w:divBdr>
                                  <w:divsChild>
                                    <w:div w:id="474877614">
                                      <w:marLeft w:val="60"/>
                                      <w:marRight w:val="0"/>
                                      <w:marTop w:val="0"/>
                                      <w:marBottom w:val="0"/>
                                      <w:divBdr>
                                        <w:top w:val="none" w:sz="0" w:space="0" w:color="auto"/>
                                        <w:left w:val="none" w:sz="0" w:space="0" w:color="auto"/>
                                        <w:bottom w:val="none" w:sz="0" w:space="0" w:color="auto"/>
                                        <w:right w:val="none" w:sz="0" w:space="0" w:color="auto"/>
                                      </w:divBdr>
                                      <w:divsChild>
                                        <w:div w:id="1288660533">
                                          <w:marLeft w:val="0"/>
                                          <w:marRight w:val="0"/>
                                          <w:marTop w:val="0"/>
                                          <w:marBottom w:val="0"/>
                                          <w:divBdr>
                                            <w:top w:val="none" w:sz="0" w:space="0" w:color="auto"/>
                                            <w:left w:val="none" w:sz="0" w:space="0" w:color="auto"/>
                                            <w:bottom w:val="none" w:sz="0" w:space="0" w:color="auto"/>
                                            <w:right w:val="none" w:sz="0" w:space="0" w:color="auto"/>
                                          </w:divBdr>
                                          <w:divsChild>
                                            <w:div w:id="1180463724">
                                              <w:marLeft w:val="0"/>
                                              <w:marRight w:val="0"/>
                                              <w:marTop w:val="0"/>
                                              <w:marBottom w:val="120"/>
                                              <w:divBdr>
                                                <w:top w:val="single" w:sz="6" w:space="0" w:color="F5F5F5"/>
                                                <w:left w:val="single" w:sz="6" w:space="0" w:color="F5F5F5"/>
                                                <w:bottom w:val="single" w:sz="6" w:space="0" w:color="F5F5F5"/>
                                                <w:right w:val="single" w:sz="6" w:space="0" w:color="F5F5F5"/>
                                              </w:divBdr>
                                              <w:divsChild>
                                                <w:div w:id="262609280">
                                                  <w:marLeft w:val="0"/>
                                                  <w:marRight w:val="0"/>
                                                  <w:marTop w:val="0"/>
                                                  <w:marBottom w:val="0"/>
                                                  <w:divBdr>
                                                    <w:top w:val="none" w:sz="0" w:space="0" w:color="auto"/>
                                                    <w:left w:val="none" w:sz="0" w:space="0" w:color="auto"/>
                                                    <w:bottom w:val="none" w:sz="0" w:space="0" w:color="auto"/>
                                                    <w:right w:val="none" w:sz="0" w:space="0" w:color="auto"/>
                                                  </w:divBdr>
                                                  <w:divsChild>
                                                    <w:div w:id="17739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5441541">
      <w:bodyDiv w:val="1"/>
      <w:marLeft w:val="0"/>
      <w:marRight w:val="0"/>
      <w:marTop w:val="0"/>
      <w:marBottom w:val="0"/>
      <w:divBdr>
        <w:top w:val="none" w:sz="0" w:space="0" w:color="auto"/>
        <w:left w:val="none" w:sz="0" w:space="0" w:color="auto"/>
        <w:bottom w:val="none" w:sz="0" w:space="0" w:color="auto"/>
        <w:right w:val="none" w:sz="0" w:space="0" w:color="auto"/>
      </w:divBdr>
    </w:div>
    <w:div w:id="1907840616">
      <w:bodyDiv w:val="1"/>
      <w:marLeft w:val="0"/>
      <w:marRight w:val="0"/>
      <w:marTop w:val="0"/>
      <w:marBottom w:val="0"/>
      <w:divBdr>
        <w:top w:val="none" w:sz="0" w:space="0" w:color="auto"/>
        <w:left w:val="none" w:sz="0" w:space="0" w:color="auto"/>
        <w:bottom w:val="none" w:sz="0" w:space="0" w:color="auto"/>
        <w:right w:val="none" w:sz="0" w:space="0" w:color="auto"/>
      </w:divBdr>
    </w:div>
    <w:div w:id="212148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image" Target="media/image6.png"/><Relationship Id="rId26" Type="http://schemas.openxmlformats.org/officeDocument/2006/relationships/customXml" Target="../customXml/item2.xml"/><Relationship Id="rId21" Type="http://schemas.openxmlformats.org/officeDocument/2006/relationships/footer" Target="footer1.xml"/><Relationship Id="R032c9162a00d4e83" Type="http://schemas.openxmlformats.org/officeDocument/2006/relationships/image" Target="/media/image4.emf"/><Relationship Id="rId7" Type="http://schemas.openxmlformats.org/officeDocument/2006/relationships/settings" Target="settings.xml"/><Relationship Id="rId17" Type="http://schemas.openxmlformats.org/officeDocument/2006/relationships/image" Target="media/image5.png"/><Relationship Id="rId25" Type="http://schemas.openxmlformats.org/officeDocument/2006/relationships/customXml" Target="../customXml/item1.xml"/><Relationship Id="Rd3cdc6cc56054d64" Type="http://schemas.openxmlformats.org/officeDocument/2006/relationships/image" Target="/media/image7.png"/><Relationship Id="rId16" Type="http://schemas.openxmlformats.org/officeDocument/2006/relationships/image" Target="media/image4.png"/><Relationship Id="rId6" Type="http://schemas.openxmlformats.org/officeDocument/2006/relationships/styles" Target="styl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microsoft.com/office/2011/relationships/people" Target="people.xml"/><Relationship Id="rId28" Type="http://schemas.openxmlformats.org/officeDocument/2006/relationships/customXml" Target="../customXml/item4.xml"/><Relationship Id="Rcb540a222af94c33" Type="http://schemas.openxmlformats.org/officeDocument/2006/relationships/image" Target="/media/image8.png"/><Relationship Id="Rfe1ff7b3df5c4d03" Type="http://schemas.openxmlformats.org/officeDocument/2006/relationships/glossaryDocument" Target="/word/glossary/document.xml"/><Relationship Id="rId10" Type="http://schemas.openxmlformats.org/officeDocument/2006/relationships/endnotes" Target="endnotes.xml"/><Relationship Id="Rf44b6a8d87224b9e" Type="http://schemas.openxmlformats.org/officeDocument/2006/relationships/image" Target="/media/image3.emf"/><Relationship Id="rId31" Type="http://schemas.openxmlformats.org/officeDocument/2006/relationships/customXml" Target="../customXml/item7.xml"/><Relationship Id="rId9" Type="http://schemas.openxmlformats.org/officeDocument/2006/relationships/footnotes" Target="footnotes.xml"/><Relationship Id="rId22" Type="http://schemas.openxmlformats.org/officeDocument/2006/relationships/fontTable" Target="fontTable.xml"/><Relationship Id="rId27" Type="http://schemas.openxmlformats.org/officeDocument/2006/relationships/customXml" Target="../customXml/item3.xml"/><Relationship Id="rId30"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3" Type="http://schemas.openxmlformats.org/officeDocument/2006/relationships/hyperlink" Target="https://unctad.org/en/PublicationsLibrary/UNCTAD_Liner_Shipping_Connectivity_Index_2004-2018.xlsx" TargetMode="External"/><Relationship Id="rId2" Type="http://schemas.openxmlformats.org/officeDocument/2006/relationships/hyperlink" Target="https://www.cepal.org/es/notas/ranking-movimiento-portuario-contenedores-2017" TargetMode="External"/><Relationship Id="rId1" Type="http://schemas.openxmlformats.org/officeDocument/2006/relationships/hyperlink" Target="https://idblegacy.iadb.org/es/investigacion-y-datos/informe-macroeconomico-de-america-latina-y-el-caribe-2017,20812.html"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97e6cfc-e52e-4975-b1b0-0491fa13f6d6}"/>
      </w:docPartPr>
      <w:docPartBody>
        <w:p w14:paraId="53C2DD1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9E80DA51F31F04CB3217EEFC480A8EA" ma:contentTypeVersion="4343" ma:contentTypeDescription="A content type to manage public (operations) IDB documents" ma:contentTypeScope="" ma:versionID="f26fc3851260302dd0d794cef6640dd4">
  <xsd:schema xmlns:xsd="http://www.w3.org/2001/XMLSchema" xmlns:xs="http://www.w3.org/2001/XMLSchema" xmlns:p="http://schemas.microsoft.com/office/2006/metadata/properties" xmlns:ns2="cdc7663a-08f0-4737-9e8c-148ce897a09c" targetNamespace="http://schemas.microsoft.com/office/2006/metadata/properties" ma:root="true" ma:fieldsID="00e123b6dd79d65233f9d7243ff7fa2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Calderon Anton Jose de Jesus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33</Value>
      <Value>25</Value>
      <Value>26</Value>
      <Value>1</Value>
      <Value>298</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HO-L1219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Extracted_x0020_Keywords xmlns="cdc7663a-08f0-4737-9e8c-148ce897a09c"/>
    <_dlc_DocId xmlns="cdc7663a-08f0-4737-9e8c-148ce897a09c">EZSHARE-831995550-18</_dlc_DocId>
    <_dlc_DocIdUrl xmlns="cdc7663a-08f0-4737-9e8c-148ce897a09c">
      <Url>https://idbg.sharepoint.com/teams/EZ-HO-LON/HO-L1219/_layouts/15/DocIdRedir.aspx?ID=EZSHARE-831995550-18</Url>
      <Description>EZSHARE-831995550-18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CF6E5BD-AE56-41BA-99A5-BF859C706D7C}"/>
</file>

<file path=customXml/itemProps2.xml><?xml version="1.0" encoding="utf-8"?>
<ds:datastoreItem xmlns:ds="http://schemas.openxmlformats.org/officeDocument/2006/customXml" ds:itemID="{73E879A2-5751-4FCF-8B89-58999246D1B2}"/>
</file>

<file path=customXml/itemProps3.xml><?xml version="1.0" encoding="utf-8"?>
<ds:datastoreItem xmlns:ds="http://schemas.openxmlformats.org/officeDocument/2006/customXml" ds:itemID="{90D385C9-0572-420F-885D-CA9713AC554C}"/>
</file>

<file path=customXml/itemProps4.xml><?xml version="1.0" encoding="utf-8"?>
<ds:datastoreItem xmlns:ds="http://schemas.openxmlformats.org/officeDocument/2006/customXml" ds:itemID="{F1DB33BE-EA40-4CCB-89D6-892F224B2994}"/>
</file>

<file path=customXml/itemProps5.xml><?xml version="1.0" encoding="utf-8"?>
<ds:datastoreItem xmlns:ds="http://schemas.openxmlformats.org/officeDocument/2006/customXml" ds:itemID="{E6C6721F-5F48-41E3-A054-3E5132DFB8E9}"/>
</file>

<file path=customXml/itemProps6.xml><?xml version="1.0" encoding="utf-8"?>
<ds:datastoreItem xmlns:ds="http://schemas.openxmlformats.org/officeDocument/2006/customXml" ds:itemID="{EDE1BE1F-CDB1-474E-AE52-7A51692DD711}"/>
</file>

<file path=customXml/itemProps7.xml><?xml version="1.0" encoding="utf-8"?>
<ds:datastoreItem xmlns:ds="http://schemas.openxmlformats.org/officeDocument/2006/customXml" ds:itemID="{CDAC9697-DCF0-423C-9F7F-ACC8828BA1D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Deambrosi, Sergio Luis</cp:lastModifiedBy>
  <cp:revision>14</cp:revision>
  <cp:lastPrinted>2018-03-28T00:59:00Z</cp:lastPrinted>
  <dcterms:created xsi:type="dcterms:W3CDTF">2021-02-10T08:00:00Z</dcterms:created>
  <dcterms:modified xsi:type="dcterms:W3CDTF">2021-05-28T18:22:53Z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26;#Honduras|0dd9f989-602d-4742-8212-5c1b8b0b74d5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298;#LOGISTIC PLANNING MULTIMODAL TRANSPORT AND LOGISTIC PLATFORMS|c57ab9df-eb0b-4c79-9bde-1271a3d462be</vt:lpwstr>
  </property>
  <property fmtid="{D5CDD505-2E9C-101B-9397-08002B2CF9AE}" pid="13" name="Fund IDB">
    <vt:lpwstr>25;#BLD|60acb4c1-0ef3-40ba-9d70-f741cd9e6c23</vt:lpwstr>
  </property>
  <property fmtid="{D5CDD505-2E9C-101B-9397-08002B2CF9AE}" pid="14" name="Sector IDB">
    <vt:lpwstr>33;#TRANSPORT|5a25d1a8-4baf-41a8-9e3b-e167accda6ea</vt:lpwstr>
  </property>
  <property fmtid="{D5CDD505-2E9C-101B-9397-08002B2CF9AE}" pid="15" name="_dlc_DocIdItemGuid">
    <vt:lpwstr>87061275-20c7-49bc-b2b6-3c2f74663e62</vt:lpwstr>
  </property>
  <property fmtid="{D5CDD505-2E9C-101B-9397-08002B2CF9AE}" pid="16" name="Disclosure Activity">
    <vt:lpwstr>Loan Proposal</vt:lpwstr>
  </property>
  <property fmtid="{D5CDD505-2E9C-101B-9397-08002B2CF9AE}" pid="18" name="ContentTypeId">
    <vt:lpwstr>0x0101001A458A224826124E8B45B1D613300CFC00D9E80DA51F31F04CB3217EEFC480A8EA</vt:lpwstr>
  </property>
  <property fmtid="{D5CDD505-2E9C-101B-9397-08002B2CF9AE}" pid="19" name="Series Operations IDB">
    <vt:lpwstr/>
  </property>
</Properties>
</file>