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sdt>
      <w:sdtPr>
        <w:rPr>
          <w:lang w:val="es-ES"/>
        </w:rPr>
        <w:id w:val="264738572"/>
        <w:docPartObj>
          <w:docPartGallery w:val="Cover Pages"/>
          <w:docPartUnique/>
        </w:docPartObj>
      </w:sdtPr>
      <w:sdtEndPr>
        <w:rPr>
          <w:lang w:val="es-MX"/>
        </w:rPr>
      </w:sdtEndPr>
      <w:sdtContent>
        <w:p w:rsidR="0089603B" w:rsidRDefault="0089603B">
          <w:pPr>
            <w:rPr>
              <w:lang w:val="es-ES"/>
            </w:rPr>
          </w:pPr>
        </w:p>
        <w:tbl>
          <w:tblPr>
            <w:tblpPr w:leftFromText="187" w:rightFromText="187" w:horzAnchor="margin" w:tblpXSpec="right" w:tblpYSpec="top"/>
            <w:tblW w:w="2000" w:type="pct"/>
            <w:tblBorders>
              <w:top w:val="single" w:sz="36" w:space="0" w:color="9BBB59" w:themeColor="accent3"/>
              <w:bottom w:val="single" w:sz="36" w:space="0" w:color="9BBB59" w:themeColor="accent3"/>
              <w:insideH w:val="single" w:sz="36" w:space="0" w:color="9BBB59" w:themeColor="accent3"/>
            </w:tblBorders>
            <w:tblCellMar>
              <w:top w:w="360" w:type="dxa"/>
              <w:left w:w="115" w:type="dxa"/>
              <w:bottom w:w="360" w:type="dxa"/>
              <w:right w:w="115" w:type="dxa"/>
            </w:tblCellMar>
            <w:tblLook w:val="04A0"/>
          </w:tblPr>
          <w:tblGrid>
            <w:gridCol w:w="3627"/>
          </w:tblGrid>
          <w:tr w:rsidR="0089603B" w:rsidRPr="0089603B">
            <w:sdt>
              <w:sdtPr>
                <w:rPr>
                  <w:rFonts w:ascii="Arial" w:eastAsiaTheme="majorEastAsia" w:hAnsi="Arial" w:cs="Arial"/>
                  <w:sz w:val="72"/>
                  <w:szCs w:val="72"/>
                </w:rPr>
                <w:alias w:val="Título"/>
                <w:id w:val="13553149"/>
                <w:dataBinding w:prefixMappings="xmlns:ns0='http://schemas.openxmlformats.org/package/2006/metadata/core-properties' xmlns:ns1='http://purl.org/dc/elements/1.1/'" w:xpath="/ns0:coreProperties[1]/ns1:title[1]" w:storeItemID="{6C3C8BC8-F283-45AE-878A-BAB7291924A1}"/>
                <w:text/>
              </w:sdtPr>
              <w:sdtContent>
                <w:tc>
                  <w:tcPr>
                    <w:tcW w:w="0" w:type="auto"/>
                  </w:tcPr>
                  <w:p w:rsidR="0089603B" w:rsidRPr="0089603B" w:rsidRDefault="0089603B" w:rsidP="0089603B">
                    <w:pPr>
                      <w:pStyle w:val="NoSpacing"/>
                      <w:rPr>
                        <w:rFonts w:ascii="Arial" w:eastAsiaTheme="majorEastAsia" w:hAnsi="Arial" w:cs="Arial"/>
                        <w:sz w:val="72"/>
                        <w:szCs w:val="72"/>
                      </w:rPr>
                    </w:pPr>
                    <w:r w:rsidRPr="0089603B">
                      <w:rPr>
                        <w:rFonts w:ascii="Arial" w:eastAsiaTheme="majorEastAsia" w:hAnsi="Arial" w:cs="Arial"/>
                        <w:sz w:val="72"/>
                        <w:szCs w:val="72"/>
                      </w:rPr>
                      <w:t>Ficha Técnica</w:t>
                    </w:r>
                  </w:p>
                </w:tc>
              </w:sdtContent>
            </w:sdt>
          </w:tr>
          <w:tr w:rsidR="0089603B" w:rsidRPr="0089603B">
            <w:sdt>
              <w:sdtPr>
                <w:rPr>
                  <w:rFonts w:ascii="Arial" w:hAnsi="Arial" w:cs="Arial"/>
                  <w:sz w:val="40"/>
                  <w:szCs w:val="40"/>
                </w:rPr>
                <w:alias w:val="Subtítulo"/>
                <w:id w:val="13553153"/>
                <w:dataBinding w:prefixMappings="xmlns:ns0='http://schemas.openxmlformats.org/package/2006/metadata/core-properties' xmlns:ns1='http://purl.org/dc/elements/1.1/'" w:xpath="/ns0:coreProperties[1]/ns1:subject[1]" w:storeItemID="{6C3C8BC8-F283-45AE-878A-BAB7291924A1}"/>
                <w:text/>
              </w:sdtPr>
              <w:sdtContent>
                <w:tc>
                  <w:tcPr>
                    <w:tcW w:w="0" w:type="auto"/>
                  </w:tcPr>
                  <w:p w:rsidR="0089603B" w:rsidRPr="0089603B" w:rsidRDefault="0089603B" w:rsidP="0089603B">
                    <w:pPr>
                      <w:pStyle w:val="NoSpacing"/>
                      <w:rPr>
                        <w:rFonts w:ascii="Arial" w:hAnsi="Arial" w:cs="Arial"/>
                        <w:sz w:val="40"/>
                        <w:szCs w:val="40"/>
                      </w:rPr>
                    </w:pPr>
                    <w:r>
                      <w:rPr>
                        <w:rFonts w:ascii="Arial" w:hAnsi="Arial" w:cs="Arial"/>
                        <w:sz w:val="40"/>
                        <w:szCs w:val="40"/>
                        <w:lang w:val="es-MX"/>
                      </w:rPr>
                      <w:t xml:space="preserve">Encuesta de </w:t>
                    </w:r>
                    <w:r w:rsidR="00AD5AE3">
                      <w:rPr>
                        <w:rFonts w:ascii="Arial" w:hAnsi="Arial" w:cs="Arial"/>
                        <w:sz w:val="40"/>
                        <w:szCs w:val="40"/>
                        <w:lang w:val="es-MX"/>
                      </w:rPr>
                      <w:t xml:space="preserve">Evaluación de la </w:t>
                    </w:r>
                    <w:r>
                      <w:rPr>
                        <w:rFonts w:ascii="Arial" w:hAnsi="Arial" w:cs="Arial"/>
                        <w:sz w:val="40"/>
                        <w:szCs w:val="40"/>
                        <w:lang w:val="es-MX"/>
                      </w:rPr>
                      <w:t>Protección Social (EEPS) 2010</w:t>
                    </w:r>
                  </w:p>
                </w:tc>
              </w:sdtContent>
            </w:sdt>
          </w:tr>
          <w:tr w:rsidR="0089603B" w:rsidRPr="0089603B">
            <w:sdt>
              <w:sdtPr>
                <w:rPr>
                  <w:rFonts w:ascii="Arial" w:hAnsi="Arial" w:cs="Arial"/>
                  <w:sz w:val="28"/>
                  <w:szCs w:val="28"/>
                </w:rPr>
                <w:alias w:val="Autor"/>
                <w:id w:val="13553158"/>
                <w:dataBinding w:prefixMappings="xmlns:ns0='http://schemas.openxmlformats.org/package/2006/metadata/core-properties' xmlns:ns1='http://purl.org/dc/elements/1.1/'" w:xpath="/ns0:coreProperties[1]/ns1:creator[1]" w:storeItemID="{6C3C8BC8-F283-45AE-878A-BAB7291924A1}"/>
                <w:text/>
              </w:sdtPr>
              <w:sdtContent>
                <w:tc>
                  <w:tcPr>
                    <w:tcW w:w="0" w:type="auto"/>
                  </w:tcPr>
                  <w:p w:rsidR="0089603B" w:rsidRPr="0089603B" w:rsidRDefault="0089603B" w:rsidP="0089603B">
                    <w:pPr>
                      <w:pStyle w:val="NoSpacing"/>
                      <w:rPr>
                        <w:rFonts w:ascii="Arial" w:hAnsi="Arial" w:cs="Arial"/>
                        <w:sz w:val="28"/>
                        <w:szCs w:val="28"/>
                      </w:rPr>
                    </w:pPr>
                    <w:r>
                      <w:rPr>
                        <w:rFonts w:ascii="Arial" w:hAnsi="Arial" w:cs="Arial"/>
                        <w:sz w:val="28"/>
                        <w:szCs w:val="28"/>
                        <w:lang w:val="es-MX"/>
                      </w:rPr>
                      <w:t>Juan Pablo Gutierrez</w:t>
                    </w:r>
                  </w:p>
                </w:tc>
              </w:sdtContent>
            </w:sdt>
          </w:tr>
        </w:tbl>
        <w:p w:rsidR="0089603B" w:rsidRDefault="0089603B">
          <w:pPr>
            <w:rPr>
              <w:lang w:val="es-ES"/>
            </w:rPr>
          </w:pPr>
        </w:p>
        <w:p w:rsidR="0089603B" w:rsidRDefault="0089603B">
          <w:r>
            <w:br w:type="page"/>
          </w:r>
        </w:p>
      </w:sdtContent>
    </w:sdt>
    <w:sdt>
      <w:sdtPr>
        <w:rPr>
          <w:rFonts w:ascii="Arial" w:eastAsiaTheme="minorHAnsi" w:hAnsi="Arial" w:cs="Arial"/>
          <w:b w:val="0"/>
          <w:bCs w:val="0"/>
          <w:color w:val="auto"/>
          <w:sz w:val="22"/>
          <w:szCs w:val="22"/>
          <w:lang w:val="es-MX"/>
        </w:rPr>
        <w:id w:val="264738627"/>
        <w:docPartObj>
          <w:docPartGallery w:val="Table of Contents"/>
          <w:docPartUnique/>
        </w:docPartObj>
      </w:sdtPr>
      <w:sdtContent>
        <w:p w:rsidR="00D7242B" w:rsidRPr="00CC4036" w:rsidRDefault="000A2439">
          <w:pPr>
            <w:pStyle w:val="TOCHeading"/>
            <w:rPr>
              <w:rFonts w:ascii="Arial" w:hAnsi="Arial" w:cs="Arial"/>
              <w:rPrChange w:id="0" w:author="Juan Pablo Gutiérrez" w:date="2011-11-03T18:18:00Z">
                <w:rPr/>
              </w:rPrChange>
            </w:rPr>
          </w:pPr>
          <w:r w:rsidRPr="000A2439">
            <w:rPr>
              <w:rFonts w:ascii="Arial" w:hAnsi="Arial" w:cs="Arial"/>
              <w:rPrChange w:id="1" w:author="Juan Pablo Gutiérrez" w:date="2011-11-03T18:18:00Z">
                <w:rPr>
                  <w:rFonts w:asciiTheme="minorHAnsi" w:eastAsiaTheme="minorHAnsi" w:hAnsiTheme="minorHAnsi" w:cstheme="minorBidi"/>
                  <w:b w:val="0"/>
                  <w:bCs w:val="0"/>
                  <w:color w:val="auto"/>
                  <w:sz w:val="22"/>
                  <w:szCs w:val="22"/>
                  <w:lang w:val="es-MX"/>
                </w:rPr>
              </w:rPrChange>
            </w:rPr>
            <w:t>Tabla de contenido</w:t>
          </w:r>
        </w:p>
        <w:p w:rsidR="00880EB7" w:rsidRPr="00CC4036" w:rsidRDefault="000A2439">
          <w:pPr>
            <w:pStyle w:val="TOC1"/>
            <w:tabs>
              <w:tab w:val="left" w:pos="440"/>
            </w:tabs>
            <w:rPr>
              <w:ins w:id="2" w:author="Juan Pablo Gutiérrez" w:date="2011-11-03T16:53:00Z"/>
              <w:rFonts w:eastAsiaTheme="minorEastAsia"/>
              <w:sz w:val="22"/>
              <w:lang w:eastAsia="es-MX"/>
              <w:rPrChange w:id="3" w:author="Juan Pablo Gutiérrez" w:date="2011-11-03T18:18:00Z">
                <w:rPr>
                  <w:ins w:id="4" w:author="Juan Pablo Gutiérrez" w:date="2011-11-03T16:53:00Z"/>
                  <w:rFonts w:asciiTheme="minorHAnsi" w:eastAsiaTheme="minorEastAsia" w:hAnsiTheme="minorHAnsi" w:cstheme="minorBidi"/>
                  <w:sz w:val="22"/>
                  <w:lang w:eastAsia="es-MX"/>
                </w:rPr>
              </w:rPrChange>
            </w:rPr>
          </w:pPr>
          <w:r w:rsidRPr="000A2439">
            <w:rPr>
              <w:szCs w:val="24"/>
              <w:lang w:val="es-ES"/>
            </w:rPr>
            <w:fldChar w:fldCharType="begin"/>
          </w:r>
          <w:r w:rsidRPr="000A2439">
            <w:rPr>
              <w:szCs w:val="24"/>
              <w:lang w:val="es-ES"/>
              <w:rPrChange w:id="5" w:author="Juan Pablo Gutiérrez" w:date="2011-11-03T18:18:00Z">
                <w:rPr>
                  <w:rFonts w:asciiTheme="minorHAnsi" w:hAnsiTheme="minorHAnsi" w:cstheme="minorBidi"/>
                  <w:noProof w:val="0"/>
                  <w:sz w:val="22"/>
                  <w:szCs w:val="24"/>
                  <w:lang w:val="es-ES"/>
                </w:rPr>
              </w:rPrChange>
            </w:rPr>
            <w:instrText xml:space="preserve"> TOC \o "1-3" \h \z \u </w:instrText>
          </w:r>
          <w:r w:rsidRPr="000A2439">
            <w:rPr>
              <w:szCs w:val="24"/>
              <w:lang w:val="es-ES"/>
              <w:rPrChange w:id="6" w:author="Juan Pablo Gutiérrez" w:date="2011-11-03T18:18:00Z">
                <w:rPr>
                  <w:noProof w:val="0"/>
                  <w:color w:val="0000FF" w:themeColor="hyperlink"/>
                  <w:szCs w:val="24"/>
                  <w:u w:val="single"/>
                  <w:lang w:val="es-ES"/>
                </w:rPr>
              </w:rPrChange>
            </w:rPr>
            <w:fldChar w:fldCharType="separate"/>
          </w:r>
          <w:ins w:id="7" w:author="Juan Pablo Gutiérrez" w:date="2011-11-03T16:53:00Z">
            <w:r w:rsidRPr="000A2439">
              <w:rPr>
                <w:rStyle w:val="Hyperlink"/>
                <w:rPrChange w:id="8" w:author="Juan Pablo Gutiérrez" w:date="2011-11-03T18:18:00Z">
                  <w:rPr>
                    <w:rStyle w:val="Hyperlink"/>
                    <w:rFonts w:asciiTheme="minorHAnsi" w:hAnsiTheme="minorHAnsi" w:cstheme="minorBidi"/>
                    <w:noProof w:val="0"/>
                    <w:sz w:val="22"/>
                  </w:rPr>
                </w:rPrChange>
              </w:rPr>
              <w:fldChar w:fldCharType="begin"/>
            </w:r>
            <w:r w:rsidRPr="000A2439">
              <w:rPr>
                <w:rStyle w:val="Hyperlink"/>
                <w:rPrChange w:id="9" w:author="Juan Pablo Gutiérrez" w:date="2011-11-03T18:18:00Z">
                  <w:rPr>
                    <w:rStyle w:val="Hyperlink"/>
                    <w:rFonts w:asciiTheme="minorHAnsi" w:hAnsiTheme="minorHAnsi" w:cstheme="minorBidi"/>
                    <w:noProof w:val="0"/>
                    <w:sz w:val="22"/>
                  </w:rPr>
                </w:rPrChange>
              </w:rPr>
              <w:instrText xml:space="preserve"> </w:instrText>
            </w:r>
            <w:r w:rsidRPr="000A2439">
              <w:rPr>
                <w:rPrChange w:id="10" w:author="Juan Pablo Gutiérrez" w:date="2011-11-03T18:18:00Z">
                  <w:rPr>
                    <w:rFonts w:asciiTheme="minorHAnsi" w:hAnsiTheme="minorHAnsi" w:cstheme="minorBidi"/>
                    <w:noProof w:val="0"/>
                    <w:color w:val="0000FF" w:themeColor="hyperlink"/>
                    <w:sz w:val="22"/>
                    <w:u w:val="single"/>
                  </w:rPr>
                </w:rPrChange>
              </w:rPr>
              <w:instrText>HYPERLINK \l "_Toc308102532"</w:instrText>
            </w:r>
            <w:r w:rsidRPr="000A2439">
              <w:rPr>
                <w:rStyle w:val="Hyperlink"/>
                <w:rPrChange w:id="11" w:author="Juan Pablo Gutiérrez" w:date="2011-11-03T18:18:00Z">
                  <w:rPr>
                    <w:rStyle w:val="Hyperlink"/>
                    <w:rFonts w:asciiTheme="minorHAnsi" w:hAnsiTheme="minorHAnsi" w:cstheme="minorBidi"/>
                    <w:noProof w:val="0"/>
                    <w:sz w:val="22"/>
                  </w:rPr>
                </w:rPrChange>
              </w:rPr>
              <w:instrText xml:space="preserve"> </w:instrText>
            </w:r>
            <w:r w:rsidRPr="000A2439">
              <w:rPr>
                <w:rStyle w:val="Hyperlink"/>
                <w:rPrChange w:id="12" w:author="Juan Pablo Gutiérrez" w:date="2011-11-03T18:18:00Z">
                  <w:rPr>
                    <w:rStyle w:val="Hyperlink"/>
                    <w:rFonts w:asciiTheme="minorHAnsi" w:hAnsiTheme="minorHAnsi" w:cstheme="minorBidi"/>
                    <w:noProof w:val="0"/>
                    <w:sz w:val="22"/>
                  </w:rPr>
                </w:rPrChange>
              </w:rPr>
              <w:fldChar w:fldCharType="separate"/>
            </w:r>
            <w:r w:rsidRPr="000A2439">
              <w:rPr>
                <w:rStyle w:val="Hyperlink"/>
                <w:rPrChange w:id="13" w:author="Juan Pablo Gutiérrez" w:date="2011-11-03T18:18:00Z">
                  <w:rPr>
                    <w:rStyle w:val="Hyperlink"/>
                    <w:rFonts w:asciiTheme="minorHAnsi" w:hAnsiTheme="minorHAnsi" w:cstheme="minorBidi"/>
                    <w:noProof w:val="0"/>
                    <w:sz w:val="22"/>
                  </w:rPr>
                </w:rPrChange>
              </w:rPr>
              <w:t>1.</w:t>
            </w:r>
            <w:r w:rsidRPr="000A2439">
              <w:rPr>
                <w:rFonts w:eastAsiaTheme="minorEastAsia"/>
                <w:sz w:val="22"/>
                <w:lang w:eastAsia="es-MX"/>
                <w:rPrChange w:id="14" w:author="Juan Pablo Gutiérrez" w:date="2011-11-03T18:18:00Z">
                  <w:rPr>
                    <w:rFonts w:asciiTheme="minorHAnsi" w:eastAsiaTheme="minorEastAsia" w:hAnsiTheme="minorHAnsi" w:cstheme="minorBidi"/>
                    <w:noProof w:val="0"/>
                    <w:color w:val="0000FF" w:themeColor="hyperlink"/>
                    <w:sz w:val="22"/>
                    <w:u w:val="single"/>
                    <w:lang w:eastAsia="es-MX"/>
                  </w:rPr>
                </w:rPrChange>
              </w:rPr>
              <w:tab/>
            </w:r>
            <w:r w:rsidRPr="000A2439">
              <w:rPr>
                <w:rStyle w:val="Hyperlink"/>
                <w:rPrChange w:id="15" w:author="Juan Pablo Gutiérrez" w:date="2011-11-03T18:18:00Z">
                  <w:rPr>
                    <w:rStyle w:val="Hyperlink"/>
                    <w:rFonts w:asciiTheme="minorHAnsi" w:hAnsiTheme="minorHAnsi" w:cstheme="minorBidi"/>
                    <w:noProof w:val="0"/>
                    <w:sz w:val="22"/>
                  </w:rPr>
                </w:rPrChange>
              </w:rPr>
              <w:t>Introducción</w:t>
            </w:r>
            <w:r w:rsidRPr="000A2439">
              <w:rPr>
                <w:webHidden/>
                <w:rPrChange w:id="16" w:author="Juan Pablo Gutiérrez" w:date="2011-11-03T18:18:00Z">
                  <w:rPr>
                    <w:rFonts w:asciiTheme="minorHAnsi" w:hAnsiTheme="minorHAnsi" w:cstheme="minorBidi"/>
                    <w:noProof w:val="0"/>
                    <w:webHidden/>
                    <w:color w:val="0000FF" w:themeColor="hyperlink"/>
                    <w:sz w:val="22"/>
                    <w:u w:val="single"/>
                  </w:rPr>
                </w:rPrChange>
              </w:rPr>
              <w:tab/>
            </w:r>
            <w:r w:rsidRPr="000A2439">
              <w:rPr>
                <w:webHidden/>
                <w:rPrChange w:id="17" w:author="Juan Pablo Gutiérrez" w:date="2011-11-03T18:18:00Z">
                  <w:rPr>
                    <w:rFonts w:asciiTheme="minorHAnsi" w:hAnsiTheme="minorHAnsi" w:cstheme="minorBidi"/>
                    <w:noProof w:val="0"/>
                    <w:webHidden/>
                    <w:color w:val="0000FF" w:themeColor="hyperlink"/>
                    <w:sz w:val="22"/>
                    <w:u w:val="single"/>
                  </w:rPr>
                </w:rPrChange>
              </w:rPr>
              <w:fldChar w:fldCharType="begin"/>
            </w:r>
            <w:r w:rsidRPr="000A2439">
              <w:rPr>
                <w:webHidden/>
                <w:rPrChange w:id="18" w:author="Juan Pablo Gutiérrez" w:date="2011-11-03T18:18:00Z">
                  <w:rPr>
                    <w:rFonts w:asciiTheme="minorHAnsi" w:hAnsiTheme="minorHAnsi" w:cstheme="minorBidi"/>
                    <w:noProof w:val="0"/>
                    <w:webHidden/>
                    <w:color w:val="0000FF" w:themeColor="hyperlink"/>
                    <w:sz w:val="22"/>
                    <w:u w:val="single"/>
                  </w:rPr>
                </w:rPrChange>
              </w:rPr>
              <w:instrText xml:space="preserve"> PAGEREF _Toc308102532 \h </w:instrText>
            </w:r>
          </w:ins>
          <w:r w:rsidRPr="000A2439">
            <w:rPr>
              <w:webHidden/>
              <w:rPrChange w:id="19" w:author="Juan Pablo Gutiérrez" w:date="2011-11-03T18:18:00Z">
                <w:rPr>
                  <w:rFonts w:asciiTheme="minorHAnsi" w:hAnsiTheme="minorHAnsi" w:cstheme="minorBidi"/>
                  <w:noProof w:val="0"/>
                  <w:webHidden/>
                  <w:color w:val="0000FF" w:themeColor="hyperlink"/>
                  <w:sz w:val="22"/>
                  <w:u w:val="single"/>
                </w:rPr>
              </w:rPrChange>
            </w:rPr>
            <w:fldChar w:fldCharType="separate"/>
          </w:r>
          <w:ins w:id="20" w:author="Juan Pablo Gutiérrez" w:date="2011-11-03T16:53:00Z">
            <w:r w:rsidRPr="000A2439">
              <w:rPr>
                <w:webHidden/>
                <w:rPrChange w:id="21" w:author="Juan Pablo Gutiérrez" w:date="2011-11-03T18:18:00Z">
                  <w:rPr>
                    <w:rFonts w:asciiTheme="minorHAnsi" w:hAnsiTheme="minorHAnsi" w:cstheme="minorBidi"/>
                    <w:noProof w:val="0"/>
                    <w:webHidden/>
                    <w:color w:val="0000FF" w:themeColor="hyperlink"/>
                    <w:sz w:val="22"/>
                    <w:u w:val="single"/>
                  </w:rPr>
                </w:rPrChange>
              </w:rPr>
              <w:t>1</w:t>
            </w:r>
            <w:r w:rsidRPr="000A2439">
              <w:rPr>
                <w:webHidden/>
                <w:rPrChange w:id="22" w:author="Juan Pablo Gutiérrez" w:date="2011-11-03T18:18:00Z">
                  <w:rPr>
                    <w:rFonts w:asciiTheme="minorHAnsi" w:hAnsiTheme="minorHAnsi" w:cstheme="minorBidi"/>
                    <w:noProof w:val="0"/>
                    <w:webHidden/>
                    <w:color w:val="0000FF" w:themeColor="hyperlink"/>
                    <w:sz w:val="22"/>
                    <w:u w:val="single"/>
                  </w:rPr>
                </w:rPrChange>
              </w:rPr>
              <w:fldChar w:fldCharType="end"/>
            </w:r>
            <w:r w:rsidRPr="000A2439">
              <w:rPr>
                <w:rStyle w:val="Hyperlink"/>
                <w:rPrChange w:id="23" w:author="Juan Pablo Gutiérrez" w:date="2011-11-03T18:18:00Z">
                  <w:rPr>
                    <w:rStyle w:val="Hyperlink"/>
                    <w:rFonts w:asciiTheme="minorHAnsi" w:hAnsiTheme="minorHAnsi" w:cstheme="minorBidi"/>
                    <w:noProof w:val="0"/>
                    <w:sz w:val="22"/>
                  </w:rPr>
                </w:rPrChange>
              </w:rPr>
              <w:fldChar w:fldCharType="end"/>
            </w:r>
          </w:ins>
        </w:p>
        <w:p w:rsidR="00880EB7" w:rsidRPr="00CC4036" w:rsidRDefault="000A2439">
          <w:pPr>
            <w:pStyle w:val="TOC1"/>
            <w:tabs>
              <w:tab w:val="left" w:pos="440"/>
            </w:tabs>
            <w:rPr>
              <w:ins w:id="24" w:author="Juan Pablo Gutiérrez" w:date="2011-11-03T16:53:00Z"/>
              <w:rFonts w:eastAsiaTheme="minorEastAsia"/>
              <w:sz w:val="22"/>
              <w:lang w:eastAsia="es-MX"/>
              <w:rPrChange w:id="25" w:author="Juan Pablo Gutiérrez" w:date="2011-11-03T18:18:00Z">
                <w:rPr>
                  <w:ins w:id="26" w:author="Juan Pablo Gutiérrez" w:date="2011-11-03T16:53:00Z"/>
                  <w:rFonts w:asciiTheme="minorHAnsi" w:eastAsiaTheme="minorEastAsia" w:hAnsiTheme="minorHAnsi" w:cstheme="minorBidi"/>
                  <w:sz w:val="22"/>
                  <w:lang w:eastAsia="es-MX"/>
                </w:rPr>
              </w:rPrChange>
            </w:rPr>
          </w:pPr>
          <w:ins w:id="27" w:author="Juan Pablo Gutiérrez" w:date="2011-11-03T16:53:00Z">
            <w:r w:rsidRPr="000A2439">
              <w:rPr>
                <w:rStyle w:val="Hyperlink"/>
              </w:rPr>
              <w:fldChar w:fldCharType="begin"/>
            </w:r>
            <w:r w:rsidRPr="000A2439">
              <w:rPr>
                <w:rStyle w:val="Hyperlink"/>
                <w:rPrChange w:id="28" w:author="Juan Pablo Gutiérrez" w:date="2011-11-03T18:18:00Z">
                  <w:rPr>
                    <w:rStyle w:val="Hyperlink"/>
                    <w:rFonts w:asciiTheme="minorHAnsi" w:hAnsiTheme="minorHAnsi" w:cstheme="minorBidi"/>
                    <w:noProof w:val="0"/>
                    <w:sz w:val="22"/>
                  </w:rPr>
                </w:rPrChange>
              </w:rPr>
              <w:instrText xml:space="preserve"> </w:instrText>
            </w:r>
            <w:r w:rsidRPr="000A2439">
              <w:rPr>
                <w:rPrChange w:id="29" w:author="Juan Pablo Gutiérrez" w:date="2011-11-03T18:18:00Z">
                  <w:rPr>
                    <w:rFonts w:asciiTheme="minorHAnsi" w:hAnsiTheme="minorHAnsi" w:cstheme="minorBidi"/>
                    <w:noProof w:val="0"/>
                    <w:color w:val="0000FF" w:themeColor="hyperlink"/>
                    <w:sz w:val="22"/>
                    <w:u w:val="single"/>
                  </w:rPr>
                </w:rPrChange>
              </w:rPr>
              <w:instrText>HYPERLINK \l "_Toc308102533"</w:instrText>
            </w:r>
            <w:r w:rsidRPr="000A2439">
              <w:rPr>
                <w:rStyle w:val="Hyperlink"/>
                <w:rPrChange w:id="30" w:author="Juan Pablo Gutiérrez" w:date="2011-11-03T18:18:00Z">
                  <w:rPr>
                    <w:rStyle w:val="Hyperlink"/>
                    <w:rFonts w:asciiTheme="minorHAnsi" w:hAnsiTheme="minorHAnsi" w:cstheme="minorBidi"/>
                    <w:noProof w:val="0"/>
                    <w:sz w:val="22"/>
                  </w:rPr>
                </w:rPrChange>
              </w:rPr>
              <w:instrText xml:space="preserve"> </w:instrText>
            </w:r>
            <w:r w:rsidRPr="000A2439">
              <w:rPr>
                <w:rStyle w:val="Hyperlink"/>
                <w:rPrChange w:id="31" w:author="Juan Pablo Gutiérrez" w:date="2011-11-03T18:18:00Z">
                  <w:rPr>
                    <w:rStyle w:val="Hyperlink"/>
                    <w:rFonts w:asciiTheme="minorHAnsi" w:hAnsiTheme="minorHAnsi" w:cstheme="minorBidi"/>
                    <w:noProof w:val="0"/>
                    <w:sz w:val="22"/>
                  </w:rPr>
                </w:rPrChange>
              </w:rPr>
              <w:fldChar w:fldCharType="separate"/>
            </w:r>
            <w:r w:rsidRPr="000A2439">
              <w:rPr>
                <w:rStyle w:val="Hyperlink"/>
                <w:rPrChange w:id="32" w:author="Juan Pablo Gutiérrez" w:date="2011-11-03T18:18:00Z">
                  <w:rPr>
                    <w:rStyle w:val="Hyperlink"/>
                    <w:rFonts w:asciiTheme="minorHAnsi" w:hAnsiTheme="minorHAnsi" w:cstheme="minorBidi"/>
                    <w:noProof w:val="0"/>
                    <w:sz w:val="22"/>
                  </w:rPr>
                </w:rPrChange>
              </w:rPr>
              <w:t>2.</w:t>
            </w:r>
            <w:r w:rsidRPr="000A2439">
              <w:rPr>
                <w:rFonts w:eastAsiaTheme="minorEastAsia"/>
                <w:sz w:val="22"/>
                <w:lang w:eastAsia="es-MX"/>
                <w:rPrChange w:id="33" w:author="Juan Pablo Gutiérrez" w:date="2011-11-03T18:18:00Z">
                  <w:rPr>
                    <w:rFonts w:asciiTheme="minorHAnsi" w:eastAsiaTheme="minorEastAsia" w:hAnsiTheme="minorHAnsi" w:cstheme="minorBidi"/>
                    <w:noProof w:val="0"/>
                    <w:color w:val="0000FF" w:themeColor="hyperlink"/>
                    <w:sz w:val="22"/>
                    <w:u w:val="single"/>
                    <w:lang w:eastAsia="es-MX"/>
                  </w:rPr>
                </w:rPrChange>
              </w:rPr>
              <w:tab/>
            </w:r>
            <w:r w:rsidR="00880EB7" w:rsidRPr="00CC4036">
              <w:rPr>
                <w:rStyle w:val="Hyperlink"/>
              </w:rPr>
              <w:t>Descripcion de la EEPS</w:t>
            </w:r>
            <w:r w:rsidRPr="000A2439">
              <w:rPr>
                <w:webHidden/>
                <w:rPrChange w:id="34" w:author="Juan Pablo Gutiérrez" w:date="2011-11-03T18:18:00Z">
                  <w:rPr>
                    <w:rFonts w:asciiTheme="minorHAnsi" w:hAnsiTheme="minorHAnsi" w:cstheme="minorBidi"/>
                    <w:noProof w:val="0"/>
                    <w:webHidden/>
                    <w:color w:val="0000FF" w:themeColor="hyperlink"/>
                    <w:sz w:val="22"/>
                    <w:u w:val="single"/>
                  </w:rPr>
                </w:rPrChange>
              </w:rPr>
              <w:tab/>
            </w:r>
            <w:r w:rsidRPr="000A2439">
              <w:rPr>
                <w:webHidden/>
                <w:rPrChange w:id="35" w:author="Juan Pablo Gutiérrez" w:date="2011-11-03T18:18:00Z">
                  <w:rPr>
                    <w:rFonts w:asciiTheme="minorHAnsi" w:hAnsiTheme="minorHAnsi" w:cstheme="minorBidi"/>
                    <w:noProof w:val="0"/>
                    <w:webHidden/>
                    <w:color w:val="0000FF" w:themeColor="hyperlink"/>
                    <w:sz w:val="22"/>
                    <w:u w:val="single"/>
                  </w:rPr>
                </w:rPrChange>
              </w:rPr>
              <w:fldChar w:fldCharType="begin"/>
            </w:r>
            <w:r w:rsidRPr="000A2439">
              <w:rPr>
                <w:webHidden/>
                <w:rPrChange w:id="36" w:author="Juan Pablo Gutiérrez" w:date="2011-11-03T18:18:00Z">
                  <w:rPr>
                    <w:rFonts w:asciiTheme="minorHAnsi" w:hAnsiTheme="minorHAnsi" w:cstheme="minorBidi"/>
                    <w:noProof w:val="0"/>
                    <w:webHidden/>
                    <w:color w:val="0000FF" w:themeColor="hyperlink"/>
                    <w:sz w:val="22"/>
                    <w:u w:val="single"/>
                  </w:rPr>
                </w:rPrChange>
              </w:rPr>
              <w:instrText xml:space="preserve"> PAGEREF _Toc308102533 \h </w:instrText>
            </w:r>
          </w:ins>
          <w:r w:rsidRPr="000A2439">
            <w:rPr>
              <w:webHidden/>
              <w:rPrChange w:id="37" w:author="Juan Pablo Gutiérrez" w:date="2011-11-03T18:18:00Z">
                <w:rPr>
                  <w:rFonts w:asciiTheme="minorHAnsi" w:hAnsiTheme="minorHAnsi" w:cstheme="minorBidi"/>
                  <w:noProof w:val="0"/>
                  <w:webHidden/>
                  <w:color w:val="0000FF" w:themeColor="hyperlink"/>
                  <w:sz w:val="22"/>
                  <w:u w:val="single"/>
                </w:rPr>
              </w:rPrChange>
            </w:rPr>
            <w:fldChar w:fldCharType="separate"/>
          </w:r>
          <w:ins w:id="38" w:author="Juan Pablo Gutiérrez" w:date="2011-11-03T16:53:00Z">
            <w:r w:rsidRPr="000A2439">
              <w:rPr>
                <w:webHidden/>
                <w:rPrChange w:id="39" w:author="Juan Pablo Gutiérrez" w:date="2011-11-03T18:18:00Z">
                  <w:rPr>
                    <w:rFonts w:asciiTheme="minorHAnsi" w:hAnsiTheme="minorHAnsi" w:cstheme="minorBidi"/>
                    <w:noProof w:val="0"/>
                    <w:webHidden/>
                    <w:color w:val="0000FF" w:themeColor="hyperlink"/>
                    <w:sz w:val="22"/>
                    <w:u w:val="single"/>
                  </w:rPr>
                </w:rPrChange>
              </w:rPr>
              <w:t>2</w:t>
            </w:r>
            <w:r w:rsidRPr="000A2439">
              <w:rPr>
                <w:webHidden/>
                <w:rPrChange w:id="40" w:author="Juan Pablo Gutiérrez" w:date="2011-11-03T18:18:00Z">
                  <w:rPr>
                    <w:rFonts w:asciiTheme="minorHAnsi" w:hAnsiTheme="minorHAnsi" w:cstheme="minorBidi"/>
                    <w:noProof w:val="0"/>
                    <w:webHidden/>
                    <w:color w:val="0000FF" w:themeColor="hyperlink"/>
                    <w:sz w:val="22"/>
                    <w:u w:val="single"/>
                  </w:rPr>
                </w:rPrChange>
              </w:rPr>
              <w:fldChar w:fldCharType="end"/>
            </w:r>
            <w:r w:rsidRPr="000A2439">
              <w:rPr>
                <w:rStyle w:val="Hyperlink"/>
                <w:rPrChange w:id="41" w:author="Juan Pablo Gutiérrez" w:date="2011-11-03T18:18:00Z">
                  <w:rPr>
                    <w:rStyle w:val="Hyperlink"/>
                    <w:rFonts w:asciiTheme="minorHAnsi" w:hAnsiTheme="minorHAnsi" w:cstheme="minorBidi"/>
                    <w:noProof w:val="0"/>
                    <w:sz w:val="22"/>
                  </w:rPr>
                </w:rPrChange>
              </w:rPr>
              <w:fldChar w:fldCharType="end"/>
            </w:r>
          </w:ins>
        </w:p>
        <w:p w:rsidR="00880EB7" w:rsidRPr="00CC4036" w:rsidRDefault="000A2439">
          <w:pPr>
            <w:pStyle w:val="TOC1"/>
            <w:tabs>
              <w:tab w:val="left" w:pos="440"/>
            </w:tabs>
            <w:rPr>
              <w:ins w:id="42" w:author="Juan Pablo Gutiérrez" w:date="2011-11-03T16:53:00Z"/>
              <w:rFonts w:eastAsiaTheme="minorEastAsia"/>
              <w:sz w:val="22"/>
              <w:lang w:eastAsia="es-MX"/>
              <w:rPrChange w:id="43" w:author="Juan Pablo Gutiérrez" w:date="2011-11-03T18:18:00Z">
                <w:rPr>
                  <w:ins w:id="44" w:author="Juan Pablo Gutiérrez" w:date="2011-11-03T16:53:00Z"/>
                  <w:rFonts w:asciiTheme="minorHAnsi" w:eastAsiaTheme="minorEastAsia" w:hAnsiTheme="minorHAnsi" w:cstheme="minorBidi"/>
                  <w:sz w:val="22"/>
                  <w:lang w:eastAsia="es-MX"/>
                </w:rPr>
              </w:rPrChange>
            </w:rPr>
          </w:pPr>
          <w:ins w:id="45" w:author="Juan Pablo Gutiérrez" w:date="2011-11-03T16:53:00Z">
            <w:r w:rsidRPr="000A2439">
              <w:rPr>
                <w:rStyle w:val="Hyperlink"/>
              </w:rPr>
              <w:fldChar w:fldCharType="begin"/>
            </w:r>
            <w:r w:rsidRPr="000A2439">
              <w:rPr>
                <w:rStyle w:val="Hyperlink"/>
                <w:rPrChange w:id="46" w:author="Juan Pablo Gutiérrez" w:date="2011-11-03T18:18:00Z">
                  <w:rPr>
                    <w:rStyle w:val="Hyperlink"/>
                    <w:rFonts w:asciiTheme="minorHAnsi" w:hAnsiTheme="minorHAnsi" w:cstheme="minorBidi"/>
                    <w:noProof w:val="0"/>
                    <w:sz w:val="22"/>
                  </w:rPr>
                </w:rPrChange>
              </w:rPr>
              <w:instrText xml:space="preserve"> </w:instrText>
            </w:r>
            <w:r w:rsidRPr="000A2439">
              <w:rPr>
                <w:rPrChange w:id="47" w:author="Juan Pablo Gutiérrez" w:date="2011-11-03T18:18:00Z">
                  <w:rPr>
                    <w:rFonts w:asciiTheme="minorHAnsi" w:hAnsiTheme="minorHAnsi" w:cstheme="minorBidi"/>
                    <w:noProof w:val="0"/>
                    <w:color w:val="0000FF" w:themeColor="hyperlink"/>
                    <w:sz w:val="22"/>
                    <w:u w:val="single"/>
                  </w:rPr>
                </w:rPrChange>
              </w:rPr>
              <w:instrText>HYPERLINK \l "_Toc308102534"</w:instrText>
            </w:r>
            <w:r w:rsidRPr="000A2439">
              <w:rPr>
                <w:rStyle w:val="Hyperlink"/>
                <w:rPrChange w:id="48" w:author="Juan Pablo Gutiérrez" w:date="2011-11-03T18:18:00Z">
                  <w:rPr>
                    <w:rStyle w:val="Hyperlink"/>
                    <w:rFonts w:asciiTheme="minorHAnsi" w:hAnsiTheme="minorHAnsi" w:cstheme="minorBidi"/>
                    <w:noProof w:val="0"/>
                    <w:sz w:val="22"/>
                  </w:rPr>
                </w:rPrChange>
              </w:rPr>
              <w:instrText xml:space="preserve"> </w:instrText>
            </w:r>
            <w:r w:rsidRPr="000A2439">
              <w:rPr>
                <w:rStyle w:val="Hyperlink"/>
                <w:rPrChange w:id="49" w:author="Juan Pablo Gutiérrez" w:date="2011-11-03T18:18:00Z">
                  <w:rPr>
                    <w:rStyle w:val="Hyperlink"/>
                    <w:rFonts w:asciiTheme="minorHAnsi" w:hAnsiTheme="minorHAnsi" w:cstheme="minorBidi"/>
                    <w:noProof w:val="0"/>
                    <w:sz w:val="22"/>
                  </w:rPr>
                </w:rPrChange>
              </w:rPr>
              <w:fldChar w:fldCharType="separate"/>
            </w:r>
            <w:r w:rsidRPr="000A2439">
              <w:rPr>
                <w:rStyle w:val="Hyperlink"/>
                <w:rPrChange w:id="50" w:author="Juan Pablo Gutiérrez" w:date="2011-11-03T18:18:00Z">
                  <w:rPr>
                    <w:rStyle w:val="Hyperlink"/>
                    <w:rFonts w:asciiTheme="minorHAnsi" w:hAnsiTheme="minorHAnsi" w:cstheme="minorBidi"/>
                    <w:noProof w:val="0"/>
                    <w:sz w:val="22"/>
                  </w:rPr>
                </w:rPrChange>
              </w:rPr>
              <w:t>3.</w:t>
            </w:r>
            <w:r w:rsidRPr="000A2439">
              <w:rPr>
                <w:rFonts w:eastAsiaTheme="minorEastAsia"/>
                <w:sz w:val="22"/>
                <w:lang w:eastAsia="es-MX"/>
                <w:rPrChange w:id="51" w:author="Juan Pablo Gutiérrez" w:date="2011-11-03T18:18:00Z">
                  <w:rPr>
                    <w:rFonts w:asciiTheme="minorHAnsi" w:eastAsiaTheme="minorEastAsia" w:hAnsiTheme="minorHAnsi" w:cstheme="minorBidi"/>
                    <w:noProof w:val="0"/>
                    <w:color w:val="0000FF" w:themeColor="hyperlink"/>
                    <w:sz w:val="22"/>
                    <w:u w:val="single"/>
                    <w:lang w:eastAsia="es-MX"/>
                  </w:rPr>
                </w:rPrChange>
              </w:rPr>
              <w:tab/>
            </w:r>
            <w:r w:rsidR="00880EB7" w:rsidRPr="00CC4036">
              <w:rPr>
                <w:rStyle w:val="Hyperlink"/>
              </w:rPr>
              <w:t>Objetivos de la EEPS 2010</w:t>
            </w:r>
            <w:r w:rsidRPr="000A2439">
              <w:rPr>
                <w:webHidden/>
                <w:rPrChange w:id="52" w:author="Juan Pablo Gutiérrez" w:date="2011-11-03T18:18:00Z">
                  <w:rPr>
                    <w:rFonts w:asciiTheme="minorHAnsi" w:hAnsiTheme="minorHAnsi" w:cstheme="minorBidi"/>
                    <w:noProof w:val="0"/>
                    <w:webHidden/>
                    <w:color w:val="0000FF" w:themeColor="hyperlink"/>
                    <w:sz w:val="22"/>
                    <w:u w:val="single"/>
                  </w:rPr>
                </w:rPrChange>
              </w:rPr>
              <w:tab/>
            </w:r>
            <w:r w:rsidRPr="000A2439">
              <w:rPr>
                <w:webHidden/>
                <w:rPrChange w:id="53" w:author="Juan Pablo Gutiérrez" w:date="2011-11-03T18:18:00Z">
                  <w:rPr>
                    <w:rFonts w:asciiTheme="minorHAnsi" w:hAnsiTheme="minorHAnsi" w:cstheme="minorBidi"/>
                    <w:noProof w:val="0"/>
                    <w:webHidden/>
                    <w:color w:val="0000FF" w:themeColor="hyperlink"/>
                    <w:sz w:val="22"/>
                    <w:u w:val="single"/>
                  </w:rPr>
                </w:rPrChange>
              </w:rPr>
              <w:fldChar w:fldCharType="begin"/>
            </w:r>
            <w:r w:rsidRPr="000A2439">
              <w:rPr>
                <w:webHidden/>
                <w:rPrChange w:id="54" w:author="Juan Pablo Gutiérrez" w:date="2011-11-03T18:18:00Z">
                  <w:rPr>
                    <w:rFonts w:asciiTheme="minorHAnsi" w:hAnsiTheme="minorHAnsi" w:cstheme="minorBidi"/>
                    <w:noProof w:val="0"/>
                    <w:webHidden/>
                    <w:color w:val="0000FF" w:themeColor="hyperlink"/>
                    <w:sz w:val="22"/>
                    <w:u w:val="single"/>
                  </w:rPr>
                </w:rPrChange>
              </w:rPr>
              <w:instrText xml:space="preserve"> PAGEREF _Toc308102534 \h </w:instrText>
            </w:r>
          </w:ins>
          <w:r w:rsidRPr="000A2439">
            <w:rPr>
              <w:webHidden/>
              <w:rPrChange w:id="55" w:author="Juan Pablo Gutiérrez" w:date="2011-11-03T18:18:00Z">
                <w:rPr>
                  <w:rFonts w:asciiTheme="minorHAnsi" w:hAnsiTheme="minorHAnsi" w:cstheme="minorBidi"/>
                  <w:noProof w:val="0"/>
                  <w:webHidden/>
                  <w:color w:val="0000FF" w:themeColor="hyperlink"/>
                  <w:sz w:val="22"/>
                  <w:u w:val="single"/>
                </w:rPr>
              </w:rPrChange>
            </w:rPr>
            <w:fldChar w:fldCharType="separate"/>
          </w:r>
          <w:ins w:id="56" w:author="Juan Pablo Gutiérrez" w:date="2011-11-03T16:53:00Z">
            <w:r w:rsidRPr="000A2439">
              <w:rPr>
                <w:webHidden/>
                <w:rPrChange w:id="57" w:author="Juan Pablo Gutiérrez" w:date="2011-11-03T18:18:00Z">
                  <w:rPr>
                    <w:rFonts w:asciiTheme="minorHAnsi" w:hAnsiTheme="minorHAnsi" w:cstheme="minorBidi"/>
                    <w:noProof w:val="0"/>
                    <w:webHidden/>
                    <w:color w:val="0000FF" w:themeColor="hyperlink"/>
                    <w:sz w:val="22"/>
                    <w:u w:val="single"/>
                  </w:rPr>
                </w:rPrChange>
              </w:rPr>
              <w:t>4</w:t>
            </w:r>
            <w:r w:rsidRPr="000A2439">
              <w:rPr>
                <w:webHidden/>
                <w:rPrChange w:id="58" w:author="Juan Pablo Gutiérrez" w:date="2011-11-03T18:18:00Z">
                  <w:rPr>
                    <w:rFonts w:asciiTheme="minorHAnsi" w:hAnsiTheme="minorHAnsi" w:cstheme="minorBidi"/>
                    <w:noProof w:val="0"/>
                    <w:webHidden/>
                    <w:color w:val="0000FF" w:themeColor="hyperlink"/>
                    <w:sz w:val="22"/>
                    <w:u w:val="single"/>
                  </w:rPr>
                </w:rPrChange>
              </w:rPr>
              <w:fldChar w:fldCharType="end"/>
            </w:r>
            <w:r w:rsidRPr="000A2439">
              <w:rPr>
                <w:rStyle w:val="Hyperlink"/>
                <w:rPrChange w:id="59" w:author="Juan Pablo Gutiérrez" w:date="2011-11-03T18:18:00Z">
                  <w:rPr>
                    <w:rStyle w:val="Hyperlink"/>
                    <w:rFonts w:asciiTheme="minorHAnsi" w:hAnsiTheme="minorHAnsi" w:cstheme="minorBidi"/>
                    <w:noProof w:val="0"/>
                    <w:sz w:val="22"/>
                  </w:rPr>
                </w:rPrChange>
              </w:rPr>
              <w:fldChar w:fldCharType="end"/>
            </w:r>
          </w:ins>
        </w:p>
        <w:p w:rsidR="00880EB7" w:rsidRPr="00CC4036" w:rsidRDefault="000A2439">
          <w:pPr>
            <w:pStyle w:val="TOC1"/>
            <w:tabs>
              <w:tab w:val="left" w:pos="440"/>
            </w:tabs>
            <w:rPr>
              <w:ins w:id="60" w:author="Juan Pablo Gutiérrez" w:date="2011-11-03T16:53:00Z"/>
              <w:rFonts w:eastAsiaTheme="minorEastAsia"/>
              <w:sz w:val="22"/>
              <w:lang w:eastAsia="es-MX"/>
              <w:rPrChange w:id="61" w:author="Juan Pablo Gutiérrez" w:date="2011-11-03T18:18:00Z">
                <w:rPr>
                  <w:ins w:id="62" w:author="Juan Pablo Gutiérrez" w:date="2011-11-03T16:53:00Z"/>
                  <w:rFonts w:asciiTheme="minorHAnsi" w:eastAsiaTheme="minorEastAsia" w:hAnsiTheme="minorHAnsi" w:cstheme="minorBidi"/>
                  <w:sz w:val="22"/>
                  <w:lang w:eastAsia="es-MX"/>
                </w:rPr>
              </w:rPrChange>
            </w:rPr>
          </w:pPr>
          <w:ins w:id="63" w:author="Juan Pablo Gutiérrez" w:date="2011-11-03T16:53:00Z">
            <w:r w:rsidRPr="000A2439">
              <w:rPr>
                <w:rStyle w:val="Hyperlink"/>
              </w:rPr>
              <w:fldChar w:fldCharType="begin"/>
            </w:r>
            <w:r w:rsidRPr="000A2439">
              <w:rPr>
                <w:rStyle w:val="Hyperlink"/>
                <w:rPrChange w:id="64" w:author="Juan Pablo Gutiérrez" w:date="2011-11-03T18:18:00Z">
                  <w:rPr>
                    <w:rStyle w:val="Hyperlink"/>
                    <w:rFonts w:asciiTheme="minorHAnsi" w:hAnsiTheme="minorHAnsi" w:cstheme="minorBidi"/>
                    <w:noProof w:val="0"/>
                    <w:sz w:val="22"/>
                  </w:rPr>
                </w:rPrChange>
              </w:rPr>
              <w:instrText xml:space="preserve"> </w:instrText>
            </w:r>
            <w:r w:rsidRPr="000A2439">
              <w:rPr>
                <w:rPrChange w:id="65" w:author="Juan Pablo Gutiérrez" w:date="2011-11-03T18:18:00Z">
                  <w:rPr>
                    <w:rFonts w:asciiTheme="minorHAnsi" w:hAnsiTheme="minorHAnsi" w:cstheme="minorBidi"/>
                    <w:noProof w:val="0"/>
                    <w:color w:val="0000FF" w:themeColor="hyperlink"/>
                    <w:sz w:val="22"/>
                    <w:u w:val="single"/>
                  </w:rPr>
                </w:rPrChange>
              </w:rPr>
              <w:instrText>HYPERLINK \l "_Toc308102537"</w:instrText>
            </w:r>
            <w:r w:rsidRPr="000A2439">
              <w:rPr>
                <w:rStyle w:val="Hyperlink"/>
                <w:rPrChange w:id="66" w:author="Juan Pablo Gutiérrez" w:date="2011-11-03T18:18:00Z">
                  <w:rPr>
                    <w:rStyle w:val="Hyperlink"/>
                    <w:rFonts w:asciiTheme="minorHAnsi" w:hAnsiTheme="minorHAnsi" w:cstheme="minorBidi"/>
                    <w:noProof w:val="0"/>
                    <w:sz w:val="22"/>
                  </w:rPr>
                </w:rPrChange>
              </w:rPr>
              <w:instrText xml:space="preserve"> </w:instrText>
            </w:r>
            <w:r w:rsidRPr="000A2439">
              <w:rPr>
                <w:rStyle w:val="Hyperlink"/>
                <w:rPrChange w:id="67" w:author="Juan Pablo Gutiérrez" w:date="2011-11-03T18:18:00Z">
                  <w:rPr>
                    <w:rStyle w:val="Hyperlink"/>
                    <w:rFonts w:asciiTheme="minorHAnsi" w:hAnsiTheme="minorHAnsi" w:cstheme="minorBidi"/>
                    <w:noProof w:val="0"/>
                    <w:sz w:val="22"/>
                  </w:rPr>
                </w:rPrChange>
              </w:rPr>
              <w:fldChar w:fldCharType="separate"/>
            </w:r>
            <w:r w:rsidRPr="000A2439">
              <w:rPr>
                <w:rStyle w:val="Hyperlink"/>
                <w:rPrChange w:id="68" w:author="Juan Pablo Gutiérrez" w:date="2011-11-03T18:18:00Z">
                  <w:rPr>
                    <w:rStyle w:val="Hyperlink"/>
                    <w:rFonts w:asciiTheme="minorHAnsi" w:hAnsiTheme="minorHAnsi" w:cstheme="minorBidi"/>
                    <w:noProof w:val="0"/>
                    <w:sz w:val="22"/>
                  </w:rPr>
                </w:rPrChange>
              </w:rPr>
              <w:t>4.</w:t>
            </w:r>
            <w:r w:rsidRPr="000A2439">
              <w:rPr>
                <w:rFonts w:eastAsiaTheme="minorEastAsia"/>
                <w:sz w:val="22"/>
                <w:lang w:eastAsia="es-MX"/>
                <w:rPrChange w:id="69" w:author="Juan Pablo Gutiérrez" w:date="2011-11-03T18:18:00Z">
                  <w:rPr>
                    <w:rFonts w:asciiTheme="minorHAnsi" w:eastAsiaTheme="minorEastAsia" w:hAnsiTheme="minorHAnsi" w:cstheme="minorBidi"/>
                    <w:noProof w:val="0"/>
                    <w:color w:val="0000FF" w:themeColor="hyperlink"/>
                    <w:sz w:val="22"/>
                    <w:u w:val="single"/>
                    <w:lang w:eastAsia="es-MX"/>
                  </w:rPr>
                </w:rPrChange>
              </w:rPr>
              <w:tab/>
            </w:r>
            <w:r w:rsidR="00880EB7" w:rsidRPr="00CC4036">
              <w:rPr>
                <w:rStyle w:val="Hyperlink"/>
              </w:rPr>
              <w:t xml:space="preserve">Aspectos </w:t>
            </w:r>
            <w:r w:rsidRPr="000A2439">
              <w:rPr>
                <w:rStyle w:val="Hyperlink"/>
                <w:rPrChange w:id="70" w:author="Juan Pablo Gutiérrez" w:date="2011-11-03T18:18:00Z">
                  <w:rPr>
                    <w:rStyle w:val="Hyperlink"/>
                    <w:rFonts w:asciiTheme="minorHAnsi" w:hAnsiTheme="minorHAnsi" w:cstheme="minorBidi"/>
                    <w:noProof w:val="0"/>
                    <w:sz w:val="22"/>
                  </w:rPr>
                </w:rPrChange>
              </w:rPr>
              <w:t>generales del diseño de la muestra</w:t>
            </w:r>
            <w:r w:rsidRPr="000A2439">
              <w:rPr>
                <w:webHidden/>
                <w:rPrChange w:id="71" w:author="Juan Pablo Gutiérrez" w:date="2011-11-03T18:18:00Z">
                  <w:rPr>
                    <w:rFonts w:asciiTheme="minorHAnsi" w:hAnsiTheme="minorHAnsi" w:cstheme="minorBidi"/>
                    <w:noProof w:val="0"/>
                    <w:webHidden/>
                    <w:color w:val="0000FF" w:themeColor="hyperlink"/>
                    <w:sz w:val="22"/>
                    <w:u w:val="single"/>
                  </w:rPr>
                </w:rPrChange>
              </w:rPr>
              <w:tab/>
            </w:r>
            <w:r w:rsidRPr="000A2439">
              <w:rPr>
                <w:webHidden/>
                <w:rPrChange w:id="72" w:author="Juan Pablo Gutiérrez" w:date="2011-11-03T18:18:00Z">
                  <w:rPr>
                    <w:rFonts w:asciiTheme="minorHAnsi" w:hAnsiTheme="minorHAnsi" w:cstheme="minorBidi"/>
                    <w:noProof w:val="0"/>
                    <w:webHidden/>
                    <w:color w:val="0000FF" w:themeColor="hyperlink"/>
                    <w:sz w:val="22"/>
                    <w:u w:val="single"/>
                  </w:rPr>
                </w:rPrChange>
              </w:rPr>
              <w:fldChar w:fldCharType="begin"/>
            </w:r>
            <w:r w:rsidRPr="000A2439">
              <w:rPr>
                <w:webHidden/>
                <w:rPrChange w:id="73" w:author="Juan Pablo Gutiérrez" w:date="2011-11-03T18:18:00Z">
                  <w:rPr>
                    <w:rFonts w:asciiTheme="minorHAnsi" w:hAnsiTheme="minorHAnsi" w:cstheme="minorBidi"/>
                    <w:noProof w:val="0"/>
                    <w:webHidden/>
                    <w:color w:val="0000FF" w:themeColor="hyperlink"/>
                    <w:sz w:val="22"/>
                    <w:u w:val="single"/>
                  </w:rPr>
                </w:rPrChange>
              </w:rPr>
              <w:instrText xml:space="preserve"> PAGEREF _Toc308102537 \h </w:instrText>
            </w:r>
          </w:ins>
          <w:r w:rsidRPr="000A2439">
            <w:rPr>
              <w:webHidden/>
              <w:rPrChange w:id="74" w:author="Juan Pablo Gutiérrez" w:date="2011-11-03T18:18:00Z">
                <w:rPr>
                  <w:rFonts w:asciiTheme="minorHAnsi" w:hAnsiTheme="minorHAnsi" w:cstheme="minorBidi"/>
                  <w:noProof w:val="0"/>
                  <w:webHidden/>
                  <w:color w:val="0000FF" w:themeColor="hyperlink"/>
                  <w:sz w:val="22"/>
                  <w:u w:val="single"/>
                </w:rPr>
              </w:rPrChange>
            </w:rPr>
            <w:fldChar w:fldCharType="separate"/>
          </w:r>
          <w:ins w:id="75" w:author="Juan Pablo Gutiérrez" w:date="2011-11-03T16:53:00Z">
            <w:r w:rsidRPr="000A2439">
              <w:rPr>
                <w:webHidden/>
                <w:rPrChange w:id="76" w:author="Juan Pablo Gutiérrez" w:date="2011-11-03T18:18:00Z">
                  <w:rPr>
                    <w:rFonts w:asciiTheme="minorHAnsi" w:hAnsiTheme="minorHAnsi" w:cstheme="minorBidi"/>
                    <w:noProof w:val="0"/>
                    <w:webHidden/>
                    <w:color w:val="0000FF" w:themeColor="hyperlink"/>
                    <w:sz w:val="22"/>
                    <w:u w:val="single"/>
                  </w:rPr>
                </w:rPrChange>
              </w:rPr>
              <w:t>5</w:t>
            </w:r>
            <w:r w:rsidRPr="000A2439">
              <w:rPr>
                <w:webHidden/>
                <w:rPrChange w:id="77" w:author="Juan Pablo Gutiérrez" w:date="2011-11-03T18:18:00Z">
                  <w:rPr>
                    <w:rFonts w:asciiTheme="minorHAnsi" w:hAnsiTheme="minorHAnsi" w:cstheme="minorBidi"/>
                    <w:noProof w:val="0"/>
                    <w:webHidden/>
                    <w:color w:val="0000FF" w:themeColor="hyperlink"/>
                    <w:sz w:val="22"/>
                    <w:u w:val="single"/>
                  </w:rPr>
                </w:rPrChange>
              </w:rPr>
              <w:fldChar w:fldCharType="end"/>
            </w:r>
            <w:r w:rsidRPr="000A2439">
              <w:rPr>
                <w:rStyle w:val="Hyperlink"/>
                <w:rPrChange w:id="78" w:author="Juan Pablo Gutiérrez" w:date="2011-11-03T18:18:00Z">
                  <w:rPr>
                    <w:rStyle w:val="Hyperlink"/>
                    <w:rFonts w:asciiTheme="minorHAnsi" w:hAnsiTheme="minorHAnsi" w:cstheme="minorBidi"/>
                    <w:noProof w:val="0"/>
                    <w:sz w:val="22"/>
                  </w:rPr>
                </w:rPrChange>
              </w:rPr>
              <w:fldChar w:fldCharType="end"/>
            </w:r>
          </w:ins>
        </w:p>
        <w:p w:rsidR="00880EB7" w:rsidRPr="00CC4036" w:rsidRDefault="000A2439">
          <w:pPr>
            <w:pStyle w:val="TOC2"/>
            <w:tabs>
              <w:tab w:val="right" w:leader="dot" w:pos="8828"/>
            </w:tabs>
            <w:rPr>
              <w:ins w:id="79" w:author="Juan Pablo Gutiérrez" w:date="2011-11-03T16:53:00Z"/>
              <w:rFonts w:ascii="Arial" w:eastAsiaTheme="minorEastAsia" w:hAnsi="Arial" w:cs="Arial"/>
              <w:noProof/>
              <w:lang w:eastAsia="es-MX"/>
              <w:rPrChange w:id="80" w:author="Juan Pablo Gutiérrez" w:date="2011-11-03T18:18:00Z">
                <w:rPr>
                  <w:ins w:id="81" w:author="Juan Pablo Gutiérrez" w:date="2011-11-03T16:53:00Z"/>
                  <w:rFonts w:eastAsiaTheme="minorEastAsia"/>
                  <w:noProof/>
                  <w:lang w:eastAsia="es-MX"/>
                </w:rPr>
              </w:rPrChange>
            </w:rPr>
          </w:pPr>
          <w:ins w:id="82" w:author="Juan Pablo Gutiérrez" w:date="2011-11-03T16:53:00Z">
            <w:r w:rsidRPr="000A2439">
              <w:rPr>
                <w:rStyle w:val="Hyperlink"/>
                <w:rFonts w:ascii="Arial" w:hAnsi="Arial" w:cs="Arial"/>
                <w:noProof/>
                <w:rPrChange w:id="83" w:author="Juan Pablo Gutiérrez" w:date="2011-11-03T18:18:00Z">
                  <w:rPr>
                    <w:rStyle w:val="Hyperlink"/>
                    <w:noProof/>
                  </w:rPr>
                </w:rPrChange>
              </w:rPr>
              <w:fldChar w:fldCharType="begin"/>
            </w:r>
            <w:r w:rsidRPr="000A2439">
              <w:rPr>
                <w:rStyle w:val="Hyperlink"/>
                <w:rFonts w:ascii="Arial" w:hAnsi="Arial" w:cs="Arial"/>
                <w:noProof/>
                <w:rPrChange w:id="84" w:author="Juan Pablo Gutiérrez" w:date="2011-11-03T18:18:00Z">
                  <w:rPr>
                    <w:rStyle w:val="Hyperlink"/>
                    <w:noProof/>
                  </w:rPr>
                </w:rPrChange>
              </w:rPr>
              <w:instrText xml:space="preserve"> </w:instrText>
            </w:r>
            <w:r w:rsidRPr="000A2439">
              <w:rPr>
                <w:rFonts w:ascii="Arial" w:hAnsi="Arial" w:cs="Arial"/>
                <w:noProof/>
                <w:rPrChange w:id="85" w:author="Juan Pablo Gutiérrez" w:date="2011-11-03T18:18:00Z">
                  <w:rPr>
                    <w:noProof/>
                    <w:color w:val="0000FF" w:themeColor="hyperlink"/>
                    <w:u w:val="single"/>
                  </w:rPr>
                </w:rPrChange>
              </w:rPr>
              <w:instrText>HYPERLINK \l "_Toc308102538"</w:instrText>
            </w:r>
            <w:r w:rsidRPr="000A2439">
              <w:rPr>
                <w:rStyle w:val="Hyperlink"/>
                <w:rFonts w:ascii="Arial" w:hAnsi="Arial" w:cs="Arial"/>
                <w:noProof/>
                <w:rPrChange w:id="86" w:author="Juan Pablo Gutiérrez" w:date="2011-11-03T18:18:00Z">
                  <w:rPr>
                    <w:rStyle w:val="Hyperlink"/>
                    <w:noProof/>
                  </w:rPr>
                </w:rPrChange>
              </w:rPr>
              <w:instrText xml:space="preserve"> </w:instrText>
            </w:r>
            <w:r w:rsidRPr="000A2439">
              <w:rPr>
                <w:rStyle w:val="Hyperlink"/>
                <w:rFonts w:ascii="Arial" w:hAnsi="Arial" w:cs="Arial"/>
                <w:noProof/>
                <w:rPrChange w:id="87" w:author="Juan Pablo Gutiérrez" w:date="2011-11-03T18:18:00Z">
                  <w:rPr>
                    <w:rStyle w:val="Hyperlink"/>
                    <w:noProof/>
                  </w:rPr>
                </w:rPrChange>
              </w:rPr>
              <w:fldChar w:fldCharType="separate"/>
            </w:r>
            <w:r w:rsidRPr="000A2439">
              <w:rPr>
                <w:rStyle w:val="Hyperlink"/>
                <w:rFonts w:ascii="Arial" w:hAnsi="Arial" w:cs="Arial"/>
                <w:noProof/>
                <w:rPrChange w:id="88" w:author="Juan Pablo Gutiérrez" w:date="2011-11-03T18:18:00Z">
                  <w:rPr>
                    <w:rStyle w:val="Hyperlink"/>
                    <w:noProof/>
                  </w:rPr>
                </w:rPrChange>
              </w:rPr>
              <w:t>4.1 Tamaño de muestra</w:t>
            </w:r>
            <w:r w:rsidRPr="000A2439">
              <w:rPr>
                <w:rFonts w:ascii="Arial" w:hAnsi="Arial" w:cs="Arial"/>
                <w:noProof/>
                <w:webHidden/>
                <w:rPrChange w:id="89" w:author="Juan Pablo Gutiérrez" w:date="2011-11-03T18:18:00Z">
                  <w:rPr>
                    <w:noProof/>
                    <w:webHidden/>
                    <w:color w:val="0000FF" w:themeColor="hyperlink"/>
                    <w:u w:val="single"/>
                  </w:rPr>
                </w:rPrChange>
              </w:rPr>
              <w:tab/>
            </w:r>
            <w:r w:rsidRPr="000A2439">
              <w:rPr>
                <w:rFonts w:ascii="Arial" w:hAnsi="Arial" w:cs="Arial"/>
                <w:noProof/>
                <w:webHidden/>
                <w:rPrChange w:id="90" w:author="Juan Pablo Gutiérrez" w:date="2011-11-03T18:18:00Z">
                  <w:rPr>
                    <w:noProof/>
                    <w:webHidden/>
                    <w:color w:val="0000FF" w:themeColor="hyperlink"/>
                    <w:u w:val="single"/>
                  </w:rPr>
                </w:rPrChange>
              </w:rPr>
              <w:fldChar w:fldCharType="begin"/>
            </w:r>
            <w:r w:rsidRPr="000A2439">
              <w:rPr>
                <w:rFonts w:ascii="Arial" w:hAnsi="Arial" w:cs="Arial"/>
                <w:noProof/>
                <w:webHidden/>
                <w:rPrChange w:id="91" w:author="Juan Pablo Gutiérrez" w:date="2011-11-03T18:18:00Z">
                  <w:rPr>
                    <w:noProof/>
                    <w:webHidden/>
                    <w:color w:val="0000FF" w:themeColor="hyperlink"/>
                    <w:u w:val="single"/>
                  </w:rPr>
                </w:rPrChange>
              </w:rPr>
              <w:instrText xml:space="preserve"> PAGEREF _Toc308102538 \h </w:instrText>
            </w:r>
          </w:ins>
          <w:r w:rsidR="00E0676E" w:rsidRPr="000A2439">
            <w:rPr>
              <w:rFonts w:ascii="Arial" w:hAnsi="Arial" w:cs="Arial"/>
              <w:noProof/>
            </w:rPr>
          </w:r>
          <w:r w:rsidRPr="000A2439">
            <w:rPr>
              <w:rFonts w:ascii="Arial" w:hAnsi="Arial" w:cs="Arial"/>
              <w:noProof/>
              <w:webHidden/>
              <w:rPrChange w:id="92" w:author="Juan Pablo Gutiérrez" w:date="2011-11-03T18:18:00Z">
                <w:rPr>
                  <w:noProof/>
                  <w:webHidden/>
                  <w:color w:val="0000FF" w:themeColor="hyperlink"/>
                  <w:u w:val="single"/>
                </w:rPr>
              </w:rPrChange>
            </w:rPr>
            <w:fldChar w:fldCharType="separate"/>
          </w:r>
          <w:ins w:id="93" w:author="Juan Pablo Gutiérrez" w:date="2011-11-03T16:53:00Z">
            <w:r w:rsidRPr="000A2439">
              <w:rPr>
                <w:rFonts w:ascii="Arial" w:hAnsi="Arial" w:cs="Arial"/>
                <w:noProof/>
                <w:webHidden/>
                <w:rPrChange w:id="94" w:author="Juan Pablo Gutiérrez" w:date="2011-11-03T18:18:00Z">
                  <w:rPr>
                    <w:noProof/>
                    <w:webHidden/>
                    <w:color w:val="0000FF" w:themeColor="hyperlink"/>
                    <w:u w:val="single"/>
                  </w:rPr>
                </w:rPrChange>
              </w:rPr>
              <w:t>5</w:t>
            </w:r>
            <w:r w:rsidRPr="000A2439">
              <w:rPr>
                <w:rFonts w:ascii="Arial" w:hAnsi="Arial" w:cs="Arial"/>
                <w:noProof/>
                <w:webHidden/>
                <w:rPrChange w:id="95" w:author="Juan Pablo Gutiérrez" w:date="2011-11-03T18:18:00Z">
                  <w:rPr>
                    <w:noProof/>
                    <w:webHidden/>
                    <w:color w:val="0000FF" w:themeColor="hyperlink"/>
                    <w:u w:val="single"/>
                  </w:rPr>
                </w:rPrChange>
              </w:rPr>
              <w:fldChar w:fldCharType="end"/>
            </w:r>
            <w:r w:rsidRPr="000A2439">
              <w:rPr>
                <w:rStyle w:val="Hyperlink"/>
                <w:rFonts w:ascii="Arial" w:hAnsi="Arial" w:cs="Arial"/>
                <w:noProof/>
                <w:rPrChange w:id="96" w:author="Juan Pablo Gutiérrez" w:date="2011-11-03T18:18:00Z">
                  <w:rPr>
                    <w:rStyle w:val="Hyperlink"/>
                    <w:noProof/>
                  </w:rPr>
                </w:rPrChange>
              </w:rPr>
              <w:fldChar w:fldCharType="end"/>
            </w:r>
          </w:ins>
        </w:p>
        <w:p w:rsidR="00880EB7" w:rsidRPr="00CC4036" w:rsidRDefault="000A2439">
          <w:pPr>
            <w:pStyle w:val="TOC2"/>
            <w:tabs>
              <w:tab w:val="right" w:leader="dot" w:pos="8828"/>
            </w:tabs>
            <w:rPr>
              <w:ins w:id="97" w:author="Juan Pablo Gutiérrez" w:date="2011-11-03T16:53:00Z"/>
              <w:rFonts w:ascii="Arial" w:eastAsiaTheme="minorEastAsia" w:hAnsi="Arial" w:cs="Arial"/>
              <w:noProof/>
              <w:lang w:eastAsia="es-MX"/>
              <w:rPrChange w:id="98" w:author="Juan Pablo Gutiérrez" w:date="2011-11-03T18:18:00Z">
                <w:rPr>
                  <w:ins w:id="99" w:author="Juan Pablo Gutiérrez" w:date="2011-11-03T16:53:00Z"/>
                  <w:rFonts w:eastAsiaTheme="minorEastAsia"/>
                  <w:noProof/>
                  <w:lang w:eastAsia="es-MX"/>
                </w:rPr>
              </w:rPrChange>
            </w:rPr>
          </w:pPr>
          <w:ins w:id="100" w:author="Juan Pablo Gutiérrez" w:date="2011-11-03T16:53:00Z">
            <w:r w:rsidRPr="000A2439">
              <w:rPr>
                <w:rStyle w:val="Hyperlink"/>
                <w:rFonts w:ascii="Arial" w:hAnsi="Arial" w:cs="Arial"/>
                <w:noProof/>
                <w:rPrChange w:id="101" w:author="Juan Pablo Gutiérrez" w:date="2011-11-03T18:18:00Z">
                  <w:rPr>
                    <w:rStyle w:val="Hyperlink"/>
                    <w:noProof/>
                  </w:rPr>
                </w:rPrChange>
              </w:rPr>
              <w:fldChar w:fldCharType="begin"/>
            </w:r>
            <w:r w:rsidRPr="000A2439">
              <w:rPr>
                <w:rStyle w:val="Hyperlink"/>
                <w:rFonts w:ascii="Arial" w:hAnsi="Arial" w:cs="Arial"/>
                <w:noProof/>
                <w:rPrChange w:id="102" w:author="Juan Pablo Gutiérrez" w:date="2011-11-03T18:18:00Z">
                  <w:rPr>
                    <w:rStyle w:val="Hyperlink"/>
                    <w:noProof/>
                  </w:rPr>
                </w:rPrChange>
              </w:rPr>
              <w:instrText xml:space="preserve"> </w:instrText>
            </w:r>
            <w:r w:rsidRPr="000A2439">
              <w:rPr>
                <w:rFonts w:ascii="Arial" w:hAnsi="Arial" w:cs="Arial"/>
                <w:noProof/>
                <w:rPrChange w:id="103" w:author="Juan Pablo Gutiérrez" w:date="2011-11-03T18:18:00Z">
                  <w:rPr>
                    <w:noProof/>
                    <w:color w:val="0000FF" w:themeColor="hyperlink"/>
                    <w:u w:val="single"/>
                  </w:rPr>
                </w:rPrChange>
              </w:rPr>
              <w:instrText>HYPERLINK \l "_Toc308102539"</w:instrText>
            </w:r>
            <w:r w:rsidRPr="000A2439">
              <w:rPr>
                <w:rStyle w:val="Hyperlink"/>
                <w:rFonts w:ascii="Arial" w:hAnsi="Arial" w:cs="Arial"/>
                <w:noProof/>
                <w:rPrChange w:id="104" w:author="Juan Pablo Gutiérrez" w:date="2011-11-03T18:18:00Z">
                  <w:rPr>
                    <w:rStyle w:val="Hyperlink"/>
                    <w:noProof/>
                  </w:rPr>
                </w:rPrChange>
              </w:rPr>
              <w:instrText xml:space="preserve"> </w:instrText>
            </w:r>
            <w:r w:rsidRPr="000A2439">
              <w:rPr>
                <w:rStyle w:val="Hyperlink"/>
                <w:rFonts w:ascii="Arial" w:hAnsi="Arial" w:cs="Arial"/>
                <w:noProof/>
                <w:rPrChange w:id="105" w:author="Juan Pablo Gutiérrez" w:date="2011-11-03T18:18:00Z">
                  <w:rPr>
                    <w:rStyle w:val="Hyperlink"/>
                    <w:noProof/>
                  </w:rPr>
                </w:rPrChange>
              </w:rPr>
              <w:fldChar w:fldCharType="separate"/>
            </w:r>
            <w:r w:rsidRPr="000A2439">
              <w:rPr>
                <w:rStyle w:val="Hyperlink"/>
                <w:rFonts w:ascii="Arial" w:hAnsi="Arial" w:cs="Arial"/>
                <w:noProof/>
                <w:rPrChange w:id="106" w:author="Juan Pablo Gutiérrez" w:date="2011-11-03T18:18:00Z">
                  <w:rPr>
                    <w:rStyle w:val="Hyperlink"/>
                    <w:noProof/>
                  </w:rPr>
                </w:rPrChange>
              </w:rPr>
              <w:t>4.2 Muestra total para la EEPS 2010</w:t>
            </w:r>
            <w:r w:rsidRPr="000A2439">
              <w:rPr>
                <w:rFonts w:ascii="Arial" w:hAnsi="Arial" w:cs="Arial"/>
                <w:noProof/>
                <w:webHidden/>
                <w:rPrChange w:id="107" w:author="Juan Pablo Gutiérrez" w:date="2011-11-03T18:18:00Z">
                  <w:rPr>
                    <w:noProof/>
                    <w:webHidden/>
                    <w:color w:val="0000FF" w:themeColor="hyperlink"/>
                    <w:u w:val="single"/>
                  </w:rPr>
                </w:rPrChange>
              </w:rPr>
              <w:tab/>
            </w:r>
            <w:r w:rsidRPr="000A2439">
              <w:rPr>
                <w:rFonts w:ascii="Arial" w:hAnsi="Arial" w:cs="Arial"/>
                <w:noProof/>
                <w:webHidden/>
                <w:rPrChange w:id="108" w:author="Juan Pablo Gutiérrez" w:date="2011-11-03T18:18:00Z">
                  <w:rPr>
                    <w:noProof/>
                    <w:webHidden/>
                    <w:color w:val="0000FF" w:themeColor="hyperlink"/>
                    <w:u w:val="single"/>
                  </w:rPr>
                </w:rPrChange>
              </w:rPr>
              <w:fldChar w:fldCharType="begin"/>
            </w:r>
            <w:r w:rsidRPr="000A2439">
              <w:rPr>
                <w:rFonts w:ascii="Arial" w:hAnsi="Arial" w:cs="Arial"/>
                <w:noProof/>
                <w:webHidden/>
                <w:rPrChange w:id="109" w:author="Juan Pablo Gutiérrez" w:date="2011-11-03T18:18:00Z">
                  <w:rPr>
                    <w:noProof/>
                    <w:webHidden/>
                    <w:color w:val="0000FF" w:themeColor="hyperlink"/>
                    <w:u w:val="single"/>
                  </w:rPr>
                </w:rPrChange>
              </w:rPr>
              <w:instrText xml:space="preserve"> PAGEREF _Toc308102539 \h </w:instrText>
            </w:r>
          </w:ins>
          <w:r w:rsidR="00E0676E" w:rsidRPr="000A2439">
            <w:rPr>
              <w:rFonts w:ascii="Arial" w:hAnsi="Arial" w:cs="Arial"/>
              <w:noProof/>
            </w:rPr>
          </w:r>
          <w:r w:rsidRPr="000A2439">
            <w:rPr>
              <w:rFonts w:ascii="Arial" w:hAnsi="Arial" w:cs="Arial"/>
              <w:noProof/>
              <w:webHidden/>
              <w:rPrChange w:id="110" w:author="Juan Pablo Gutiérrez" w:date="2011-11-03T18:18:00Z">
                <w:rPr>
                  <w:noProof/>
                  <w:webHidden/>
                  <w:color w:val="0000FF" w:themeColor="hyperlink"/>
                  <w:u w:val="single"/>
                </w:rPr>
              </w:rPrChange>
            </w:rPr>
            <w:fldChar w:fldCharType="separate"/>
          </w:r>
          <w:ins w:id="111" w:author="Juan Pablo Gutiérrez" w:date="2011-11-03T16:53:00Z">
            <w:r w:rsidRPr="000A2439">
              <w:rPr>
                <w:rFonts w:ascii="Arial" w:hAnsi="Arial" w:cs="Arial"/>
                <w:noProof/>
                <w:webHidden/>
                <w:rPrChange w:id="112" w:author="Juan Pablo Gutiérrez" w:date="2011-11-03T18:18:00Z">
                  <w:rPr>
                    <w:noProof/>
                    <w:webHidden/>
                    <w:color w:val="0000FF" w:themeColor="hyperlink"/>
                    <w:u w:val="single"/>
                  </w:rPr>
                </w:rPrChange>
              </w:rPr>
              <w:t>10</w:t>
            </w:r>
            <w:r w:rsidRPr="000A2439">
              <w:rPr>
                <w:rFonts w:ascii="Arial" w:hAnsi="Arial" w:cs="Arial"/>
                <w:noProof/>
                <w:webHidden/>
                <w:rPrChange w:id="113" w:author="Juan Pablo Gutiérrez" w:date="2011-11-03T18:18:00Z">
                  <w:rPr>
                    <w:noProof/>
                    <w:webHidden/>
                    <w:color w:val="0000FF" w:themeColor="hyperlink"/>
                    <w:u w:val="single"/>
                  </w:rPr>
                </w:rPrChange>
              </w:rPr>
              <w:fldChar w:fldCharType="end"/>
            </w:r>
            <w:r w:rsidRPr="000A2439">
              <w:rPr>
                <w:rStyle w:val="Hyperlink"/>
                <w:rFonts w:ascii="Arial" w:hAnsi="Arial" w:cs="Arial"/>
                <w:noProof/>
                <w:rPrChange w:id="114" w:author="Juan Pablo Gutiérrez" w:date="2011-11-03T18:18:00Z">
                  <w:rPr>
                    <w:rStyle w:val="Hyperlink"/>
                    <w:noProof/>
                  </w:rPr>
                </w:rPrChange>
              </w:rPr>
              <w:fldChar w:fldCharType="end"/>
            </w:r>
          </w:ins>
        </w:p>
        <w:p w:rsidR="00880EB7" w:rsidRPr="00CC4036" w:rsidRDefault="000A2439">
          <w:pPr>
            <w:pStyle w:val="TOC2"/>
            <w:tabs>
              <w:tab w:val="right" w:leader="dot" w:pos="8828"/>
            </w:tabs>
            <w:rPr>
              <w:ins w:id="115" w:author="Juan Pablo Gutiérrez" w:date="2011-11-03T16:53:00Z"/>
              <w:rFonts w:ascii="Arial" w:eastAsiaTheme="minorEastAsia" w:hAnsi="Arial" w:cs="Arial"/>
              <w:noProof/>
              <w:lang w:eastAsia="es-MX"/>
              <w:rPrChange w:id="116" w:author="Juan Pablo Gutiérrez" w:date="2011-11-03T18:18:00Z">
                <w:rPr>
                  <w:ins w:id="117" w:author="Juan Pablo Gutiérrez" w:date="2011-11-03T16:53:00Z"/>
                  <w:rFonts w:eastAsiaTheme="minorEastAsia"/>
                  <w:noProof/>
                  <w:lang w:eastAsia="es-MX"/>
                </w:rPr>
              </w:rPrChange>
            </w:rPr>
          </w:pPr>
          <w:ins w:id="118" w:author="Juan Pablo Gutiérrez" w:date="2011-11-03T16:53:00Z">
            <w:r w:rsidRPr="000A2439">
              <w:rPr>
                <w:rStyle w:val="Hyperlink"/>
                <w:rFonts w:ascii="Arial" w:hAnsi="Arial" w:cs="Arial"/>
                <w:noProof/>
                <w:rPrChange w:id="119" w:author="Juan Pablo Gutiérrez" w:date="2011-11-03T18:18:00Z">
                  <w:rPr>
                    <w:rStyle w:val="Hyperlink"/>
                    <w:noProof/>
                  </w:rPr>
                </w:rPrChange>
              </w:rPr>
              <w:fldChar w:fldCharType="begin"/>
            </w:r>
            <w:r w:rsidRPr="000A2439">
              <w:rPr>
                <w:rStyle w:val="Hyperlink"/>
                <w:rFonts w:ascii="Arial" w:hAnsi="Arial" w:cs="Arial"/>
                <w:noProof/>
                <w:rPrChange w:id="120" w:author="Juan Pablo Gutiérrez" w:date="2011-11-03T18:18:00Z">
                  <w:rPr>
                    <w:rStyle w:val="Hyperlink"/>
                    <w:noProof/>
                  </w:rPr>
                </w:rPrChange>
              </w:rPr>
              <w:instrText xml:space="preserve"> </w:instrText>
            </w:r>
            <w:r w:rsidRPr="000A2439">
              <w:rPr>
                <w:rFonts w:ascii="Arial" w:hAnsi="Arial" w:cs="Arial"/>
                <w:noProof/>
                <w:rPrChange w:id="121" w:author="Juan Pablo Gutiérrez" w:date="2011-11-03T18:18:00Z">
                  <w:rPr>
                    <w:noProof/>
                    <w:color w:val="0000FF" w:themeColor="hyperlink"/>
                    <w:u w:val="single"/>
                  </w:rPr>
                </w:rPrChange>
              </w:rPr>
              <w:instrText>HYPERLINK \l "_Toc308102540"</w:instrText>
            </w:r>
            <w:r w:rsidRPr="000A2439">
              <w:rPr>
                <w:rStyle w:val="Hyperlink"/>
                <w:rFonts w:ascii="Arial" w:hAnsi="Arial" w:cs="Arial"/>
                <w:noProof/>
                <w:rPrChange w:id="122" w:author="Juan Pablo Gutiérrez" w:date="2011-11-03T18:18:00Z">
                  <w:rPr>
                    <w:rStyle w:val="Hyperlink"/>
                    <w:noProof/>
                  </w:rPr>
                </w:rPrChange>
              </w:rPr>
              <w:instrText xml:space="preserve"> </w:instrText>
            </w:r>
            <w:r w:rsidRPr="000A2439">
              <w:rPr>
                <w:rStyle w:val="Hyperlink"/>
                <w:rFonts w:ascii="Arial" w:hAnsi="Arial" w:cs="Arial"/>
                <w:noProof/>
                <w:rPrChange w:id="123" w:author="Juan Pablo Gutiérrez" w:date="2011-11-03T18:18:00Z">
                  <w:rPr>
                    <w:rStyle w:val="Hyperlink"/>
                    <w:noProof/>
                  </w:rPr>
                </w:rPrChange>
              </w:rPr>
              <w:fldChar w:fldCharType="separate"/>
            </w:r>
            <w:r w:rsidRPr="000A2439">
              <w:rPr>
                <w:rStyle w:val="Hyperlink"/>
                <w:rFonts w:ascii="Arial" w:hAnsi="Arial" w:cs="Arial"/>
                <w:noProof/>
                <w:rPrChange w:id="124" w:author="Juan Pablo Gutiérrez" w:date="2011-11-03T18:18:00Z">
                  <w:rPr>
                    <w:rStyle w:val="Hyperlink"/>
                    <w:noProof/>
                  </w:rPr>
                </w:rPrChange>
              </w:rPr>
              <w:t>4.3 Muestra efectiva para la EEPS 2010</w:t>
            </w:r>
            <w:r w:rsidRPr="000A2439">
              <w:rPr>
                <w:rFonts w:ascii="Arial" w:hAnsi="Arial" w:cs="Arial"/>
                <w:noProof/>
                <w:webHidden/>
                <w:rPrChange w:id="125" w:author="Juan Pablo Gutiérrez" w:date="2011-11-03T18:18:00Z">
                  <w:rPr>
                    <w:noProof/>
                    <w:webHidden/>
                    <w:color w:val="0000FF" w:themeColor="hyperlink"/>
                    <w:u w:val="single"/>
                  </w:rPr>
                </w:rPrChange>
              </w:rPr>
              <w:tab/>
            </w:r>
            <w:r w:rsidRPr="000A2439">
              <w:rPr>
                <w:rFonts w:ascii="Arial" w:hAnsi="Arial" w:cs="Arial"/>
                <w:noProof/>
                <w:webHidden/>
                <w:rPrChange w:id="126" w:author="Juan Pablo Gutiérrez" w:date="2011-11-03T18:18:00Z">
                  <w:rPr>
                    <w:noProof/>
                    <w:webHidden/>
                    <w:color w:val="0000FF" w:themeColor="hyperlink"/>
                    <w:u w:val="single"/>
                  </w:rPr>
                </w:rPrChange>
              </w:rPr>
              <w:fldChar w:fldCharType="begin"/>
            </w:r>
            <w:r w:rsidRPr="000A2439">
              <w:rPr>
                <w:rFonts w:ascii="Arial" w:hAnsi="Arial" w:cs="Arial"/>
                <w:noProof/>
                <w:webHidden/>
                <w:rPrChange w:id="127" w:author="Juan Pablo Gutiérrez" w:date="2011-11-03T18:18:00Z">
                  <w:rPr>
                    <w:noProof/>
                    <w:webHidden/>
                    <w:color w:val="0000FF" w:themeColor="hyperlink"/>
                    <w:u w:val="single"/>
                  </w:rPr>
                </w:rPrChange>
              </w:rPr>
              <w:instrText xml:space="preserve"> PAGEREF _Toc308102540 \h </w:instrText>
            </w:r>
          </w:ins>
          <w:r w:rsidR="00E0676E" w:rsidRPr="000A2439">
            <w:rPr>
              <w:rFonts w:ascii="Arial" w:hAnsi="Arial" w:cs="Arial"/>
              <w:noProof/>
            </w:rPr>
          </w:r>
          <w:r w:rsidRPr="000A2439">
            <w:rPr>
              <w:rFonts w:ascii="Arial" w:hAnsi="Arial" w:cs="Arial"/>
              <w:noProof/>
              <w:webHidden/>
              <w:rPrChange w:id="128" w:author="Juan Pablo Gutiérrez" w:date="2011-11-03T18:18:00Z">
                <w:rPr>
                  <w:noProof/>
                  <w:webHidden/>
                  <w:color w:val="0000FF" w:themeColor="hyperlink"/>
                  <w:u w:val="single"/>
                </w:rPr>
              </w:rPrChange>
            </w:rPr>
            <w:fldChar w:fldCharType="separate"/>
          </w:r>
          <w:ins w:id="129" w:author="Juan Pablo Gutiérrez" w:date="2011-11-03T16:53:00Z">
            <w:r w:rsidRPr="000A2439">
              <w:rPr>
                <w:rFonts w:ascii="Arial" w:hAnsi="Arial" w:cs="Arial"/>
                <w:noProof/>
                <w:webHidden/>
                <w:rPrChange w:id="130" w:author="Juan Pablo Gutiérrez" w:date="2011-11-03T18:18:00Z">
                  <w:rPr>
                    <w:noProof/>
                    <w:webHidden/>
                    <w:color w:val="0000FF" w:themeColor="hyperlink"/>
                    <w:u w:val="single"/>
                  </w:rPr>
                </w:rPrChange>
              </w:rPr>
              <w:t>12</w:t>
            </w:r>
            <w:r w:rsidRPr="000A2439">
              <w:rPr>
                <w:rFonts w:ascii="Arial" w:hAnsi="Arial" w:cs="Arial"/>
                <w:noProof/>
                <w:webHidden/>
                <w:rPrChange w:id="131" w:author="Juan Pablo Gutiérrez" w:date="2011-11-03T18:18:00Z">
                  <w:rPr>
                    <w:noProof/>
                    <w:webHidden/>
                    <w:color w:val="0000FF" w:themeColor="hyperlink"/>
                    <w:u w:val="single"/>
                  </w:rPr>
                </w:rPrChange>
              </w:rPr>
              <w:fldChar w:fldCharType="end"/>
            </w:r>
            <w:r w:rsidRPr="000A2439">
              <w:rPr>
                <w:rStyle w:val="Hyperlink"/>
                <w:rFonts w:ascii="Arial" w:hAnsi="Arial" w:cs="Arial"/>
                <w:noProof/>
                <w:rPrChange w:id="132" w:author="Juan Pablo Gutiérrez" w:date="2011-11-03T18:18:00Z">
                  <w:rPr>
                    <w:rStyle w:val="Hyperlink"/>
                    <w:noProof/>
                  </w:rPr>
                </w:rPrChange>
              </w:rPr>
              <w:fldChar w:fldCharType="end"/>
            </w:r>
          </w:ins>
        </w:p>
        <w:p w:rsidR="00880EB7" w:rsidRPr="00CC4036" w:rsidRDefault="000A2439">
          <w:pPr>
            <w:pStyle w:val="TOC2"/>
            <w:tabs>
              <w:tab w:val="right" w:leader="dot" w:pos="8828"/>
            </w:tabs>
            <w:rPr>
              <w:ins w:id="133" w:author="Juan Pablo Gutiérrez" w:date="2011-11-03T16:53:00Z"/>
              <w:rFonts w:ascii="Arial" w:eastAsiaTheme="minorEastAsia" w:hAnsi="Arial" w:cs="Arial"/>
              <w:noProof/>
              <w:lang w:eastAsia="es-MX"/>
              <w:rPrChange w:id="134" w:author="Juan Pablo Gutiérrez" w:date="2011-11-03T18:18:00Z">
                <w:rPr>
                  <w:ins w:id="135" w:author="Juan Pablo Gutiérrez" w:date="2011-11-03T16:53:00Z"/>
                  <w:rFonts w:eastAsiaTheme="minorEastAsia"/>
                  <w:noProof/>
                  <w:lang w:eastAsia="es-MX"/>
                </w:rPr>
              </w:rPrChange>
            </w:rPr>
          </w:pPr>
          <w:ins w:id="136" w:author="Juan Pablo Gutiérrez" w:date="2011-11-03T16:53:00Z">
            <w:r w:rsidRPr="000A2439">
              <w:rPr>
                <w:rStyle w:val="Hyperlink"/>
                <w:rFonts w:ascii="Arial" w:hAnsi="Arial" w:cs="Arial"/>
                <w:noProof/>
                <w:rPrChange w:id="137" w:author="Juan Pablo Gutiérrez" w:date="2011-11-03T18:18:00Z">
                  <w:rPr>
                    <w:rStyle w:val="Hyperlink"/>
                    <w:noProof/>
                  </w:rPr>
                </w:rPrChange>
              </w:rPr>
              <w:fldChar w:fldCharType="begin"/>
            </w:r>
            <w:r w:rsidRPr="000A2439">
              <w:rPr>
                <w:rStyle w:val="Hyperlink"/>
                <w:rFonts w:ascii="Arial" w:hAnsi="Arial" w:cs="Arial"/>
                <w:noProof/>
                <w:rPrChange w:id="138" w:author="Juan Pablo Gutiérrez" w:date="2011-11-03T18:18:00Z">
                  <w:rPr>
                    <w:rStyle w:val="Hyperlink"/>
                    <w:noProof/>
                  </w:rPr>
                </w:rPrChange>
              </w:rPr>
              <w:instrText xml:space="preserve"> </w:instrText>
            </w:r>
            <w:r w:rsidRPr="000A2439">
              <w:rPr>
                <w:rFonts w:ascii="Arial" w:hAnsi="Arial" w:cs="Arial"/>
                <w:noProof/>
                <w:rPrChange w:id="139" w:author="Juan Pablo Gutiérrez" w:date="2011-11-03T18:18:00Z">
                  <w:rPr>
                    <w:noProof/>
                    <w:color w:val="0000FF" w:themeColor="hyperlink"/>
                    <w:u w:val="single"/>
                  </w:rPr>
                </w:rPrChange>
              </w:rPr>
              <w:instrText>HYPERLINK \l "_Toc308102541"</w:instrText>
            </w:r>
            <w:r w:rsidRPr="000A2439">
              <w:rPr>
                <w:rStyle w:val="Hyperlink"/>
                <w:rFonts w:ascii="Arial" w:hAnsi="Arial" w:cs="Arial"/>
                <w:noProof/>
                <w:rPrChange w:id="140" w:author="Juan Pablo Gutiérrez" w:date="2011-11-03T18:18:00Z">
                  <w:rPr>
                    <w:rStyle w:val="Hyperlink"/>
                    <w:noProof/>
                  </w:rPr>
                </w:rPrChange>
              </w:rPr>
              <w:instrText xml:space="preserve"> </w:instrText>
            </w:r>
            <w:r w:rsidRPr="000A2439">
              <w:rPr>
                <w:rStyle w:val="Hyperlink"/>
                <w:rFonts w:ascii="Arial" w:hAnsi="Arial" w:cs="Arial"/>
                <w:noProof/>
                <w:rPrChange w:id="141" w:author="Juan Pablo Gutiérrez" w:date="2011-11-03T18:18:00Z">
                  <w:rPr>
                    <w:rStyle w:val="Hyperlink"/>
                    <w:noProof/>
                  </w:rPr>
                </w:rPrChange>
              </w:rPr>
              <w:fldChar w:fldCharType="separate"/>
            </w:r>
            <w:r w:rsidRPr="000A2439">
              <w:rPr>
                <w:rStyle w:val="Hyperlink"/>
                <w:rFonts w:ascii="Arial" w:hAnsi="Arial" w:cs="Arial"/>
                <w:noProof/>
                <w:rPrChange w:id="142" w:author="Juan Pablo Gutiérrez" w:date="2011-11-03T18:18:00Z">
                  <w:rPr>
                    <w:rStyle w:val="Hyperlink"/>
                    <w:noProof/>
                  </w:rPr>
                </w:rPrChange>
              </w:rPr>
              <w:t>4.4 Posibles sesgos por atrición</w:t>
            </w:r>
            <w:r w:rsidRPr="000A2439">
              <w:rPr>
                <w:rFonts w:ascii="Arial" w:hAnsi="Arial" w:cs="Arial"/>
                <w:noProof/>
                <w:webHidden/>
                <w:rPrChange w:id="143" w:author="Juan Pablo Gutiérrez" w:date="2011-11-03T18:18:00Z">
                  <w:rPr>
                    <w:noProof/>
                    <w:webHidden/>
                    <w:color w:val="0000FF" w:themeColor="hyperlink"/>
                    <w:u w:val="single"/>
                  </w:rPr>
                </w:rPrChange>
              </w:rPr>
              <w:tab/>
            </w:r>
            <w:r w:rsidRPr="000A2439">
              <w:rPr>
                <w:rFonts w:ascii="Arial" w:hAnsi="Arial" w:cs="Arial"/>
                <w:noProof/>
                <w:webHidden/>
                <w:rPrChange w:id="144" w:author="Juan Pablo Gutiérrez" w:date="2011-11-03T18:18:00Z">
                  <w:rPr>
                    <w:noProof/>
                    <w:webHidden/>
                    <w:color w:val="0000FF" w:themeColor="hyperlink"/>
                    <w:u w:val="single"/>
                  </w:rPr>
                </w:rPrChange>
              </w:rPr>
              <w:fldChar w:fldCharType="begin"/>
            </w:r>
            <w:r w:rsidRPr="000A2439">
              <w:rPr>
                <w:rFonts w:ascii="Arial" w:hAnsi="Arial" w:cs="Arial"/>
                <w:noProof/>
                <w:webHidden/>
                <w:rPrChange w:id="145" w:author="Juan Pablo Gutiérrez" w:date="2011-11-03T18:18:00Z">
                  <w:rPr>
                    <w:noProof/>
                    <w:webHidden/>
                    <w:color w:val="0000FF" w:themeColor="hyperlink"/>
                    <w:u w:val="single"/>
                  </w:rPr>
                </w:rPrChange>
              </w:rPr>
              <w:instrText xml:space="preserve"> PAGEREF _Toc308102541 \h </w:instrText>
            </w:r>
          </w:ins>
          <w:r w:rsidR="00E0676E" w:rsidRPr="000A2439">
            <w:rPr>
              <w:rFonts w:ascii="Arial" w:hAnsi="Arial" w:cs="Arial"/>
              <w:noProof/>
            </w:rPr>
          </w:r>
          <w:r w:rsidRPr="000A2439">
            <w:rPr>
              <w:rFonts w:ascii="Arial" w:hAnsi="Arial" w:cs="Arial"/>
              <w:noProof/>
              <w:webHidden/>
              <w:rPrChange w:id="146" w:author="Juan Pablo Gutiérrez" w:date="2011-11-03T18:18:00Z">
                <w:rPr>
                  <w:noProof/>
                  <w:webHidden/>
                  <w:color w:val="0000FF" w:themeColor="hyperlink"/>
                  <w:u w:val="single"/>
                </w:rPr>
              </w:rPrChange>
            </w:rPr>
            <w:fldChar w:fldCharType="separate"/>
          </w:r>
          <w:ins w:id="147" w:author="Juan Pablo Gutiérrez" w:date="2011-11-03T16:53:00Z">
            <w:r w:rsidRPr="000A2439">
              <w:rPr>
                <w:rFonts w:ascii="Arial" w:hAnsi="Arial" w:cs="Arial"/>
                <w:noProof/>
                <w:webHidden/>
                <w:rPrChange w:id="148" w:author="Juan Pablo Gutiérrez" w:date="2011-11-03T18:18:00Z">
                  <w:rPr>
                    <w:noProof/>
                    <w:webHidden/>
                    <w:color w:val="0000FF" w:themeColor="hyperlink"/>
                    <w:u w:val="single"/>
                  </w:rPr>
                </w:rPrChange>
              </w:rPr>
              <w:t>13</w:t>
            </w:r>
            <w:r w:rsidRPr="000A2439">
              <w:rPr>
                <w:rFonts w:ascii="Arial" w:hAnsi="Arial" w:cs="Arial"/>
                <w:noProof/>
                <w:webHidden/>
                <w:rPrChange w:id="149" w:author="Juan Pablo Gutiérrez" w:date="2011-11-03T18:18:00Z">
                  <w:rPr>
                    <w:noProof/>
                    <w:webHidden/>
                    <w:color w:val="0000FF" w:themeColor="hyperlink"/>
                    <w:u w:val="single"/>
                  </w:rPr>
                </w:rPrChange>
              </w:rPr>
              <w:fldChar w:fldCharType="end"/>
            </w:r>
            <w:r w:rsidRPr="000A2439">
              <w:rPr>
                <w:rStyle w:val="Hyperlink"/>
                <w:rFonts w:ascii="Arial" w:hAnsi="Arial" w:cs="Arial"/>
                <w:noProof/>
                <w:rPrChange w:id="150" w:author="Juan Pablo Gutiérrez" w:date="2011-11-03T18:18:00Z">
                  <w:rPr>
                    <w:rStyle w:val="Hyperlink"/>
                    <w:noProof/>
                  </w:rPr>
                </w:rPrChange>
              </w:rPr>
              <w:fldChar w:fldCharType="end"/>
            </w:r>
          </w:ins>
        </w:p>
        <w:p w:rsidR="00880EB7" w:rsidRPr="00CC4036" w:rsidRDefault="000A2439">
          <w:pPr>
            <w:pStyle w:val="TOC1"/>
            <w:tabs>
              <w:tab w:val="left" w:pos="440"/>
            </w:tabs>
            <w:rPr>
              <w:ins w:id="151" w:author="Juan Pablo Gutiérrez" w:date="2011-11-03T16:53:00Z"/>
              <w:rFonts w:eastAsiaTheme="minorEastAsia"/>
              <w:sz w:val="22"/>
              <w:lang w:eastAsia="es-MX"/>
              <w:rPrChange w:id="152" w:author="Juan Pablo Gutiérrez" w:date="2011-11-03T18:18:00Z">
                <w:rPr>
                  <w:ins w:id="153" w:author="Juan Pablo Gutiérrez" w:date="2011-11-03T16:53:00Z"/>
                  <w:rFonts w:asciiTheme="minorHAnsi" w:eastAsiaTheme="minorEastAsia" w:hAnsiTheme="minorHAnsi" w:cstheme="minorBidi"/>
                  <w:sz w:val="22"/>
                  <w:lang w:eastAsia="es-MX"/>
                </w:rPr>
              </w:rPrChange>
            </w:rPr>
          </w:pPr>
          <w:ins w:id="154" w:author="Juan Pablo Gutiérrez" w:date="2011-11-03T16:53:00Z">
            <w:r w:rsidRPr="000A2439">
              <w:rPr>
                <w:rStyle w:val="Hyperlink"/>
              </w:rPr>
              <w:fldChar w:fldCharType="begin"/>
            </w:r>
            <w:r w:rsidRPr="000A2439">
              <w:rPr>
                <w:rStyle w:val="Hyperlink"/>
                <w:rPrChange w:id="155" w:author="Juan Pablo Gutiérrez" w:date="2011-11-03T18:18:00Z">
                  <w:rPr>
                    <w:rStyle w:val="Hyperlink"/>
                    <w:rFonts w:asciiTheme="minorHAnsi" w:hAnsiTheme="minorHAnsi" w:cstheme="minorBidi"/>
                    <w:noProof w:val="0"/>
                    <w:sz w:val="22"/>
                  </w:rPr>
                </w:rPrChange>
              </w:rPr>
              <w:instrText xml:space="preserve"> </w:instrText>
            </w:r>
            <w:r w:rsidRPr="000A2439">
              <w:rPr>
                <w:rPrChange w:id="156" w:author="Juan Pablo Gutiérrez" w:date="2011-11-03T18:18:00Z">
                  <w:rPr>
                    <w:rFonts w:asciiTheme="minorHAnsi" w:hAnsiTheme="minorHAnsi" w:cstheme="minorBidi"/>
                    <w:noProof w:val="0"/>
                    <w:color w:val="0000FF" w:themeColor="hyperlink"/>
                    <w:sz w:val="22"/>
                    <w:u w:val="single"/>
                  </w:rPr>
                </w:rPrChange>
              </w:rPr>
              <w:instrText>HYPERLINK \l "_Toc308102542"</w:instrText>
            </w:r>
            <w:r w:rsidRPr="000A2439">
              <w:rPr>
                <w:rStyle w:val="Hyperlink"/>
                <w:rPrChange w:id="157" w:author="Juan Pablo Gutiérrez" w:date="2011-11-03T18:18:00Z">
                  <w:rPr>
                    <w:rStyle w:val="Hyperlink"/>
                    <w:rFonts w:asciiTheme="minorHAnsi" w:hAnsiTheme="minorHAnsi" w:cstheme="minorBidi"/>
                    <w:noProof w:val="0"/>
                    <w:sz w:val="22"/>
                  </w:rPr>
                </w:rPrChange>
              </w:rPr>
              <w:instrText xml:space="preserve"> </w:instrText>
            </w:r>
            <w:r w:rsidRPr="000A2439">
              <w:rPr>
                <w:rStyle w:val="Hyperlink"/>
                <w:rPrChange w:id="158" w:author="Juan Pablo Gutiérrez" w:date="2011-11-03T18:18:00Z">
                  <w:rPr>
                    <w:rStyle w:val="Hyperlink"/>
                    <w:rFonts w:asciiTheme="minorHAnsi" w:hAnsiTheme="minorHAnsi" w:cstheme="minorBidi"/>
                    <w:noProof w:val="0"/>
                    <w:sz w:val="22"/>
                  </w:rPr>
                </w:rPrChange>
              </w:rPr>
              <w:fldChar w:fldCharType="separate"/>
            </w:r>
            <w:r w:rsidRPr="000A2439">
              <w:rPr>
                <w:rStyle w:val="Hyperlink"/>
                <w:rPrChange w:id="159" w:author="Juan Pablo Gutiérrez" w:date="2011-11-03T18:18:00Z">
                  <w:rPr>
                    <w:rStyle w:val="Hyperlink"/>
                    <w:rFonts w:asciiTheme="minorHAnsi" w:hAnsiTheme="minorHAnsi" w:cstheme="minorBidi"/>
                    <w:noProof w:val="0"/>
                    <w:sz w:val="22"/>
                  </w:rPr>
                </w:rPrChange>
              </w:rPr>
              <w:t>5.</w:t>
            </w:r>
            <w:r w:rsidRPr="000A2439">
              <w:rPr>
                <w:rFonts w:eastAsiaTheme="minorEastAsia"/>
                <w:sz w:val="22"/>
                <w:lang w:eastAsia="es-MX"/>
                <w:rPrChange w:id="160" w:author="Juan Pablo Gutiérrez" w:date="2011-11-03T18:18:00Z">
                  <w:rPr>
                    <w:rFonts w:asciiTheme="minorHAnsi" w:eastAsiaTheme="minorEastAsia" w:hAnsiTheme="minorHAnsi" w:cstheme="minorBidi"/>
                    <w:noProof w:val="0"/>
                    <w:color w:val="0000FF" w:themeColor="hyperlink"/>
                    <w:sz w:val="22"/>
                    <w:u w:val="single"/>
                    <w:lang w:eastAsia="es-MX"/>
                  </w:rPr>
                </w:rPrChange>
              </w:rPr>
              <w:tab/>
            </w:r>
            <w:r w:rsidR="00880EB7" w:rsidRPr="00CC4036">
              <w:rPr>
                <w:rStyle w:val="Hyperlink"/>
              </w:rPr>
              <w:t>Factores de expansión</w:t>
            </w:r>
            <w:r w:rsidRPr="000A2439">
              <w:rPr>
                <w:webHidden/>
                <w:rPrChange w:id="161" w:author="Juan Pablo Gutiérrez" w:date="2011-11-03T18:18:00Z">
                  <w:rPr>
                    <w:rFonts w:asciiTheme="minorHAnsi" w:hAnsiTheme="minorHAnsi" w:cstheme="minorBidi"/>
                    <w:noProof w:val="0"/>
                    <w:webHidden/>
                    <w:color w:val="0000FF" w:themeColor="hyperlink"/>
                    <w:sz w:val="22"/>
                    <w:u w:val="single"/>
                  </w:rPr>
                </w:rPrChange>
              </w:rPr>
              <w:tab/>
            </w:r>
            <w:r w:rsidRPr="000A2439">
              <w:rPr>
                <w:webHidden/>
                <w:rPrChange w:id="162" w:author="Juan Pablo Gutiérrez" w:date="2011-11-03T18:18:00Z">
                  <w:rPr>
                    <w:rFonts w:asciiTheme="minorHAnsi" w:hAnsiTheme="minorHAnsi" w:cstheme="minorBidi"/>
                    <w:noProof w:val="0"/>
                    <w:webHidden/>
                    <w:color w:val="0000FF" w:themeColor="hyperlink"/>
                    <w:sz w:val="22"/>
                    <w:u w:val="single"/>
                  </w:rPr>
                </w:rPrChange>
              </w:rPr>
              <w:fldChar w:fldCharType="begin"/>
            </w:r>
            <w:r w:rsidRPr="000A2439">
              <w:rPr>
                <w:webHidden/>
                <w:rPrChange w:id="163" w:author="Juan Pablo Gutiérrez" w:date="2011-11-03T18:18:00Z">
                  <w:rPr>
                    <w:rFonts w:asciiTheme="minorHAnsi" w:hAnsiTheme="minorHAnsi" w:cstheme="minorBidi"/>
                    <w:noProof w:val="0"/>
                    <w:webHidden/>
                    <w:color w:val="0000FF" w:themeColor="hyperlink"/>
                    <w:sz w:val="22"/>
                    <w:u w:val="single"/>
                  </w:rPr>
                </w:rPrChange>
              </w:rPr>
              <w:instrText xml:space="preserve"> PAGEREF _Toc308102542 \h </w:instrText>
            </w:r>
          </w:ins>
          <w:r w:rsidRPr="000A2439">
            <w:rPr>
              <w:webHidden/>
              <w:rPrChange w:id="164" w:author="Juan Pablo Gutiérrez" w:date="2011-11-03T18:18:00Z">
                <w:rPr>
                  <w:rFonts w:asciiTheme="minorHAnsi" w:hAnsiTheme="minorHAnsi" w:cstheme="minorBidi"/>
                  <w:noProof w:val="0"/>
                  <w:webHidden/>
                  <w:color w:val="0000FF" w:themeColor="hyperlink"/>
                  <w:sz w:val="22"/>
                  <w:u w:val="single"/>
                </w:rPr>
              </w:rPrChange>
            </w:rPr>
            <w:fldChar w:fldCharType="separate"/>
          </w:r>
          <w:ins w:id="165" w:author="Juan Pablo Gutiérrez" w:date="2011-11-03T16:53:00Z">
            <w:r w:rsidRPr="000A2439">
              <w:rPr>
                <w:webHidden/>
                <w:rPrChange w:id="166" w:author="Juan Pablo Gutiérrez" w:date="2011-11-03T18:18:00Z">
                  <w:rPr>
                    <w:rFonts w:asciiTheme="minorHAnsi" w:hAnsiTheme="minorHAnsi" w:cstheme="minorBidi"/>
                    <w:noProof w:val="0"/>
                    <w:webHidden/>
                    <w:color w:val="0000FF" w:themeColor="hyperlink"/>
                    <w:sz w:val="22"/>
                    <w:u w:val="single"/>
                  </w:rPr>
                </w:rPrChange>
              </w:rPr>
              <w:t>16</w:t>
            </w:r>
            <w:r w:rsidRPr="000A2439">
              <w:rPr>
                <w:webHidden/>
                <w:rPrChange w:id="167" w:author="Juan Pablo Gutiérrez" w:date="2011-11-03T18:18:00Z">
                  <w:rPr>
                    <w:rFonts w:asciiTheme="minorHAnsi" w:hAnsiTheme="minorHAnsi" w:cstheme="minorBidi"/>
                    <w:noProof w:val="0"/>
                    <w:webHidden/>
                    <w:color w:val="0000FF" w:themeColor="hyperlink"/>
                    <w:sz w:val="22"/>
                    <w:u w:val="single"/>
                  </w:rPr>
                </w:rPrChange>
              </w:rPr>
              <w:fldChar w:fldCharType="end"/>
            </w:r>
            <w:r w:rsidRPr="000A2439">
              <w:rPr>
                <w:rStyle w:val="Hyperlink"/>
                <w:rPrChange w:id="168" w:author="Juan Pablo Gutiérrez" w:date="2011-11-03T18:18:00Z">
                  <w:rPr>
                    <w:rStyle w:val="Hyperlink"/>
                    <w:rFonts w:asciiTheme="minorHAnsi" w:hAnsiTheme="minorHAnsi" w:cstheme="minorBidi"/>
                    <w:noProof w:val="0"/>
                    <w:sz w:val="22"/>
                  </w:rPr>
                </w:rPrChange>
              </w:rPr>
              <w:fldChar w:fldCharType="end"/>
            </w:r>
          </w:ins>
        </w:p>
        <w:p w:rsidR="00880EB7" w:rsidRPr="00CC4036" w:rsidRDefault="000A2439">
          <w:pPr>
            <w:pStyle w:val="TOC2"/>
            <w:tabs>
              <w:tab w:val="right" w:leader="dot" w:pos="8828"/>
            </w:tabs>
            <w:rPr>
              <w:ins w:id="169" w:author="Juan Pablo Gutiérrez" w:date="2011-11-03T16:53:00Z"/>
              <w:rFonts w:ascii="Arial" w:eastAsiaTheme="minorEastAsia" w:hAnsi="Arial" w:cs="Arial"/>
              <w:noProof/>
              <w:lang w:eastAsia="es-MX"/>
              <w:rPrChange w:id="170" w:author="Juan Pablo Gutiérrez" w:date="2011-11-03T18:18:00Z">
                <w:rPr>
                  <w:ins w:id="171" w:author="Juan Pablo Gutiérrez" w:date="2011-11-03T16:53:00Z"/>
                  <w:rFonts w:eastAsiaTheme="minorEastAsia"/>
                  <w:noProof/>
                  <w:lang w:eastAsia="es-MX"/>
                </w:rPr>
              </w:rPrChange>
            </w:rPr>
          </w:pPr>
          <w:ins w:id="172" w:author="Juan Pablo Gutiérrez" w:date="2011-11-03T16:53:00Z">
            <w:r w:rsidRPr="000A2439">
              <w:rPr>
                <w:rStyle w:val="Hyperlink"/>
                <w:rFonts w:ascii="Arial" w:hAnsi="Arial" w:cs="Arial"/>
                <w:noProof/>
                <w:rPrChange w:id="173" w:author="Juan Pablo Gutiérrez" w:date="2011-11-03T18:18:00Z">
                  <w:rPr>
                    <w:rStyle w:val="Hyperlink"/>
                    <w:noProof/>
                  </w:rPr>
                </w:rPrChange>
              </w:rPr>
              <w:fldChar w:fldCharType="begin"/>
            </w:r>
            <w:r w:rsidRPr="000A2439">
              <w:rPr>
                <w:rStyle w:val="Hyperlink"/>
                <w:rFonts w:ascii="Arial" w:hAnsi="Arial" w:cs="Arial"/>
                <w:noProof/>
                <w:rPrChange w:id="174" w:author="Juan Pablo Gutiérrez" w:date="2011-11-03T18:18:00Z">
                  <w:rPr>
                    <w:rStyle w:val="Hyperlink"/>
                    <w:noProof/>
                  </w:rPr>
                </w:rPrChange>
              </w:rPr>
              <w:instrText xml:space="preserve"> </w:instrText>
            </w:r>
            <w:r w:rsidRPr="000A2439">
              <w:rPr>
                <w:rFonts w:ascii="Arial" w:hAnsi="Arial" w:cs="Arial"/>
                <w:noProof/>
                <w:rPrChange w:id="175" w:author="Juan Pablo Gutiérrez" w:date="2011-11-03T18:18:00Z">
                  <w:rPr>
                    <w:noProof/>
                    <w:color w:val="0000FF" w:themeColor="hyperlink"/>
                    <w:u w:val="single"/>
                  </w:rPr>
                </w:rPrChange>
              </w:rPr>
              <w:instrText>HYPERLINK \l "_Toc308102543"</w:instrText>
            </w:r>
            <w:r w:rsidRPr="000A2439">
              <w:rPr>
                <w:rStyle w:val="Hyperlink"/>
                <w:rFonts w:ascii="Arial" w:hAnsi="Arial" w:cs="Arial"/>
                <w:noProof/>
                <w:rPrChange w:id="176" w:author="Juan Pablo Gutiérrez" w:date="2011-11-03T18:18:00Z">
                  <w:rPr>
                    <w:rStyle w:val="Hyperlink"/>
                    <w:noProof/>
                  </w:rPr>
                </w:rPrChange>
              </w:rPr>
              <w:instrText xml:space="preserve"> </w:instrText>
            </w:r>
            <w:r w:rsidRPr="000A2439">
              <w:rPr>
                <w:rStyle w:val="Hyperlink"/>
                <w:rFonts w:ascii="Arial" w:hAnsi="Arial" w:cs="Arial"/>
                <w:noProof/>
                <w:rPrChange w:id="177" w:author="Juan Pablo Gutiérrez" w:date="2011-11-03T18:18:00Z">
                  <w:rPr>
                    <w:rStyle w:val="Hyperlink"/>
                    <w:noProof/>
                  </w:rPr>
                </w:rPrChange>
              </w:rPr>
              <w:fldChar w:fldCharType="separate"/>
            </w:r>
            <w:r w:rsidRPr="000A2439">
              <w:rPr>
                <w:rStyle w:val="Hyperlink"/>
                <w:rFonts w:ascii="Arial" w:hAnsi="Arial" w:cs="Arial"/>
                <w:noProof/>
                <w:rPrChange w:id="178" w:author="Juan Pablo Gutiérrez" w:date="2011-11-03T18:18:00Z">
                  <w:rPr>
                    <w:rStyle w:val="Hyperlink"/>
                    <w:noProof/>
                  </w:rPr>
                </w:rPrChange>
              </w:rPr>
              <w:t>5.1 Factores de expansión de la muestra ILAE</w:t>
            </w:r>
            <w:r w:rsidRPr="000A2439">
              <w:rPr>
                <w:rFonts w:ascii="Arial" w:hAnsi="Arial" w:cs="Arial"/>
                <w:noProof/>
                <w:webHidden/>
                <w:rPrChange w:id="179" w:author="Juan Pablo Gutiérrez" w:date="2011-11-03T18:18:00Z">
                  <w:rPr>
                    <w:noProof/>
                    <w:webHidden/>
                    <w:color w:val="0000FF" w:themeColor="hyperlink"/>
                    <w:u w:val="single"/>
                  </w:rPr>
                </w:rPrChange>
              </w:rPr>
              <w:tab/>
            </w:r>
            <w:r w:rsidRPr="000A2439">
              <w:rPr>
                <w:rFonts w:ascii="Arial" w:hAnsi="Arial" w:cs="Arial"/>
                <w:noProof/>
                <w:webHidden/>
                <w:rPrChange w:id="180" w:author="Juan Pablo Gutiérrez" w:date="2011-11-03T18:18:00Z">
                  <w:rPr>
                    <w:noProof/>
                    <w:webHidden/>
                    <w:color w:val="0000FF" w:themeColor="hyperlink"/>
                    <w:u w:val="single"/>
                  </w:rPr>
                </w:rPrChange>
              </w:rPr>
              <w:fldChar w:fldCharType="begin"/>
            </w:r>
            <w:r w:rsidRPr="000A2439">
              <w:rPr>
                <w:rFonts w:ascii="Arial" w:hAnsi="Arial" w:cs="Arial"/>
                <w:noProof/>
                <w:webHidden/>
                <w:rPrChange w:id="181" w:author="Juan Pablo Gutiérrez" w:date="2011-11-03T18:18:00Z">
                  <w:rPr>
                    <w:noProof/>
                    <w:webHidden/>
                    <w:color w:val="0000FF" w:themeColor="hyperlink"/>
                    <w:u w:val="single"/>
                  </w:rPr>
                </w:rPrChange>
              </w:rPr>
              <w:instrText xml:space="preserve"> PAGEREF _Toc308102543 \h </w:instrText>
            </w:r>
          </w:ins>
          <w:r w:rsidR="00E0676E" w:rsidRPr="000A2439">
            <w:rPr>
              <w:rFonts w:ascii="Arial" w:hAnsi="Arial" w:cs="Arial"/>
              <w:noProof/>
            </w:rPr>
          </w:r>
          <w:r w:rsidRPr="000A2439">
            <w:rPr>
              <w:rFonts w:ascii="Arial" w:hAnsi="Arial" w:cs="Arial"/>
              <w:noProof/>
              <w:webHidden/>
              <w:rPrChange w:id="182" w:author="Juan Pablo Gutiérrez" w:date="2011-11-03T18:18:00Z">
                <w:rPr>
                  <w:noProof/>
                  <w:webHidden/>
                  <w:color w:val="0000FF" w:themeColor="hyperlink"/>
                  <w:u w:val="single"/>
                </w:rPr>
              </w:rPrChange>
            </w:rPr>
            <w:fldChar w:fldCharType="separate"/>
          </w:r>
          <w:ins w:id="183" w:author="Juan Pablo Gutiérrez" w:date="2011-11-03T16:53:00Z">
            <w:r w:rsidRPr="000A2439">
              <w:rPr>
                <w:rFonts w:ascii="Arial" w:hAnsi="Arial" w:cs="Arial"/>
                <w:noProof/>
                <w:webHidden/>
                <w:rPrChange w:id="184" w:author="Juan Pablo Gutiérrez" w:date="2011-11-03T18:18:00Z">
                  <w:rPr>
                    <w:noProof/>
                    <w:webHidden/>
                    <w:color w:val="0000FF" w:themeColor="hyperlink"/>
                    <w:u w:val="single"/>
                  </w:rPr>
                </w:rPrChange>
              </w:rPr>
              <w:t>16</w:t>
            </w:r>
            <w:r w:rsidRPr="000A2439">
              <w:rPr>
                <w:rFonts w:ascii="Arial" w:hAnsi="Arial" w:cs="Arial"/>
                <w:noProof/>
                <w:webHidden/>
                <w:rPrChange w:id="185" w:author="Juan Pablo Gutiérrez" w:date="2011-11-03T18:18:00Z">
                  <w:rPr>
                    <w:noProof/>
                    <w:webHidden/>
                    <w:color w:val="0000FF" w:themeColor="hyperlink"/>
                    <w:u w:val="single"/>
                  </w:rPr>
                </w:rPrChange>
              </w:rPr>
              <w:fldChar w:fldCharType="end"/>
            </w:r>
            <w:r w:rsidRPr="000A2439">
              <w:rPr>
                <w:rStyle w:val="Hyperlink"/>
                <w:rFonts w:ascii="Arial" w:hAnsi="Arial" w:cs="Arial"/>
                <w:noProof/>
                <w:rPrChange w:id="186" w:author="Juan Pablo Gutiérrez" w:date="2011-11-03T18:18:00Z">
                  <w:rPr>
                    <w:rStyle w:val="Hyperlink"/>
                    <w:noProof/>
                  </w:rPr>
                </w:rPrChange>
              </w:rPr>
              <w:fldChar w:fldCharType="end"/>
            </w:r>
          </w:ins>
        </w:p>
        <w:p w:rsidR="00880EB7" w:rsidRPr="00CC4036" w:rsidRDefault="000A2439">
          <w:pPr>
            <w:pStyle w:val="TOC2"/>
            <w:tabs>
              <w:tab w:val="right" w:leader="dot" w:pos="8828"/>
            </w:tabs>
            <w:rPr>
              <w:ins w:id="187" w:author="Juan Pablo Gutiérrez" w:date="2011-11-03T16:53:00Z"/>
              <w:rFonts w:ascii="Arial" w:eastAsiaTheme="minorEastAsia" w:hAnsi="Arial" w:cs="Arial"/>
              <w:noProof/>
              <w:lang w:eastAsia="es-MX"/>
              <w:rPrChange w:id="188" w:author="Juan Pablo Gutiérrez" w:date="2011-11-03T18:18:00Z">
                <w:rPr>
                  <w:ins w:id="189" w:author="Juan Pablo Gutiérrez" w:date="2011-11-03T16:53:00Z"/>
                  <w:rFonts w:eastAsiaTheme="minorEastAsia"/>
                  <w:noProof/>
                  <w:lang w:eastAsia="es-MX"/>
                </w:rPr>
              </w:rPrChange>
            </w:rPr>
          </w:pPr>
          <w:ins w:id="190" w:author="Juan Pablo Gutiérrez" w:date="2011-11-03T16:53:00Z">
            <w:r w:rsidRPr="000A2439">
              <w:rPr>
                <w:rStyle w:val="Hyperlink"/>
                <w:rFonts w:ascii="Arial" w:hAnsi="Arial" w:cs="Arial"/>
                <w:noProof/>
                <w:rPrChange w:id="191" w:author="Juan Pablo Gutiérrez" w:date="2011-11-03T18:18:00Z">
                  <w:rPr>
                    <w:rStyle w:val="Hyperlink"/>
                    <w:noProof/>
                  </w:rPr>
                </w:rPrChange>
              </w:rPr>
              <w:fldChar w:fldCharType="begin"/>
            </w:r>
            <w:r w:rsidRPr="000A2439">
              <w:rPr>
                <w:rStyle w:val="Hyperlink"/>
                <w:rFonts w:ascii="Arial" w:hAnsi="Arial" w:cs="Arial"/>
                <w:noProof/>
                <w:rPrChange w:id="192" w:author="Juan Pablo Gutiérrez" w:date="2011-11-03T18:18:00Z">
                  <w:rPr>
                    <w:rStyle w:val="Hyperlink"/>
                    <w:noProof/>
                  </w:rPr>
                </w:rPrChange>
              </w:rPr>
              <w:instrText xml:space="preserve"> </w:instrText>
            </w:r>
            <w:r w:rsidRPr="000A2439">
              <w:rPr>
                <w:rFonts w:ascii="Arial" w:hAnsi="Arial" w:cs="Arial"/>
                <w:noProof/>
                <w:rPrChange w:id="193" w:author="Juan Pablo Gutiérrez" w:date="2011-11-03T18:18:00Z">
                  <w:rPr>
                    <w:noProof/>
                    <w:color w:val="0000FF" w:themeColor="hyperlink"/>
                    <w:u w:val="single"/>
                  </w:rPr>
                </w:rPrChange>
              </w:rPr>
              <w:instrText>HYPERLINK \l "_Toc308102544"</w:instrText>
            </w:r>
            <w:r w:rsidRPr="000A2439">
              <w:rPr>
                <w:rStyle w:val="Hyperlink"/>
                <w:rFonts w:ascii="Arial" w:hAnsi="Arial" w:cs="Arial"/>
                <w:noProof/>
                <w:rPrChange w:id="194" w:author="Juan Pablo Gutiérrez" w:date="2011-11-03T18:18:00Z">
                  <w:rPr>
                    <w:rStyle w:val="Hyperlink"/>
                    <w:noProof/>
                  </w:rPr>
                </w:rPrChange>
              </w:rPr>
              <w:instrText xml:space="preserve"> </w:instrText>
            </w:r>
            <w:r w:rsidRPr="000A2439">
              <w:rPr>
                <w:rStyle w:val="Hyperlink"/>
                <w:rFonts w:ascii="Arial" w:hAnsi="Arial" w:cs="Arial"/>
                <w:noProof/>
                <w:rPrChange w:id="195" w:author="Juan Pablo Gutiérrez" w:date="2011-11-03T18:18:00Z">
                  <w:rPr>
                    <w:rStyle w:val="Hyperlink"/>
                    <w:noProof/>
                  </w:rPr>
                </w:rPrChange>
              </w:rPr>
              <w:fldChar w:fldCharType="separate"/>
            </w:r>
            <w:r w:rsidRPr="000A2439">
              <w:rPr>
                <w:rStyle w:val="Hyperlink"/>
                <w:rFonts w:ascii="Arial" w:hAnsi="Arial" w:cs="Arial"/>
                <w:noProof/>
                <w:rPrChange w:id="196" w:author="Juan Pablo Gutiérrez" w:date="2011-11-03T18:18:00Z">
                  <w:rPr>
                    <w:rStyle w:val="Hyperlink"/>
                    <w:noProof/>
                  </w:rPr>
                </w:rPrChange>
              </w:rPr>
              <w:t>5.2. Factores de expansión de la muestra CEP</w:t>
            </w:r>
            <w:r w:rsidRPr="000A2439">
              <w:rPr>
                <w:rFonts w:ascii="Arial" w:hAnsi="Arial" w:cs="Arial"/>
                <w:noProof/>
                <w:webHidden/>
                <w:rPrChange w:id="197" w:author="Juan Pablo Gutiérrez" w:date="2011-11-03T18:18:00Z">
                  <w:rPr>
                    <w:noProof/>
                    <w:webHidden/>
                    <w:color w:val="0000FF" w:themeColor="hyperlink"/>
                    <w:u w:val="single"/>
                  </w:rPr>
                </w:rPrChange>
              </w:rPr>
              <w:tab/>
            </w:r>
            <w:r w:rsidRPr="000A2439">
              <w:rPr>
                <w:rFonts w:ascii="Arial" w:hAnsi="Arial" w:cs="Arial"/>
                <w:noProof/>
                <w:webHidden/>
                <w:rPrChange w:id="198" w:author="Juan Pablo Gutiérrez" w:date="2011-11-03T18:18:00Z">
                  <w:rPr>
                    <w:noProof/>
                    <w:webHidden/>
                    <w:color w:val="0000FF" w:themeColor="hyperlink"/>
                    <w:u w:val="single"/>
                  </w:rPr>
                </w:rPrChange>
              </w:rPr>
              <w:fldChar w:fldCharType="begin"/>
            </w:r>
            <w:r w:rsidRPr="000A2439">
              <w:rPr>
                <w:rFonts w:ascii="Arial" w:hAnsi="Arial" w:cs="Arial"/>
                <w:noProof/>
                <w:webHidden/>
                <w:rPrChange w:id="199" w:author="Juan Pablo Gutiérrez" w:date="2011-11-03T18:18:00Z">
                  <w:rPr>
                    <w:noProof/>
                    <w:webHidden/>
                    <w:color w:val="0000FF" w:themeColor="hyperlink"/>
                    <w:u w:val="single"/>
                  </w:rPr>
                </w:rPrChange>
              </w:rPr>
              <w:instrText xml:space="preserve"> PAGEREF _Toc308102544 \h </w:instrText>
            </w:r>
          </w:ins>
          <w:r w:rsidR="00E0676E" w:rsidRPr="000A2439">
            <w:rPr>
              <w:rFonts w:ascii="Arial" w:hAnsi="Arial" w:cs="Arial"/>
              <w:noProof/>
            </w:rPr>
          </w:r>
          <w:r w:rsidRPr="000A2439">
            <w:rPr>
              <w:rFonts w:ascii="Arial" w:hAnsi="Arial" w:cs="Arial"/>
              <w:noProof/>
              <w:webHidden/>
              <w:rPrChange w:id="200" w:author="Juan Pablo Gutiérrez" w:date="2011-11-03T18:18:00Z">
                <w:rPr>
                  <w:noProof/>
                  <w:webHidden/>
                  <w:color w:val="0000FF" w:themeColor="hyperlink"/>
                  <w:u w:val="single"/>
                </w:rPr>
              </w:rPrChange>
            </w:rPr>
            <w:fldChar w:fldCharType="separate"/>
          </w:r>
          <w:ins w:id="201" w:author="Juan Pablo Gutiérrez" w:date="2011-11-03T16:53:00Z">
            <w:r w:rsidRPr="000A2439">
              <w:rPr>
                <w:rFonts w:ascii="Arial" w:hAnsi="Arial" w:cs="Arial"/>
                <w:noProof/>
                <w:webHidden/>
                <w:rPrChange w:id="202" w:author="Juan Pablo Gutiérrez" w:date="2011-11-03T18:18:00Z">
                  <w:rPr>
                    <w:noProof/>
                    <w:webHidden/>
                    <w:color w:val="0000FF" w:themeColor="hyperlink"/>
                    <w:u w:val="single"/>
                  </w:rPr>
                </w:rPrChange>
              </w:rPr>
              <w:t>17</w:t>
            </w:r>
            <w:r w:rsidRPr="000A2439">
              <w:rPr>
                <w:rFonts w:ascii="Arial" w:hAnsi="Arial" w:cs="Arial"/>
                <w:noProof/>
                <w:webHidden/>
                <w:rPrChange w:id="203" w:author="Juan Pablo Gutiérrez" w:date="2011-11-03T18:18:00Z">
                  <w:rPr>
                    <w:noProof/>
                    <w:webHidden/>
                    <w:color w:val="0000FF" w:themeColor="hyperlink"/>
                    <w:u w:val="single"/>
                  </w:rPr>
                </w:rPrChange>
              </w:rPr>
              <w:fldChar w:fldCharType="end"/>
            </w:r>
            <w:r w:rsidRPr="000A2439">
              <w:rPr>
                <w:rStyle w:val="Hyperlink"/>
                <w:rFonts w:ascii="Arial" w:hAnsi="Arial" w:cs="Arial"/>
                <w:noProof/>
                <w:rPrChange w:id="204" w:author="Juan Pablo Gutiérrez" w:date="2011-11-03T18:18:00Z">
                  <w:rPr>
                    <w:rStyle w:val="Hyperlink"/>
                    <w:noProof/>
                  </w:rPr>
                </w:rPrChange>
              </w:rPr>
              <w:fldChar w:fldCharType="end"/>
            </w:r>
          </w:ins>
        </w:p>
        <w:p w:rsidR="00880EB7" w:rsidRPr="00CC4036" w:rsidRDefault="000A2439">
          <w:pPr>
            <w:pStyle w:val="TOC2"/>
            <w:tabs>
              <w:tab w:val="right" w:leader="dot" w:pos="8828"/>
            </w:tabs>
            <w:rPr>
              <w:ins w:id="205" w:author="Juan Pablo Gutiérrez" w:date="2011-11-03T16:53:00Z"/>
              <w:rFonts w:ascii="Arial" w:eastAsiaTheme="minorEastAsia" w:hAnsi="Arial" w:cs="Arial"/>
              <w:noProof/>
              <w:lang w:eastAsia="es-MX"/>
              <w:rPrChange w:id="206" w:author="Juan Pablo Gutiérrez" w:date="2011-11-03T18:18:00Z">
                <w:rPr>
                  <w:ins w:id="207" w:author="Juan Pablo Gutiérrez" w:date="2011-11-03T16:53:00Z"/>
                  <w:rFonts w:eastAsiaTheme="minorEastAsia"/>
                  <w:noProof/>
                  <w:lang w:eastAsia="es-MX"/>
                </w:rPr>
              </w:rPrChange>
            </w:rPr>
          </w:pPr>
          <w:ins w:id="208" w:author="Juan Pablo Gutiérrez" w:date="2011-11-03T16:53:00Z">
            <w:r w:rsidRPr="000A2439">
              <w:rPr>
                <w:rStyle w:val="Hyperlink"/>
                <w:rFonts w:ascii="Arial" w:hAnsi="Arial" w:cs="Arial"/>
                <w:noProof/>
                <w:rPrChange w:id="209" w:author="Juan Pablo Gutiérrez" w:date="2011-11-03T18:18:00Z">
                  <w:rPr>
                    <w:rStyle w:val="Hyperlink"/>
                    <w:noProof/>
                  </w:rPr>
                </w:rPrChange>
              </w:rPr>
              <w:fldChar w:fldCharType="begin"/>
            </w:r>
            <w:r w:rsidRPr="000A2439">
              <w:rPr>
                <w:rStyle w:val="Hyperlink"/>
                <w:rFonts w:ascii="Arial" w:hAnsi="Arial" w:cs="Arial"/>
                <w:noProof/>
                <w:rPrChange w:id="210" w:author="Juan Pablo Gutiérrez" w:date="2011-11-03T18:18:00Z">
                  <w:rPr>
                    <w:rStyle w:val="Hyperlink"/>
                    <w:noProof/>
                  </w:rPr>
                </w:rPrChange>
              </w:rPr>
              <w:instrText xml:space="preserve"> </w:instrText>
            </w:r>
            <w:r w:rsidRPr="000A2439">
              <w:rPr>
                <w:rFonts w:ascii="Arial" w:hAnsi="Arial" w:cs="Arial"/>
                <w:noProof/>
                <w:rPrChange w:id="211" w:author="Juan Pablo Gutiérrez" w:date="2011-11-03T18:18:00Z">
                  <w:rPr>
                    <w:noProof/>
                    <w:color w:val="0000FF" w:themeColor="hyperlink"/>
                    <w:u w:val="single"/>
                  </w:rPr>
                </w:rPrChange>
              </w:rPr>
              <w:instrText>HYPERLINK \l "_Toc308102545"</w:instrText>
            </w:r>
            <w:r w:rsidRPr="000A2439">
              <w:rPr>
                <w:rStyle w:val="Hyperlink"/>
                <w:rFonts w:ascii="Arial" w:hAnsi="Arial" w:cs="Arial"/>
                <w:noProof/>
                <w:rPrChange w:id="212" w:author="Juan Pablo Gutiérrez" w:date="2011-11-03T18:18:00Z">
                  <w:rPr>
                    <w:rStyle w:val="Hyperlink"/>
                    <w:noProof/>
                  </w:rPr>
                </w:rPrChange>
              </w:rPr>
              <w:instrText xml:space="preserve"> </w:instrText>
            </w:r>
            <w:r w:rsidRPr="000A2439">
              <w:rPr>
                <w:rStyle w:val="Hyperlink"/>
                <w:rFonts w:ascii="Arial" w:hAnsi="Arial" w:cs="Arial"/>
                <w:noProof/>
                <w:rPrChange w:id="213" w:author="Juan Pablo Gutiérrez" w:date="2011-11-03T18:18:00Z">
                  <w:rPr>
                    <w:rStyle w:val="Hyperlink"/>
                    <w:noProof/>
                  </w:rPr>
                </w:rPrChange>
              </w:rPr>
              <w:fldChar w:fldCharType="separate"/>
            </w:r>
            <w:r w:rsidRPr="000A2439">
              <w:rPr>
                <w:rStyle w:val="Hyperlink"/>
                <w:rFonts w:ascii="Arial" w:hAnsi="Arial" w:cs="Arial"/>
                <w:noProof/>
                <w:rPrChange w:id="214" w:author="Juan Pablo Gutiérrez" w:date="2011-11-03T18:18:00Z">
                  <w:rPr>
                    <w:rStyle w:val="Hyperlink"/>
                    <w:noProof/>
                  </w:rPr>
                </w:rPrChange>
              </w:rPr>
              <w:t>5.3 Racionalidad para no generar factores de expansión del grupo de no beneficiarios</w:t>
            </w:r>
            <w:r w:rsidRPr="000A2439">
              <w:rPr>
                <w:rFonts w:ascii="Arial" w:hAnsi="Arial" w:cs="Arial"/>
                <w:noProof/>
                <w:webHidden/>
                <w:rPrChange w:id="215" w:author="Juan Pablo Gutiérrez" w:date="2011-11-03T18:18:00Z">
                  <w:rPr>
                    <w:noProof/>
                    <w:webHidden/>
                    <w:color w:val="0000FF" w:themeColor="hyperlink"/>
                    <w:u w:val="single"/>
                  </w:rPr>
                </w:rPrChange>
              </w:rPr>
              <w:tab/>
            </w:r>
            <w:r w:rsidRPr="000A2439">
              <w:rPr>
                <w:rFonts w:ascii="Arial" w:hAnsi="Arial" w:cs="Arial"/>
                <w:noProof/>
                <w:webHidden/>
                <w:rPrChange w:id="216" w:author="Juan Pablo Gutiérrez" w:date="2011-11-03T18:18:00Z">
                  <w:rPr>
                    <w:noProof/>
                    <w:webHidden/>
                    <w:color w:val="0000FF" w:themeColor="hyperlink"/>
                    <w:u w:val="single"/>
                  </w:rPr>
                </w:rPrChange>
              </w:rPr>
              <w:fldChar w:fldCharType="begin"/>
            </w:r>
            <w:r w:rsidRPr="000A2439">
              <w:rPr>
                <w:rFonts w:ascii="Arial" w:hAnsi="Arial" w:cs="Arial"/>
                <w:noProof/>
                <w:webHidden/>
                <w:rPrChange w:id="217" w:author="Juan Pablo Gutiérrez" w:date="2011-11-03T18:18:00Z">
                  <w:rPr>
                    <w:noProof/>
                    <w:webHidden/>
                    <w:color w:val="0000FF" w:themeColor="hyperlink"/>
                    <w:u w:val="single"/>
                  </w:rPr>
                </w:rPrChange>
              </w:rPr>
              <w:instrText xml:space="preserve"> PAGEREF _Toc308102545 \h </w:instrText>
            </w:r>
          </w:ins>
          <w:r w:rsidR="00E0676E" w:rsidRPr="000A2439">
            <w:rPr>
              <w:rFonts w:ascii="Arial" w:hAnsi="Arial" w:cs="Arial"/>
              <w:noProof/>
            </w:rPr>
          </w:r>
          <w:r w:rsidRPr="000A2439">
            <w:rPr>
              <w:rFonts w:ascii="Arial" w:hAnsi="Arial" w:cs="Arial"/>
              <w:noProof/>
              <w:webHidden/>
              <w:rPrChange w:id="218" w:author="Juan Pablo Gutiérrez" w:date="2011-11-03T18:18:00Z">
                <w:rPr>
                  <w:noProof/>
                  <w:webHidden/>
                  <w:color w:val="0000FF" w:themeColor="hyperlink"/>
                  <w:u w:val="single"/>
                </w:rPr>
              </w:rPrChange>
            </w:rPr>
            <w:fldChar w:fldCharType="separate"/>
          </w:r>
          <w:ins w:id="219" w:author="Juan Pablo Gutiérrez" w:date="2011-11-03T16:53:00Z">
            <w:r w:rsidRPr="000A2439">
              <w:rPr>
                <w:rFonts w:ascii="Arial" w:hAnsi="Arial" w:cs="Arial"/>
                <w:noProof/>
                <w:webHidden/>
                <w:rPrChange w:id="220" w:author="Juan Pablo Gutiérrez" w:date="2011-11-03T18:18:00Z">
                  <w:rPr>
                    <w:noProof/>
                    <w:webHidden/>
                    <w:color w:val="0000FF" w:themeColor="hyperlink"/>
                    <w:u w:val="single"/>
                  </w:rPr>
                </w:rPrChange>
              </w:rPr>
              <w:t>18</w:t>
            </w:r>
            <w:r w:rsidRPr="000A2439">
              <w:rPr>
                <w:rFonts w:ascii="Arial" w:hAnsi="Arial" w:cs="Arial"/>
                <w:noProof/>
                <w:webHidden/>
                <w:rPrChange w:id="221" w:author="Juan Pablo Gutiérrez" w:date="2011-11-03T18:18:00Z">
                  <w:rPr>
                    <w:noProof/>
                    <w:webHidden/>
                    <w:color w:val="0000FF" w:themeColor="hyperlink"/>
                    <w:u w:val="single"/>
                  </w:rPr>
                </w:rPrChange>
              </w:rPr>
              <w:fldChar w:fldCharType="end"/>
            </w:r>
            <w:r w:rsidRPr="000A2439">
              <w:rPr>
                <w:rStyle w:val="Hyperlink"/>
                <w:rFonts w:ascii="Arial" w:hAnsi="Arial" w:cs="Arial"/>
                <w:noProof/>
                <w:rPrChange w:id="222" w:author="Juan Pablo Gutiérrez" w:date="2011-11-03T18:18:00Z">
                  <w:rPr>
                    <w:rStyle w:val="Hyperlink"/>
                    <w:noProof/>
                  </w:rPr>
                </w:rPrChange>
              </w:rPr>
              <w:fldChar w:fldCharType="end"/>
            </w:r>
          </w:ins>
        </w:p>
        <w:p w:rsidR="00880EB7" w:rsidRPr="00CC4036" w:rsidRDefault="000A2439">
          <w:pPr>
            <w:pStyle w:val="TOC1"/>
            <w:tabs>
              <w:tab w:val="left" w:pos="440"/>
            </w:tabs>
            <w:rPr>
              <w:ins w:id="223" w:author="Juan Pablo Gutiérrez" w:date="2011-11-03T16:53:00Z"/>
              <w:rFonts w:eastAsiaTheme="minorEastAsia"/>
              <w:sz w:val="22"/>
              <w:lang w:eastAsia="es-MX"/>
              <w:rPrChange w:id="224" w:author="Juan Pablo Gutiérrez" w:date="2011-11-03T18:18:00Z">
                <w:rPr>
                  <w:ins w:id="225" w:author="Juan Pablo Gutiérrez" w:date="2011-11-03T16:53:00Z"/>
                  <w:rFonts w:asciiTheme="minorHAnsi" w:eastAsiaTheme="minorEastAsia" w:hAnsiTheme="minorHAnsi" w:cstheme="minorBidi"/>
                  <w:sz w:val="22"/>
                  <w:lang w:eastAsia="es-MX"/>
                </w:rPr>
              </w:rPrChange>
            </w:rPr>
          </w:pPr>
          <w:ins w:id="226" w:author="Juan Pablo Gutiérrez" w:date="2011-11-03T16:53:00Z">
            <w:r w:rsidRPr="000A2439">
              <w:rPr>
                <w:rStyle w:val="Hyperlink"/>
              </w:rPr>
              <w:fldChar w:fldCharType="begin"/>
            </w:r>
            <w:r w:rsidRPr="000A2439">
              <w:rPr>
                <w:rStyle w:val="Hyperlink"/>
                <w:rPrChange w:id="227" w:author="Juan Pablo Gutiérrez" w:date="2011-11-03T18:18:00Z">
                  <w:rPr>
                    <w:rStyle w:val="Hyperlink"/>
                    <w:rFonts w:asciiTheme="minorHAnsi" w:hAnsiTheme="minorHAnsi" w:cstheme="minorBidi"/>
                    <w:noProof w:val="0"/>
                    <w:sz w:val="22"/>
                  </w:rPr>
                </w:rPrChange>
              </w:rPr>
              <w:instrText xml:space="preserve"> </w:instrText>
            </w:r>
            <w:r w:rsidRPr="000A2439">
              <w:rPr>
                <w:rPrChange w:id="228" w:author="Juan Pablo Gutiérrez" w:date="2011-11-03T18:18:00Z">
                  <w:rPr>
                    <w:rFonts w:asciiTheme="minorHAnsi" w:hAnsiTheme="minorHAnsi" w:cstheme="minorBidi"/>
                    <w:noProof w:val="0"/>
                    <w:color w:val="0000FF" w:themeColor="hyperlink"/>
                    <w:sz w:val="22"/>
                    <w:u w:val="single"/>
                  </w:rPr>
                </w:rPrChange>
              </w:rPr>
              <w:instrText>HYPERLINK \l "_Toc308102546"</w:instrText>
            </w:r>
            <w:r w:rsidRPr="000A2439">
              <w:rPr>
                <w:rStyle w:val="Hyperlink"/>
                <w:rPrChange w:id="229" w:author="Juan Pablo Gutiérrez" w:date="2011-11-03T18:18:00Z">
                  <w:rPr>
                    <w:rStyle w:val="Hyperlink"/>
                    <w:rFonts w:asciiTheme="minorHAnsi" w:hAnsiTheme="minorHAnsi" w:cstheme="minorBidi"/>
                    <w:noProof w:val="0"/>
                    <w:sz w:val="22"/>
                  </w:rPr>
                </w:rPrChange>
              </w:rPr>
              <w:instrText xml:space="preserve"> </w:instrText>
            </w:r>
            <w:r w:rsidRPr="000A2439">
              <w:rPr>
                <w:rStyle w:val="Hyperlink"/>
                <w:rPrChange w:id="230" w:author="Juan Pablo Gutiérrez" w:date="2011-11-03T18:18:00Z">
                  <w:rPr>
                    <w:rStyle w:val="Hyperlink"/>
                    <w:rFonts w:asciiTheme="minorHAnsi" w:hAnsiTheme="minorHAnsi" w:cstheme="minorBidi"/>
                    <w:noProof w:val="0"/>
                    <w:sz w:val="22"/>
                  </w:rPr>
                </w:rPrChange>
              </w:rPr>
              <w:fldChar w:fldCharType="separate"/>
            </w:r>
            <w:r w:rsidRPr="000A2439">
              <w:rPr>
                <w:rStyle w:val="Hyperlink"/>
                <w:rPrChange w:id="231" w:author="Juan Pablo Gutiérrez" w:date="2011-11-03T18:18:00Z">
                  <w:rPr>
                    <w:rStyle w:val="Hyperlink"/>
                    <w:rFonts w:asciiTheme="minorHAnsi" w:hAnsiTheme="minorHAnsi" w:cstheme="minorBidi"/>
                    <w:noProof w:val="0"/>
                    <w:sz w:val="22"/>
                  </w:rPr>
                </w:rPrChange>
              </w:rPr>
              <w:t>6.</w:t>
            </w:r>
            <w:r w:rsidRPr="000A2439">
              <w:rPr>
                <w:rFonts w:eastAsiaTheme="minorEastAsia"/>
                <w:sz w:val="22"/>
                <w:lang w:eastAsia="es-MX"/>
                <w:rPrChange w:id="232" w:author="Juan Pablo Gutiérrez" w:date="2011-11-03T18:18:00Z">
                  <w:rPr>
                    <w:rFonts w:asciiTheme="minorHAnsi" w:eastAsiaTheme="minorEastAsia" w:hAnsiTheme="minorHAnsi" w:cstheme="minorBidi"/>
                    <w:noProof w:val="0"/>
                    <w:color w:val="0000FF" w:themeColor="hyperlink"/>
                    <w:sz w:val="22"/>
                    <w:u w:val="single"/>
                    <w:lang w:eastAsia="es-MX"/>
                  </w:rPr>
                </w:rPrChange>
              </w:rPr>
              <w:tab/>
            </w:r>
            <w:r w:rsidR="00880EB7" w:rsidRPr="00CC4036">
              <w:rPr>
                <w:rStyle w:val="Hyperlink"/>
              </w:rPr>
              <w:t>Niveles de inferencia</w:t>
            </w:r>
            <w:r w:rsidRPr="000A2439">
              <w:rPr>
                <w:webHidden/>
                <w:rPrChange w:id="233" w:author="Juan Pablo Gutiérrez" w:date="2011-11-03T18:18:00Z">
                  <w:rPr>
                    <w:rFonts w:asciiTheme="minorHAnsi" w:hAnsiTheme="minorHAnsi" w:cstheme="minorBidi"/>
                    <w:noProof w:val="0"/>
                    <w:webHidden/>
                    <w:color w:val="0000FF" w:themeColor="hyperlink"/>
                    <w:sz w:val="22"/>
                    <w:u w:val="single"/>
                  </w:rPr>
                </w:rPrChange>
              </w:rPr>
              <w:tab/>
            </w:r>
            <w:r w:rsidRPr="000A2439">
              <w:rPr>
                <w:webHidden/>
                <w:rPrChange w:id="234" w:author="Juan Pablo Gutiérrez" w:date="2011-11-03T18:18:00Z">
                  <w:rPr>
                    <w:rFonts w:asciiTheme="minorHAnsi" w:hAnsiTheme="minorHAnsi" w:cstheme="minorBidi"/>
                    <w:noProof w:val="0"/>
                    <w:webHidden/>
                    <w:color w:val="0000FF" w:themeColor="hyperlink"/>
                    <w:sz w:val="22"/>
                    <w:u w:val="single"/>
                  </w:rPr>
                </w:rPrChange>
              </w:rPr>
              <w:fldChar w:fldCharType="begin"/>
            </w:r>
            <w:r w:rsidRPr="000A2439">
              <w:rPr>
                <w:webHidden/>
                <w:rPrChange w:id="235" w:author="Juan Pablo Gutiérrez" w:date="2011-11-03T18:18:00Z">
                  <w:rPr>
                    <w:rFonts w:asciiTheme="minorHAnsi" w:hAnsiTheme="minorHAnsi" w:cstheme="minorBidi"/>
                    <w:noProof w:val="0"/>
                    <w:webHidden/>
                    <w:color w:val="0000FF" w:themeColor="hyperlink"/>
                    <w:sz w:val="22"/>
                    <w:u w:val="single"/>
                  </w:rPr>
                </w:rPrChange>
              </w:rPr>
              <w:instrText xml:space="preserve"> PAGEREF _Toc308102546 \h </w:instrText>
            </w:r>
          </w:ins>
          <w:r w:rsidRPr="000A2439">
            <w:rPr>
              <w:webHidden/>
              <w:rPrChange w:id="236" w:author="Juan Pablo Gutiérrez" w:date="2011-11-03T18:18:00Z">
                <w:rPr>
                  <w:rFonts w:asciiTheme="minorHAnsi" w:hAnsiTheme="minorHAnsi" w:cstheme="minorBidi"/>
                  <w:noProof w:val="0"/>
                  <w:webHidden/>
                  <w:color w:val="0000FF" w:themeColor="hyperlink"/>
                  <w:sz w:val="22"/>
                  <w:u w:val="single"/>
                </w:rPr>
              </w:rPrChange>
            </w:rPr>
            <w:fldChar w:fldCharType="separate"/>
          </w:r>
          <w:ins w:id="237" w:author="Juan Pablo Gutiérrez" w:date="2011-11-03T16:53:00Z">
            <w:r w:rsidRPr="000A2439">
              <w:rPr>
                <w:webHidden/>
                <w:rPrChange w:id="238" w:author="Juan Pablo Gutiérrez" w:date="2011-11-03T18:18:00Z">
                  <w:rPr>
                    <w:rFonts w:asciiTheme="minorHAnsi" w:hAnsiTheme="minorHAnsi" w:cstheme="minorBidi"/>
                    <w:noProof w:val="0"/>
                    <w:webHidden/>
                    <w:color w:val="0000FF" w:themeColor="hyperlink"/>
                    <w:sz w:val="22"/>
                    <w:u w:val="single"/>
                  </w:rPr>
                </w:rPrChange>
              </w:rPr>
              <w:t>19</w:t>
            </w:r>
            <w:r w:rsidRPr="000A2439">
              <w:rPr>
                <w:webHidden/>
                <w:rPrChange w:id="239" w:author="Juan Pablo Gutiérrez" w:date="2011-11-03T18:18:00Z">
                  <w:rPr>
                    <w:rFonts w:asciiTheme="minorHAnsi" w:hAnsiTheme="minorHAnsi" w:cstheme="minorBidi"/>
                    <w:noProof w:val="0"/>
                    <w:webHidden/>
                    <w:color w:val="0000FF" w:themeColor="hyperlink"/>
                    <w:sz w:val="22"/>
                    <w:u w:val="single"/>
                  </w:rPr>
                </w:rPrChange>
              </w:rPr>
              <w:fldChar w:fldCharType="end"/>
            </w:r>
            <w:r w:rsidRPr="000A2439">
              <w:rPr>
                <w:rStyle w:val="Hyperlink"/>
                <w:rPrChange w:id="240" w:author="Juan Pablo Gutiérrez" w:date="2011-11-03T18:18:00Z">
                  <w:rPr>
                    <w:rStyle w:val="Hyperlink"/>
                    <w:rFonts w:asciiTheme="minorHAnsi" w:hAnsiTheme="minorHAnsi" w:cstheme="minorBidi"/>
                    <w:noProof w:val="0"/>
                    <w:sz w:val="22"/>
                  </w:rPr>
                </w:rPrChange>
              </w:rPr>
              <w:fldChar w:fldCharType="end"/>
            </w:r>
          </w:ins>
        </w:p>
        <w:p w:rsidR="00880EB7" w:rsidRPr="00CC4036" w:rsidRDefault="000A2439">
          <w:pPr>
            <w:pStyle w:val="TOC1"/>
            <w:tabs>
              <w:tab w:val="left" w:pos="440"/>
            </w:tabs>
            <w:rPr>
              <w:ins w:id="241" w:author="Juan Pablo Gutiérrez" w:date="2011-11-03T16:53:00Z"/>
              <w:rFonts w:eastAsiaTheme="minorEastAsia"/>
              <w:sz w:val="22"/>
              <w:lang w:eastAsia="es-MX"/>
              <w:rPrChange w:id="242" w:author="Juan Pablo Gutiérrez" w:date="2011-11-03T18:18:00Z">
                <w:rPr>
                  <w:ins w:id="243" w:author="Juan Pablo Gutiérrez" w:date="2011-11-03T16:53:00Z"/>
                  <w:rFonts w:asciiTheme="minorHAnsi" w:eastAsiaTheme="minorEastAsia" w:hAnsiTheme="minorHAnsi" w:cstheme="minorBidi"/>
                  <w:sz w:val="22"/>
                  <w:lang w:eastAsia="es-MX"/>
                </w:rPr>
              </w:rPrChange>
            </w:rPr>
          </w:pPr>
          <w:ins w:id="244" w:author="Juan Pablo Gutiérrez" w:date="2011-11-03T16:53:00Z">
            <w:r w:rsidRPr="000A2439">
              <w:rPr>
                <w:rStyle w:val="Hyperlink"/>
              </w:rPr>
              <w:fldChar w:fldCharType="begin"/>
            </w:r>
            <w:r w:rsidRPr="000A2439">
              <w:rPr>
                <w:rStyle w:val="Hyperlink"/>
                <w:rPrChange w:id="245" w:author="Juan Pablo Gutiérrez" w:date="2011-11-03T18:18:00Z">
                  <w:rPr>
                    <w:rStyle w:val="Hyperlink"/>
                    <w:rFonts w:asciiTheme="minorHAnsi" w:hAnsiTheme="minorHAnsi" w:cstheme="minorBidi"/>
                    <w:noProof w:val="0"/>
                    <w:sz w:val="22"/>
                  </w:rPr>
                </w:rPrChange>
              </w:rPr>
              <w:instrText xml:space="preserve"> </w:instrText>
            </w:r>
            <w:r w:rsidRPr="000A2439">
              <w:rPr>
                <w:rPrChange w:id="246" w:author="Juan Pablo Gutiérrez" w:date="2011-11-03T18:18:00Z">
                  <w:rPr>
                    <w:rFonts w:asciiTheme="minorHAnsi" w:hAnsiTheme="minorHAnsi" w:cstheme="minorBidi"/>
                    <w:noProof w:val="0"/>
                    <w:color w:val="0000FF" w:themeColor="hyperlink"/>
                    <w:sz w:val="22"/>
                    <w:u w:val="single"/>
                  </w:rPr>
                </w:rPrChange>
              </w:rPr>
              <w:instrText>HYPERLINK \l "_Toc308102547"</w:instrText>
            </w:r>
            <w:r w:rsidRPr="000A2439">
              <w:rPr>
                <w:rStyle w:val="Hyperlink"/>
                <w:rPrChange w:id="247" w:author="Juan Pablo Gutiérrez" w:date="2011-11-03T18:18:00Z">
                  <w:rPr>
                    <w:rStyle w:val="Hyperlink"/>
                    <w:rFonts w:asciiTheme="minorHAnsi" w:hAnsiTheme="minorHAnsi" w:cstheme="minorBidi"/>
                    <w:noProof w:val="0"/>
                    <w:sz w:val="22"/>
                  </w:rPr>
                </w:rPrChange>
              </w:rPr>
              <w:instrText xml:space="preserve"> </w:instrText>
            </w:r>
            <w:r w:rsidRPr="000A2439">
              <w:rPr>
                <w:rStyle w:val="Hyperlink"/>
                <w:rPrChange w:id="248" w:author="Juan Pablo Gutiérrez" w:date="2011-11-03T18:18:00Z">
                  <w:rPr>
                    <w:rStyle w:val="Hyperlink"/>
                    <w:rFonts w:asciiTheme="minorHAnsi" w:hAnsiTheme="minorHAnsi" w:cstheme="minorBidi"/>
                    <w:noProof w:val="0"/>
                    <w:sz w:val="22"/>
                  </w:rPr>
                </w:rPrChange>
              </w:rPr>
              <w:fldChar w:fldCharType="separate"/>
            </w:r>
            <w:r w:rsidRPr="000A2439">
              <w:rPr>
                <w:rStyle w:val="Hyperlink"/>
                <w:rPrChange w:id="249" w:author="Juan Pablo Gutiérrez" w:date="2011-11-03T18:18:00Z">
                  <w:rPr>
                    <w:rStyle w:val="Hyperlink"/>
                    <w:rFonts w:asciiTheme="minorHAnsi" w:hAnsiTheme="minorHAnsi" w:cstheme="minorBidi"/>
                    <w:noProof w:val="0"/>
                    <w:sz w:val="22"/>
                  </w:rPr>
                </w:rPrChange>
              </w:rPr>
              <w:t>7.</w:t>
            </w:r>
            <w:r w:rsidRPr="000A2439">
              <w:rPr>
                <w:rFonts w:eastAsiaTheme="minorEastAsia"/>
                <w:sz w:val="22"/>
                <w:lang w:eastAsia="es-MX"/>
                <w:rPrChange w:id="250" w:author="Juan Pablo Gutiérrez" w:date="2011-11-03T18:18:00Z">
                  <w:rPr>
                    <w:rFonts w:asciiTheme="minorHAnsi" w:eastAsiaTheme="minorEastAsia" w:hAnsiTheme="minorHAnsi" w:cstheme="minorBidi"/>
                    <w:noProof w:val="0"/>
                    <w:color w:val="0000FF" w:themeColor="hyperlink"/>
                    <w:sz w:val="22"/>
                    <w:u w:val="single"/>
                    <w:lang w:eastAsia="es-MX"/>
                  </w:rPr>
                </w:rPrChange>
              </w:rPr>
              <w:tab/>
            </w:r>
            <w:r w:rsidR="00880EB7" w:rsidRPr="00CC4036">
              <w:rPr>
                <w:rStyle w:val="Hyperlink"/>
              </w:rPr>
              <w:t>Periodo de levantamiento</w:t>
            </w:r>
            <w:r w:rsidRPr="000A2439">
              <w:rPr>
                <w:webHidden/>
                <w:rPrChange w:id="251" w:author="Juan Pablo Gutiérrez" w:date="2011-11-03T18:18:00Z">
                  <w:rPr>
                    <w:rFonts w:asciiTheme="minorHAnsi" w:hAnsiTheme="minorHAnsi" w:cstheme="minorBidi"/>
                    <w:noProof w:val="0"/>
                    <w:webHidden/>
                    <w:color w:val="0000FF" w:themeColor="hyperlink"/>
                    <w:sz w:val="22"/>
                    <w:u w:val="single"/>
                  </w:rPr>
                </w:rPrChange>
              </w:rPr>
              <w:tab/>
            </w:r>
            <w:r w:rsidRPr="000A2439">
              <w:rPr>
                <w:webHidden/>
                <w:rPrChange w:id="252" w:author="Juan Pablo Gutiérrez" w:date="2011-11-03T18:18:00Z">
                  <w:rPr>
                    <w:rFonts w:asciiTheme="minorHAnsi" w:hAnsiTheme="minorHAnsi" w:cstheme="minorBidi"/>
                    <w:noProof w:val="0"/>
                    <w:webHidden/>
                    <w:color w:val="0000FF" w:themeColor="hyperlink"/>
                    <w:sz w:val="22"/>
                    <w:u w:val="single"/>
                  </w:rPr>
                </w:rPrChange>
              </w:rPr>
              <w:fldChar w:fldCharType="begin"/>
            </w:r>
            <w:r w:rsidRPr="000A2439">
              <w:rPr>
                <w:webHidden/>
                <w:rPrChange w:id="253" w:author="Juan Pablo Gutiérrez" w:date="2011-11-03T18:18:00Z">
                  <w:rPr>
                    <w:rFonts w:asciiTheme="minorHAnsi" w:hAnsiTheme="minorHAnsi" w:cstheme="minorBidi"/>
                    <w:noProof w:val="0"/>
                    <w:webHidden/>
                    <w:color w:val="0000FF" w:themeColor="hyperlink"/>
                    <w:sz w:val="22"/>
                    <w:u w:val="single"/>
                  </w:rPr>
                </w:rPrChange>
              </w:rPr>
              <w:instrText xml:space="preserve"> PAGEREF _Toc308102547 \h </w:instrText>
            </w:r>
          </w:ins>
          <w:r w:rsidRPr="000A2439">
            <w:rPr>
              <w:webHidden/>
              <w:rPrChange w:id="254" w:author="Juan Pablo Gutiérrez" w:date="2011-11-03T18:18:00Z">
                <w:rPr>
                  <w:rFonts w:asciiTheme="minorHAnsi" w:hAnsiTheme="minorHAnsi" w:cstheme="minorBidi"/>
                  <w:noProof w:val="0"/>
                  <w:webHidden/>
                  <w:color w:val="0000FF" w:themeColor="hyperlink"/>
                  <w:sz w:val="22"/>
                  <w:u w:val="single"/>
                </w:rPr>
              </w:rPrChange>
            </w:rPr>
            <w:fldChar w:fldCharType="separate"/>
          </w:r>
          <w:ins w:id="255" w:author="Juan Pablo Gutiérrez" w:date="2011-11-03T16:53:00Z">
            <w:r w:rsidRPr="000A2439">
              <w:rPr>
                <w:webHidden/>
                <w:rPrChange w:id="256" w:author="Juan Pablo Gutiérrez" w:date="2011-11-03T18:18:00Z">
                  <w:rPr>
                    <w:rFonts w:asciiTheme="minorHAnsi" w:hAnsiTheme="minorHAnsi" w:cstheme="minorBidi"/>
                    <w:noProof w:val="0"/>
                    <w:webHidden/>
                    <w:color w:val="0000FF" w:themeColor="hyperlink"/>
                    <w:sz w:val="22"/>
                    <w:u w:val="single"/>
                  </w:rPr>
                </w:rPrChange>
              </w:rPr>
              <w:t>19</w:t>
            </w:r>
            <w:r w:rsidRPr="000A2439">
              <w:rPr>
                <w:webHidden/>
                <w:rPrChange w:id="257" w:author="Juan Pablo Gutiérrez" w:date="2011-11-03T18:18:00Z">
                  <w:rPr>
                    <w:rFonts w:asciiTheme="minorHAnsi" w:hAnsiTheme="minorHAnsi" w:cstheme="minorBidi"/>
                    <w:noProof w:val="0"/>
                    <w:webHidden/>
                    <w:color w:val="0000FF" w:themeColor="hyperlink"/>
                    <w:sz w:val="22"/>
                    <w:u w:val="single"/>
                  </w:rPr>
                </w:rPrChange>
              </w:rPr>
              <w:fldChar w:fldCharType="end"/>
            </w:r>
            <w:r w:rsidRPr="000A2439">
              <w:rPr>
                <w:rStyle w:val="Hyperlink"/>
                <w:rPrChange w:id="258" w:author="Juan Pablo Gutiérrez" w:date="2011-11-03T18:18:00Z">
                  <w:rPr>
                    <w:rStyle w:val="Hyperlink"/>
                    <w:rFonts w:asciiTheme="minorHAnsi" w:hAnsiTheme="minorHAnsi" w:cstheme="minorBidi"/>
                    <w:noProof w:val="0"/>
                    <w:sz w:val="22"/>
                  </w:rPr>
                </w:rPrChange>
              </w:rPr>
              <w:fldChar w:fldCharType="end"/>
            </w:r>
          </w:ins>
        </w:p>
        <w:p w:rsidR="00880EB7" w:rsidRPr="00CC4036" w:rsidRDefault="000A2439">
          <w:pPr>
            <w:pStyle w:val="TOC1"/>
            <w:tabs>
              <w:tab w:val="left" w:pos="440"/>
            </w:tabs>
            <w:rPr>
              <w:ins w:id="259" w:author="Juan Pablo Gutiérrez" w:date="2011-11-03T16:53:00Z"/>
              <w:rFonts w:eastAsiaTheme="minorEastAsia"/>
              <w:sz w:val="22"/>
              <w:lang w:eastAsia="es-MX"/>
              <w:rPrChange w:id="260" w:author="Juan Pablo Gutiérrez" w:date="2011-11-03T18:18:00Z">
                <w:rPr>
                  <w:ins w:id="261" w:author="Juan Pablo Gutiérrez" w:date="2011-11-03T16:53:00Z"/>
                  <w:rFonts w:asciiTheme="minorHAnsi" w:eastAsiaTheme="minorEastAsia" w:hAnsiTheme="minorHAnsi" w:cstheme="minorBidi"/>
                  <w:sz w:val="22"/>
                  <w:lang w:eastAsia="es-MX"/>
                </w:rPr>
              </w:rPrChange>
            </w:rPr>
          </w:pPr>
          <w:ins w:id="262" w:author="Juan Pablo Gutiérrez" w:date="2011-11-03T16:53:00Z">
            <w:r w:rsidRPr="000A2439">
              <w:rPr>
                <w:rStyle w:val="Hyperlink"/>
              </w:rPr>
              <w:fldChar w:fldCharType="begin"/>
            </w:r>
            <w:r w:rsidRPr="000A2439">
              <w:rPr>
                <w:rStyle w:val="Hyperlink"/>
                <w:rPrChange w:id="263" w:author="Juan Pablo Gutiérrez" w:date="2011-11-03T18:18:00Z">
                  <w:rPr>
                    <w:rStyle w:val="Hyperlink"/>
                    <w:rFonts w:asciiTheme="minorHAnsi" w:hAnsiTheme="minorHAnsi" w:cstheme="minorBidi"/>
                    <w:noProof w:val="0"/>
                    <w:sz w:val="22"/>
                  </w:rPr>
                </w:rPrChange>
              </w:rPr>
              <w:instrText xml:space="preserve"> </w:instrText>
            </w:r>
            <w:r w:rsidRPr="000A2439">
              <w:rPr>
                <w:rPrChange w:id="264" w:author="Juan Pablo Gutiérrez" w:date="2011-11-03T18:18:00Z">
                  <w:rPr>
                    <w:rFonts w:asciiTheme="minorHAnsi" w:hAnsiTheme="minorHAnsi" w:cstheme="minorBidi"/>
                    <w:noProof w:val="0"/>
                    <w:color w:val="0000FF" w:themeColor="hyperlink"/>
                    <w:sz w:val="22"/>
                    <w:u w:val="single"/>
                  </w:rPr>
                </w:rPrChange>
              </w:rPr>
              <w:instrText>HYPERLINK \l "_Toc308102548"</w:instrText>
            </w:r>
            <w:r w:rsidRPr="000A2439">
              <w:rPr>
                <w:rStyle w:val="Hyperlink"/>
                <w:rPrChange w:id="265" w:author="Juan Pablo Gutiérrez" w:date="2011-11-03T18:18:00Z">
                  <w:rPr>
                    <w:rStyle w:val="Hyperlink"/>
                    <w:rFonts w:asciiTheme="minorHAnsi" w:hAnsiTheme="minorHAnsi" w:cstheme="minorBidi"/>
                    <w:noProof w:val="0"/>
                    <w:sz w:val="22"/>
                  </w:rPr>
                </w:rPrChange>
              </w:rPr>
              <w:instrText xml:space="preserve"> </w:instrText>
            </w:r>
            <w:r w:rsidRPr="000A2439">
              <w:rPr>
                <w:rStyle w:val="Hyperlink"/>
                <w:rPrChange w:id="266" w:author="Juan Pablo Gutiérrez" w:date="2011-11-03T18:18:00Z">
                  <w:rPr>
                    <w:rStyle w:val="Hyperlink"/>
                    <w:rFonts w:asciiTheme="minorHAnsi" w:hAnsiTheme="minorHAnsi" w:cstheme="minorBidi"/>
                    <w:noProof w:val="0"/>
                    <w:sz w:val="22"/>
                  </w:rPr>
                </w:rPrChange>
              </w:rPr>
              <w:fldChar w:fldCharType="separate"/>
            </w:r>
            <w:r w:rsidRPr="000A2439">
              <w:rPr>
                <w:rStyle w:val="Hyperlink"/>
                <w:rPrChange w:id="267" w:author="Juan Pablo Gutiérrez" w:date="2011-11-03T18:18:00Z">
                  <w:rPr>
                    <w:rStyle w:val="Hyperlink"/>
                    <w:rFonts w:asciiTheme="minorHAnsi" w:hAnsiTheme="minorHAnsi" w:cstheme="minorBidi"/>
                    <w:noProof w:val="0"/>
                    <w:sz w:val="22"/>
                  </w:rPr>
                </w:rPrChange>
              </w:rPr>
              <w:t>8.</w:t>
            </w:r>
            <w:r w:rsidRPr="000A2439">
              <w:rPr>
                <w:rFonts w:eastAsiaTheme="minorEastAsia"/>
                <w:sz w:val="22"/>
                <w:lang w:eastAsia="es-MX"/>
                <w:rPrChange w:id="268" w:author="Juan Pablo Gutiérrez" w:date="2011-11-03T18:18:00Z">
                  <w:rPr>
                    <w:rFonts w:asciiTheme="minorHAnsi" w:eastAsiaTheme="minorEastAsia" w:hAnsiTheme="minorHAnsi" w:cstheme="minorBidi"/>
                    <w:noProof w:val="0"/>
                    <w:color w:val="0000FF" w:themeColor="hyperlink"/>
                    <w:sz w:val="22"/>
                    <w:u w:val="single"/>
                    <w:lang w:eastAsia="es-MX"/>
                  </w:rPr>
                </w:rPrChange>
              </w:rPr>
              <w:tab/>
            </w:r>
            <w:r w:rsidR="00880EB7" w:rsidRPr="00CC4036">
              <w:rPr>
                <w:rStyle w:val="Hyperlink"/>
              </w:rPr>
              <w:t>Definiciones en la EEPS</w:t>
            </w:r>
            <w:r w:rsidRPr="000A2439">
              <w:rPr>
                <w:webHidden/>
                <w:rPrChange w:id="269" w:author="Juan Pablo Gutiérrez" w:date="2011-11-03T18:18:00Z">
                  <w:rPr>
                    <w:rFonts w:asciiTheme="minorHAnsi" w:hAnsiTheme="minorHAnsi" w:cstheme="minorBidi"/>
                    <w:noProof w:val="0"/>
                    <w:webHidden/>
                    <w:color w:val="0000FF" w:themeColor="hyperlink"/>
                    <w:sz w:val="22"/>
                    <w:u w:val="single"/>
                  </w:rPr>
                </w:rPrChange>
              </w:rPr>
              <w:tab/>
            </w:r>
            <w:r w:rsidRPr="000A2439">
              <w:rPr>
                <w:webHidden/>
                <w:rPrChange w:id="270" w:author="Juan Pablo Gutiérrez" w:date="2011-11-03T18:18:00Z">
                  <w:rPr>
                    <w:rFonts w:asciiTheme="minorHAnsi" w:hAnsiTheme="minorHAnsi" w:cstheme="minorBidi"/>
                    <w:noProof w:val="0"/>
                    <w:webHidden/>
                    <w:color w:val="0000FF" w:themeColor="hyperlink"/>
                    <w:sz w:val="22"/>
                    <w:u w:val="single"/>
                  </w:rPr>
                </w:rPrChange>
              </w:rPr>
              <w:fldChar w:fldCharType="begin"/>
            </w:r>
            <w:r w:rsidRPr="000A2439">
              <w:rPr>
                <w:webHidden/>
                <w:rPrChange w:id="271" w:author="Juan Pablo Gutiérrez" w:date="2011-11-03T18:18:00Z">
                  <w:rPr>
                    <w:rFonts w:asciiTheme="minorHAnsi" w:hAnsiTheme="minorHAnsi" w:cstheme="minorBidi"/>
                    <w:noProof w:val="0"/>
                    <w:webHidden/>
                    <w:color w:val="0000FF" w:themeColor="hyperlink"/>
                    <w:sz w:val="22"/>
                    <w:u w:val="single"/>
                  </w:rPr>
                </w:rPrChange>
              </w:rPr>
              <w:instrText xml:space="preserve"> PAGEREF _Toc308102548 \h </w:instrText>
            </w:r>
          </w:ins>
          <w:r w:rsidRPr="000A2439">
            <w:rPr>
              <w:webHidden/>
              <w:rPrChange w:id="272" w:author="Juan Pablo Gutiérrez" w:date="2011-11-03T18:18:00Z">
                <w:rPr>
                  <w:rFonts w:asciiTheme="minorHAnsi" w:hAnsiTheme="minorHAnsi" w:cstheme="minorBidi"/>
                  <w:noProof w:val="0"/>
                  <w:webHidden/>
                  <w:color w:val="0000FF" w:themeColor="hyperlink"/>
                  <w:sz w:val="22"/>
                  <w:u w:val="single"/>
                </w:rPr>
              </w:rPrChange>
            </w:rPr>
            <w:fldChar w:fldCharType="separate"/>
          </w:r>
          <w:ins w:id="273" w:author="Juan Pablo Gutiérrez" w:date="2011-11-03T16:53:00Z">
            <w:r w:rsidRPr="000A2439">
              <w:rPr>
                <w:webHidden/>
                <w:rPrChange w:id="274" w:author="Juan Pablo Gutiérrez" w:date="2011-11-03T18:18:00Z">
                  <w:rPr>
                    <w:rFonts w:asciiTheme="minorHAnsi" w:hAnsiTheme="minorHAnsi" w:cstheme="minorBidi"/>
                    <w:noProof w:val="0"/>
                    <w:webHidden/>
                    <w:color w:val="0000FF" w:themeColor="hyperlink"/>
                    <w:sz w:val="22"/>
                    <w:u w:val="single"/>
                  </w:rPr>
                </w:rPrChange>
              </w:rPr>
              <w:t>20</w:t>
            </w:r>
            <w:r w:rsidRPr="000A2439">
              <w:rPr>
                <w:webHidden/>
                <w:rPrChange w:id="275" w:author="Juan Pablo Gutiérrez" w:date="2011-11-03T18:18:00Z">
                  <w:rPr>
                    <w:rFonts w:asciiTheme="minorHAnsi" w:hAnsiTheme="minorHAnsi" w:cstheme="minorBidi"/>
                    <w:noProof w:val="0"/>
                    <w:webHidden/>
                    <w:color w:val="0000FF" w:themeColor="hyperlink"/>
                    <w:sz w:val="22"/>
                    <w:u w:val="single"/>
                  </w:rPr>
                </w:rPrChange>
              </w:rPr>
              <w:fldChar w:fldCharType="end"/>
            </w:r>
            <w:r w:rsidRPr="000A2439">
              <w:rPr>
                <w:rStyle w:val="Hyperlink"/>
                <w:rPrChange w:id="276" w:author="Juan Pablo Gutiérrez" w:date="2011-11-03T18:18:00Z">
                  <w:rPr>
                    <w:rStyle w:val="Hyperlink"/>
                    <w:rFonts w:asciiTheme="minorHAnsi" w:hAnsiTheme="minorHAnsi" w:cstheme="minorBidi"/>
                    <w:noProof w:val="0"/>
                    <w:sz w:val="22"/>
                  </w:rPr>
                </w:rPrChange>
              </w:rPr>
              <w:fldChar w:fldCharType="end"/>
            </w:r>
          </w:ins>
        </w:p>
        <w:p w:rsidR="00880EB7" w:rsidRPr="00CC4036" w:rsidRDefault="000A2439">
          <w:pPr>
            <w:pStyle w:val="TOC2"/>
            <w:tabs>
              <w:tab w:val="right" w:leader="dot" w:pos="8828"/>
            </w:tabs>
            <w:rPr>
              <w:ins w:id="277" w:author="Juan Pablo Gutiérrez" w:date="2011-11-03T16:53:00Z"/>
              <w:rFonts w:ascii="Arial" w:eastAsiaTheme="minorEastAsia" w:hAnsi="Arial" w:cs="Arial"/>
              <w:noProof/>
              <w:lang w:eastAsia="es-MX"/>
              <w:rPrChange w:id="278" w:author="Juan Pablo Gutiérrez" w:date="2011-11-03T18:18:00Z">
                <w:rPr>
                  <w:ins w:id="279" w:author="Juan Pablo Gutiérrez" w:date="2011-11-03T16:53:00Z"/>
                  <w:rFonts w:eastAsiaTheme="minorEastAsia"/>
                  <w:noProof/>
                  <w:lang w:eastAsia="es-MX"/>
                </w:rPr>
              </w:rPrChange>
            </w:rPr>
          </w:pPr>
          <w:ins w:id="280" w:author="Juan Pablo Gutiérrez" w:date="2011-11-03T16:53:00Z">
            <w:r w:rsidRPr="000A2439">
              <w:rPr>
                <w:rStyle w:val="Hyperlink"/>
                <w:rFonts w:ascii="Arial" w:hAnsi="Arial" w:cs="Arial"/>
                <w:noProof/>
                <w:rPrChange w:id="281" w:author="Juan Pablo Gutiérrez" w:date="2011-11-03T18:18:00Z">
                  <w:rPr>
                    <w:rStyle w:val="Hyperlink"/>
                    <w:noProof/>
                  </w:rPr>
                </w:rPrChange>
              </w:rPr>
              <w:fldChar w:fldCharType="begin"/>
            </w:r>
            <w:r w:rsidRPr="000A2439">
              <w:rPr>
                <w:rStyle w:val="Hyperlink"/>
                <w:rFonts w:ascii="Arial" w:hAnsi="Arial" w:cs="Arial"/>
                <w:noProof/>
                <w:rPrChange w:id="282" w:author="Juan Pablo Gutiérrez" w:date="2011-11-03T18:18:00Z">
                  <w:rPr>
                    <w:rStyle w:val="Hyperlink"/>
                    <w:noProof/>
                  </w:rPr>
                </w:rPrChange>
              </w:rPr>
              <w:instrText xml:space="preserve"> </w:instrText>
            </w:r>
            <w:r w:rsidRPr="000A2439">
              <w:rPr>
                <w:rFonts w:ascii="Arial" w:hAnsi="Arial" w:cs="Arial"/>
                <w:noProof/>
                <w:rPrChange w:id="283" w:author="Juan Pablo Gutiérrez" w:date="2011-11-03T18:18:00Z">
                  <w:rPr>
                    <w:noProof/>
                    <w:color w:val="0000FF" w:themeColor="hyperlink"/>
                    <w:u w:val="single"/>
                  </w:rPr>
                </w:rPrChange>
              </w:rPr>
              <w:instrText>HYPERLINK \l "_Toc308102549"</w:instrText>
            </w:r>
            <w:r w:rsidRPr="000A2439">
              <w:rPr>
                <w:rStyle w:val="Hyperlink"/>
                <w:rFonts w:ascii="Arial" w:hAnsi="Arial" w:cs="Arial"/>
                <w:noProof/>
                <w:rPrChange w:id="284" w:author="Juan Pablo Gutiérrez" w:date="2011-11-03T18:18:00Z">
                  <w:rPr>
                    <w:rStyle w:val="Hyperlink"/>
                    <w:noProof/>
                  </w:rPr>
                </w:rPrChange>
              </w:rPr>
              <w:instrText xml:space="preserve"> </w:instrText>
            </w:r>
            <w:r w:rsidRPr="000A2439">
              <w:rPr>
                <w:rStyle w:val="Hyperlink"/>
                <w:rFonts w:ascii="Arial" w:hAnsi="Arial" w:cs="Arial"/>
                <w:noProof/>
                <w:rPrChange w:id="285" w:author="Juan Pablo Gutiérrez" w:date="2011-11-03T18:18:00Z">
                  <w:rPr>
                    <w:rStyle w:val="Hyperlink"/>
                    <w:noProof/>
                  </w:rPr>
                </w:rPrChange>
              </w:rPr>
              <w:fldChar w:fldCharType="separate"/>
            </w:r>
            <w:r w:rsidRPr="000A2439">
              <w:rPr>
                <w:rStyle w:val="Hyperlink"/>
                <w:rFonts w:ascii="Arial" w:hAnsi="Arial" w:cs="Arial"/>
                <w:noProof/>
                <w:rPrChange w:id="286" w:author="Juan Pablo Gutiérrez" w:date="2011-11-03T18:18:00Z">
                  <w:rPr>
                    <w:rStyle w:val="Hyperlink"/>
                    <w:noProof/>
                  </w:rPr>
                </w:rPrChange>
              </w:rPr>
              <w:t>8.1 Períodos de referencia</w:t>
            </w:r>
            <w:r w:rsidRPr="000A2439">
              <w:rPr>
                <w:rFonts w:ascii="Arial" w:hAnsi="Arial" w:cs="Arial"/>
                <w:noProof/>
                <w:webHidden/>
                <w:rPrChange w:id="287" w:author="Juan Pablo Gutiérrez" w:date="2011-11-03T18:18:00Z">
                  <w:rPr>
                    <w:noProof/>
                    <w:webHidden/>
                    <w:color w:val="0000FF" w:themeColor="hyperlink"/>
                    <w:u w:val="single"/>
                  </w:rPr>
                </w:rPrChange>
              </w:rPr>
              <w:tab/>
            </w:r>
            <w:r w:rsidRPr="000A2439">
              <w:rPr>
                <w:rFonts w:ascii="Arial" w:hAnsi="Arial" w:cs="Arial"/>
                <w:noProof/>
                <w:webHidden/>
                <w:rPrChange w:id="288" w:author="Juan Pablo Gutiérrez" w:date="2011-11-03T18:18:00Z">
                  <w:rPr>
                    <w:noProof/>
                    <w:webHidden/>
                    <w:color w:val="0000FF" w:themeColor="hyperlink"/>
                    <w:u w:val="single"/>
                  </w:rPr>
                </w:rPrChange>
              </w:rPr>
              <w:fldChar w:fldCharType="begin"/>
            </w:r>
            <w:r w:rsidRPr="000A2439">
              <w:rPr>
                <w:rFonts w:ascii="Arial" w:hAnsi="Arial" w:cs="Arial"/>
                <w:noProof/>
                <w:webHidden/>
                <w:rPrChange w:id="289" w:author="Juan Pablo Gutiérrez" w:date="2011-11-03T18:18:00Z">
                  <w:rPr>
                    <w:noProof/>
                    <w:webHidden/>
                    <w:color w:val="0000FF" w:themeColor="hyperlink"/>
                    <w:u w:val="single"/>
                  </w:rPr>
                </w:rPrChange>
              </w:rPr>
              <w:instrText xml:space="preserve"> PAGEREF _Toc308102549 \h </w:instrText>
            </w:r>
          </w:ins>
          <w:r w:rsidR="00E0676E" w:rsidRPr="000A2439">
            <w:rPr>
              <w:rFonts w:ascii="Arial" w:hAnsi="Arial" w:cs="Arial"/>
              <w:noProof/>
            </w:rPr>
          </w:r>
          <w:r w:rsidRPr="000A2439">
            <w:rPr>
              <w:rFonts w:ascii="Arial" w:hAnsi="Arial" w:cs="Arial"/>
              <w:noProof/>
              <w:webHidden/>
              <w:rPrChange w:id="290" w:author="Juan Pablo Gutiérrez" w:date="2011-11-03T18:18:00Z">
                <w:rPr>
                  <w:noProof/>
                  <w:webHidden/>
                  <w:color w:val="0000FF" w:themeColor="hyperlink"/>
                  <w:u w:val="single"/>
                </w:rPr>
              </w:rPrChange>
            </w:rPr>
            <w:fldChar w:fldCharType="separate"/>
          </w:r>
          <w:ins w:id="291" w:author="Juan Pablo Gutiérrez" w:date="2011-11-03T16:53:00Z">
            <w:r w:rsidRPr="000A2439">
              <w:rPr>
                <w:rFonts w:ascii="Arial" w:hAnsi="Arial" w:cs="Arial"/>
                <w:noProof/>
                <w:webHidden/>
                <w:rPrChange w:id="292" w:author="Juan Pablo Gutiérrez" w:date="2011-11-03T18:18:00Z">
                  <w:rPr>
                    <w:noProof/>
                    <w:webHidden/>
                    <w:color w:val="0000FF" w:themeColor="hyperlink"/>
                    <w:u w:val="single"/>
                  </w:rPr>
                </w:rPrChange>
              </w:rPr>
              <w:t>21</w:t>
            </w:r>
            <w:r w:rsidRPr="000A2439">
              <w:rPr>
                <w:rFonts w:ascii="Arial" w:hAnsi="Arial" w:cs="Arial"/>
                <w:noProof/>
                <w:webHidden/>
                <w:rPrChange w:id="293" w:author="Juan Pablo Gutiérrez" w:date="2011-11-03T18:18:00Z">
                  <w:rPr>
                    <w:noProof/>
                    <w:webHidden/>
                    <w:color w:val="0000FF" w:themeColor="hyperlink"/>
                    <w:u w:val="single"/>
                  </w:rPr>
                </w:rPrChange>
              </w:rPr>
              <w:fldChar w:fldCharType="end"/>
            </w:r>
            <w:r w:rsidRPr="000A2439">
              <w:rPr>
                <w:rStyle w:val="Hyperlink"/>
                <w:rFonts w:ascii="Arial" w:hAnsi="Arial" w:cs="Arial"/>
                <w:noProof/>
                <w:rPrChange w:id="294" w:author="Juan Pablo Gutiérrez" w:date="2011-11-03T18:18:00Z">
                  <w:rPr>
                    <w:rStyle w:val="Hyperlink"/>
                    <w:noProof/>
                  </w:rPr>
                </w:rPrChange>
              </w:rPr>
              <w:fldChar w:fldCharType="end"/>
            </w:r>
          </w:ins>
        </w:p>
        <w:p w:rsidR="00880EB7" w:rsidRPr="00CC4036" w:rsidDel="00880EB7" w:rsidRDefault="000A2439">
          <w:pPr>
            <w:pStyle w:val="TOC1"/>
            <w:tabs>
              <w:tab w:val="left" w:pos="440"/>
            </w:tabs>
            <w:rPr>
              <w:del w:id="295" w:author="Juan Pablo Gutiérrez" w:date="2011-11-03T16:53:00Z"/>
              <w:rFonts w:eastAsiaTheme="minorEastAsia"/>
              <w:sz w:val="22"/>
              <w:lang w:eastAsia="es-MX"/>
              <w:rPrChange w:id="296" w:author="Juan Pablo Gutiérrez" w:date="2011-11-03T18:18:00Z">
                <w:rPr>
                  <w:del w:id="297" w:author="Juan Pablo Gutiérrez" w:date="2011-11-03T16:53:00Z"/>
                  <w:rFonts w:asciiTheme="minorHAnsi" w:eastAsiaTheme="minorEastAsia" w:hAnsiTheme="minorHAnsi" w:cstheme="minorBidi"/>
                  <w:sz w:val="22"/>
                  <w:lang w:eastAsia="es-MX"/>
                </w:rPr>
              </w:rPrChange>
            </w:rPr>
          </w:pPr>
          <w:del w:id="298" w:author="Juan Pablo Gutiérrez" w:date="2011-11-03T16:53:00Z">
            <w:r w:rsidRPr="000A2439">
              <w:rPr>
                <w:rStyle w:val="Hyperlink"/>
                <w:rPrChange w:id="299" w:author="Juan Pablo Gutiérrez" w:date="2011-11-03T18:18:00Z">
                  <w:rPr>
                    <w:rStyle w:val="Hyperlink"/>
                  </w:rPr>
                </w:rPrChange>
              </w:rPr>
              <w:delText>1.</w:delText>
            </w:r>
            <w:r w:rsidRPr="000A2439">
              <w:rPr>
                <w:rFonts w:eastAsiaTheme="minorEastAsia"/>
                <w:lang w:eastAsia="es-MX"/>
                <w:rPrChange w:id="300" w:author="Juan Pablo Gutiérrez" w:date="2011-11-03T18:18:00Z">
                  <w:rPr>
                    <w:rFonts w:eastAsiaTheme="minorEastAsia"/>
                    <w:color w:val="0000FF" w:themeColor="hyperlink"/>
                    <w:u w:val="single"/>
                    <w:lang w:eastAsia="es-MX"/>
                  </w:rPr>
                </w:rPrChange>
              </w:rPr>
              <w:tab/>
            </w:r>
            <w:r w:rsidRPr="000A2439">
              <w:rPr>
                <w:rStyle w:val="Hyperlink"/>
                <w:rPrChange w:id="301" w:author="Juan Pablo Gutiérrez" w:date="2011-11-03T18:18:00Z">
                  <w:rPr>
                    <w:rStyle w:val="Hyperlink"/>
                  </w:rPr>
                </w:rPrChange>
              </w:rPr>
              <w:delText>Introducción</w:delText>
            </w:r>
            <w:r w:rsidRPr="000A2439">
              <w:rPr>
                <w:webHidden/>
                <w:rPrChange w:id="302" w:author="Juan Pablo Gutiérrez" w:date="2011-11-03T18:18:00Z">
                  <w:rPr>
                    <w:webHidden/>
                    <w:color w:val="0000FF" w:themeColor="hyperlink"/>
                    <w:u w:val="single"/>
                  </w:rPr>
                </w:rPrChange>
              </w:rPr>
              <w:tab/>
              <w:delText>1</w:delText>
            </w:r>
          </w:del>
        </w:p>
        <w:p w:rsidR="00880EB7" w:rsidRPr="00CC4036" w:rsidDel="00880EB7" w:rsidRDefault="000A2439">
          <w:pPr>
            <w:pStyle w:val="TOC1"/>
            <w:tabs>
              <w:tab w:val="left" w:pos="440"/>
            </w:tabs>
            <w:rPr>
              <w:del w:id="303" w:author="Juan Pablo Gutiérrez" w:date="2011-11-03T16:53:00Z"/>
              <w:rFonts w:eastAsiaTheme="minorEastAsia"/>
              <w:sz w:val="22"/>
              <w:lang w:eastAsia="es-MX"/>
              <w:rPrChange w:id="304" w:author="Juan Pablo Gutiérrez" w:date="2011-11-03T18:18:00Z">
                <w:rPr>
                  <w:del w:id="305" w:author="Juan Pablo Gutiérrez" w:date="2011-11-03T16:53:00Z"/>
                  <w:rFonts w:asciiTheme="minorHAnsi" w:eastAsiaTheme="minorEastAsia" w:hAnsiTheme="minorHAnsi" w:cstheme="minorBidi"/>
                  <w:sz w:val="22"/>
                  <w:lang w:eastAsia="es-MX"/>
                </w:rPr>
              </w:rPrChange>
            </w:rPr>
          </w:pPr>
          <w:del w:id="306" w:author="Juan Pablo Gutiérrez" w:date="2011-11-03T16:53:00Z">
            <w:r w:rsidRPr="000A2439">
              <w:rPr>
                <w:rStyle w:val="Hyperlink"/>
                <w:rPrChange w:id="307" w:author="Juan Pablo Gutiérrez" w:date="2011-11-03T18:18:00Z">
                  <w:rPr>
                    <w:rStyle w:val="Hyperlink"/>
                  </w:rPr>
                </w:rPrChange>
              </w:rPr>
              <w:delText>2.</w:delText>
            </w:r>
            <w:r w:rsidRPr="000A2439">
              <w:rPr>
                <w:rFonts w:eastAsiaTheme="minorEastAsia"/>
                <w:lang w:eastAsia="es-MX"/>
                <w:rPrChange w:id="308" w:author="Juan Pablo Gutiérrez" w:date="2011-11-03T18:18:00Z">
                  <w:rPr>
                    <w:rFonts w:eastAsiaTheme="minorEastAsia"/>
                    <w:color w:val="0000FF" w:themeColor="hyperlink"/>
                    <w:u w:val="single"/>
                    <w:lang w:eastAsia="es-MX"/>
                  </w:rPr>
                </w:rPrChange>
              </w:rPr>
              <w:tab/>
            </w:r>
            <w:r w:rsidRPr="000A2439">
              <w:rPr>
                <w:rStyle w:val="Hyperlink"/>
                <w:rPrChange w:id="309" w:author="Juan Pablo Gutiérrez" w:date="2011-11-03T18:18:00Z">
                  <w:rPr>
                    <w:rStyle w:val="Hyperlink"/>
                  </w:rPr>
                </w:rPrChange>
              </w:rPr>
              <w:delText>Descripcion de la EEPS</w:delText>
            </w:r>
            <w:r w:rsidRPr="000A2439">
              <w:rPr>
                <w:webHidden/>
                <w:rPrChange w:id="310" w:author="Juan Pablo Gutiérrez" w:date="2011-11-03T18:18:00Z">
                  <w:rPr>
                    <w:webHidden/>
                    <w:color w:val="0000FF" w:themeColor="hyperlink"/>
                    <w:u w:val="single"/>
                  </w:rPr>
                </w:rPrChange>
              </w:rPr>
              <w:tab/>
              <w:delText>2</w:delText>
            </w:r>
          </w:del>
        </w:p>
        <w:p w:rsidR="00880EB7" w:rsidRPr="00CC4036" w:rsidDel="00880EB7" w:rsidRDefault="000A2439">
          <w:pPr>
            <w:pStyle w:val="TOC1"/>
            <w:tabs>
              <w:tab w:val="left" w:pos="440"/>
            </w:tabs>
            <w:rPr>
              <w:del w:id="311" w:author="Juan Pablo Gutiérrez" w:date="2011-11-03T16:53:00Z"/>
              <w:rFonts w:eastAsiaTheme="minorEastAsia"/>
              <w:sz w:val="22"/>
              <w:lang w:eastAsia="es-MX"/>
              <w:rPrChange w:id="312" w:author="Juan Pablo Gutiérrez" w:date="2011-11-03T18:18:00Z">
                <w:rPr>
                  <w:del w:id="313" w:author="Juan Pablo Gutiérrez" w:date="2011-11-03T16:53:00Z"/>
                  <w:rFonts w:asciiTheme="minorHAnsi" w:eastAsiaTheme="minorEastAsia" w:hAnsiTheme="minorHAnsi" w:cstheme="minorBidi"/>
                  <w:sz w:val="22"/>
                  <w:lang w:eastAsia="es-MX"/>
                </w:rPr>
              </w:rPrChange>
            </w:rPr>
          </w:pPr>
          <w:del w:id="314" w:author="Juan Pablo Gutiérrez" w:date="2011-11-03T16:53:00Z">
            <w:r w:rsidRPr="000A2439">
              <w:rPr>
                <w:rStyle w:val="Hyperlink"/>
                <w:rPrChange w:id="315" w:author="Juan Pablo Gutiérrez" w:date="2011-11-03T18:18:00Z">
                  <w:rPr>
                    <w:rStyle w:val="Hyperlink"/>
                  </w:rPr>
                </w:rPrChange>
              </w:rPr>
              <w:delText>3.</w:delText>
            </w:r>
            <w:r w:rsidRPr="000A2439">
              <w:rPr>
                <w:rFonts w:eastAsiaTheme="minorEastAsia"/>
                <w:lang w:eastAsia="es-MX"/>
                <w:rPrChange w:id="316" w:author="Juan Pablo Gutiérrez" w:date="2011-11-03T18:18:00Z">
                  <w:rPr>
                    <w:rFonts w:eastAsiaTheme="minorEastAsia"/>
                    <w:color w:val="0000FF" w:themeColor="hyperlink"/>
                    <w:u w:val="single"/>
                    <w:lang w:eastAsia="es-MX"/>
                  </w:rPr>
                </w:rPrChange>
              </w:rPr>
              <w:tab/>
            </w:r>
            <w:r w:rsidRPr="000A2439">
              <w:rPr>
                <w:rStyle w:val="Hyperlink"/>
                <w:rPrChange w:id="317" w:author="Juan Pablo Gutiérrez" w:date="2011-11-03T18:18:00Z">
                  <w:rPr>
                    <w:rStyle w:val="Hyperlink"/>
                  </w:rPr>
                </w:rPrChange>
              </w:rPr>
              <w:delText>Objetivos de la EEPS 2010</w:delText>
            </w:r>
            <w:r w:rsidRPr="000A2439">
              <w:rPr>
                <w:webHidden/>
                <w:rPrChange w:id="318" w:author="Juan Pablo Gutiérrez" w:date="2011-11-03T18:18:00Z">
                  <w:rPr>
                    <w:webHidden/>
                    <w:color w:val="0000FF" w:themeColor="hyperlink"/>
                    <w:u w:val="single"/>
                  </w:rPr>
                </w:rPrChange>
              </w:rPr>
              <w:tab/>
              <w:delText>4</w:delText>
            </w:r>
          </w:del>
        </w:p>
        <w:p w:rsidR="00880EB7" w:rsidRPr="00CC4036" w:rsidDel="00880EB7" w:rsidRDefault="000A2439">
          <w:pPr>
            <w:pStyle w:val="TOC1"/>
            <w:tabs>
              <w:tab w:val="left" w:pos="440"/>
            </w:tabs>
            <w:rPr>
              <w:del w:id="319" w:author="Juan Pablo Gutiérrez" w:date="2011-11-03T16:53:00Z"/>
              <w:rFonts w:eastAsiaTheme="minorEastAsia"/>
              <w:sz w:val="22"/>
              <w:lang w:eastAsia="es-MX"/>
              <w:rPrChange w:id="320" w:author="Juan Pablo Gutiérrez" w:date="2011-11-03T18:18:00Z">
                <w:rPr>
                  <w:del w:id="321" w:author="Juan Pablo Gutiérrez" w:date="2011-11-03T16:53:00Z"/>
                  <w:rFonts w:asciiTheme="minorHAnsi" w:eastAsiaTheme="minorEastAsia" w:hAnsiTheme="minorHAnsi" w:cstheme="minorBidi"/>
                  <w:sz w:val="22"/>
                  <w:lang w:eastAsia="es-MX"/>
                </w:rPr>
              </w:rPrChange>
            </w:rPr>
          </w:pPr>
          <w:del w:id="322" w:author="Juan Pablo Gutiérrez" w:date="2011-11-03T16:53:00Z">
            <w:r w:rsidRPr="000A2439">
              <w:rPr>
                <w:rStyle w:val="Hyperlink"/>
                <w:rPrChange w:id="323" w:author="Juan Pablo Gutiérrez" w:date="2011-11-03T18:18:00Z">
                  <w:rPr>
                    <w:rStyle w:val="Hyperlink"/>
                  </w:rPr>
                </w:rPrChange>
              </w:rPr>
              <w:delText>4.</w:delText>
            </w:r>
            <w:r w:rsidRPr="000A2439">
              <w:rPr>
                <w:rFonts w:eastAsiaTheme="minorEastAsia"/>
                <w:lang w:eastAsia="es-MX"/>
                <w:rPrChange w:id="324" w:author="Juan Pablo Gutiérrez" w:date="2011-11-03T18:18:00Z">
                  <w:rPr>
                    <w:rFonts w:eastAsiaTheme="minorEastAsia"/>
                    <w:color w:val="0000FF" w:themeColor="hyperlink"/>
                    <w:u w:val="single"/>
                    <w:lang w:eastAsia="es-MX"/>
                  </w:rPr>
                </w:rPrChange>
              </w:rPr>
              <w:tab/>
            </w:r>
            <w:r w:rsidRPr="000A2439">
              <w:rPr>
                <w:rStyle w:val="Hyperlink"/>
                <w:rPrChange w:id="325" w:author="Juan Pablo Gutiérrez" w:date="2011-11-03T18:18:00Z">
                  <w:rPr>
                    <w:rStyle w:val="Hyperlink"/>
                  </w:rPr>
                </w:rPrChange>
              </w:rPr>
              <w:delText>Aspectos generales del diseño de la muestra</w:delText>
            </w:r>
            <w:r w:rsidRPr="000A2439">
              <w:rPr>
                <w:webHidden/>
                <w:rPrChange w:id="326" w:author="Juan Pablo Gutiérrez" w:date="2011-11-03T18:18:00Z">
                  <w:rPr>
                    <w:webHidden/>
                    <w:color w:val="0000FF" w:themeColor="hyperlink"/>
                    <w:u w:val="single"/>
                  </w:rPr>
                </w:rPrChange>
              </w:rPr>
              <w:tab/>
              <w:delText>5</w:delText>
            </w:r>
          </w:del>
        </w:p>
        <w:p w:rsidR="00880EB7" w:rsidRPr="00CC4036" w:rsidDel="00880EB7" w:rsidRDefault="000A2439">
          <w:pPr>
            <w:pStyle w:val="TOC2"/>
            <w:tabs>
              <w:tab w:val="right" w:leader="dot" w:pos="8828"/>
            </w:tabs>
            <w:rPr>
              <w:del w:id="327" w:author="Juan Pablo Gutiérrez" w:date="2011-11-03T16:53:00Z"/>
              <w:rFonts w:ascii="Arial" w:eastAsiaTheme="minorEastAsia" w:hAnsi="Arial" w:cs="Arial"/>
              <w:noProof/>
              <w:lang w:eastAsia="es-MX"/>
              <w:rPrChange w:id="328" w:author="Juan Pablo Gutiérrez" w:date="2011-11-03T18:18:00Z">
                <w:rPr>
                  <w:del w:id="329" w:author="Juan Pablo Gutiérrez" w:date="2011-11-03T16:53:00Z"/>
                  <w:rFonts w:eastAsiaTheme="minorEastAsia"/>
                  <w:noProof/>
                  <w:lang w:eastAsia="es-MX"/>
                </w:rPr>
              </w:rPrChange>
            </w:rPr>
          </w:pPr>
          <w:del w:id="330" w:author="Juan Pablo Gutiérrez" w:date="2011-11-03T16:53:00Z">
            <w:r w:rsidRPr="000A2439">
              <w:rPr>
                <w:rStyle w:val="Hyperlink"/>
                <w:rFonts w:ascii="Arial" w:hAnsi="Arial" w:cs="Arial"/>
                <w:noProof/>
                <w:rPrChange w:id="331" w:author="Juan Pablo Gutiérrez" w:date="2011-11-03T18:18:00Z">
                  <w:rPr>
                    <w:rStyle w:val="Hyperlink"/>
                    <w:noProof/>
                  </w:rPr>
                </w:rPrChange>
              </w:rPr>
              <w:delText>4.1 Tamaño de muestra</w:delText>
            </w:r>
            <w:r w:rsidRPr="000A2439">
              <w:rPr>
                <w:rFonts w:ascii="Arial" w:hAnsi="Arial" w:cs="Arial"/>
                <w:noProof/>
                <w:webHidden/>
                <w:rPrChange w:id="332" w:author="Juan Pablo Gutiérrez" w:date="2011-11-03T18:18:00Z">
                  <w:rPr>
                    <w:noProof/>
                    <w:webHidden/>
                    <w:color w:val="0000FF" w:themeColor="hyperlink"/>
                    <w:u w:val="single"/>
                  </w:rPr>
                </w:rPrChange>
              </w:rPr>
              <w:tab/>
              <w:delText>5</w:delText>
            </w:r>
          </w:del>
        </w:p>
        <w:p w:rsidR="00880EB7" w:rsidRPr="00CC4036" w:rsidDel="00880EB7" w:rsidRDefault="000A2439">
          <w:pPr>
            <w:pStyle w:val="TOC2"/>
            <w:tabs>
              <w:tab w:val="right" w:leader="dot" w:pos="8828"/>
            </w:tabs>
            <w:rPr>
              <w:del w:id="333" w:author="Juan Pablo Gutiérrez" w:date="2011-11-03T16:53:00Z"/>
              <w:rFonts w:ascii="Arial" w:eastAsiaTheme="minorEastAsia" w:hAnsi="Arial" w:cs="Arial"/>
              <w:noProof/>
              <w:lang w:eastAsia="es-MX"/>
              <w:rPrChange w:id="334" w:author="Juan Pablo Gutiérrez" w:date="2011-11-03T18:18:00Z">
                <w:rPr>
                  <w:del w:id="335" w:author="Juan Pablo Gutiérrez" w:date="2011-11-03T16:53:00Z"/>
                  <w:rFonts w:eastAsiaTheme="minorEastAsia"/>
                  <w:noProof/>
                  <w:lang w:eastAsia="es-MX"/>
                </w:rPr>
              </w:rPrChange>
            </w:rPr>
          </w:pPr>
          <w:del w:id="336" w:author="Juan Pablo Gutiérrez" w:date="2011-11-03T16:53:00Z">
            <w:r w:rsidRPr="000A2439">
              <w:rPr>
                <w:rStyle w:val="Hyperlink"/>
                <w:rFonts w:ascii="Arial" w:hAnsi="Arial" w:cs="Arial"/>
                <w:noProof/>
                <w:rPrChange w:id="337" w:author="Juan Pablo Gutiérrez" w:date="2011-11-03T18:18:00Z">
                  <w:rPr>
                    <w:rStyle w:val="Hyperlink"/>
                    <w:noProof/>
                  </w:rPr>
                </w:rPrChange>
              </w:rPr>
              <w:delText>4.2 Muestra total para la EEPS 2010</w:delText>
            </w:r>
            <w:r w:rsidRPr="000A2439">
              <w:rPr>
                <w:rFonts w:ascii="Arial" w:hAnsi="Arial" w:cs="Arial"/>
                <w:noProof/>
                <w:webHidden/>
                <w:rPrChange w:id="338" w:author="Juan Pablo Gutiérrez" w:date="2011-11-03T18:18:00Z">
                  <w:rPr>
                    <w:noProof/>
                    <w:webHidden/>
                    <w:color w:val="0000FF" w:themeColor="hyperlink"/>
                    <w:u w:val="single"/>
                  </w:rPr>
                </w:rPrChange>
              </w:rPr>
              <w:tab/>
              <w:delText>10</w:delText>
            </w:r>
          </w:del>
        </w:p>
        <w:p w:rsidR="00880EB7" w:rsidRPr="00CC4036" w:rsidDel="00880EB7" w:rsidRDefault="000A2439">
          <w:pPr>
            <w:pStyle w:val="TOC2"/>
            <w:tabs>
              <w:tab w:val="right" w:leader="dot" w:pos="8828"/>
            </w:tabs>
            <w:rPr>
              <w:del w:id="339" w:author="Juan Pablo Gutiérrez" w:date="2011-11-03T16:53:00Z"/>
              <w:rFonts w:ascii="Arial" w:eastAsiaTheme="minorEastAsia" w:hAnsi="Arial" w:cs="Arial"/>
              <w:noProof/>
              <w:lang w:eastAsia="es-MX"/>
              <w:rPrChange w:id="340" w:author="Juan Pablo Gutiérrez" w:date="2011-11-03T18:18:00Z">
                <w:rPr>
                  <w:del w:id="341" w:author="Juan Pablo Gutiérrez" w:date="2011-11-03T16:53:00Z"/>
                  <w:rFonts w:eastAsiaTheme="minorEastAsia"/>
                  <w:noProof/>
                  <w:lang w:eastAsia="es-MX"/>
                </w:rPr>
              </w:rPrChange>
            </w:rPr>
          </w:pPr>
          <w:del w:id="342" w:author="Juan Pablo Gutiérrez" w:date="2011-11-03T16:53:00Z">
            <w:r w:rsidRPr="000A2439">
              <w:rPr>
                <w:rStyle w:val="Hyperlink"/>
                <w:rFonts w:ascii="Arial" w:hAnsi="Arial" w:cs="Arial"/>
                <w:noProof/>
                <w:rPrChange w:id="343" w:author="Juan Pablo Gutiérrez" w:date="2011-11-03T18:18:00Z">
                  <w:rPr>
                    <w:rStyle w:val="Hyperlink"/>
                    <w:noProof/>
                  </w:rPr>
                </w:rPrChange>
              </w:rPr>
              <w:delText>4.3 Muestra efectiva para la EEPS 2010</w:delText>
            </w:r>
            <w:r w:rsidRPr="000A2439">
              <w:rPr>
                <w:rFonts w:ascii="Arial" w:hAnsi="Arial" w:cs="Arial"/>
                <w:noProof/>
                <w:webHidden/>
                <w:rPrChange w:id="344" w:author="Juan Pablo Gutiérrez" w:date="2011-11-03T18:18:00Z">
                  <w:rPr>
                    <w:noProof/>
                    <w:webHidden/>
                    <w:color w:val="0000FF" w:themeColor="hyperlink"/>
                    <w:u w:val="single"/>
                  </w:rPr>
                </w:rPrChange>
              </w:rPr>
              <w:tab/>
              <w:delText>12</w:delText>
            </w:r>
          </w:del>
        </w:p>
        <w:p w:rsidR="00880EB7" w:rsidRPr="00CC4036" w:rsidDel="00880EB7" w:rsidRDefault="000A2439">
          <w:pPr>
            <w:pStyle w:val="TOC2"/>
            <w:tabs>
              <w:tab w:val="right" w:leader="dot" w:pos="8828"/>
            </w:tabs>
            <w:rPr>
              <w:del w:id="345" w:author="Juan Pablo Gutiérrez" w:date="2011-11-03T16:53:00Z"/>
              <w:rFonts w:ascii="Arial" w:eastAsiaTheme="minorEastAsia" w:hAnsi="Arial" w:cs="Arial"/>
              <w:noProof/>
              <w:lang w:eastAsia="es-MX"/>
              <w:rPrChange w:id="346" w:author="Juan Pablo Gutiérrez" w:date="2011-11-03T18:18:00Z">
                <w:rPr>
                  <w:del w:id="347" w:author="Juan Pablo Gutiérrez" w:date="2011-11-03T16:53:00Z"/>
                  <w:rFonts w:eastAsiaTheme="minorEastAsia"/>
                  <w:noProof/>
                  <w:lang w:eastAsia="es-MX"/>
                </w:rPr>
              </w:rPrChange>
            </w:rPr>
          </w:pPr>
          <w:del w:id="348" w:author="Juan Pablo Gutiérrez" w:date="2011-11-03T16:53:00Z">
            <w:r w:rsidRPr="000A2439">
              <w:rPr>
                <w:rStyle w:val="Hyperlink"/>
                <w:rFonts w:ascii="Arial" w:hAnsi="Arial" w:cs="Arial"/>
                <w:noProof/>
                <w:rPrChange w:id="349" w:author="Juan Pablo Gutiérrez" w:date="2011-11-03T18:18:00Z">
                  <w:rPr>
                    <w:rStyle w:val="Hyperlink"/>
                    <w:noProof/>
                  </w:rPr>
                </w:rPrChange>
              </w:rPr>
              <w:delText>4.4 Posibles sesgos por atrición</w:delText>
            </w:r>
            <w:r w:rsidRPr="000A2439">
              <w:rPr>
                <w:rFonts w:ascii="Arial" w:hAnsi="Arial" w:cs="Arial"/>
                <w:noProof/>
                <w:webHidden/>
                <w:rPrChange w:id="350" w:author="Juan Pablo Gutiérrez" w:date="2011-11-03T18:18:00Z">
                  <w:rPr>
                    <w:noProof/>
                    <w:webHidden/>
                    <w:color w:val="0000FF" w:themeColor="hyperlink"/>
                    <w:u w:val="single"/>
                  </w:rPr>
                </w:rPrChange>
              </w:rPr>
              <w:tab/>
              <w:delText>13</w:delText>
            </w:r>
          </w:del>
        </w:p>
        <w:p w:rsidR="00880EB7" w:rsidRPr="00CC4036" w:rsidDel="00880EB7" w:rsidRDefault="000A2439">
          <w:pPr>
            <w:pStyle w:val="TOC1"/>
            <w:tabs>
              <w:tab w:val="left" w:pos="440"/>
            </w:tabs>
            <w:rPr>
              <w:del w:id="351" w:author="Juan Pablo Gutiérrez" w:date="2011-11-03T16:53:00Z"/>
              <w:rFonts w:eastAsiaTheme="minorEastAsia"/>
              <w:sz w:val="22"/>
              <w:lang w:eastAsia="es-MX"/>
              <w:rPrChange w:id="352" w:author="Juan Pablo Gutiérrez" w:date="2011-11-03T18:18:00Z">
                <w:rPr>
                  <w:del w:id="353" w:author="Juan Pablo Gutiérrez" w:date="2011-11-03T16:53:00Z"/>
                  <w:rFonts w:asciiTheme="minorHAnsi" w:eastAsiaTheme="minorEastAsia" w:hAnsiTheme="minorHAnsi" w:cstheme="minorBidi"/>
                  <w:sz w:val="22"/>
                  <w:lang w:eastAsia="es-MX"/>
                </w:rPr>
              </w:rPrChange>
            </w:rPr>
          </w:pPr>
          <w:del w:id="354" w:author="Juan Pablo Gutiérrez" w:date="2011-11-03T16:53:00Z">
            <w:r w:rsidRPr="000A2439">
              <w:rPr>
                <w:rStyle w:val="Hyperlink"/>
                <w:rPrChange w:id="355" w:author="Juan Pablo Gutiérrez" w:date="2011-11-03T18:18:00Z">
                  <w:rPr>
                    <w:rStyle w:val="Hyperlink"/>
                  </w:rPr>
                </w:rPrChange>
              </w:rPr>
              <w:delText>5.</w:delText>
            </w:r>
            <w:r w:rsidRPr="000A2439">
              <w:rPr>
                <w:rFonts w:eastAsiaTheme="minorEastAsia"/>
                <w:lang w:eastAsia="es-MX"/>
                <w:rPrChange w:id="356" w:author="Juan Pablo Gutiérrez" w:date="2011-11-03T18:18:00Z">
                  <w:rPr>
                    <w:rFonts w:eastAsiaTheme="minorEastAsia"/>
                    <w:color w:val="0000FF" w:themeColor="hyperlink"/>
                    <w:u w:val="single"/>
                    <w:lang w:eastAsia="es-MX"/>
                  </w:rPr>
                </w:rPrChange>
              </w:rPr>
              <w:tab/>
            </w:r>
            <w:r w:rsidRPr="000A2439">
              <w:rPr>
                <w:rStyle w:val="Hyperlink"/>
                <w:rPrChange w:id="357" w:author="Juan Pablo Gutiérrez" w:date="2011-11-03T18:18:00Z">
                  <w:rPr>
                    <w:rStyle w:val="Hyperlink"/>
                  </w:rPr>
                </w:rPrChange>
              </w:rPr>
              <w:delText>Factores de expansión</w:delText>
            </w:r>
            <w:r w:rsidRPr="000A2439">
              <w:rPr>
                <w:webHidden/>
                <w:rPrChange w:id="358" w:author="Juan Pablo Gutiérrez" w:date="2011-11-03T18:18:00Z">
                  <w:rPr>
                    <w:webHidden/>
                    <w:color w:val="0000FF" w:themeColor="hyperlink"/>
                    <w:u w:val="single"/>
                  </w:rPr>
                </w:rPrChange>
              </w:rPr>
              <w:tab/>
              <w:delText>16</w:delText>
            </w:r>
          </w:del>
        </w:p>
        <w:p w:rsidR="00880EB7" w:rsidRPr="00CC4036" w:rsidDel="00880EB7" w:rsidRDefault="000A2439">
          <w:pPr>
            <w:pStyle w:val="TOC2"/>
            <w:tabs>
              <w:tab w:val="right" w:leader="dot" w:pos="8828"/>
            </w:tabs>
            <w:rPr>
              <w:del w:id="359" w:author="Juan Pablo Gutiérrez" w:date="2011-11-03T16:53:00Z"/>
              <w:rFonts w:ascii="Arial" w:eastAsiaTheme="minorEastAsia" w:hAnsi="Arial" w:cs="Arial"/>
              <w:noProof/>
              <w:lang w:eastAsia="es-MX"/>
              <w:rPrChange w:id="360" w:author="Juan Pablo Gutiérrez" w:date="2011-11-03T18:18:00Z">
                <w:rPr>
                  <w:del w:id="361" w:author="Juan Pablo Gutiérrez" w:date="2011-11-03T16:53:00Z"/>
                  <w:rFonts w:eastAsiaTheme="minorEastAsia"/>
                  <w:noProof/>
                  <w:lang w:eastAsia="es-MX"/>
                </w:rPr>
              </w:rPrChange>
            </w:rPr>
          </w:pPr>
          <w:del w:id="362" w:author="Juan Pablo Gutiérrez" w:date="2011-11-03T16:53:00Z">
            <w:r w:rsidRPr="000A2439">
              <w:rPr>
                <w:rStyle w:val="Hyperlink"/>
                <w:rFonts w:ascii="Arial" w:hAnsi="Arial" w:cs="Arial"/>
                <w:noProof/>
                <w:rPrChange w:id="363" w:author="Juan Pablo Gutiérrez" w:date="2011-11-03T18:18:00Z">
                  <w:rPr>
                    <w:rStyle w:val="Hyperlink"/>
                    <w:noProof/>
                  </w:rPr>
                </w:rPrChange>
              </w:rPr>
              <w:delText>5.1 Factores de expansión de la muestra ILAE</w:delText>
            </w:r>
            <w:r w:rsidRPr="000A2439">
              <w:rPr>
                <w:rFonts w:ascii="Arial" w:hAnsi="Arial" w:cs="Arial"/>
                <w:noProof/>
                <w:webHidden/>
                <w:rPrChange w:id="364" w:author="Juan Pablo Gutiérrez" w:date="2011-11-03T18:18:00Z">
                  <w:rPr>
                    <w:noProof/>
                    <w:webHidden/>
                    <w:color w:val="0000FF" w:themeColor="hyperlink"/>
                    <w:u w:val="single"/>
                  </w:rPr>
                </w:rPrChange>
              </w:rPr>
              <w:tab/>
              <w:delText>16</w:delText>
            </w:r>
          </w:del>
        </w:p>
        <w:p w:rsidR="00880EB7" w:rsidRPr="00CC4036" w:rsidDel="00880EB7" w:rsidRDefault="000A2439">
          <w:pPr>
            <w:pStyle w:val="TOC2"/>
            <w:tabs>
              <w:tab w:val="right" w:leader="dot" w:pos="8828"/>
            </w:tabs>
            <w:rPr>
              <w:del w:id="365" w:author="Juan Pablo Gutiérrez" w:date="2011-11-03T16:53:00Z"/>
              <w:rFonts w:ascii="Arial" w:eastAsiaTheme="minorEastAsia" w:hAnsi="Arial" w:cs="Arial"/>
              <w:noProof/>
              <w:lang w:eastAsia="es-MX"/>
              <w:rPrChange w:id="366" w:author="Juan Pablo Gutiérrez" w:date="2011-11-03T18:18:00Z">
                <w:rPr>
                  <w:del w:id="367" w:author="Juan Pablo Gutiérrez" w:date="2011-11-03T16:53:00Z"/>
                  <w:rFonts w:eastAsiaTheme="minorEastAsia"/>
                  <w:noProof/>
                  <w:lang w:eastAsia="es-MX"/>
                </w:rPr>
              </w:rPrChange>
            </w:rPr>
          </w:pPr>
          <w:del w:id="368" w:author="Juan Pablo Gutiérrez" w:date="2011-11-03T16:53:00Z">
            <w:r w:rsidRPr="000A2439">
              <w:rPr>
                <w:rStyle w:val="Hyperlink"/>
                <w:rFonts w:ascii="Arial" w:hAnsi="Arial" w:cs="Arial"/>
                <w:noProof/>
                <w:rPrChange w:id="369" w:author="Juan Pablo Gutiérrez" w:date="2011-11-03T18:18:00Z">
                  <w:rPr>
                    <w:rStyle w:val="Hyperlink"/>
                    <w:noProof/>
                  </w:rPr>
                </w:rPrChange>
              </w:rPr>
              <w:delText>5.2. Factores de expansión de la muestra CEP</w:delText>
            </w:r>
            <w:r w:rsidRPr="000A2439">
              <w:rPr>
                <w:rFonts w:ascii="Arial" w:hAnsi="Arial" w:cs="Arial"/>
                <w:noProof/>
                <w:webHidden/>
                <w:rPrChange w:id="370" w:author="Juan Pablo Gutiérrez" w:date="2011-11-03T18:18:00Z">
                  <w:rPr>
                    <w:noProof/>
                    <w:webHidden/>
                    <w:color w:val="0000FF" w:themeColor="hyperlink"/>
                    <w:u w:val="single"/>
                  </w:rPr>
                </w:rPrChange>
              </w:rPr>
              <w:tab/>
              <w:delText>17</w:delText>
            </w:r>
          </w:del>
        </w:p>
        <w:p w:rsidR="00880EB7" w:rsidRPr="00CC4036" w:rsidDel="00880EB7" w:rsidRDefault="000A2439">
          <w:pPr>
            <w:pStyle w:val="TOC2"/>
            <w:tabs>
              <w:tab w:val="right" w:leader="dot" w:pos="8828"/>
            </w:tabs>
            <w:rPr>
              <w:del w:id="371" w:author="Juan Pablo Gutiérrez" w:date="2011-11-03T16:53:00Z"/>
              <w:rFonts w:ascii="Arial" w:eastAsiaTheme="minorEastAsia" w:hAnsi="Arial" w:cs="Arial"/>
              <w:noProof/>
              <w:lang w:eastAsia="es-MX"/>
              <w:rPrChange w:id="372" w:author="Juan Pablo Gutiérrez" w:date="2011-11-03T18:18:00Z">
                <w:rPr>
                  <w:del w:id="373" w:author="Juan Pablo Gutiérrez" w:date="2011-11-03T16:53:00Z"/>
                  <w:rFonts w:eastAsiaTheme="minorEastAsia"/>
                  <w:noProof/>
                  <w:lang w:eastAsia="es-MX"/>
                </w:rPr>
              </w:rPrChange>
            </w:rPr>
          </w:pPr>
          <w:del w:id="374" w:author="Juan Pablo Gutiérrez" w:date="2011-11-03T16:53:00Z">
            <w:r w:rsidRPr="000A2439">
              <w:rPr>
                <w:rStyle w:val="Hyperlink"/>
                <w:rFonts w:ascii="Arial" w:hAnsi="Arial" w:cs="Arial"/>
                <w:noProof/>
                <w:rPrChange w:id="375" w:author="Juan Pablo Gutiérrez" w:date="2011-11-03T18:18:00Z">
                  <w:rPr>
                    <w:rStyle w:val="Hyperlink"/>
                    <w:noProof/>
                  </w:rPr>
                </w:rPrChange>
              </w:rPr>
              <w:delText>5.3 Racionalidad para no generar factores de expansión del grupo de no beneficiarios</w:delText>
            </w:r>
            <w:r w:rsidRPr="000A2439">
              <w:rPr>
                <w:rFonts w:ascii="Arial" w:hAnsi="Arial" w:cs="Arial"/>
                <w:noProof/>
                <w:webHidden/>
                <w:rPrChange w:id="376" w:author="Juan Pablo Gutiérrez" w:date="2011-11-03T18:18:00Z">
                  <w:rPr>
                    <w:noProof/>
                    <w:webHidden/>
                    <w:color w:val="0000FF" w:themeColor="hyperlink"/>
                    <w:u w:val="single"/>
                  </w:rPr>
                </w:rPrChange>
              </w:rPr>
              <w:tab/>
              <w:delText>18</w:delText>
            </w:r>
          </w:del>
        </w:p>
        <w:p w:rsidR="00880EB7" w:rsidRPr="00CC4036" w:rsidDel="00880EB7" w:rsidRDefault="000A2439">
          <w:pPr>
            <w:pStyle w:val="TOC1"/>
            <w:tabs>
              <w:tab w:val="left" w:pos="440"/>
            </w:tabs>
            <w:rPr>
              <w:del w:id="377" w:author="Juan Pablo Gutiérrez" w:date="2011-11-03T16:53:00Z"/>
              <w:rFonts w:eastAsiaTheme="minorEastAsia"/>
              <w:sz w:val="22"/>
              <w:lang w:eastAsia="es-MX"/>
              <w:rPrChange w:id="378" w:author="Juan Pablo Gutiérrez" w:date="2011-11-03T18:18:00Z">
                <w:rPr>
                  <w:del w:id="379" w:author="Juan Pablo Gutiérrez" w:date="2011-11-03T16:53:00Z"/>
                  <w:rFonts w:asciiTheme="minorHAnsi" w:eastAsiaTheme="minorEastAsia" w:hAnsiTheme="minorHAnsi" w:cstheme="minorBidi"/>
                  <w:sz w:val="22"/>
                  <w:lang w:eastAsia="es-MX"/>
                </w:rPr>
              </w:rPrChange>
            </w:rPr>
          </w:pPr>
          <w:del w:id="380" w:author="Juan Pablo Gutiérrez" w:date="2011-11-03T16:53:00Z">
            <w:r w:rsidRPr="000A2439">
              <w:rPr>
                <w:rStyle w:val="Hyperlink"/>
                <w:rPrChange w:id="381" w:author="Juan Pablo Gutiérrez" w:date="2011-11-03T18:18:00Z">
                  <w:rPr>
                    <w:rStyle w:val="Hyperlink"/>
                  </w:rPr>
                </w:rPrChange>
              </w:rPr>
              <w:delText>6.</w:delText>
            </w:r>
            <w:r w:rsidRPr="000A2439">
              <w:rPr>
                <w:rFonts w:eastAsiaTheme="minorEastAsia"/>
                <w:lang w:eastAsia="es-MX"/>
                <w:rPrChange w:id="382" w:author="Juan Pablo Gutiérrez" w:date="2011-11-03T18:18:00Z">
                  <w:rPr>
                    <w:rFonts w:eastAsiaTheme="minorEastAsia"/>
                    <w:color w:val="0000FF" w:themeColor="hyperlink"/>
                    <w:u w:val="single"/>
                    <w:lang w:eastAsia="es-MX"/>
                  </w:rPr>
                </w:rPrChange>
              </w:rPr>
              <w:tab/>
            </w:r>
            <w:r w:rsidRPr="000A2439">
              <w:rPr>
                <w:rStyle w:val="Hyperlink"/>
                <w:rPrChange w:id="383" w:author="Juan Pablo Gutiérrez" w:date="2011-11-03T18:18:00Z">
                  <w:rPr>
                    <w:rStyle w:val="Hyperlink"/>
                  </w:rPr>
                </w:rPrChange>
              </w:rPr>
              <w:delText>Niveles de inferencia</w:delText>
            </w:r>
            <w:r w:rsidRPr="000A2439">
              <w:rPr>
                <w:webHidden/>
                <w:rPrChange w:id="384" w:author="Juan Pablo Gutiérrez" w:date="2011-11-03T18:18:00Z">
                  <w:rPr>
                    <w:webHidden/>
                    <w:color w:val="0000FF" w:themeColor="hyperlink"/>
                    <w:u w:val="single"/>
                  </w:rPr>
                </w:rPrChange>
              </w:rPr>
              <w:tab/>
              <w:delText>19</w:delText>
            </w:r>
          </w:del>
        </w:p>
        <w:p w:rsidR="00880EB7" w:rsidRPr="00CC4036" w:rsidDel="00880EB7" w:rsidRDefault="000A2439">
          <w:pPr>
            <w:pStyle w:val="TOC1"/>
            <w:tabs>
              <w:tab w:val="left" w:pos="440"/>
            </w:tabs>
            <w:rPr>
              <w:del w:id="385" w:author="Juan Pablo Gutiérrez" w:date="2011-11-03T16:53:00Z"/>
              <w:rFonts w:eastAsiaTheme="minorEastAsia"/>
              <w:sz w:val="22"/>
              <w:lang w:eastAsia="es-MX"/>
              <w:rPrChange w:id="386" w:author="Juan Pablo Gutiérrez" w:date="2011-11-03T18:18:00Z">
                <w:rPr>
                  <w:del w:id="387" w:author="Juan Pablo Gutiérrez" w:date="2011-11-03T16:53:00Z"/>
                  <w:rFonts w:asciiTheme="minorHAnsi" w:eastAsiaTheme="minorEastAsia" w:hAnsiTheme="minorHAnsi" w:cstheme="minorBidi"/>
                  <w:sz w:val="22"/>
                  <w:lang w:eastAsia="es-MX"/>
                </w:rPr>
              </w:rPrChange>
            </w:rPr>
          </w:pPr>
          <w:del w:id="388" w:author="Juan Pablo Gutiérrez" w:date="2011-11-03T16:53:00Z">
            <w:r w:rsidRPr="000A2439">
              <w:rPr>
                <w:rStyle w:val="Hyperlink"/>
                <w:rPrChange w:id="389" w:author="Juan Pablo Gutiérrez" w:date="2011-11-03T18:18:00Z">
                  <w:rPr>
                    <w:rStyle w:val="Hyperlink"/>
                  </w:rPr>
                </w:rPrChange>
              </w:rPr>
              <w:delText>7.</w:delText>
            </w:r>
            <w:r w:rsidRPr="000A2439">
              <w:rPr>
                <w:rFonts w:eastAsiaTheme="minorEastAsia"/>
                <w:lang w:eastAsia="es-MX"/>
                <w:rPrChange w:id="390" w:author="Juan Pablo Gutiérrez" w:date="2011-11-03T18:18:00Z">
                  <w:rPr>
                    <w:rFonts w:eastAsiaTheme="minorEastAsia"/>
                    <w:color w:val="0000FF" w:themeColor="hyperlink"/>
                    <w:u w:val="single"/>
                    <w:lang w:eastAsia="es-MX"/>
                  </w:rPr>
                </w:rPrChange>
              </w:rPr>
              <w:tab/>
            </w:r>
            <w:r w:rsidRPr="000A2439">
              <w:rPr>
                <w:rStyle w:val="Hyperlink"/>
                <w:rPrChange w:id="391" w:author="Juan Pablo Gutiérrez" w:date="2011-11-03T18:18:00Z">
                  <w:rPr>
                    <w:rStyle w:val="Hyperlink"/>
                  </w:rPr>
                </w:rPrChange>
              </w:rPr>
              <w:delText>Periodo de levantamiento</w:delText>
            </w:r>
            <w:r w:rsidRPr="000A2439">
              <w:rPr>
                <w:webHidden/>
                <w:rPrChange w:id="392" w:author="Juan Pablo Gutiérrez" w:date="2011-11-03T18:18:00Z">
                  <w:rPr>
                    <w:webHidden/>
                    <w:color w:val="0000FF" w:themeColor="hyperlink"/>
                    <w:u w:val="single"/>
                  </w:rPr>
                </w:rPrChange>
              </w:rPr>
              <w:tab/>
              <w:delText>19</w:delText>
            </w:r>
          </w:del>
        </w:p>
        <w:p w:rsidR="00880EB7" w:rsidRPr="00CC4036" w:rsidDel="00880EB7" w:rsidRDefault="000A2439">
          <w:pPr>
            <w:pStyle w:val="TOC1"/>
            <w:tabs>
              <w:tab w:val="left" w:pos="440"/>
            </w:tabs>
            <w:rPr>
              <w:del w:id="393" w:author="Juan Pablo Gutiérrez" w:date="2011-11-03T16:53:00Z"/>
              <w:rFonts w:eastAsiaTheme="minorEastAsia"/>
              <w:sz w:val="22"/>
              <w:lang w:eastAsia="es-MX"/>
              <w:rPrChange w:id="394" w:author="Juan Pablo Gutiérrez" w:date="2011-11-03T18:18:00Z">
                <w:rPr>
                  <w:del w:id="395" w:author="Juan Pablo Gutiérrez" w:date="2011-11-03T16:53:00Z"/>
                  <w:rFonts w:asciiTheme="minorHAnsi" w:eastAsiaTheme="minorEastAsia" w:hAnsiTheme="minorHAnsi" w:cstheme="minorBidi"/>
                  <w:sz w:val="22"/>
                  <w:lang w:eastAsia="es-MX"/>
                </w:rPr>
              </w:rPrChange>
            </w:rPr>
          </w:pPr>
          <w:del w:id="396" w:author="Juan Pablo Gutiérrez" w:date="2011-11-03T16:53:00Z">
            <w:r w:rsidRPr="000A2439">
              <w:rPr>
                <w:rStyle w:val="Hyperlink"/>
                <w:rPrChange w:id="397" w:author="Juan Pablo Gutiérrez" w:date="2011-11-03T18:18:00Z">
                  <w:rPr>
                    <w:rStyle w:val="Hyperlink"/>
                  </w:rPr>
                </w:rPrChange>
              </w:rPr>
              <w:delText>8.</w:delText>
            </w:r>
            <w:r w:rsidRPr="000A2439">
              <w:rPr>
                <w:rFonts w:eastAsiaTheme="minorEastAsia"/>
                <w:lang w:eastAsia="es-MX"/>
                <w:rPrChange w:id="398" w:author="Juan Pablo Gutiérrez" w:date="2011-11-03T18:18:00Z">
                  <w:rPr>
                    <w:rFonts w:eastAsiaTheme="minorEastAsia"/>
                    <w:color w:val="0000FF" w:themeColor="hyperlink"/>
                    <w:u w:val="single"/>
                    <w:lang w:eastAsia="es-MX"/>
                  </w:rPr>
                </w:rPrChange>
              </w:rPr>
              <w:tab/>
            </w:r>
            <w:r w:rsidRPr="000A2439">
              <w:rPr>
                <w:rStyle w:val="Hyperlink"/>
                <w:rPrChange w:id="399" w:author="Juan Pablo Gutiérrez" w:date="2011-11-03T18:18:00Z">
                  <w:rPr>
                    <w:rStyle w:val="Hyperlink"/>
                  </w:rPr>
                </w:rPrChange>
              </w:rPr>
              <w:delText>Definiciones en la EEPS</w:delText>
            </w:r>
            <w:r w:rsidRPr="000A2439">
              <w:rPr>
                <w:webHidden/>
                <w:rPrChange w:id="400" w:author="Juan Pablo Gutiérrez" w:date="2011-11-03T18:18:00Z">
                  <w:rPr>
                    <w:webHidden/>
                    <w:color w:val="0000FF" w:themeColor="hyperlink"/>
                    <w:u w:val="single"/>
                  </w:rPr>
                </w:rPrChange>
              </w:rPr>
              <w:tab/>
              <w:delText>20</w:delText>
            </w:r>
          </w:del>
        </w:p>
        <w:p w:rsidR="00880EB7" w:rsidRPr="00CC4036" w:rsidDel="00880EB7" w:rsidRDefault="000A2439">
          <w:pPr>
            <w:pStyle w:val="TOC2"/>
            <w:tabs>
              <w:tab w:val="right" w:leader="dot" w:pos="8828"/>
            </w:tabs>
            <w:rPr>
              <w:del w:id="401" w:author="Juan Pablo Gutiérrez" w:date="2011-11-03T16:53:00Z"/>
              <w:rFonts w:ascii="Arial" w:eastAsiaTheme="minorEastAsia" w:hAnsi="Arial" w:cs="Arial"/>
              <w:noProof/>
              <w:lang w:eastAsia="es-MX"/>
              <w:rPrChange w:id="402" w:author="Juan Pablo Gutiérrez" w:date="2011-11-03T18:18:00Z">
                <w:rPr>
                  <w:del w:id="403" w:author="Juan Pablo Gutiérrez" w:date="2011-11-03T16:53:00Z"/>
                  <w:rFonts w:eastAsiaTheme="minorEastAsia"/>
                  <w:noProof/>
                  <w:lang w:eastAsia="es-MX"/>
                </w:rPr>
              </w:rPrChange>
            </w:rPr>
          </w:pPr>
          <w:del w:id="404" w:author="Juan Pablo Gutiérrez" w:date="2011-11-03T16:53:00Z">
            <w:r w:rsidRPr="000A2439">
              <w:rPr>
                <w:rStyle w:val="Hyperlink"/>
                <w:rFonts w:ascii="Arial" w:hAnsi="Arial" w:cs="Arial"/>
                <w:noProof/>
                <w:rPrChange w:id="405" w:author="Juan Pablo Gutiérrez" w:date="2011-11-03T18:18:00Z">
                  <w:rPr>
                    <w:rStyle w:val="Hyperlink"/>
                    <w:noProof/>
                  </w:rPr>
                </w:rPrChange>
              </w:rPr>
              <w:delText>Períodos de referencia</w:delText>
            </w:r>
            <w:r w:rsidRPr="000A2439">
              <w:rPr>
                <w:rFonts w:ascii="Arial" w:hAnsi="Arial" w:cs="Arial"/>
                <w:noProof/>
                <w:webHidden/>
                <w:rPrChange w:id="406" w:author="Juan Pablo Gutiérrez" w:date="2011-11-03T18:18:00Z">
                  <w:rPr>
                    <w:noProof/>
                    <w:webHidden/>
                    <w:color w:val="0000FF" w:themeColor="hyperlink"/>
                    <w:u w:val="single"/>
                  </w:rPr>
                </w:rPrChange>
              </w:rPr>
              <w:tab/>
              <w:delText>21</w:delText>
            </w:r>
          </w:del>
        </w:p>
        <w:p w:rsidR="00B50C17" w:rsidRPr="00CC4036" w:rsidDel="00880EB7" w:rsidRDefault="000A2439">
          <w:pPr>
            <w:pStyle w:val="TOC1"/>
            <w:rPr>
              <w:del w:id="407" w:author="Juan Pablo Gutiérrez" w:date="2011-11-03T16:52:00Z"/>
              <w:rFonts w:eastAsiaTheme="minorEastAsia"/>
              <w:szCs w:val="24"/>
              <w:lang w:eastAsia="es-MX"/>
            </w:rPr>
          </w:pPr>
          <w:del w:id="408" w:author="Juan Pablo Gutiérrez" w:date="2011-11-03T16:52:00Z">
            <w:r w:rsidRPr="000A2439">
              <w:rPr>
                <w:rPrChange w:id="409" w:author="Juan Pablo Gutiérrez" w:date="2011-11-03T18:18:00Z">
                  <w:rPr>
                    <w:rStyle w:val="Hyperlink"/>
                    <w:szCs w:val="24"/>
                  </w:rPr>
                </w:rPrChange>
              </w:rPr>
              <w:delText>Introducción</w:delText>
            </w:r>
            <w:r w:rsidRPr="000A2439">
              <w:rPr>
                <w:webHidden/>
                <w:szCs w:val="24"/>
                <w:rPrChange w:id="410" w:author="Juan Pablo Gutiérrez" w:date="2011-11-03T18:18:00Z">
                  <w:rPr>
                    <w:webHidden/>
                    <w:color w:val="0000FF" w:themeColor="hyperlink"/>
                    <w:szCs w:val="24"/>
                    <w:u w:val="single"/>
                  </w:rPr>
                </w:rPrChange>
              </w:rPr>
              <w:tab/>
              <w:delText>1</w:delText>
            </w:r>
          </w:del>
        </w:p>
        <w:p w:rsidR="00B50C17" w:rsidRPr="00CC4036" w:rsidDel="00880EB7" w:rsidRDefault="000A2439">
          <w:pPr>
            <w:pStyle w:val="TOC1"/>
            <w:rPr>
              <w:del w:id="411" w:author="Juan Pablo Gutiérrez" w:date="2011-11-03T16:52:00Z"/>
              <w:rFonts w:eastAsiaTheme="minorEastAsia"/>
              <w:szCs w:val="24"/>
              <w:lang w:eastAsia="es-MX"/>
            </w:rPr>
          </w:pPr>
          <w:del w:id="412" w:author="Juan Pablo Gutiérrez" w:date="2011-11-03T16:52:00Z">
            <w:r w:rsidRPr="000A2439">
              <w:rPr>
                <w:rPrChange w:id="413" w:author="Juan Pablo Gutiérrez" w:date="2011-11-03T18:18:00Z">
                  <w:rPr>
                    <w:rStyle w:val="Hyperlink"/>
                    <w:szCs w:val="24"/>
                  </w:rPr>
                </w:rPrChange>
              </w:rPr>
              <w:delText>Objetivos de la EEPS 2010</w:delText>
            </w:r>
            <w:r w:rsidRPr="000A2439">
              <w:rPr>
                <w:webHidden/>
                <w:szCs w:val="24"/>
                <w:rPrChange w:id="414" w:author="Juan Pablo Gutiérrez" w:date="2011-11-03T18:18:00Z">
                  <w:rPr>
                    <w:webHidden/>
                    <w:color w:val="0000FF" w:themeColor="hyperlink"/>
                    <w:szCs w:val="24"/>
                    <w:u w:val="single"/>
                  </w:rPr>
                </w:rPrChange>
              </w:rPr>
              <w:tab/>
              <w:delText>2</w:delText>
            </w:r>
          </w:del>
        </w:p>
        <w:p w:rsidR="00B50C17" w:rsidRPr="00CC4036" w:rsidDel="00880EB7" w:rsidRDefault="000A2439">
          <w:pPr>
            <w:pStyle w:val="TOC1"/>
            <w:rPr>
              <w:del w:id="415" w:author="Juan Pablo Gutiérrez" w:date="2011-11-03T16:52:00Z"/>
              <w:rFonts w:eastAsiaTheme="minorEastAsia"/>
              <w:szCs w:val="24"/>
              <w:lang w:eastAsia="es-MX"/>
            </w:rPr>
          </w:pPr>
          <w:del w:id="416" w:author="Juan Pablo Gutiérrez" w:date="2011-11-03T16:52:00Z">
            <w:r w:rsidRPr="000A2439">
              <w:rPr>
                <w:rPrChange w:id="417" w:author="Juan Pablo Gutiérrez" w:date="2011-11-03T18:18:00Z">
                  <w:rPr>
                    <w:rStyle w:val="Hyperlink"/>
                    <w:szCs w:val="24"/>
                  </w:rPr>
                </w:rPrChange>
              </w:rPr>
              <w:delText>Aspectos del diseño de la muestra</w:delText>
            </w:r>
            <w:r w:rsidRPr="000A2439">
              <w:rPr>
                <w:webHidden/>
                <w:szCs w:val="24"/>
                <w:rPrChange w:id="418" w:author="Juan Pablo Gutiérrez" w:date="2011-11-03T18:18:00Z">
                  <w:rPr>
                    <w:webHidden/>
                    <w:color w:val="0000FF" w:themeColor="hyperlink"/>
                    <w:szCs w:val="24"/>
                    <w:u w:val="single"/>
                  </w:rPr>
                </w:rPrChange>
              </w:rPr>
              <w:tab/>
              <w:delText>3</w:delText>
            </w:r>
          </w:del>
        </w:p>
        <w:p w:rsidR="00B50C17" w:rsidRPr="00CC4036" w:rsidDel="00880EB7" w:rsidRDefault="000A2439">
          <w:pPr>
            <w:pStyle w:val="TOC2"/>
            <w:tabs>
              <w:tab w:val="right" w:leader="dot" w:pos="8828"/>
            </w:tabs>
            <w:rPr>
              <w:del w:id="419" w:author="Juan Pablo Gutiérrez" w:date="2011-11-03T16:52:00Z"/>
              <w:rFonts w:ascii="Arial" w:eastAsiaTheme="minorEastAsia" w:hAnsi="Arial" w:cs="Arial"/>
              <w:noProof/>
              <w:sz w:val="24"/>
              <w:szCs w:val="24"/>
              <w:lang w:eastAsia="es-MX"/>
            </w:rPr>
          </w:pPr>
          <w:del w:id="420" w:author="Juan Pablo Gutiérrez" w:date="2011-11-03T16:52:00Z">
            <w:r w:rsidRPr="000A2439">
              <w:rPr>
                <w:rPrChange w:id="421" w:author="Juan Pablo Gutiérrez" w:date="2011-11-03T18:18:00Z">
                  <w:rPr>
                    <w:rStyle w:val="Hyperlink"/>
                    <w:rFonts w:ascii="Arial" w:hAnsi="Arial" w:cs="Arial"/>
                    <w:noProof/>
                    <w:sz w:val="24"/>
                    <w:szCs w:val="24"/>
                  </w:rPr>
                </w:rPrChange>
              </w:rPr>
              <w:delText>Tamaño de muestra</w:delText>
            </w:r>
            <w:r w:rsidR="00B50C17" w:rsidRPr="00CC4036" w:rsidDel="00880EB7">
              <w:rPr>
                <w:rFonts w:ascii="Arial" w:hAnsi="Arial" w:cs="Arial"/>
                <w:noProof/>
                <w:webHidden/>
                <w:sz w:val="24"/>
                <w:szCs w:val="24"/>
              </w:rPr>
              <w:tab/>
              <w:delText>3</w:delText>
            </w:r>
          </w:del>
        </w:p>
        <w:p w:rsidR="00B50C17" w:rsidRPr="00CC4036" w:rsidDel="00880EB7" w:rsidRDefault="000A2439">
          <w:pPr>
            <w:pStyle w:val="TOC2"/>
            <w:tabs>
              <w:tab w:val="right" w:leader="dot" w:pos="8828"/>
            </w:tabs>
            <w:rPr>
              <w:del w:id="422" w:author="Juan Pablo Gutiérrez" w:date="2011-11-03T16:52:00Z"/>
              <w:rFonts w:ascii="Arial" w:eastAsiaTheme="minorEastAsia" w:hAnsi="Arial" w:cs="Arial"/>
              <w:noProof/>
              <w:sz w:val="24"/>
              <w:szCs w:val="24"/>
              <w:lang w:eastAsia="es-MX"/>
            </w:rPr>
          </w:pPr>
          <w:del w:id="423" w:author="Juan Pablo Gutiérrez" w:date="2011-11-03T16:52:00Z">
            <w:r w:rsidRPr="000A2439">
              <w:rPr>
                <w:rPrChange w:id="424" w:author="Juan Pablo Gutiérrez" w:date="2011-11-03T18:18:00Z">
                  <w:rPr>
                    <w:rStyle w:val="Hyperlink"/>
                    <w:rFonts w:ascii="Arial" w:hAnsi="Arial" w:cs="Arial"/>
                    <w:noProof/>
                    <w:sz w:val="24"/>
                    <w:szCs w:val="24"/>
                  </w:rPr>
                </w:rPrChange>
              </w:rPr>
              <w:delText>Muestra total para la EEPS 2010</w:delText>
            </w:r>
            <w:r w:rsidR="00B50C17" w:rsidRPr="00CC4036" w:rsidDel="00880EB7">
              <w:rPr>
                <w:rFonts w:ascii="Arial" w:hAnsi="Arial" w:cs="Arial"/>
                <w:noProof/>
                <w:webHidden/>
                <w:sz w:val="24"/>
                <w:szCs w:val="24"/>
              </w:rPr>
              <w:tab/>
              <w:delText>8</w:delText>
            </w:r>
          </w:del>
        </w:p>
        <w:p w:rsidR="00B50C17" w:rsidRPr="00CC4036" w:rsidDel="00880EB7" w:rsidRDefault="000A2439">
          <w:pPr>
            <w:pStyle w:val="TOC2"/>
            <w:tabs>
              <w:tab w:val="right" w:leader="dot" w:pos="8828"/>
            </w:tabs>
            <w:rPr>
              <w:del w:id="425" w:author="Juan Pablo Gutiérrez" w:date="2011-11-03T16:52:00Z"/>
              <w:rFonts w:ascii="Arial" w:eastAsiaTheme="minorEastAsia" w:hAnsi="Arial" w:cs="Arial"/>
              <w:noProof/>
              <w:sz w:val="24"/>
              <w:szCs w:val="24"/>
              <w:lang w:eastAsia="es-MX"/>
            </w:rPr>
          </w:pPr>
          <w:del w:id="426" w:author="Juan Pablo Gutiérrez" w:date="2011-11-03T16:52:00Z">
            <w:r w:rsidRPr="000A2439">
              <w:rPr>
                <w:rPrChange w:id="427" w:author="Juan Pablo Gutiérrez" w:date="2011-11-03T18:18:00Z">
                  <w:rPr>
                    <w:rStyle w:val="Hyperlink"/>
                    <w:rFonts w:ascii="Arial" w:hAnsi="Arial" w:cs="Arial"/>
                    <w:noProof/>
                    <w:sz w:val="24"/>
                    <w:szCs w:val="24"/>
                  </w:rPr>
                </w:rPrChange>
              </w:rPr>
              <w:delText>Muestra efectiva para la EEPS 2010</w:delText>
            </w:r>
            <w:r w:rsidR="00B50C17" w:rsidRPr="00CC4036" w:rsidDel="00880EB7">
              <w:rPr>
                <w:rFonts w:ascii="Arial" w:hAnsi="Arial" w:cs="Arial"/>
                <w:noProof/>
                <w:webHidden/>
                <w:sz w:val="24"/>
                <w:szCs w:val="24"/>
              </w:rPr>
              <w:tab/>
              <w:delText>9</w:delText>
            </w:r>
          </w:del>
        </w:p>
        <w:p w:rsidR="00B50C17" w:rsidRPr="00CC4036" w:rsidDel="00880EB7" w:rsidRDefault="000A2439">
          <w:pPr>
            <w:pStyle w:val="TOC3"/>
            <w:tabs>
              <w:tab w:val="right" w:leader="dot" w:pos="8828"/>
            </w:tabs>
            <w:rPr>
              <w:del w:id="428" w:author="Juan Pablo Gutiérrez" w:date="2011-11-03T16:52:00Z"/>
              <w:rFonts w:ascii="Arial" w:eastAsiaTheme="minorEastAsia" w:hAnsi="Arial" w:cs="Arial"/>
              <w:noProof/>
              <w:sz w:val="24"/>
              <w:szCs w:val="24"/>
              <w:lang w:eastAsia="es-MX"/>
            </w:rPr>
          </w:pPr>
          <w:del w:id="429" w:author="Juan Pablo Gutiérrez" w:date="2011-11-03T16:52:00Z">
            <w:r w:rsidRPr="000A2439">
              <w:rPr>
                <w:rPrChange w:id="430" w:author="Juan Pablo Gutiérrez" w:date="2011-11-03T18:18:00Z">
                  <w:rPr>
                    <w:rStyle w:val="Hyperlink"/>
                    <w:rFonts w:ascii="Arial" w:hAnsi="Arial" w:cs="Arial"/>
                    <w:noProof/>
                    <w:sz w:val="24"/>
                    <w:szCs w:val="24"/>
                  </w:rPr>
                </w:rPrChange>
              </w:rPr>
              <w:delText>Posibles sesgos por la tasa de no respuesta</w:delText>
            </w:r>
            <w:r w:rsidR="00B50C17" w:rsidRPr="00CC4036" w:rsidDel="00880EB7">
              <w:rPr>
                <w:rFonts w:ascii="Arial" w:hAnsi="Arial" w:cs="Arial"/>
                <w:noProof/>
                <w:webHidden/>
                <w:sz w:val="24"/>
                <w:szCs w:val="24"/>
              </w:rPr>
              <w:tab/>
              <w:delText>10</w:delText>
            </w:r>
          </w:del>
        </w:p>
        <w:p w:rsidR="00B50C17" w:rsidRPr="00CC4036" w:rsidDel="00880EB7" w:rsidRDefault="000A2439">
          <w:pPr>
            <w:pStyle w:val="TOC1"/>
            <w:rPr>
              <w:del w:id="431" w:author="Juan Pablo Gutiérrez" w:date="2011-11-03T16:52:00Z"/>
              <w:rFonts w:eastAsiaTheme="minorEastAsia"/>
              <w:szCs w:val="24"/>
              <w:lang w:eastAsia="es-MX"/>
            </w:rPr>
          </w:pPr>
          <w:del w:id="432" w:author="Juan Pablo Gutiérrez" w:date="2011-11-03T16:52:00Z">
            <w:r w:rsidRPr="000A2439">
              <w:rPr>
                <w:rPrChange w:id="433" w:author="Juan Pablo Gutiérrez" w:date="2011-11-03T18:18:00Z">
                  <w:rPr>
                    <w:rStyle w:val="Hyperlink"/>
                    <w:szCs w:val="24"/>
                  </w:rPr>
                </w:rPrChange>
              </w:rPr>
              <w:delText>Factores de expansión</w:delText>
            </w:r>
            <w:r w:rsidRPr="000A2439">
              <w:rPr>
                <w:webHidden/>
                <w:szCs w:val="24"/>
                <w:rPrChange w:id="434" w:author="Juan Pablo Gutiérrez" w:date="2011-11-03T18:18:00Z">
                  <w:rPr>
                    <w:webHidden/>
                    <w:color w:val="0000FF" w:themeColor="hyperlink"/>
                    <w:szCs w:val="24"/>
                    <w:u w:val="single"/>
                  </w:rPr>
                </w:rPrChange>
              </w:rPr>
              <w:tab/>
              <w:delText>13</w:delText>
            </w:r>
          </w:del>
        </w:p>
        <w:p w:rsidR="00B50C17" w:rsidRPr="00CC4036" w:rsidDel="00880EB7" w:rsidRDefault="000A2439">
          <w:pPr>
            <w:pStyle w:val="TOC2"/>
            <w:tabs>
              <w:tab w:val="right" w:leader="dot" w:pos="8828"/>
            </w:tabs>
            <w:rPr>
              <w:del w:id="435" w:author="Juan Pablo Gutiérrez" w:date="2011-11-03T16:52:00Z"/>
              <w:rFonts w:ascii="Arial" w:eastAsiaTheme="minorEastAsia" w:hAnsi="Arial" w:cs="Arial"/>
              <w:noProof/>
              <w:sz w:val="24"/>
              <w:szCs w:val="24"/>
              <w:lang w:eastAsia="es-MX"/>
            </w:rPr>
          </w:pPr>
          <w:del w:id="436" w:author="Juan Pablo Gutiérrez" w:date="2011-11-03T16:52:00Z">
            <w:r w:rsidRPr="000A2439">
              <w:rPr>
                <w:rPrChange w:id="437" w:author="Juan Pablo Gutiérrez" w:date="2011-11-03T18:18:00Z">
                  <w:rPr>
                    <w:rStyle w:val="Hyperlink"/>
                    <w:rFonts w:ascii="Arial" w:hAnsi="Arial" w:cs="Arial"/>
                    <w:noProof/>
                    <w:sz w:val="24"/>
                    <w:szCs w:val="24"/>
                  </w:rPr>
                </w:rPrChange>
              </w:rPr>
              <w:delText>Niveles de inferencia</w:delText>
            </w:r>
            <w:r w:rsidR="00B50C17" w:rsidRPr="00CC4036" w:rsidDel="00880EB7">
              <w:rPr>
                <w:rFonts w:ascii="Arial" w:hAnsi="Arial" w:cs="Arial"/>
                <w:noProof/>
                <w:webHidden/>
                <w:sz w:val="24"/>
                <w:szCs w:val="24"/>
              </w:rPr>
              <w:tab/>
              <w:delText>15</w:delText>
            </w:r>
          </w:del>
        </w:p>
        <w:p w:rsidR="00B50C17" w:rsidRPr="00CC4036" w:rsidDel="00880EB7" w:rsidRDefault="000A2439">
          <w:pPr>
            <w:pStyle w:val="TOC2"/>
            <w:tabs>
              <w:tab w:val="right" w:leader="dot" w:pos="8828"/>
            </w:tabs>
            <w:rPr>
              <w:del w:id="438" w:author="Juan Pablo Gutiérrez" w:date="2011-11-03T16:52:00Z"/>
              <w:rFonts w:ascii="Arial" w:eastAsiaTheme="minorEastAsia" w:hAnsi="Arial" w:cs="Arial"/>
              <w:noProof/>
              <w:sz w:val="24"/>
              <w:szCs w:val="24"/>
              <w:lang w:eastAsia="es-MX"/>
            </w:rPr>
          </w:pPr>
          <w:del w:id="439" w:author="Juan Pablo Gutiérrez" w:date="2011-11-03T16:52:00Z">
            <w:r w:rsidRPr="000A2439">
              <w:rPr>
                <w:rPrChange w:id="440" w:author="Juan Pablo Gutiérrez" w:date="2011-11-03T18:18:00Z">
                  <w:rPr>
                    <w:rStyle w:val="Hyperlink"/>
                    <w:rFonts w:ascii="Arial" w:hAnsi="Arial" w:cs="Arial"/>
                    <w:noProof/>
                    <w:sz w:val="24"/>
                    <w:szCs w:val="24"/>
                  </w:rPr>
                </w:rPrChange>
              </w:rPr>
              <w:delText>Periodo de levantamiento</w:delText>
            </w:r>
            <w:r w:rsidR="00B50C17" w:rsidRPr="00CC4036" w:rsidDel="00880EB7">
              <w:rPr>
                <w:rFonts w:ascii="Arial" w:hAnsi="Arial" w:cs="Arial"/>
                <w:noProof/>
                <w:webHidden/>
                <w:sz w:val="24"/>
                <w:szCs w:val="24"/>
              </w:rPr>
              <w:tab/>
              <w:delText>16</w:delText>
            </w:r>
          </w:del>
        </w:p>
        <w:p w:rsidR="00B50C17" w:rsidRPr="00CC4036" w:rsidDel="00880EB7" w:rsidRDefault="000A2439">
          <w:pPr>
            <w:pStyle w:val="TOC1"/>
            <w:rPr>
              <w:del w:id="441" w:author="Juan Pablo Gutiérrez" w:date="2011-11-03T16:52:00Z"/>
              <w:rFonts w:eastAsiaTheme="minorEastAsia"/>
              <w:szCs w:val="24"/>
              <w:lang w:eastAsia="es-MX"/>
            </w:rPr>
          </w:pPr>
          <w:del w:id="442" w:author="Juan Pablo Gutiérrez" w:date="2011-11-03T16:52:00Z">
            <w:r w:rsidRPr="000A2439">
              <w:rPr>
                <w:rPrChange w:id="443" w:author="Juan Pablo Gutiérrez" w:date="2011-11-03T18:18:00Z">
                  <w:rPr>
                    <w:rStyle w:val="Hyperlink"/>
                    <w:szCs w:val="24"/>
                  </w:rPr>
                </w:rPrChange>
              </w:rPr>
              <w:delText>Definiciones en la EEPS</w:delText>
            </w:r>
            <w:r w:rsidRPr="000A2439">
              <w:rPr>
                <w:webHidden/>
                <w:szCs w:val="24"/>
                <w:rPrChange w:id="444" w:author="Juan Pablo Gutiérrez" w:date="2011-11-03T18:18:00Z">
                  <w:rPr>
                    <w:webHidden/>
                    <w:color w:val="0000FF" w:themeColor="hyperlink"/>
                    <w:szCs w:val="24"/>
                    <w:u w:val="single"/>
                  </w:rPr>
                </w:rPrChange>
              </w:rPr>
              <w:tab/>
              <w:delText>16</w:delText>
            </w:r>
          </w:del>
        </w:p>
        <w:p w:rsidR="00B50C17" w:rsidRPr="00CC4036" w:rsidDel="00880EB7" w:rsidRDefault="000A2439">
          <w:pPr>
            <w:pStyle w:val="TOC2"/>
            <w:tabs>
              <w:tab w:val="right" w:leader="dot" w:pos="8828"/>
            </w:tabs>
            <w:rPr>
              <w:del w:id="445" w:author="Juan Pablo Gutiérrez" w:date="2011-11-03T16:52:00Z"/>
              <w:rFonts w:ascii="Arial" w:eastAsiaTheme="minorEastAsia" w:hAnsi="Arial" w:cs="Arial"/>
              <w:noProof/>
              <w:sz w:val="24"/>
              <w:szCs w:val="24"/>
              <w:lang w:eastAsia="es-MX"/>
            </w:rPr>
          </w:pPr>
          <w:del w:id="446" w:author="Juan Pablo Gutiérrez" w:date="2011-11-03T16:52:00Z">
            <w:r w:rsidRPr="000A2439">
              <w:rPr>
                <w:rPrChange w:id="447" w:author="Juan Pablo Gutiérrez" w:date="2011-11-03T18:18:00Z">
                  <w:rPr>
                    <w:rStyle w:val="Hyperlink"/>
                    <w:rFonts w:ascii="Arial" w:hAnsi="Arial" w:cs="Arial"/>
                    <w:noProof/>
                    <w:sz w:val="24"/>
                    <w:szCs w:val="24"/>
                  </w:rPr>
                </w:rPrChange>
              </w:rPr>
              <w:delText>Períodos de referencia</w:delText>
            </w:r>
            <w:r w:rsidR="00B50C17" w:rsidRPr="00CC4036" w:rsidDel="00880EB7">
              <w:rPr>
                <w:rFonts w:ascii="Arial" w:hAnsi="Arial" w:cs="Arial"/>
                <w:noProof/>
                <w:webHidden/>
                <w:sz w:val="24"/>
                <w:szCs w:val="24"/>
              </w:rPr>
              <w:tab/>
              <w:delText>18</w:delText>
            </w:r>
          </w:del>
        </w:p>
        <w:p w:rsidR="00D7242B" w:rsidRDefault="000A2439">
          <w:pPr>
            <w:rPr>
              <w:lang w:val="es-ES"/>
            </w:rPr>
          </w:pPr>
          <w:r w:rsidRPr="000A2439">
            <w:rPr>
              <w:rFonts w:ascii="Arial" w:hAnsi="Arial" w:cs="Arial"/>
              <w:sz w:val="24"/>
              <w:szCs w:val="24"/>
              <w:lang w:val="es-ES"/>
              <w:rPrChange w:id="448" w:author="Juan Pablo Gutiérrez" w:date="2011-11-03T18:18:00Z">
                <w:rPr>
                  <w:rFonts w:ascii="Arial" w:hAnsi="Arial" w:cs="Arial"/>
                  <w:color w:val="0000FF" w:themeColor="hyperlink"/>
                  <w:sz w:val="24"/>
                  <w:szCs w:val="24"/>
                  <w:u w:val="single"/>
                  <w:lang w:val="es-ES"/>
                </w:rPr>
              </w:rPrChange>
            </w:rPr>
            <w:fldChar w:fldCharType="end"/>
          </w:r>
        </w:p>
      </w:sdtContent>
    </w:sdt>
    <w:p w:rsidR="0089603B" w:rsidRDefault="0089603B"/>
    <w:p w:rsidR="00837856" w:rsidRDefault="00837856" w:rsidP="0064528C">
      <w:pPr>
        <w:pStyle w:val="Heading1"/>
        <w:rPr>
          <w:rFonts w:ascii="Arial" w:hAnsi="Arial" w:cs="Arial"/>
          <w:lang w:val="es-ES_tradnl"/>
        </w:rPr>
        <w:sectPr w:rsidR="00837856">
          <w:pgSz w:w="12240" w:h="15840"/>
          <w:pgMar w:top="1417" w:right="1701" w:bottom="1417" w:left="1701" w:header="708" w:footer="708" w:gutter="0"/>
          <w:cols w:space="708"/>
          <w:titlePg/>
          <w:docGrid w:linePitch="360"/>
        </w:sectPr>
      </w:pPr>
      <w:bookmarkStart w:id="449" w:name="_Toc263848344"/>
    </w:p>
    <w:p w:rsidR="00000000" w:rsidRDefault="002F4D94">
      <w:pPr>
        <w:pStyle w:val="Heading1"/>
        <w:numPr>
          <w:ilvl w:val="0"/>
          <w:numId w:val="6"/>
        </w:numPr>
        <w:pPrChange w:id="450" w:author="Juan Pablo Gutiérrez" w:date="2011-11-03T16:47:00Z">
          <w:pPr>
            <w:pStyle w:val="Heading1"/>
          </w:pPr>
        </w:pPrChange>
      </w:pPr>
      <w:ins w:id="451" w:author="IADB" w:date="2011-10-24T19:40:00Z">
        <w:del w:id="452" w:author="Juan Pablo Gutiérrez" w:date="2011-11-03T16:47:00Z">
          <w:r w:rsidDel="00880EB7">
            <w:delText>1-</w:delText>
          </w:r>
        </w:del>
      </w:ins>
      <w:bookmarkStart w:id="453" w:name="_Toc308102532"/>
      <w:r w:rsidR="0064528C">
        <w:t>Introducción</w:t>
      </w:r>
      <w:bookmarkEnd w:id="449"/>
      <w:bookmarkEnd w:id="453"/>
    </w:p>
    <w:p w:rsidR="0064528C" w:rsidRDefault="0064528C" w:rsidP="0064528C">
      <w:pPr>
        <w:pStyle w:val="BodyText"/>
        <w:spacing w:after="0"/>
        <w:rPr>
          <w:lang w:val="es-MX"/>
        </w:rPr>
      </w:pPr>
      <w:r>
        <w:rPr>
          <w:lang w:val="es-MX"/>
        </w:rPr>
        <w:t>El Programa Solidaridad de la República Dominicana coordina un conjunto de estrategias de transferencias condicionadas a los hogares, como parte de la política de desarrollo social dominicana. El objetivo del programa es “c</w:t>
      </w:r>
      <w:r w:rsidRPr="007246D4">
        <w:rPr>
          <w:i/>
          <w:lang w:val="es-MX"/>
        </w:rPr>
        <w:t>ontribuir a romper la transmisión intergeneracional de las causas que generan o arraigan la pobreza, mejorando la inversión que los hogares pobres realizan en educación, salud y alimentación, potenciando la acumulación del capital humano de la descendencia</w:t>
      </w:r>
      <w:r>
        <w:rPr>
          <w:lang w:val="es-MX"/>
        </w:rPr>
        <w:t xml:space="preserve">”. </w:t>
      </w:r>
    </w:p>
    <w:p w:rsidR="0064528C" w:rsidRDefault="0064528C" w:rsidP="0064528C">
      <w:pPr>
        <w:pStyle w:val="BodyText"/>
        <w:ind w:firstLine="709"/>
        <w:rPr>
          <w:lang w:val="es-MX"/>
        </w:rPr>
      </w:pPr>
      <w:r>
        <w:rPr>
          <w:lang w:val="es-MX"/>
        </w:rPr>
        <w:t>Solidaridad comenzó a operar en 2004, y ha seguido un proceso de crecimiento tanto cuantitativo como cualitativo importante. Por un lado, el mayor presupuesto ha permitido ampliar de forma significativa la cobertura del Programa, a la vez que se han incrementado el tipo de transferencias que se entregan, y que actualmente comprenden las transferencias i. Comer es Primero, ii. Incentivo a la Asistencia Escolar (ILAE), y iii. el Bono Gas.</w:t>
      </w:r>
    </w:p>
    <w:p w:rsidR="0064528C" w:rsidRDefault="0064528C" w:rsidP="0064528C">
      <w:pPr>
        <w:pStyle w:val="BodyText"/>
        <w:ind w:firstLine="709"/>
        <w:rPr>
          <w:lang w:val="es-MX"/>
        </w:rPr>
      </w:pPr>
      <w:r>
        <w:rPr>
          <w:lang w:val="es-MX"/>
        </w:rPr>
        <w:t>Si para 2005 la cobertura del Programa abarcaba a 171 mil familias, para 2008 llegó a 400 mil familias, y se estimaba llegar a 600 mil en 2009.</w:t>
      </w:r>
    </w:p>
    <w:p w:rsidR="0064528C" w:rsidRDefault="0064528C" w:rsidP="0064528C">
      <w:pPr>
        <w:pStyle w:val="BodyText"/>
        <w:ind w:firstLine="709"/>
        <w:rPr>
          <w:lang w:val="es-MX"/>
        </w:rPr>
      </w:pPr>
      <w:r>
        <w:rPr>
          <w:lang w:val="es-MX"/>
        </w:rPr>
        <w:t xml:space="preserve">El monto de la transferencias de Comer es Primero es fijo y se entrega a los hogares que siendo calificados como elegibles, son incorporados al programa, para lo cual algún residente del hogar debe contar con cédula de identidad. El monto del ILAE es variable, y relacionado con el número de niños y niñas entre 6 y 16 años que se encuentren matriculados hasta en el octavo grado. </w:t>
      </w:r>
    </w:p>
    <w:p w:rsidR="0064528C" w:rsidRDefault="0064528C" w:rsidP="0064528C">
      <w:pPr>
        <w:pStyle w:val="BodyText"/>
        <w:ind w:firstLine="709"/>
        <w:rPr>
          <w:lang w:val="es-MX"/>
        </w:rPr>
      </w:pPr>
      <w:r>
        <w:rPr>
          <w:lang w:val="es-MX"/>
        </w:rPr>
        <w:t xml:space="preserve">Como parte de la evaluación del Programa, se implementó en 2010 la Encuesta </w:t>
      </w:r>
      <w:r w:rsidR="00AD5AE3">
        <w:rPr>
          <w:lang w:val="es-MX"/>
        </w:rPr>
        <w:t>de Evaluación</w:t>
      </w:r>
      <w:r>
        <w:rPr>
          <w:lang w:val="es-MX"/>
        </w:rPr>
        <w:t xml:space="preserve"> de</w:t>
      </w:r>
      <w:r w:rsidR="00AD5AE3">
        <w:rPr>
          <w:lang w:val="es-MX"/>
        </w:rPr>
        <w:t xml:space="preserve"> la</w:t>
      </w:r>
      <w:r>
        <w:rPr>
          <w:lang w:val="es-MX"/>
        </w:rPr>
        <w:t xml:space="preserve"> Protección Social (EEPS 2010), para recolectar información sobre hogares dominicanos en condiciones de pobreza.</w:t>
      </w:r>
    </w:p>
    <w:p w:rsidR="0064528C" w:rsidRPr="007246D4" w:rsidRDefault="0064528C" w:rsidP="0064528C">
      <w:pPr>
        <w:pStyle w:val="BodyText"/>
        <w:ind w:firstLine="709"/>
        <w:rPr>
          <w:lang w:val="es-MX"/>
        </w:rPr>
      </w:pPr>
      <w:r>
        <w:rPr>
          <w:lang w:val="es-MX"/>
        </w:rPr>
        <w:t>El objetivo de este documento es describir las características generales de la EEPS 2010.</w:t>
      </w:r>
    </w:p>
    <w:p w:rsidR="00000000" w:rsidRDefault="002F4D94">
      <w:pPr>
        <w:pStyle w:val="Heading1"/>
        <w:numPr>
          <w:ilvl w:val="0"/>
          <w:numId w:val="6"/>
        </w:numPr>
        <w:rPr>
          <w:ins w:id="454" w:author="Juan Pablo Gutiérrez" w:date="2011-11-03T14:39:00Z"/>
        </w:rPr>
        <w:pPrChange w:id="455" w:author="Juan Pablo Gutiérrez" w:date="2011-11-03T16:47:00Z">
          <w:pPr>
            <w:pStyle w:val="Heading1"/>
          </w:pPr>
        </w:pPrChange>
      </w:pPr>
      <w:bookmarkStart w:id="456" w:name="_Toc263848347"/>
      <w:ins w:id="457" w:author="IADB" w:date="2011-10-24T19:40:00Z">
        <w:del w:id="458" w:author="Juan Pablo Gutiérrez" w:date="2011-11-03T16:47:00Z">
          <w:r w:rsidDel="00880EB7">
            <w:delText>2-</w:delText>
          </w:r>
        </w:del>
      </w:ins>
      <w:bookmarkStart w:id="459" w:name="_Toc308102533"/>
      <w:ins w:id="460" w:author="IADB" w:date="2011-10-24T19:37:00Z">
        <w:r>
          <w:t>Descripcion de la EEPS</w:t>
        </w:r>
      </w:ins>
      <w:bookmarkEnd w:id="459"/>
    </w:p>
    <w:p w:rsidR="00000000" w:rsidRDefault="00C225AC">
      <w:pPr>
        <w:pStyle w:val="BodyText"/>
        <w:rPr>
          <w:ins w:id="461" w:author="Juan Pablo Gutiérrez" w:date="2011-11-03T14:39:00Z"/>
        </w:rPr>
        <w:pPrChange w:id="462" w:author="Juan Pablo Gutiérrez" w:date="2011-11-03T14:39:00Z">
          <w:pPr>
            <w:pStyle w:val="Heading1"/>
          </w:pPr>
        </w:pPrChange>
      </w:pPr>
      <w:ins w:id="463" w:author="Juan Pablo Gutiérrez" w:date="2011-11-03T14:39:00Z">
        <w:r>
          <w:rPr>
            <w:lang w:val="es-MX"/>
          </w:rPr>
          <w:t>La EEPS 2010 es una encuesta multi</w:t>
        </w:r>
      </w:ins>
      <w:ins w:id="464" w:author="Juan Pablo Gutiérrez" w:date="2011-11-03T18:21:00Z">
        <w:r w:rsidR="005641BB">
          <w:rPr>
            <w:lang w:val="es-MX"/>
          </w:rPr>
          <w:t>-</w:t>
        </w:r>
      </w:ins>
      <w:ins w:id="465" w:author="Juan Pablo Gutiérrez" w:date="2011-11-03T14:39:00Z">
        <w:r>
          <w:rPr>
            <w:lang w:val="es-MX"/>
          </w:rPr>
          <w:t>temática que busca identificar las condiciones generales de vida en 3 sub-conjuntos</w:t>
        </w:r>
      </w:ins>
      <w:ins w:id="466" w:author="Juan Pablo Gutiérrez" w:date="2011-11-03T14:44:00Z">
        <w:r>
          <w:rPr>
            <w:lang w:val="es-MX"/>
          </w:rPr>
          <w:t xml:space="preserve"> (muestras)</w:t>
        </w:r>
      </w:ins>
      <w:ins w:id="467" w:author="Juan Pablo Gutiérrez" w:date="2011-11-03T14:39:00Z">
        <w:r>
          <w:rPr>
            <w:lang w:val="es-MX"/>
          </w:rPr>
          <w:t xml:space="preserve"> de hogares:</w:t>
        </w:r>
      </w:ins>
    </w:p>
    <w:p w:rsidR="00000000" w:rsidRDefault="00C225AC">
      <w:pPr>
        <w:pStyle w:val="BodyText"/>
        <w:numPr>
          <w:ilvl w:val="0"/>
          <w:numId w:val="4"/>
        </w:numPr>
        <w:rPr>
          <w:ins w:id="468" w:author="Juan Pablo Gutiérrez" w:date="2011-11-03T14:41:00Z"/>
        </w:rPr>
        <w:pPrChange w:id="469" w:author="Juan Pablo Gutiérrez" w:date="2011-11-03T14:40:00Z">
          <w:pPr>
            <w:pStyle w:val="Heading1"/>
          </w:pPr>
        </w:pPrChange>
      </w:pPr>
      <w:ins w:id="470" w:author="Juan Pablo Gutiérrez" w:date="2011-11-03T14:40:00Z">
        <w:r>
          <w:rPr>
            <w:lang w:val="es-MX"/>
          </w:rPr>
          <w:t>Hogares beneficiarios de ILAE</w:t>
        </w:r>
      </w:ins>
      <w:ins w:id="471" w:author="Juan Pablo Gutiérrez" w:date="2011-11-03T14:41:00Z">
        <w:r>
          <w:rPr>
            <w:lang w:val="es-MX"/>
          </w:rPr>
          <w:t xml:space="preserve"> (y CEP)</w:t>
        </w:r>
      </w:ins>
      <w:ins w:id="472" w:author="Juan Pablo Gutiérrez" w:date="2011-11-03T14:40:00Z">
        <w:r>
          <w:rPr>
            <w:lang w:val="es-MX"/>
          </w:rPr>
          <w:t xml:space="preserve"> que estarían recibiendo las transferencias en 3 versiones (ver m</w:t>
        </w:r>
      </w:ins>
      <w:ins w:id="473" w:author="Juan Pablo Gutiérrez" w:date="2011-11-03T14:41:00Z">
        <w:r>
          <w:rPr>
            <w:lang w:val="es-MX"/>
          </w:rPr>
          <w:t>ás adelante)</w:t>
        </w:r>
      </w:ins>
    </w:p>
    <w:p w:rsidR="00000000" w:rsidRDefault="00C225AC">
      <w:pPr>
        <w:pStyle w:val="BodyText"/>
        <w:numPr>
          <w:ilvl w:val="0"/>
          <w:numId w:val="4"/>
        </w:numPr>
        <w:rPr>
          <w:ins w:id="474" w:author="Juan Pablo Gutiérrez" w:date="2011-11-03T14:41:00Z"/>
        </w:rPr>
        <w:pPrChange w:id="475" w:author="Juan Pablo Gutiérrez" w:date="2011-11-03T14:40:00Z">
          <w:pPr>
            <w:pStyle w:val="Heading1"/>
          </w:pPr>
        </w:pPrChange>
      </w:pPr>
      <w:ins w:id="476" w:author="Juan Pablo Gutiérrez" w:date="2011-11-03T14:41:00Z">
        <w:r>
          <w:rPr>
            <w:lang w:val="es-MX"/>
          </w:rPr>
          <w:t>Hogares beneficiarios CEP</w:t>
        </w:r>
      </w:ins>
    </w:p>
    <w:p w:rsidR="00000000" w:rsidRDefault="00C225AC">
      <w:pPr>
        <w:pStyle w:val="BodyText"/>
        <w:numPr>
          <w:ilvl w:val="0"/>
          <w:numId w:val="4"/>
        </w:numPr>
        <w:rPr>
          <w:ins w:id="477" w:author="Juan Pablo Gutiérrez" w:date="2011-11-03T14:39:00Z"/>
        </w:rPr>
        <w:pPrChange w:id="478" w:author="Juan Pablo Gutiérrez" w:date="2011-11-03T14:40:00Z">
          <w:pPr>
            <w:pStyle w:val="Heading1"/>
          </w:pPr>
        </w:pPrChange>
      </w:pPr>
      <w:ins w:id="479" w:author="Juan Pablo Gutiérrez" w:date="2011-11-03T14:41:00Z">
        <w:r>
          <w:rPr>
            <w:lang w:val="es-MX"/>
          </w:rPr>
          <w:t>Hogares no beneficiarios CEP similares a los hogares beneficiarios</w:t>
        </w:r>
      </w:ins>
    </w:p>
    <w:p w:rsidR="00000000" w:rsidRDefault="00C225AC">
      <w:pPr>
        <w:pStyle w:val="BodyText"/>
        <w:ind w:firstLine="709"/>
        <w:rPr>
          <w:ins w:id="480" w:author="Juan Pablo Gutiérrez" w:date="2011-11-03T14:44:00Z"/>
        </w:rPr>
        <w:pPrChange w:id="481" w:author="Juan Pablo Gutiérrez" w:date="2011-11-03T14:39:00Z">
          <w:pPr>
            <w:pStyle w:val="Heading1"/>
          </w:pPr>
        </w:pPrChange>
      </w:pPr>
      <w:ins w:id="482" w:author="Juan Pablo Gutiérrez" w:date="2011-11-03T14:42:00Z">
        <w:r>
          <w:rPr>
            <w:lang w:val="es-MX"/>
          </w:rPr>
          <w:t>La primera muestra (denominada muestra ILAE en el documento) se diseño para evaluar la efectividad de dos esquemas alternativos de transferencias comparados con el esquema actual.</w:t>
        </w:r>
      </w:ins>
      <w:ins w:id="483" w:author="Juan Pablo Gutiérrez" w:date="2011-11-03T14:43:00Z">
        <w:r>
          <w:rPr>
            <w:rStyle w:val="FootnoteReference"/>
            <w:lang w:val="es-MX"/>
          </w:rPr>
          <w:footnoteReference w:id="2"/>
        </w:r>
      </w:ins>
      <w:ins w:id="485" w:author="Juan Pablo Gutiérrez" w:date="2011-11-03T15:00:00Z">
        <w:r w:rsidR="000934A0">
          <w:rPr>
            <w:lang w:val="es-MX"/>
          </w:rPr>
          <w:t xml:space="preserve"> Para esta muestra, por criterios operativos, se definió que el universo de selecci</w:t>
        </w:r>
      </w:ins>
      <w:ins w:id="486" w:author="Juan Pablo Gutiérrez" w:date="2011-11-03T15:01:00Z">
        <w:r w:rsidR="000934A0">
          <w:rPr>
            <w:lang w:val="es-MX"/>
          </w:rPr>
          <w:t>ón se restringiera a un conjunto de 23,276 hogares pre-seleccionados para las innovaciones</w:t>
        </w:r>
      </w:ins>
      <w:ins w:id="487" w:author="Juan Pablo Gutiérrez" w:date="2011-11-03T15:03:00Z">
        <w:r w:rsidR="000934A0">
          <w:rPr>
            <w:lang w:val="es-MX"/>
          </w:rPr>
          <w:t>, en 4 provincias: Dajabón, Monte Cristi, Santiago Rodríguez, y Valverde.</w:t>
        </w:r>
      </w:ins>
    </w:p>
    <w:p w:rsidR="00000000" w:rsidRDefault="00C225AC">
      <w:pPr>
        <w:pStyle w:val="BodyText"/>
        <w:ind w:firstLine="709"/>
        <w:rPr>
          <w:ins w:id="488" w:author="Juan Pablo Gutiérrez" w:date="2011-11-03T14:46:00Z"/>
        </w:rPr>
        <w:pPrChange w:id="489" w:author="Juan Pablo Gutiérrez" w:date="2011-11-03T14:39:00Z">
          <w:pPr>
            <w:pStyle w:val="Heading1"/>
          </w:pPr>
        </w:pPrChange>
      </w:pPr>
      <w:ins w:id="490" w:author="Juan Pablo Gutiérrez" w:date="2011-11-03T14:44:00Z">
        <w:r>
          <w:rPr>
            <w:lang w:val="es-MX"/>
          </w:rPr>
          <w:t>Las muestras 2 y 3 se diseñaron en principio para evaluar de forma retrospectiva el impacto de CEP en indicadores de bienestar de los hogares. Para ello, a una selecci</w:t>
        </w:r>
      </w:ins>
      <w:ins w:id="491" w:author="Juan Pablo Gutiérrez" w:date="2011-11-03T14:45:00Z">
        <w:r>
          <w:rPr>
            <w:lang w:val="es-MX"/>
          </w:rPr>
          <w:t>ón representativa de hogares beneficiarios identificados como grupo de intervención se le pareo un conjunto de hogares con condiciones similares en el momento de la obtención de los datos que permiten la incorporaci</w:t>
        </w:r>
      </w:ins>
      <w:ins w:id="492" w:author="Juan Pablo Gutiérrez" w:date="2011-11-03T14:46:00Z">
        <w:r>
          <w:rPr>
            <w:lang w:val="es-MX"/>
          </w:rPr>
          <w:t>ón, pero que por aspectos administrativos no han sido incorporados al Programa.</w:t>
        </w:r>
      </w:ins>
    </w:p>
    <w:p w:rsidR="00000000" w:rsidRDefault="00C225AC">
      <w:pPr>
        <w:pStyle w:val="BodyText"/>
        <w:ind w:firstLine="709"/>
        <w:rPr>
          <w:ins w:id="493" w:author="Juan Pablo Gutiérrez" w:date="2011-11-03T14:47:00Z"/>
        </w:rPr>
        <w:pPrChange w:id="494" w:author="Juan Pablo Gutiérrez" w:date="2011-11-03T14:39:00Z">
          <w:pPr>
            <w:pStyle w:val="Heading1"/>
          </w:pPr>
        </w:pPrChange>
      </w:pPr>
      <w:ins w:id="495" w:author="Juan Pablo Gutiérrez" w:date="2011-11-03T14:46:00Z">
        <w:r>
          <w:rPr>
            <w:lang w:val="es-MX"/>
          </w:rPr>
          <w:t xml:space="preserve">Los contenidos temáticos de la EEPS abarcan información sobre las características demográficas, educativas, laborales, </w:t>
        </w:r>
      </w:ins>
      <w:ins w:id="496" w:author="Juan Pablo Gutiérrez" w:date="2011-11-03T14:47:00Z">
        <w:r>
          <w:rPr>
            <w:lang w:val="es-MX"/>
          </w:rPr>
          <w:t xml:space="preserve">y </w:t>
        </w:r>
      </w:ins>
      <w:ins w:id="497" w:author="Juan Pablo Gutiérrez" w:date="2011-11-03T14:46:00Z">
        <w:r>
          <w:rPr>
            <w:lang w:val="es-MX"/>
          </w:rPr>
          <w:t>de salud</w:t>
        </w:r>
      </w:ins>
      <w:ins w:id="498" w:author="Juan Pablo Gutiérrez" w:date="2011-11-03T14:47:00Z">
        <w:r>
          <w:rPr>
            <w:lang w:val="es-MX"/>
          </w:rPr>
          <w:t xml:space="preserve"> de los integrantes de los hogares en las 3 muestras, así como sobre la vivienda y condiciones generales de acceso a servicios, bienes del hogar, entre otros temas.</w:t>
        </w:r>
      </w:ins>
    </w:p>
    <w:p w:rsidR="00000000" w:rsidRDefault="00C225AC">
      <w:pPr>
        <w:pStyle w:val="BodyText"/>
        <w:ind w:firstLine="709"/>
        <w:rPr>
          <w:ins w:id="499" w:author="Juan Pablo Gutiérrez" w:date="2011-11-03T14:53:00Z"/>
        </w:rPr>
        <w:pPrChange w:id="500" w:author="Juan Pablo Gutiérrez" w:date="2011-11-03T14:39:00Z">
          <w:pPr>
            <w:pStyle w:val="Heading1"/>
          </w:pPr>
        </w:pPrChange>
      </w:pPr>
      <w:ins w:id="501" w:author="Juan Pablo Gutiérrez" w:date="2011-11-03T14:47:00Z">
        <w:r>
          <w:rPr>
            <w:lang w:val="es-MX"/>
          </w:rPr>
          <w:t>Si bien se trata de 3 muestras que en t</w:t>
        </w:r>
      </w:ins>
      <w:ins w:id="502" w:author="Juan Pablo Gutiérrez" w:date="2011-11-03T14:48:00Z">
        <w:r>
          <w:rPr>
            <w:lang w:val="es-MX"/>
          </w:rPr>
          <w:t xml:space="preserve">érminos de  inferencias y análisis requieren un tratamiento específico, la recolección de información y procedimientos operativos fueron los mismos, implementados por el mismo  equipo de campo del Banco Central. </w:t>
        </w:r>
      </w:ins>
    </w:p>
    <w:p w:rsidR="00000000" w:rsidRDefault="008E797B">
      <w:pPr>
        <w:pStyle w:val="BodyText"/>
        <w:ind w:firstLine="709"/>
        <w:rPr>
          <w:ins w:id="503" w:author="IADB" w:date="2011-10-24T19:37:00Z"/>
        </w:rPr>
        <w:pPrChange w:id="504" w:author="Juan Pablo Gutiérrez" w:date="2011-11-03T14:39:00Z">
          <w:pPr>
            <w:pStyle w:val="Heading1"/>
          </w:pPr>
        </w:pPrChange>
      </w:pPr>
      <w:ins w:id="505" w:author="Juan Pablo Gutiérrez" w:date="2011-11-03T14:53:00Z">
        <w:r>
          <w:rPr>
            <w:lang w:val="es-MX"/>
          </w:rPr>
          <w:t xml:space="preserve">El universo de selección se definió a partir de hogares con información en el Sistema </w:t>
        </w:r>
      </w:ins>
      <w:ins w:id="506" w:author="Juan Pablo Gutiérrez" w:date="2011-11-03T14:54:00Z">
        <w:r>
          <w:rPr>
            <w:lang w:val="es-MX"/>
          </w:rPr>
          <w:t>Único de Beneficiarios (SIUBEN), un sistema de información y registro de beneficiarios y potenciales beneficiarios implementado por el Gabinete Social de la Rep</w:t>
        </w:r>
      </w:ins>
      <w:ins w:id="507" w:author="Juan Pablo Gutiérrez" w:date="2011-11-03T14:55:00Z">
        <w:r>
          <w:rPr>
            <w:lang w:val="es-MX"/>
          </w:rPr>
          <w:t>ública Dominicana. Este sistema permita la clasificación socioeconómica de los hogares, y su priorización para la participación en programas sociales.  En ese sentido, este registro identifica a todos los hogares en Solidaridad, as</w:t>
        </w:r>
      </w:ins>
      <w:ins w:id="508" w:author="Juan Pablo Gutiérrez" w:date="2011-11-03T14:56:00Z">
        <w:r>
          <w:rPr>
            <w:lang w:val="es-MX"/>
          </w:rPr>
          <w:t>í como aquellos que se han registrado y no han sido incorporados, sea porque no son suficientemente pobres, o porque no cumplen con algún aspecto administrativo</w:t>
        </w:r>
      </w:ins>
      <w:ins w:id="509" w:author="Juan Pablo Gutiérrez" w:date="2011-11-03T14:57:00Z">
        <w:r>
          <w:rPr>
            <w:lang w:val="es-MX"/>
          </w:rPr>
          <w:t xml:space="preserve"> (en general, la falta de cédula de indentidad).</w:t>
        </w:r>
      </w:ins>
    </w:p>
    <w:p w:rsidR="00000000" w:rsidRDefault="002F4D94">
      <w:pPr>
        <w:pStyle w:val="Heading1"/>
        <w:numPr>
          <w:ilvl w:val="0"/>
          <w:numId w:val="6"/>
        </w:numPr>
        <w:pPrChange w:id="510" w:author="Juan Pablo Gutiérrez" w:date="2011-11-03T16:48:00Z">
          <w:pPr>
            <w:pStyle w:val="Heading1"/>
          </w:pPr>
        </w:pPrChange>
      </w:pPr>
      <w:ins w:id="511" w:author="IADB" w:date="2011-10-24T19:40:00Z">
        <w:del w:id="512" w:author="Juan Pablo Gutiérrez" w:date="2011-11-03T16:48:00Z">
          <w:r w:rsidDel="00880EB7">
            <w:delText>3-</w:delText>
          </w:r>
        </w:del>
      </w:ins>
      <w:bookmarkStart w:id="513" w:name="_Toc308102534"/>
      <w:r w:rsidR="00B50C17">
        <w:t>Objetivos de la EEPS 2010</w:t>
      </w:r>
      <w:bookmarkEnd w:id="513"/>
    </w:p>
    <w:p w:rsidR="00B50C17" w:rsidRDefault="00B50C17" w:rsidP="00B50C17">
      <w:pPr>
        <w:pStyle w:val="BodyText"/>
        <w:rPr>
          <w:lang w:val="es-MX"/>
        </w:rPr>
      </w:pPr>
      <w:r>
        <w:rPr>
          <w:lang w:val="es-MX"/>
        </w:rPr>
        <w:t>La EEPS 2010 busca generar evidencia para la evaluación del Programa Solidaridad, en particular se buscan los dos objetivos siguientes:</w:t>
      </w:r>
    </w:p>
    <w:p w:rsidR="00B50C17" w:rsidRDefault="00B50C17" w:rsidP="00B50C17">
      <w:pPr>
        <w:pStyle w:val="BodyText"/>
        <w:numPr>
          <w:ilvl w:val="0"/>
          <w:numId w:val="3"/>
        </w:numPr>
        <w:rPr>
          <w:lang w:val="es-MX"/>
        </w:rPr>
      </w:pPr>
      <w:r>
        <w:rPr>
          <w:lang w:val="es-MX"/>
        </w:rPr>
        <w:t>A través de la muestra de la innovación educativa, generar la información de línea de base para evaluar el impacto diferencial de alternativas del componente educativa</w:t>
      </w:r>
    </w:p>
    <w:p w:rsidR="00B50C17" w:rsidRDefault="00B50C17" w:rsidP="00B50C17">
      <w:pPr>
        <w:pStyle w:val="BodyText"/>
        <w:numPr>
          <w:ilvl w:val="0"/>
          <w:numId w:val="3"/>
        </w:numPr>
        <w:rPr>
          <w:lang w:val="es-MX"/>
        </w:rPr>
      </w:pPr>
      <w:r>
        <w:rPr>
          <w:lang w:val="es-MX"/>
        </w:rPr>
        <w:t>A través de la muestra de hogares pobres elegibles para CEP, generar información para la evaluación retrospectiva de este componente de Solidaridad, a través de la comparación por los métodos apropiados de hogares beneficiarios y hogares no beneficiarios, ambos grupos en condiciones de pobreza similares.</w:t>
      </w:r>
      <w:ins w:id="514" w:author="Juan Pablo Gutiérrez" w:date="2011-11-03T14:50:00Z">
        <w:r w:rsidR="008E797B">
          <w:rPr>
            <w:lang w:val="es-MX"/>
          </w:rPr>
          <w:t xml:space="preserve"> Es decir, para este análisis se propone un abordaje cuasi-experimental, utilizando el pareamiento en condiciones que se proponen anteriores a la intervención. El efecto del Programa se busca estimar como las diferencias en los resultados  de inter</w:t>
        </w:r>
      </w:ins>
      <w:ins w:id="515" w:author="Juan Pablo Gutiérrez" w:date="2011-11-03T14:51:00Z">
        <w:r w:rsidR="008E797B">
          <w:rPr>
            <w:lang w:val="es-MX"/>
          </w:rPr>
          <w:t>és entre el grupo de intervención y el de comparación,  bajo el supuesto de que eran relativamente similares antes de la intervención.</w:t>
        </w:r>
        <w:r w:rsidR="008E797B">
          <w:rPr>
            <w:rStyle w:val="FootnoteReference"/>
            <w:lang w:val="es-MX"/>
          </w:rPr>
          <w:footnoteReference w:id="3"/>
        </w:r>
      </w:ins>
    </w:p>
    <w:p w:rsidR="00B50C17" w:rsidRDefault="00B50C17" w:rsidP="00B50C17">
      <w:pPr>
        <w:pStyle w:val="BodyText"/>
        <w:ind w:firstLine="708"/>
        <w:rPr>
          <w:lang w:val="es-MX"/>
        </w:rPr>
      </w:pPr>
      <w:r>
        <w:rPr>
          <w:lang w:val="es-MX"/>
        </w:rPr>
        <w:t>Adicionalmente, la EEPS 2010 permite presentar un panorama general de los hogares beneficiarios de Solidaridad, y en la medida que estos son similares a los hogares en pobreza en RD, de este conjunto mayor, los hogares dominicanos pobres.</w:t>
      </w:r>
    </w:p>
    <w:p w:rsidR="00000000" w:rsidRDefault="00E0676E">
      <w:pPr>
        <w:rPr>
          <w:ins w:id="520" w:author="IADB" w:date="2011-10-24T19:35:00Z"/>
          <w:del w:id="521" w:author="Juan Pablo Gutiérrez" w:date="2011-11-03T16:48:00Z"/>
        </w:rPr>
        <w:pPrChange w:id="522" w:author="IADB" w:date="2011-10-24T19:35:00Z">
          <w:pPr>
            <w:pStyle w:val="Heading1"/>
          </w:pPr>
        </w:pPrChange>
      </w:pPr>
      <w:bookmarkStart w:id="523" w:name="_Toc308102505"/>
      <w:bookmarkStart w:id="524" w:name="_Toc308102535"/>
      <w:bookmarkEnd w:id="523"/>
      <w:bookmarkEnd w:id="524"/>
    </w:p>
    <w:p w:rsidR="00000000" w:rsidRDefault="00E0676E">
      <w:pPr>
        <w:pStyle w:val="Heading1"/>
        <w:numPr>
          <w:ilvl w:val="0"/>
          <w:numId w:val="6"/>
        </w:numPr>
        <w:rPr>
          <w:ins w:id="525" w:author="IADB" w:date="2011-10-24T19:35:00Z"/>
          <w:del w:id="526" w:author="Juan Pablo Gutiérrez" w:date="2011-11-03T14:59:00Z"/>
        </w:rPr>
        <w:pPrChange w:id="527" w:author="Juan Pablo Gutiérrez" w:date="2011-11-03T16:48:00Z">
          <w:pPr>
            <w:pStyle w:val="Heading1"/>
          </w:pPr>
        </w:pPrChange>
      </w:pPr>
      <w:bookmarkStart w:id="528" w:name="_Toc308102506"/>
      <w:bookmarkStart w:id="529" w:name="_Toc308102536"/>
      <w:bookmarkEnd w:id="528"/>
      <w:bookmarkEnd w:id="529"/>
    </w:p>
    <w:p w:rsidR="00000000" w:rsidRDefault="002F4D94">
      <w:pPr>
        <w:pStyle w:val="Heading1"/>
        <w:numPr>
          <w:ilvl w:val="0"/>
          <w:numId w:val="6"/>
        </w:numPr>
        <w:rPr>
          <w:ins w:id="530" w:author="IADB" w:date="2011-10-24T19:39:00Z"/>
        </w:rPr>
        <w:pPrChange w:id="531" w:author="Juan Pablo Gutiérrez" w:date="2011-11-03T16:48:00Z">
          <w:pPr>
            <w:pStyle w:val="Heading1"/>
          </w:pPr>
        </w:pPrChange>
      </w:pPr>
      <w:ins w:id="532" w:author="IADB" w:date="2011-10-24T19:40:00Z">
        <w:del w:id="533" w:author="Juan Pablo Gutiérrez" w:date="2011-11-03T16:48:00Z">
          <w:r w:rsidDel="00880EB7">
            <w:delText>3-</w:delText>
          </w:r>
        </w:del>
      </w:ins>
      <w:bookmarkStart w:id="534" w:name="_Toc308102537"/>
      <w:r w:rsidR="0064528C">
        <w:t xml:space="preserve">Aspectos </w:t>
      </w:r>
      <w:ins w:id="535" w:author="Juan Pablo Gutiérrez" w:date="2011-11-03T14:59:00Z">
        <w:r w:rsidR="008E797B">
          <w:t xml:space="preserve">generales </w:t>
        </w:r>
      </w:ins>
      <w:r w:rsidR="0064528C">
        <w:t>del diseño de la muestra</w:t>
      </w:r>
      <w:bookmarkEnd w:id="456"/>
      <w:bookmarkEnd w:id="534"/>
    </w:p>
    <w:p w:rsidR="00000000" w:rsidRDefault="00E0676E">
      <w:pPr>
        <w:rPr>
          <w:ins w:id="536" w:author="IADB" w:date="2011-10-24T19:39:00Z"/>
          <w:del w:id="537" w:author="Juan Pablo Gutiérrez" w:date="2011-11-03T14:59:00Z"/>
        </w:rPr>
        <w:pPrChange w:id="538" w:author="IADB" w:date="2011-10-24T19:39:00Z">
          <w:pPr>
            <w:pStyle w:val="Heading1"/>
          </w:pPr>
        </w:pPrChange>
      </w:pPr>
    </w:p>
    <w:p w:rsidR="00000000" w:rsidRDefault="002F4D94">
      <w:pPr>
        <w:rPr>
          <w:del w:id="539" w:author="Juan Pablo Gutiérrez" w:date="2011-11-03T14:59:00Z"/>
        </w:rPr>
        <w:pPrChange w:id="540" w:author="IADB" w:date="2011-10-24T19:39:00Z">
          <w:pPr>
            <w:pStyle w:val="Heading1"/>
          </w:pPr>
        </w:pPrChange>
      </w:pPr>
      <w:ins w:id="541" w:author="IADB" w:date="2011-10-24T19:42:00Z">
        <w:del w:id="542" w:author="Juan Pablo Gutiérrez" w:date="2011-11-03T14:59:00Z">
          <w:r w:rsidDel="008E797B">
            <w:delText xml:space="preserve">3.1 </w:delText>
          </w:r>
        </w:del>
      </w:ins>
      <w:ins w:id="543" w:author="IADB" w:date="2011-10-24T19:39:00Z">
        <w:del w:id="544" w:author="Juan Pablo Gutiérrez" w:date="2011-11-03T14:59:00Z">
          <w:r w:rsidDel="008E797B">
            <w:delText>Muestra para beneficiarios de SOLIDARIDAD???</w:delText>
          </w:r>
        </w:del>
      </w:ins>
    </w:p>
    <w:p w:rsidR="0064528C" w:rsidRDefault="0064528C" w:rsidP="0064528C">
      <w:pPr>
        <w:pStyle w:val="BodyText"/>
        <w:rPr>
          <w:lang w:val="es-MX"/>
        </w:rPr>
      </w:pPr>
      <w:r>
        <w:rPr>
          <w:lang w:val="es-MX"/>
        </w:rPr>
        <w:t xml:space="preserve">El </w:t>
      </w:r>
      <w:r w:rsidRPr="009540E7">
        <w:rPr>
          <w:b/>
          <w:lang w:val="es-MX"/>
        </w:rPr>
        <w:t>universo</w:t>
      </w:r>
      <w:r>
        <w:rPr>
          <w:lang w:val="es-MX"/>
        </w:rPr>
        <w:t xml:space="preserve"> definido para la </w:t>
      </w:r>
      <w:del w:id="545" w:author="Juan Pablo Gutiérrez" w:date="2011-11-03T14:59:00Z">
        <w:r w:rsidDel="008E797B">
          <w:rPr>
            <w:lang w:val="es-MX"/>
          </w:rPr>
          <w:delText xml:space="preserve">EBS </w:delText>
        </w:r>
      </w:del>
      <w:ins w:id="546" w:author="Juan Pablo Gutiérrez" w:date="2011-11-03T14:59:00Z">
        <w:r w:rsidR="008E797B">
          <w:rPr>
            <w:lang w:val="es-MX"/>
          </w:rPr>
          <w:t xml:space="preserve">EEPS, como se mencionó, </w:t>
        </w:r>
      </w:ins>
      <w:r>
        <w:rPr>
          <w:lang w:val="es-MX"/>
        </w:rPr>
        <w:t>son los hogares para los que se cuenta con una calificación</w:t>
      </w:r>
      <w:ins w:id="547" w:author="Juan Pablo Gutiérrez" w:date="2011-11-03T14:59:00Z">
        <w:r w:rsidR="008E797B">
          <w:rPr>
            <w:lang w:val="es-MX"/>
          </w:rPr>
          <w:t xml:space="preserve"> de condiciones socieconómicas</w:t>
        </w:r>
      </w:ins>
      <w:r>
        <w:rPr>
          <w:lang w:val="es-MX"/>
        </w:rPr>
        <w:t xml:space="preserve"> por parte del SIUBEN, y se identifican como hogares elegibles, o cercanos al punto de corte de elegibilidad</w:t>
      </w:r>
      <w:ins w:id="548" w:author="Juan Pablo Gutiérrez" w:date="2011-11-03T14:58:00Z">
        <w:r w:rsidR="008E797B">
          <w:rPr>
            <w:lang w:val="es-MX"/>
          </w:rPr>
          <w:t>, es decir, son suficientemente pobres para ser considerados para los programas sociales</w:t>
        </w:r>
      </w:ins>
      <w:r>
        <w:rPr>
          <w:lang w:val="es-MX"/>
        </w:rPr>
        <w:t>.</w:t>
      </w:r>
    </w:p>
    <w:p w:rsidR="0064528C" w:rsidRDefault="0064528C" w:rsidP="0064528C">
      <w:pPr>
        <w:pStyle w:val="BodyText"/>
        <w:ind w:firstLine="708"/>
        <w:rPr>
          <w:lang w:val="es-MX"/>
        </w:rPr>
      </w:pPr>
      <w:r>
        <w:rPr>
          <w:lang w:val="es-MX"/>
        </w:rPr>
        <w:t xml:space="preserve">La </w:t>
      </w:r>
      <w:r w:rsidRPr="009540E7">
        <w:rPr>
          <w:b/>
          <w:lang w:val="es-MX"/>
        </w:rPr>
        <w:t>cobertura</w:t>
      </w:r>
      <w:r>
        <w:rPr>
          <w:lang w:val="es-MX"/>
        </w:rPr>
        <w:t xml:space="preserve"> de la </w:t>
      </w:r>
      <w:del w:id="549" w:author="Juan Pablo Gutiérrez" w:date="2011-11-03T13:55:00Z">
        <w:r w:rsidDel="005231ED">
          <w:rPr>
            <w:lang w:val="es-MX"/>
          </w:rPr>
          <w:delText xml:space="preserve">EBS </w:delText>
        </w:r>
      </w:del>
      <w:ins w:id="550" w:author="Juan Pablo Gutiérrez" w:date="2011-11-03T13:55:00Z">
        <w:r w:rsidR="005231ED">
          <w:rPr>
            <w:lang w:val="es-MX"/>
          </w:rPr>
          <w:t xml:space="preserve">EEPS </w:t>
        </w:r>
      </w:ins>
      <w:r>
        <w:rPr>
          <w:lang w:val="es-MX"/>
        </w:rPr>
        <w:t xml:space="preserve">estará definida por la cobertura de Solidaridad; en principio, se espera una selección representativa de beneficiarios, y una muestra específica de hogares pobres no beneficiarios. </w:t>
      </w:r>
    </w:p>
    <w:p w:rsidR="0064528C" w:rsidRDefault="0064528C" w:rsidP="0064528C">
      <w:pPr>
        <w:pStyle w:val="BodyText"/>
        <w:ind w:firstLine="708"/>
        <w:rPr>
          <w:lang w:val="es-MX"/>
        </w:rPr>
      </w:pPr>
      <w:r>
        <w:rPr>
          <w:lang w:val="es-MX"/>
        </w:rPr>
        <w:t xml:space="preserve">El </w:t>
      </w:r>
      <w:r w:rsidRPr="009540E7">
        <w:rPr>
          <w:b/>
          <w:lang w:val="es-MX"/>
        </w:rPr>
        <w:t>poder</w:t>
      </w:r>
      <w:r>
        <w:rPr>
          <w:lang w:val="es-MX"/>
        </w:rPr>
        <w:t xml:space="preserve"> (la probabilidad de rechazar la hipoteis nula cuando es falsa) de la muestra se estimará en 90%, con un </w:t>
      </w:r>
      <w:r w:rsidRPr="009540E7">
        <w:rPr>
          <w:b/>
          <w:lang w:val="es-MX"/>
        </w:rPr>
        <w:t>nivel de confianza</w:t>
      </w:r>
      <w:r>
        <w:rPr>
          <w:lang w:val="es-MX"/>
        </w:rPr>
        <w:t xml:space="preserve"> de 95% (probabilidad de aceptar la hipótesis nula cuando es cierta).</w:t>
      </w:r>
    </w:p>
    <w:p w:rsidR="0064528C" w:rsidRDefault="00880EB7" w:rsidP="0064528C">
      <w:pPr>
        <w:pStyle w:val="Heading2"/>
      </w:pPr>
      <w:bookmarkStart w:id="551" w:name="_Toc263848348"/>
      <w:bookmarkStart w:id="552" w:name="_Toc308102538"/>
      <w:ins w:id="553" w:author="Juan Pablo Gutiérrez" w:date="2011-11-03T16:49:00Z">
        <w:r>
          <w:t xml:space="preserve">4.1 </w:t>
        </w:r>
      </w:ins>
      <w:r w:rsidR="0064528C">
        <w:t>Tamaño de muestra</w:t>
      </w:r>
      <w:bookmarkEnd w:id="551"/>
      <w:bookmarkEnd w:id="552"/>
    </w:p>
    <w:p w:rsidR="0064528C" w:rsidRDefault="0064528C" w:rsidP="0064528C">
      <w:pPr>
        <w:pStyle w:val="BodyText"/>
        <w:rPr>
          <w:lang w:val="es-MX"/>
        </w:rPr>
      </w:pPr>
      <w:r>
        <w:rPr>
          <w:lang w:val="es-MX"/>
        </w:rPr>
        <w:t>El tamaño de</w:t>
      </w:r>
      <w:r w:rsidRPr="00C04B12">
        <w:rPr>
          <w:lang w:val="es-MX"/>
        </w:rPr>
        <w:t xml:space="preserve"> muestra necesari</w:t>
      </w:r>
      <w:r>
        <w:rPr>
          <w:lang w:val="es-MX"/>
        </w:rPr>
        <w:t>o</w:t>
      </w:r>
      <w:r w:rsidRPr="00C04B12">
        <w:rPr>
          <w:lang w:val="es-MX"/>
        </w:rPr>
        <w:t xml:space="preserve"> </w:t>
      </w:r>
      <w:r>
        <w:rPr>
          <w:lang w:val="es-MX"/>
        </w:rPr>
        <w:t>es una función</w:t>
      </w:r>
      <w:r w:rsidRPr="00C04B12">
        <w:rPr>
          <w:lang w:val="es-MX"/>
        </w:rPr>
        <w:t xml:space="preserve"> de la magnitud de los efectos esperables por la</w:t>
      </w:r>
      <w:r>
        <w:rPr>
          <w:lang w:val="es-MX"/>
        </w:rPr>
        <w:t xml:space="preserve"> </w:t>
      </w:r>
      <w:r w:rsidRPr="00C04B12">
        <w:rPr>
          <w:lang w:val="es-MX"/>
        </w:rPr>
        <w:t>intervención en el tiempo de observación planeado</w:t>
      </w:r>
      <w:r>
        <w:rPr>
          <w:lang w:val="es-MX"/>
        </w:rPr>
        <w:t>, el nivel de las variables en las que se espera este efecto, y el diseño de la muestra. Para estimar el nivel y magnitud del cambio esperado es necesario identificar las variables de resultado que se buscan. Para la evaluación del Programa Solidaridad, los indicadores comprometidos son:</w:t>
      </w:r>
    </w:p>
    <w:p w:rsidR="0064528C" w:rsidRPr="00C04B12" w:rsidRDefault="0064528C" w:rsidP="0064528C">
      <w:pPr>
        <w:pStyle w:val="BodyText"/>
        <w:numPr>
          <w:ilvl w:val="0"/>
          <w:numId w:val="2"/>
        </w:numPr>
        <w:spacing w:line="240" w:lineRule="auto"/>
        <w:rPr>
          <w:lang w:val="es-MX"/>
        </w:rPr>
      </w:pPr>
      <w:r w:rsidRPr="00C04B12">
        <w:rPr>
          <w:lang w:val="es-MX"/>
        </w:rPr>
        <w:t>Prevalencia de desnutrición de niños de 0 a 2 años en hogares en pobreza extrema</w:t>
      </w:r>
    </w:p>
    <w:p w:rsidR="0064528C" w:rsidRPr="00C04B12" w:rsidRDefault="0064528C" w:rsidP="0064528C">
      <w:pPr>
        <w:pStyle w:val="BodyText"/>
        <w:numPr>
          <w:ilvl w:val="0"/>
          <w:numId w:val="2"/>
        </w:numPr>
        <w:spacing w:line="240" w:lineRule="auto"/>
        <w:rPr>
          <w:lang w:val="es-MX"/>
        </w:rPr>
      </w:pPr>
      <w:r w:rsidRPr="00C04B12">
        <w:rPr>
          <w:lang w:val="es-MX"/>
        </w:rPr>
        <w:t>Focalización del programa</w:t>
      </w:r>
    </w:p>
    <w:p w:rsidR="0064528C" w:rsidRPr="00C04B12" w:rsidRDefault="0064528C" w:rsidP="0064528C">
      <w:pPr>
        <w:pStyle w:val="BodyText"/>
        <w:numPr>
          <w:ilvl w:val="0"/>
          <w:numId w:val="2"/>
        </w:numPr>
        <w:spacing w:line="240" w:lineRule="auto"/>
        <w:rPr>
          <w:lang w:val="es-MX"/>
        </w:rPr>
      </w:pPr>
      <w:r w:rsidRPr="00C04B12">
        <w:rPr>
          <w:lang w:val="es-MX"/>
        </w:rPr>
        <w:t>Estatura promedio de niños entre 36 y 60 meses</w:t>
      </w:r>
    </w:p>
    <w:p w:rsidR="0064528C" w:rsidRPr="00C04B12" w:rsidRDefault="0064528C" w:rsidP="0064528C">
      <w:pPr>
        <w:pStyle w:val="BodyText"/>
        <w:numPr>
          <w:ilvl w:val="0"/>
          <w:numId w:val="2"/>
        </w:numPr>
        <w:spacing w:line="240" w:lineRule="auto"/>
        <w:rPr>
          <w:lang w:val="es-MX"/>
        </w:rPr>
      </w:pPr>
      <w:r w:rsidRPr="00C04B12">
        <w:rPr>
          <w:lang w:val="es-MX"/>
        </w:rPr>
        <w:t>Menores de dos años con esquema completo de vacunación</w:t>
      </w:r>
    </w:p>
    <w:p w:rsidR="0064528C" w:rsidRPr="00C04B12" w:rsidRDefault="0064528C" w:rsidP="0064528C">
      <w:pPr>
        <w:pStyle w:val="BodyText"/>
        <w:numPr>
          <w:ilvl w:val="0"/>
          <w:numId w:val="2"/>
        </w:numPr>
        <w:spacing w:line="240" w:lineRule="auto"/>
        <w:rPr>
          <w:lang w:val="es-MX"/>
        </w:rPr>
      </w:pPr>
      <w:r>
        <w:rPr>
          <w:lang w:val="es-MX"/>
        </w:rPr>
        <w:t xml:space="preserve">Individuos de </w:t>
      </w:r>
      <w:r w:rsidRPr="00C04B12">
        <w:rPr>
          <w:lang w:val="es-MX"/>
        </w:rPr>
        <w:t>14 a 16 años con al menos 6 grados de educación</w:t>
      </w:r>
    </w:p>
    <w:p w:rsidR="0064528C" w:rsidRPr="00C04B12" w:rsidRDefault="0064528C" w:rsidP="0064528C">
      <w:pPr>
        <w:pStyle w:val="BodyText"/>
        <w:numPr>
          <w:ilvl w:val="0"/>
          <w:numId w:val="2"/>
        </w:numPr>
        <w:spacing w:line="240" w:lineRule="auto"/>
        <w:rPr>
          <w:lang w:val="es-MX"/>
        </w:rPr>
      </w:pPr>
      <w:r w:rsidRPr="00C04B12">
        <w:rPr>
          <w:lang w:val="es-MX"/>
        </w:rPr>
        <w:t xml:space="preserve">% de menores de 5 años que reciben suplementación </w:t>
      </w:r>
    </w:p>
    <w:p w:rsidR="0064528C" w:rsidRPr="00C04B12" w:rsidRDefault="0064528C" w:rsidP="0064528C">
      <w:pPr>
        <w:pStyle w:val="BodyText"/>
        <w:numPr>
          <w:ilvl w:val="0"/>
          <w:numId w:val="2"/>
        </w:numPr>
        <w:spacing w:line="240" w:lineRule="auto"/>
        <w:rPr>
          <w:lang w:val="es-MX"/>
        </w:rPr>
      </w:pPr>
      <w:r w:rsidRPr="00C04B12">
        <w:rPr>
          <w:lang w:val="es-MX"/>
        </w:rPr>
        <w:t>% de menores de 6 meses en lactancia materna exclusiva</w:t>
      </w:r>
    </w:p>
    <w:p w:rsidR="0064528C" w:rsidRPr="00C04B12" w:rsidRDefault="0064528C" w:rsidP="0064528C">
      <w:pPr>
        <w:pStyle w:val="BodyText"/>
        <w:numPr>
          <w:ilvl w:val="0"/>
          <w:numId w:val="2"/>
        </w:numPr>
        <w:spacing w:line="240" w:lineRule="auto"/>
        <w:rPr>
          <w:lang w:val="es-MX"/>
        </w:rPr>
      </w:pPr>
      <w:r w:rsidRPr="00C04B12">
        <w:rPr>
          <w:lang w:val="es-MX"/>
        </w:rPr>
        <w:t>Monitoreo de crecimiento</w:t>
      </w:r>
    </w:p>
    <w:p w:rsidR="0064528C" w:rsidRPr="00C04B12" w:rsidRDefault="0064528C" w:rsidP="0064528C">
      <w:pPr>
        <w:pStyle w:val="BodyText"/>
        <w:numPr>
          <w:ilvl w:val="0"/>
          <w:numId w:val="2"/>
        </w:numPr>
        <w:spacing w:line="240" w:lineRule="auto"/>
        <w:rPr>
          <w:lang w:val="es-MX"/>
        </w:rPr>
      </w:pPr>
      <w:r w:rsidRPr="00C04B12">
        <w:rPr>
          <w:lang w:val="es-MX"/>
        </w:rPr>
        <w:t xml:space="preserve">% de mujeres embarazadas </w:t>
      </w:r>
      <w:r>
        <w:rPr>
          <w:lang w:val="es-MX"/>
        </w:rPr>
        <w:t>que reciben suplementos de</w:t>
      </w:r>
      <w:r w:rsidRPr="00C04B12">
        <w:rPr>
          <w:lang w:val="es-MX"/>
        </w:rPr>
        <w:t xml:space="preserve"> hierro</w:t>
      </w:r>
    </w:p>
    <w:p w:rsidR="0064528C" w:rsidRPr="00C04B12" w:rsidRDefault="0064528C" w:rsidP="0064528C">
      <w:pPr>
        <w:pStyle w:val="BodyText"/>
        <w:numPr>
          <w:ilvl w:val="0"/>
          <w:numId w:val="2"/>
        </w:numPr>
        <w:spacing w:line="240" w:lineRule="auto"/>
        <w:rPr>
          <w:lang w:val="es-MX"/>
        </w:rPr>
      </w:pPr>
      <w:r w:rsidRPr="00C04B12">
        <w:rPr>
          <w:lang w:val="es-MX"/>
        </w:rPr>
        <w:t xml:space="preserve">% de embarazadas </w:t>
      </w:r>
      <w:r>
        <w:rPr>
          <w:lang w:val="es-MX"/>
        </w:rPr>
        <w:t>que asisten a</w:t>
      </w:r>
      <w:r w:rsidRPr="00C04B12">
        <w:rPr>
          <w:lang w:val="es-MX"/>
        </w:rPr>
        <w:t xml:space="preserve"> control prenatal </w:t>
      </w:r>
    </w:p>
    <w:p w:rsidR="0064528C" w:rsidRPr="00C04B12" w:rsidRDefault="0064528C" w:rsidP="0064528C">
      <w:pPr>
        <w:pStyle w:val="BodyText"/>
        <w:numPr>
          <w:ilvl w:val="0"/>
          <w:numId w:val="2"/>
        </w:numPr>
        <w:spacing w:line="240" w:lineRule="auto"/>
        <w:rPr>
          <w:lang w:val="es-MX"/>
        </w:rPr>
      </w:pPr>
      <w:r w:rsidRPr="00C04B12">
        <w:rPr>
          <w:lang w:val="es-MX"/>
        </w:rPr>
        <w:t xml:space="preserve">% de </w:t>
      </w:r>
      <w:r>
        <w:rPr>
          <w:lang w:val="es-MX"/>
        </w:rPr>
        <w:t>adultos mayores</w:t>
      </w:r>
      <w:r w:rsidRPr="00C04B12">
        <w:rPr>
          <w:lang w:val="es-MX"/>
        </w:rPr>
        <w:t xml:space="preserve"> </w:t>
      </w:r>
      <w:r>
        <w:rPr>
          <w:lang w:val="es-MX"/>
        </w:rPr>
        <w:t xml:space="preserve">que </w:t>
      </w:r>
      <w:r w:rsidRPr="00C04B12">
        <w:rPr>
          <w:lang w:val="es-MX"/>
        </w:rPr>
        <w:t>asisten a consultas</w:t>
      </w:r>
      <w:r>
        <w:rPr>
          <w:lang w:val="es-MX"/>
        </w:rPr>
        <w:t xml:space="preserve"> de salud</w:t>
      </w:r>
    </w:p>
    <w:p w:rsidR="0064528C" w:rsidRPr="00CB2AB6" w:rsidRDefault="0064528C" w:rsidP="0064528C">
      <w:pPr>
        <w:pStyle w:val="BodyText"/>
        <w:numPr>
          <w:ilvl w:val="0"/>
          <w:numId w:val="2"/>
        </w:numPr>
        <w:spacing w:line="240" w:lineRule="auto"/>
        <w:rPr>
          <w:lang w:val="es-MX"/>
        </w:rPr>
      </w:pPr>
      <w:r w:rsidRPr="00C04B12">
        <w:rPr>
          <w:lang w:val="es-MX"/>
        </w:rPr>
        <w:t>Prevalencia de sobre-edad escolar (2 años o más con relación a la ideal)</w:t>
      </w:r>
    </w:p>
    <w:p w:rsidR="0064528C" w:rsidRDefault="0064528C" w:rsidP="0064528C">
      <w:pPr>
        <w:pStyle w:val="BodyText"/>
        <w:ind w:firstLine="708"/>
        <w:rPr>
          <w:lang w:val="es-MX"/>
        </w:rPr>
      </w:pPr>
      <w:r>
        <w:rPr>
          <w:lang w:val="es-MX"/>
        </w:rPr>
        <w:t>Adicionalmente, entre los objetivos de la encuesta se ha identificado la necesidad de estimar efectos en bienestar medido como el valor del consumo per capita, y en seguridad alimentaria.</w:t>
      </w:r>
    </w:p>
    <w:p w:rsidR="0064528C" w:rsidRDefault="0064528C" w:rsidP="0064528C">
      <w:pPr>
        <w:pStyle w:val="BodyText"/>
        <w:ind w:firstLine="708"/>
        <w:rPr>
          <w:lang w:val="es-MX"/>
        </w:rPr>
      </w:pPr>
      <w:r w:rsidRPr="00C04B12">
        <w:rPr>
          <w:lang w:val="es-MX"/>
        </w:rPr>
        <w:t xml:space="preserve">Datos de otros estudios sugieren que </w:t>
      </w:r>
      <w:r>
        <w:rPr>
          <w:lang w:val="es-MX"/>
        </w:rPr>
        <w:t xml:space="preserve">de entre el conjunto de indicadores de salud, nutrición, educación, e indicadores de bienestar, la variable para la que la medición de cambios requiere un tamaño de muestra mayor, </w:t>
      </w:r>
      <w:r w:rsidRPr="00C04B12">
        <w:rPr>
          <w:lang w:val="es-MX"/>
        </w:rPr>
        <w:t>es el gasto</w:t>
      </w:r>
      <w:r>
        <w:rPr>
          <w:lang w:val="es-MX"/>
        </w:rPr>
        <w:t xml:space="preserve"> o el valor del consumo de los hogares</w:t>
      </w:r>
      <w:r w:rsidRPr="00C04B12">
        <w:rPr>
          <w:lang w:val="es-MX"/>
        </w:rPr>
        <w:t xml:space="preserve">. </w:t>
      </w:r>
    </w:p>
    <w:p w:rsidR="0064528C" w:rsidRDefault="0064528C" w:rsidP="0064528C">
      <w:pPr>
        <w:pStyle w:val="BodyText"/>
        <w:ind w:firstLine="708"/>
        <w:rPr>
          <w:lang w:val="es-MX"/>
        </w:rPr>
      </w:pPr>
      <w:r>
        <w:rPr>
          <w:lang w:val="es-MX"/>
        </w:rPr>
        <w:t xml:space="preserve">Por lo que se refiere al efecto de diseño, se refiere al ajuste en el tamaño de muestra relacionado con esquemas complejos de muestreo; es un factor que indica la relación entre el número de observaciones que se requieren en un muestreo por conglomerados en comparación con un muestreo aleatorio simple. El factor que determina el efecto de diseño es el coeficiente de correlación intra-conglomerado, que mide la homogeneidad relativa dentro de los conglomerados para una variable dada. </w:t>
      </w:r>
    </w:p>
    <w:p w:rsidR="0064528C" w:rsidRDefault="0064528C" w:rsidP="0064528C">
      <w:pPr>
        <w:pStyle w:val="BodyText"/>
        <w:ind w:firstLine="708"/>
        <w:rPr>
          <w:lang w:val="es-MX"/>
        </w:rPr>
      </w:pPr>
      <w:r>
        <w:rPr>
          <w:lang w:val="es-MX"/>
        </w:rPr>
        <w:t>Por lo que se refiere a la variable de resultado de referencia, se revisaron las diferentes alternativas de información disponible, y se decidió por utilizar para las estimaciones la Encuesta de Condiciones de Vida 2004 (Encovi 2004). Ante la ausencia de una estimación precisa del consumo de los hogares en la Encovi, se optó por considerar el ingreso reportado por los hogares como valor de referencia para la estimación del tamaño de muestra.</w:t>
      </w:r>
    </w:p>
    <w:p w:rsidR="0064528C" w:rsidRDefault="0064528C" w:rsidP="0064528C">
      <w:pPr>
        <w:pStyle w:val="BodyText"/>
        <w:ind w:firstLine="708"/>
        <w:rPr>
          <w:lang w:val="es-MX"/>
        </w:rPr>
      </w:pPr>
      <w:r>
        <w:rPr>
          <w:lang w:val="es-MX"/>
        </w:rPr>
        <w:t>Los valores de ingreso de 2004 se actualizaron a 2009 de acuerdo a los reportes de cambio en el Índice de Precios al Consumidor generados por el Banco Central de República Dominicana; a partir de los cambios en el índice, se estimó que entre 2004 y 2009 la inflación fue de 33.53%, factor que se utilizó para ajustar los ingresos reportados en 2004.</w:t>
      </w:r>
    </w:p>
    <w:p w:rsidR="0064528C" w:rsidRDefault="0064528C" w:rsidP="0064528C">
      <w:pPr>
        <w:pStyle w:val="BodyText"/>
        <w:ind w:firstLine="708"/>
        <w:rPr>
          <w:lang w:val="es-MX"/>
        </w:rPr>
      </w:pPr>
      <w:r>
        <w:rPr>
          <w:lang w:val="es-MX"/>
        </w:rPr>
        <w:t>Adicionalmente, se consideró el monto de la transferencia por Comer es Primero, para calcular el efecto que debería observarse en la variable de resultado. Es decir, es estimó el porcentaje que representa la transferencia de Comer es Primero ($700 pesos) del total de ingreso del hogar, asumiendo que ese porcentaje es cercano a la magnitud que se espera sea efecto de Solidaridad.</w:t>
      </w:r>
    </w:p>
    <w:p w:rsidR="0064528C" w:rsidRDefault="0064528C" w:rsidP="0064528C">
      <w:pPr>
        <w:pStyle w:val="BodyText"/>
        <w:ind w:firstLine="708"/>
        <w:rPr>
          <w:lang w:val="es-MX"/>
        </w:rPr>
      </w:pPr>
      <w:r>
        <w:rPr>
          <w:lang w:val="es-MX"/>
        </w:rPr>
        <w:t>Utilizando las estimaciones disponibles, si se considera que alrededor de 40% de los hogares dominicanos se encuentran en pobreza, se asumió que este porcentaje se representa por el 40% de los hogares de menor ingreso per capita, siendo entonces estos los hogares de referencia para la estimación de la magnitud del efecto.</w:t>
      </w:r>
    </w:p>
    <w:p w:rsidR="0064528C" w:rsidRDefault="0064528C" w:rsidP="0064528C">
      <w:pPr>
        <w:pStyle w:val="BodyText"/>
        <w:ind w:firstLine="708"/>
        <w:rPr>
          <w:lang w:val="es-MX"/>
        </w:rPr>
      </w:pPr>
      <w:r>
        <w:rPr>
          <w:lang w:val="es-MX"/>
        </w:rPr>
        <w:t>En el cuadro 1 se presenta el monto del ingreso total, per cápita, y el porcentaje promedio que representa la transferencia de Comer es Primero para los hogares dominicanos en los 4 primeros deciles de ingreso per cápita.</w:t>
      </w:r>
    </w:p>
    <w:p w:rsidR="0064528C" w:rsidRPr="00216F3C" w:rsidRDefault="0064528C" w:rsidP="0064528C">
      <w:pPr>
        <w:pStyle w:val="titulocuadro"/>
      </w:pPr>
      <w:r w:rsidRPr="00216F3C">
        <w:t xml:space="preserve">Cuadro 1. </w:t>
      </w:r>
      <w:ins w:id="554" w:author="Juan Pablo Gutiérrez" w:date="2011-11-03T13:56:00Z">
        <w:r w:rsidR="005231ED">
          <w:t xml:space="preserve">Promedios (desviación estándar entre paréntesis) del </w:t>
        </w:r>
      </w:ins>
      <w:r w:rsidRPr="00216F3C">
        <w:t>Ingreso total</w:t>
      </w:r>
      <w:del w:id="555" w:author="Juan Pablo Gutiérrez" w:date="2011-11-03T13:56:00Z">
        <w:r w:rsidRPr="00216F3C" w:rsidDel="005231ED">
          <w:delText xml:space="preserve">, </w:delText>
        </w:r>
      </w:del>
      <w:ins w:id="556" w:author="Juan Pablo Gutiérrez" w:date="2011-11-03T13:56:00Z">
        <w:r w:rsidR="005231ED">
          <w:t xml:space="preserve"> </w:t>
        </w:r>
      </w:ins>
      <w:ins w:id="557" w:author="Juan Pablo Gutiérrez" w:date="2011-11-03T14:19:00Z">
        <w:r w:rsidR="00B4266B">
          <w:t xml:space="preserve">mensual </w:t>
        </w:r>
      </w:ins>
      <w:ins w:id="558" w:author="Juan Pablo Gutiérrez" w:date="2011-11-03T13:56:00Z">
        <w:r w:rsidR="005231ED">
          <w:t>y del</w:t>
        </w:r>
        <w:r w:rsidR="005231ED" w:rsidRPr="00216F3C">
          <w:t xml:space="preserve"> </w:t>
        </w:r>
      </w:ins>
      <w:r w:rsidRPr="00216F3C">
        <w:t>ingreso per cápita</w:t>
      </w:r>
      <w:ins w:id="559" w:author="Juan Pablo Gutiérrez" w:date="2011-11-03T14:19:00Z">
        <w:r w:rsidR="00B4266B">
          <w:t xml:space="preserve"> mensual</w:t>
        </w:r>
      </w:ins>
      <w:r w:rsidRPr="00216F3C">
        <w:t>, y porcentaje del ingreso total que representa la transferencia de Comer es Primero para el 40% de los hogares dominicanos de menores ingresos per-capital, por decil</w:t>
      </w:r>
      <w:ins w:id="560" w:author="Juan Pablo Gutiérrez" w:date="2011-11-03T13:56:00Z">
        <w:r w:rsidR="005231ED">
          <w:t xml:space="preserve"> de ingreso</w:t>
        </w:r>
      </w:ins>
    </w:p>
    <w:tbl>
      <w:tblPr>
        <w:tblW w:w="0" w:type="auto"/>
        <w:tblBorders>
          <w:top w:val="single" w:sz="18" w:space="0" w:color="auto"/>
          <w:bottom w:val="single" w:sz="18" w:space="0" w:color="auto"/>
        </w:tblBorders>
        <w:tblLook w:val="00A0"/>
      </w:tblPr>
      <w:tblGrid>
        <w:gridCol w:w="2161"/>
        <w:gridCol w:w="2161"/>
        <w:gridCol w:w="2161"/>
        <w:gridCol w:w="2161"/>
      </w:tblGrid>
      <w:tr w:rsidR="0064528C" w:rsidRPr="00A063B1">
        <w:tc>
          <w:tcPr>
            <w:tcW w:w="2161" w:type="dxa"/>
            <w:tcBorders>
              <w:top w:val="single" w:sz="18" w:space="0" w:color="auto"/>
              <w:left w:val="nil"/>
              <w:bottom w:val="single" w:sz="18" w:space="0" w:color="auto"/>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Decil de ingreso per cápita</w:t>
            </w:r>
          </w:p>
        </w:tc>
        <w:tc>
          <w:tcPr>
            <w:tcW w:w="2161" w:type="dxa"/>
            <w:tcBorders>
              <w:top w:val="single" w:sz="18" w:space="0" w:color="auto"/>
              <w:left w:val="nil"/>
              <w:bottom w:val="single" w:sz="18" w:space="0" w:color="auto"/>
              <w:right w:val="nil"/>
            </w:tcBorders>
            <w:shd w:val="clear" w:color="auto" w:fill="8064A2"/>
          </w:tcPr>
          <w:p w:rsidR="0064528C" w:rsidRPr="00A063B1" w:rsidRDefault="0064528C" w:rsidP="005231ED">
            <w:pPr>
              <w:pStyle w:val="BodyText"/>
              <w:spacing w:after="0" w:line="240" w:lineRule="auto"/>
              <w:rPr>
                <w:b/>
                <w:bCs/>
                <w:color w:val="FFFFFF"/>
                <w:lang w:val="es-MX"/>
              </w:rPr>
            </w:pPr>
            <w:r w:rsidRPr="00A063B1">
              <w:rPr>
                <w:b/>
                <w:bCs/>
                <w:color w:val="FFFFFF"/>
                <w:lang w:val="es-MX"/>
              </w:rPr>
              <w:t>Ingreso total (</w:t>
            </w:r>
            <w:del w:id="561" w:author="Juan Pablo Gutiérrez" w:date="2011-11-03T13:55:00Z">
              <w:r w:rsidRPr="00A063B1" w:rsidDel="005231ED">
                <w:rPr>
                  <w:b/>
                  <w:bCs/>
                  <w:color w:val="FFFFFF"/>
                  <w:lang w:val="es-MX"/>
                </w:rPr>
                <w:delText>DE</w:delText>
              </w:r>
            </w:del>
            <w:ins w:id="562" w:author="Juan Pablo Gutiérrez" w:date="2011-11-03T13:55:00Z">
              <w:r w:rsidR="005231ED">
                <w:rPr>
                  <w:b/>
                  <w:bCs/>
                  <w:color w:val="FFFFFF"/>
                  <w:lang w:val="es-MX"/>
                </w:rPr>
                <w:t>desviación estándar</w:t>
              </w:r>
            </w:ins>
            <w:r w:rsidRPr="00A063B1">
              <w:rPr>
                <w:b/>
                <w:bCs/>
                <w:color w:val="FFFFFF"/>
                <w:lang w:val="es-MX"/>
              </w:rPr>
              <w:t>)</w:t>
            </w:r>
          </w:p>
        </w:tc>
        <w:tc>
          <w:tcPr>
            <w:tcW w:w="2161" w:type="dxa"/>
            <w:tcBorders>
              <w:top w:val="single" w:sz="18" w:space="0" w:color="auto"/>
              <w:left w:val="nil"/>
              <w:bottom w:val="single" w:sz="18" w:space="0" w:color="auto"/>
              <w:right w:val="nil"/>
            </w:tcBorders>
            <w:shd w:val="clear" w:color="auto" w:fill="8064A2"/>
          </w:tcPr>
          <w:p w:rsidR="0064528C" w:rsidRDefault="0064528C" w:rsidP="00FC5F6C">
            <w:pPr>
              <w:pStyle w:val="BodyText"/>
              <w:spacing w:after="0" w:line="240" w:lineRule="auto"/>
              <w:rPr>
                <w:ins w:id="563" w:author="Juan Pablo Gutiérrez" w:date="2011-11-03T13:55:00Z"/>
                <w:b/>
                <w:bCs/>
                <w:color w:val="FFFFFF"/>
                <w:lang w:val="es-MX"/>
              </w:rPr>
            </w:pPr>
            <w:r w:rsidRPr="00A063B1">
              <w:rPr>
                <w:b/>
                <w:bCs/>
                <w:color w:val="FFFFFF"/>
                <w:lang w:val="es-MX"/>
              </w:rPr>
              <w:t>Ingreso per-cápita</w:t>
            </w:r>
          </w:p>
          <w:p w:rsidR="005231ED" w:rsidRPr="00A063B1" w:rsidRDefault="005231ED" w:rsidP="00FC5F6C">
            <w:pPr>
              <w:pStyle w:val="BodyText"/>
              <w:spacing w:after="0" w:line="240" w:lineRule="auto"/>
              <w:rPr>
                <w:b/>
                <w:bCs/>
                <w:color w:val="FFFFFF"/>
                <w:lang w:val="es-MX"/>
              </w:rPr>
            </w:pPr>
            <w:ins w:id="564" w:author="Juan Pablo Gutiérrez" w:date="2011-11-03T13:55:00Z">
              <w:r w:rsidRPr="00A063B1">
                <w:rPr>
                  <w:b/>
                  <w:bCs/>
                  <w:color w:val="FFFFFF"/>
                  <w:lang w:val="es-MX"/>
                </w:rPr>
                <w:t>(</w:t>
              </w:r>
              <w:r>
                <w:rPr>
                  <w:b/>
                  <w:bCs/>
                  <w:color w:val="FFFFFF"/>
                  <w:lang w:val="es-MX"/>
                </w:rPr>
                <w:t>desviación estándar</w:t>
              </w:r>
              <w:r w:rsidRPr="00A063B1">
                <w:rPr>
                  <w:b/>
                  <w:bCs/>
                  <w:color w:val="FFFFFF"/>
                  <w:lang w:val="es-MX"/>
                </w:rPr>
                <w:t>)</w:t>
              </w:r>
            </w:ins>
          </w:p>
        </w:tc>
        <w:tc>
          <w:tcPr>
            <w:tcW w:w="2161" w:type="dxa"/>
            <w:tcBorders>
              <w:top w:val="single" w:sz="18" w:space="0" w:color="auto"/>
              <w:left w:val="nil"/>
              <w:bottom w:val="single" w:sz="18" w:space="0" w:color="auto"/>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 xml:space="preserve">Porcentaje </w:t>
            </w:r>
            <w:ins w:id="565" w:author="Juan Pablo Gutiérrez" w:date="2011-11-03T14:23:00Z">
              <w:r w:rsidR="00B4266B">
                <w:rPr>
                  <w:b/>
                  <w:bCs/>
                  <w:color w:val="FFFFFF"/>
                  <w:lang w:val="es-MX"/>
                </w:rPr>
                <w:t xml:space="preserve">promedio </w:t>
              </w:r>
            </w:ins>
            <w:r w:rsidRPr="00A063B1">
              <w:rPr>
                <w:b/>
                <w:bCs/>
                <w:color w:val="FFFFFF"/>
                <w:lang w:val="es-MX"/>
              </w:rPr>
              <w:t>del ingreso total que representa la transferencia</w:t>
            </w:r>
            <w:ins w:id="566" w:author="Juan Pablo Gutiérrez" w:date="2011-11-03T14:23:00Z">
              <w:r w:rsidR="00B4266B">
                <w:rPr>
                  <w:b/>
                  <w:bCs/>
                  <w:color w:val="FFFFFF"/>
                  <w:lang w:val="es-MX"/>
                </w:rPr>
                <w:t>*</w:t>
              </w:r>
            </w:ins>
          </w:p>
        </w:tc>
      </w:tr>
      <w:tr w:rsidR="0064528C" w:rsidRPr="00A063B1">
        <w:tc>
          <w:tcPr>
            <w:tcW w:w="2161" w:type="dxa"/>
            <w:tcBorders>
              <w:left w:val="nil"/>
              <w:bottom w:val="nil"/>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I</w:t>
            </w:r>
          </w:p>
        </w:tc>
        <w:tc>
          <w:tcPr>
            <w:tcW w:w="2161" w:type="dxa"/>
            <w:shd w:val="clear" w:color="auto" w:fill="D8D8D8"/>
          </w:tcPr>
          <w:p w:rsidR="0064528C" w:rsidRPr="00A063B1" w:rsidRDefault="0064528C" w:rsidP="00FC5F6C">
            <w:pPr>
              <w:pStyle w:val="BodyText"/>
              <w:spacing w:after="0" w:line="240" w:lineRule="auto"/>
              <w:rPr>
                <w:lang w:val="es-MX"/>
              </w:rPr>
            </w:pPr>
            <w:r w:rsidRPr="00A063B1">
              <w:rPr>
                <w:lang w:val="es-MX"/>
              </w:rPr>
              <w:t>$5,184</w:t>
            </w:r>
          </w:p>
          <w:p w:rsidR="0064528C" w:rsidRPr="00A063B1" w:rsidRDefault="0064528C" w:rsidP="00FC5F6C">
            <w:pPr>
              <w:pStyle w:val="BodyText"/>
              <w:spacing w:after="0" w:line="240" w:lineRule="auto"/>
              <w:rPr>
                <w:lang w:val="es-MX"/>
              </w:rPr>
            </w:pPr>
            <w:r w:rsidRPr="00A063B1">
              <w:rPr>
                <w:lang w:val="es-MX"/>
              </w:rPr>
              <w:t>($2,965)</w:t>
            </w:r>
          </w:p>
        </w:tc>
        <w:tc>
          <w:tcPr>
            <w:tcW w:w="2161" w:type="dxa"/>
            <w:shd w:val="clear" w:color="auto" w:fill="D8D8D8"/>
          </w:tcPr>
          <w:p w:rsidR="0064528C" w:rsidRPr="00A063B1" w:rsidRDefault="0064528C" w:rsidP="00FC5F6C">
            <w:pPr>
              <w:pStyle w:val="BodyText"/>
              <w:spacing w:after="0" w:line="240" w:lineRule="auto"/>
              <w:rPr>
                <w:lang w:val="es-MX"/>
              </w:rPr>
            </w:pPr>
            <w:r w:rsidRPr="00A063B1">
              <w:rPr>
                <w:lang w:val="es-MX"/>
              </w:rPr>
              <w:t>$870</w:t>
            </w:r>
          </w:p>
          <w:p w:rsidR="0064528C" w:rsidRPr="00A063B1" w:rsidRDefault="0064528C" w:rsidP="00FC5F6C">
            <w:pPr>
              <w:pStyle w:val="BodyText"/>
              <w:spacing w:after="0" w:line="240" w:lineRule="auto"/>
              <w:rPr>
                <w:lang w:val="es-MX"/>
              </w:rPr>
            </w:pPr>
            <w:r w:rsidRPr="00A063B1">
              <w:rPr>
                <w:lang w:val="es-MX"/>
              </w:rPr>
              <w:t>($333)</w:t>
            </w:r>
          </w:p>
        </w:tc>
        <w:tc>
          <w:tcPr>
            <w:tcW w:w="2161" w:type="dxa"/>
            <w:shd w:val="clear" w:color="auto" w:fill="D8D8D8"/>
          </w:tcPr>
          <w:p w:rsidR="0064528C" w:rsidRPr="00A063B1" w:rsidRDefault="0064528C" w:rsidP="00FC5F6C">
            <w:pPr>
              <w:pStyle w:val="BodyText"/>
              <w:spacing w:after="0" w:line="240" w:lineRule="auto"/>
              <w:rPr>
                <w:lang w:val="es-MX"/>
              </w:rPr>
            </w:pPr>
            <w:r w:rsidRPr="00A063B1">
              <w:rPr>
                <w:lang w:val="es-MX"/>
              </w:rPr>
              <w:t>43.97%</w:t>
            </w:r>
          </w:p>
        </w:tc>
      </w:tr>
      <w:tr w:rsidR="0064528C" w:rsidRPr="00A063B1">
        <w:tc>
          <w:tcPr>
            <w:tcW w:w="2161" w:type="dxa"/>
            <w:tcBorders>
              <w:left w:val="nil"/>
              <w:bottom w:val="nil"/>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II</w:t>
            </w:r>
          </w:p>
        </w:tc>
        <w:tc>
          <w:tcPr>
            <w:tcW w:w="2161" w:type="dxa"/>
          </w:tcPr>
          <w:p w:rsidR="0064528C" w:rsidRPr="00A063B1" w:rsidRDefault="0064528C" w:rsidP="00FC5F6C">
            <w:pPr>
              <w:pStyle w:val="BodyText"/>
              <w:spacing w:after="0" w:line="240" w:lineRule="auto"/>
              <w:rPr>
                <w:lang w:val="es-MX"/>
              </w:rPr>
            </w:pPr>
            <w:r w:rsidRPr="00A063B1">
              <w:rPr>
                <w:lang w:val="es-MX"/>
              </w:rPr>
              <w:t>$9,321</w:t>
            </w:r>
          </w:p>
          <w:p w:rsidR="0064528C" w:rsidRPr="00A063B1" w:rsidRDefault="0064528C" w:rsidP="00FC5F6C">
            <w:pPr>
              <w:pStyle w:val="BodyText"/>
              <w:spacing w:after="0" w:line="240" w:lineRule="auto"/>
              <w:rPr>
                <w:lang w:val="es-MX"/>
              </w:rPr>
            </w:pPr>
            <w:r w:rsidRPr="00A063B1">
              <w:rPr>
                <w:lang w:val="es-MX"/>
              </w:rPr>
              <w:t>($3,795)</w:t>
            </w:r>
          </w:p>
        </w:tc>
        <w:tc>
          <w:tcPr>
            <w:tcW w:w="2161" w:type="dxa"/>
          </w:tcPr>
          <w:p w:rsidR="0064528C" w:rsidRPr="00A063B1" w:rsidRDefault="0064528C" w:rsidP="00FC5F6C">
            <w:pPr>
              <w:pStyle w:val="BodyText"/>
              <w:spacing w:after="0" w:line="240" w:lineRule="auto"/>
              <w:rPr>
                <w:lang w:val="es-MX"/>
              </w:rPr>
            </w:pPr>
            <w:r w:rsidRPr="00A063B1">
              <w:rPr>
                <w:lang w:val="es-MX"/>
              </w:rPr>
              <w:t>$1,630</w:t>
            </w:r>
          </w:p>
          <w:p w:rsidR="0064528C" w:rsidRPr="00A063B1" w:rsidRDefault="0064528C" w:rsidP="00FC5F6C">
            <w:pPr>
              <w:pStyle w:val="BodyText"/>
              <w:spacing w:after="0" w:line="240" w:lineRule="auto"/>
              <w:rPr>
                <w:lang w:val="es-MX"/>
              </w:rPr>
            </w:pPr>
            <w:r w:rsidRPr="00A063B1">
              <w:rPr>
                <w:lang w:val="es-MX"/>
              </w:rPr>
              <w:t>($174)</w:t>
            </w:r>
          </w:p>
        </w:tc>
        <w:tc>
          <w:tcPr>
            <w:tcW w:w="2161" w:type="dxa"/>
          </w:tcPr>
          <w:p w:rsidR="0064528C" w:rsidRPr="00A063B1" w:rsidRDefault="0064528C" w:rsidP="00FC5F6C">
            <w:pPr>
              <w:pStyle w:val="BodyText"/>
              <w:spacing w:after="0" w:line="240" w:lineRule="auto"/>
              <w:rPr>
                <w:lang w:val="es-MX"/>
              </w:rPr>
            </w:pPr>
            <w:r w:rsidRPr="00A063B1">
              <w:rPr>
                <w:lang w:val="es-MX"/>
              </w:rPr>
              <w:t>8.87%</w:t>
            </w:r>
          </w:p>
        </w:tc>
      </w:tr>
      <w:tr w:rsidR="0064528C" w:rsidRPr="00A063B1">
        <w:tc>
          <w:tcPr>
            <w:tcW w:w="2161" w:type="dxa"/>
            <w:tcBorders>
              <w:left w:val="nil"/>
              <w:bottom w:val="nil"/>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III</w:t>
            </w:r>
          </w:p>
        </w:tc>
        <w:tc>
          <w:tcPr>
            <w:tcW w:w="2161" w:type="dxa"/>
            <w:shd w:val="clear" w:color="auto" w:fill="D8D8D8"/>
          </w:tcPr>
          <w:p w:rsidR="0064528C" w:rsidRPr="00A063B1" w:rsidRDefault="0064528C" w:rsidP="00FC5F6C">
            <w:pPr>
              <w:pStyle w:val="BodyText"/>
              <w:spacing w:after="0" w:line="240" w:lineRule="auto"/>
              <w:rPr>
                <w:lang w:val="es-MX"/>
              </w:rPr>
            </w:pPr>
            <w:r w:rsidRPr="00A063B1">
              <w:rPr>
                <w:lang w:val="es-MX"/>
              </w:rPr>
              <w:t>$11,987</w:t>
            </w:r>
          </w:p>
          <w:p w:rsidR="0064528C" w:rsidRPr="00A063B1" w:rsidRDefault="0064528C" w:rsidP="00FC5F6C">
            <w:pPr>
              <w:pStyle w:val="BodyText"/>
              <w:spacing w:after="0" w:line="240" w:lineRule="auto"/>
              <w:rPr>
                <w:lang w:val="es-MX"/>
              </w:rPr>
            </w:pPr>
            <w:r w:rsidRPr="00A063B1">
              <w:rPr>
                <w:lang w:val="es-MX"/>
              </w:rPr>
              <w:t>($4,873)</w:t>
            </w:r>
          </w:p>
        </w:tc>
        <w:tc>
          <w:tcPr>
            <w:tcW w:w="2161" w:type="dxa"/>
            <w:shd w:val="clear" w:color="auto" w:fill="D8D8D8"/>
          </w:tcPr>
          <w:p w:rsidR="0064528C" w:rsidRPr="00A063B1" w:rsidRDefault="0064528C" w:rsidP="00FC5F6C">
            <w:pPr>
              <w:pStyle w:val="BodyText"/>
              <w:spacing w:after="0" w:line="240" w:lineRule="auto"/>
              <w:rPr>
                <w:lang w:val="es-MX"/>
              </w:rPr>
            </w:pPr>
            <w:r w:rsidRPr="00A063B1">
              <w:rPr>
                <w:lang w:val="es-MX"/>
              </w:rPr>
              <w:t>$2,232</w:t>
            </w:r>
          </w:p>
          <w:p w:rsidR="0064528C" w:rsidRPr="00A063B1" w:rsidRDefault="0064528C" w:rsidP="00FC5F6C">
            <w:pPr>
              <w:pStyle w:val="BodyText"/>
              <w:spacing w:after="0" w:line="240" w:lineRule="auto"/>
              <w:rPr>
                <w:lang w:val="es-MX"/>
              </w:rPr>
            </w:pPr>
            <w:r w:rsidRPr="00A063B1">
              <w:rPr>
                <w:lang w:val="es-MX"/>
              </w:rPr>
              <w:t>($167)</w:t>
            </w:r>
          </w:p>
        </w:tc>
        <w:tc>
          <w:tcPr>
            <w:tcW w:w="2161" w:type="dxa"/>
            <w:shd w:val="clear" w:color="auto" w:fill="D8D8D8"/>
          </w:tcPr>
          <w:p w:rsidR="0064528C" w:rsidRPr="00A063B1" w:rsidRDefault="0064528C" w:rsidP="00FC5F6C">
            <w:pPr>
              <w:pStyle w:val="BodyText"/>
              <w:spacing w:after="0" w:line="240" w:lineRule="auto"/>
              <w:rPr>
                <w:lang w:val="es-MX"/>
              </w:rPr>
            </w:pPr>
            <w:r w:rsidRPr="00A063B1">
              <w:rPr>
                <w:lang w:val="es-MX"/>
              </w:rPr>
              <w:t>6.96%</w:t>
            </w:r>
          </w:p>
        </w:tc>
      </w:tr>
      <w:tr w:rsidR="0064528C" w:rsidRPr="00A063B1">
        <w:tc>
          <w:tcPr>
            <w:tcW w:w="2161" w:type="dxa"/>
            <w:tcBorders>
              <w:left w:val="nil"/>
              <w:bottom w:val="nil"/>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IV</w:t>
            </w:r>
          </w:p>
        </w:tc>
        <w:tc>
          <w:tcPr>
            <w:tcW w:w="2161" w:type="dxa"/>
          </w:tcPr>
          <w:p w:rsidR="0064528C" w:rsidRPr="00A063B1" w:rsidRDefault="0064528C" w:rsidP="00FC5F6C">
            <w:pPr>
              <w:pStyle w:val="BodyText"/>
              <w:spacing w:after="0" w:line="240" w:lineRule="auto"/>
              <w:rPr>
                <w:lang w:val="es-MX"/>
              </w:rPr>
            </w:pPr>
            <w:r w:rsidRPr="00A063B1">
              <w:rPr>
                <w:lang w:val="es-MX"/>
              </w:rPr>
              <w:t>$14,567</w:t>
            </w:r>
          </w:p>
          <w:p w:rsidR="0064528C" w:rsidRPr="00A063B1" w:rsidRDefault="0064528C" w:rsidP="00FC5F6C">
            <w:pPr>
              <w:pStyle w:val="BodyText"/>
              <w:spacing w:after="0" w:line="240" w:lineRule="auto"/>
              <w:rPr>
                <w:lang w:val="es-MX"/>
              </w:rPr>
            </w:pPr>
            <w:r w:rsidRPr="00A063B1">
              <w:rPr>
                <w:lang w:val="es-MX"/>
              </w:rPr>
              <w:t>($6,000)</w:t>
            </w:r>
          </w:p>
        </w:tc>
        <w:tc>
          <w:tcPr>
            <w:tcW w:w="2161" w:type="dxa"/>
          </w:tcPr>
          <w:p w:rsidR="0064528C" w:rsidRPr="00A063B1" w:rsidRDefault="0064528C" w:rsidP="00FC5F6C">
            <w:pPr>
              <w:pStyle w:val="BodyText"/>
              <w:spacing w:after="0" w:line="240" w:lineRule="auto"/>
              <w:rPr>
                <w:lang w:val="es-MX"/>
              </w:rPr>
            </w:pPr>
            <w:r w:rsidRPr="00A063B1">
              <w:rPr>
                <w:lang w:val="es-MX"/>
              </w:rPr>
              <w:t>$2,839</w:t>
            </w:r>
          </w:p>
          <w:p w:rsidR="0064528C" w:rsidRPr="00A063B1" w:rsidRDefault="0064528C" w:rsidP="00FC5F6C">
            <w:pPr>
              <w:pStyle w:val="BodyText"/>
              <w:spacing w:after="0" w:line="240" w:lineRule="auto"/>
              <w:rPr>
                <w:lang w:val="es-MX"/>
              </w:rPr>
            </w:pPr>
            <w:r w:rsidRPr="00A063B1">
              <w:rPr>
                <w:lang w:val="es-MX"/>
              </w:rPr>
              <w:t>($185)</w:t>
            </w:r>
          </w:p>
        </w:tc>
        <w:tc>
          <w:tcPr>
            <w:tcW w:w="2161" w:type="dxa"/>
          </w:tcPr>
          <w:p w:rsidR="0064528C" w:rsidRPr="00A063B1" w:rsidRDefault="0064528C" w:rsidP="00FC5F6C">
            <w:pPr>
              <w:pStyle w:val="BodyText"/>
              <w:spacing w:after="0" w:line="240" w:lineRule="auto"/>
              <w:rPr>
                <w:lang w:val="es-MX"/>
              </w:rPr>
            </w:pPr>
            <w:r w:rsidRPr="00A063B1">
              <w:rPr>
                <w:lang w:val="es-MX"/>
              </w:rPr>
              <w:t>5.74%</w:t>
            </w:r>
          </w:p>
        </w:tc>
      </w:tr>
      <w:tr w:rsidR="0064528C" w:rsidRPr="00A063B1">
        <w:tc>
          <w:tcPr>
            <w:tcW w:w="2161" w:type="dxa"/>
            <w:tcBorders>
              <w:left w:val="nil"/>
              <w:bottom w:val="single" w:sz="18" w:space="0" w:color="auto"/>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I a IV</w:t>
            </w:r>
          </w:p>
        </w:tc>
        <w:tc>
          <w:tcPr>
            <w:tcW w:w="2161" w:type="dxa"/>
            <w:tcBorders>
              <w:bottom w:val="single" w:sz="18" w:space="0" w:color="auto"/>
            </w:tcBorders>
            <w:shd w:val="clear" w:color="auto" w:fill="D8D8D8"/>
          </w:tcPr>
          <w:p w:rsidR="0064528C" w:rsidRPr="00A063B1" w:rsidRDefault="0064528C" w:rsidP="00FC5F6C">
            <w:pPr>
              <w:pStyle w:val="BodyText"/>
              <w:spacing w:after="0" w:line="240" w:lineRule="auto"/>
              <w:rPr>
                <w:lang w:val="es-MX"/>
              </w:rPr>
            </w:pPr>
            <w:r w:rsidRPr="00A063B1">
              <w:rPr>
                <w:lang w:val="es-MX"/>
              </w:rPr>
              <w:t>$10,265</w:t>
            </w:r>
          </w:p>
          <w:p w:rsidR="0064528C" w:rsidRPr="00A063B1" w:rsidRDefault="0064528C" w:rsidP="00FC5F6C">
            <w:pPr>
              <w:pStyle w:val="BodyText"/>
              <w:spacing w:after="0" w:line="240" w:lineRule="auto"/>
              <w:rPr>
                <w:lang w:val="es-MX"/>
              </w:rPr>
            </w:pPr>
            <w:r w:rsidRPr="00A063B1">
              <w:rPr>
                <w:lang w:val="es-MX"/>
              </w:rPr>
              <w:t>($5,724)</w:t>
            </w:r>
          </w:p>
        </w:tc>
        <w:tc>
          <w:tcPr>
            <w:tcW w:w="2161" w:type="dxa"/>
            <w:tcBorders>
              <w:bottom w:val="single" w:sz="18" w:space="0" w:color="auto"/>
            </w:tcBorders>
            <w:shd w:val="clear" w:color="auto" w:fill="D8D8D8"/>
          </w:tcPr>
          <w:p w:rsidR="0064528C" w:rsidRPr="00A063B1" w:rsidRDefault="0064528C" w:rsidP="00FC5F6C">
            <w:pPr>
              <w:pStyle w:val="BodyText"/>
              <w:spacing w:after="0" w:line="240" w:lineRule="auto"/>
              <w:rPr>
                <w:lang w:val="es-MX"/>
              </w:rPr>
            </w:pPr>
            <w:r w:rsidRPr="00A063B1">
              <w:rPr>
                <w:lang w:val="es-MX"/>
              </w:rPr>
              <w:t>$1,893</w:t>
            </w:r>
          </w:p>
          <w:p w:rsidR="0064528C" w:rsidRPr="00A063B1" w:rsidRDefault="0064528C" w:rsidP="00FC5F6C">
            <w:pPr>
              <w:pStyle w:val="BodyText"/>
              <w:spacing w:after="0" w:line="240" w:lineRule="auto"/>
              <w:rPr>
                <w:lang w:val="es-MX"/>
              </w:rPr>
            </w:pPr>
            <w:r w:rsidRPr="00A063B1">
              <w:rPr>
                <w:lang w:val="es-MX"/>
              </w:rPr>
              <w:t>($763)</w:t>
            </w:r>
          </w:p>
        </w:tc>
        <w:tc>
          <w:tcPr>
            <w:tcW w:w="2161" w:type="dxa"/>
            <w:tcBorders>
              <w:bottom w:val="single" w:sz="18" w:space="0" w:color="auto"/>
            </w:tcBorders>
            <w:shd w:val="clear" w:color="auto" w:fill="D8D8D8"/>
          </w:tcPr>
          <w:p w:rsidR="0064528C" w:rsidRPr="00A063B1" w:rsidRDefault="0064528C" w:rsidP="00FC5F6C">
            <w:pPr>
              <w:pStyle w:val="BodyText"/>
              <w:spacing w:after="0" w:line="240" w:lineRule="auto"/>
              <w:rPr>
                <w:lang w:val="es-MX"/>
              </w:rPr>
            </w:pPr>
            <w:r w:rsidRPr="00A063B1">
              <w:rPr>
                <w:lang w:val="es-MX"/>
              </w:rPr>
              <w:t>16.30%</w:t>
            </w:r>
          </w:p>
        </w:tc>
      </w:tr>
    </w:tbl>
    <w:p w:rsidR="00000000" w:rsidRDefault="0064528C">
      <w:pPr>
        <w:pStyle w:val="BodyText"/>
        <w:spacing w:line="240" w:lineRule="auto"/>
        <w:rPr>
          <w:ins w:id="567" w:author="Juan Pablo Gutiérrez" w:date="2011-11-03T14:23:00Z"/>
          <w:sz w:val="20"/>
          <w:szCs w:val="20"/>
          <w:lang w:val="es-MX"/>
        </w:rPr>
        <w:pPrChange w:id="568" w:author="Juan Pablo Gutiérrez" w:date="2011-11-03T14:23:00Z">
          <w:pPr>
            <w:pStyle w:val="BodyText"/>
          </w:pPr>
        </w:pPrChange>
      </w:pPr>
      <w:r w:rsidRPr="00216F3C">
        <w:rPr>
          <w:sz w:val="20"/>
          <w:szCs w:val="20"/>
          <w:lang w:val="es-MX"/>
        </w:rPr>
        <w:t>Fuente: estimaciones propias a partir de la Encovi 2004</w:t>
      </w:r>
    </w:p>
    <w:p w:rsidR="00000000" w:rsidRDefault="00B4266B">
      <w:pPr>
        <w:pStyle w:val="BodyText"/>
        <w:spacing w:line="240" w:lineRule="auto"/>
        <w:rPr>
          <w:sz w:val="20"/>
          <w:szCs w:val="20"/>
          <w:lang w:val="es-MX"/>
        </w:rPr>
        <w:pPrChange w:id="569" w:author="Juan Pablo Gutiérrez" w:date="2011-11-03T14:23:00Z">
          <w:pPr>
            <w:pStyle w:val="BodyText"/>
          </w:pPr>
        </w:pPrChange>
      </w:pPr>
      <w:ins w:id="570" w:author="Juan Pablo Gutiérrez" w:date="2011-11-03T14:23:00Z">
        <w:r>
          <w:rPr>
            <w:sz w:val="20"/>
            <w:szCs w:val="20"/>
            <w:lang w:val="es-MX"/>
          </w:rPr>
          <w:t>* Se refiere al promedio del porcentaje que para cada hogar en la muestra representa la transferencia.</w:t>
        </w:r>
      </w:ins>
    </w:p>
    <w:p w:rsidR="0064528C" w:rsidRDefault="0064528C" w:rsidP="0064528C">
      <w:pPr>
        <w:pStyle w:val="BodyText"/>
        <w:ind w:firstLine="708"/>
        <w:rPr>
          <w:lang w:val="es-MX"/>
        </w:rPr>
      </w:pPr>
      <w:r>
        <w:rPr>
          <w:lang w:val="es-MX"/>
        </w:rPr>
        <w:t>A partir de estas estimaciones, se puede calcular el tamaño de muestra que se requiere para observar diferencias en la magnitud señalada. Basar las estimaciones en el ingreso total permite contar con una aproximación conservadora en comparación con el ingreso per-capita, dada la mayor dispersión del ingreso total.</w:t>
      </w:r>
    </w:p>
    <w:p w:rsidR="0064528C" w:rsidRDefault="0064528C" w:rsidP="0064528C">
      <w:pPr>
        <w:pStyle w:val="BodyText"/>
        <w:ind w:firstLine="708"/>
        <w:rPr>
          <w:lang w:val="es-MX"/>
        </w:rPr>
      </w:pPr>
      <w:r>
        <w:rPr>
          <w:lang w:val="es-MX"/>
        </w:rPr>
        <w:t>En el cuadro 2 se presentan los tamaños de muestra que corresponden a un muestreo aleatorio simple, mostrando como valor de referencia el ingreso de los hogares reportado, y como valor buscado el resultado de incrementar el ingreso promedio por el porcentaje que representan la transferencia de Comer es Primero. Asimismo, se considera el tamaño de muestra considerando una tasa de respuesta de 85%.</w:t>
      </w:r>
    </w:p>
    <w:p w:rsidR="0064528C" w:rsidRPr="00216F3C" w:rsidRDefault="0064528C" w:rsidP="0064528C">
      <w:pPr>
        <w:pStyle w:val="titulocuadro"/>
      </w:pPr>
      <w:r w:rsidRPr="00216F3C">
        <w:t xml:space="preserve">Cuadro </w:t>
      </w:r>
      <w:r>
        <w:t>2</w:t>
      </w:r>
      <w:r w:rsidRPr="00216F3C">
        <w:t xml:space="preserve">. </w:t>
      </w:r>
      <w:r>
        <w:t>Tamaño de muestra en número de hogares para las diferencias en ingreso de los hogares esperables por la transferencia de Comer es Primero</w:t>
      </w:r>
    </w:p>
    <w:tbl>
      <w:tblPr>
        <w:tblW w:w="0" w:type="auto"/>
        <w:tblBorders>
          <w:top w:val="single" w:sz="18" w:space="0" w:color="auto"/>
          <w:bottom w:val="single" w:sz="18" w:space="0" w:color="auto"/>
        </w:tblBorders>
        <w:tblLook w:val="00A0"/>
      </w:tblPr>
      <w:tblGrid>
        <w:gridCol w:w="1669"/>
        <w:gridCol w:w="2022"/>
        <w:gridCol w:w="1962"/>
        <w:gridCol w:w="1791"/>
        <w:gridCol w:w="1350"/>
      </w:tblGrid>
      <w:tr w:rsidR="0064528C" w:rsidRPr="00A063B1">
        <w:tc>
          <w:tcPr>
            <w:tcW w:w="1669" w:type="dxa"/>
            <w:tcBorders>
              <w:top w:val="single" w:sz="18" w:space="0" w:color="auto"/>
              <w:left w:val="nil"/>
              <w:bottom w:val="single" w:sz="18" w:space="0" w:color="auto"/>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Decil de ingreso per capita</w:t>
            </w:r>
          </w:p>
        </w:tc>
        <w:tc>
          <w:tcPr>
            <w:tcW w:w="2022" w:type="dxa"/>
            <w:tcBorders>
              <w:top w:val="single" w:sz="18" w:space="0" w:color="auto"/>
              <w:left w:val="nil"/>
              <w:bottom w:val="single" w:sz="18" w:space="0" w:color="auto"/>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 xml:space="preserve">Ingreso total </w:t>
            </w:r>
            <w:ins w:id="571" w:author="Juan Pablo Gutiérrez" w:date="2011-11-03T14:24:00Z">
              <w:r w:rsidR="00B4266B">
                <w:rPr>
                  <w:b/>
                  <w:bCs/>
                  <w:color w:val="FFFFFF"/>
                  <w:lang w:val="es-MX"/>
                </w:rPr>
                <w:t xml:space="preserve">mensual </w:t>
              </w:r>
            </w:ins>
            <w:r w:rsidRPr="00A063B1">
              <w:rPr>
                <w:b/>
                <w:bCs/>
                <w:color w:val="FFFFFF"/>
                <w:lang w:val="es-MX"/>
              </w:rPr>
              <w:t>sin transferencias (DE)</w:t>
            </w:r>
          </w:p>
        </w:tc>
        <w:tc>
          <w:tcPr>
            <w:tcW w:w="1962" w:type="dxa"/>
            <w:tcBorders>
              <w:top w:val="single" w:sz="18" w:space="0" w:color="auto"/>
              <w:left w:val="nil"/>
              <w:bottom w:val="single" w:sz="18" w:space="0" w:color="auto"/>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 xml:space="preserve">Ingreso total </w:t>
            </w:r>
            <w:ins w:id="572" w:author="Juan Pablo Gutiérrez" w:date="2011-11-03T14:24:00Z">
              <w:r w:rsidR="00B4266B">
                <w:rPr>
                  <w:b/>
                  <w:bCs/>
                  <w:color w:val="FFFFFF"/>
                  <w:lang w:val="es-MX"/>
                </w:rPr>
                <w:t xml:space="preserve">mensual </w:t>
              </w:r>
            </w:ins>
            <w:r w:rsidRPr="00A063B1">
              <w:rPr>
                <w:b/>
                <w:bCs/>
                <w:color w:val="FFFFFF"/>
                <w:lang w:val="es-MX"/>
              </w:rPr>
              <w:t>con transferencia de Comer es Primero</w:t>
            </w:r>
          </w:p>
        </w:tc>
        <w:tc>
          <w:tcPr>
            <w:tcW w:w="1791" w:type="dxa"/>
            <w:tcBorders>
              <w:top w:val="single" w:sz="18" w:space="0" w:color="auto"/>
              <w:left w:val="nil"/>
              <w:bottom w:val="single" w:sz="18" w:space="0" w:color="auto"/>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Tamaño mínimo de muestra de hogares por grupo para medir la diferencia con 95% de confianza y poder de 90%</w:t>
            </w:r>
          </w:p>
        </w:tc>
        <w:tc>
          <w:tcPr>
            <w:tcW w:w="1276" w:type="dxa"/>
            <w:tcBorders>
              <w:top w:val="single" w:sz="18" w:space="0" w:color="auto"/>
              <w:left w:val="nil"/>
              <w:bottom w:val="single" w:sz="18" w:space="0" w:color="auto"/>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Tamaño mínimo ajustado por tasa de respuesta (85%)</w:t>
            </w:r>
          </w:p>
        </w:tc>
      </w:tr>
      <w:tr w:rsidR="0064528C" w:rsidRPr="00A063B1">
        <w:tc>
          <w:tcPr>
            <w:tcW w:w="1669" w:type="dxa"/>
            <w:tcBorders>
              <w:left w:val="nil"/>
              <w:bottom w:val="nil"/>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I</w:t>
            </w:r>
          </w:p>
        </w:tc>
        <w:tc>
          <w:tcPr>
            <w:tcW w:w="2022" w:type="dxa"/>
            <w:shd w:val="clear" w:color="auto" w:fill="D8D8D8"/>
          </w:tcPr>
          <w:p w:rsidR="0064528C" w:rsidRPr="00A063B1" w:rsidRDefault="0064528C" w:rsidP="00FC5F6C">
            <w:pPr>
              <w:pStyle w:val="BodyText"/>
              <w:spacing w:after="0" w:line="240" w:lineRule="auto"/>
              <w:rPr>
                <w:lang w:val="es-MX"/>
              </w:rPr>
            </w:pPr>
            <w:r w:rsidRPr="00A063B1">
              <w:rPr>
                <w:lang w:val="es-MX"/>
              </w:rPr>
              <w:t>$5,184</w:t>
            </w:r>
          </w:p>
          <w:p w:rsidR="0064528C" w:rsidRPr="00A063B1" w:rsidRDefault="0064528C" w:rsidP="00FC5F6C">
            <w:pPr>
              <w:pStyle w:val="BodyText"/>
              <w:spacing w:after="0" w:line="240" w:lineRule="auto"/>
              <w:rPr>
                <w:lang w:val="es-MX"/>
              </w:rPr>
            </w:pPr>
            <w:r w:rsidRPr="00A063B1">
              <w:rPr>
                <w:lang w:val="es-MX"/>
              </w:rPr>
              <w:t>($2,965)</w:t>
            </w:r>
          </w:p>
        </w:tc>
        <w:tc>
          <w:tcPr>
            <w:tcW w:w="1962" w:type="dxa"/>
            <w:shd w:val="clear" w:color="auto" w:fill="D8D8D8"/>
          </w:tcPr>
          <w:p w:rsidR="0064528C" w:rsidRPr="00A063B1" w:rsidRDefault="0064528C" w:rsidP="00FC5F6C">
            <w:pPr>
              <w:pStyle w:val="BodyText"/>
              <w:spacing w:after="0" w:line="240" w:lineRule="auto"/>
              <w:rPr>
                <w:lang w:val="es-MX"/>
              </w:rPr>
            </w:pPr>
            <w:r w:rsidRPr="00A063B1">
              <w:rPr>
                <w:lang w:val="es-MX"/>
              </w:rPr>
              <w:t>$7,463</w:t>
            </w:r>
          </w:p>
        </w:tc>
        <w:tc>
          <w:tcPr>
            <w:tcW w:w="1791" w:type="dxa"/>
            <w:shd w:val="clear" w:color="auto" w:fill="D8D8D8"/>
          </w:tcPr>
          <w:p w:rsidR="0064528C" w:rsidRPr="00A063B1" w:rsidRDefault="0064528C" w:rsidP="00FC5F6C">
            <w:pPr>
              <w:pStyle w:val="BodyText"/>
              <w:spacing w:after="0" w:line="240" w:lineRule="auto"/>
              <w:rPr>
                <w:lang w:val="es-MX"/>
              </w:rPr>
            </w:pPr>
            <w:r w:rsidRPr="00A063B1">
              <w:rPr>
                <w:lang w:val="es-MX"/>
              </w:rPr>
              <w:t>36</w:t>
            </w:r>
          </w:p>
        </w:tc>
        <w:tc>
          <w:tcPr>
            <w:tcW w:w="1276" w:type="dxa"/>
            <w:shd w:val="clear" w:color="auto" w:fill="D8D8D8"/>
          </w:tcPr>
          <w:p w:rsidR="0064528C" w:rsidRPr="00A063B1" w:rsidRDefault="0064528C" w:rsidP="00FC5F6C">
            <w:pPr>
              <w:pStyle w:val="BodyText"/>
              <w:spacing w:after="0" w:line="240" w:lineRule="auto"/>
              <w:rPr>
                <w:lang w:val="es-MX"/>
              </w:rPr>
            </w:pPr>
            <w:r w:rsidRPr="00A063B1">
              <w:rPr>
                <w:lang w:val="es-MX"/>
              </w:rPr>
              <w:t>43</w:t>
            </w:r>
          </w:p>
        </w:tc>
      </w:tr>
      <w:tr w:rsidR="0064528C" w:rsidRPr="00A063B1">
        <w:tc>
          <w:tcPr>
            <w:tcW w:w="1669" w:type="dxa"/>
            <w:tcBorders>
              <w:left w:val="nil"/>
              <w:bottom w:val="nil"/>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II</w:t>
            </w:r>
          </w:p>
        </w:tc>
        <w:tc>
          <w:tcPr>
            <w:tcW w:w="2022" w:type="dxa"/>
          </w:tcPr>
          <w:p w:rsidR="0064528C" w:rsidRPr="00A063B1" w:rsidRDefault="0064528C" w:rsidP="00FC5F6C">
            <w:pPr>
              <w:pStyle w:val="BodyText"/>
              <w:spacing w:after="0" w:line="240" w:lineRule="auto"/>
              <w:rPr>
                <w:lang w:val="es-MX"/>
              </w:rPr>
            </w:pPr>
            <w:r w:rsidRPr="00A063B1">
              <w:rPr>
                <w:lang w:val="es-MX"/>
              </w:rPr>
              <w:t>$9,321</w:t>
            </w:r>
          </w:p>
          <w:p w:rsidR="0064528C" w:rsidRPr="00A063B1" w:rsidRDefault="0064528C" w:rsidP="00FC5F6C">
            <w:pPr>
              <w:pStyle w:val="BodyText"/>
              <w:spacing w:after="0" w:line="240" w:lineRule="auto"/>
              <w:rPr>
                <w:lang w:val="es-MX"/>
              </w:rPr>
            </w:pPr>
            <w:r w:rsidRPr="00A063B1">
              <w:rPr>
                <w:lang w:val="es-MX"/>
              </w:rPr>
              <w:t>($3,795)</w:t>
            </w:r>
          </w:p>
        </w:tc>
        <w:tc>
          <w:tcPr>
            <w:tcW w:w="1962" w:type="dxa"/>
          </w:tcPr>
          <w:p w:rsidR="0064528C" w:rsidRPr="00A063B1" w:rsidRDefault="0064528C" w:rsidP="00FC5F6C">
            <w:pPr>
              <w:pStyle w:val="BodyText"/>
              <w:spacing w:after="0" w:line="240" w:lineRule="auto"/>
              <w:rPr>
                <w:lang w:val="es-MX"/>
              </w:rPr>
            </w:pPr>
            <w:r w:rsidRPr="00A063B1">
              <w:rPr>
                <w:lang w:val="es-MX"/>
              </w:rPr>
              <w:t>$10,148</w:t>
            </w:r>
          </w:p>
        </w:tc>
        <w:tc>
          <w:tcPr>
            <w:tcW w:w="1791" w:type="dxa"/>
          </w:tcPr>
          <w:p w:rsidR="0064528C" w:rsidRPr="00A063B1" w:rsidRDefault="0064528C" w:rsidP="00FC5F6C">
            <w:pPr>
              <w:pStyle w:val="BodyText"/>
              <w:spacing w:after="0" w:line="240" w:lineRule="auto"/>
              <w:rPr>
                <w:lang w:val="es-MX"/>
              </w:rPr>
            </w:pPr>
            <w:r w:rsidRPr="00A063B1">
              <w:rPr>
                <w:lang w:val="es-MX"/>
              </w:rPr>
              <w:t>491</w:t>
            </w:r>
          </w:p>
        </w:tc>
        <w:tc>
          <w:tcPr>
            <w:tcW w:w="1276" w:type="dxa"/>
          </w:tcPr>
          <w:p w:rsidR="0064528C" w:rsidRPr="00A063B1" w:rsidRDefault="0064528C" w:rsidP="00FC5F6C">
            <w:pPr>
              <w:pStyle w:val="BodyText"/>
              <w:spacing w:after="0" w:line="240" w:lineRule="auto"/>
              <w:rPr>
                <w:lang w:val="es-MX"/>
              </w:rPr>
            </w:pPr>
            <w:r w:rsidRPr="00A063B1">
              <w:rPr>
                <w:lang w:val="es-MX"/>
              </w:rPr>
              <w:t>578</w:t>
            </w:r>
          </w:p>
        </w:tc>
      </w:tr>
      <w:tr w:rsidR="0064528C" w:rsidRPr="00A063B1">
        <w:tc>
          <w:tcPr>
            <w:tcW w:w="1669" w:type="dxa"/>
            <w:tcBorders>
              <w:left w:val="nil"/>
              <w:bottom w:val="nil"/>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III</w:t>
            </w:r>
          </w:p>
        </w:tc>
        <w:tc>
          <w:tcPr>
            <w:tcW w:w="2022" w:type="dxa"/>
            <w:shd w:val="clear" w:color="auto" w:fill="D8D8D8"/>
          </w:tcPr>
          <w:p w:rsidR="0064528C" w:rsidRPr="00A063B1" w:rsidRDefault="0064528C" w:rsidP="00FC5F6C">
            <w:pPr>
              <w:pStyle w:val="BodyText"/>
              <w:spacing w:after="0" w:line="240" w:lineRule="auto"/>
              <w:rPr>
                <w:lang w:val="es-MX"/>
              </w:rPr>
            </w:pPr>
            <w:r w:rsidRPr="00A063B1">
              <w:rPr>
                <w:lang w:val="es-MX"/>
              </w:rPr>
              <w:t>$11,987</w:t>
            </w:r>
          </w:p>
          <w:p w:rsidR="0064528C" w:rsidRPr="00A063B1" w:rsidRDefault="0064528C" w:rsidP="00FC5F6C">
            <w:pPr>
              <w:pStyle w:val="BodyText"/>
              <w:spacing w:after="0" w:line="240" w:lineRule="auto"/>
              <w:rPr>
                <w:lang w:val="es-MX"/>
              </w:rPr>
            </w:pPr>
            <w:r w:rsidRPr="00A063B1">
              <w:rPr>
                <w:lang w:val="es-MX"/>
              </w:rPr>
              <w:t>($4,873)</w:t>
            </w:r>
          </w:p>
        </w:tc>
        <w:tc>
          <w:tcPr>
            <w:tcW w:w="1962" w:type="dxa"/>
            <w:shd w:val="clear" w:color="auto" w:fill="D8D8D8"/>
          </w:tcPr>
          <w:p w:rsidR="0064528C" w:rsidRPr="00A063B1" w:rsidRDefault="0064528C" w:rsidP="00FC5F6C">
            <w:pPr>
              <w:pStyle w:val="BodyText"/>
              <w:spacing w:after="0" w:line="240" w:lineRule="auto"/>
              <w:rPr>
                <w:lang w:val="es-MX"/>
              </w:rPr>
            </w:pPr>
            <w:r w:rsidRPr="00A063B1">
              <w:rPr>
                <w:lang w:val="es-MX"/>
              </w:rPr>
              <w:t>$12,821</w:t>
            </w:r>
          </w:p>
        </w:tc>
        <w:tc>
          <w:tcPr>
            <w:tcW w:w="1791" w:type="dxa"/>
            <w:shd w:val="clear" w:color="auto" w:fill="D8D8D8"/>
          </w:tcPr>
          <w:p w:rsidR="0064528C" w:rsidRPr="00A063B1" w:rsidRDefault="0064528C" w:rsidP="00FC5F6C">
            <w:pPr>
              <w:pStyle w:val="BodyText"/>
              <w:spacing w:after="0" w:line="240" w:lineRule="auto"/>
              <w:rPr>
                <w:lang w:val="es-MX"/>
              </w:rPr>
            </w:pPr>
            <w:r w:rsidRPr="00A063B1">
              <w:rPr>
                <w:lang w:val="es-MX"/>
              </w:rPr>
              <w:t>718</w:t>
            </w:r>
          </w:p>
        </w:tc>
        <w:tc>
          <w:tcPr>
            <w:tcW w:w="1276" w:type="dxa"/>
            <w:shd w:val="clear" w:color="auto" w:fill="D8D8D8"/>
          </w:tcPr>
          <w:p w:rsidR="0064528C" w:rsidRPr="00A063B1" w:rsidRDefault="0064528C" w:rsidP="00FC5F6C">
            <w:pPr>
              <w:pStyle w:val="BodyText"/>
              <w:spacing w:after="0" w:line="240" w:lineRule="auto"/>
              <w:rPr>
                <w:lang w:val="es-MX"/>
              </w:rPr>
            </w:pPr>
            <w:r w:rsidRPr="00A063B1">
              <w:rPr>
                <w:lang w:val="es-MX"/>
              </w:rPr>
              <w:t>845</w:t>
            </w:r>
          </w:p>
        </w:tc>
      </w:tr>
      <w:tr w:rsidR="0064528C" w:rsidRPr="00A063B1">
        <w:tc>
          <w:tcPr>
            <w:tcW w:w="1669" w:type="dxa"/>
            <w:tcBorders>
              <w:left w:val="nil"/>
              <w:bottom w:val="nil"/>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IV</w:t>
            </w:r>
          </w:p>
        </w:tc>
        <w:tc>
          <w:tcPr>
            <w:tcW w:w="2022" w:type="dxa"/>
          </w:tcPr>
          <w:p w:rsidR="0064528C" w:rsidRPr="00A063B1" w:rsidRDefault="0064528C" w:rsidP="00FC5F6C">
            <w:pPr>
              <w:pStyle w:val="BodyText"/>
              <w:spacing w:after="0" w:line="240" w:lineRule="auto"/>
              <w:rPr>
                <w:lang w:val="es-MX"/>
              </w:rPr>
            </w:pPr>
            <w:r w:rsidRPr="00A063B1">
              <w:rPr>
                <w:lang w:val="es-MX"/>
              </w:rPr>
              <w:t>$14,567</w:t>
            </w:r>
          </w:p>
          <w:p w:rsidR="0064528C" w:rsidRPr="00A063B1" w:rsidRDefault="0064528C" w:rsidP="00FC5F6C">
            <w:pPr>
              <w:pStyle w:val="BodyText"/>
              <w:spacing w:after="0" w:line="240" w:lineRule="auto"/>
              <w:rPr>
                <w:lang w:val="es-MX"/>
              </w:rPr>
            </w:pPr>
            <w:r w:rsidRPr="00A063B1">
              <w:rPr>
                <w:lang w:val="es-MX"/>
              </w:rPr>
              <w:t>($6,000)</w:t>
            </w:r>
          </w:p>
        </w:tc>
        <w:tc>
          <w:tcPr>
            <w:tcW w:w="1962" w:type="dxa"/>
          </w:tcPr>
          <w:p w:rsidR="0064528C" w:rsidRPr="00A063B1" w:rsidRDefault="0064528C" w:rsidP="00FC5F6C">
            <w:pPr>
              <w:pStyle w:val="BodyText"/>
              <w:spacing w:after="0" w:line="240" w:lineRule="auto"/>
              <w:rPr>
                <w:lang w:val="es-MX"/>
              </w:rPr>
            </w:pPr>
            <w:r w:rsidRPr="00A063B1">
              <w:rPr>
                <w:lang w:val="es-MX"/>
              </w:rPr>
              <w:t>$15,403</w:t>
            </w:r>
          </w:p>
        </w:tc>
        <w:tc>
          <w:tcPr>
            <w:tcW w:w="1791" w:type="dxa"/>
          </w:tcPr>
          <w:p w:rsidR="0064528C" w:rsidRPr="00A063B1" w:rsidRDefault="0064528C" w:rsidP="00FC5F6C">
            <w:pPr>
              <w:pStyle w:val="BodyText"/>
              <w:spacing w:after="0" w:line="240" w:lineRule="auto"/>
              <w:rPr>
                <w:lang w:val="es-MX"/>
              </w:rPr>
            </w:pPr>
            <w:r w:rsidRPr="00A063B1">
              <w:rPr>
                <w:lang w:val="es-MX"/>
              </w:rPr>
              <w:t>1,083</w:t>
            </w:r>
          </w:p>
        </w:tc>
        <w:tc>
          <w:tcPr>
            <w:tcW w:w="1276" w:type="dxa"/>
          </w:tcPr>
          <w:p w:rsidR="0064528C" w:rsidRPr="00A063B1" w:rsidRDefault="0064528C" w:rsidP="00FC5F6C">
            <w:pPr>
              <w:pStyle w:val="BodyText"/>
              <w:spacing w:after="0" w:line="240" w:lineRule="auto"/>
              <w:rPr>
                <w:lang w:val="es-MX"/>
              </w:rPr>
            </w:pPr>
            <w:r w:rsidRPr="00A063B1">
              <w:rPr>
                <w:lang w:val="es-MX"/>
              </w:rPr>
              <w:t>1,275</w:t>
            </w:r>
          </w:p>
        </w:tc>
      </w:tr>
      <w:tr w:rsidR="0064528C" w:rsidRPr="00A063B1">
        <w:tc>
          <w:tcPr>
            <w:tcW w:w="1669" w:type="dxa"/>
            <w:tcBorders>
              <w:left w:val="nil"/>
              <w:bottom w:val="single" w:sz="18" w:space="0" w:color="auto"/>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I a IV</w:t>
            </w:r>
          </w:p>
        </w:tc>
        <w:tc>
          <w:tcPr>
            <w:tcW w:w="2022" w:type="dxa"/>
            <w:tcBorders>
              <w:bottom w:val="single" w:sz="18" w:space="0" w:color="auto"/>
            </w:tcBorders>
            <w:shd w:val="clear" w:color="auto" w:fill="D8D8D8"/>
          </w:tcPr>
          <w:p w:rsidR="0064528C" w:rsidRPr="00A063B1" w:rsidRDefault="0064528C" w:rsidP="00FC5F6C">
            <w:pPr>
              <w:pStyle w:val="BodyText"/>
              <w:spacing w:after="0" w:line="240" w:lineRule="auto"/>
              <w:rPr>
                <w:lang w:val="es-MX"/>
              </w:rPr>
            </w:pPr>
            <w:r w:rsidRPr="00A063B1">
              <w:rPr>
                <w:lang w:val="es-MX"/>
              </w:rPr>
              <w:t>$10,265</w:t>
            </w:r>
          </w:p>
          <w:p w:rsidR="0064528C" w:rsidRPr="00A063B1" w:rsidRDefault="0064528C" w:rsidP="00FC5F6C">
            <w:pPr>
              <w:pStyle w:val="BodyText"/>
              <w:spacing w:after="0" w:line="240" w:lineRule="auto"/>
              <w:rPr>
                <w:lang w:val="es-MX"/>
              </w:rPr>
            </w:pPr>
            <w:r w:rsidRPr="00A063B1">
              <w:rPr>
                <w:lang w:val="es-MX"/>
              </w:rPr>
              <w:t>($5,724)</w:t>
            </w:r>
          </w:p>
        </w:tc>
        <w:tc>
          <w:tcPr>
            <w:tcW w:w="1962" w:type="dxa"/>
            <w:tcBorders>
              <w:bottom w:val="single" w:sz="18" w:space="0" w:color="auto"/>
            </w:tcBorders>
            <w:shd w:val="clear" w:color="auto" w:fill="D8D8D8"/>
          </w:tcPr>
          <w:p w:rsidR="0064528C" w:rsidRPr="00A063B1" w:rsidRDefault="0064528C" w:rsidP="00FC5F6C">
            <w:pPr>
              <w:pStyle w:val="BodyText"/>
              <w:spacing w:after="0" w:line="240" w:lineRule="auto"/>
              <w:rPr>
                <w:lang w:val="es-MX"/>
              </w:rPr>
            </w:pPr>
            <w:r w:rsidRPr="00A063B1">
              <w:rPr>
                <w:lang w:val="es-MX"/>
              </w:rPr>
              <w:t>$11,938</w:t>
            </w:r>
          </w:p>
        </w:tc>
        <w:tc>
          <w:tcPr>
            <w:tcW w:w="1791" w:type="dxa"/>
            <w:tcBorders>
              <w:bottom w:val="single" w:sz="18" w:space="0" w:color="auto"/>
            </w:tcBorders>
            <w:shd w:val="clear" w:color="auto" w:fill="D8D8D8"/>
          </w:tcPr>
          <w:p w:rsidR="0064528C" w:rsidRPr="00A063B1" w:rsidRDefault="0064528C" w:rsidP="00FC5F6C">
            <w:pPr>
              <w:pStyle w:val="BodyText"/>
              <w:spacing w:after="0" w:line="240" w:lineRule="auto"/>
              <w:rPr>
                <w:lang w:val="es-MX"/>
              </w:rPr>
            </w:pPr>
            <w:r w:rsidRPr="00A063B1">
              <w:rPr>
                <w:lang w:val="es-MX"/>
              </w:rPr>
              <w:t>246</w:t>
            </w:r>
          </w:p>
        </w:tc>
        <w:tc>
          <w:tcPr>
            <w:tcW w:w="1276" w:type="dxa"/>
            <w:tcBorders>
              <w:bottom w:val="single" w:sz="18" w:space="0" w:color="auto"/>
            </w:tcBorders>
            <w:shd w:val="clear" w:color="auto" w:fill="D8D8D8"/>
          </w:tcPr>
          <w:p w:rsidR="0064528C" w:rsidRPr="00A063B1" w:rsidRDefault="0064528C" w:rsidP="00FC5F6C">
            <w:pPr>
              <w:pStyle w:val="BodyText"/>
              <w:spacing w:after="0" w:line="240" w:lineRule="auto"/>
              <w:rPr>
                <w:lang w:val="es-MX"/>
              </w:rPr>
            </w:pPr>
            <w:r w:rsidRPr="00A063B1">
              <w:rPr>
                <w:lang w:val="es-MX"/>
              </w:rPr>
              <w:t>286</w:t>
            </w:r>
          </w:p>
        </w:tc>
      </w:tr>
    </w:tbl>
    <w:p w:rsidR="0064528C" w:rsidRPr="00216F3C" w:rsidRDefault="0064528C" w:rsidP="0064528C">
      <w:pPr>
        <w:pStyle w:val="BodyText"/>
        <w:rPr>
          <w:sz w:val="20"/>
          <w:szCs w:val="20"/>
          <w:lang w:val="es-MX"/>
        </w:rPr>
      </w:pPr>
      <w:r w:rsidRPr="00216F3C">
        <w:rPr>
          <w:sz w:val="20"/>
          <w:szCs w:val="20"/>
          <w:lang w:val="es-MX"/>
        </w:rPr>
        <w:t>Fuente: estimaciones propias a partir de la Encovi 2004</w:t>
      </w:r>
    </w:p>
    <w:p w:rsidR="0064528C" w:rsidRDefault="0064528C" w:rsidP="0064528C">
      <w:pPr>
        <w:pStyle w:val="BodyText"/>
        <w:ind w:firstLine="708"/>
        <w:rPr>
          <w:lang w:val="es-MX"/>
        </w:rPr>
      </w:pPr>
      <w:r>
        <w:rPr>
          <w:lang w:val="es-MX"/>
        </w:rPr>
        <w:t>En el cuadro 3 se muestran las estimaciones para las mismas diferencias en ingreso de los hogares considerando un diseño de muestra por conglomerados, y utilizando la correlación intra-conglomerado obtenida de la Encovi 2004 para los 4 primeros deciles de ingreso.</w:t>
      </w:r>
    </w:p>
    <w:p w:rsidR="0064528C" w:rsidRDefault="0064528C" w:rsidP="0064528C">
      <w:pPr>
        <w:pStyle w:val="BodyText"/>
        <w:ind w:firstLine="708"/>
        <w:rPr>
          <w:lang w:val="es-MX"/>
        </w:rPr>
      </w:pPr>
    </w:p>
    <w:p w:rsidR="0064528C" w:rsidRPr="00216F3C" w:rsidRDefault="0064528C" w:rsidP="0064528C">
      <w:pPr>
        <w:pStyle w:val="titulocuadro"/>
        <w:keepNext/>
      </w:pPr>
      <w:r w:rsidRPr="00216F3C">
        <w:t xml:space="preserve">Cuadro </w:t>
      </w:r>
      <w:r>
        <w:t>3</w:t>
      </w:r>
      <w:r w:rsidRPr="00216F3C">
        <w:t xml:space="preserve">. </w:t>
      </w:r>
      <w:r>
        <w:t xml:space="preserve">Tamaño de muestra en número de hogares para las diferencias en ingreso de los hogares esperables por la transferencia de Comer es Primero, ajustando por el efecto de diseño con una correlación intra-conglomerado de </w:t>
      </w:r>
      <w:r w:rsidRPr="0001302D">
        <w:t>0.25631</w:t>
      </w:r>
      <w:r>
        <w:t xml:space="preserve"> y 10 observaciones por conglomerado</w:t>
      </w:r>
    </w:p>
    <w:tbl>
      <w:tblPr>
        <w:tblW w:w="0" w:type="auto"/>
        <w:tblBorders>
          <w:top w:val="single" w:sz="18" w:space="0" w:color="auto"/>
          <w:bottom w:val="single" w:sz="18" w:space="0" w:color="auto"/>
        </w:tblBorders>
        <w:tblLook w:val="00A0"/>
      </w:tblPr>
      <w:tblGrid>
        <w:gridCol w:w="1630"/>
        <w:gridCol w:w="1762"/>
        <w:gridCol w:w="1348"/>
        <w:gridCol w:w="1747"/>
        <w:gridCol w:w="2233"/>
      </w:tblGrid>
      <w:tr w:rsidR="0064528C" w:rsidRPr="00A063B1">
        <w:tc>
          <w:tcPr>
            <w:tcW w:w="1630" w:type="dxa"/>
            <w:tcBorders>
              <w:top w:val="single" w:sz="18" w:space="0" w:color="auto"/>
              <w:left w:val="nil"/>
              <w:bottom w:val="single" w:sz="18" w:space="0" w:color="auto"/>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Decil de ingreso per capita</w:t>
            </w:r>
          </w:p>
        </w:tc>
        <w:tc>
          <w:tcPr>
            <w:tcW w:w="1762" w:type="dxa"/>
            <w:tcBorders>
              <w:top w:val="single" w:sz="18" w:space="0" w:color="auto"/>
              <w:left w:val="nil"/>
              <w:bottom w:val="single" w:sz="18" w:space="0" w:color="auto"/>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Tamaño mínimo de muestra de hogares por grupo para medir la diferencia con 95% de confianza y poder de 90%</w:t>
            </w:r>
          </w:p>
        </w:tc>
        <w:tc>
          <w:tcPr>
            <w:tcW w:w="1348" w:type="dxa"/>
            <w:tcBorders>
              <w:top w:val="single" w:sz="18" w:space="0" w:color="auto"/>
              <w:left w:val="nil"/>
              <w:bottom w:val="single" w:sz="18" w:space="0" w:color="auto"/>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Tamaño mínimo ajustado por efecto de diseño</w:t>
            </w:r>
          </w:p>
        </w:tc>
        <w:tc>
          <w:tcPr>
            <w:tcW w:w="1747" w:type="dxa"/>
            <w:tcBorders>
              <w:top w:val="single" w:sz="18" w:space="0" w:color="auto"/>
              <w:left w:val="nil"/>
              <w:bottom w:val="single" w:sz="18" w:space="0" w:color="auto"/>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Ajustado por tasa de respuesta (85%)</w:t>
            </w:r>
          </w:p>
        </w:tc>
        <w:tc>
          <w:tcPr>
            <w:tcW w:w="2233" w:type="dxa"/>
            <w:tcBorders>
              <w:top w:val="single" w:sz="18" w:space="0" w:color="auto"/>
              <w:left w:val="nil"/>
              <w:bottom w:val="single" w:sz="18" w:space="0" w:color="auto"/>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Número mínimo de conglomerados</w:t>
            </w:r>
          </w:p>
        </w:tc>
      </w:tr>
      <w:tr w:rsidR="0064528C" w:rsidRPr="00A063B1">
        <w:tc>
          <w:tcPr>
            <w:tcW w:w="1630" w:type="dxa"/>
            <w:tcBorders>
              <w:left w:val="nil"/>
              <w:bottom w:val="nil"/>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I</w:t>
            </w:r>
          </w:p>
        </w:tc>
        <w:tc>
          <w:tcPr>
            <w:tcW w:w="1762" w:type="dxa"/>
            <w:shd w:val="clear" w:color="auto" w:fill="D8D8D8"/>
          </w:tcPr>
          <w:p w:rsidR="0064528C" w:rsidRPr="00A063B1" w:rsidRDefault="0064528C" w:rsidP="00FC5F6C">
            <w:pPr>
              <w:pStyle w:val="BodyText"/>
              <w:spacing w:after="0" w:line="240" w:lineRule="auto"/>
              <w:rPr>
                <w:lang w:val="es-MX"/>
              </w:rPr>
            </w:pPr>
            <w:r w:rsidRPr="00A063B1">
              <w:rPr>
                <w:lang w:val="es-MX"/>
              </w:rPr>
              <w:t>36</w:t>
            </w:r>
          </w:p>
        </w:tc>
        <w:tc>
          <w:tcPr>
            <w:tcW w:w="1348" w:type="dxa"/>
            <w:shd w:val="clear" w:color="auto" w:fill="D8D8D8"/>
          </w:tcPr>
          <w:p w:rsidR="0064528C" w:rsidRPr="00A063B1" w:rsidRDefault="0064528C" w:rsidP="00FC5F6C">
            <w:pPr>
              <w:pStyle w:val="BodyText"/>
              <w:spacing w:after="0" w:line="240" w:lineRule="auto"/>
              <w:rPr>
                <w:lang w:val="es-MX"/>
              </w:rPr>
            </w:pPr>
            <w:r w:rsidRPr="00A063B1">
              <w:rPr>
                <w:lang w:val="es-MX"/>
              </w:rPr>
              <w:t>120</w:t>
            </w:r>
          </w:p>
        </w:tc>
        <w:tc>
          <w:tcPr>
            <w:tcW w:w="1747" w:type="dxa"/>
            <w:shd w:val="clear" w:color="auto" w:fill="D8D8D8"/>
          </w:tcPr>
          <w:p w:rsidR="0064528C" w:rsidRPr="00A063B1" w:rsidRDefault="0064528C" w:rsidP="00FC5F6C">
            <w:pPr>
              <w:pStyle w:val="BodyText"/>
              <w:spacing w:after="0" w:line="240" w:lineRule="auto"/>
              <w:rPr>
                <w:lang w:val="es-MX"/>
              </w:rPr>
            </w:pPr>
            <w:r w:rsidRPr="00A063B1">
              <w:rPr>
                <w:lang w:val="es-MX"/>
              </w:rPr>
              <w:t>142</w:t>
            </w:r>
          </w:p>
        </w:tc>
        <w:tc>
          <w:tcPr>
            <w:tcW w:w="2233" w:type="dxa"/>
            <w:shd w:val="clear" w:color="auto" w:fill="D8D8D8"/>
          </w:tcPr>
          <w:p w:rsidR="0064528C" w:rsidRPr="00A063B1" w:rsidRDefault="0064528C" w:rsidP="00FC5F6C">
            <w:pPr>
              <w:pStyle w:val="BodyText"/>
              <w:spacing w:after="0" w:line="240" w:lineRule="auto"/>
              <w:rPr>
                <w:lang w:val="es-MX"/>
              </w:rPr>
            </w:pPr>
            <w:r w:rsidRPr="00A063B1">
              <w:rPr>
                <w:lang w:val="es-MX"/>
              </w:rPr>
              <w:t>24</w:t>
            </w:r>
          </w:p>
        </w:tc>
      </w:tr>
      <w:tr w:rsidR="0064528C" w:rsidRPr="00A063B1">
        <w:tc>
          <w:tcPr>
            <w:tcW w:w="1630" w:type="dxa"/>
            <w:tcBorders>
              <w:left w:val="nil"/>
              <w:bottom w:val="nil"/>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II</w:t>
            </w:r>
          </w:p>
        </w:tc>
        <w:tc>
          <w:tcPr>
            <w:tcW w:w="1762" w:type="dxa"/>
          </w:tcPr>
          <w:p w:rsidR="0064528C" w:rsidRPr="00A063B1" w:rsidRDefault="0064528C" w:rsidP="00FC5F6C">
            <w:pPr>
              <w:pStyle w:val="BodyText"/>
              <w:spacing w:after="0" w:line="240" w:lineRule="auto"/>
              <w:rPr>
                <w:lang w:val="es-MX"/>
              </w:rPr>
            </w:pPr>
            <w:r w:rsidRPr="00A063B1">
              <w:rPr>
                <w:lang w:val="es-MX"/>
              </w:rPr>
              <w:t>491</w:t>
            </w:r>
          </w:p>
        </w:tc>
        <w:tc>
          <w:tcPr>
            <w:tcW w:w="1348" w:type="dxa"/>
          </w:tcPr>
          <w:p w:rsidR="0064528C" w:rsidRPr="00A063B1" w:rsidRDefault="0064528C" w:rsidP="00FC5F6C">
            <w:pPr>
              <w:pStyle w:val="BodyText"/>
              <w:spacing w:after="0" w:line="240" w:lineRule="auto"/>
              <w:rPr>
                <w:lang w:val="es-MX"/>
              </w:rPr>
            </w:pPr>
            <w:r w:rsidRPr="00A063B1">
              <w:rPr>
                <w:lang w:val="es-MX"/>
              </w:rPr>
              <w:t>1,624</w:t>
            </w:r>
          </w:p>
        </w:tc>
        <w:tc>
          <w:tcPr>
            <w:tcW w:w="1747" w:type="dxa"/>
          </w:tcPr>
          <w:p w:rsidR="0064528C" w:rsidRPr="00A063B1" w:rsidRDefault="0064528C" w:rsidP="00FC5F6C">
            <w:pPr>
              <w:pStyle w:val="BodyText"/>
              <w:spacing w:after="0" w:line="240" w:lineRule="auto"/>
              <w:rPr>
                <w:lang w:val="es-MX"/>
              </w:rPr>
            </w:pPr>
            <w:r w:rsidRPr="00A063B1">
              <w:rPr>
                <w:lang w:val="es-MX"/>
              </w:rPr>
              <w:t>1,911</w:t>
            </w:r>
          </w:p>
        </w:tc>
        <w:tc>
          <w:tcPr>
            <w:tcW w:w="2233" w:type="dxa"/>
          </w:tcPr>
          <w:p w:rsidR="0064528C" w:rsidRPr="00A063B1" w:rsidRDefault="0064528C" w:rsidP="00FC5F6C">
            <w:pPr>
              <w:pStyle w:val="BodyText"/>
              <w:spacing w:after="0" w:line="240" w:lineRule="auto"/>
              <w:rPr>
                <w:lang w:val="es-MX"/>
              </w:rPr>
            </w:pPr>
            <w:r w:rsidRPr="00A063B1">
              <w:rPr>
                <w:lang w:val="es-MX"/>
              </w:rPr>
              <w:t>325</w:t>
            </w:r>
          </w:p>
        </w:tc>
      </w:tr>
      <w:tr w:rsidR="0064528C" w:rsidRPr="00A063B1">
        <w:tc>
          <w:tcPr>
            <w:tcW w:w="1630" w:type="dxa"/>
            <w:tcBorders>
              <w:left w:val="nil"/>
              <w:bottom w:val="nil"/>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III</w:t>
            </w:r>
          </w:p>
        </w:tc>
        <w:tc>
          <w:tcPr>
            <w:tcW w:w="1762" w:type="dxa"/>
            <w:shd w:val="clear" w:color="auto" w:fill="D8D8D8"/>
          </w:tcPr>
          <w:p w:rsidR="0064528C" w:rsidRPr="00A063B1" w:rsidRDefault="0064528C" w:rsidP="00FC5F6C">
            <w:pPr>
              <w:pStyle w:val="BodyText"/>
              <w:spacing w:after="0" w:line="240" w:lineRule="auto"/>
              <w:rPr>
                <w:lang w:val="es-MX"/>
              </w:rPr>
            </w:pPr>
            <w:r w:rsidRPr="00A063B1">
              <w:rPr>
                <w:lang w:val="es-MX"/>
              </w:rPr>
              <w:t>718</w:t>
            </w:r>
          </w:p>
        </w:tc>
        <w:tc>
          <w:tcPr>
            <w:tcW w:w="1348" w:type="dxa"/>
            <w:shd w:val="clear" w:color="auto" w:fill="D8D8D8"/>
          </w:tcPr>
          <w:p w:rsidR="0064528C" w:rsidRPr="00A063B1" w:rsidRDefault="0064528C" w:rsidP="00FC5F6C">
            <w:pPr>
              <w:pStyle w:val="BodyText"/>
              <w:spacing w:after="0" w:line="240" w:lineRule="auto"/>
              <w:rPr>
                <w:lang w:val="es-MX"/>
              </w:rPr>
            </w:pPr>
            <w:r w:rsidRPr="00A063B1">
              <w:rPr>
                <w:lang w:val="es-MX"/>
              </w:rPr>
              <w:t>2,375</w:t>
            </w:r>
          </w:p>
        </w:tc>
        <w:tc>
          <w:tcPr>
            <w:tcW w:w="1747" w:type="dxa"/>
            <w:shd w:val="clear" w:color="auto" w:fill="D8D8D8"/>
          </w:tcPr>
          <w:p w:rsidR="0064528C" w:rsidRPr="00A063B1" w:rsidRDefault="0064528C" w:rsidP="00FC5F6C">
            <w:pPr>
              <w:pStyle w:val="BodyText"/>
              <w:spacing w:after="0" w:line="240" w:lineRule="auto"/>
              <w:rPr>
                <w:lang w:val="es-MX"/>
              </w:rPr>
            </w:pPr>
            <w:r w:rsidRPr="00A063B1">
              <w:rPr>
                <w:lang w:val="es-MX"/>
              </w:rPr>
              <w:t>2,795</w:t>
            </w:r>
          </w:p>
        </w:tc>
        <w:tc>
          <w:tcPr>
            <w:tcW w:w="2233" w:type="dxa"/>
            <w:shd w:val="clear" w:color="auto" w:fill="D8D8D8"/>
          </w:tcPr>
          <w:p w:rsidR="0064528C" w:rsidRPr="00A063B1" w:rsidRDefault="0064528C" w:rsidP="00FC5F6C">
            <w:pPr>
              <w:pStyle w:val="BodyText"/>
              <w:spacing w:after="0" w:line="240" w:lineRule="auto"/>
              <w:rPr>
                <w:lang w:val="es-MX"/>
              </w:rPr>
            </w:pPr>
            <w:r w:rsidRPr="00A063B1">
              <w:rPr>
                <w:lang w:val="es-MX"/>
              </w:rPr>
              <w:t>475</w:t>
            </w:r>
          </w:p>
        </w:tc>
      </w:tr>
      <w:tr w:rsidR="0064528C" w:rsidRPr="00A063B1">
        <w:tc>
          <w:tcPr>
            <w:tcW w:w="1630" w:type="dxa"/>
            <w:tcBorders>
              <w:left w:val="nil"/>
              <w:bottom w:val="nil"/>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IV</w:t>
            </w:r>
          </w:p>
        </w:tc>
        <w:tc>
          <w:tcPr>
            <w:tcW w:w="1762" w:type="dxa"/>
          </w:tcPr>
          <w:p w:rsidR="0064528C" w:rsidRPr="00A063B1" w:rsidRDefault="0064528C" w:rsidP="00FC5F6C">
            <w:pPr>
              <w:pStyle w:val="BodyText"/>
              <w:spacing w:after="0" w:line="240" w:lineRule="auto"/>
              <w:rPr>
                <w:lang w:val="es-MX"/>
              </w:rPr>
            </w:pPr>
            <w:r w:rsidRPr="00A063B1">
              <w:rPr>
                <w:lang w:val="es-MX"/>
              </w:rPr>
              <w:t>1,083</w:t>
            </w:r>
          </w:p>
        </w:tc>
        <w:tc>
          <w:tcPr>
            <w:tcW w:w="1348" w:type="dxa"/>
          </w:tcPr>
          <w:p w:rsidR="0064528C" w:rsidRPr="00A063B1" w:rsidRDefault="0064528C" w:rsidP="00FC5F6C">
            <w:pPr>
              <w:pStyle w:val="BodyText"/>
              <w:spacing w:after="0" w:line="240" w:lineRule="auto"/>
              <w:rPr>
                <w:lang w:val="es-MX"/>
              </w:rPr>
            </w:pPr>
            <w:r w:rsidRPr="00A063B1">
              <w:rPr>
                <w:lang w:val="es-MX"/>
              </w:rPr>
              <w:t>3,582</w:t>
            </w:r>
          </w:p>
        </w:tc>
        <w:tc>
          <w:tcPr>
            <w:tcW w:w="1747" w:type="dxa"/>
          </w:tcPr>
          <w:p w:rsidR="0064528C" w:rsidRPr="00A063B1" w:rsidRDefault="0064528C" w:rsidP="00FC5F6C">
            <w:pPr>
              <w:pStyle w:val="BodyText"/>
              <w:spacing w:after="0" w:line="240" w:lineRule="auto"/>
              <w:rPr>
                <w:lang w:val="es-MX"/>
              </w:rPr>
            </w:pPr>
            <w:r w:rsidRPr="00A063B1">
              <w:rPr>
                <w:lang w:val="es-MX"/>
              </w:rPr>
              <w:t>4,215</w:t>
            </w:r>
          </w:p>
        </w:tc>
        <w:tc>
          <w:tcPr>
            <w:tcW w:w="2233" w:type="dxa"/>
          </w:tcPr>
          <w:p w:rsidR="0064528C" w:rsidRPr="00A063B1" w:rsidRDefault="0064528C" w:rsidP="00FC5F6C">
            <w:pPr>
              <w:pStyle w:val="BodyText"/>
              <w:spacing w:after="0" w:line="240" w:lineRule="auto"/>
              <w:rPr>
                <w:lang w:val="es-MX"/>
              </w:rPr>
            </w:pPr>
            <w:r w:rsidRPr="00A063B1">
              <w:rPr>
                <w:lang w:val="es-MX"/>
              </w:rPr>
              <w:t>717</w:t>
            </w:r>
          </w:p>
        </w:tc>
      </w:tr>
      <w:tr w:rsidR="0064528C" w:rsidRPr="00A063B1">
        <w:tc>
          <w:tcPr>
            <w:tcW w:w="1630" w:type="dxa"/>
            <w:tcBorders>
              <w:left w:val="nil"/>
              <w:bottom w:val="single" w:sz="18" w:space="0" w:color="auto"/>
              <w:right w:val="nil"/>
            </w:tcBorders>
            <w:shd w:val="clear" w:color="auto" w:fill="8064A2"/>
          </w:tcPr>
          <w:p w:rsidR="0064528C" w:rsidRPr="00A063B1" w:rsidRDefault="0064528C" w:rsidP="00FC5F6C">
            <w:pPr>
              <w:pStyle w:val="BodyText"/>
              <w:spacing w:after="0" w:line="240" w:lineRule="auto"/>
              <w:rPr>
                <w:b/>
                <w:bCs/>
                <w:color w:val="FFFFFF"/>
                <w:lang w:val="es-MX"/>
              </w:rPr>
            </w:pPr>
            <w:r w:rsidRPr="00A063B1">
              <w:rPr>
                <w:b/>
                <w:bCs/>
                <w:color w:val="FFFFFF"/>
                <w:lang w:val="es-MX"/>
              </w:rPr>
              <w:t>I a IV</w:t>
            </w:r>
          </w:p>
        </w:tc>
        <w:tc>
          <w:tcPr>
            <w:tcW w:w="1762" w:type="dxa"/>
            <w:tcBorders>
              <w:bottom w:val="single" w:sz="18" w:space="0" w:color="auto"/>
            </w:tcBorders>
            <w:shd w:val="clear" w:color="auto" w:fill="D8D8D8"/>
          </w:tcPr>
          <w:p w:rsidR="0064528C" w:rsidRPr="00A063B1" w:rsidRDefault="0064528C" w:rsidP="00FC5F6C">
            <w:pPr>
              <w:pStyle w:val="BodyText"/>
              <w:spacing w:after="0" w:line="240" w:lineRule="auto"/>
              <w:rPr>
                <w:lang w:val="es-MX"/>
              </w:rPr>
            </w:pPr>
            <w:r w:rsidRPr="00A063B1">
              <w:rPr>
                <w:lang w:val="es-MX"/>
              </w:rPr>
              <w:t>246</w:t>
            </w:r>
          </w:p>
        </w:tc>
        <w:tc>
          <w:tcPr>
            <w:tcW w:w="1348" w:type="dxa"/>
            <w:tcBorders>
              <w:bottom w:val="single" w:sz="18" w:space="0" w:color="auto"/>
            </w:tcBorders>
            <w:shd w:val="clear" w:color="auto" w:fill="D8D8D8"/>
          </w:tcPr>
          <w:p w:rsidR="0064528C" w:rsidRPr="00A063B1" w:rsidRDefault="0064528C" w:rsidP="00FC5F6C">
            <w:pPr>
              <w:pStyle w:val="BodyText"/>
              <w:spacing w:after="0" w:line="240" w:lineRule="auto"/>
              <w:rPr>
                <w:lang w:val="es-MX"/>
              </w:rPr>
            </w:pPr>
            <w:r w:rsidRPr="00A063B1">
              <w:rPr>
                <w:lang w:val="es-MX"/>
              </w:rPr>
              <w:t>814</w:t>
            </w:r>
          </w:p>
        </w:tc>
        <w:tc>
          <w:tcPr>
            <w:tcW w:w="1747" w:type="dxa"/>
            <w:tcBorders>
              <w:bottom w:val="single" w:sz="18" w:space="0" w:color="auto"/>
            </w:tcBorders>
            <w:shd w:val="clear" w:color="auto" w:fill="D8D8D8"/>
          </w:tcPr>
          <w:p w:rsidR="0064528C" w:rsidRPr="00A063B1" w:rsidRDefault="0064528C" w:rsidP="00FC5F6C">
            <w:pPr>
              <w:pStyle w:val="BodyText"/>
              <w:spacing w:after="0" w:line="240" w:lineRule="auto"/>
              <w:rPr>
                <w:lang w:val="es-MX"/>
              </w:rPr>
            </w:pPr>
            <w:r w:rsidRPr="00A063B1">
              <w:rPr>
                <w:lang w:val="es-MX"/>
              </w:rPr>
              <w:t>958</w:t>
            </w:r>
          </w:p>
        </w:tc>
        <w:tc>
          <w:tcPr>
            <w:tcW w:w="2233" w:type="dxa"/>
            <w:tcBorders>
              <w:bottom w:val="single" w:sz="18" w:space="0" w:color="auto"/>
            </w:tcBorders>
            <w:shd w:val="clear" w:color="auto" w:fill="D8D8D8"/>
          </w:tcPr>
          <w:p w:rsidR="0064528C" w:rsidRPr="00A063B1" w:rsidRDefault="0064528C" w:rsidP="00FC5F6C">
            <w:pPr>
              <w:pStyle w:val="BodyText"/>
              <w:spacing w:after="0" w:line="240" w:lineRule="auto"/>
              <w:rPr>
                <w:lang w:val="es-MX"/>
              </w:rPr>
            </w:pPr>
            <w:r w:rsidRPr="00A063B1">
              <w:rPr>
                <w:lang w:val="es-MX"/>
              </w:rPr>
              <w:t>163</w:t>
            </w:r>
          </w:p>
        </w:tc>
      </w:tr>
    </w:tbl>
    <w:p w:rsidR="0064528C" w:rsidRPr="00216F3C" w:rsidRDefault="0064528C" w:rsidP="0064528C">
      <w:pPr>
        <w:pStyle w:val="BodyText"/>
        <w:rPr>
          <w:sz w:val="20"/>
          <w:szCs w:val="20"/>
          <w:lang w:val="es-MX"/>
        </w:rPr>
      </w:pPr>
      <w:r w:rsidRPr="00216F3C">
        <w:rPr>
          <w:sz w:val="20"/>
          <w:szCs w:val="20"/>
          <w:lang w:val="es-MX"/>
        </w:rPr>
        <w:t>Fuente: estimaciones propias a partir de la Encovi 2004</w:t>
      </w:r>
    </w:p>
    <w:p w:rsidR="0064528C" w:rsidRDefault="005641BB" w:rsidP="0064528C">
      <w:pPr>
        <w:pStyle w:val="BodyText"/>
        <w:ind w:firstLine="708"/>
        <w:rPr>
          <w:ins w:id="573" w:author="Juan Pablo Gutiérrez" w:date="2011-11-03T18:25:00Z"/>
          <w:lang w:val="es-MX"/>
        </w:rPr>
      </w:pPr>
      <w:ins w:id="574" w:author="Juan Pablo Gutiérrez" w:date="2011-11-03T18:23:00Z">
        <w:r>
          <w:rPr>
            <w:lang w:val="es-MX"/>
          </w:rPr>
          <w:t>Si bien estas estimaciones se realizaron a partir del análisis de las transferencias CEP, se consideran igualmente válidas</w:t>
        </w:r>
      </w:ins>
      <w:ins w:id="575" w:author="Juan Pablo Gutiérrez" w:date="2011-11-03T18:24:00Z">
        <w:r>
          <w:rPr>
            <w:lang w:val="es-MX"/>
          </w:rPr>
          <w:t xml:space="preserve"> para la muestra ILEA, debido a que las diferencias que se buscan observar son también a partir de los recursos recibidos y su utilizac</w:t>
        </w:r>
      </w:ins>
      <w:ins w:id="576" w:author="Juan Pablo Gutiérrez" w:date="2011-11-03T18:25:00Z">
        <w:r>
          <w:rPr>
            <w:lang w:val="es-MX"/>
          </w:rPr>
          <w:t>ión  en los hogares.</w:t>
        </w:r>
      </w:ins>
    </w:p>
    <w:p w:rsidR="005641BB" w:rsidRDefault="005641BB" w:rsidP="0064528C">
      <w:pPr>
        <w:pStyle w:val="BodyText"/>
        <w:ind w:firstLine="708"/>
        <w:rPr>
          <w:lang w:val="es-MX"/>
        </w:rPr>
      </w:pPr>
      <w:ins w:id="577" w:author="Juan Pablo Gutiérrez" w:date="2011-11-03T18:25:00Z">
        <w:r>
          <w:rPr>
            <w:lang w:val="es-MX"/>
          </w:rPr>
          <w:t>En ese sentido, el análisis previo indica el número de hogares por grupo a comparar (en el caso de la muestra ILAE para cada una de las 3 estrategias de transferencias, en el caso CEP para cada uno de los dos grupos, es decir, intervenci</w:t>
        </w:r>
      </w:ins>
      <w:ins w:id="578" w:author="Juan Pablo Gutiérrez" w:date="2011-11-03T18:26:00Z">
        <w:r>
          <w:rPr>
            <w:lang w:val="es-MX"/>
          </w:rPr>
          <w:t>ón y comparación) que permitirá alcanzar estimaciones con un nivel de precisión útil para la toma de decisiones.</w:t>
        </w:r>
      </w:ins>
    </w:p>
    <w:p w:rsidR="0064528C" w:rsidRDefault="0064528C" w:rsidP="0064528C">
      <w:pPr>
        <w:pStyle w:val="BodyText"/>
        <w:ind w:firstLine="708"/>
        <w:rPr>
          <w:ins w:id="579" w:author="Juan Pablo Gutiérrez" w:date="2011-11-03T18:27:00Z"/>
          <w:lang w:val="es-MX"/>
        </w:rPr>
      </w:pPr>
      <w:r>
        <w:rPr>
          <w:lang w:val="es-MX"/>
        </w:rPr>
        <w:t>Considerando que la EBS considera dos objetivos de evaluación, resulta conveniente dividir el esquema de muestreo de igual manera en dos estrategias, una para la evaluación retrospectiva de Comer es Primero</w:t>
      </w:r>
      <w:ins w:id="580" w:author="Juan Pablo Gutiérrez" w:date="2011-11-03T18:22:00Z">
        <w:r w:rsidR="005641BB">
          <w:rPr>
            <w:lang w:val="es-MX"/>
          </w:rPr>
          <w:t xml:space="preserve"> (que incluye las muestras de hogares beneficiarios y de hogares no beneficiarios)</w:t>
        </w:r>
      </w:ins>
      <w:r>
        <w:rPr>
          <w:lang w:val="es-MX"/>
        </w:rPr>
        <w:t xml:space="preserve">, y otra para la evaluación prospectiva de la innovación educativa. </w:t>
      </w:r>
    </w:p>
    <w:p w:rsidR="005641BB" w:rsidRDefault="005641BB" w:rsidP="0064528C">
      <w:pPr>
        <w:pStyle w:val="BodyText"/>
        <w:ind w:firstLine="708"/>
        <w:rPr>
          <w:ins w:id="581" w:author="Juan Pablo Gutiérrez" w:date="2011-11-03T18:29:00Z"/>
          <w:lang w:val="es-MX"/>
        </w:rPr>
      </w:pPr>
      <w:ins w:id="582" w:author="Juan Pablo Gutiérrez" w:date="2011-11-03T18:27:00Z">
        <w:r>
          <w:rPr>
            <w:lang w:val="es-MX"/>
          </w:rPr>
          <w:t>El procedimiento seguido para la conformaci</w:t>
        </w:r>
      </w:ins>
      <w:ins w:id="583" w:author="Juan Pablo Gutiérrez" w:date="2011-11-03T18:28:00Z">
        <w:r>
          <w:rPr>
            <w:lang w:val="es-MX"/>
          </w:rPr>
          <w:t xml:space="preserve">ón de la muestra ILAE fue la selección aleatoria simple de 4,811 hogares, que después fueron de forma aleatoria asignados a 3 grupos. </w:t>
        </w:r>
      </w:ins>
      <w:ins w:id="584" w:author="Juan Pablo Gutiérrez" w:date="2011-11-03T18:29:00Z">
        <w:r>
          <w:rPr>
            <w:lang w:val="es-MX"/>
          </w:rPr>
          <w:t>Este procedimiento no requirió de ajustar el tamaño por conglomerados, lo que permite mejorar el poder de la muestra.</w:t>
        </w:r>
      </w:ins>
    </w:p>
    <w:p w:rsidR="005641BB" w:rsidRDefault="005641BB" w:rsidP="0064528C">
      <w:pPr>
        <w:pStyle w:val="BodyText"/>
        <w:ind w:firstLine="708"/>
        <w:rPr>
          <w:ins w:id="585" w:author="Juan Pablo Gutiérrez" w:date="2011-11-03T18:30:00Z"/>
          <w:lang w:val="es-MX"/>
        </w:rPr>
      </w:pPr>
      <w:ins w:id="586" w:author="Juan Pablo Gutiérrez" w:date="2011-11-03T18:29:00Z">
        <w:r>
          <w:rPr>
            <w:lang w:val="es-MX"/>
          </w:rPr>
          <w:t>Para la muestra CEP de hogares intervención,  se hizo un proceso bietápico, en el cual en primer lugar se seleccionaron con probabilidad proporcional al n</w:t>
        </w:r>
      </w:ins>
      <w:ins w:id="587" w:author="Juan Pablo Gutiérrez" w:date="2011-11-03T18:30:00Z">
        <w:r>
          <w:rPr>
            <w:lang w:val="es-MX"/>
          </w:rPr>
          <w:t xml:space="preserve">úmero de hogares un conjunto de barrios con hogares beneficiarios, y dentro de estos se seleccionaron de forma aleatoria </w:t>
        </w:r>
      </w:ins>
      <w:ins w:id="588" w:author="Juan Pablo Gutiérrez" w:date="2011-11-03T18:31:00Z">
        <w:r>
          <w:rPr>
            <w:lang w:val="es-MX"/>
          </w:rPr>
          <w:t xml:space="preserve">1,860 </w:t>
        </w:r>
      </w:ins>
      <w:ins w:id="589" w:author="Juan Pablo Gutiérrez" w:date="2011-11-03T18:30:00Z">
        <w:r>
          <w:rPr>
            <w:lang w:val="es-MX"/>
          </w:rPr>
          <w:t>hogares.</w:t>
        </w:r>
      </w:ins>
    </w:p>
    <w:p w:rsidR="005641BB" w:rsidRDefault="005641BB" w:rsidP="0064528C">
      <w:pPr>
        <w:pStyle w:val="BodyText"/>
        <w:ind w:firstLine="708"/>
        <w:rPr>
          <w:ins w:id="590" w:author="IADB" w:date="2011-10-24T20:03:00Z"/>
          <w:lang w:val="es-MX"/>
        </w:rPr>
      </w:pPr>
      <w:ins w:id="591" w:author="Juan Pablo Gutiérrez" w:date="2011-11-03T18:30:00Z">
        <w:r>
          <w:rPr>
            <w:lang w:val="es-MX"/>
          </w:rPr>
          <w:t>La conformación del grupo de comparación fue a partir del pareamiento de hogares en condiciones socioeconómicas similares de acuerdo a la calificaci</w:t>
        </w:r>
      </w:ins>
      <w:ins w:id="592" w:author="Juan Pablo Gutiérrez" w:date="2011-11-03T18:31:00Z">
        <w:r>
          <w:rPr>
            <w:lang w:val="es-MX"/>
          </w:rPr>
          <w:t>ón</w:t>
        </w:r>
      </w:ins>
      <w:ins w:id="593" w:author="Juan Pablo Gutiérrez" w:date="2011-11-03T18:32:00Z">
        <w:r>
          <w:rPr>
            <w:lang w:val="es-MX"/>
          </w:rPr>
          <w:t xml:space="preserve"> </w:t>
        </w:r>
      </w:ins>
      <w:ins w:id="594" w:author="Juan Pablo Gutiérrez" w:date="2011-11-03T18:31:00Z">
        <w:r>
          <w:rPr>
            <w:lang w:val="es-MX"/>
          </w:rPr>
          <w:t>SIUBEN y que habitaban los mismos barrios (conglomerados) que los seleccionados para la muestra de intervención.</w:t>
        </w:r>
      </w:ins>
    </w:p>
    <w:p w:rsidR="00F331BD" w:rsidDel="005641BB" w:rsidRDefault="00F331BD" w:rsidP="0064528C">
      <w:pPr>
        <w:pStyle w:val="BodyText"/>
        <w:ind w:firstLine="708"/>
        <w:rPr>
          <w:ins w:id="595" w:author="IADB" w:date="2011-10-24T20:03:00Z"/>
          <w:del w:id="596" w:author="Juan Pablo Gutiérrez" w:date="2011-11-03T18:22:00Z"/>
          <w:lang w:val="es-MX"/>
        </w:rPr>
      </w:pPr>
      <w:ins w:id="597" w:author="IADB" w:date="2011-10-24T20:03:00Z">
        <w:del w:id="598" w:author="Juan Pablo Gutiérrez" w:date="2011-11-03T18:22:00Z">
          <w:r w:rsidDel="005641BB">
            <w:rPr>
              <w:lang w:val="es-MX"/>
            </w:rPr>
            <w:delText>Muestra ILAE</w:delText>
          </w:r>
        </w:del>
      </w:ins>
    </w:p>
    <w:p w:rsidR="00F331BD" w:rsidDel="005641BB" w:rsidRDefault="00F331BD" w:rsidP="0064528C">
      <w:pPr>
        <w:pStyle w:val="BodyText"/>
        <w:ind w:firstLine="708"/>
        <w:rPr>
          <w:del w:id="599" w:author="Juan Pablo Gutiérrez" w:date="2011-11-03T18:22:00Z"/>
          <w:lang w:val="es-MX"/>
        </w:rPr>
      </w:pPr>
      <w:ins w:id="600" w:author="IADB" w:date="2011-10-24T20:03:00Z">
        <w:del w:id="601" w:author="Juan Pablo Gutiérrez" w:date="2011-11-03T18:22:00Z">
          <w:r w:rsidDel="005641BB">
            <w:rPr>
              <w:lang w:val="es-MX"/>
            </w:rPr>
            <w:delText>Muestra No beneficiarios</w:delText>
          </w:r>
        </w:del>
      </w:ins>
    </w:p>
    <w:p w:rsidR="0064528C" w:rsidRPr="00627FF8" w:rsidRDefault="00880EB7" w:rsidP="0064528C">
      <w:pPr>
        <w:pStyle w:val="Heading2"/>
      </w:pPr>
      <w:bookmarkStart w:id="602" w:name="_Toc263848351"/>
      <w:bookmarkStart w:id="603" w:name="_Toc308102539"/>
      <w:ins w:id="604" w:author="Juan Pablo Gutiérrez" w:date="2011-11-03T16:49:00Z">
        <w:r>
          <w:t xml:space="preserve">4.2 </w:t>
        </w:r>
      </w:ins>
      <w:ins w:id="605" w:author="IADB" w:date="2011-10-24T19:42:00Z">
        <w:del w:id="606" w:author="Juan Pablo Gutiérrez" w:date="2011-11-03T16:49:00Z">
          <w:r w:rsidR="002F4D94" w:rsidDel="00880EB7">
            <w:delText xml:space="preserve"> </w:delText>
          </w:r>
        </w:del>
      </w:ins>
      <w:r w:rsidR="0064528C">
        <w:t>Muestra total para la EEPS 2010</w:t>
      </w:r>
      <w:bookmarkEnd w:id="602"/>
      <w:bookmarkEnd w:id="603"/>
    </w:p>
    <w:p w:rsidR="000934A0" w:rsidRDefault="0064528C" w:rsidP="0064528C">
      <w:pPr>
        <w:pStyle w:val="BodyText"/>
        <w:rPr>
          <w:ins w:id="607" w:author="Juan Pablo Gutiérrez" w:date="2011-11-03T15:04:00Z"/>
          <w:lang w:val="es-ES_tradnl"/>
        </w:rPr>
      </w:pPr>
      <w:r>
        <w:rPr>
          <w:lang w:val="es-ES_tradnl"/>
        </w:rPr>
        <w:t>A partir de la implementación del esquema de muestr</w:t>
      </w:r>
      <w:ins w:id="608" w:author="IADB" w:date="2011-10-24T19:49:00Z">
        <w:r w:rsidR="007A1744">
          <w:rPr>
            <w:lang w:val="es-ES_tradnl"/>
          </w:rPr>
          <w:t>e</w:t>
        </w:r>
      </w:ins>
      <w:r>
        <w:rPr>
          <w:lang w:val="es-ES_tradnl"/>
        </w:rPr>
        <w:t>o para los objetivos de evaluación, la muestra inicial de la EEPS 2010 se integró de un total de 8,502 hogares, distribuidos en 3 grandes grupos:</w:t>
      </w:r>
    </w:p>
    <w:p w:rsidR="00000000" w:rsidRDefault="0064528C">
      <w:pPr>
        <w:pStyle w:val="BodyText"/>
        <w:numPr>
          <w:ilvl w:val="0"/>
          <w:numId w:val="5"/>
        </w:numPr>
        <w:rPr>
          <w:ins w:id="609" w:author="Juan Pablo Gutiérrez" w:date="2011-11-03T15:04:00Z"/>
          <w:lang w:val="es-ES_tradnl"/>
        </w:rPr>
        <w:pPrChange w:id="610" w:author="Juan Pablo Gutiérrez" w:date="2011-11-03T15:04:00Z">
          <w:pPr>
            <w:pStyle w:val="BodyText"/>
          </w:pPr>
        </w:pPrChange>
      </w:pPr>
      <w:del w:id="611" w:author="Juan Pablo Gutiérrez" w:date="2011-11-03T15:04:00Z">
        <w:r w:rsidDel="000934A0">
          <w:rPr>
            <w:lang w:val="es-ES_tradnl"/>
          </w:rPr>
          <w:delText xml:space="preserve"> i) </w:delText>
        </w:r>
      </w:del>
      <w:r>
        <w:rPr>
          <w:lang w:val="es-ES_tradnl"/>
        </w:rPr>
        <w:t>hogares con individuos en el rango de asistencia a la escuela en las zonas definidas para la innovación educativa</w:t>
      </w:r>
      <w:ins w:id="612" w:author="Juan Pablo Gutiérrez" w:date="2011-11-03T15:04:00Z">
        <w:r w:rsidR="000934A0">
          <w:rPr>
            <w:lang w:val="es-ES_tradnl"/>
          </w:rPr>
          <w:t>. Como se señaló, la muestra se definió a partir de un universo de 23,276 hogares pre-identificados para las alternativas de transferencia educativas, en 4 provincias</w:t>
        </w:r>
      </w:ins>
      <w:ins w:id="613" w:author="Juan Pablo Gutiérrez" w:date="2011-11-03T15:05:00Z">
        <w:r w:rsidR="000934A0">
          <w:rPr>
            <w:lang w:val="es-ES_tradnl"/>
          </w:rPr>
          <w:t xml:space="preserve"> (Dajabón, Monte Cristi, Santiago Rodríguez, y Valverd</w:t>
        </w:r>
      </w:ins>
      <w:ins w:id="614" w:author="Juan Pablo Gutiérrez" w:date="2011-11-03T15:52:00Z">
        <w:r w:rsidR="003B63E2">
          <w:rPr>
            <w:lang w:val="es-ES_tradnl"/>
          </w:rPr>
          <w:t>e</w:t>
        </w:r>
      </w:ins>
      <w:ins w:id="615" w:author="Juan Pablo Gutiérrez" w:date="2011-11-03T15:05:00Z">
        <w:r w:rsidR="000934A0">
          <w:rPr>
            <w:lang w:val="es-ES_tradnl"/>
          </w:rPr>
          <w:t>)</w:t>
        </w:r>
      </w:ins>
      <w:ins w:id="616" w:author="Juan Pablo Gutiérrez" w:date="2011-11-03T15:04:00Z">
        <w:r w:rsidR="000934A0">
          <w:rPr>
            <w:lang w:val="es-ES_tradnl"/>
          </w:rPr>
          <w:t>.</w:t>
        </w:r>
      </w:ins>
      <w:ins w:id="617" w:author="Juan Pablo Gutiérrez" w:date="2011-11-03T15:05:00Z">
        <w:r w:rsidR="000934A0">
          <w:rPr>
            <w:lang w:val="es-ES_tradnl"/>
          </w:rPr>
          <w:t xml:space="preserve"> La muestra identifico hogares en 27 municipios de estas provincias.</w:t>
        </w:r>
      </w:ins>
      <w:del w:id="618" w:author="Juan Pablo Gutiérrez" w:date="2011-11-03T15:05:00Z">
        <w:r w:rsidDel="000934A0">
          <w:rPr>
            <w:lang w:val="es-ES_tradnl"/>
          </w:rPr>
          <w:delText>;</w:delText>
        </w:r>
      </w:del>
      <w:r>
        <w:rPr>
          <w:lang w:val="es-ES_tradnl"/>
        </w:rPr>
        <w:t xml:space="preserve"> </w:t>
      </w:r>
    </w:p>
    <w:p w:rsidR="00000000" w:rsidRDefault="0064528C">
      <w:pPr>
        <w:pStyle w:val="BodyText"/>
        <w:numPr>
          <w:ilvl w:val="0"/>
          <w:numId w:val="5"/>
        </w:numPr>
        <w:rPr>
          <w:ins w:id="619" w:author="Juan Pablo Gutiérrez" w:date="2011-11-03T15:04:00Z"/>
          <w:lang w:val="es-ES_tradnl"/>
        </w:rPr>
        <w:pPrChange w:id="620" w:author="Juan Pablo Gutiérrez" w:date="2011-11-03T15:04:00Z">
          <w:pPr>
            <w:pStyle w:val="BodyText"/>
          </w:pPr>
        </w:pPrChange>
      </w:pPr>
      <w:r>
        <w:rPr>
          <w:lang w:val="es-ES_tradnl"/>
        </w:rPr>
        <w:t xml:space="preserve">ii) hogares incorporados a Comer es Primero, y </w:t>
      </w:r>
    </w:p>
    <w:p w:rsidR="00000000" w:rsidRDefault="0064528C">
      <w:pPr>
        <w:pStyle w:val="BodyText"/>
        <w:numPr>
          <w:ilvl w:val="0"/>
          <w:numId w:val="5"/>
        </w:numPr>
        <w:rPr>
          <w:ins w:id="621" w:author="Juan Pablo Gutiérrez" w:date="2011-11-03T15:53:00Z"/>
          <w:lang w:val="es-ES_tradnl"/>
        </w:rPr>
        <w:pPrChange w:id="622" w:author="Juan Pablo Gutiérrez" w:date="2011-11-03T15:04:00Z">
          <w:pPr>
            <w:pStyle w:val="BodyText"/>
          </w:pPr>
        </w:pPrChange>
      </w:pPr>
      <w:r>
        <w:rPr>
          <w:lang w:val="es-ES_tradnl"/>
        </w:rPr>
        <w:t>iii) hogares elegibles para Comer es Primero, que no han sido incorporados.</w:t>
      </w:r>
      <w:ins w:id="623" w:author="Juan Pablo Gutiérrez" w:date="2011-11-03T15:53:00Z">
        <w:r w:rsidR="003B63E2">
          <w:rPr>
            <w:lang w:val="es-ES_tradnl"/>
          </w:rPr>
          <w:t xml:space="preserve"> Como se ha mencionado, la intención de esta muestra es permitir la evaluación retrospectiva de efecto, y fue seleccionada por pareamiento</w:t>
        </w:r>
      </w:ins>
      <w:ins w:id="624" w:author="Juan Pablo Gutiérrez" w:date="2011-11-03T16:10:00Z">
        <w:r w:rsidR="008A374E">
          <w:rPr>
            <w:lang w:val="es-ES_tradnl"/>
          </w:rPr>
          <w:t xml:space="preserve"> de entre los hogares no incorporados en condiciones de pobreza en los mismos bar</w:t>
        </w:r>
      </w:ins>
      <w:ins w:id="625" w:author="Juan Pablo Gutiérrez" w:date="2011-11-03T16:11:00Z">
        <w:r w:rsidR="008A374E">
          <w:rPr>
            <w:lang w:val="es-ES_tradnl"/>
          </w:rPr>
          <w:t>rios</w:t>
        </w:r>
      </w:ins>
      <w:r>
        <w:rPr>
          <w:lang w:val="es-ES_tradnl"/>
        </w:rPr>
        <w:t xml:space="preserve"> </w:t>
      </w:r>
    </w:p>
    <w:p w:rsidR="00000000" w:rsidRDefault="0064528C">
      <w:pPr>
        <w:pStyle w:val="BodyText"/>
        <w:ind w:left="45"/>
        <w:rPr>
          <w:lang w:val="es-ES_tradnl"/>
        </w:rPr>
        <w:pPrChange w:id="626" w:author="Juan Pablo Gutiérrez" w:date="2011-11-03T15:53:00Z">
          <w:pPr>
            <w:pStyle w:val="BodyText"/>
          </w:pPr>
        </w:pPrChange>
      </w:pPr>
      <w:r>
        <w:rPr>
          <w:lang w:val="es-ES_tradnl"/>
        </w:rPr>
        <w:t>El resumen de la muestra se presenta en el cuadro 4.</w:t>
      </w:r>
    </w:p>
    <w:p w:rsidR="0064528C" w:rsidRPr="008A2F12" w:rsidRDefault="0064528C" w:rsidP="0064528C">
      <w:pPr>
        <w:pStyle w:val="titulocuadro"/>
        <w:keepNext/>
      </w:pPr>
      <w:r w:rsidRPr="008A2F12">
        <w:t>Cuadro 4. T</w:t>
      </w:r>
      <w:r w:rsidRPr="008A2F12">
        <w:rPr>
          <w:bCs/>
        </w:rPr>
        <w:t>amaño y composición</w:t>
      </w:r>
      <w:r>
        <w:rPr>
          <w:bCs/>
        </w:rPr>
        <w:t xml:space="preserve"> original</w:t>
      </w:r>
      <w:r w:rsidRPr="008A2F12">
        <w:rPr>
          <w:bCs/>
        </w:rPr>
        <w:t xml:space="preserve"> de la muestra para la </w:t>
      </w:r>
      <w:r w:rsidR="00837856">
        <w:rPr>
          <w:bCs/>
        </w:rPr>
        <w:t>EEPS</w:t>
      </w:r>
      <w:r w:rsidRPr="008A2F12">
        <w:rPr>
          <w:bCs/>
        </w:rPr>
        <w:t xml:space="preserve"> 2010</w:t>
      </w:r>
    </w:p>
    <w:tbl>
      <w:tblPr>
        <w:tblW w:w="0" w:type="auto"/>
        <w:jc w:val="center"/>
        <w:tblBorders>
          <w:top w:val="single" w:sz="18" w:space="0" w:color="auto"/>
          <w:bottom w:val="single" w:sz="18" w:space="0" w:color="auto"/>
        </w:tblBorders>
        <w:tblLook w:val="00A0"/>
      </w:tblPr>
      <w:tblGrid>
        <w:gridCol w:w="3227"/>
        <w:gridCol w:w="2693"/>
      </w:tblGrid>
      <w:tr w:rsidR="0064528C" w:rsidRPr="00A063B1">
        <w:trPr>
          <w:jc w:val="center"/>
        </w:trPr>
        <w:tc>
          <w:tcPr>
            <w:tcW w:w="3227" w:type="dxa"/>
            <w:tcBorders>
              <w:top w:val="single" w:sz="18" w:space="0" w:color="auto"/>
              <w:left w:val="nil"/>
              <w:bottom w:val="single" w:sz="18" w:space="0" w:color="auto"/>
              <w:right w:val="nil"/>
            </w:tcBorders>
            <w:shd w:val="clear" w:color="auto" w:fill="8064A2"/>
          </w:tcPr>
          <w:p w:rsidR="0064528C" w:rsidRPr="00A063B1" w:rsidRDefault="0064528C" w:rsidP="002A2ED1">
            <w:pPr>
              <w:pStyle w:val="BodyText"/>
              <w:spacing w:after="0" w:line="240" w:lineRule="auto"/>
              <w:jc w:val="center"/>
              <w:rPr>
                <w:b/>
                <w:bCs/>
                <w:color w:val="FFFFFF"/>
                <w:lang w:val="es-MX"/>
              </w:rPr>
            </w:pPr>
            <w:r>
              <w:rPr>
                <w:b/>
                <w:bCs/>
                <w:color w:val="FFFFFF"/>
                <w:lang w:val="es-MX"/>
              </w:rPr>
              <w:t>Grupo</w:t>
            </w:r>
          </w:p>
        </w:tc>
        <w:tc>
          <w:tcPr>
            <w:tcW w:w="2693" w:type="dxa"/>
            <w:tcBorders>
              <w:top w:val="single" w:sz="18" w:space="0" w:color="auto"/>
              <w:left w:val="nil"/>
              <w:bottom w:val="single" w:sz="18" w:space="0" w:color="auto"/>
              <w:right w:val="nil"/>
            </w:tcBorders>
            <w:shd w:val="clear" w:color="auto" w:fill="8064A2"/>
          </w:tcPr>
          <w:p w:rsidR="0064528C" w:rsidRPr="00A063B1" w:rsidRDefault="0064528C" w:rsidP="002A2ED1">
            <w:pPr>
              <w:pStyle w:val="BodyText"/>
              <w:spacing w:after="0" w:line="240" w:lineRule="auto"/>
              <w:jc w:val="center"/>
              <w:rPr>
                <w:b/>
                <w:bCs/>
                <w:color w:val="FFFFFF"/>
                <w:lang w:val="es-MX"/>
              </w:rPr>
            </w:pPr>
            <w:r>
              <w:rPr>
                <w:b/>
                <w:bCs/>
                <w:color w:val="FFFFFF"/>
                <w:lang w:val="es-MX"/>
              </w:rPr>
              <w:t>Número de hogares seleccionados</w:t>
            </w:r>
          </w:p>
        </w:tc>
      </w:tr>
      <w:tr w:rsidR="0064528C" w:rsidRPr="00A063B1">
        <w:trPr>
          <w:jc w:val="center"/>
        </w:trPr>
        <w:tc>
          <w:tcPr>
            <w:tcW w:w="3227" w:type="dxa"/>
            <w:tcBorders>
              <w:left w:val="nil"/>
              <w:bottom w:val="nil"/>
              <w:right w:val="nil"/>
            </w:tcBorders>
            <w:shd w:val="clear" w:color="auto" w:fill="8064A2"/>
          </w:tcPr>
          <w:p w:rsidR="0064528C" w:rsidRPr="00A063B1" w:rsidRDefault="0064528C" w:rsidP="002A2ED1">
            <w:pPr>
              <w:pStyle w:val="BodyText"/>
              <w:spacing w:after="0" w:line="240" w:lineRule="auto"/>
              <w:jc w:val="center"/>
              <w:rPr>
                <w:b/>
                <w:bCs/>
                <w:color w:val="FFFFFF"/>
                <w:lang w:val="es-MX"/>
              </w:rPr>
            </w:pPr>
            <w:r>
              <w:rPr>
                <w:b/>
                <w:bCs/>
                <w:color w:val="FFFFFF"/>
                <w:lang w:val="es-MX"/>
              </w:rPr>
              <w:t>Hogares con individuos en edad escolar en las zonas de la innovación educativa</w:t>
            </w:r>
          </w:p>
        </w:tc>
        <w:tc>
          <w:tcPr>
            <w:tcW w:w="2693" w:type="dxa"/>
            <w:shd w:val="clear" w:color="auto" w:fill="D8D8D8"/>
          </w:tcPr>
          <w:p w:rsidR="0064528C" w:rsidRPr="00A063B1" w:rsidRDefault="0064528C" w:rsidP="002A2ED1">
            <w:pPr>
              <w:pStyle w:val="BodyText"/>
              <w:spacing w:after="0" w:line="240" w:lineRule="auto"/>
              <w:jc w:val="center"/>
              <w:rPr>
                <w:lang w:val="es-MX"/>
              </w:rPr>
            </w:pPr>
            <w:r>
              <w:rPr>
                <w:lang w:val="es-MX"/>
              </w:rPr>
              <w:t>4,</w:t>
            </w:r>
            <w:r w:rsidR="000E7E8C">
              <w:rPr>
                <w:lang w:val="es-MX"/>
              </w:rPr>
              <w:t>811</w:t>
            </w:r>
          </w:p>
        </w:tc>
      </w:tr>
      <w:tr w:rsidR="0064528C" w:rsidRPr="00A063B1">
        <w:trPr>
          <w:jc w:val="center"/>
        </w:trPr>
        <w:tc>
          <w:tcPr>
            <w:tcW w:w="3227" w:type="dxa"/>
            <w:tcBorders>
              <w:left w:val="nil"/>
              <w:bottom w:val="nil"/>
              <w:right w:val="nil"/>
            </w:tcBorders>
            <w:shd w:val="clear" w:color="auto" w:fill="8064A2"/>
          </w:tcPr>
          <w:p w:rsidR="0064528C" w:rsidRPr="00A063B1" w:rsidRDefault="0064528C" w:rsidP="002A2ED1">
            <w:pPr>
              <w:pStyle w:val="BodyText"/>
              <w:spacing w:after="0" w:line="240" w:lineRule="auto"/>
              <w:jc w:val="center"/>
              <w:rPr>
                <w:b/>
                <w:bCs/>
                <w:color w:val="FFFFFF"/>
                <w:lang w:val="es-MX"/>
              </w:rPr>
            </w:pPr>
            <w:r>
              <w:rPr>
                <w:b/>
                <w:bCs/>
                <w:color w:val="FFFFFF"/>
                <w:lang w:val="es-MX"/>
              </w:rPr>
              <w:t>Hogares incorporados a Comer es Primero</w:t>
            </w:r>
          </w:p>
        </w:tc>
        <w:tc>
          <w:tcPr>
            <w:tcW w:w="2693" w:type="dxa"/>
          </w:tcPr>
          <w:p w:rsidR="0064528C" w:rsidRPr="00A063B1" w:rsidRDefault="0064528C" w:rsidP="002A2ED1">
            <w:pPr>
              <w:pStyle w:val="BodyText"/>
              <w:spacing w:after="0" w:line="240" w:lineRule="auto"/>
              <w:jc w:val="center"/>
              <w:rPr>
                <w:lang w:val="es-MX"/>
              </w:rPr>
            </w:pPr>
            <w:r>
              <w:rPr>
                <w:lang w:val="es-MX"/>
              </w:rPr>
              <w:t>1,860</w:t>
            </w:r>
          </w:p>
        </w:tc>
      </w:tr>
      <w:tr w:rsidR="0064528C" w:rsidRPr="00A063B1">
        <w:trPr>
          <w:jc w:val="center"/>
        </w:trPr>
        <w:tc>
          <w:tcPr>
            <w:tcW w:w="3227" w:type="dxa"/>
            <w:tcBorders>
              <w:left w:val="nil"/>
              <w:bottom w:val="nil"/>
              <w:right w:val="nil"/>
            </w:tcBorders>
            <w:shd w:val="clear" w:color="auto" w:fill="8064A2"/>
          </w:tcPr>
          <w:p w:rsidR="0064528C" w:rsidRPr="00A063B1" w:rsidRDefault="0064528C" w:rsidP="002A2ED1">
            <w:pPr>
              <w:pStyle w:val="BodyText"/>
              <w:spacing w:after="0" w:line="240" w:lineRule="auto"/>
              <w:jc w:val="center"/>
              <w:rPr>
                <w:b/>
                <w:bCs/>
                <w:color w:val="FFFFFF"/>
                <w:lang w:val="es-MX"/>
              </w:rPr>
            </w:pPr>
            <w:r>
              <w:rPr>
                <w:b/>
                <w:bCs/>
                <w:color w:val="FFFFFF"/>
                <w:lang w:val="es-MX"/>
              </w:rPr>
              <w:t>Hogares elegibles para Comer es Primero que no han sido incorporados</w:t>
            </w:r>
          </w:p>
        </w:tc>
        <w:tc>
          <w:tcPr>
            <w:tcW w:w="2693" w:type="dxa"/>
            <w:shd w:val="clear" w:color="auto" w:fill="D8D8D8"/>
          </w:tcPr>
          <w:p w:rsidR="0064528C" w:rsidRPr="00A063B1" w:rsidRDefault="0064528C" w:rsidP="002A2ED1">
            <w:pPr>
              <w:pStyle w:val="BodyText"/>
              <w:spacing w:after="0" w:line="240" w:lineRule="auto"/>
              <w:jc w:val="center"/>
              <w:rPr>
                <w:lang w:val="es-MX"/>
              </w:rPr>
            </w:pPr>
            <w:r>
              <w:rPr>
                <w:lang w:val="es-MX"/>
              </w:rPr>
              <w:t>1,860</w:t>
            </w:r>
          </w:p>
        </w:tc>
      </w:tr>
      <w:tr w:rsidR="0064528C" w:rsidRPr="00A063B1">
        <w:trPr>
          <w:jc w:val="center"/>
        </w:trPr>
        <w:tc>
          <w:tcPr>
            <w:tcW w:w="3227" w:type="dxa"/>
            <w:tcBorders>
              <w:left w:val="nil"/>
              <w:bottom w:val="nil"/>
              <w:right w:val="nil"/>
            </w:tcBorders>
            <w:shd w:val="clear" w:color="auto" w:fill="8064A2"/>
          </w:tcPr>
          <w:p w:rsidR="0064528C" w:rsidRPr="00A063B1" w:rsidRDefault="0064528C" w:rsidP="002A2ED1">
            <w:pPr>
              <w:pStyle w:val="BodyText"/>
              <w:spacing w:after="0" w:line="240" w:lineRule="auto"/>
              <w:jc w:val="center"/>
              <w:rPr>
                <w:b/>
                <w:bCs/>
                <w:color w:val="FFFFFF"/>
                <w:lang w:val="es-MX"/>
              </w:rPr>
            </w:pPr>
            <w:r>
              <w:rPr>
                <w:b/>
                <w:bCs/>
                <w:color w:val="FFFFFF"/>
                <w:lang w:val="es-MX"/>
              </w:rPr>
              <w:t>TOTAL</w:t>
            </w:r>
          </w:p>
        </w:tc>
        <w:tc>
          <w:tcPr>
            <w:tcW w:w="2693" w:type="dxa"/>
            <w:tcBorders>
              <w:bottom w:val="single" w:sz="18" w:space="0" w:color="auto"/>
            </w:tcBorders>
          </w:tcPr>
          <w:p w:rsidR="0064528C" w:rsidRPr="00A063B1" w:rsidRDefault="0064528C" w:rsidP="002A2ED1">
            <w:pPr>
              <w:pStyle w:val="BodyText"/>
              <w:spacing w:after="0" w:line="240" w:lineRule="auto"/>
              <w:jc w:val="center"/>
              <w:rPr>
                <w:lang w:val="es-MX"/>
              </w:rPr>
            </w:pPr>
            <w:r>
              <w:rPr>
                <w:lang w:val="es-MX"/>
              </w:rPr>
              <w:t>8,5</w:t>
            </w:r>
            <w:r w:rsidR="000E7E8C">
              <w:rPr>
                <w:lang w:val="es-MX"/>
              </w:rPr>
              <w:t>31</w:t>
            </w:r>
          </w:p>
        </w:tc>
      </w:tr>
    </w:tbl>
    <w:p w:rsidR="0064528C" w:rsidRDefault="0064528C" w:rsidP="0064528C">
      <w:pPr>
        <w:pStyle w:val="BodyText"/>
        <w:ind w:firstLine="708"/>
        <w:rPr>
          <w:lang w:val="es-MX"/>
        </w:rPr>
      </w:pPr>
    </w:p>
    <w:p w:rsidR="0064528C" w:rsidRDefault="0064528C" w:rsidP="0064528C">
      <w:pPr>
        <w:pStyle w:val="BodyText"/>
        <w:ind w:firstLine="708"/>
        <w:rPr>
          <w:lang w:val="es-MX"/>
        </w:rPr>
      </w:pPr>
      <w:r>
        <w:rPr>
          <w:lang w:val="es-MX"/>
        </w:rPr>
        <w:t>Durante el operativo de campo, se detectó una problemática importante para la identificación de hogares a partir de los datos proporcionados por el SIUBEN. Para minimizar el riesgo de no contar con información suficiente para los análisis propuestos, se decidió generar una muestra adicional en particular para la muestra enfocada en la evaluación de CEP</w:t>
      </w:r>
      <w:r w:rsidR="000E7E8C">
        <w:rPr>
          <w:lang w:val="es-MX"/>
        </w:rPr>
        <w:t>, y más específicamente entre aquellos no incorporados, es decir, el grupo de referencia para la evaluación. De esta forma, la muestra definitiva de la EEPS 2010 quedó conformada por 9,050 hogares, de acuerdo a los datos que se presentan en el cuadro 5.</w:t>
      </w:r>
    </w:p>
    <w:p w:rsidR="000E7E8C" w:rsidRPr="008A2F12" w:rsidRDefault="000E7E8C" w:rsidP="000E7E8C">
      <w:pPr>
        <w:pStyle w:val="titulocuadro"/>
        <w:keepNext/>
      </w:pPr>
      <w:r w:rsidRPr="008A2F12">
        <w:t xml:space="preserve">Cuadro </w:t>
      </w:r>
      <w:r>
        <w:t>5</w:t>
      </w:r>
      <w:r w:rsidRPr="008A2F12">
        <w:t>. T</w:t>
      </w:r>
      <w:r w:rsidRPr="008A2F12">
        <w:rPr>
          <w:bCs/>
        </w:rPr>
        <w:t>amaño y composición</w:t>
      </w:r>
      <w:r>
        <w:rPr>
          <w:bCs/>
        </w:rPr>
        <w:t xml:space="preserve"> definitivo</w:t>
      </w:r>
      <w:r w:rsidRPr="008A2F12">
        <w:rPr>
          <w:bCs/>
        </w:rPr>
        <w:t xml:space="preserve"> de la muestra para la </w:t>
      </w:r>
      <w:r w:rsidR="00837856">
        <w:rPr>
          <w:bCs/>
        </w:rPr>
        <w:t>EEPS</w:t>
      </w:r>
      <w:r w:rsidRPr="008A2F12">
        <w:rPr>
          <w:bCs/>
        </w:rPr>
        <w:t xml:space="preserve"> 2010</w:t>
      </w:r>
    </w:p>
    <w:tbl>
      <w:tblPr>
        <w:tblW w:w="0" w:type="auto"/>
        <w:tblBorders>
          <w:top w:val="single" w:sz="18" w:space="0" w:color="auto"/>
          <w:bottom w:val="single" w:sz="18" w:space="0" w:color="auto"/>
        </w:tblBorders>
        <w:tblLook w:val="00A0"/>
      </w:tblPr>
      <w:tblGrid>
        <w:gridCol w:w="3510"/>
        <w:gridCol w:w="1848"/>
        <w:gridCol w:w="1848"/>
        <w:gridCol w:w="1848"/>
      </w:tblGrid>
      <w:tr w:rsidR="000E7E8C" w:rsidRPr="00A063B1">
        <w:tc>
          <w:tcPr>
            <w:tcW w:w="3510" w:type="dxa"/>
            <w:tcBorders>
              <w:top w:val="single" w:sz="18" w:space="0" w:color="auto"/>
              <w:left w:val="nil"/>
              <w:bottom w:val="single" w:sz="18" w:space="0" w:color="auto"/>
              <w:right w:val="nil"/>
            </w:tcBorders>
            <w:shd w:val="clear" w:color="auto" w:fill="8064A2"/>
          </w:tcPr>
          <w:p w:rsidR="000E7E8C" w:rsidRPr="00A063B1" w:rsidRDefault="000E7E8C" w:rsidP="00FC5F6C">
            <w:pPr>
              <w:pStyle w:val="BodyText"/>
              <w:spacing w:after="0" w:line="240" w:lineRule="auto"/>
              <w:rPr>
                <w:b/>
                <w:bCs/>
                <w:color w:val="FFFFFF"/>
                <w:lang w:val="es-MX"/>
              </w:rPr>
            </w:pPr>
            <w:r>
              <w:rPr>
                <w:b/>
                <w:bCs/>
                <w:color w:val="FFFFFF"/>
                <w:lang w:val="es-MX"/>
              </w:rPr>
              <w:t>Grupo</w:t>
            </w:r>
          </w:p>
        </w:tc>
        <w:tc>
          <w:tcPr>
            <w:tcW w:w="1848" w:type="dxa"/>
            <w:tcBorders>
              <w:top w:val="single" w:sz="18" w:space="0" w:color="auto"/>
              <w:left w:val="nil"/>
              <w:bottom w:val="single" w:sz="18" w:space="0" w:color="auto"/>
              <w:right w:val="nil"/>
            </w:tcBorders>
            <w:shd w:val="clear" w:color="auto" w:fill="8064A2"/>
          </w:tcPr>
          <w:p w:rsidR="000E7E8C" w:rsidRPr="00A063B1" w:rsidRDefault="000E7E8C" w:rsidP="002A2ED1">
            <w:pPr>
              <w:pStyle w:val="BodyText"/>
              <w:spacing w:after="0" w:line="240" w:lineRule="auto"/>
              <w:jc w:val="center"/>
              <w:rPr>
                <w:b/>
                <w:bCs/>
                <w:color w:val="FFFFFF"/>
                <w:lang w:val="es-MX"/>
              </w:rPr>
            </w:pPr>
            <w:r>
              <w:rPr>
                <w:b/>
                <w:bCs/>
                <w:color w:val="FFFFFF"/>
                <w:lang w:val="es-MX"/>
              </w:rPr>
              <w:t>Número de hogares originales</w:t>
            </w:r>
          </w:p>
        </w:tc>
        <w:tc>
          <w:tcPr>
            <w:tcW w:w="1848" w:type="dxa"/>
            <w:tcBorders>
              <w:top w:val="single" w:sz="18" w:space="0" w:color="auto"/>
              <w:left w:val="nil"/>
              <w:bottom w:val="single" w:sz="18" w:space="0" w:color="auto"/>
              <w:right w:val="nil"/>
            </w:tcBorders>
            <w:shd w:val="clear" w:color="auto" w:fill="8064A2"/>
          </w:tcPr>
          <w:p w:rsidR="000E7E8C" w:rsidRDefault="000E7E8C" w:rsidP="002A2ED1">
            <w:pPr>
              <w:pStyle w:val="BodyText"/>
              <w:spacing w:after="0" w:line="240" w:lineRule="auto"/>
              <w:jc w:val="center"/>
              <w:rPr>
                <w:b/>
                <w:bCs/>
                <w:color w:val="FFFFFF"/>
                <w:lang w:val="es-MX"/>
              </w:rPr>
            </w:pPr>
            <w:r>
              <w:rPr>
                <w:b/>
                <w:bCs/>
                <w:color w:val="FFFFFF"/>
                <w:lang w:val="es-MX"/>
              </w:rPr>
              <w:t>Número de hogares adicionales</w:t>
            </w:r>
          </w:p>
        </w:tc>
        <w:tc>
          <w:tcPr>
            <w:tcW w:w="1848" w:type="dxa"/>
            <w:tcBorders>
              <w:top w:val="single" w:sz="18" w:space="0" w:color="auto"/>
              <w:left w:val="nil"/>
              <w:bottom w:val="single" w:sz="18" w:space="0" w:color="auto"/>
              <w:right w:val="nil"/>
            </w:tcBorders>
            <w:shd w:val="clear" w:color="auto" w:fill="8064A2"/>
          </w:tcPr>
          <w:p w:rsidR="000E7E8C" w:rsidRDefault="000E7E8C" w:rsidP="002A2ED1">
            <w:pPr>
              <w:pStyle w:val="BodyText"/>
              <w:spacing w:after="0" w:line="240" w:lineRule="auto"/>
              <w:jc w:val="center"/>
              <w:rPr>
                <w:b/>
                <w:bCs/>
                <w:color w:val="FFFFFF"/>
                <w:lang w:val="es-MX"/>
              </w:rPr>
            </w:pPr>
            <w:r>
              <w:rPr>
                <w:b/>
                <w:bCs/>
                <w:color w:val="FFFFFF"/>
                <w:lang w:val="es-MX"/>
              </w:rPr>
              <w:t>Número de hogares totales</w:t>
            </w:r>
          </w:p>
        </w:tc>
      </w:tr>
      <w:tr w:rsidR="000E7E8C" w:rsidRPr="00A063B1">
        <w:tc>
          <w:tcPr>
            <w:tcW w:w="3510" w:type="dxa"/>
            <w:tcBorders>
              <w:left w:val="nil"/>
              <w:bottom w:val="nil"/>
              <w:right w:val="nil"/>
            </w:tcBorders>
            <w:shd w:val="clear" w:color="auto" w:fill="8064A2"/>
          </w:tcPr>
          <w:p w:rsidR="000E7E8C" w:rsidRPr="00A063B1" w:rsidRDefault="000E7E8C" w:rsidP="00FC5F6C">
            <w:pPr>
              <w:pStyle w:val="BodyText"/>
              <w:spacing w:after="0" w:line="240" w:lineRule="auto"/>
              <w:rPr>
                <w:b/>
                <w:bCs/>
                <w:color w:val="FFFFFF"/>
                <w:lang w:val="es-MX"/>
              </w:rPr>
            </w:pPr>
            <w:r>
              <w:rPr>
                <w:b/>
                <w:bCs/>
                <w:color w:val="FFFFFF"/>
                <w:lang w:val="es-MX"/>
              </w:rPr>
              <w:t>Hogares con individuos en edad escolar en las zonas de la innovación educativa</w:t>
            </w:r>
          </w:p>
        </w:tc>
        <w:tc>
          <w:tcPr>
            <w:tcW w:w="1848" w:type="dxa"/>
            <w:shd w:val="clear" w:color="auto" w:fill="D8D8D8"/>
          </w:tcPr>
          <w:p w:rsidR="000E7E8C" w:rsidRPr="00A063B1" w:rsidRDefault="000E7E8C" w:rsidP="002A2ED1">
            <w:pPr>
              <w:pStyle w:val="BodyText"/>
              <w:spacing w:after="0" w:line="240" w:lineRule="auto"/>
              <w:jc w:val="center"/>
              <w:rPr>
                <w:lang w:val="es-MX"/>
              </w:rPr>
            </w:pPr>
            <w:r>
              <w:rPr>
                <w:lang w:val="es-MX"/>
              </w:rPr>
              <w:t>4,811</w:t>
            </w:r>
          </w:p>
        </w:tc>
        <w:tc>
          <w:tcPr>
            <w:tcW w:w="1848" w:type="dxa"/>
            <w:shd w:val="clear" w:color="auto" w:fill="D8D8D8"/>
          </w:tcPr>
          <w:p w:rsidR="000E7E8C" w:rsidRDefault="000E7E8C" w:rsidP="002A2ED1">
            <w:pPr>
              <w:pStyle w:val="BodyText"/>
              <w:spacing w:after="0" w:line="240" w:lineRule="auto"/>
              <w:jc w:val="center"/>
              <w:rPr>
                <w:lang w:val="es-MX"/>
              </w:rPr>
            </w:pPr>
            <w:r>
              <w:rPr>
                <w:lang w:val="es-MX"/>
              </w:rPr>
              <w:t>0</w:t>
            </w:r>
          </w:p>
        </w:tc>
        <w:tc>
          <w:tcPr>
            <w:tcW w:w="1848" w:type="dxa"/>
            <w:shd w:val="clear" w:color="auto" w:fill="D8D8D8"/>
          </w:tcPr>
          <w:p w:rsidR="000E7E8C" w:rsidRDefault="000E7E8C" w:rsidP="002A2ED1">
            <w:pPr>
              <w:pStyle w:val="BodyText"/>
              <w:spacing w:after="0" w:line="240" w:lineRule="auto"/>
              <w:jc w:val="center"/>
              <w:rPr>
                <w:lang w:val="es-MX"/>
              </w:rPr>
            </w:pPr>
            <w:r>
              <w:rPr>
                <w:lang w:val="es-MX"/>
              </w:rPr>
              <w:t>4,811</w:t>
            </w:r>
          </w:p>
        </w:tc>
      </w:tr>
      <w:tr w:rsidR="000E7E8C" w:rsidRPr="00A063B1">
        <w:tc>
          <w:tcPr>
            <w:tcW w:w="3510" w:type="dxa"/>
            <w:tcBorders>
              <w:left w:val="nil"/>
              <w:bottom w:val="nil"/>
              <w:right w:val="nil"/>
            </w:tcBorders>
            <w:shd w:val="clear" w:color="auto" w:fill="8064A2"/>
          </w:tcPr>
          <w:p w:rsidR="000E7E8C" w:rsidRPr="00A063B1" w:rsidRDefault="000E7E8C" w:rsidP="00FC5F6C">
            <w:pPr>
              <w:pStyle w:val="BodyText"/>
              <w:spacing w:after="0" w:line="240" w:lineRule="auto"/>
              <w:rPr>
                <w:b/>
                <w:bCs/>
                <w:color w:val="FFFFFF"/>
                <w:lang w:val="es-MX"/>
              </w:rPr>
            </w:pPr>
            <w:r>
              <w:rPr>
                <w:b/>
                <w:bCs/>
                <w:color w:val="FFFFFF"/>
                <w:lang w:val="es-MX"/>
              </w:rPr>
              <w:t>Hogares incorporados a Comer es Primero</w:t>
            </w:r>
          </w:p>
        </w:tc>
        <w:tc>
          <w:tcPr>
            <w:tcW w:w="1848" w:type="dxa"/>
          </w:tcPr>
          <w:p w:rsidR="000E7E8C" w:rsidRPr="00A063B1" w:rsidRDefault="000E7E8C" w:rsidP="002A2ED1">
            <w:pPr>
              <w:pStyle w:val="BodyText"/>
              <w:spacing w:after="0" w:line="240" w:lineRule="auto"/>
              <w:jc w:val="center"/>
              <w:rPr>
                <w:lang w:val="es-MX"/>
              </w:rPr>
            </w:pPr>
            <w:r>
              <w:rPr>
                <w:lang w:val="es-MX"/>
              </w:rPr>
              <w:t>1,860</w:t>
            </w:r>
          </w:p>
        </w:tc>
        <w:tc>
          <w:tcPr>
            <w:tcW w:w="1848" w:type="dxa"/>
          </w:tcPr>
          <w:p w:rsidR="000E7E8C" w:rsidRDefault="000E7E8C" w:rsidP="002A2ED1">
            <w:pPr>
              <w:pStyle w:val="BodyText"/>
              <w:spacing w:after="0" w:line="240" w:lineRule="auto"/>
              <w:jc w:val="center"/>
              <w:rPr>
                <w:lang w:val="es-MX"/>
              </w:rPr>
            </w:pPr>
            <w:r>
              <w:rPr>
                <w:lang w:val="es-MX"/>
              </w:rPr>
              <w:t>0</w:t>
            </w:r>
          </w:p>
        </w:tc>
        <w:tc>
          <w:tcPr>
            <w:tcW w:w="1848" w:type="dxa"/>
          </w:tcPr>
          <w:p w:rsidR="000E7E8C" w:rsidRDefault="000E7E8C" w:rsidP="002A2ED1">
            <w:pPr>
              <w:pStyle w:val="BodyText"/>
              <w:spacing w:after="0" w:line="240" w:lineRule="auto"/>
              <w:jc w:val="center"/>
              <w:rPr>
                <w:lang w:val="es-MX"/>
              </w:rPr>
            </w:pPr>
            <w:r>
              <w:rPr>
                <w:lang w:val="es-MX"/>
              </w:rPr>
              <w:t>1,860</w:t>
            </w:r>
          </w:p>
        </w:tc>
      </w:tr>
      <w:tr w:rsidR="000E7E8C" w:rsidRPr="00A063B1">
        <w:tc>
          <w:tcPr>
            <w:tcW w:w="3510" w:type="dxa"/>
            <w:tcBorders>
              <w:left w:val="nil"/>
              <w:bottom w:val="nil"/>
              <w:right w:val="nil"/>
            </w:tcBorders>
            <w:shd w:val="clear" w:color="auto" w:fill="8064A2"/>
          </w:tcPr>
          <w:p w:rsidR="000E7E8C" w:rsidRPr="00A063B1" w:rsidRDefault="000E7E8C" w:rsidP="00FC5F6C">
            <w:pPr>
              <w:pStyle w:val="BodyText"/>
              <w:spacing w:after="0" w:line="240" w:lineRule="auto"/>
              <w:rPr>
                <w:b/>
                <w:bCs/>
                <w:color w:val="FFFFFF"/>
                <w:lang w:val="es-MX"/>
              </w:rPr>
            </w:pPr>
            <w:r>
              <w:rPr>
                <w:b/>
                <w:bCs/>
                <w:color w:val="FFFFFF"/>
                <w:lang w:val="es-MX"/>
              </w:rPr>
              <w:t>Hogares elegibles para Comer es Primero que no han sido incorporados</w:t>
            </w:r>
          </w:p>
        </w:tc>
        <w:tc>
          <w:tcPr>
            <w:tcW w:w="1848" w:type="dxa"/>
            <w:shd w:val="clear" w:color="auto" w:fill="D8D8D8"/>
          </w:tcPr>
          <w:p w:rsidR="000E7E8C" w:rsidRPr="00A063B1" w:rsidRDefault="000E7E8C" w:rsidP="002A2ED1">
            <w:pPr>
              <w:pStyle w:val="BodyText"/>
              <w:spacing w:after="0" w:line="240" w:lineRule="auto"/>
              <w:jc w:val="center"/>
              <w:rPr>
                <w:lang w:val="es-MX"/>
              </w:rPr>
            </w:pPr>
            <w:r>
              <w:rPr>
                <w:lang w:val="es-MX"/>
              </w:rPr>
              <w:t>1,860</w:t>
            </w:r>
          </w:p>
        </w:tc>
        <w:tc>
          <w:tcPr>
            <w:tcW w:w="1848" w:type="dxa"/>
            <w:shd w:val="clear" w:color="auto" w:fill="D8D8D8"/>
          </w:tcPr>
          <w:p w:rsidR="000E7E8C" w:rsidRDefault="000E7E8C" w:rsidP="002A2ED1">
            <w:pPr>
              <w:pStyle w:val="BodyText"/>
              <w:spacing w:after="0" w:line="240" w:lineRule="auto"/>
              <w:jc w:val="center"/>
              <w:rPr>
                <w:lang w:val="es-MX"/>
              </w:rPr>
            </w:pPr>
            <w:r>
              <w:rPr>
                <w:lang w:val="es-MX"/>
              </w:rPr>
              <w:t>548</w:t>
            </w:r>
          </w:p>
        </w:tc>
        <w:tc>
          <w:tcPr>
            <w:tcW w:w="1848" w:type="dxa"/>
            <w:shd w:val="clear" w:color="auto" w:fill="D8D8D8"/>
          </w:tcPr>
          <w:p w:rsidR="000E7E8C" w:rsidRDefault="000E7E8C" w:rsidP="002A2ED1">
            <w:pPr>
              <w:pStyle w:val="BodyText"/>
              <w:spacing w:after="0" w:line="240" w:lineRule="auto"/>
              <w:jc w:val="center"/>
              <w:rPr>
                <w:lang w:val="es-MX"/>
              </w:rPr>
            </w:pPr>
            <w:r>
              <w:rPr>
                <w:lang w:val="es-MX"/>
              </w:rPr>
              <w:t>2,408</w:t>
            </w:r>
          </w:p>
        </w:tc>
      </w:tr>
      <w:tr w:rsidR="000E7E8C" w:rsidRPr="00A063B1">
        <w:tc>
          <w:tcPr>
            <w:tcW w:w="3510" w:type="dxa"/>
            <w:tcBorders>
              <w:left w:val="nil"/>
              <w:bottom w:val="nil"/>
              <w:right w:val="nil"/>
            </w:tcBorders>
            <w:shd w:val="clear" w:color="auto" w:fill="8064A2"/>
          </w:tcPr>
          <w:p w:rsidR="000E7E8C" w:rsidRPr="00A063B1" w:rsidRDefault="000E7E8C" w:rsidP="00FC5F6C">
            <w:pPr>
              <w:pStyle w:val="BodyText"/>
              <w:spacing w:after="0" w:line="240" w:lineRule="auto"/>
              <w:rPr>
                <w:b/>
                <w:bCs/>
                <w:color w:val="FFFFFF"/>
                <w:lang w:val="es-MX"/>
              </w:rPr>
            </w:pPr>
            <w:r>
              <w:rPr>
                <w:b/>
                <w:bCs/>
                <w:color w:val="FFFFFF"/>
                <w:lang w:val="es-MX"/>
              </w:rPr>
              <w:t>TOTAL</w:t>
            </w:r>
          </w:p>
        </w:tc>
        <w:tc>
          <w:tcPr>
            <w:tcW w:w="1848" w:type="dxa"/>
            <w:tcBorders>
              <w:bottom w:val="single" w:sz="18" w:space="0" w:color="auto"/>
            </w:tcBorders>
          </w:tcPr>
          <w:p w:rsidR="000E7E8C" w:rsidRPr="00A063B1" w:rsidRDefault="000E7E8C" w:rsidP="002A2ED1">
            <w:pPr>
              <w:pStyle w:val="BodyText"/>
              <w:spacing w:after="0" w:line="240" w:lineRule="auto"/>
              <w:jc w:val="center"/>
              <w:rPr>
                <w:lang w:val="es-MX"/>
              </w:rPr>
            </w:pPr>
            <w:r>
              <w:rPr>
                <w:lang w:val="es-MX"/>
              </w:rPr>
              <w:t>8,5</w:t>
            </w:r>
            <w:r w:rsidR="00D50A13">
              <w:rPr>
                <w:lang w:val="es-MX"/>
              </w:rPr>
              <w:t>31</w:t>
            </w:r>
          </w:p>
        </w:tc>
        <w:tc>
          <w:tcPr>
            <w:tcW w:w="1848" w:type="dxa"/>
            <w:tcBorders>
              <w:bottom w:val="single" w:sz="18" w:space="0" w:color="auto"/>
            </w:tcBorders>
          </w:tcPr>
          <w:p w:rsidR="000E7E8C" w:rsidRDefault="000E7E8C" w:rsidP="002A2ED1">
            <w:pPr>
              <w:pStyle w:val="BodyText"/>
              <w:spacing w:after="0" w:line="240" w:lineRule="auto"/>
              <w:jc w:val="center"/>
              <w:rPr>
                <w:lang w:val="es-MX"/>
              </w:rPr>
            </w:pPr>
          </w:p>
        </w:tc>
        <w:tc>
          <w:tcPr>
            <w:tcW w:w="1848" w:type="dxa"/>
            <w:tcBorders>
              <w:bottom w:val="single" w:sz="18" w:space="0" w:color="auto"/>
            </w:tcBorders>
          </w:tcPr>
          <w:p w:rsidR="000E7E8C" w:rsidRDefault="000E7E8C" w:rsidP="002A2ED1">
            <w:pPr>
              <w:pStyle w:val="BodyText"/>
              <w:spacing w:after="0" w:line="240" w:lineRule="auto"/>
              <w:jc w:val="center"/>
              <w:rPr>
                <w:lang w:val="es-MX"/>
              </w:rPr>
            </w:pPr>
            <w:r>
              <w:rPr>
                <w:lang w:val="es-MX"/>
              </w:rPr>
              <w:t>9,0</w:t>
            </w:r>
            <w:r w:rsidR="00D50A13">
              <w:rPr>
                <w:lang w:val="es-MX"/>
              </w:rPr>
              <w:t>79</w:t>
            </w:r>
          </w:p>
        </w:tc>
      </w:tr>
    </w:tbl>
    <w:p w:rsidR="000E7E8C" w:rsidRDefault="000E7E8C" w:rsidP="0064528C">
      <w:pPr>
        <w:pStyle w:val="BodyText"/>
        <w:ind w:firstLine="708"/>
        <w:rPr>
          <w:lang w:val="es-MX"/>
        </w:rPr>
      </w:pPr>
    </w:p>
    <w:p w:rsidR="000E7E8C" w:rsidRDefault="000E7E8C" w:rsidP="0064528C">
      <w:pPr>
        <w:pStyle w:val="BodyText"/>
        <w:ind w:firstLine="708"/>
        <w:rPr>
          <w:lang w:val="es-MX"/>
        </w:rPr>
      </w:pPr>
    </w:p>
    <w:p w:rsidR="000E7E8C" w:rsidRPr="00627FF8" w:rsidRDefault="00880EB7" w:rsidP="000E7E8C">
      <w:pPr>
        <w:pStyle w:val="Heading2"/>
      </w:pPr>
      <w:bookmarkStart w:id="627" w:name="_Toc308102540"/>
      <w:ins w:id="628" w:author="Juan Pablo Gutiérrez" w:date="2011-11-03T16:50:00Z">
        <w:r>
          <w:t xml:space="preserve">4.3 </w:t>
        </w:r>
      </w:ins>
      <w:r w:rsidR="000E7E8C">
        <w:t>Muestra efectiva para la EEPS 2010</w:t>
      </w:r>
      <w:bookmarkEnd w:id="627"/>
    </w:p>
    <w:p w:rsidR="000E7E8C" w:rsidRDefault="000E7E8C" w:rsidP="000E7E8C">
      <w:pPr>
        <w:pStyle w:val="BodyText"/>
        <w:rPr>
          <w:lang w:val="es-ES_tradnl"/>
        </w:rPr>
      </w:pPr>
      <w:r>
        <w:rPr>
          <w:lang w:val="es-ES_tradnl"/>
        </w:rPr>
        <w:t xml:space="preserve">Del total de hogares seleccionados, la EEPS 2010 entrevistó efectivamente a </w:t>
      </w:r>
      <w:r w:rsidR="00D50A13">
        <w:rPr>
          <w:lang w:val="es-ES_tradnl"/>
        </w:rPr>
        <w:t>75</w:t>
      </w:r>
      <w:r>
        <w:rPr>
          <w:lang w:val="es-ES_tradnl"/>
        </w:rPr>
        <w:t>%; en el cuadro 6 se presentan los hogares efectivos por tipo de muestra, y el porcentaje de no respuesta.</w:t>
      </w:r>
    </w:p>
    <w:p w:rsidR="000E7E8C" w:rsidRPr="008A2F12" w:rsidRDefault="000E7E8C" w:rsidP="000E7E8C">
      <w:pPr>
        <w:pStyle w:val="titulocuadro"/>
        <w:keepNext/>
      </w:pPr>
      <w:r w:rsidRPr="008A2F12">
        <w:t xml:space="preserve">Cuadro </w:t>
      </w:r>
      <w:r>
        <w:t>6</w:t>
      </w:r>
      <w:r w:rsidRPr="008A2F12">
        <w:t xml:space="preserve">. </w:t>
      </w:r>
      <w:r w:rsidR="00837856">
        <w:t xml:space="preserve">Entrevistas efectivas y porcentaje de no respuesta de </w:t>
      </w:r>
      <w:r w:rsidRPr="008A2F12">
        <w:rPr>
          <w:bCs/>
        </w:rPr>
        <w:t xml:space="preserve">la </w:t>
      </w:r>
      <w:r w:rsidR="00837856">
        <w:rPr>
          <w:bCs/>
        </w:rPr>
        <w:t>EEPS</w:t>
      </w:r>
      <w:r w:rsidRPr="008A2F12">
        <w:rPr>
          <w:bCs/>
        </w:rPr>
        <w:t xml:space="preserve"> 2010</w:t>
      </w:r>
    </w:p>
    <w:tbl>
      <w:tblPr>
        <w:tblW w:w="0" w:type="auto"/>
        <w:tblBorders>
          <w:top w:val="single" w:sz="18" w:space="0" w:color="auto"/>
          <w:bottom w:val="single" w:sz="18" w:space="0" w:color="auto"/>
        </w:tblBorders>
        <w:tblLook w:val="00A0"/>
      </w:tblPr>
      <w:tblGrid>
        <w:gridCol w:w="3496"/>
        <w:gridCol w:w="1871"/>
        <w:gridCol w:w="1845"/>
        <w:gridCol w:w="1842"/>
      </w:tblGrid>
      <w:tr w:rsidR="000E7E8C" w:rsidRPr="00A063B1">
        <w:tc>
          <w:tcPr>
            <w:tcW w:w="3496" w:type="dxa"/>
            <w:tcBorders>
              <w:top w:val="single" w:sz="18" w:space="0" w:color="auto"/>
              <w:left w:val="nil"/>
              <w:bottom w:val="single" w:sz="18" w:space="0" w:color="auto"/>
              <w:right w:val="nil"/>
            </w:tcBorders>
            <w:shd w:val="clear" w:color="auto" w:fill="8064A2"/>
          </w:tcPr>
          <w:p w:rsidR="000E7E8C" w:rsidRPr="00A063B1" w:rsidRDefault="000E7E8C" w:rsidP="00FC5F6C">
            <w:pPr>
              <w:pStyle w:val="BodyText"/>
              <w:spacing w:after="0" w:line="240" w:lineRule="auto"/>
              <w:rPr>
                <w:b/>
                <w:bCs/>
                <w:color w:val="FFFFFF"/>
                <w:lang w:val="es-MX"/>
              </w:rPr>
            </w:pPr>
            <w:r>
              <w:rPr>
                <w:b/>
                <w:bCs/>
                <w:color w:val="FFFFFF"/>
                <w:lang w:val="es-MX"/>
              </w:rPr>
              <w:t>Grupo</w:t>
            </w:r>
          </w:p>
        </w:tc>
        <w:tc>
          <w:tcPr>
            <w:tcW w:w="1871" w:type="dxa"/>
            <w:tcBorders>
              <w:top w:val="single" w:sz="18" w:space="0" w:color="auto"/>
              <w:left w:val="nil"/>
              <w:bottom w:val="single" w:sz="18" w:space="0" w:color="auto"/>
              <w:right w:val="nil"/>
            </w:tcBorders>
            <w:shd w:val="clear" w:color="auto" w:fill="8064A2"/>
          </w:tcPr>
          <w:p w:rsidR="000E7E8C" w:rsidRPr="00A063B1" w:rsidRDefault="000E7E8C" w:rsidP="002A2ED1">
            <w:pPr>
              <w:pStyle w:val="BodyText"/>
              <w:spacing w:after="0" w:line="240" w:lineRule="auto"/>
              <w:jc w:val="center"/>
              <w:rPr>
                <w:b/>
                <w:bCs/>
                <w:color w:val="FFFFFF"/>
                <w:lang w:val="es-MX"/>
              </w:rPr>
            </w:pPr>
            <w:r>
              <w:rPr>
                <w:b/>
                <w:bCs/>
                <w:color w:val="FFFFFF"/>
                <w:lang w:val="es-MX"/>
              </w:rPr>
              <w:t>Número de hogares seleccionados</w:t>
            </w:r>
          </w:p>
        </w:tc>
        <w:tc>
          <w:tcPr>
            <w:tcW w:w="1845" w:type="dxa"/>
            <w:tcBorders>
              <w:top w:val="single" w:sz="18" w:space="0" w:color="auto"/>
              <w:left w:val="nil"/>
              <w:bottom w:val="single" w:sz="18" w:space="0" w:color="auto"/>
              <w:right w:val="nil"/>
            </w:tcBorders>
            <w:shd w:val="clear" w:color="auto" w:fill="8064A2"/>
          </w:tcPr>
          <w:p w:rsidR="000E7E8C" w:rsidRDefault="000E7E8C" w:rsidP="002A2ED1">
            <w:pPr>
              <w:pStyle w:val="BodyText"/>
              <w:spacing w:after="0" w:line="240" w:lineRule="auto"/>
              <w:jc w:val="center"/>
              <w:rPr>
                <w:b/>
                <w:bCs/>
                <w:color w:val="FFFFFF"/>
                <w:lang w:val="es-MX"/>
              </w:rPr>
            </w:pPr>
            <w:r>
              <w:rPr>
                <w:b/>
                <w:bCs/>
                <w:color w:val="FFFFFF"/>
                <w:lang w:val="es-MX"/>
              </w:rPr>
              <w:t>Número de hogares entrevistados</w:t>
            </w:r>
          </w:p>
        </w:tc>
        <w:tc>
          <w:tcPr>
            <w:tcW w:w="1842" w:type="dxa"/>
            <w:tcBorders>
              <w:top w:val="single" w:sz="18" w:space="0" w:color="auto"/>
              <w:left w:val="nil"/>
              <w:bottom w:val="single" w:sz="18" w:space="0" w:color="auto"/>
              <w:right w:val="nil"/>
            </w:tcBorders>
            <w:shd w:val="clear" w:color="auto" w:fill="8064A2"/>
          </w:tcPr>
          <w:p w:rsidR="000E7E8C" w:rsidRDefault="000E7E8C" w:rsidP="002A2ED1">
            <w:pPr>
              <w:pStyle w:val="BodyText"/>
              <w:spacing w:after="0" w:line="240" w:lineRule="auto"/>
              <w:jc w:val="center"/>
              <w:rPr>
                <w:b/>
                <w:bCs/>
                <w:color w:val="FFFFFF"/>
                <w:lang w:val="es-MX"/>
              </w:rPr>
            </w:pPr>
            <w:r>
              <w:rPr>
                <w:b/>
                <w:bCs/>
                <w:color w:val="FFFFFF"/>
                <w:lang w:val="es-MX"/>
              </w:rPr>
              <w:t>No respuesta</w:t>
            </w:r>
          </w:p>
        </w:tc>
      </w:tr>
      <w:tr w:rsidR="000E7E8C" w:rsidRPr="00A063B1">
        <w:tc>
          <w:tcPr>
            <w:tcW w:w="3496" w:type="dxa"/>
            <w:tcBorders>
              <w:left w:val="nil"/>
              <w:bottom w:val="nil"/>
              <w:right w:val="nil"/>
            </w:tcBorders>
            <w:shd w:val="clear" w:color="auto" w:fill="8064A2"/>
          </w:tcPr>
          <w:p w:rsidR="000E7E8C" w:rsidRPr="00A063B1" w:rsidRDefault="000E7E8C" w:rsidP="00FC5F6C">
            <w:pPr>
              <w:pStyle w:val="BodyText"/>
              <w:spacing w:after="0" w:line="240" w:lineRule="auto"/>
              <w:rPr>
                <w:b/>
                <w:bCs/>
                <w:color w:val="FFFFFF"/>
                <w:lang w:val="es-MX"/>
              </w:rPr>
            </w:pPr>
            <w:r>
              <w:rPr>
                <w:b/>
                <w:bCs/>
                <w:color w:val="FFFFFF"/>
                <w:lang w:val="es-MX"/>
              </w:rPr>
              <w:t>Hogares con individuos en edad escolar en las zonas de la innovación educativa</w:t>
            </w:r>
          </w:p>
        </w:tc>
        <w:tc>
          <w:tcPr>
            <w:tcW w:w="1871" w:type="dxa"/>
            <w:shd w:val="clear" w:color="auto" w:fill="D8D8D8"/>
          </w:tcPr>
          <w:p w:rsidR="000E7E8C" w:rsidRDefault="000E7E8C" w:rsidP="002A2ED1">
            <w:pPr>
              <w:pStyle w:val="BodyText"/>
              <w:spacing w:after="0" w:line="240" w:lineRule="auto"/>
              <w:jc w:val="center"/>
              <w:rPr>
                <w:lang w:val="es-MX"/>
              </w:rPr>
            </w:pPr>
            <w:r>
              <w:rPr>
                <w:lang w:val="es-MX"/>
              </w:rPr>
              <w:t>4,811</w:t>
            </w:r>
          </w:p>
        </w:tc>
        <w:tc>
          <w:tcPr>
            <w:tcW w:w="1845" w:type="dxa"/>
            <w:shd w:val="clear" w:color="auto" w:fill="D8D8D8"/>
          </w:tcPr>
          <w:p w:rsidR="000E7E8C" w:rsidRDefault="000E7E8C" w:rsidP="002A2ED1">
            <w:pPr>
              <w:pStyle w:val="BodyText"/>
              <w:spacing w:after="0" w:line="240" w:lineRule="auto"/>
              <w:jc w:val="center"/>
              <w:rPr>
                <w:lang w:val="es-MX"/>
              </w:rPr>
            </w:pPr>
            <w:r>
              <w:rPr>
                <w:lang w:val="es-MX"/>
              </w:rPr>
              <w:t>3,995</w:t>
            </w:r>
          </w:p>
        </w:tc>
        <w:tc>
          <w:tcPr>
            <w:tcW w:w="1842" w:type="dxa"/>
            <w:shd w:val="clear" w:color="auto" w:fill="D8D8D8"/>
          </w:tcPr>
          <w:p w:rsidR="000E7E8C" w:rsidRDefault="000E7E8C" w:rsidP="002A2ED1">
            <w:pPr>
              <w:pStyle w:val="BodyText"/>
              <w:spacing w:after="0" w:line="240" w:lineRule="auto"/>
              <w:jc w:val="center"/>
              <w:rPr>
                <w:lang w:val="es-MX"/>
              </w:rPr>
            </w:pPr>
            <w:r>
              <w:rPr>
                <w:lang w:val="es-MX"/>
              </w:rPr>
              <w:t>17%</w:t>
            </w:r>
          </w:p>
        </w:tc>
      </w:tr>
      <w:tr w:rsidR="000E7E8C" w:rsidRPr="00A063B1">
        <w:tc>
          <w:tcPr>
            <w:tcW w:w="3496" w:type="dxa"/>
            <w:tcBorders>
              <w:left w:val="nil"/>
              <w:bottom w:val="nil"/>
              <w:right w:val="nil"/>
            </w:tcBorders>
            <w:shd w:val="clear" w:color="auto" w:fill="8064A2"/>
          </w:tcPr>
          <w:p w:rsidR="000E7E8C" w:rsidRPr="00A063B1" w:rsidRDefault="000E7E8C" w:rsidP="00FC5F6C">
            <w:pPr>
              <w:pStyle w:val="BodyText"/>
              <w:spacing w:after="0" w:line="240" w:lineRule="auto"/>
              <w:rPr>
                <w:b/>
                <w:bCs/>
                <w:color w:val="FFFFFF"/>
                <w:lang w:val="es-MX"/>
              </w:rPr>
            </w:pPr>
            <w:r>
              <w:rPr>
                <w:b/>
                <w:bCs/>
                <w:color w:val="FFFFFF"/>
                <w:lang w:val="es-MX"/>
              </w:rPr>
              <w:t>Hogares incorporados a Comer es Primero</w:t>
            </w:r>
          </w:p>
        </w:tc>
        <w:tc>
          <w:tcPr>
            <w:tcW w:w="1871" w:type="dxa"/>
          </w:tcPr>
          <w:p w:rsidR="000E7E8C" w:rsidRDefault="000E7E8C" w:rsidP="002A2ED1">
            <w:pPr>
              <w:pStyle w:val="BodyText"/>
              <w:spacing w:after="0" w:line="240" w:lineRule="auto"/>
              <w:jc w:val="center"/>
              <w:rPr>
                <w:lang w:val="es-MX"/>
              </w:rPr>
            </w:pPr>
            <w:r>
              <w:rPr>
                <w:lang w:val="es-MX"/>
              </w:rPr>
              <w:t>1,860</w:t>
            </w:r>
          </w:p>
        </w:tc>
        <w:tc>
          <w:tcPr>
            <w:tcW w:w="1845" w:type="dxa"/>
          </w:tcPr>
          <w:p w:rsidR="000E7E8C" w:rsidRDefault="000E7E8C" w:rsidP="002A2ED1">
            <w:pPr>
              <w:pStyle w:val="BodyText"/>
              <w:spacing w:after="0" w:line="240" w:lineRule="auto"/>
              <w:jc w:val="center"/>
              <w:rPr>
                <w:lang w:val="es-MX"/>
              </w:rPr>
            </w:pPr>
            <w:r>
              <w:rPr>
                <w:lang w:val="es-MX"/>
              </w:rPr>
              <w:t>1,450</w:t>
            </w:r>
          </w:p>
        </w:tc>
        <w:tc>
          <w:tcPr>
            <w:tcW w:w="1842" w:type="dxa"/>
          </w:tcPr>
          <w:p w:rsidR="000E7E8C" w:rsidRDefault="000E7E8C" w:rsidP="002A2ED1">
            <w:pPr>
              <w:pStyle w:val="BodyText"/>
              <w:spacing w:after="0" w:line="240" w:lineRule="auto"/>
              <w:jc w:val="center"/>
              <w:rPr>
                <w:lang w:val="es-MX"/>
              </w:rPr>
            </w:pPr>
            <w:r>
              <w:rPr>
                <w:lang w:val="es-MX"/>
              </w:rPr>
              <w:t>22%</w:t>
            </w:r>
          </w:p>
        </w:tc>
      </w:tr>
      <w:tr w:rsidR="000E7E8C" w:rsidRPr="00A063B1">
        <w:tc>
          <w:tcPr>
            <w:tcW w:w="3496" w:type="dxa"/>
            <w:tcBorders>
              <w:left w:val="nil"/>
              <w:bottom w:val="nil"/>
              <w:right w:val="nil"/>
            </w:tcBorders>
            <w:shd w:val="clear" w:color="auto" w:fill="8064A2"/>
          </w:tcPr>
          <w:p w:rsidR="000E7E8C" w:rsidRPr="00A063B1" w:rsidRDefault="000E7E8C" w:rsidP="00FC5F6C">
            <w:pPr>
              <w:pStyle w:val="BodyText"/>
              <w:spacing w:after="0" w:line="240" w:lineRule="auto"/>
              <w:rPr>
                <w:b/>
                <w:bCs/>
                <w:color w:val="FFFFFF"/>
                <w:lang w:val="es-MX"/>
              </w:rPr>
            </w:pPr>
            <w:r>
              <w:rPr>
                <w:b/>
                <w:bCs/>
                <w:color w:val="FFFFFF"/>
                <w:lang w:val="es-MX"/>
              </w:rPr>
              <w:t>Hogares elegibles para Comer es Primero que no han sido incorporados</w:t>
            </w:r>
          </w:p>
        </w:tc>
        <w:tc>
          <w:tcPr>
            <w:tcW w:w="1871" w:type="dxa"/>
            <w:shd w:val="clear" w:color="auto" w:fill="D8D8D8"/>
          </w:tcPr>
          <w:p w:rsidR="000E7E8C" w:rsidRDefault="000E7E8C" w:rsidP="002A2ED1">
            <w:pPr>
              <w:pStyle w:val="BodyText"/>
              <w:spacing w:after="0" w:line="240" w:lineRule="auto"/>
              <w:jc w:val="center"/>
              <w:rPr>
                <w:lang w:val="es-MX"/>
              </w:rPr>
            </w:pPr>
            <w:r>
              <w:rPr>
                <w:lang w:val="es-MX"/>
              </w:rPr>
              <w:t>2,408</w:t>
            </w:r>
          </w:p>
        </w:tc>
        <w:tc>
          <w:tcPr>
            <w:tcW w:w="1845" w:type="dxa"/>
            <w:shd w:val="clear" w:color="auto" w:fill="D8D8D8"/>
          </w:tcPr>
          <w:p w:rsidR="000E7E8C" w:rsidRDefault="000E7E8C" w:rsidP="002A2ED1">
            <w:pPr>
              <w:pStyle w:val="BodyText"/>
              <w:spacing w:after="0" w:line="240" w:lineRule="auto"/>
              <w:jc w:val="center"/>
              <w:rPr>
                <w:lang w:val="es-MX"/>
              </w:rPr>
            </w:pPr>
            <w:r>
              <w:rPr>
                <w:lang w:val="es-MX"/>
              </w:rPr>
              <w:t>1,346</w:t>
            </w:r>
          </w:p>
        </w:tc>
        <w:tc>
          <w:tcPr>
            <w:tcW w:w="1842" w:type="dxa"/>
            <w:shd w:val="clear" w:color="auto" w:fill="D8D8D8"/>
          </w:tcPr>
          <w:p w:rsidR="000E7E8C" w:rsidRDefault="000E7E8C" w:rsidP="002A2ED1">
            <w:pPr>
              <w:pStyle w:val="BodyText"/>
              <w:spacing w:after="0" w:line="240" w:lineRule="auto"/>
              <w:jc w:val="center"/>
              <w:rPr>
                <w:lang w:val="es-MX"/>
              </w:rPr>
            </w:pPr>
            <w:r>
              <w:rPr>
                <w:lang w:val="es-MX"/>
              </w:rPr>
              <w:t>44%</w:t>
            </w:r>
          </w:p>
        </w:tc>
      </w:tr>
      <w:tr w:rsidR="000E7E8C" w:rsidRPr="00A063B1">
        <w:tc>
          <w:tcPr>
            <w:tcW w:w="3496" w:type="dxa"/>
            <w:tcBorders>
              <w:left w:val="nil"/>
              <w:bottom w:val="nil"/>
              <w:right w:val="nil"/>
            </w:tcBorders>
            <w:shd w:val="clear" w:color="auto" w:fill="8064A2"/>
          </w:tcPr>
          <w:p w:rsidR="000E7E8C" w:rsidRPr="00A063B1" w:rsidRDefault="000E7E8C" w:rsidP="00FC5F6C">
            <w:pPr>
              <w:pStyle w:val="BodyText"/>
              <w:spacing w:after="0" w:line="240" w:lineRule="auto"/>
              <w:rPr>
                <w:b/>
                <w:bCs/>
                <w:color w:val="FFFFFF"/>
                <w:lang w:val="es-MX"/>
              </w:rPr>
            </w:pPr>
            <w:r>
              <w:rPr>
                <w:b/>
                <w:bCs/>
                <w:color w:val="FFFFFF"/>
                <w:lang w:val="es-MX"/>
              </w:rPr>
              <w:t>TOTAL</w:t>
            </w:r>
          </w:p>
        </w:tc>
        <w:tc>
          <w:tcPr>
            <w:tcW w:w="1871" w:type="dxa"/>
            <w:tcBorders>
              <w:bottom w:val="single" w:sz="18" w:space="0" w:color="auto"/>
            </w:tcBorders>
          </w:tcPr>
          <w:p w:rsidR="000E7E8C" w:rsidRDefault="000E7E8C" w:rsidP="002A2ED1">
            <w:pPr>
              <w:pStyle w:val="BodyText"/>
              <w:spacing w:after="0" w:line="240" w:lineRule="auto"/>
              <w:jc w:val="center"/>
              <w:rPr>
                <w:lang w:val="es-MX"/>
              </w:rPr>
            </w:pPr>
            <w:r>
              <w:rPr>
                <w:lang w:val="es-MX"/>
              </w:rPr>
              <w:t>9,0</w:t>
            </w:r>
            <w:r w:rsidR="00D50A13">
              <w:rPr>
                <w:lang w:val="es-MX"/>
              </w:rPr>
              <w:t>79</w:t>
            </w:r>
          </w:p>
        </w:tc>
        <w:tc>
          <w:tcPr>
            <w:tcW w:w="1845" w:type="dxa"/>
            <w:tcBorders>
              <w:bottom w:val="single" w:sz="18" w:space="0" w:color="auto"/>
            </w:tcBorders>
          </w:tcPr>
          <w:p w:rsidR="000E7E8C" w:rsidRDefault="00D50A13" w:rsidP="002A2ED1">
            <w:pPr>
              <w:pStyle w:val="BodyText"/>
              <w:spacing w:after="0" w:line="240" w:lineRule="auto"/>
              <w:jc w:val="center"/>
              <w:rPr>
                <w:lang w:val="es-MX"/>
              </w:rPr>
            </w:pPr>
            <w:r>
              <w:rPr>
                <w:lang w:val="es-MX"/>
              </w:rPr>
              <w:t>6,791</w:t>
            </w:r>
          </w:p>
        </w:tc>
        <w:tc>
          <w:tcPr>
            <w:tcW w:w="1842" w:type="dxa"/>
            <w:tcBorders>
              <w:bottom w:val="single" w:sz="18" w:space="0" w:color="auto"/>
            </w:tcBorders>
          </w:tcPr>
          <w:p w:rsidR="000E7E8C" w:rsidRDefault="00D50A13" w:rsidP="002A2ED1">
            <w:pPr>
              <w:pStyle w:val="BodyText"/>
              <w:spacing w:after="0" w:line="240" w:lineRule="auto"/>
              <w:jc w:val="center"/>
              <w:rPr>
                <w:lang w:val="es-MX"/>
              </w:rPr>
            </w:pPr>
            <w:r>
              <w:rPr>
                <w:lang w:val="es-MX"/>
              </w:rPr>
              <w:t>25%</w:t>
            </w:r>
          </w:p>
        </w:tc>
      </w:tr>
    </w:tbl>
    <w:p w:rsidR="000E7E8C" w:rsidRDefault="000E7E8C" w:rsidP="000E7E8C">
      <w:pPr>
        <w:pStyle w:val="BodyText"/>
        <w:ind w:firstLine="708"/>
        <w:rPr>
          <w:lang w:val="es-MX"/>
        </w:rPr>
      </w:pPr>
    </w:p>
    <w:p w:rsidR="00000000" w:rsidRDefault="00880EB7">
      <w:pPr>
        <w:pStyle w:val="Heading2"/>
        <w:pPrChange w:id="629" w:author="Juan Pablo Gutiérrez" w:date="2011-11-03T16:50:00Z">
          <w:pPr>
            <w:pStyle w:val="Heading3"/>
          </w:pPr>
        </w:pPrChange>
      </w:pPr>
      <w:bookmarkStart w:id="630" w:name="_Toc308102541"/>
      <w:ins w:id="631" w:author="Juan Pablo Gutiérrez" w:date="2011-11-03T16:50:00Z">
        <w:r>
          <w:t xml:space="preserve">4.4 </w:t>
        </w:r>
      </w:ins>
      <w:r w:rsidR="00F90625">
        <w:t xml:space="preserve">Posibles sesgos por </w:t>
      </w:r>
      <w:del w:id="632" w:author="Juan Pablo Gutiérrez" w:date="2011-11-03T16:50:00Z">
        <w:r w:rsidR="00F90625" w:rsidDel="00880EB7">
          <w:delText>la tasa de no respuesta</w:delText>
        </w:r>
      </w:del>
      <w:ins w:id="633" w:author="Juan Pablo Gutiérrez" w:date="2011-11-03T16:50:00Z">
        <w:r>
          <w:t>atrición</w:t>
        </w:r>
      </w:ins>
      <w:bookmarkEnd w:id="630"/>
    </w:p>
    <w:p w:rsidR="00F90625" w:rsidRDefault="00F90625" w:rsidP="00F90625">
      <w:pPr>
        <w:pStyle w:val="BodyText"/>
        <w:rPr>
          <w:lang w:val="es-MX"/>
        </w:rPr>
      </w:pPr>
      <w:r>
        <w:rPr>
          <w:lang w:val="es-MX"/>
        </w:rPr>
        <w:t>Un elemento importante en las encuestas probabilísticas es la generación de indicadores que sean válidos para la población de la que se obtiene la muestra, es decir, la validez externa de los datos. De los aspectos operativos que tienen una mayor incidencia en la validez externa es la capacidad para entrevistar efectivamente a todos (o la gran mayoría) de las hogares (u unidades de análisis) seleccionados. De forma general, se espera que un porcentaje de los individuos no acepten participar, y por otra parte, por las limitaciones del marco muestral es posible que algunas unidades seleccionadas puedan no ser ubicadas. Si bien son dos problemáticas diferentes (rechazos y limitaciones del marco muestral), ambos elementos inciden en el porcentaje de entrevistas completas con relación a las seleccionados.</w:t>
      </w:r>
    </w:p>
    <w:p w:rsidR="00F90625" w:rsidRDefault="00F90625" w:rsidP="00F90625">
      <w:pPr>
        <w:pStyle w:val="BodyText"/>
        <w:ind w:firstLine="709"/>
        <w:rPr>
          <w:lang w:val="es-MX"/>
        </w:rPr>
      </w:pPr>
      <w:r>
        <w:rPr>
          <w:lang w:val="es-MX"/>
        </w:rPr>
        <w:t>Es claro que en un escenario en el cual la población es homogénea, las características de la población que efectivamente se entrevista son similares a los de los no entrevistados, y en ese caso, se mantiene  la validez externa de la encuesta. Asimismo, si en una población heterogénea, la probabilidad de entrevista efectiva no está relacionadas con las características de la población, es decir, puede considerarse aleatorio, igualmente se mantiene la validez externa.</w:t>
      </w:r>
    </w:p>
    <w:p w:rsidR="00F90625" w:rsidRDefault="00F90625" w:rsidP="00F90625">
      <w:pPr>
        <w:pStyle w:val="BodyText"/>
        <w:ind w:firstLine="709"/>
        <w:rPr>
          <w:lang w:val="es-MX"/>
        </w:rPr>
      </w:pPr>
      <w:r>
        <w:rPr>
          <w:lang w:val="es-MX"/>
        </w:rPr>
        <w:t>El caso importante es si el perfil de la población entrevistada difiere en características relevantes de la no entrevistada, de forma que se afecta la validez externa, dado que la población entrevistada no representa a aquella que presenta alguna  o algunas características que se asocian a una menor probabilidad de entrevista.</w:t>
      </w:r>
    </w:p>
    <w:p w:rsidR="00F90625" w:rsidRDefault="00F90625" w:rsidP="00F90625">
      <w:pPr>
        <w:pStyle w:val="BodyText"/>
        <w:ind w:firstLine="709"/>
        <w:rPr>
          <w:lang w:val="es-MX"/>
        </w:rPr>
      </w:pPr>
      <w:r>
        <w:rPr>
          <w:lang w:val="es-MX"/>
        </w:rPr>
        <w:t xml:space="preserve">Para analizar en el caso específico de la EEPS 2010 el efecto en la validez externa de la no respuesta (entendida como la suma de problemas de marco y rechazos), se analizaron las características de los hogares seleccionados de acuerdo a la información contenida en el marco muestra. Se hacen comparaciones </w:t>
      </w:r>
      <w:r w:rsidR="005632F7">
        <w:rPr>
          <w:lang w:val="es-MX"/>
        </w:rPr>
        <w:t>tanto del</w:t>
      </w:r>
      <w:r>
        <w:rPr>
          <w:lang w:val="es-MX"/>
        </w:rPr>
        <w:t xml:space="preserve"> conjunto de todas las características, y </w:t>
      </w:r>
      <w:r w:rsidR="005632F7">
        <w:rPr>
          <w:lang w:val="es-MX"/>
        </w:rPr>
        <w:t>como</w:t>
      </w:r>
      <w:r>
        <w:rPr>
          <w:lang w:val="es-MX"/>
        </w:rPr>
        <w:t xml:space="preserve"> de cada una de forma individual.</w:t>
      </w:r>
    </w:p>
    <w:p w:rsidR="005632F7" w:rsidRDefault="005632F7" w:rsidP="00F90625">
      <w:pPr>
        <w:pStyle w:val="BodyText"/>
        <w:ind w:firstLine="709"/>
        <w:rPr>
          <w:lang w:val="es-MX"/>
        </w:rPr>
      </w:pPr>
      <w:r>
        <w:rPr>
          <w:lang w:val="es-MX"/>
        </w:rPr>
        <w:t>En el cuadro 7 se presenta esta comparación para la muestra de educación; como se puede observar, no se puede rechazar la hipótesis de que se trata de poblaciones con características diferentes. No obstante, al revisar las diferencias por las variables consideradas, si bien es claro que hay diferencias significativas, también se observa que l</w:t>
      </w:r>
      <w:r w:rsidR="00035BB5">
        <w:rPr>
          <w:lang w:val="es-MX"/>
        </w:rPr>
        <w:t>as magnitudes de las mismas podrían ser no relevantes. Es decir, se podría proponer que se sostiene la validez externa en lo general.</w:t>
      </w:r>
    </w:p>
    <w:p w:rsidR="00035BB5" w:rsidRPr="008A2F12" w:rsidRDefault="00035BB5" w:rsidP="00035BB5">
      <w:pPr>
        <w:pStyle w:val="titulocuadro"/>
        <w:keepNext/>
      </w:pPr>
      <w:r w:rsidRPr="008A2F12">
        <w:t xml:space="preserve">Cuadro </w:t>
      </w:r>
      <w:r>
        <w:t>7</w:t>
      </w:r>
      <w:r w:rsidRPr="008A2F12">
        <w:t xml:space="preserve">. </w:t>
      </w:r>
      <w:r>
        <w:t>Medias en características seleccionadas de los hogares entrevistados y no entrevistados de la muestra de educación.</w:t>
      </w:r>
    </w:p>
    <w:tbl>
      <w:tblPr>
        <w:tblStyle w:val="MediumShading2-Accent4"/>
        <w:tblW w:w="0" w:type="auto"/>
        <w:tblLayout w:type="fixed"/>
        <w:tblLook w:val="04A0"/>
      </w:tblPr>
      <w:tblGrid>
        <w:gridCol w:w="4928"/>
        <w:gridCol w:w="2025"/>
        <w:gridCol w:w="2025"/>
      </w:tblGrid>
      <w:tr w:rsidR="005632F7">
        <w:trPr>
          <w:cnfStyle w:val="100000000000"/>
        </w:trPr>
        <w:tc>
          <w:tcPr>
            <w:cnfStyle w:val="001000000100"/>
            <w:tcW w:w="4928" w:type="dxa"/>
            <w:vAlign w:val="center"/>
          </w:tcPr>
          <w:p w:rsidR="005632F7" w:rsidRDefault="005632F7" w:rsidP="00595CEF">
            <w:pPr>
              <w:pStyle w:val="BodyText"/>
              <w:spacing w:line="240" w:lineRule="auto"/>
              <w:jc w:val="center"/>
              <w:rPr>
                <w:lang w:val="es-MX"/>
              </w:rPr>
            </w:pPr>
            <w:r>
              <w:rPr>
                <w:lang w:val="es-MX"/>
              </w:rPr>
              <w:t>Característica</w:t>
            </w:r>
          </w:p>
        </w:tc>
        <w:tc>
          <w:tcPr>
            <w:tcW w:w="2025" w:type="dxa"/>
            <w:vAlign w:val="center"/>
          </w:tcPr>
          <w:p w:rsidR="005632F7" w:rsidRDefault="005632F7" w:rsidP="00595CEF">
            <w:pPr>
              <w:pStyle w:val="BodyText"/>
              <w:spacing w:line="240" w:lineRule="auto"/>
              <w:jc w:val="center"/>
              <w:cnfStyle w:val="100000000000"/>
              <w:rPr>
                <w:lang w:val="es-MX"/>
              </w:rPr>
            </w:pPr>
            <w:r>
              <w:rPr>
                <w:lang w:val="es-MX"/>
              </w:rPr>
              <w:t>Entrevistados</w:t>
            </w:r>
          </w:p>
        </w:tc>
        <w:tc>
          <w:tcPr>
            <w:tcW w:w="2025" w:type="dxa"/>
            <w:vAlign w:val="center"/>
          </w:tcPr>
          <w:p w:rsidR="005632F7" w:rsidRDefault="005632F7" w:rsidP="00595CEF">
            <w:pPr>
              <w:pStyle w:val="BodyText"/>
              <w:spacing w:line="240" w:lineRule="auto"/>
              <w:jc w:val="center"/>
              <w:cnfStyle w:val="100000000000"/>
              <w:rPr>
                <w:lang w:val="es-MX"/>
              </w:rPr>
            </w:pPr>
            <w:r>
              <w:rPr>
                <w:lang w:val="es-MX"/>
              </w:rPr>
              <w:t>No entrevistados</w:t>
            </w:r>
          </w:p>
        </w:tc>
      </w:tr>
      <w:tr w:rsidR="005632F7">
        <w:trPr>
          <w:cnfStyle w:val="000000100000"/>
        </w:trPr>
        <w:tc>
          <w:tcPr>
            <w:cnfStyle w:val="001000000000"/>
            <w:tcW w:w="4928" w:type="dxa"/>
          </w:tcPr>
          <w:p w:rsidR="005632F7" w:rsidRDefault="005632F7" w:rsidP="00595CEF">
            <w:pPr>
              <w:pStyle w:val="BodyText"/>
              <w:spacing w:line="240" w:lineRule="auto"/>
              <w:rPr>
                <w:lang w:val="es-MX"/>
              </w:rPr>
            </w:pPr>
            <w:r>
              <w:rPr>
                <w:lang w:val="es-MX"/>
              </w:rPr>
              <w:t>Beneficiario ILAE</w:t>
            </w:r>
          </w:p>
        </w:tc>
        <w:tc>
          <w:tcPr>
            <w:tcW w:w="2025" w:type="dxa"/>
          </w:tcPr>
          <w:p w:rsidR="005632F7" w:rsidRDefault="005632F7" w:rsidP="00595CEF">
            <w:pPr>
              <w:pStyle w:val="BodyText"/>
              <w:spacing w:line="240" w:lineRule="auto"/>
              <w:jc w:val="center"/>
              <w:cnfStyle w:val="000000100000"/>
              <w:rPr>
                <w:lang w:val="es-MX"/>
              </w:rPr>
            </w:pPr>
            <w:r>
              <w:rPr>
                <w:lang w:val="es-MX"/>
              </w:rPr>
              <w:t>62%</w:t>
            </w:r>
          </w:p>
        </w:tc>
        <w:tc>
          <w:tcPr>
            <w:tcW w:w="2025" w:type="dxa"/>
          </w:tcPr>
          <w:p w:rsidR="005632F7" w:rsidRDefault="005632F7" w:rsidP="00595CEF">
            <w:pPr>
              <w:pStyle w:val="BodyText"/>
              <w:spacing w:line="240" w:lineRule="auto"/>
              <w:jc w:val="center"/>
              <w:cnfStyle w:val="000000100000"/>
              <w:rPr>
                <w:lang w:val="es-MX"/>
              </w:rPr>
            </w:pPr>
            <w:r>
              <w:rPr>
                <w:lang w:val="es-MX"/>
              </w:rPr>
              <w:t>59%*</w:t>
            </w:r>
          </w:p>
        </w:tc>
      </w:tr>
      <w:tr w:rsidR="005632F7">
        <w:tc>
          <w:tcPr>
            <w:cnfStyle w:val="001000000000"/>
            <w:tcW w:w="4928" w:type="dxa"/>
          </w:tcPr>
          <w:p w:rsidR="005632F7" w:rsidRDefault="005632F7" w:rsidP="00595CEF">
            <w:pPr>
              <w:pStyle w:val="BodyText"/>
              <w:spacing w:line="240" w:lineRule="auto"/>
              <w:rPr>
                <w:lang w:val="es-MX"/>
              </w:rPr>
            </w:pPr>
            <w:r>
              <w:rPr>
                <w:lang w:val="es-MX"/>
              </w:rPr>
              <w:t>Número de miembros entre 0 y 3 años</w:t>
            </w:r>
          </w:p>
        </w:tc>
        <w:tc>
          <w:tcPr>
            <w:tcW w:w="2025" w:type="dxa"/>
          </w:tcPr>
          <w:p w:rsidR="005632F7" w:rsidRDefault="005632F7" w:rsidP="00595CEF">
            <w:pPr>
              <w:pStyle w:val="BodyText"/>
              <w:spacing w:line="240" w:lineRule="auto"/>
              <w:jc w:val="center"/>
              <w:cnfStyle w:val="000000000000"/>
              <w:rPr>
                <w:lang w:val="es-MX"/>
              </w:rPr>
            </w:pPr>
            <w:r>
              <w:rPr>
                <w:lang w:val="es-MX"/>
              </w:rPr>
              <w:t>0.03</w:t>
            </w:r>
          </w:p>
        </w:tc>
        <w:tc>
          <w:tcPr>
            <w:tcW w:w="2025" w:type="dxa"/>
          </w:tcPr>
          <w:p w:rsidR="005632F7" w:rsidRDefault="005632F7" w:rsidP="00595CEF">
            <w:pPr>
              <w:pStyle w:val="BodyText"/>
              <w:spacing w:line="240" w:lineRule="auto"/>
              <w:jc w:val="center"/>
              <w:cnfStyle w:val="000000000000"/>
              <w:rPr>
                <w:lang w:val="es-MX"/>
              </w:rPr>
            </w:pPr>
            <w:r>
              <w:rPr>
                <w:lang w:val="es-MX"/>
              </w:rPr>
              <w:t>0.04*</w:t>
            </w:r>
          </w:p>
        </w:tc>
      </w:tr>
      <w:tr w:rsidR="005632F7">
        <w:trPr>
          <w:cnfStyle w:val="000000100000"/>
        </w:trPr>
        <w:tc>
          <w:tcPr>
            <w:cnfStyle w:val="001000000000"/>
            <w:tcW w:w="4928" w:type="dxa"/>
          </w:tcPr>
          <w:p w:rsidR="005632F7" w:rsidRDefault="005632F7" w:rsidP="00595CEF">
            <w:pPr>
              <w:pStyle w:val="BodyText"/>
              <w:spacing w:line="240" w:lineRule="auto"/>
              <w:rPr>
                <w:lang w:val="es-MX"/>
              </w:rPr>
            </w:pPr>
            <w:r>
              <w:rPr>
                <w:lang w:val="es-MX"/>
              </w:rPr>
              <w:t>Número de miembros entre 0 y 5 años</w:t>
            </w:r>
          </w:p>
        </w:tc>
        <w:tc>
          <w:tcPr>
            <w:tcW w:w="2025" w:type="dxa"/>
          </w:tcPr>
          <w:p w:rsidR="005632F7" w:rsidRDefault="005632F7" w:rsidP="00595CEF">
            <w:pPr>
              <w:pStyle w:val="BodyText"/>
              <w:spacing w:line="240" w:lineRule="auto"/>
              <w:jc w:val="center"/>
              <w:cnfStyle w:val="000000100000"/>
              <w:rPr>
                <w:lang w:val="es-MX"/>
              </w:rPr>
            </w:pPr>
            <w:r>
              <w:rPr>
                <w:lang w:val="es-MX"/>
              </w:rPr>
              <w:t>0.08</w:t>
            </w:r>
          </w:p>
        </w:tc>
        <w:tc>
          <w:tcPr>
            <w:tcW w:w="2025" w:type="dxa"/>
          </w:tcPr>
          <w:p w:rsidR="005632F7" w:rsidRDefault="005632F7" w:rsidP="00595CEF">
            <w:pPr>
              <w:pStyle w:val="BodyText"/>
              <w:spacing w:line="240" w:lineRule="auto"/>
              <w:jc w:val="center"/>
              <w:cnfStyle w:val="000000100000"/>
              <w:rPr>
                <w:lang w:val="es-MX"/>
              </w:rPr>
            </w:pPr>
            <w:r>
              <w:rPr>
                <w:lang w:val="es-MX"/>
              </w:rPr>
              <w:t>0.10*</w:t>
            </w:r>
          </w:p>
        </w:tc>
      </w:tr>
      <w:tr w:rsidR="005632F7">
        <w:tc>
          <w:tcPr>
            <w:cnfStyle w:val="001000000000"/>
            <w:tcW w:w="4928" w:type="dxa"/>
          </w:tcPr>
          <w:p w:rsidR="005632F7" w:rsidRDefault="005632F7" w:rsidP="00595CEF">
            <w:pPr>
              <w:pStyle w:val="BodyText"/>
              <w:spacing w:line="240" w:lineRule="auto"/>
              <w:rPr>
                <w:lang w:val="es-MX"/>
              </w:rPr>
            </w:pPr>
            <w:r>
              <w:rPr>
                <w:lang w:val="es-MX"/>
              </w:rPr>
              <w:t>Número de miembros entre 6 y 21 años</w:t>
            </w:r>
          </w:p>
        </w:tc>
        <w:tc>
          <w:tcPr>
            <w:tcW w:w="2025" w:type="dxa"/>
          </w:tcPr>
          <w:p w:rsidR="005632F7" w:rsidRDefault="005632F7" w:rsidP="00595CEF">
            <w:pPr>
              <w:pStyle w:val="BodyText"/>
              <w:spacing w:line="240" w:lineRule="auto"/>
              <w:jc w:val="center"/>
              <w:cnfStyle w:val="000000000000"/>
              <w:rPr>
                <w:lang w:val="es-MX"/>
              </w:rPr>
            </w:pPr>
            <w:r>
              <w:rPr>
                <w:lang w:val="es-MX"/>
              </w:rPr>
              <w:t>0.78</w:t>
            </w:r>
          </w:p>
        </w:tc>
        <w:tc>
          <w:tcPr>
            <w:tcW w:w="2025" w:type="dxa"/>
          </w:tcPr>
          <w:p w:rsidR="005632F7" w:rsidRDefault="005632F7" w:rsidP="00595CEF">
            <w:pPr>
              <w:pStyle w:val="BodyText"/>
              <w:spacing w:line="240" w:lineRule="auto"/>
              <w:jc w:val="center"/>
              <w:cnfStyle w:val="000000000000"/>
              <w:rPr>
                <w:lang w:val="es-MX"/>
              </w:rPr>
            </w:pPr>
            <w:r>
              <w:rPr>
                <w:lang w:val="es-MX"/>
              </w:rPr>
              <w:t>0.83</w:t>
            </w:r>
          </w:p>
        </w:tc>
      </w:tr>
      <w:tr w:rsidR="005632F7">
        <w:trPr>
          <w:cnfStyle w:val="000000100000"/>
        </w:trPr>
        <w:tc>
          <w:tcPr>
            <w:cnfStyle w:val="001000000000"/>
            <w:tcW w:w="4928" w:type="dxa"/>
          </w:tcPr>
          <w:p w:rsidR="005632F7" w:rsidRDefault="005632F7" w:rsidP="00595CEF">
            <w:pPr>
              <w:pStyle w:val="BodyText"/>
              <w:spacing w:line="240" w:lineRule="auto"/>
              <w:rPr>
                <w:lang w:val="es-MX"/>
              </w:rPr>
            </w:pPr>
            <w:r>
              <w:rPr>
                <w:lang w:val="es-MX"/>
              </w:rPr>
              <w:t>Monto ILAE</w:t>
            </w:r>
          </w:p>
        </w:tc>
        <w:tc>
          <w:tcPr>
            <w:tcW w:w="2025" w:type="dxa"/>
          </w:tcPr>
          <w:p w:rsidR="005632F7" w:rsidRDefault="005632F7" w:rsidP="00595CEF">
            <w:pPr>
              <w:pStyle w:val="BodyText"/>
              <w:spacing w:line="240" w:lineRule="auto"/>
              <w:jc w:val="center"/>
              <w:cnfStyle w:val="000000100000"/>
              <w:rPr>
                <w:lang w:val="es-MX"/>
              </w:rPr>
            </w:pPr>
            <w:r>
              <w:rPr>
                <w:lang w:val="es-MX"/>
              </w:rPr>
              <w:t>406</w:t>
            </w:r>
          </w:p>
        </w:tc>
        <w:tc>
          <w:tcPr>
            <w:tcW w:w="2025" w:type="dxa"/>
          </w:tcPr>
          <w:p w:rsidR="005632F7" w:rsidRDefault="005632F7" w:rsidP="00595CEF">
            <w:pPr>
              <w:pStyle w:val="BodyText"/>
              <w:spacing w:line="240" w:lineRule="auto"/>
              <w:jc w:val="center"/>
              <w:cnfStyle w:val="000000100000"/>
              <w:rPr>
                <w:lang w:val="es-MX"/>
              </w:rPr>
            </w:pPr>
            <w:r>
              <w:rPr>
                <w:lang w:val="es-MX"/>
              </w:rPr>
              <w:t>391</w:t>
            </w:r>
          </w:p>
        </w:tc>
      </w:tr>
      <w:tr w:rsidR="005632F7">
        <w:tc>
          <w:tcPr>
            <w:cnfStyle w:val="001000000000"/>
            <w:tcW w:w="4928" w:type="dxa"/>
          </w:tcPr>
          <w:p w:rsidR="005632F7" w:rsidRDefault="005632F7" w:rsidP="00595CEF">
            <w:pPr>
              <w:pStyle w:val="BodyText"/>
              <w:spacing w:line="240" w:lineRule="auto"/>
              <w:rPr>
                <w:lang w:val="es-MX"/>
              </w:rPr>
            </w:pPr>
            <w:r>
              <w:rPr>
                <w:lang w:val="es-MX"/>
              </w:rPr>
              <w:t>Es pobre extremo</w:t>
            </w:r>
          </w:p>
        </w:tc>
        <w:tc>
          <w:tcPr>
            <w:tcW w:w="2025" w:type="dxa"/>
          </w:tcPr>
          <w:p w:rsidR="005632F7" w:rsidRDefault="005632F7" w:rsidP="00595CEF">
            <w:pPr>
              <w:pStyle w:val="BodyText"/>
              <w:spacing w:line="240" w:lineRule="auto"/>
              <w:jc w:val="center"/>
              <w:cnfStyle w:val="000000000000"/>
              <w:rPr>
                <w:lang w:val="es-MX"/>
              </w:rPr>
            </w:pPr>
            <w:r>
              <w:rPr>
                <w:lang w:val="es-MX"/>
              </w:rPr>
              <w:t>78%</w:t>
            </w:r>
          </w:p>
        </w:tc>
        <w:tc>
          <w:tcPr>
            <w:tcW w:w="2025" w:type="dxa"/>
          </w:tcPr>
          <w:p w:rsidR="005632F7" w:rsidRDefault="005632F7" w:rsidP="00595CEF">
            <w:pPr>
              <w:pStyle w:val="BodyText"/>
              <w:spacing w:line="240" w:lineRule="auto"/>
              <w:jc w:val="center"/>
              <w:cnfStyle w:val="000000000000"/>
              <w:rPr>
                <w:lang w:val="es-MX"/>
              </w:rPr>
            </w:pPr>
            <w:r>
              <w:rPr>
                <w:lang w:val="es-MX"/>
              </w:rPr>
              <w:t>74%**</w:t>
            </w:r>
          </w:p>
        </w:tc>
      </w:tr>
      <w:tr w:rsidR="005632F7">
        <w:trPr>
          <w:cnfStyle w:val="000000100000"/>
        </w:trPr>
        <w:tc>
          <w:tcPr>
            <w:cnfStyle w:val="001000000000"/>
            <w:tcW w:w="4928" w:type="dxa"/>
          </w:tcPr>
          <w:p w:rsidR="005632F7" w:rsidRDefault="005632F7" w:rsidP="00595CEF">
            <w:pPr>
              <w:pStyle w:val="BodyText"/>
              <w:spacing w:line="240" w:lineRule="auto"/>
              <w:rPr>
                <w:lang w:val="es-MX"/>
              </w:rPr>
            </w:pPr>
            <w:r>
              <w:rPr>
                <w:lang w:val="es-MX"/>
              </w:rPr>
              <w:t>Meses en Solidaridad</w:t>
            </w:r>
          </w:p>
        </w:tc>
        <w:tc>
          <w:tcPr>
            <w:tcW w:w="2025" w:type="dxa"/>
          </w:tcPr>
          <w:p w:rsidR="005632F7" w:rsidRDefault="005632F7" w:rsidP="00595CEF">
            <w:pPr>
              <w:pStyle w:val="BodyText"/>
              <w:spacing w:line="240" w:lineRule="auto"/>
              <w:jc w:val="center"/>
              <w:cnfStyle w:val="000000100000"/>
              <w:rPr>
                <w:lang w:val="es-MX"/>
              </w:rPr>
            </w:pPr>
            <w:r>
              <w:rPr>
                <w:lang w:val="es-MX"/>
              </w:rPr>
              <w:t>37.5</w:t>
            </w:r>
          </w:p>
        </w:tc>
        <w:tc>
          <w:tcPr>
            <w:tcW w:w="2025" w:type="dxa"/>
          </w:tcPr>
          <w:p w:rsidR="005632F7" w:rsidRDefault="005632F7" w:rsidP="00595CEF">
            <w:pPr>
              <w:pStyle w:val="BodyText"/>
              <w:spacing w:line="240" w:lineRule="auto"/>
              <w:jc w:val="center"/>
              <w:cnfStyle w:val="000000100000"/>
              <w:rPr>
                <w:lang w:val="es-MX"/>
              </w:rPr>
            </w:pPr>
            <w:r>
              <w:rPr>
                <w:lang w:val="es-MX"/>
              </w:rPr>
              <w:t>36.0***</w:t>
            </w:r>
          </w:p>
        </w:tc>
      </w:tr>
      <w:tr w:rsidR="005632F7">
        <w:tc>
          <w:tcPr>
            <w:cnfStyle w:val="001000000000"/>
            <w:tcW w:w="4928" w:type="dxa"/>
          </w:tcPr>
          <w:p w:rsidR="005632F7" w:rsidRDefault="005632F7" w:rsidP="00595CEF">
            <w:pPr>
              <w:pStyle w:val="BodyText"/>
              <w:spacing w:line="240" w:lineRule="auto"/>
              <w:rPr>
                <w:lang w:val="es-MX"/>
              </w:rPr>
            </w:pPr>
            <w:r>
              <w:rPr>
                <w:lang w:val="es-MX"/>
              </w:rPr>
              <w:t>Prueba Hotelling</w:t>
            </w:r>
          </w:p>
        </w:tc>
        <w:tc>
          <w:tcPr>
            <w:tcW w:w="2025" w:type="dxa"/>
          </w:tcPr>
          <w:p w:rsidR="005632F7" w:rsidRDefault="005632F7" w:rsidP="00595CEF">
            <w:pPr>
              <w:pStyle w:val="BodyText"/>
              <w:spacing w:line="240" w:lineRule="auto"/>
              <w:jc w:val="center"/>
              <w:cnfStyle w:val="000000000000"/>
              <w:rPr>
                <w:lang w:val="es-MX"/>
              </w:rPr>
            </w:pPr>
          </w:p>
        </w:tc>
        <w:tc>
          <w:tcPr>
            <w:tcW w:w="2025" w:type="dxa"/>
          </w:tcPr>
          <w:p w:rsidR="005632F7" w:rsidRDefault="005632F7" w:rsidP="00595CEF">
            <w:pPr>
              <w:pStyle w:val="BodyText"/>
              <w:spacing w:line="240" w:lineRule="auto"/>
              <w:jc w:val="center"/>
              <w:cnfStyle w:val="000000000000"/>
              <w:rPr>
                <w:lang w:val="es-MX"/>
              </w:rPr>
            </w:pPr>
            <w:r w:rsidRPr="005632F7">
              <w:rPr>
                <w:lang w:val="es-MX"/>
              </w:rPr>
              <w:t>34.75038</w:t>
            </w:r>
            <w:r>
              <w:rPr>
                <w:lang w:val="es-MX"/>
              </w:rPr>
              <w:t>***</w:t>
            </w:r>
          </w:p>
        </w:tc>
      </w:tr>
    </w:tbl>
    <w:p w:rsidR="005632F7" w:rsidRDefault="005632F7" w:rsidP="00F90625">
      <w:pPr>
        <w:pStyle w:val="BodyText"/>
        <w:ind w:firstLine="709"/>
        <w:rPr>
          <w:lang w:val="es-MX"/>
        </w:rPr>
      </w:pPr>
      <w:r>
        <w:rPr>
          <w:lang w:val="es-MX"/>
        </w:rPr>
        <w:t>*** Diferencia significativa p &lt; 0.001; ** p &lt; 0.05, * p &lt; 0.1</w:t>
      </w:r>
    </w:p>
    <w:p w:rsidR="00F90625" w:rsidRDefault="00595CEF" w:rsidP="00F90625">
      <w:pPr>
        <w:pStyle w:val="BodyText"/>
        <w:ind w:firstLine="709"/>
        <w:rPr>
          <w:lang w:val="es-MX"/>
        </w:rPr>
      </w:pPr>
      <w:r>
        <w:rPr>
          <w:lang w:val="es-MX"/>
        </w:rPr>
        <w:t xml:space="preserve">Por lo que se refiere al grupo de intervención de la muestra para evaluar CEP, como se aprecia en el cuadro 8, no se observan diferencias significativas entre los grupos, ni de forma conjunta, ni en las variables individuales,  por lo que se sostiene la validez externa. </w:t>
      </w:r>
    </w:p>
    <w:p w:rsidR="00035BB5" w:rsidRPr="008A2F12" w:rsidRDefault="00035BB5" w:rsidP="00035BB5">
      <w:pPr>
        <w:pStyle w:val="titulocuadro"/>
        <w:keepNext/>
      </w:pPr>
      <w:r w:rsidRPr="008A2F12">
        <w:t xml:space="preserve">Cuadro </w:t>
      </w:r>
      <w:r>
        <w:t>8</w:t>
      </w:r>
      <w:r w:rsidRPr="008A2F12">
        <w:t xml:space="preserve">. </w:t>
      </w:r>
      <w:r>
        <w:t>Medias en características seleccionadas de los hogares entrevistados y no entrevistados de la muestra CEP del grupo intervención.</w:t>
      </w:r>
    </w:p>
    <w:tbl>
      <w:tblPr>
        <w:tblStyle w:val="MediumShading2-Accent4"/>
        <w:tblW w:w="0" w:type="auto"/>
        <w:tblLayout w:type="fixed"/>
        <w:tblLook w:val="04A0"/>
      </w:tblPr>
      <w:tblGrid>
        <w:gridCol w:w="4928"/>
        <w:gridCol w:w="2025"/>
        <w:gridCol w:w="2025"/>
      </w:tblGrid>
      <w:tr w:rsidR="00035BB5">
        <w:trPr>
          <w:cnfStyle w:val="100000000000"/>
        </w:trPr>
        <w:tc>
          <w:tcPr>
            <w:cnfStyle w:val="001000000100"/>
            <w:tcW w:w="4928" w:type="dxa"/>
            <w:vAlign w:val="center"/>
          </w:tcPr>
          <w:p w:rsidR="00035BB5" w:rsidRDefault="00035BB5" w:rsidP="00595CEF">
            <w:pPr>
              <w:pStyle w:val="BodyText"/>
              <w:spacing w:line="240" w:lineRule="auto"/>
              <w:jc w:val="center"/>
              <w:rPr>
                <w:lang w:val="es-MX"/>
              </w:rPr>
            </w:pPr>
            <w:r>
              <w:rPr>
                <w:lang w:val="es-MX"/>
              </w:rPr>
              <w:t>Característica</w:t>
            </w:r>
          </w:p>
        </w:tc>
        <w:tc>
          <w:tcPr>
            <w:tcW w:w="2025" w:type="dxa"/>
            <w:vAlign w:val="center"/>
          </w:tcPr>
          <w:p w:rsidR="00035BB5" w:rsidRDefault="00035BB5" w:rsidP="00595CEF">
            <w:pPr>
              <w:pStyle w:val="BodyText"/>
              <w:spacing w:line="240" w:lineRule="auto"/>
              <w:jc w:val="center"/>
              <w:cnfStyle w:val="100000000000"/>
              <w:rPr>
                <w:lang w:val="es-MX"/>
              </w:rPr>
            </w:pPr>
            <w:r>
              <w:rPr>
                <w:lang w:val="es-MX"/>
              </w:rPr>
              <w:t>Entrevistados</w:t>
            </w:r>
          </w:p>
        </w:tc>
        <w:tc>
          <w:tcPr>
            <w:tcW w:w="2025" w:type="dxa"/>
            <w:vAlign w:val="center"/>
          </w:tcPr>
          <w:p w:rsidR="00035BB5" w:rsidRDefault="00035BB5" w:rsidP="00595CEF">
            <w:pPr>
              <w:pStyle w:val="BodyText"/>
              <w:spacing w:line="240" w:lineRule="auto"/>
              <w:jc w:val="center"/>
              <w:cnfStyle w:val="100000000000"/>
              <w:rPr>
                <w:lang w:val="es-MX"/>
              </w:rPr>
            </w:pPr>
            <w:r>
              <w:rPr>
                <w:lang w:val="es-MX"/>
              </w:rPr>
              <w:t>No entrevistados</w:t>
            </w:r>
          </w:p>
        </w:tc>
      </w:tr>
      <w:tr w:rsidR="00035BB5">
        <w:trPr>
          <w:cnfStyle w:val="000000100000"/>
        </w:trPr>
        <w:tc>
          <w:tcPr>
            <w:cnfStyle w:val="001000000000"/>
            <w:tcW w:w="4928" w:type="dxa"/>
          </w:tcPr>
          <w:p w:rsidR="00035BB5" w:rsidRDefault="00035BB5" w:rsidP="00B4266B">
            <w:pPr>
              <w:pStyle w:val="BodyText"/>
              <w:spacing w:line="240" w:lineRule="auto"/>
              <w:rPr>
                <w:lang w:val="es-MX"/>
              </w:rPr>
            </w:pPr>
            <w:r>
              <w:rPr>
                <w:lang w:val="es-MX"/>
              </w:rPr>
              <w:t xml:space="preserve">Beneficiario </w:t>
            </w:r>
            <w:del w:id="634" w:author="Juan Pablo Gutiérrez" w:date="2011-11-03T14:26:00Z">
              <w:r w:rsidDel="00B4266B">
                <w:rPr>
                  <w:lang w:val="es-MX"/>
                </w:rPr>
                <w:delText>ILAE</w:delText>
              </w:r>
            </w:del>
            <w:ins w:id="635" w:author="Juan Pablo Gutiérrez" w:date="2011-11-03T14:26:00Z">
              <w:r w:rsidR="00B4266B">
                <w:rPr>
                  <w:lang w:val="es-MX"/>
                </w:rPr>
                <w:t>CEP</w:t>
              </w:r>
            </w:ins>
          </w:p>
        </w:tc>
        <w:tc>
          <w:tcPr>
            <w:tcW w:w="2025" w:type="dxa"/>
          </w:tcPr>
          <w:p w:rsidR="00035BB5" w:rsidRDefault="00035BB5" w:rsidP="00595CEF">
            <w:pPr>
              <w:pStyle w:val="BodyText"/>
              <w:spacing w:line="240" w:lineRule="auto"/>
              <w:jc w:val="center"/>
              <w:cnfStyle w:val="000000100000"/>
              <w:rPr>
                <w:lang w:val="es-MX"/>
              </w:rPr>
            </w:pPr>
            <w:r>
              <w:rPr>
                <w:lang w:val="es-MX"/>
              </w:rPr>
              <w:t>32%</w:t>
            </w:r>
          </w:p>
        </w:tc>
        <w:tc>
          <w:tcPr>
            <w:tcW w:w="2025" w:type="dxa"/>
          </w:tcPr>
          <w:p w:rsidR="00035BB5" w:rsidRDefault="00035BB5" w:rsidP="00595CEF">
            <w:pPr>
              <w:pStyle w:val="BodyText"/>
              <w:spacing w:line="240" w:lineRule="auto"/>
              <w:jc w:val="center"/>
              <w:cnfStyle w:val="000000100000"/>
              <w:rPr>
                <w:lang w:val="es-MX"/>
              </w:rPr>
            </w:pPr>
            <w:r>
              <w:rPr>
                <w:lang w:val="es-MX"/>
              </w:rPr>
              <w:t>27%**</w:t>
            </w:r>
          </w:p>
        </w:tc>
      </w:tr>
      <w:tr w:rsidR="00035BB5">
        <w:tc>
          <w:tcPr>
            <w:cnfStyle w:val="001000000000"/>
            <w:tcW w:w="4928" w:type="dxa"/>
          </w:tcPr>
          <w:p w:rsidR="00035BB5" w:rsidRDefault="00035BB5" w:rsidP="00595CEF">
            <w:pPr>
              <w:pStyle w:val="BodyText"/>
              <w:spacing w:line="240" w:lineRule="auto"/>
              <w:rPr>
                <w:lang w:val="es-MX"/>
              </w:rPr>
            </w:pPr>
            <w:r>
              <w:rPr>
                <w:lang w:val="es-MX"/>
              </w:rPr>
              <w:t>Número de miembros entre 0 y 3 años</w:t>
            </w:r>
          </w:p>
        </w:tc>
        <w:tc>
          <w:tcPr>
            <w:tcW w:w="2025" w:type="dxa"/>
          </w:tcPr>
          <w:p w:rsidR="00035BB5" w:rsidRDefault="00035BB5" w:rsidP="00595CEF">
            <w:pPr>
              <w:pStyle w:val="BodyText"/>
              <w:spacing w:line="240" w:lineRule="auto"/>
              <w:jc w:val="center"/>
              <w:cnfStyle w:val="000000000000"/>
              <w:rPr>
                <w:lang w:val="es-MX"/>
              </w:rPr>
            </w:pPr>
            <w:r>
              <w:rPr>
                <w:lang w:val="es-MX"/>
              </w:rPr>
              <w:t>0.01</w:t>
            </w:r>
          </w:p>
        </w:tc>
        <w:tc>
          <w:tcPr>
            <w:tcW w:w="2025" w:type="dxa"/>
          </w:tcPr>
          <w:p w:rsidR="00035BB5" w:rsidRDefault="00035BB5" w:rsidP="00595CEF">
            <w:pPr>
              <w:pStyle w:val="BodyText"/>
              <w:spacing w:line="240" w:lineRule="auto"/>
              <w:jc w:val="center"/>
              <w:cnfStyle w:val="000000000000"/>
              <w:rPr>
                <w:lang w:val="es-MX"/>
              </w:rPr>
            </w:pPr>
            <w:r>
              <w:rPr>
                <w:lang w:val="es-MX"/>
              </w:rPr>
              <w:t>0.01</w:t>
            </w:r>
          </w:p>
        </w:tc>
      </w:tr>
      <w:tr w:rsidR="00035BB5">
        <w:trPr>
          <w:cnfStyle w:val="000000100000"/>
        </w:trPr>
        <w:tc>
          <w:tcPr>
            <w:cnfStyle w:val="001000000000"/>
            <w:tcW w:w="4928" w:type="dxa"/>
          </w:tcPr>
          <w:p w:rsidR="00035BB5" w:rsidRDefault="00035BB5" w:rsidP="00595CEF">
            <w:pPr>
              <w:pStyle w:val="BodyText"/>
              <w:spacing w:line="240" w:lineRule="auto"/>
              <w:rPr>
                <w:lang w:val="es-MX"/>
              </w:rPr>
            </w:pPr>
            <w:r>
              <w:rPr>
                <w:lang w:val="es-MX"/>
              </w:rPr>
              <w:t>Número de miembros entre 0 y 5 años</w:t>
            </w:r>
          </w:p>
        </w:tc>
        <w:tc>
          <w:tcPr>
            <w:tcW w:w="2025" w:type="dxa"/>
          </w:tcPr>
          <w:p w:rsidR="00035BB5" w:rsidRDefault="00035BB5" w:rsidP="00595CEF">
            <w:pPr>
              <w:pStyle w:val="BodyText"/>
              <w:spacing w:line="240" w:lineRule="auto"/>
              <w:jc w:val="center"/>
              <w:cnfStyle w:val="000000100000"/>
              <w:rPr>
                <w:lang w:val="es-MX"/>
              </w:rPr>
            </w:pPr>
            <w:r>
              <w:rPr>
                <w:lang w:val="es-MX"/>
              </w:rPr>
              <w:t>0.04</w:t>
            </w:r>
          </w:p>
        </w:tc>
        <w:tc>
          <w:tcPr>
            <w:tcW w:w="2025" w:type="dxa"/>
          </w:tcPr>
          <w:p w:rsidR="00035BB5" w:rsidRDefault="00035BB5" w:rsidP="00595CEF">
            <w:pPr>
              <w:pStyle w:val="BodyText"/>
              <w:spacing w:line="240" w:lineRule="auto"/>
              <w:jc w:val="center"/>
              <w:cnfStyle w:val="000000100000"/>
              <w:rPr>
                <w:lang w:val="es-MX"/>
              </w:rPr>
            </w:pPr>
            <w:r>
              <w:rPr>
                <w:lang w:val="es-MX"/>
              </w:rPr>
              <w:t>0.05</w:t>
            </w:r>
          </w:p>
        </w:tc>
      </w:tr>
      <w:tr w:rsidR="00035BB5">
        <w:tc>
          <w:tcPr>
            <w:cnfStyle w:val="001000000000"/>
            <w:tcW w:w="4928" w:type="dxa"/>
          </w:tcPr>
          <w:p w:rsidR="00035BB5" w:rsidRDefault="00035BB5" w:rsidP="00595CEF">
            <w:pPr>
              <w:pStyle w:val="BodyText"/>
              <w:spacing w:line="240" w:lineRule="auto"/>
              <w:rPr>
                <w:lang w:val="es-MX"/>
              </w:rPr>
            </w:pPr>
            <w:r>
              <w:rPr>
                <w:lang w:val="es-MX"/>
              </w:rPr>
              <w:t>Número de miembros entre 6 y 21 años</w:t>
            </w:r>
          </w:p>
        </w:tc>
        <w:tc>
          <w:tcPr>
            <w:tcW w:w="2025" w:type="dxa"/>
          </w:tcPr>
          <w:p w:rsidR="00035BB5" w:rsidRDefault="00035BB5" w:rsidP="00595CEF">
            <w:pPr>
              <w:pStyle w:val="BodyText"/>
              <w:spacing w:line="240" w:lineRule="auto"/>
              <w:jc w:val="center"/>
              <w:cnfStyle w:val="000000000000"/>
              <w:rPr>
                <w:lang w:val="es-MX"/>
              </w:rPr>
            </w:pPr>
            <w:r>
              <w:rPr>
                <w:lang w:val="es-MX"/>
              </w:rPr>
              <w:t>0.43</w:t>
            </w:r>
          </w:p>
        </w:tc>
        <w:tc>
          <w:tcPr>
            <w:tcW w:w="2025" w:type="dxa"/>
          </w:tcPr>
          <w:p w:rsidR="00035BB5" w:rsidRDefault="00035BB5" w:rsidP="00595CEF">
            <w:pPr>
              <w:pStyle w:val="BodyText"/>
              <w:spacing w:line="240" w:lineRule="auto"/>
              <w:jc w:val="center"/>
              <w:cnfStyle w:val="000000000000"/>
              <w:rPr>
                <w:lang w:val="es-MX"/>
              </w:rPr>
            </w:pPr>
            <w:r>
              <w:rPr>
                <w:lang w:val="es-MX"/>
              </w:rPr>
              <w:t>38%</w:t>
            </w:r>
          </w:p>
        </w:tc>
      </w:tr>
      <w:tr w:rsidR="00035BB5">
        <w:trPr>
          <w:cnfStyle w:val="000000100000"/>
        </w:trPr>
        <w:tc>
          <w:tcPr>
            <w:cnfStyle w:val="001000000000"/>
            <w:tcW w:w="4928" w:type="dxa"/>
          </w:tcPr>
          <w:p w:rsidR="00035BB5" w:rsidRDefault="00035BB5" w:rsidP="00B4266B">
            <w:pPr>
              <w:pStyle w:val="BodyText"/>
              <w:spacing w:line="240" w:lineRule="auto"/>
              <w:rPr>
                <w:lang w:val="es-MX"/>
              </w:rPr>
            </w:pPr>
            <w:r>
              <w:rPr>
                <w:lang w:val="es-MX"/>
              </w:rPr>
              <w:t xml:space="preserve">Monto </w:t>
            </w:r>
            <w:del w:id="636" w:author="Juan Pablo Gutiérrez" w:date="2011-11-03T14:27:00Z">
              <w:r w:rsidDel="00B4266B">
                <w:rPr>
                  <w:lang w:val="es-MX"/>
                </w:rPr>
                <w:delText>ILAE</w:delText>
              </w:r>
            </w:del>
            <w:ins w:id="637" w:author="Juan Pablo Gutiérrez" w:date="2011-11-03T14:27:00Z">
              <w:r w:rsidR="00B4266B">
                <w:rPr>
                  <w:lang w:val="es-MX"/>
                </w:rPr>
                <w:t>CEP</w:t>
              </w:r>
            </w:ins>
          </w:p>
        </w:tc>
        <w:tc>
          <w:tcPr>
            <w:tcW w:w="2025" w:type="dxa"/>
          </w:tcPr>
          <w:p w:rsidR="00035BB5" w:rsidRDefault="00035BB5" w:rsidP="00595CEF">
            <w:pPr>
              <w:pStyle w:val="BodyText"/>
              <w:spacing w:line="240" w:lineRule="auto"/>
              <w:jc w:val="center"/>
              <w:cnfStyle w:val="000000100000"/>
              <w:rPr>
                <w:lang w:val="es-MX"/>
              </w:rPr>
            </w:pPr>
            <w:r>
              <w:rPr>
                <w:lang w:val="es-MX"/>
              </w:rPr>
              <w:t>209</w:t>
            </w:r>
          </w:p>
        </w:tc>
        <w:tc>
          <w:tcPr>
            <w:tcW w:w="2025" w:type="dxa"/>
          </w:tcPr>
          <w:p w:rsidR="00035BB5" w:rsidRDefault="00035BB5" w:rsidP="00595CEF">
            <w:pPr>
              <w:pStyle w:val="BodyText"/>
              <w:spacing w:line="240" w:lineRule="auto"/>
              <w:jc w:val="center"/>
              <w:cnfStyle w:val="000000100000"/>
              <w:rPr>
                <w:lang w:val="es-MX"/>
              </w:rPr>
            </w:pPr>
            <w:r>
              <w:rPr>
                <w:lang w:val="es-MX"/>
              </w:rPr>
              <w:t>179*</w:t>
            </w:r>
          </w:p>
        </w:tc>
      </w:tr>
      <w:tr w:rsidR="00035BB5">
        <w:tc>
          <w:tcPr>
            <w:cnfStyle w:val="001000000000"/>
            <w:tcW w:w="4928" w:type="dxa"/>
          </w:tcPr>
          <w:p w:rsidR="00035BB5" w:rsidRDefault="00035BB5" w:rsidP="00595CEF">
            <w:pPr>
              <w:pStyle w:val="BodyText"/>
              <w:spacing w:line="240" w:lineRule="auto"/>
              <w:rPr>
                <w:lang w:val="es-MX"/>
              </w:rPr>
            </w:pPr>
            <w:r>
              <w:rPr>
                <w:lang w:val="es-MX"/>
              </w:rPr>
              <w:t>Es pobre extremo</w:t>
            </w:r>
          </w:p>
        </w:tc>
        <w:tc>
          <w:tcPr>
            <w:tcW w:w="2025" w:type="dxa"/>
          </w:tcPr>
          <w:p w:rsidR="00035BB5" w:rsidRDefault="00035BB5" w:rsidP="00595CEF">
            <w:pPr>
              <w:pStyle w:val="BodyText"/>
              <w:spacing w:line="240" w:lineRule="auto"/>
              <w:jc w:val="center"/>
              <w:cnfStyle w:val="000000000000"/>
              <w:rPr>
                <w:lang w:val="es-MX"/>
              </w:rPr>
            </w:pPr>
            <w:r>
              <w:rPr>
                <w:lang w:val="es-MX"/>
              </w:rPr>
              <w:t>73%</w:t>
            </w:r>
          </w:p>
        </w:tc>
        <w:tc>
          <w:tcPr>
            <w:tcW w:w="2025" w:type="dxa"/>
          </w:tcPr>
          <w:p w:rsidR="00035BB5" w:rsidRDefault="00035BB5" w:rsidP="00595CEF">
            <w:pPr>
              <w:pStyle w:val="BodyText"/>
              <w:spacing w:line="240" w:lineRule="auto"/>
              <w:jc w:val="center"/>
              <w:cnfStyle w:val="000000000000"/>
              <w:rPr>
                <w:lang w:val="es-MX"/>
              </w:rPr>
            </w:pPr>
            <w:r>
              <w:rPr>
                <w:lang w:val="es-MX"/>
              </w:rPr>
              <w:t>69%*</w:t>
            </w:r>
          </w:p>
        </w:tc>
      </w:tr>
      <w:tr w:rsidR="00035BB5">
        <w:trPr>
          <w:cnfStyle w:val="000000100000"/>
        </w:trPr>
        <w:tc>
          <w:tcPr>
            <w:cnfStyle w:val="001000000000"/>
            <w:tcW w:w="4928" w:type="dxa"/>
          </w:tcPr>
          <w:p w:rsidR="00035BB5" w:rsidRDefault="00035BB5" w:rsidP="00595CEF">
            <w:pPr>
              <w:pStyle w:val="BodyText"/>
              <w:spacing w:line="240" w:lineRule="auto"/>
              <w:rPr>
                <w:lang w:val="es-MX"/>
              </w:rPr>
            </w:pPr>
            <w:r>
              <w:rPr>
                <w:lang w:val="es-MX"/>
              </w:rPr>
              <w:t>Meses en Solidaridad</w:t>
            </w:r>
          </w:p>
        </w:tc>
        <w:tc>
          <w:tcPr>
            <w:tcW w:w="2025" w:type="dxa"/>
          </w:tcPr>
          <w:p w:rsidR="00035BB5" w:rsidRDefault="00035BB5" w:rsidP="00595CEF">
            <w:pPr>
              <w:pStyle w:val="BodyText"/>
              <w:spacing w:line="240" w:lineRule="auto"/>
              <w:jc w:val="center"/>
              <w:cnfStyle w:val="000000100000"/>
              <w:rPr>
                <w:lang w:val="es-MX"/>
              </w:rPr>
            </w:pPr>
            <w:r>
              <w:rPr>
                <w:lang w:val="es-MX"/>
              </w:rPr>
              <w:t>34</w:t>
            </w:r>
          </w:p>
        </w:tc>
        <w:tc>
          <w:tcPr>
            <w:tcW w:w="2025" w:type="dxa"/>
          </w:tcPr>
          <w:p w:rsidR="00035BB5" w:rsidRDefault="00035BB5" w:rsidP="00595CEF">
            <w:pPr>
              <w:pStyle w:val="BodyText"/>
              <w:spacing w:line="240" w:lineRule="auto"/>
              <w:jc w:val="center"/>
              <w:cnfStyle w:val="000000100000"/>
              <w:rPr>
                <w:lang w:val="es-MX"/>
              </w:rPr>
            </w:pPr>
            <w:r>
              <w:rPr>
                <w:lang w:val="es-MX"/>
              </w:rPr>
              <w:t>33</w:t>
            </w:r>
          </w:p>
        </w:tc>
      </w:tr>
      <w:tr w:rsidR="00035BB5">
        <w:tc>
          <w:tcPr>
            <w:cnfStyle w:val="001000000000"/>
            <w:tcW w:w="4928" w:type="dxa"/>
          </w:tcPr>
          <w:p w:rsidR="00035BB5" w:rsidRDefault="00035BB5" w:rsidP="00595CEF">
            <w:pPr>
              <w:pStyle w:val="BodyText"/>
              <w:spacing w:line="240" w:lineRule="auto"/>
              <w:rPr>
                <w:lang w:val="es-MX"/>
              </w:rPr>
            </w:pPr>
            <w:r>
              <w:rPr>
                <w:lang w:val="es-MX"/>
              </w:rPr>
              <w:t>Prueba Hotelling</w:t>
            </w:r>
          </w:p>
        </w:tc>
        <w:tc>
          <w:tcPr>
            <w:tcW w:w="2025" w:type="dxa"/>
          </w:tcPr>
          <w:p w:rsidR="00035BB5" w:rsidRDefault="00035BB5" w:rsidP="00595CEF">
            <w:pPr>
              <w:pStyle w:val="BodyText"/>
              <w:spacing w:line="240" w:lineRule="auto"/>
              <w:jc w:val="center"/>
              <w:cnfStyle w:val="000000000000"/>
              <w:rPr>
                <w:lang w:val="es-MX"/>
              </w:rPr>
            </w:pPr>
          </w:p>
        </w:tc>
        <w:tc>
          <w:tcPr>
            <w:tcW w:w="2025" w:type="dxa"/>
          </w:tcPr>
          <w:p w:rsidR="00035BB5" w:rsidRDefault="00035BB5" w:rsidP="00595CEF">
            <w:pPr>
              <w:pStyle w:val="BodyText"/>
              <w:spacing w:line="240" w:lineRule="auto"/>
              <w:jc w:val="center"/>
              <w:cnfStyle w:val="000000000000"/>
              <w:rPr>
                <w:lang w:val="es-MX"/>
              </w:rPr>
            </w:pPr>
            <w:r>
              <w:rPr>
                <w:lang w:val="es-MX"/>
              </w:rPr>
              <w:t>12.64*</w:t>
            </w:r>
          </w:p>
        </w:tc>
      </w:tr>
    </w:tbl>
    <w:p w:rsidR="00035BB5" w:rsidRDefault="00035BB5" w:rsidP="00035BB5">
      <w:pPr>
        <w:pStyle w:val="BodyText"/>
        <w:ind w:firstLine="709"/>
        <w:rPr>
          <w:lang w:val="es-MX"/>
        </w:rPr>
      </w:pPr>
      <w:r>
        <w:rPr>
          <w:lang w:val="es-MX"/>
        </w:rPr>
        <w:t>*** Diferencia significativa p &lt; 0.001; ** p &lt; 0.05, * p &lt; 0.1</w:t>
      </w:r>
    </w:p>
    <w:p w:rsidR="00595CEF" w:rsidRDefault="00FC5F6C" w:rsidP="00595CEF">
      <w:pPr>
        <w:pStyle w:val="BodyText"/>
        <w:ind w:firstLine="709"/>
        <w:rPr>
          <w:lang w:val="es-MX"/>
        </w:rPr>
      </w:pPr>
      <w:r>
        <w:rPr>
          <w:lang w:val="es-MX"/>
        </w:rPr>
        <w:t>P</w:t>
      </w:r>
      <w:r w:rsidR="00595CEF">
        <w:rPr>
          <w:lang w:val="es-MX"/>
        </w:rPr>
        <w:t xml:space="preserve">ara el grupo de control de la muestra para evaluar CEP, como se aprecia en el cuadro </w:t>
      </w:r>
      <w:r>
        <w:rPr>
          <w:lang w:val="es-MX"/>
        </w:rPr>
        <w:t>9</w:t>
      </w:r>
      <w:r w:rsidR="00595CEF">
        <w:rPr>
          <w:lang w:val="es-MX"/>
        </w:rPr>
        <w:t xml:space="preserve">, </w:t>
      </w:r>
      <w:r>
        <w:rPr>
          <w:lang w:val="es-MX"/>
        </w:rPr>
        <w:t>no se puede rechazar la hipótesis de grupos con características diferentes. En términos de las magnitudes de las diferentes variables, en general no son muy importantes, aunque en particular para los integrantes de 6 a 21 años, y porcentaje en pobreza extrema, las diferencias son más importantes. En general, los hogares no entrevistados</w:t>
      </w:r>
      <w:r w:rsidR="002A2ED1">
        <w:rPr>
          <w:lang w:val="es-MX"/>
        </w:rPr>
        <w:t xml:space="preserve"> son menos pobres, y tienen más integrantes entre 6 y 21 años. Estos resultados podrían cuestionar la validez externa de los datos.</w:t>
      </w:r>
    </w:p>
    <w:p w:rsidR="00595CEF" w:rsidRPr="00595CEF" w:rsidRDefault="00595CEF" w:rsidP="00595CEF">
      <w:pPr>
        <w:pStyle w:val="BodyText"/>
        <w:ind w:firstLine="709"/>
        <w:rPr>
          <w:lang w:val="es-MX"/>
        </w:rPr>
      </w:pPr>
    </w:p>
    <w:p w:rsidR="00035BB5" w:rsidRPr="008A2F12" w:rsidRDefault="00035BB5" w:rsidP="00035BB5">
      <w:pPr>
        <w:pStyle w:val="titulocuadro"/>
        <w:keepNext/>
      </w:pPr>
      <w:r w:rsidRPr="008A2F12">
        <w:t xml:space="preserve">Cuadro </w:t>
      </w:r>
      <w:r>
        <w:t>9</w:t>
      </w:r>
      <w:r w:rsidRPr="008A2F12">
        <w:t xml:space="preserve">. </w:t>
      </w:r>
      <w:r>
        <w:t>Medias en características seleccionadas de los hogares entrevistados y no entrevistados de la muestra CEP del grupo control.</w:t>
      </w:r>
    </w:p>
    <w:tbl>
      <w:tblPr>
        <w:tblStyle w:val="MediumShading2-Accent4"/>
        <w:tblW w:w="0" w:type="auto"/>
        <w:tblLayout w:type="fixed"/>
        <w:tblLook w:val="04A0"/>
      </w:tblPr>
      <w:tblGrid>
        <w:gridCol w:w="4928"/>
        <w:gridCol w:w="2025"/>
        <w:gridCol w:w="2025"/>
      </w:tblGrid>
      <w:tr w:rsidR="00035BB5">
        <w:trPr>
          <w:cnfStyle w:val="100000000000"/>
        </w:trPr>
        <w:tc>
          <w:tcPr>
            <w:cnfStyle w:val="001000000100"/>
            <w:tcW w:w="4928" w:type="dxa"/>
            <w:vAlign w:val="center"/>
          </w:tcPr>
          <w:p w:rsidR="00035BB5" w:rsidRDefault="00035BB5" w:rsidP="00595CEF">
            <w:pPr>
              <w:pStyle w:val="BodyText"/>
              <w:spacing w:line="240" w:lineRule="auto"/>
              <w:jc w:val="center"/>
              <w:rPr>
                <w:lang w:val="es-MX"/>
              </w:rPr>
            </w:pPr>
            <w:r>
              <w:rPr>
                <w:lang w:val="es-MX"/>
              </w:rPr>
              <w:t>Característica</w:t>
            </w:r>
          </w:p>
        </w:tc>
        <w:tc>
          <w:tcPr>
            <w:tcW w:w="2025" w:type="dxa"/>
            <w:vAlign w:val="center"/>
          </w:tcPr>
          <w:p w:rsidR="00035BB5" w:rsidRDefault="00035BB5" w:rsidP="00595CEF">
            <w:pPr>
              <w:pStyle w:val="BodyText"/>
              <w:spacing w:line="240" w:lineRule="auto"/>
              <w:jc w:val="center"/>
              <w:cnfStyle w:val="100000000000"/>
              <w:rPr>
                <w:lang w:val="es-MX"/>
              </w:rPr>
            </w:pPr>
            <w:r>
              <w:rPr>
                <w:lang w:val="es-MX"/>
              </w:rPr>
              <w:t>Entrevistados</w:t>
            </w:r>
          </w:p>
        </w:tc>
        <w:tc>
          <w:tcPr>
            <w:tcW w:w="2025" w:type="dxa"/>
            <w:vAlign w:val="center"/>
          </w:tcPr>
          <w:p w:rsidR="00035BB5" w:rsidRDefault="00035BB5" w:rsidP="00595CEF">
            <w:pPr>
              <w:pStyle w:val="BodyText"/>
              <w:spacing w:line="240" w:lineRule="auto"/>
              <w:jc w:val="center"/>
              <w:cnfStyle w:val="100000000000"/>
              <w:rPr>
                <w:lang w:val="es-MX"/>
              </w:rPr>
            </w:pPr>
            <w:r>
              <w:rPr>
                <w:lang w:val="es-MX"/>
              </w:rPr>
              <w:t>No entrevistados</w:t>
            </w:r>
          </w:p>
        </w:tc>
      </w:tr>
      <w:tr w:rsidR="00FC5F6C">
        <w:trPr>
          <w:cnfStyle w:val="000000100000"/>
        </w:trPr>
        <w:tc>
          <w:tcPr>
            <w:cnfStyle w:val="001000000000"/>
            <w:tcW w:w="4928" w:type="dxa"/>
          </w:tcPr>
          <w:p w:rsidR="00FC5F6C" w:rsidRDefault="00FC5F6C" w:rsidP="00595CEF">
            <w:pPr>
              <w:pStyle w:val="BodyText"/>
              <w:spacing w:line="240" w:lineRule="auto"/>
              <w:rPr>
                <w:lang w:val="es-MX"/>
              </w:rPr>
            </w:pPr>
            <w:r>
              <w:rPr>
                <w:lang w:val="es-MX"/>
              </w:rPr>
              <w:t>Número de miembros entre 0 y 3 años</w:t>
            </w:r>
          </w:p>
        </w:tc>
        <w:tc>
          <w:tcPr>
            <w:tcW w:w="2025" w:type="dxa"/>
          </w:tcPr>
          <w:p w:rsidR="00FC5F6C" w:rsidRDefault="00FC5F6C" w:rsidP="00FC5F6C">
            <w:pPr>
              <w:pStyle w:val="BodyText"/>
              <w:spacing w:line="240" w:lineRule="auto"/>
              <w:jc w:val="center"/>
              <w:cnfStyle w:val="000000100000"/>
              <w:rPr>
                <w:lang w:val="es-MX"/>
              </w:rPr>
            </w:pPr>
            <w:r>
              <w:rPr>
                <w:lang w:val="es-MX"/>
              </w:rPr>
              <w:t>0.009</w:t>
            </w:r>
          </w:p>
        </w:tc>
        <w:tc>
          <w:tcPr>
            <w:tcW w:w="2025" w:type="dxa"/>
          </w:tcPr>
          <w:p w:rsidR="00FC5F6C" w:rsidRDefault="00FC5F6C" w:rsidP="00FC5F6C">
            <w:pPr>
              <w:pStyle w:val="BodyText"/>
              <w:spacing w:line="240" w:lineRule="auto"/>
              <w:jc w:val="center"/>
              <w:cnfStyle w:val="000000100000"/>
              <w:rPr>
                <w:lang w:val="es-MX"/>
              </w:rPr>
            </w:pPr>
            <w:r>
              <w:rPr>
                <w:lang w:val="es-MX"/>
              </w:rPr>
              <w:t>0.008</w:t>
            </w:r>
          </w:p>
        </w:tc>
      </w:tr>
      <w:tr w:rsidR="00FC5F6C">
        <w:tc>
          <w:tcPr>
            <w:cnfStyle w:val="001000000000"/>
            <w:tcW w:w="4928" w:type="dxa"/>
          </w:tcPr>
          <w:p w:rsidR="00FC5F6C" w:rsidRDefault="00FC5F6C" w:rsidP="00595CEF">
            <w:pPr>
              <w:pStyle w:val="BodyText"/>
              <w:spacing w:line="240" w:lineRule="auto"/>
              <w:rPr>
                <w:lang w:val="es-MX"/>
              </w:rPr>
            </w:pPr>
            <w:r>
              <w:rPr>
                <w:lang w:val="es-MX"/>
              </w:rPr>
              <w:t>Número de miembros entre 0 y 5 años</w:t>
            </w:r>
          </w:p>
        </w:tc>
        <w:tc>
          <w:tcPr>
            <w:tcW w:w="2025" w:type="dxa"/>
          </w:tcPr>
          <w:p w:rsidR="00FC5F6C" w:rsidRDefault="00FC5F6C" w:rsidP="00FC5F6C">
            <w:pPr>
              <w:pStyle w:val="BodyText"/>
              <w:spacing w:line="240" w:lineRule="auto"/>
              <w:jc w:val="center"/>
              <w:cnfStyle w:val="000000000000"/>
              <w:rPr>
                <w:lang w:val="es-MX"/>
              </w:rPr>
            </w:pPr>
            <w:r>
              <w:rPr>
                <w:lang w:val="es-MX"/>
              </w:rPr>
              <w:t>0.07</w:t>
            </w:r>
          </w:p>
        </w:tc>
        <w:tc>
          <w:tcPr>
            <w:tcW w:w="2025" w:type="dxa"/>
          </w:tcPr>
          <w:p w:rsidR="00FC5F6C" w:rsidRDefault="00FC5F6C" w:rsidP="00FC5F6C">
            <w:pPr>
              <w:pStyle w:val="BodyText"/>
              <w:spacing w:line="240" w:lineRule="auto"/>
              <w:jc w:val="center"/>
              <w:cnfStyle w:val="000000000000"/>
              <w:rPr>
                <w:lang w:val="es-MX"/>
              </w:rPr>
            </w:pPr>
            <w:r>
              <w:rPr>
                <w:lang w:val="es-MX"/>
              </w:rPr>
              <w:t>0.08</w:t>
            </w:r>
          </w:p>
        </w:tc>
      </w:tr>
      <w:tr w:rsidR="00FC5F6C">
        <w:trPr>
          <w:cnfStyle w:val="000000100000"/>
        </w:trPr>
        <w:tc>
          <w:tcPr>
            <w:cnfStyle w:val="001000000000"/>
            <w:tcW w:w="4928" w:type="dxa"/>
          </w:tcPr>
          <w:p w:rsidR="00FC5F6C" w:rsidRDefault="00FC5F6C" w:rsidP="00595CEF">
            <w:pPr>
              <w:pStyle w:val="BodyText"/>
              <w:spacing w:line="240" w:lineRule="auto"/>
              <w:rPr>
                <w:lang w:val="es-MX"/>
              </w:rPr>
            </w:pPr>
            <w:r>
              <w:rPr>
                <w:lang w:val="es-MX"/>
              </w:rPr>
              <w:t>Número de miembros entre 6 y 21 años</w:t>
            </w:r>
          </w:p>
        </w:tc>
        <w:tc>
          <w:tcPr>
            <w:tcW w:w="2025" w:type="dxa"/>
          </w:tcPr>
          <w:p w:rsidR="00FC5F6C" w:rsidRDefault="00FC5F6C" w:rsidP="00FC5F6C">
            <w:pPr>
              <w:pStyle w:val="BodyText"/>
              <w:spacing w:line="240" w:lineRule="auto"/>
              <w:jc w:val="center"/>
              <w:cnfStyle w:val="000000100000"/>
              <w:rPr>
                <w:lang w:val="es-MX"/>
              </w:rPr>
            </w:pPr>
            <w:r>
              <w:rPr>
                <w:lang w:val="es-MX"/>
              </w:rPr>
              <w:t>0.65</w:t>
            </w:r>
          </w:p>
        </w:tc>
        <w:tc>
          <w:tcPr>
            <w:tcW w:w="2025" w:type="dxa"/>
          </w:tcPr>
          <w:p w:rsidR="00FC5F6C" w:rsidRDefault="00FC5F6C" w:rsidP="00FC5F6C">
            <w:pPr>
              <w:pStyle w:val="BodyText"/>
              <w:spacing w:line="240" w:lineRule="auto"/>
              <w:jc w:val="center"/>
              <w:cnfStyle w:val="000000100000"/>
              <w:rPr>
                <w:lang w:val="es-MX"/>
              </w:rPr>
            </w:pPr>
            <w:r>
              <w:rPr>
                <w:lang w:val="es-MX"/>
              </w:rPr>
              <w:t>0.72</w:t>
            </w:r>
          </w:p>
        </w:tc>
      </w:tr>
      <w:tr w:rsidR="00FC5F6C">
        <w:tc>
          <w:tcPr>
            <w:cnfStyle w:val="001000000000"/>
            <w:tcW w:w="4928" w:type="dxa"/>
          </w:tcPr>
          <w:p w:rsidR="00FC5F6C" w:rsidRDefault="00FC5F6C" w:rsidP="00595CEF">
            <w:pPr>
              <w:pStyle w:val="BodyText"/>
              <w:spacing w:line="240" w:lineRule="auto"/>
              <w:rPr>
                <w:lang w:val="es-MX"/>
              </w:rPr>
            </w:pPr>
            <w:r>
              <w:rPr>
                <w:lang w:val="es-MX"/>
              </w:rPr>
              <w:t>Es pobre extremo</w:t>
            </w:r>
          </w:p>
        </w:tc>
        <w:tc>
          <w:tcPr>
            <w:tcW w:w="2025" w:type="dxa"/>
          </w:tcPr>
          <w:p w:rsidR="00FC5F6C" w:rsidRDefault="00FC5F6C" w:rsidP="00595CEF">
            <w:pPr>
              <w:pStyle w:val="BodyText"/>
              <w:spacing w:line="240" w:lineRule="auto"/>
              <w:jc w:val="center"/>
              <w:cnfStyle w:val="000000000000"/>
              <w:rPr>
                <w:lang w:val="es-MX"/>
              </w:rPr>
            </w:pPr>
            <w:r>
              <w:rPr>
                <w:lang w:val="es-MX"/>
              </w:rPr>
              <w:t>94%</w:t>
            </w:r>
          </w:p>
        </w:tc>
        <w:tc>
          <w:tcPr>
            <w:tcW w:w="2025" w:type="dxa"/>
          </w:tcPr>
          <w:p w:rsidR="00FC5F6C" w:rsidRDefault="00FC5F6C" w:rsidP="00FC5F6C">
            <w:pPr>
              <w:pStyle w:val="BodyText"/>
              <w:spacing w:line="240" w:lineRule="auto"/>
              <w:jc w:val="center"/>
              <w:cnfStyle w:val="000000000000"/>
              <w:rPr>
                <w:lang w:val="es-MX"/>
              </w:rPr>
            </w:pPr>
            <w:r>
              <w:rPr>
                <w:lang w:val="es-MX"/>
              </w:rPr>
              <w:t>89%</w:t>
            </w:r>
          </w:p>
        </w:tc>
      </w:tr>
      <w:tr w:rsidR="00035BB5">
        <w:trPr>
          <w:cnfStyle w:val="000000100000"/>
        </w:trPr>
        <w:tc>
          <w:tcPr>
            <w:cnfStyle w:val="001000000000"/>
            <w:tcW w:w="4928" w:type="dxa"/>
          </w:tcPr>
          <w:p w:rsidR="00035BB5" w:rsidRDefault="00035BB5" w:rsidP="00595CEF">
            <w:pPr>
              <w:pStyle w:val="BodyText"/>
              <w:spacing w:line="240" w:lineRule="auto"/>
              <w:rPr>
                <w:lang w:val="es-MX"/>
              </w:rPr>
            </w:pPr>
            <w:r>
              <w:rPr>
                <w:lang w:val="es-MX"/>
              </w:rPr>
              <w:t>Prueba Hotelling</w:t>
            </w:r>
          </w:p>
        </w:tc>
        <w:tc>
          <w:tcPr>
            <w:tcW w:w="2025" w:type="dxa"/>
          </w:tcPr>
          <w:p w:rsidR="00035BB5" w:rsidRDefault="00035BB5" w:rsidP="00595CEF">
            <w:pPr>
              <w:pStyle w:val="BodyText"/>
              <w:spacing w:line="240" w:lineRule="auto"/>
              <w:jc w:val="center"/>
              <w:cnfStyle w:val="000000100000"/>
              <w:rPr>
                <w:lang w:val="es-MX"/>
              </w:rPr>
            </w:pPr>
          </w:p>
        </w:tc>
        <w:tc>
          <w:tcPr>
            <w:tcW w:w="2025" w:type="dxa"/>
          </w:tcPr>
          <w:p w:rsidR="00035BB5" w:rsidRDefault="00FC5F6C" w:rsidP="00595CEF">
            <w:pPr>
              <w:pStyle w:val="BodyText"/>
              <w:spacing w:line="240" w:lineRule="auto"/>
              <w:jc w:val="center"/>
              <w:cnfStyle w:val="000000100000"/>
              <w:rPr>
                <w:lang w:val="es-MX"/>
              </w:rPr>
            </w:pPr>
            <w:r w:rsidRPr="00FC5F6C">
              <w:rPr>
                <w:lang w:val="es-MX"/>
              </w:rPr>
              <w:t>6.2376192</w:t>
            </w:r>
            <w:r w:rsidR="00035BB5">
              <w:rPr>
                <w:lang w:val="es-MX"/>
              </w:rPr>
              <w:t>***</w:t>
            </w:r>
          </w:p>
        </w:tc>
      </w:tr>
    </w:tbl>
    <w:p w:rsidR="00035BB5" w:rsidRDefault="00035BB5" w:rsidP="00035BB5">
      <w:pPr>
        <w:pStyle w:val="BodyText"/>
        <w:ind w:firstLine="709"/>
        <w:rPr>
          <w:lang w:val="es-MX"/>
        </w:rPr>
      </w:pPr>
      <w:r>
        <w:rPr>
          <w:lang w:val="es-MX"/>
        </w:rPr>
        <w:t>*** Diferencia significativa p &lt; 0.001; ** p &lt; 0.05, * p &lt; 0.1</w:t>
      </w:r>
    </w:p>
    <w:p w:rsidR="00000000" w:rsidRDefault="003F491D">
      <w:pPr>
        <w:pStyle w:val="Heading1"/>
        <w:numPr>
          <w:ilvl w:val="0"/>
          <w:numId w:val="6"/>
        </w:numPr>
        <w:pPrChange w:id="638" w:author="Juan Pablo Gutiérrez" w:date="2011-11-03T16:49:00Z">
          <w:pPr>
            <w:pStyle w:val="Heading1"/>
          </w:pPr>
        </w:pPrChange>
      </w:pPr>
      <w:bookmarkStart w:id="639" w:name="_Toc308102542"/>
      <w:r>
        <w:t>Factores de expansión</w:t>
      </w:r>
      <w:bookmarkEnd w:id="639"/>
    </w:p>
    <w:p w:rsidR="00BA6153" w:rsidRDefault="003F491D" w:rsidP="00BA6153">
      <w:pPr>
        <w:pStyle w:val="BodyText"/>
        <w:rPr>
          <w:lang w:val="es-ES_tradnl"/>
        </w:rPr>
      </w:pPr>
      <w:r>
        <w:rPr>
          <w:lang w:val="es-ES_tradnl"/>
        </w:rPr>
        <w:t>Considerando el procedimiento de selección, y que se sostiene la validez externa para la muestra educación e intervención de la muestra CEP, se estimaron los factores de expansión de acuerdo al universo de selección.</w:t>
      </w:r>
    </w:p>
    <w:p w:rsidR="00000000" w:rsidRDefault="00880EB7">
      <w:pPr>
        <w:pStyle w:val="Heading2"/>
        <w:rPr>
          <w:ins w:id="640" w:author="IADB" w:date="2011-10-24T19:32:00Z"/>
        </w:rPr>
        <w:pPrChange w:id="641" w:author="Juan Pablo Gutiérrez" w:date="2011-11-03T14:28:00Z">
          <w:pPr>
            <w:pStyle w:val="BodyText"/>
            <w:ind w:firstLine="709"/>
          </w:pPr>
        </w:pPrChange>
      </w:pPr>
      <w:bookmarkStart w:id="642" w:name="_Toc308102543"/>
      <w:ins w:id="643" w:author="Juan Pablo Gutiérrez" w:date="2011-11-03T16:50:00Z">
        <w:r>
          <w:t xml:space="preserve">5.1 </w:t>
        </w:r>
      </w:ins>
      <w:ins w:id="644" w:author="IADB" w:date="2011-10-24T19:32:00Z">
        <w:r w:rsidR="009E34B9">
          <w:t>Factor</w:t>
        </w:r>
      </w:ins>
      <w:ins w:id="645" w:author="Juan Pablo Gutiérrez" w:date="2011-11-03T14:28:00Z">
        <w:r w:rsidR="00B4266B">
          <w:t>es de</w:t>
        </w:r>
      </w:ins>
      <w:ins w:id="646" w:author="IADB" w:date="2011-10-24T19:32:00Z">
        <w:r w:rsidR="009E34B9">
          <w:t xml:space="preserve"> expansi</w:t>
        </w:r>
        <w:del w:id="647" w:author="Juan Pablo Gutiérrez" w:date="2011-11-03T14:28:00Z">
          <w:r w:rsidR="009E34B9" w:rsidDel="00B4266B">
            <w:delText>o</w:delText>
          </w:r>
        </w:del>
      </w:ins>
      <w:ins w:id="648" w:author="Juan Pablo Gutiérrez" w:date="2011-11-03T14:28:00Z">
        <w:r w:rsidR="00B4266B">
          <w:t>ó</w:t>
        </w:r>
      </w:ins>
      <w:ins w:id="649" w:author="IADB" w:date="2011-10-24T19:32:00Z">
        <w:r w:rsidR="009E34B9">
          <w:t>n</w:t>
        </w:r>
      </w:ins>
      <w:ins w:id="650" w:author="Juan Pablo Gutiérrez" w:date="2011-11-03T14:28:00Z">
        <w:r w:rsidR="00B4266B">
          <w:t xml:space="preserve"> de la muestra ILAE</w:t>
        </w:r>
      </w:ins>
      <w:bookmarkEnd w:id="642"/>
      <w:ins w:id="651" w:author="IADB" w:date="2011-10-24T19:32:00Z">
        <w:del w:id="652" w:author="Juan Pablo Gutiérrez" w:date="2011-11-03T14:28:00Z">
          <w:r w:rsidR="009E34B9" w:rsidDel="00B4266B">
            <w:delText xml:space="preserve"> educacion</w:delText>
          </w:r>
        </w:del>
      </w:ins>
    </w:p>
    <w:p w:rsidR="00000000" w:rsidRDefault="00B4266B">
      <w:pPr>
        <w:pStyle w:val="BodyText"/>
        <w:rPr>
          <w:lang w:val="es-ES_tradnl"/>
        </w:rPr>
        <w:pPrChange w:id="653" w:author="Juan Pablo Gutiérrez" w:date="2011-11-03T14:28:00Z">
          <w:pPr>
            <w:pStyle w:val="BodyText"/>
            <w:ind w:firstLine="709"/>
          </w:pPr>
        </w:pPrChange>
      </w:pPr>
      <w:ins w:id="654" w:author="Juan Pablo Gutiérrez" w:date="2011-11-03T14:28:00Z">
        <w:r>
          <w:rPr>
            <w:lang w:val="es-ES_tradnl"/>
          </w:rPr>
          <w:t>Para</w:t>
        </w:r>
      </w:ins>
      <w:del w:id="655" w:author="Juan Pablo Gutiérrez" w:date="2011-11-03T14:28:00Z">
        <w:r w:rsidR="003F491D" w:rsidDel="00B4266B">
          <w:rPr>
            <w:lang w:val="es-ES_tradnl"/>
          </w:rPr>
          <w:delText>En</w:delText>
        </w:r>
      </w:del>
      <w:r w:rsidR="003F491D">
        <w:rPr>
          <w:lang w:val="es-ES_tradnl"/>
        </w:rPr>
        <w:t xml:space="preserve"> el caso de la muestra de educación, al tratarse de una selección aleatoria simple sobre el universo definido para las innovaciones de educación, la probabilidad de selección se define como el cociente del tamaño de muestra y el universo de selección. Los factores de expansión son el inverso de esta probabilidad de selección. En es</w:t>
      </w:r>
      <w:r w:rsidR="0004281D">
        <w:rPr>
          <w:lang w:val="es-ES_tradnl"/>
        </w:rPr>
        <w:t>te</w:t>
      </w:r>
      <w:r w:rsidR="003F491D">
        <w:rPr>
          <w:lang w:val="es-ES_tradnl"/>
        </w:rPr>
        <w:t xml:space="preserve"> caso, se consideraron como estratos localidades pequeñas y grandes, por lo  que hay dos factores de expansión  en la muestra. Adicionalmente, los factores de expansión se ajustaron por la no respuesta, aplicando como factor la proporción de entrevistas efectivas.</w:t>
      </w:r>
      <w:r w:rsidR="0004281D">
        <w:rPr>
          <w:lang w:val="es-ES_tradnl"/>
        </w:rPr>
        <w:t xml:space="preserve"> Es decir, los factores de expansión se estimaron </w:t>
      </w:r>
      <w:r w:rsidR="00AC4A5E">
        <w:rPr>
          <w:lang w:val="es-ES_tradnl"/>
        </w:rPr>
        <w:t>de forma general como</w:t>
      </w:r>
      <w:r w:rsidR="0004281D">
        <w:rPr>
          <w:lang w:val="es-ES_tradnl"/>
        </w:rPr>
        <w:t>:</w:t>
      </w:r>
    </w:p>
    <w:p w:rsidR="0004281D" w:rsidRDefault="000A2439" w:rsidP="00F90625">
      <w:pPr>
        <w:pStyle w:val="BodyText"/>
        <w:ind w:firstLine="709"/>
        <w:rPr>
          <w:lang w:val="es-ES_tradnl"/>
        </w:rPr>
      </w:pPr>
      <m:oMath>
        <m:sSub>
          <m:sSubPr>
            <m:ctrlPr>
              <w:rPr>
                <w:rFonts w:ascii="Cambria Math" w:hAnsi="Cambria Math"/>
                <w:i/>
                <w:lang w:val="es-ES_tradnl"/>
              </w:rPr>
            </m:ctrlPr>
          </m:sSubPr>
          <m:e>
            <m:r>
              <w:rPr>
                <w:rFonts w:ascii="Cambria Math" w:hAnsi="Cambria Math"/>
                <w:lang w:val="es-ES_tradnl"/>
              </w:rPr>
              <m:t>fe</m:t>
            </m:r>
          </m:e>
          <m:sub>
            <m:r>
              <w:rPr>
                <w:rFonts w:ascii="Cambria Math" w:hAnsi="Cambria Math"/>
                <w:lang w:val="es-ES_tradnl"/>
              </w:rPr>
              <m:t>i</m:t>
            </m:r>
          </m:sub>
        </m:sSub>
        <m:r>
          <w:rPr>
            <w:rFonts w:ascii="Cambria Math" w:hAnsi="Cambria Math"/>
            <w:lang w:val="es-ES_tradnl"/>
          </w:rPr>
          <m:t>=1/(</m:t>
        </m:r>
        <m:f>
          <m:fPr>
            <m:ctrlPr>
              <w:rPr>
                <w:rFonts w:ascii="Cambria Math" w:hAnsi="Cambria Math"/>
                <w:i/>
                <w:lang w:val="es-ES_tradnl"/>
              </w:rPr>
            </m:ctrlPr>
          </m:fPr>
          <m:num>
            <m:r>
              <w:rPr>
                <w:rFonts w:ascii="Cambria Math" w:hAnsi="Cambria Math"/>
                <w:lang w:val="es-ES_tradnl"/>
              </w:rPr>
              <m:t>4811</m:t>
            </m:r>
          </m:num>
          <m:den>
            <m:r>
              <w:rPr>
                <w:rFonts w:ascii="Cambria Math" w:hAnsi="Cambria Math"/>
                <w:lang w:val="es-ES_tradnl"/>
              </w:rPr>
              <m:t>23276</m:t>
            </m:r>
          </m:den>
        </m:f>
        <m:r>
          <w:rPr>
            <w:rFonts w:ascii="Cambria Math" w:hAnsi="Cambria Math"/>
            <w:lang w:val="es-ES_tradnl"/>
          </w:rPr>
          <m:t>)</m:t>
        </m:r>
      </m:oMath>
      <w:r w:rsidR="00330D10">
        <w:rPr>
          <w:lang w:val="es-ES_tradnl"/>
        </w:rPr>
        <w:t>………………………………………………(1)</w:t>
      </w:r>
    </w:p>
    <w:p w:rsidR="0004281D" w:rsidRDefault="0004281D" w:rsidP="0004281D">
      <w:pPr>
        <w:pStyle w:val="BodyText"/>
        <w:rPr>
          <w:lang w:val="es-ES_tradnl"/>
        </w:rPr>
      </w:pPr>
      <w:r>
        <w:rPr>
          <w:lang w:val="es-ES_tradnl"/>
        </w:rPr>
        <w:t xml:space="preserve">en donde </w:t>
      </w:r>
      <w:r w:rsidRPr="00AC4A5E">
        <w:rPr>
          <w:i/>
          <w:lang w:val="es-ES_tradnl"/>
        </w:rPr>
        <w:t>fe</w:t>
      </w:r>
      <w:r w:rsidRPr="00AC4A5E">
        <w:rPr>
          <w:i/>
          <w:vertAlign w:val="subscript"/>
          <w:lang w:val="es-ES_tradnl"/>
        </w:rPr>
        <w:t>i</w:t>
      </w:r>
      <w:r>
        <w:rPr>
          <w:lang w:val="es-ES_tradnl"/>
        </w:rPr>
        <w:t xml:space="preserve"> es el factor de expansión del hogar </w:t>
      </w:r>
      <w:r w:rsidRPr="00AC4A5E">
        <w:rPr>
          <w:i/>
          <w:lang w:val="es-ES_tradnl"/>
        </w:rPr>
        <w:t>i</w:t>
      </w:r>
      <w:r w:rsidR="00AC4A5E">
        <w:rPr>
          <w:lang w:val="es-ES_tradnl"/>
        </w:rPr>
        <w:t>; 4811 son los hogares seleccionados, y 23,276 el universo de selección para esta muestra. Este factor se ajusta de acuerdo a si los hogares son de conglomerados con 10 hogares o más, o de conglomerados pequeños. De esta forma los dos estratos considerados son:</w:t>
      </w:r>
    </w:p>
    <w:p w:rsidR="00AC4A5E" w:rsidRDefault="000A2439" w:rsidP="00AC4A5E">
      <w:pPr>
        <w:pStyle w:val="BodyText"/>
        <w:ind w:firstLine="709"/>
        <w:rPr>
          <w:lang w:val="es-ES_tradnl"/>
        </w:rPr>
      </w:pPr>
      <m:oMath>
        <m:sSub>
          <m:sSubPr>
            <m:ctrlPr>
              <w:rPr>
                <w:rFonts w:ascii="Cambria Math" w:hAnsi="Cambria Math"/>
                <w:i/>
                <w:lang w:val="es-ES_tradnl"/>
              </w:rPr>
            </m:ctrlPr>
          </m:sSubPr>
          <m:e>
            <m:r>
              <w:rPr>
                <w:rFonts w:ascii="Cambria Math" w:hAnsi="Cambria Math"/>
                <w:lang w:val="es-ES_tradnl"/>
              </w:rPr>
              <m:t>feg</m:t>
            </m:r>
          </m:e>
          <m:sub>
            <m:r>
              <w:rPr>
                <w:rFonts w:ascii="Cambria Math" w:hAnsi="Cambria Math"/>
                <w:lang w:val="es-ES_tradnl"/>
              </w:rPr>
              <m:t>i</m:t>
            </m:r>
          </m:sub>
        </m:sSub>
        <m:r>
          <w:rPr>
            <w:rFonts w:ascii="Cambria Math" w:hAnsi="Cambria Math"/>
            <w:lang w:val="es-ES_tradnl"/>
          </w:rPr>
          <m:t>=1/(</m:t>
        </m:r>
        <m:f>
          <m:fPr>
            <m:ctrlPr>
              <w:rPr>
                <w:rFonts w:ascii="Cambria Math" w:hAnsi="Cambria Math"/>
                <w:i/>
                <w:lang w:val="es-ES_tradnl"/>
              </w:rPr>
            </m:ctrlPr>
          </m:fPr>
          <m:num>
            <m:r>
              <w:rPr>
                <w:rFonts w:ascii="Cambria Math" w:hAnsi="Cambria Math"/>
                <w:lang w:val="es-ES_tradnl"/>
              </w:rPr>
              <m:t>4439</m:t>
            </m:r>
          </m:num>
          <m:den>
            <m:r>
              <w:rPr>
                <w:rFonts w:ascii="Cambria Math" w:hAnsi="Cambria Math"/>
                <w:lang w:val="es-ES_tradnl"/>
              </w:rPr>
              <m:t>22877</m:t>
            </m:r>
          </m:den>
        </m:f>
        <m:r>
          <w:rPr>
            <w:rFonts w:ascii="Cambria Math" w:hAnsi="Cambria Math"/>
            <w:lang w:val="es-ES_tradnl"/>
          </w:rPr>
          <m:t>)</m:t>
        </m:r>
      </m:oMath>
      <w:r w:rsidR="00330D10" w:rsidRPr="00330D10">
        <w:rPr>
          <w:lang w:val="es-ES_tradnl"/>
        </w:rPr>
        <w:t xml:space="preserve"> </w:t>
      </w:r>
      <w:r w:rsidR="00330D10">
        <w:rPr>
          <w:lang w:val="es-ES_tradnl"/>
        </w:rPr>
        <w:t>………………………………………………(2)</w:t>
      </w:r>
    </w:p>
    <w:p w:rsidR="00AC4A5E" w:rsidRDefault="000A2439" w:rsidP="00AC4A5E">
      <w:pPr>
        <w:pStyle w:val="BodyText"/>
        <w:ind w:firstLine="709"/>
        <w:rPr>
          <w:lang w:val="es-ES_tradnl"/>
        </w:rPr>
      </w:pPr>
      <m:oMath>
        <m:sSub>
          <m:sSubPr>
            <m:ctrlPr>
              <w:rPr>
                <w:rFonts w:ascii="Cambria Math" w:hAnsi="Cambria Math"/>
                <w:i/>
                <w:lang w:val="es-ES_tradnl"/>
              </w:rPr>
            </m:ctrlPr>
          </m:sSubPr>
          <m:e>
            <m:r>
              <w:rPr>
                <w:rFonts w:ascii="Cambria Math" w:hAnsi="Cambria Math"/>
                <w:lang w:val="es-ES_tradnl"/>
              </w:rPr>
              <m:t>fep</m:t>
            </m:r>
          </m:e>
          <m:sub>
            <m:r>
              <w:rPr>
                <w:rFonts w:ascii="Cambria Math" w:hAnsi="Cambria Math"/>
                <w:lang w:val="es-ES_tradnl"/>
              </w:rPr>
              <m:t>i</m:t>
            </m:r>
          </m:sub>
        </m:sSub>
        <m:r>
          <w:rPr>
            <w:rFonts w:ascii="Cambria Math" w:hAnsi="Cambria Math"/>
            <w:lang w:val="es-ES_tradnl"/>
          </w:rPr>
          <m:t>=1/(</m:t>
        </m:r>
        <m:f>
          <m:fPr>
            <m:ctrlPr>
              <w:rPr>
                <w:rFonts w:ascii="Cambria Math" w:hAnsi="Cambria Math"/>
                <w:i/>
                <w:lang w:val="es-ES_tradnl"/>
              </w:rPr>
            </m:ctrlPr>
          </m:fPr>
          <m:num>
            <m:r>
              <w:rPr>
                <w:rFonts w:ascii="Cambria Math" w:hAnsi="Cambria Math"/>
                <w:lang w:val="es-ES_tradnl"/>
              </w:rPr>
              <m:t>372</m:t>
            </m:r>
          </m:num>
          <m:den>
            <m:r>
              <w:rPr>
                <w:rFonts w:ascii="Cambria Math" w:hAnsi="Cambria Math"/>
                <w:lang w:val="es-ES_tradnl"/>
              </w:rPr>
              <m:t>399</m:t>
            </m:r>
          </m:den>
        </m:f>
        <m:r>
          <w:rPr>
            <w:rFonts w:ascii="Cambria Math" w:hAnsi="Cambria Math"/>
            <w:lang w:val="es-ES_tradnl"/>
          </w:rPr>
          <m:t>)</m:t>
        </m:r>
      </m:oMath>
      <w:r w:rsidR="00330D10" w:rsidRPr="00330D10">
        <w:rPr>
          <w:lang w:val="es-ES_tradnl"/>
        </w:rPr>
        <w:t xml:space="preserve"> </w:t>
      </w:r>
      <w:r w:rsidR="00330D10">
        <w:rPr>
          <w:lang w:val="es-ES_tradnl"/>
        </w:rPr>
        <w:t>………………………………………………(3)</w:t>
      </w:r>
    </w:p>
    <w:p w:rsidR="0004281D" w:rsidRDefault="00AC4A5E" w:rsidP="00AC4A5E">
      <w:pPr>
        <w:pStyle w:val="BodyText"/>
        <w:rPr>
          <w:lang w:val="es-ES_tradnl"/>
        </w:rPr>
      </w:pPr>
      <w:r>
        <w:rPr>
          <w:lang w:val="es-ES_tradnl"/>
        </w:rPr>
        <w:t xml:space="preserve">en donde </w:t>
      </w:r>
      <w:r w:rsidRPr="00AC4A5E">
        <w:rPr>
          <w:i/>
          <w:lang w:val="es-ES_tradnl"/>
        </w:rPr>
        <w:t>fe</w:t>
      </w:r>
      <w:r>
        <w:rPr>
          <w:i/>
          <w:lang w:val="es-ES_tradnl"/>
        </w:rPr>
        <w:t>g</w:t>
      </w:r>
      <w:r w:rsidRPr="00AC4A5E">
        <w:rPr>
          <w:i/>
          <w:vertAlign w:val="subscript"/>
          <w:lang w:val="es-ES_tradnl"/>
        </w:rPr>
        <w:t>i</w:t>
      </w:r>
      <w:r>
        <w:rPr>
          <w:lang w:val="es-ES_tradnl"/>
        </w:rPr>
        <w:t xml:space="preserve"> son los hogares en conglomerados grandes, y </w:t>
      </w:r>
      <w:r w:rsidRPr="00AC4A5E">
        <w:rPr>
          <w:i/>
          <w:lang w:val="es-ES_tradnl"/>
        </w:rPr>
        <w:t>fe</w:t>
      </w:r>
      <w:r>
        <w:rPr>
          <w:i/>
          <w:lang w:val="es-ES_tradnl"/>
        </w:rPr>
        <w:t>p</w:t>
      </w:r>
      <w:r w:rsidRPr="00AC4A5E">
        <w:rPr>
          <w:i/>
          <w:vertAlign w:val="subscript"/>
          <w:lang w:val="es-ES_tradnl"/>
        </w:rPr>
        <w:t>i</w:t>
      </w:r>
      <w:r>
        <w:rPr>
          <w:lang w:val="es-ES_tradnl"/>
        </w:rPr>
        <w:t xml:space="preserve"> son los hogares en conglomerados pequeños. El ajuste de la no respuesta se realizó como:</w:t>
      </w:r>
    </w:p>
    <w:p w:rsidR="00AC4A5E" w:rsidRDefault="000A2439" w:rsidP="00AC4A5E">
      <w:pPr>
        <w:pStyle w:val="BodyText"/>
        <w:ind w:firstLine="709"/>
        <w:rPr>
          <w:lang w:val="es-ES_tradnl"/>
        </w:rPr>
      </w:pPr>
      <m:oMath>
        <m:sSub>
          <m:sSubPr>
            <m:ctrlPr>
              <w:rPr>
                <w:rFonts w:ascii="Cambria Math" w:hAnsi="Cambria Math"/>
                <w:i/>
                <w:lang w:val="es-ES_tradnl"/>
              </w:rPr>
            </m:ctrlPr>
          </m:sSubPr>
          <m:e>
            <m:r>
              <w:rPr>
                <w:rFonts w:ascii="Cambria Math" w:hAnsi="Cambria Math"/>
                <w:lang w:val="es-ES_tradnl"/>
              </w:rPr>
              <m:t>fe</m:t>
            </m:r>
          </m:e>
          <m:sub>
            <m:r>
              <w:rPr>
                <w:rFonts w:ascii="Cambria Math" w:hAnsi="Cambria Math"/>
                <w:lang w:val="es-ES_tradnl"/>
              </w:rPr>
              <m:t>i</m:t>
            </m:r>
          </m:sub>
        </m:sSub>
        <m:r>
          <w:rPr>
            <w:rFonts w:ascii="Cambria Math" w:hAnsi="Cambria Math"/>
            <w:lang w:val="es-ES_tradnl"/>
          </w:rPr>
          <m:t>=1/(</m:t>
        </m:r>
        <m:f>
          <m:fPr>
            <m:ctrlPr>
              <w:rPr>
                <w:rFonts w:ascii="Cambria Math" w:hAnsi="Cambria Math"/>
                <w:i/>
                <w:lang w:val="es-ES_tradnl"/>
              </w:rPr>
            </m:ctrlPr>
          </m:fPr>
          <m:num>
            <m:r>
              <w:rPr>
                <w:rFonts w:ascii="Cambria Math" w:hAnsi="Cambria Math"/>
                <w:lang w:val="es-ES_tradnl"/>
              </w:rPr>
              <m:t>4811</m:t>
            </m:r>
            <m:r>
              <w:rPr>
                <w:rFonts w:ascii="Monaco" w:hAnsi="Monaco" w:cs="Monaco"/>
                <w:lang w:val="es-ES_tradnl"/>
              </w:rPr>
              <m:t>*</m:t>
            </m:r>
            <m:r>
              <w:rPr>
                <w:rFonts w:ascii="Cambria Math" w:hAnsi="Cambria Math"/>
                <w:lang w:val="es-ES_tradnl"/>
              </w:rPr>
              <m:t>tr</m:t>
            </m:r>
          </m:num>
          <m:den>
            <m:r>
              <w:rPr>
                <w:rFonts w:ascii="Cambria Math" w:hAnsi="Cambria Math"/>
                <w:lang w:val="es-ES_tradnl"/>
              </w:rPr>
              <m:t>23276</m:t>
            </m:r>
          </m:den>
        </m:f>
        <m:r>
          <w:rPr>
            <w:rFonts w:ascii="Cambria Math" w:hAnsi="Cambria Math"/>
            <w:lang w:val="es-ES_tradnl"/>
          </w:rPr>
          <m:t>)</m:t>
        </m:r>
      </m:oMath>
      <w:r w:rsidR="00330D10" w:rsidRPr="00330D10">
        <w:rPr>
          <w:lang w:val="es-ES_tradnl"/>
        </w:rPr>
        <w:t xml:space="preserve"> </w:t>
      </w:r>
      <w:r w:rsidR="00330D10">
        <w:rPr>
          <w:lang w:val="es-ES_tradnl"/>
        </w:rPr>
        <w:t>………………………………………………(4)</w:t>
      </w:r>
    </w:p>
    <w:p w:rsidR="00AC4A5E" w:rsidRDefault="00AC4A5E" w:rsidP="00AC4A5E">
      <w:pPr>
        <w:pStyle w:val="BodyText"/>
        <w:rPr>
          <w:lang w:val="es-ES_tradnl"/>
        </w:rPr>
      </w:pPr>
      <w:r>
        <w:rPr>
          <w:lang w:val="es-ES_tradnl"/>
        </w:rPr>
        <w:t>en donde tr es la tasa de respuesta, para cada estrato.</w:t>
      </w:r>
    </w:p>
    <w:p w:rsidR="00B4266B" w:rsidRDefault="00880EB7" w:rsidP="00880EB7">
      <w:pPr>
        <w:pStyle w:val="Heading2"/>
        <w:rPr>
          <w:ins w:id="656" w:author="Juan Pablo Gutiérrez" w:date="2011-11-03T14:28:00Z"/>
        </w:rPr>
      </w:pPr>
      <w:bookmarkStart w:id="657" w:name="_Toc308102544"/>
      <w:ins w:id="658" w:author="Juan Pablo Gutiérrez" w:date="2011-11-03T16:51:00Z">
        <w:r>
          <w:t xml:space="preserve">5.2. </w:t>
        </w:r>
      </w:ins>
      <w:ins w:id="659" w:author="Juan Pablo Gutiérrez" w:date="2011-11-03T14:28:00Z">
        <w:r w:rsidR="00B4266B">
          <w:t>Factores de expansión de la muestra CEP</w:t>
        </w:r>
        <w:bookmarkEnd w:id="657"/>
      </w:ins>
    </w:p>
    <w:p w:rsidR="00000000" w:rsidRDefault="009E34B9">
      <w:pPr>
        <w:pStyle w:val="BodyText"/>
        <w:rPr>
          <w:ins w:id="660" w:author="IADB" w:date="2011-10-24T19:32:00Z"/>
          <w:del w:id="661" w:author="Juan Pablo Gutiérrez" w:date="2011-11-03T14:28:00Z"/>
          <w:lang w:val="es-ES_tradnl"/>
        </w:rPr>
        <w:pPrChange w:id="662" w:author="Juan Pablo Gutiérrez" w:date="2011-11-03T14:28:00Z">
          <w:pPr>
            <w:pStyle w:val="BodyText"/>
            <w:ind w:firstLine="709"/>
          </w:pPr>
        </w:pPrChange>
      </w:pPr>
      <w:ins w:id="663" w:author="IADB" w:date="2011-10-24T19:32:00Z">
        <w:del w:id="664" w:author="Juan Pablo Gutiérrez" w:date="2011-11-03T14:28:00Z">
          <w:r w:rsidDel="00B4266B">
            <w:rPr>
              <w:lang w:val="es-ES_tradnl"/>
            </w:rPr>
            <w:delText>Factor expansion CEP</w:delText>
          </w:r>
        </w:del>
      </w:ins>
    </w:p>
    <w:p w:rsidR="00000000" w:rsidRDefault="003F491D">
      <w:pPr>
        <w:pStyle w:val="BodyText"/>
        <w:rPr>
          <w:lang w:val="es-ES_tradnl"/>
        </w:rPr>
        <w:pPrChange w:id="665" w:author="Juan Pablo Gutiérrez" w:date="2011-11-03T14:28:00Z">
          <w:pPr>
            <w:pStyle w:val="BodyText"/>
            <w:ind w:firstLine="709"/>
          </w:pPr>
        </w:pPrChange>
      </w:pPr>
      <w:r>
        <w:rPr>
          <w:lang w:val="es-ES_tradnl"/>
        </w:rPr>
        <w:t xml:space="preserve">En el caso de la muestra de intervención CEP, el muestro se llevó a cabo en dos etapas: primero conglomerados seleccionados con probabilidad proporcional al tamaño, y luego hogares dentro de los conglomerados. En este caso, se estimó la probabilidad de selección de los conglomerados, y posteriormente la de los hogares dentro de cada conglomerado. El factor de expansión es el inverso del producto de la probabilidad de selección de un conglomerado y la probabilidad de selección de un hogar dentro de ese conglomerado. Al igual que en el caso de educación, los factores de expansión al interior de los conglomerados se ajustó utilizando como factor la proporción de hogares efectivamente entrevistados. </w:t>
      </w:r>
      <w:r w:rsidR="00AC4A5E">
        <w:rPr>
          <w:lang w:val="es-ES_tradnl"/>
        </w:rPr>
        <w:t>Es decir, en un primer momento el ponderador para cada conglomerado con probabilidad proporcional al número de beneficiarios se estimó como:</w:t>
      </w:r>
    </w:p>
    <w:p w:rsidR="00AC4A5E" w:rsidRDefault="000A2439" w:rsidP="00AC4A5E">
      <w:pPr>
        <w:pStyle w:val="BodyText"/>
        <w:ind w:firstLine="709"/>
        <w:rPr>
          <w:lang w:val="es-ES_tradnl"/>
        </w:rPr>
      </w:pPr>
      <m:oMath>
        <m:sSub>
          <m:sSubPr>
            <m:ctrlPr>
              <w:rPr>
                <w:rFonts w:ascii="Cambria Math" w:hAnsi="Cambria Math"/>
                <w:i/>
                <w:lang w:val="es-ES_tradnl"/>
              </w:rPr>
            </m:ctrlPr>
          </m:sSubPr>
          <m:e>
            <m:r>
              <w:rPr>
                <w:rFonts w:ascii="Cambria Math" w:hAnsi="Cambria Math"/>
                <w:lang w:val="es-ES_tradnl"/>
              </w:rPr>
              <m:t>fe</m:t>
            </m:r>
          </m:e>
          <m:sub>
            <m:r>
              <w:rPr>
                <w:rFonts w:ascii="Cambria Math" w:hAnsi="Cambria Math"/>
                <w:lang w:val="es-ES_tradnl"/>
              </w:rPr>
              <m:t>upm</m:t>
            </m:r>
          </m:sub>
        </m:sSub>
        <m:r>
          <w:rPr>
            <w:rFonts w:ascii="Cambria Math" w:hAnsi="Cambria Math"/>
            <w:lang w:val="es-ES_tradnl"/>
          </w:rPr>
          <m:t>=</m:t>
        </m:r>
        <m:f>
          <m:fPr>
            <m:ctrlPr>
              <w:rPr>
                <w:rFonts w:ascii="Cambria Math" w:hAnsi="Cambria Math"/>
                <w:i/>
                <w:lang w:val="es-ES_tradnl"/>
              </w:rPr>
            </m:ctrlPr>
          </m:fPr>
          <m:num>
            <m:f>
              <m:fPr>
                <m:ctrlPr>
                  <w:rPr>
                    <w:rFonts w:ascii="Cambria Math" w:hAnsi="Cambria Math"/>
                    <w:i/>
                    <w:lang w:val="es-ES_tradnl"/>
                  </w:rPr>
                </m:ctrlPr>
              </m:fPr>
              <m:num>
                <m:r>
                  <w:rPr>
                    <w:rFonts w:ascii="Cambria Math" w:hAnsi="Cambria Math"/>
                    <w:lang w:val="es-ES_tradnl"/>
                  </w:rPr>
                  <m:t>515927</m:t>
                </m:r>
              </m:num>
              <m:den>
                <m:r>
                  <w:rPr>
                    <w:rFonts w:ascii="Cambria Math" w:hAnsi="Cambria Math"/>
                    <w:lang w:val="es-ES_tradnl"/>
                  </w:rPr>
                  <m:t>314</m:t>
                </m:r>
              </m:den>
            </m:f>
          </m:num>
          <m:den>
            <m:r>
              <w:rPr>
                <w:rFonts w:ascii="Cambria Math" w:hAnsi="Cambria Math"/>
                <w:lang w:val="es-ES_tradnl"/>
              </w:rPr>
              <m:t>total</m:t>
            </m:r>
            <m:r>
              <w:rPr>
                <w:rFonts w:ascii="Cambria Math" w:hAnsi="Cambria Math"/>
                <w:lang w:val="es-ES_tradnl"/>
              </w:rPr>
              <m:t>_beneficiarios_barrio</m:t>
            </m:r>
          </m:den>
        </m:f>
      </m:oMath>
      <w:r w:rsidR="00330D10">
        <w:rPr>
          <w:lang w:val="es-ES_tradnl"/>
        </w:rPr>
        <w:t>………………………………………………(5)</w:t>
      </w:r>
    </w:p>
    <w:p w:rsidR="00AC4A5E" w:rsidRDefault="00AC4A5E" w:rsidP="00AC4A5E">
      <w:pPr>
        <w:pStyle w:val="BodyText"/>
        <w:rPr>
          <w:lang w:val="es-ES_tradnl"/>
        </w:rPr>
      </w:pPr>
      <w:r>
        <w:rPr>
          <w:lang w:val="es-ES_tradnl"/>
        </w:rPr>
        <w:t>en donde el numerador es el cociente del universo de selección entre</w:t>
      </w:r>
      <w:r w:rsidR="00F53A0A">
        <w:rPr>
          <w:lang w:val="es-ES_tradnl"/>
        </w:rPr>
        <w:t xml:space="preserve"> los conglomerados seleccionados. Posteriormente, dentro de cada conglomerado el ponderador de un hogar es:</w:t>
      </w:r>
    </w:p>
    <w:p w:rsidR="00F53A0A" w:rsidRDefault="000A2439" w:rsidP="00F53A0A">
      <w:pPr>
        <w:pStyle w:val="BodyText"/>
        <w:ind w:firstLine="709"/>
        <w:rPr>
          <w:lang w:val="es-ES_tradnl"/>
        </w:rPr>
      </w:pPr>
      <m:oMath>
        <m:sSub>
          <m:sSubPr>
            <m:ctrlPr>
              <w:rPr>
                <w:rFonts w:ascii="Cambria Math" w:hAnsi="Cambria Math"/>
                <w:i/>
                <w:lang w:val="es-ES_tradnl"/>
              </w:rPr>
            </m:ctrlPr>
          </m:sSubPr>
          <m:e>
            <m:r>
              <w:rPr>
                <w:rFonts w:ascii="Cambria Math" w:hAnsi="Cambria Math"/>
                <w:lang w:val="es-ES_tradnl"/>
              </w:rPr>
              <m:t>fe</m:t>
            </m:r>
          </m:e>
          <m:sub>
            <m:r>
              <w:rPr>
                <w:rFonts w:ascii="Cambria Math" w:hAnsi="Cambria Math"/>
                <w:lang w:val="es-ES_tradnl"/>
              </w:rPr>
              <m:t>i</m:t>
            </m:r>
          </m:sub>
        </m:sSub>
        <m:r>
          <w:rPr>
            <w:rFonts w:ascii="Cambria Math" w:hAnsi="Cambria Math"/>
            <w:lang w:val="es-ES_tradnl"/>
          </w:rPr>
          <m:t>=1/(</m:t>
        </m:r>
        <m:f>
          <m:fPr>
            <m:ctrlPr>
              <w:rPr>
                <w:rFonts w:ascii="Cambria Math" w:hAnsi="Cambria Math"/>
                <w:i/>
                <w:lang w:val="es-ES_tradnl"/>
              </w:rPr>
            </m:ctrlPr>
          </m:fPr>
          <m:num>
            <m:sSub>
              <m:sSubPr>
                <m:ctrlPr>
                  <w:rPr>
                    <w:rFonts w:ascii="Cambria Math" w:hAnsi="Cambria Math"/>
                    <w:i/>
                    <w:lang w:val="es-ES_tradnl"/>
                  </w:rPr>
                </m:ctrlPr>
              </m:sSubPr>
              <m:e>
                <m:r>
                  <w:rPr>
                    <w:rFonts w:ascii="Lucida Sans Unicode" w:hAnsi="Lucida Sans Unicode" w:cs="Lucida Sans Unicode"/>
                    <w:lang w:val="es-ES_tradnl"/>
                  </w:rPr>
                  <m:t>h</m:t>
                </m:r>
                <m:r>
                  <w:rPr>
                    <w:rFonts w:ascii="Cambria Math" w:hAnsi="Cambria Math"/>
                    <w:lang w:val="es-ES_tradnl"/>
                  </w:rPr>
                  <m:t>ogares</m:t>
                </m:r>
                <m:r>
                  <w:rPr>
                    <w:rFonts w:ascii="Cambria Math" w:hAnsi="Cambria Math"/>
                    <w:lang w:val="es-ES_tradnl"/>
                  </w:rPr>
                  <m:t>_seleccionados</m:t>
                </m:r>
              </m:e>
              <m:sub>
                <m:r>
                  <w:rPr>
                    <w:rFonts w:ascii="Cambria Math" w:hAnsi="Cambria Math"/>
                    <w:lang w:val="es-ES_tradnl"/>
                  </w:rPr>
                  <m:t>j</m:t>
                </m:r>
              </m:sub>
            </m:sSub>
          </m:num>
          <m:den>
            <m:sSub>
              <m:sSubPr>
                <m:ctrlPr>
                  <w:rPr>
                    <w:rFonts w:ascii="Cambria Math" w:hAnsi="Cambria Math"/>
                    <w:i/>
                    <w:lang w:val="es-ES_tradnl"/>
                  </w:rPr>
                </m:ctrlPr>
              </m:sSubPr>
              <m:e>
                <m:r>
                  <w:rPr>
                    <w:rFonts w:ascii="Lucida Sans Unicode" w:hAnsi="Lucida Sans Unicode" w:cs="Lucida Sans Unicode"/>
                    <w:lang w:val="es-ES_tradnl"/>
                  </w:rPr>
                  <m:t>h</m:t>
                </m:r>
                <m:r>
                  <w:rPr>
                    <w:rFonts w:ascii="Cambria Math" w:hAnsi="Cambria Math"/>
                    <w:lang w:val="es-ES_tradnl"/>
                  </w:rPr>
                  <m:t>ogares</m:t>
                </m:r>
                <m:r>
                  <w:rPr>
                    <w:rFonts w:ascii="Cambria Math" w:hAnsi="Cambria Math"/>
                    <w:lang w:val="es-ES_tradnl"/>
                  </w:rPr>
                  <m:t>_totales</m:t>
                </m:r>
              </m:e>
              <m:sub>
                <m:r>
                  <w:rPr>
                    <w:rFonts w:ascii="Cambria Math" w:hAnsi="Cambria Math"/>
                    <w:lang w:val="es-ES_tradnl"/>
                  </w:rPr>
                  <m:t>j</m:t>
                </m:r>
              </m:sub>
            </m:sSub>
          </m:den>
        </m:f>
        <m:r>
          <w:rPr>
            <w:rFonts w:ascii="Cambria Math" w:hAnsi="Cambria Math"/>
            <w:lang w:val="es-ES_tradnl"/>
          </w:rPr>
          <m:t>)</m:t>
        </m:r>
      </m:oMath>
      <w:r w:rsidR="00330D10" w:rsidRPr="00330D10">
        <w:rPr>
          <w:lang w:val="es-ES_tradnl"/>
        </w:rPr>
        <w:t xml:space="preserve"> </w:t>
      </w:r>
      <w:r w:rsidR="00330D10">
        <w:rPr>
          <w:lang w:val="es-ES_tradnl"/>
        </w:rPr>
        <w:t>………………………………………………(6)</w:t>
      </w:r>
    </w:p>
    <w:p w:rsidR="00F53A0A" w:rsidRDefault="00F53A0A" w:rsidP="00AC4A5E">
      <w:pPr>
        <w:pStyle w:val="BodyText"/>
        <w:rPr>
          <w:lang w:val="es-ES_tradnl"/>
        </w:rPr>
      </w:pPr>
      <w:r>
        <w:rPr>
          <w:lang w:val="es-ES_tradnl"/>
        </w:rPr>
        <w:t xml:space="preserve">en donde el denominador es el cociente entre el número de hogares beneficiarios seleccionados en el conglomerado </w:t>
      </w:r>
      <w:r w:rsidRPr="00F53A0A">
        <w:rPr>
          <w:i/>
          <w:lang w:val="es-ES_tradnl"/>
        </w:rPr>
        <w:t>j</w:t>
      </w:r>
      <w:r>
        <w:rPr>
          <w:lang w:val="es-ES_tradnl"/>
        </w:rPr>
        <w:t xml:space="preserve"> y los hogares beneficiarios totales del mismo conglomerado </w:t>
      </w:r>
      <w:r w:rsidRPr="00F53A0A">
        <w:rPr>
          <w:i/>
          <w:lang w:val="es-ES_tradnl"/>
        </w:rPr>
        <w:t>j</w:t>
      </w:r>
      <w:r>
        <w:rPr>
          <w:lang w:val="es-ES_tradnl"/>
        </w:rPr>
        <w:t>. De esta forma, el facto de expansión de un hogar es:</w:t>
      </w:r>
    </w:p>
    <w:p w:rsidR="00F53A0A" w:rsidRDefault="00F53A0A" w:rsidP="00AC4A5E">
      <w:pPr>
        <w:pStyle w:val="BodyText"/>
        <w:rPr>
          <w:lang w:val="es-ES_tradnl"/>
        </w:rPr>
      </w:pPr>
      <m:oMath>
        <m:r>
          <w:rPr>
            <w:rFonts w:ascii="Cambria Math" w:hAnsi="Cambria Math"/>
            <w:lang w:val="es-ES_tradnl"/>
          </w:rPr>
          <m:t>fe</m:t>
        </m:r>
        <m:r>
          <w:rPr>
            <w:rFonts w:ascii="Cambria Math" w:hAnsi="Cambria Math"/>
            <w:lang w:val="es-ES_tradnl"/>
          </w:rPr>
          <m:t>=</m:t>
        </m:r>
        <m:f>
          <m:fPr>
            <m:ctrlPr>
              <w:rPr>
                <w:rFonts w:ascii="Cambria Math" w:hAnsi="Cambria Math"/>
                <w:i/>
                <w:lang w:val="es-ES_tradnl"/>
              </w:rPr>
            </m:ctrlPr>
          </m:fPr>
          <m:num>
            <m:r>
              <w:rPr>
                <w:rFonts w:ascii="Cambria Math" w:hAnsi="Cambria Math"/>
                <w:lang w:val="es-ES_tradnl"/>
              </w:rPr>
              <m:t>1</m:t>
            </m:r>
          </m:num>
          <m:den>
            <m:d>
              <m:dPr>
                <m:ctrlPr>
                  <w:rPr>
                    <w:rFonts w:ascii="Cambria Math" w:hAnsi="Cambria Math"/>
                    <w:i/>
                    <w:lang w:val="es-ES_tradnl"/>
                  </w:rPr>
                </m:ctrlPr>
              </m:dPr>
              <m:e>
                <m:f>
                  <m:fPr>
                    <m:ctrlPr>
                      <w:rPr>
                        <w:rFonts w:ascii="Cambria Math" w:hAnsi="Cambria Math"/>
                        <w:i/>
                        <w:lang w:val="es-ES_tradnl"/>
                      </w:rPr>
                    </m:ctrlPr>
                  </m:fPr>
                  <m:num>
                    <m:r>
                      <w:rPr>
                        <w:rFonts w:ascii="Cambria Math" w:hAnsi="Cambria Math"/>
                        <w:lang w:val="es-ES_tradnl"/>
                      </w:rPr>
                      <m:t>1</m:t>
                    </m:r>
                  </m:num>
                  <m:den>
                    <m:sSub>
                      <m:sSubPr>
                        <m:ctrlPr>
                          <w:rPr>
                            <w:rFonts w:ascii="Cambria Math" w:hAnsi="Cambria Math"/>
                            <w:i/>
                            <w:lang w:val="es-ES_tradnl"/>
                          </w:rPr>
                        </m:ctrlPr>
                      </m:sSubPr>
                      <m:e>
                        <m:r>
                          <w:rPr>
                            <w:rFonts w:ascii="Cambria Math" w:hAnsi="Cambria Math"/>
                            <w:lang w:val="es-ES_tradnl"/>
                          </w:rPr>
                          <m:t>fe</m:t>
                        </m:r>
                      </m:e>
                      <m:sub>
                        <m:r>
                          <w:rPr>
                            <w:rFonts w:ascii="Cambria Math" w:hAnsi="Cambria Math"/>
                            <w:lang w:val="es-ES_tradnl"/>
                          </w:rPr>
                          <m:t>upm</m:t>
                        </m:r>
                      </m:sub>
                    </m:sSub>
                  </m:den>
                </m:f>
              </m:e>
            </m:d>
            <m:r>
              <w:rPr>
                <w:rFonts w:ascii="Monaco" w:hAnsi="Monaco" w:cs="Monaco"/>
                <w:lang w:val="es-ES_tradnl"/>
              </w:rPr>
              <m:t>*</m:t>
            </m:r>
            <m:d>
              <m:dPr>
                <m:ctrlPr>
                  <w:rPr>
                    <w:rFonts w:ascii="Cambria Math" w:hAnsi="Cambria Math"/>
                    <w:i/>
                    <w:lang w:val="es-ES_tradnl"/>
                  </w:rPr>
                </m:ctrlPr>
              </m:dPr>
              <m:e>
                <m:f>
                  <m:fPr>
                    <m:ctrlPr>
                      <w:rPr>
                        <w:rFonts w:ascii="Cambria Math" w:hAnsi="Cambria Math"/>
                        <w:i/>
                        <w:lang w:val="es-ES_tradnl"/>
                      </w:rPr>
                    </m:ctrlPr>
                  </m:fPr>
                  <m:num>
                    <m:r>
                      <w:rPr>
                        <w:rFonts w:ascii="Cambria Math" w:hAnsi="Cambria Math"/>
                        <w:lang w:val="es-ES_tradnl"/>
                      </w:rPr>
                      <m:t>1</m:t>
                    </m:r>
                  </m:num>
                  <m:den>
                    <m:sSub>
                      <m:sSubPr>
                        <m:ctrlPr>
                          <w:rPr>
                            <w:rFonts w:ascii="Cambria Math" w:hAnsi="Cambria Math"/>
                            <w:i/>
                            <w:lang w:val="es-ES_tradnl"/>
                          </w:rPr>
                        </m:ctrlPr>
                      </m:sSubPr>
                      <m:e>
                        <m:r>
                          <w:rPr>
                            <w:rFonts w:ascii="Cambria Math" w:hAnsi="Cambria Math"/>
                            <w:lang w:val="es-ES_tradnl"/>
                          </w:rPr>
                          <m:t>fe</m:t>
                        </m:r>
                      </m:e>
                      <m:sub>
                        <m:r>
                          <w:rPr>
                            <w:rFonts w:ascii="Cambria Math" w:hAnsi="Cambria Math"/>
                            <w:lang w:val="es-ES_tradnl"/>
                          </w:rPr>
                          <m:t>i</m:t>
                        </m:r>
                      </m:sub>
                    </m:sSub>
                  </m:den>
                </m:f>
              </m:e>
            </m:d>
          </m:den>
        </m:f>
      </m:oMath>
      <w:r w:rsidR="00330D10">
        <w:rPr>
          <w:lang w:val="es-ES_tradnl"/>
        </w:rPr>
        <w:t>………………………………………………(7)</w:t>
      </w:r>
    </w:p>
    <w:p w:rsidR="00330D10" w:rsidRDefault="00330D10" w:rsidP="00AC4A5E">
      <w:pPr>
        <w:pStyle w:val="BodyText"/>
        <w:rPr>
          <w:ins w:id="666" w:author="IADB" w:date="2011-10-24T19:33:00Z"/>
          <w:lang w:val="es-ES_tradnl"/>
        </w:rPr>
      </w:pPr>
      <w:r>
        <w:rPr>
          <w:lang w:val="es-ES_tradnl"/>
        </w:rPr>
        <w:t>el cual se ajusta por la tasa de respuesta de forma equivalente al anterior, es decir, reemplazando en (6) el número de hogares seleccionador por el número de hogares efectivamente entrevistados.</w:t>
      </w:r>
    </w:p>
    <w:p w:rsidR="00143868" w:rsidRDefault="00880EB7" w:rsidP="00143868">
      <w:pPr>
        <w:pStyle w:val="Heading2"/>
        <w:rPr>
          <w:ins w:id="667" w:author="Juan Pablo Gutiérrez" w:date="2011-11-03T14:29:00Z"/>
        </w:rPr>
      </w:pPr>
      <w:bookmarkStart w:id="668" w:name="_Toc308102545"/>
      <w:ins w:id="669" w:author="Juan Pablo Gutiérrez" w:date="2011-11-03T16:51:00Z">
        <w:r>
          <w:t xml:space="preserve">5.3 </w:t>
        </w:r>
      </w:ins>
      <w:ins w:id="670" w:author="Juan Pablo Gutiérrez" w:date="2011-11-03T14:29:00Z">
        <w:r w:rsidR="00143868">
          <w:t>Racionalidad para no generar factores de expansi</w:t>
        </w:r>
      </w:ins>
      <w:ins w:id="671" w:author="Juan Pablo Gutiérrez" w:date="2011-11-03T14:30:00Z">
        <w:r w:rsidR="00143868">
          <w:t>ón del grupo de no beneficiarios</w:t>
        </w:r>
      </w:ins>
      <w:bookmarkEnd w:id="668"/>
    </w:p>
    <w:p w:rsidR="00143868" w:rsidRDefault="00143868" w:rsidP="00AC4A5E">
      <w:pPr>
        <w:pStyle w:val="BodyText"/>
        <w:rPr>
          <w:ins w:id="672" w:author="Juan Pablo Gutiérrez" w:date="2011-11-03T14:31:00Z"/>
          <w:lang w:val="es-ES_tradnl"/>
        </w:rPr>
      </w:pPr>
      <w:ins w:id="673" w:author="Juan Pablo Gutiérrez" w:date="2011-11-03T14:30:00Z">
        <w:r>
          <w:rPr>
            <w:lang w:val="es-ES_tradnl"/>
          </w:rPr>
          <w:t xml:space="preserve">Como se señaló previamente, para la evaluación retrospectiva de Comer es Primero, se seleccionó un grupo de comparación entre hogares con condiciones </w:t>
        </w:r>
      </w:ins>
      <w:ins w:id="674" w:author="Juan Pablo Gutiérrez" w:date="2011-11-03T14:31:00Z">
        <w:r>
          <w:rPr>
            <w:lang w:val="es-ES_tradnl"/>
          </w:rPr>
          <w:t xml:space="preserve">socioeconómicas </w:t>
        </w:r>
      </w:ins>
      <w:ins w:id="675" w:author="Juan Pablo Gutiérrez" w:date="2011-11-03T14:30:00Z">
        <w:r>
          <w:rPr>
            <w:lang w:val="es-ES_tradnl"/>
          </w:rPr>
          <w:t>similares</w:t>
        </w:r>
      </w:ins>
      <w:ins w:id="676" w:author="Juan Pablo Gutiérrez" w:date="2011-11-03T14:31:00Z">
        <w:r>
          <w:rPr>
            <w:lang w:val="es-ES_tradnl"/>
          </w:rPr>
          <w:t xml:space="preserve"> a las del grupo de intervención, pero que al momento de la EEPS no habían sido incorporados al Programa.</w:t>
        </w:r>
      </w:ins>
    </w:p>
    <w:p w:rsidR="00000000" w:rsidRDefault="00143868">
      <w:pPr>
        <w:pStyle w:val="BodyText"/>
        <w:ind w:firstLine="708"/>
        <w:rPr>
          <w:lang w:val="es-ES_tradnl"/>
        </w:rPr>
        <w:pPrChange w:id="677" w:author="Juan Pablo Gutiérrez" w:date="2011-11-03T14:31:00Z">
          <w:pPr>
            <w:pStyle w:val="BodyText"/>
          </w:pPr>
        </w:pPrChange>
      </w:pPr>
      <w:ins w:id="678" w:author="Juan Pablo Gutiérrez" w:date="2011-11-03T14:31:00Z">
        <w:r>
          <w:rPr>
            <w:lang w:val="es-ES_tradnl"/>
          </w:rPr>
          <w:t xml:space="preserve">La selección de </w:t>
        </w:r>
      </w:ins>
      <w:ins w:id="679" w:author="Juan Pablo Gutiérrez" w:date="2011-11-03T14:32:00Z">
        <w:r>
          <w:rPr>
            <w:lang w:val="es-ES_tradnl"/>
          </w:rPr>
          <w:t>esta muestra</w:t>
        </w:r>
      </w:ins>
      <w:ins w:id="680" w:author="Juan Pablo Gutiérrez" w:date="2011-11-03T14:31:00Z">
        <w:r>
          <w:rPr>
            <w:lang w:val="es-ES_tradnl"/>
          </w:rPr>
          <w:t xml:space="preserve"> de no beneficiarios se implementó a través </w:t>
        </w:r>
      </w:ins>
      <w:ins w:id="681" w:author="Juan Pablo Gutiérrez" w:date="2011-11-03T14:32:00Z">
        <w:r>
          <w:rPr>
            <w:lang w:val="es-ES_tradnl"/>
          </w:rPr>
          <w:t>de un procedimiento de pareamiento con relación a los hogares del grupo de intervención seleccionados. Es decir, se buscó una muestra de hogares que fuera similar al grupo de intervención. Debido a este procedimiento de selección, la muestra de no beneficiarios no sigui</w:t>
        </w:r>
      </w:ins>
      <w:ins w:id="682" w:author="Juan Pablo Gutiérrez" w:date="2011-11-03T14:33:00Z">
        <w:r>
          <w:rPr>
            <w:lang w:val="es-ES_tradnl"/>
          </w:rPr>
          <w:t>ó un abordaje probabilístico que permita hacer inferencias para un grupo de hogares m</w:t>
        </w:r>
      </w:ins>
      <w:ins w:id="683" w:author="Juan Pablo Gutiérrez" w:date="2011-11-03T14:34:00Z">
        <w:r>
          <w:rPr>
            <w:lang w:val="es-ES_tradnl"/>
          </w:rPr>
          <w:t>ás amplio. Esta muestra permite estimar el efecto del Programa (con las limitaciones de un abordaje cuasi-experimental retrospectivo).</w:t>
        </w:r>
      </w:ins>
      <w:ins w:id="684" w:author="IADB" w:date="2011-10-24T19:33:00Z">
        <w:del w:id="685" w:author="Juan Pablo Gutiérrez" w:date="2011-11-03T14:29:00Z">
          <w:r w:rsidR="009E34B9" w:rsidDel="00143868">
            <w:rPr>
              <w:lang w:val="es-ES_tradnl"/>
            </w:rPr>
            <w:delText>Factor expansion No Solidaridad</w:delText>
          </w:r>
        </w:del>
      </w:ins>
    </w:p>
    <w:p w:rsidR="00000000" w:rsidRDefault="00B54288">
      <w:pPr>
        <w:pStyle w:val="Heading1"/>
        <w:numPr>
          <w:ilvl w:val="0"/>
          <w:numId w:val="6"/>
        </w:numPr>
        <w:pPrChange w:id="686" w:author="Juan Pablo Gutiérrez" w:date="2011-11-03T16:52:00Z">
          <w:pPr>
            <w:pStyle w:val="Heading2"/>
          </w:pPr>
        </w:pPrChange>
      </w:pPr>
      <w:bookmarkStart w:id="687" w:name="_Toc308102546"/>
      <w:r>
        <w:t>Niveles de inferencia</w:t>
      </w:r>
      <w:bookmarkEnd w:id="687"/>
    </w:p>
    <w:p w:rsidR="00B54288" w:rsidRDefault="00B54288" w:rsidP="00B54288">
      <w:pPr>
        <w:pStyle w:val="BodyText"/>
        <w:rPr>
          <w:ins w:id="688" w:author="Juan Pablo Gutiérrez" w:date="2011-11-03T14:35:00Z"/>
          <w:lang w:val="es-ES_tradnl"/>
        </w:rPr>
      </w:pPr>
      <w:r>
        <w:rPr>
          <w:lang w:val="es-ES_tradnl"/>
        </w:rPr>
        <w:t>La muestra de las innovaciones educativas permite generar inferencias para los 23,276 hogares pre-identificados para esta evaluación, en tanto que la muestra CEP permite generar inferencias para los 515,927 hogares beneficiarios CEP que estaban registrados en la base de datos. En conjunto, la muestra permite generar inferencias para el conjunto de 539,196 hogares beneficiarios CEP de Solidaridad.</w:t>
      </w:r>
    </w:p>
    <w:p w:rsidR="00000000" w:rsidRDefault="00143868">
      <w:pPr>
        <w:pStyle w:val="BodyText"/>
        <w:ind w:firstLine="709"/>
        <w:rPr>
          <w:lang w:val="es-ES_tradnl"/>
        </w:rPr>
        <w:pPrChange w:id="689" w:author="Juan Pablo Gutiérrez" w:date="2011-11-03T14:35:00Z">
          <w:pPr>
            <w:pStyle w:val="BodyText"/>
          </w:pPr>
        </w:pPrChange>
      </w:pPr>
      <w:ins w:id="690" w:author="Juan Pablo Gutiérrez" w:date="2011-11-03T14:35:00Z">
        <w:r>
          <w:rPr>
            <w:lang w:val="es-ES_tradnl"/>
          </w:rPr>
          <w:t>Como se mencionó previamente, la muestra de no beneficiarios para la evaluación retrospectiva no se selecci</w:t>
        </w:r>
      </w:ins>
      <w:ins w:id="691" w:author="Juan Pablo Gutiérrez" w:date="2011-11-03T14:36:00Z">
        <w:r>
          <w:rPr>
            <w:lang w:val="es-ES_tradnl"/>
          </w:rPr>
          <w:t xml:space="preserve">onó con un abordaje probabilístico; sin embargo, bajo ciertos supuestos (en particular, que los hogares no beneficiarios sean tan similares entre </w:t>
        </w:r>
      </w:ins>
      <w:ins w:id="692" w:author="Juan Pablo Gutiérrez" w:date="2011-11-03T14:37:00Z">
        <w:r>
          <w:rPr>
            <w:lang w:val="es-ES_tradnl"/>
          </w:rPr>
          <w:t>sí</w:t>
        </w:r>
      </w:ins>
      <w:ins w:id="693" w:author="Juan Pablo Gutiérrez" w:date="2011-11-03T14:36:00Z">
        <w:r>
          <w:rPr>
            <w:lang w:val="es-ES_tradnl"/>
          </w:rPr>
          <w:t xml:space="preserve"> como los hogares intervención entre si), podr</w:t>
        </w:r>
      </w:ins>
      <w:ins w:id="694" w:author="Juan Pablo Gutiérrez" w:date="2011-11-03T14:37:00Z">
        <w:r>
          <w:rPr>
            <w:lang w:val="es-ES_tradnl"/>
          </w:rPr>
          <w:t>ía argumentarse que esta muestra representa las condiciones de los hogares no beneficiarios en condiciones de pobreza que habitan en los mismo s barrios que los hogares beneficiarios.</w:t>
        </w:r>
      </w:ins>
    </w:p>
    <w:p w:rsidR="00000000" w:rsidRDefault="00B54288">
      <w:pPr>
        <w:pStyle w:val="Heading1"/>
        <w:numPr>
          <w:ilvl w:val="0"/>
          <w:numId w:val="6"/>
        </w:numPr>
        <w:pPrChange w:id="695" w:author="Juan Pablo Gutiérrez" w:date="2011-11-03T16:52:00Z">
          <w:pPr>
            <w:pStyle w:val="Heading2"/>
          </w:pPr>
        </w:pPrChange>
      </w:pPr>
      <w:bookmarkStart w:id="696" w:name="_Toc308102547"/>
      <w:r>
        <w:t>Periodo de levantamiento</w:t>
      </w:r>
      <w:bookmarkEnd w:id="696"/>
    </w:p>
    <w:p w:rsidR="00B54288" w:rsidRPr="00B54288" w:rsidRDefault="00B54288" w:rsidP="00B54288">
      <w:pPr>
        <w:pStyle w:val="BodyText"/>
        <w:rPr>
          <w:lang w:val="es-ES_tradnl"/>
        </w:rPr>
      </w:pPr>
      <w:r>
        <w:rPr>
          <w:lang w:val="es-ES_tradnl"/>
        </w:rPr>
        <w:t xml:space="preserve">La EEPS 2010 se levantó en campo entre el 31 de agosto y </w:t>
      </w:r>
      <w:r w:rsidR="00B50C17">
        <w:rPr>
          <w:lang w:val="es-ES_tradnl"/>
        </w:rPr>
        <w:t>el 5 de octubre de 2010, incluyendo el levantamiento de la muestra adicional seleccionada para hogares no beneficiarios CEP</w:t>
      </w:r>
      <w:r>
        <w:rPr>
          <w:lang w:val="es-ES_tradnl"/>
        </w:rPr>
        <w:t>.</w:t>
      </w:r>
    </w:p>
    <w:p w:rsidR="00000000" w:rsidRDefault="00AD5AE3">
      <w:pPr>
        <w:pStyle w:val="Heading1"/>
        <w:numPr>
          <w:ilvl w:val="0"/>
          <w:numId w:val="6"/>
        </w:numPr>
        <w:pPrChange w:id="697" w:author="Juan Pablo Gutiérrez" w:date="2011-11-03T16:49:00Z">
          <w:pPr>
            <w:pStyle w:val="Heading1"/>
          </w:pPr>
        </w:pPrChange>
      </w:pPr>
      <w:bookmarkStart w:id="698" w:name="_Toc308102548"/>
      <w:r>
        <w:t>Definiciones en la EEPS</w:t>
      </w:r>
      <w:bookmarkEnd w:id="698"/>
    </w:p>
    <w:p w:rsidR="00AD5AE3" w:rsidRDefault="00AD5AE3" w:rsidP="00AD5AE3">
      <w:pPr>
        <w:pStyle w:val="BodyText"/>
        <w:rPr>
          <w:lang w:val="es-ES_tradnl"/>
        </w:rPr>
      </w:pPr>
      <w:r>
        <w:rPr>
          <w:lang w:val="es-ES_tradnl"/>
        </w:rPr>
        <w:t>Las definiciones operativas empleadas en la EEPS 2010, establecidas para los manuales del personal de campo se presentan a continuación.</w:t>
      </w:r>
    </w:p>
    <w:p w:rsidR="00565D24" w:rsidRDefault="00AD5AE3" w:rsidP="00AD5AE3">
      <w:pPr>
        <w:pStyle w:val="BodyText"/>
        <w:rPr>
          <w:lang w:val="es-ES_tradnl"/>
        </w:rPr>
      </w:pPr>
      <w:r w:rsidRPr="00AD5AE3">
        <w:rPr>
          <w:b/>
          <w:u w:val="single"/>
          <w:lang w:val="es-ES_tradnl"/>
        </w:rPr>
        <w:t>Vivienda</w:t>
      </w:r>
      <w:r w:rsidRPr="00AD5AE3">
        <w:rPr>
          <w:lang w:val="es-ES_tradnl"/>
        </w:rPr>
        <w:t>: A los fines de este estudio, se define la vivienda como toda estructura hecha o no para vivir, pero utilizada con ese fin. Está conformada por una habitación o conjunto de habitaciones y sus dependencias, que constituyen en sí misma una edificación o una parte estructuralmente separada de la misma y que, por la forma en que han sido construidas, reconstruidas, transformadas o adaptadas, están habitadas por uno o varios hogares.</w:t>
      </w:r>
    </w:p>
    <w:p w:rsidR="00AD5AE3" w:rsidRDefault="00AD5AE3" w:rsidP="00AD5AE3">
      <w:pPr>
        <w:pStyle w:val="BodyText"/>
        <w:rPr>
          <w:lang w:val="es-ES_tradnl"/>
        </w:rPr>
      </w:pPr>
      <w:r w:rsidRPr="00AD5AE3">
        <w:rPr>
          <w:b/>
          <w:u w:val="single"/>
          <w:lang w:val="es-ES_tradnl"/>
        </w:rPr>
        <w:t>Hogar</w:t>
      </w:r>
      <w:r w:rsidRPr="00AD5AE3">
        <w:rPr>
          <w:lang w:val="es-ES_tradnl"/>
        </w:rPr>
        <w:t>: La unidad básica de observación es el hogar, el cual se define como “un conjunto de personas, con o sin vínculos consanguíneos, que comparten o dependen de un fondo común para sus gastos, contribuyan o no con aportaciones al mismo”. La definición de hogar cumple con dos características principales; i.Que de forma permanente se cocine para todos los miembros del hogar, y ii.Que hayan residido sus miembros en los últimos tres meses anteriores a la encuesta o estén decididos a fijar allí su residencia. Es decir que los miembros del hogar comen del mismo “caldero” y duermen bajo un mismo techo. Una persona sola también puede formar un hogar.</w:t>
      </w:r>
    </w:p>
    <w:p w:rsidR="00AD5AE3" w:rsidRDefault="00AD5AE3" w:rsidP="00AD5AE3">
      <w:pPr>
        <w:pStyle w:val="BodyText"/>
        <w:rPr>
          <w:lang w:val="es-ES_tradnl"/>
        </w:rPr>
      </w:pPr>
      <w:r w:rsidRPr="00AD5AE3">
        <w:rPr>
          <w:b/>
          <w:u w:val="single"/>
          <w:lang w:val="es-ES_tradnl"/>
        </w:rPr>
        <w:t>Residente habitual del hogar</w:t>
      </w:r>
      <w:r w:rsidRPr="00AD5AE3">
        <w:rPr>
          <w:lang w:val="es-ES_tradnl"/>
        </w:rPr>
        <w:t>: Se entiende por residencia habitual el hogar donde la persona encuestada se encuentra establecida. De acuerdo al concepto anterior, se considera como residentes habituales del hogar a todas las personas que comen y duermen permanentemente en la vivienda donde habitan. El lugar donde se encuentra el hogar se considera como el asiento principal de su familia, del negocio, del trabajo, estudio y de las actividades sociales y económicas de sus miembros. Se considera como residente habitual, también, a aquella persona que, no estando en el hogar en el momento de la entrevista, permanece fuera del hogar por un periodo menor a los nueve meses, ya sea por estudio, trabajo o enfermedad.</w:t>
      </w:r>
    </w:p>
    <w:p w:rsidR="00D7242B" w:rsidRDefault="00D7242B" w:rsidP="00D7242B">
      <w:pPr>
        <w:pStyle w:val="BodyText"/>
        <w:rPr>
          <w:lang w:val="es-MX"/>
        </w:rPr>
      </w:pPr>
      <w:r w:rsidRPr="00AD5AE3">
        <w:rPr>
          <w:b/>
          <w:u w:val="single"/>
          <w:lang w:val="es-MX"/>
        </w:rPr>
        <w:t>Antropometría</w:t>
      </w:r>
      <w:r>
        <w:rPr>
          <w:lang w:val="es-MX"/>
        </w:rPr>
        <w:t xml:space="preserve">: </w:t>
      </w:r>
      <w:r w:rsidRPr="00AD5AE3">
        <w:rPr>
          <w:lang w:val="es-MX"/>
        </w:rPr>
        <w:t>“medición de las variaciones de las dimensiones físicas y la composición total del cuerpo en diferentes niveles de edad y grados de nutrición (Jelliffe 1966).</w:t>
      </w:r>
    </w:p>
    <w:p w:rsidR="00D7242B" w:rsidRDefault="00D7242B" w:rsidP="00D7242B">
      <w:pPr>
        <w:pStyle w:val="BodyText"/>
        <w:rPr>
          <w:lang w:val="es-MX"/>
        </w:rPr>
      </w:pPr>
      <w:r w:rsidRPr="00AD5AE3">
        <w:rPr>
          <w:b/>
          <w:u w:val="single"/>
          <w:lang w:val="es-MX"/>
        </w:rPr>
        <w:t>Peso</w:t>
      </w:r>
      <w:r>
        <w:rPr>
          <w:lang w:val="es-MX"/>
        </w:rPr>
        <w:t>: E</w:t>
      </w:r>
      <w:r w:rsidRPr="00AD5AE3">
        <w:rPr>
          <w:lang w:val="es-MX"/>
        </w:rPr>
        <w:t>s la variable antropométrica utilizada con mayor frecuencia. Es un indicador de masa corporal  total</w:t>
      </w:r>
      <w:r>
        <w:rPr>
          <w:lang w:val="es-MX"/>
        </w:rPr>
        <w:t>, y es</w:t>
      </w:r>
      <w:r w:rsidRPr="00AD5AE3">
        <w:rPr>
          <w:lang w:val="es-MX"/>
        </w:rPr>
        <w:t xml:space="preserve"> necesari</w:t>
      </w:r>
      <w:r>
        <w:rPr>
          <w:lang w:val="es-MX"/>
        </w:rPr>
        <w:t>o</w:t>
      </w:r>
      <w:r w:rsidRPr="00AD5AE3">
        <w:rPr>
          <w:lang w:val="es-MX"/>
        </w:rPr>
        <w:t xml:space="preserve"> para detectar alteraciones en el estado nutricio, tales como obesidad o desnutrición. El peso es de las medidas que pueden variar constantemente, ya que éste es el reflejo de la masa corporal  total, misma que se conforma de agua, músculos, huesos y grasa.</w:t>
      </w:r>
    </w:p>
    <w:p w:rsidR="00D7242B" w:rsidRDefault="00D7242B" w:rsidP="00D7242B">
      <w:pPr>
        <w:pStyle w:val="BodyText"/>
        <w:rPr>
          <w:lang w:val="es-MX"/>
        </w:rPr>
      </w:pPr>
      <w:r w:rsidRPr="00D7242B">
        <w:rPr>
          <w:b/>
          <w:u w:val="single"/>
          <w:lang w:val="es-MX"/>
        </w:rPr>
        <w:t>Talla</w:t>
      </w:r>
      <w:r>
        <w:rPr>
          <w:lang w:val="es-MX"/>
        </w:rPr>
        <w:t>: E</w:t>
      </w:r>
      <w:r w:rsidRPr="00D7242B">
        <w:rPr>
          <w:lang w:val="es-MX"/>
        </w:rPr>
        <w:t>s un indicador de crecimiento lineal, por si sola es un indicador poco confiable se debe utilizar en relación con el peso y la edad.</w:t>
      </w:r>
      <w:r>
        <w:rPr>
          <w:lang w:val="es-MX"/>
        </w:rPr>
        <w:t xml:space="preserve"> </w:t>
      </w:r>
    </w:p>
    <w:p w:rsidR="00D7242B" w:rsidRPr="00D7242B" w:rsidRDefault="00D7242B" w:rsidP="00D7242B">
      <w:pPr>
        <w:pStyle w:val="BodyText"/>
        <w:rPr>
          <w:lang w:val="es-MX"/>
        </w:rPr>
      </w:pPr>
      <w:r w:rsidRPr="00D7242B">
        <w:rPr>
          <w:b/>
          <w:u w:val="single"/>
          <w:lang w:val="es-MX"/>
        </w:rPr>
        <w:t>Longitud (menores de 24 meses)</w:t>
      </w:r>
      <w:r>
        <w:rPr>
          <w:b/>
          <w:u w:val="single"/>
          <w:lang w:val="es-MX"/>
        </w:rPr>
        <w:t>:</w:t>
      </w:r>
      <w:r>
        <w:rPr>
          <w:lang w:val="es-MX"/>
        </w:rPr>
        <w:t xml:space="preserve"> E</w:t>
      </w:r>
      <w:r w:rsidRPr="00D7242B">
        <w:rPr>
          <w:lang w:val="es-MX"/>
        </w:rPr>
        <w:t>s un indicador de crecimiento lineal en niños. Por si sola es una medida poco confiable por lo que se debe utilizar en relación al peso o la edad</w:t>
      </w:r>
      <w:r>
        <w:rPr>
          <w:lang w:val="es-MX"/>
        </w:rPr>
        <w:t xml:space="preserve">. </w:t>
      </w:r>
      <w:r w:rsidRPr="00D7242B">
        <w:rPr>
          <w:lang w:val="es-MX"/>
        </w:rPr>
        <w:t>Es necesari</w:t>
      </w:r>
      <w:r>
        <w:rPr>
          <w:lang w:val="es-MX"/>
        </w:rPr>
        <w:t>a</w:t>
      </w:r>
      <w:r w:rsidRPr="00D7242B">
        <w:rPr>
          <w:lang w:val="es-MX"/>
        </w:rPr>
        <w:t xml:space="preserve"> para detectar alteraciones en el crecimiento.</w:t>
      </w:r>
    </w:p>
    <w:p w:rsidR="00AD5AE3" w:rsidRPr="00AD5AE3" w:rsidRDefault="00880EB7" w:rsidP="00AD5AE3">
      <w:pPr>
        <w:pStyle w:val="Heading2"/>
      </w:pPr>
      <w:bookmarkStart w:id="699" w:name="_Toc308102549"/>
      <w:ins w:id="700" w:author="Juan Pablo Gutiérrez" w:date="2011-11-03T16:53:00Z">
        <w:r>
          <w:t xml:space="preserve">8.1 </w:t>
        </w:r>
      </w:ins>
      <w:r w:rsidR="00AD5AE3" w:rsidRPr="00AD5AE3">
        <w:t>Períodos de</w:t>
      </w:r>
      <w:r w:rsidR="00AD5AE3">
        <w:t xml:space="preserve"> referencia</w:t>
      </w:r>
      <w:bookmarkEnd w:id="699"/>
    </w:p>
    <w:p w:rsidR="00AD5AE3" w:rsidRPr="00AD5AE3" w:rsidRDefault="00AD5AE3" w:rsidP="00AD5AE3">
      <w:pPr>
        <w:pStyle w:val="BodyText"/>
        <w:rPr>
          <w:lang w:val="es-ES_tradnl"/>
        </w:rPr>
      </w:pPr>
      <w:r w:rsidRPr="00AD5AE3">
        <w:rPr>
          <w:lang w:val="es-ES_tradnl"/>
        </w:rPr>
        <w:t>El intervalo de tiempo al cual están referidas las preguntas, se denomina período de referencia. Se definen distintos períodos de tiempo tratando de abarcar los diferentes momentos en las que se producen los hechos a estudiar. En adición a lo anterior se utilizan referencias temporales que evitan los olvidos o las dificultades en el recordatorio de la información solicitada.</w:t>
      </w:r>
    </w:p>
    <w:p w:rsidR="00AD5AE3" w:rsidRPr="00AD5AE3" w:rsidRDefault="00AD5AE3" w:rsidP="00AD5AE3">
      <w:pPr>
        <w:pStyle w:val="BodyText"/>
        <w:ind w:firstLine="708"/>
        <w:rPr>
          <w:lang w:val="es-ES_tradnl"/>
        </w:rPr>
      </w:pPr>
      <w:r w:rsidRPr="00AD5AE3">
        <w:rPr>
          <w:lang w:val="es-ES_tradnl"/>
        </w:rPr>
        <w:t>Los períodos más frecuentemente usados en la encuesta son: el momento de la encuesta; la semana pasada, en el presente año, el mes pasado, los últimos tres meses; los últimos 12 meses, etc. En cada sección del cuestionario, se definen en detalle los períodos utilizados.</w:t>
      </w:r>
    </w:p>
    <w:p w:rsidR="00AD5AE3" w:rsidRPr="00AD5AE3" w:rsidRDefault="00AD5AE3" w:rsidP="00AD5AE3">
      <w:pPr>
        <w:pStyle w:val="BodyText"/>
        <w:rPr>
          <w:lang w:val="es-ES_tradnl"/>
        </w:rPr>
      </w:pPr>
    </w:p>
    <w:tbl>
      <w:tblPr>
        <w:tblW w:w="6900" w:type="dxa"/>
        <w:jc w:val="center"/>
        <w:tblCellMar>
          <w:left w:w="70" w:type="dxa"/>
          <w:right w:w="70" w:type="dxa"/>
        </w:tblCellMar>
        <w:tblLook w:val="04A0"/>
      </w:tblPr>
      <w:tblGrid>
        <w:gridCol w:w="1840"/>
        <w:gridCol w:w="5060"/>
      </w:tblGrid>
      <w:tr w:rsidR="00AD5AE3" w:rsidRPr="00DA2456">
        <w:trPr>
          <w:trHeight w:val="495"/>
          <w:tblHeader/>
          <w:jc w:val="center"/>
        </w:trPr>
        <w:tc>
          <w:tcPr>
            <w:tcW w:w="1840" w:type="dxa"/>
            <w:tcBorders>
              <w:top w:val="single" w:sz="4" w:space="0" w:color="auto"/>
              <w:left w:val="single" w:sz="4" w:space="0" w:color="auto"/>
              <w:bottom w:val="single" w:sz="4" w:space="0" w:color="auto"/>
              <w:right w:val="single" w:sz="4" w:space="0" w:color="auto"/>
            </w:tcBorders>
            <w:shd w:val="clear" w:color="000000" w:fill="F2DBDB"/>
            <w:vAlign w:val="bottom"/>
          </w:tcPr>
          <w:p w:rsidR="00AD5AE3" w:rsidRPr="00DA2456" w:rsidRDefault="00AD5AE3" w:rsidP="00FC5F6C">
            <w:pPr>
              <w:rPr>
                <w:rFonts w:ascii="Arial" w:hAnsi="Arial" w:cs="Arial"/>
                <w:b/>
                <w:bCs/>
                <w:color w:val="000000"/>
                <w:sz w:val="18"/>
                <w:szCs w:val="18"/>
                <w:lang w:eastAsia="es-DO"/>
              </w:rPr>
            </w:pPr>
            <w:r w:rsidRPr="00DA2456">
              <w:rPr>
                <w:rFonts w:ascii="Arial" w:hAnsi="Arial" w:cs="Arial"/>
                <w:b/>
                <w:bCs/>
                <w:color w:val="000000"/>
                <w:sz w:val="18"/>
                <w:szCs w:val="18"/>
                <w:lang w:eastAsia="es-DO"/>
              </w:rPr>
              <w:t xml:space="preserve">PERIODO DE REFERENCIA </w:t>
            </w:r>
          </w:p>
        </w:tc>
        <w:tc>
          <w:tcPr>
            <w:tcW w:w="5060" w:type="dxa"/>
            <w:tcBorders>
              <w:top w:val="single" w:sz="4" w:space="0" w:color="auto"/>
              <w:left w:val="nil"/>
              <w:bottom w:val="single" w:sz="4" w:space="0" w:color="auto"/>
              <w:right w:val="single" w:sz="4" w:space="0" w:color="auto"/>
            </w:tcBorders>
            <w:shd w:val="clear" w:color="000000" w:fill="F2DBDB"/>
            <w:vAlign w:val="center"/>
          </w:tcPr>
          <w:p w:rsidR="00AD5AE3" w:rsidRPr="00DA2456" w:rsidRDefault="00AD5AE3" w:rsidP="00FC5F6C">
            <w:pPr>
              <w:rPr>
                <w:rFonts w:ascii="Arial" w:hAnsi="Arial" w:cs="Arial"/>
                <w:b/>
                <w:bCs/>
                <w:color w:val="000000"/>
                <w:lang w:eastAsia="es-DO"/>
              </w:rPr>
            </w:pPr>
            <w:r w:rsidRPr="00DA2456">
              <w:rPr>
                <w:rFonts w:ascii="Arial" w:hAnsi="Arial" w:cs="Arial"/>
                <w:b/>
                <w:bCs/>
                <w:color w:val="000000"/>
                <w:lang w:eastAsia="es-DO"/>
              </w:rPr>
              <w:t xml:space="preserve">CONCEPTO </w:t>
            </w:r>
          </w:p>
        </w:tc>
      </w:tr>
      <w:tr w:rsidR="00AD5AE3" w:rsidRPr="00DA2456">
        <w:trPr>
          <w:trHeight w:val="525"/>
          <w:jc w:val="center"/>
        </w:trPr>
        <w:tc>
          <w:tcPr>
            <w:tcW w:w="1840" w:type="dxa"/>
            <w:tcBorders>
              <w:top w:val="nil"/>
              <w:left w:val="single" w:sz="4" w:space="0" w:color="auto"/>
              <w:bottom w:val="single" w:sz="4" w:space="0" w:color="auto"/>
              <w:right w:val="single" w:sz="4" w:space="0" w:color="auto"/>
            </w:tcBorders>
            <w:shd w:val="clear" w:color="auto" w:fill="auto"/>
            <w:vAlign w:val="center"/>
          </w:tcPr>
          <w:p w:rsidR="00AD5AE3" w:rsidRPr="00DA2456" w:rsidRDefault="00AD5AE3" w:rsidP="00FC5F6C">
            <w:pPr>
              <w:rPr>
                <w:rFonts w:ascii="Arial" w:hAnsi="Arial" w:cs="Arial"/>
                <w:b/>
                <w:bCs/>
                <w:color w:val="000000"/>
                <w:sz w:val="16"/>
                <w:szCs w:val="16"/>
                <w:lang w:eastAsia="es-DO"/>
              </w:rPr>
            </w:pPr>
            <w:r w:rsidRPr="00DA2456">
              <w:rPr>
                <w:rFonts w:ascii="Arial" w:hAnsi="Arial" w:cs="Arial"/>
                <w:b/>
                <w:bCs/>
                <w:color w:val="000000"/>
                <w:sz w:val="16"/>
                <w:szCs w:val="16"/>
                <w:lang w:eastAsia="es-DO"/>
              </w:rPr>
              <w:t>SEMANA</w:t>
            </w:r>
          </w:p>
        </w:tc>
        <w:tc>
          <w:tcPr>
            <w:tcW w:w="5060" w:type="dxa"/>
            <w:tcBorders>
              <w:top w:val="nil"/>
              <w:left w:val="nil"/>
              <w:bottom w:val="single" w:sz="4" w:space="0" w:color="auto"/>
              <w:right w:val="single" w:sz="4" w:space="0" w:color="auto"/>
            </w:tcBorders>
            <w:shd w:val="clear" w:color="auto" w:fill="auto"/>
            <w:vAlign w:val="bottom"/>
          </w:tcPr>
          <w:p w:rsidR="00AD5AE3" w:rsidRPr="00DA2456" w:rsidRDefault="00AD5AE3" w:rsidP="00FC5F6C">
            <w:pPr>
              <w:rPr>
                <w:rFonts w:ascii="Arial" w:hAnsi="Arial" w:cs="Arial"/>
                <w:color w:val="000000"/>
                <w:lang w:eastAsia="es-DO"/>
              </w:rPr>
            </w:pPr>
            <w:r w:rsidRPr="00DA2456">
              <w:rPr>
                <w:rFonts w:ascii="Arial" w:hAnsi="Arial" w:cs="Arial"/>
                <w:color w:val="000000"/>
                <w:lang w:eastAsia="es-DO"/>
              </w:rPr>
              <w:t xml:space="preserve">Se entiende por semana los días comprendidos de lunes a domingo. </w:t>
            </w:r>
          </w:p>
        </w:tc>
      </w:tr>
      <w:tr w:rsidR="00AD5AE3" w:rsidRPr="00DA2456">
        <w:trPr>
          <w:trHeight w:val="525"/>
          <w:jc w:val="center"/>
        </w:trPr>
        <w:tc>
          <w:tcPr>
            <w:tcW w:w="1840" w:type="dxa"/>
            <w:tcBorders>
              <w:top w:val="nil"/>
              <w:left w:val="single" w:sz="4" w:space="0" w:color="auto"/>
              <w:bottom w:val="single" w:sz="4" w:space="0" w:color="auto"/>
              <w:right w:val="single" w:sz="4" w:space="0" w:color="auto"/>
            </w:tcBorders>
            <w:shd w:val="clear" w:color="auto" w:fill="auto"/>
            <w:vAlign w:val="center"/>
          </w:tcPr>
          <w:p w:rsidR="00AD5AE3" w:rsidRPr="00DA2456" w:rsidRDefault="00AD5AE3" w:rsidP="00FC5F6C">
            <w:pPr>
              <w:rPr>
                <w:rFonts w:ascii="Arial" w:hAnsi="Arial" w:cs="Arial"/>
                <w:b/>
                <w:bCs/>
                <w:color w:val="000000"/>
                <w:sz w:val="16"/>
                <w:szCs w:val="16"/>
                <w:lang w:eastAsia="es-DO"/>
              </w:rPr>
            </w:pPr>
            <w:r w:rsidRPr="00DA2456">
              <w:rPr>
                <w:rFonts w:ascii="Arial" w:hAnsi="Arial" w:cs="Arial"/>
                <w:b/>
                <w:bCs/>
                <w:color w:val="000000"/>
                <w:sz w:val="16"/>
                <w:szCs w:val="16"/>
                <w:lang w:eastAsia="es-DO"/>
              </w:rPr>
              <w:t xml:space="preserve">SEMANA PASADA </w:t>
            </w:r>
          </w:p>
        </w:tc>
        <w:tc>
          <w:tcPr>
            <w:tcW w:w="5060" w:type="dxa"/>
            <w:tcBorders>
              <w:top w:val="nil"/>
              <w:left w:val="nil"/>
              <w:bottom w:val="single" w:sz="4" w:space="0" w:color="auto"/>
              <w:right w:val="single" w:sz="4" w:space="0" w:color="auto"/>
            </w:tcBorders>
            <w:shd w:val="clear" w:color="auto" w:fill="auto"/>
            <w:vAlign w:val="bottom"/>
          </w:tcPr>
          <w:p w:rsidR="00AD5AE3" w:rsidRPr="00DA2456" w:rsidRDefault="00AD5AE3" w:rsidP="00FC5F6C">
            <w:pPr>
              <w:rPr>
                <w:rFonts w:ascii="Arial" w:hAnsi="Arial" w:cs="Arial"/>
                <w:color w:val="000000"/>
                <w:lang w:eastAsia="es-DO"/>
              </w:rPr>
            </w:pPr>
            <w:r w:rsidRPr="00DA2456">
              <w:rPr>
                <w:rFonts w:ascii="Arial" w:hAnsi="Arial" w:cs="Arial"/>
                <w:color w:val="000000"/>
                <w:lang w:eastAsia="es-DO"/>
              </w:rPr>
              <w:t xml:space="preserve">Semana calendario completa, inmediatamente anterior a la semana en la que se realiza la entrevista.  </w:t>
            </w:r>
          </w:p>
        </w:tc>
      </w:tr>
      <w:tr w:rsidR="00AD5AE3" w:rsidRPr="00DA2456">
        <w:trPr>
          <w:trHeight w:val="525"/>
          <w:jc w:val="center"/>
        </w:trPr>
        <w:tc>
          <w:tcPr>
            <w:tcW w:w="1840" w:type="dxa"/>
            <w:tcBorders>
              <w:top w:val="nil"/>
              <w:left w:val="single" w:sz="4" w:space="0" w:color="auto"/>
              <w:bottom w:val="single" w:sz="4" w:space="0" w:color="auto"/>
              <w:right w:val="single" w:sz="4" w:space="0" w:color="auto"/>
            </w:tcBorders>
            <w:shd w:val="clear" w:color="auto" w:fill="auto"/>
            <w:vAlign w:val="center"/>
          </w:tcPr>
          <w:p w:rsidR="00AD5AE3" w:rsidRPr="00DA2456" w:rsidRDefault="00AD5AE3" w:rsidP="00FC5F6C">
            <w:pPr>
              <w:rPr>
                <w:rFonts w:ascii="Arial" w:hAnsi="Arial" w:cs="Arial"/>
                <w:b/>
                <w:bCs/>
                <w:color w:val="000000"/>
                <w:sz w:val="16"/>
                <w:szCs w:val="16"/>
                <w:lang w:eastAsia="es-DO"/>
              </w:rPr>
            </w:pPr>
            <w:r w:rsidRPr="00DA2456">
              <w:rPr>
                <w:rFonts w:ascii="Arial" w:hAnsi="Arial" w:cs="Arial"/>
                <w:b/>
                <w:bCs/>
                <w:color w:val="000000"/>
                <w:sz w:val="16"/>
                <w:szCs w:val="16"/>
                <w:lang w:eastAsia="es-DO"/>
              </w:rPr>
              <w:t xml:space="preserve">ÚLTIMOS 7 DÍAS </w:t>
            </w:r>
          </w:p>
        </w:tc>
        <w:tc>
          <w:tcPr>
            <w:tcW w:w="5060" w:type="dxa"/>
            <w:tcBorders>
              <w:top w:val="nil"/>
              <w:left w:val="nil"/>
              <w:bottom w:val="single" w:sz="4" w:space="0" w:color="auto"/>
              <w:right w:val="single" w:sz="4" w:space="0" w:color="auto"/>
            </w:tcBorders>
            <w:shd w:val="clear" w:color="auto" w:fill="auto"/>
            <w:vAlign w:val="bottom"/>
          </w:tcPr>
          <w:p w:rsidR="00AD5AE3" w:rsidRPr="00DA2456" w:rsidRDefault="00AD5AE3" w:rsidP="00FC5F6C">
            <w:pPr>
              <w:rPr>
                <w:rFonts w:ascii="Arial" w:hAnsi="Arial" w:cs="Arial"/>
                <w:color w:val="000000"/>
                <w:lang w:eastAsia="es-DO"/>
              </w:rPr>
            </w:pPr>
            <w:r w:rsidRPr="00DA2456">
              <w:rPr>
                <w:rFonts w:ascii="Arial" w:hAnsi="Arial" w:cs="Arial"/>
                <w:color w:val="000000"/>
                <w:lang w:eastAsia="es-DO"/>
              </w:rPr>
              <w:t xml:space="preserve">Se refiere a los siete días inmediatamente anteriores al día en que se realiza la entrevista.  </w:t>
            </w:r>
          </w:p>
        </w:tc>
      </w:tr>
      <w:tr w:rsidR="00AD5AE3" w:rsidRPr="00DA2456">
        <w:trPr>
          <w:trHeight w:val="525"/>
          <w:jc w:val="center"/>
        </w:trPr>
        <w:tc>
          <w:tcPr>
            <w:tcW w:w="1840" w:type="dxa"/>
            <w:tcBorders>
              <w:top w:val="nil"/>
              <w:left w:val="single" w:sz="4" w:space="0" w:color="auto"/>
              <w:bottom w:val="single" w:sz="4" w:space="0" w:color="auto"/>
              <w:right w:val="single" w:sz="4" w:space="0" w:color="auto"/>
            </w:tcBorders>
            <w:shd w:val="clear" w:color="auto" w:fill="auto"/>
            <w:vAlign w:val="center"/>
          </w:tcPr>
          <w:p w:rsidR="00AD5AE3" w:rsidRPr="00DA2456" w:rsidRDefault="00AD5AE3" w:rsidP="00FC5F6C">
            <w:pPr>
              <w:rPr>
                <w:rFonts w:ascii="Arial" w:hAnsi="Arial" w:cs="Arial"/>
                <w:b/>
                <w:bCs/>
                <w:color w:val="000000"/>
                <w:sz w:val="16"/>
                <w:szCs w:val="16"/>
                <w:lang w:eastAsia="es-DO"/>
              </w:rPr>
            </w:pPr>
            <w:r w:rsidRPr="00DA2456">
              <w:rPr>
                <w:rFonts w:ascii="Arial" w:hAnsi="Arial" w:cs="Arial"/>
                <w:b/>
                <w:bCs/>
                <w:color w:val="000000"/>
                <w:sz w:val="16"/>
                <w:szCs w:val="16"/>
                <w:lang w:eastAsia="es-DO"/>
              </w:rPr>
              <w:t xml:space="preserve">ÚLTIMOS 15 DÍAS </w:t>
            </w:r>
          </w:p>
        </w:tc>
        <w:tc>
          <w:tcPr>
            <w:tcW w:w="5060" w:type="dxa"/>
            <w:tcBorders>
              <w:top w:val="nil"/>
              <w:left w:val="nil"/>
              <w:bottom w:val="single" w:sz="4" w:space="0" w:color="auto"/>
              <w:right w:val="single" w:sz="4" w:space="0" w:color="auto"/>
            </w:tcBorders>
            <w:shd w:val="clear" w:color="auto" w:fill="auto"/>
            <w:vAlign w:val="bottom"/>
          </w:tcPr>
          <w:p w:rsidR="00AD5AE3" w:rsidRPr="00DA2456" w:rsidRDefault="00AD5AE3" w:rsidP="00FC5F6C">
            <w:pPr>
              <w:rPr>
                <w:rFonts w:ascii="Arial" w:hAnsi="Arial" w:cs="Arial"/>
                <w:color w:val="000000"/>
                <w:lang w:eastAsia="es-DO"/>
              </w:rPr>
            </w:pPr>
            <w:r w:rsidRPr="00DA2456">
              <w:rPr>
                <w:rFonts w:ascii="Arial" w:hAnsi="Arial" w:cs="Arial"/>
                <w:color w:val="000000"/>
                <w:lang w:eastAsia="es-DO"/>
              </w:rPr>
              <w:t xml:space="preserve">Es el período de tiempo que cubre los últimos 15 días inmediatamente </w:t>
            </w:r>
            <w:r w:rsidRPr="00DA2456">
              <w:rPr>
                <w:rFonts w:ascii="Arial" w:hAnsi="Arial" w:cs="Arial"/>
                <w:b/>
                <w:bCs/>
                <w:color w:val="000000"/>
                <w:lang w:eastAsia="es-DO"/>
              </w:rPr>
              <w:t>ANTERIORES</w:t>
            </w:r>
            <w:r w:rsidRPr="00DA2456">
              <w:rPr>
                <w:rFonts w:ascii="Arial" w:hAnsi="Arial" w:cs="Arial"/>
                <w:color w:val="000000"/>
                <w:lang w:eastAsia="es-DO"/>
              </w:rPr>
              <w:t xml:space="preserve"> al día de la entrevista. </w:t>
            </w:r>
          </w:p>
        </w:tc>
      </w:tr>
      <w:tr w:rsidR="00AD5AE3" w:rsidRPr="00DA2456">
        <w:trPr>
          <w:trHeight w:val="525"/>
          <w:jc w:val="center"/>
        </w:trPr>
        <w:tc>
          <w:tcPr>
            <w:tcW w:w="1840" w:type="dxa"/>
            <w:tcBorders>
              <w:top w:val="nil"/>
              <w:left w:val="single" w:sz="4" w:space="0" w:color="auto"/>
              <w:bottom w:val="single" w:sz="4" w:space="0" w:color="auto"/>
              <w:right w:val="single" w:sz="4" w:space="0" w:color="auto"/>
            </w:tcBorders>
            <w:shd w:val="clear" w:color="auto" w:fill="auto"/>
            <w:vAlign w:val="center"/>
          </w:tcPr>
          <w:p w:rsidR="00AD5AE3" w:rsidRPr="00DA2456" w:rsidRDefault="00AD5AE3" w:rsidP="00FC5F6C">
            <w:pPr>
              <w:rPr>
                <w:rFonts w:ascii="Arial" w:hAnsi="Arial" w:cs="Arial"/>
                <w:b/>
                <w:bCs/>
                <w:color w:val="000000"/>
                <w:sz w:val="16"/>
                <w:szCs w:val="16"/>
                <w:lang w:eastAsia="es-DO"/>
              </w:rPr>
            </w:pPr>
            <w:r w:rsidRPr="00DA2456">
              <w:rPr>
                <w:rFonts w:ascii="Arial" w:hAnsi="Arial" w:cs="Arial"/>
                <w:b/>
                <w:bCs/>
                <w:color w:val="000000"/>
                <w:sz w:val="16"/>
                <w:szCs w:val="16"/>
                <w:lang w:eastAsia="es-DO"/>
              </w:rPr>
              <w:t xml:space="preserve">MES PASADO </w:t>
            </w:r>
          </w:p>
        </w:tc>
        <w:tc>
          <w:tcPr>
            <w:tcW w:w="5060" w:type="dxa"/>
            <w:tcBorders>
              <w:top w:val="nil"/>
              <w:left w:val="nil"/>
              <w:bottom w:val="single" w:sz="4" w:space="0" w:color="auto"/>
              <w:right w:val="single" w:sz="4" w:space="0" w:color="auto"/>
            </w:tcBorders>
            <w:shd w:val="clear" w:color="auto" w:fill="auto"/>
            <w:vAlign w:val="bottom"/>
          </w:tcPr>
          <w:p w:rsidR="00AD5AE3" w:rsidRPr="00DA2456" w:rsidRDefault="00AD5AE3" w:rsidP="00FC5F6C">
            <w:pPr>
              <w:rPr>
                <w:rFonts w:ascii="Arial" w:hAnsi="Arial" w:cs="Arial"/>
                <w:color w:val="000000"/>
                <w:lang w:eastAsia="es-DO"/>
              </w:rPr>
            </w:pPr>
            <w:r w:rsidRPr="00DA2456">
              <w:rPr>
                <w:rFonts w:ascii="Arial" w:hAnsi="Arial" w:cs="Arial"/>
                <w:color w:val="000000"/>
                <w:lang w:eastAsia="es-DO"/>
              </w:rPr>
              <w:t xml:space="preserve">Mes calendario inmediatamente anterior, al mes en el que se realiza la entrevista. </w:t>
            </w:r>
          </w:p>
        </w:tc>
      </w:tr>
      <w:tr w:rsidR="00AD5AE3" w:rsidRPr="00DA2456">
        <w:trPr>
          <w:trHeight w:val="525"/>
          <w:jc w:val="center"/>
        </w:trPr>
        <w:tc>
          <w:tcPr>
            <w:tcW w:w="1840" w:type="dxa"/>
            <w:tcBorders>
              <w:top w:val="nil"/>
              <w:left w:val="single" w:sz="4" w:space="0" w:color="auto"/>
              <w:bottom w:val="single" w:sz="4" w:space="0" w:color="auto"/>
              <w:right w:val="single" w:sz="4" w:space="0" w:color="auto"/>
            </w:tcBorders>
            <w:shd w:val="clear" w:color="auto" w:fill="auto"/>
            <w:vAlign w:val="center"/>
          </w:tcPr>
          <w:p w:rsidR="00AD5AE3" w:rsidRPr="00DA2456" w:rsidRDefault="00AD5AE3" w:rsidP="00FC5F6C">
            <w:pPr>
              <w:rPr>
                <w:rFonts w:ascii="Arial" w:hAnsi="Arial" w:cs="Arial"/>
                <w:b/>
                <w:bCs/>
                <w:color w:val="000000"/>
                <w:sz w:val="16"/>
                <w:szCs w:val="16"/>
                <w:lang w:eastAsia="es-DO"/>
              </w:rPr>
            </w:pPr>
            <w:r w:rsidRPr="00DA2456">
              <w:rPr>
                <w:rFonts w:ascii="Arial" w:hAnsi="Arial" w:cs="Arial"/>
                <w:b/>
                <w:bCs/>
                <w:color w:val="000000"/>
                <w:sz w:val="16"/>
                <w:szCs w:val="16"/>
                <w:lang w:eastAsia="es-DO"/>
              </w:rPr>
              <w:t xml:space="preserve">ÚLTIMOS DOCE MESES </w:t>
            </w:r>
          </w:p>
        </w:tc>
        <w:tc>
          <w:tcPr>
            <w:tcW w:w="5060" w:type="dxa"/>
            <w:tcBorders>
              <w:top w:val="nil"/>
              <w:left w:val="nil"/>
              <w:bottom w:val="single" w:sz="4" w:space="0" w:color="auto"/>
              <w:right w:val="single" w:sz="4" w:space="0" w:color="auto"/>
            </w:tcBorders>
            <w:shd w:val="clear" w:color="auto" w:fill="auto"/>
            <w:vAlign w:val="bottom"/>
          </w:tcPr>
          <w:p w:rsidR="00AD5AE3" w:rsidRPr="00DA2456" w:rsidRDefault="00AD5AE3" w:rsidP="00FC5F6C">
            <w:pPr>
              <w:rPr>
                <w:rFonts w:ascii="Arial" w:hAnsi="Arial" w:cs="Arial"/>
                <w:color w:val="000000"/>
                <w:lang w:eastAsia="es-DO"/>
              </w:rPr>
            </w:pPr>
            <w:r w:rsidRPr="00DA2456">
              <w:rPr>
                <w:rFonts w:ascii="Arial" w:hAnsi="Arial" w:cs="Arial"/>
                <w:color w:val="000000"/>
                <w:lang w:eastAsia="es-DO"/>
              </w:rPr>
              <w:t xml:space="preserve">Son los 12 meses inmediatamente anteriores al mes en que se hace la entrevista. </w:t>
            </w:r>
          </w:p>
        </w:tc>
      </w:tr>
      <w:tr w:rsidR="00AD5AE3" w:rsidRPr="00DA2456">
        <w:trPr>
          <w:trHeight w:val="780"/>
          <w:jc w:val="center"/>
        </w:trPr>
        <w:tc>
          <w:tcPr>
            <w:tcW w:w="1840" w:type="dxa"/>
            <w:tcBorders>
              <w:top w:val="nil"/>
              <w:left w:val="single" w:sz="4" w:space="0" w:color="auto"/>
              <w:bottom w:val="single" w:sz="4" w:space="0" w:color="auto"/>
              <w:right w:val="single" w:sz="4" w:space="0" w:color="auto"/>
            </w:tcBorders>
            <w:shd w:val="clear" w:color="auto" w:fill="auto"/>
            <w:vAlign w:val="center"/>
          </w:tcPr>
          <w:p w:rsidR="00AD5AE3" w:rsidRPr="00DA2456" w:rsidRDefault="00AD5AE3" w:rsidP="00FC5F6C">
            <w:pPr>
              <w:rPr>
                <w:rFonts w:ascii="Arial" w:hAnsi="Arial" w:cs="Arial"/>
                <w:b/>
                <w:bCs/>
                <w:color w:val="000000"/>
                <w:sz w:val="16"/>
                <w:szCs w:val="16"/>
                <w:lang w:eastAsia="es-DO"/>
              </w:rPr>
            </w:pPr>
            <w:r w:rsidRPr="00DA2456">
              <w:rPr>
                <w:rFonts w:ascii="Arial" w:hAnsi="Arial" w:cs="Arial"/>
                <w:b/>
                <w:bCs/>
                <w:color w:val="000000"/>
                <w:sz w:val="16"/>
                <w:szCs w:val="16"/>
                <w:lang w:eastAsia="es-DO"/>
              </w:rPr>
              <w:t xml:space="preserve">AÑO ESCOLAR </w:t>
            </w:r>
          </w:p>
        </w:tc>
        <w:tc>
          <w:tcPr>
            <w:tcW w:w="5060" w:type="dxa"/>
            <w:tcBorders>
              <w:top w:val="nil"/>
              <w:left w:val="nil"/>
              <w:bottom w:val="single" w:sz="4" w:space="0" w:color="auto"/>
              <w:right w:val="single" w:sz="4" w:space="0" w:color="auto"/>
            </w:tcBorders>
            <w:shd w:val="clear" w:color="auto" w:fill="auto"/>
            <w:vAlign w:val="bottom"/>
          </w:tcPr>
          <w:p w:rsidR="00AD5AE3" w:rsidRPr="00DA2456" w:rsidRDefault="00AD5AE3" w:rsidP="00FC5F6C">
            <w:pPr>
              <w:rPr>
                <w:rFonts w:ascii="Arial" w:hAnsi="Arial" w:cs="Arial"/>
                <w:color w:val="000000"/>
                <w:lang w:eastAsia="es-DO"/>
              </w:rPr>
            </w:pPr>
            <w:r w:rsidRPr="00DA2456">
              <w:rPr>
                <w:rFonts w:ascii="Arial" w:hAnsi="Arial" w:cs="Arial"/>
                <w:color w:val="000000"/>
                <w:lang w:eastAsia="es-DO"/>
              </w:rPr>
              <w:t xml:space="preserve">Es el período de tiempo dedicado a las actividades escolares. Comprende los meses de septiembre a junio. </w:t>
            </w:r>
          </w:p>
        </w:tc>
      </w:tr>
    </w:tbl>
    <w:p w:rsidR="00AD5AE3" w:rsidRDefault="00AD5AE3" w:rsidP="00D7242B">
      <w:pPr>
        <w:pStyle w:val="BodyText"/>
        <w:rPr>
          <w:lang w:val="es-MX"/>
        </w:rPr>
      </w:pPr>
    </w:p>
    <w:sectPr w:rsidR="00AD5AE3" w:rsidSect="00D304AC">
      <w:headerReference w:type="default" r:id="rId8"/>
      <w:footerReference w:type="default" r:id="rId9"/>
      <w:headerReference w:type="first" r:id="rId10"/>
      <w:footerReference w:type="first" r:id="rId11"/>
      <w:pgSz w:w="12240" w:h="15840"/>
      <w:pgMar w:top="1417" w:right="1701" w:bottom="1417" w:left="1701" w:header="708" w:footer="708" w:gutter="0"/>
      <w:pgNumType w:start="1"/>
      <w:cols w:space="708"/>
      <w:titlePg/>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9B51E9" w:rsidRDefault="009B51E9" w:rsidP="00D304AC">
      <w:pPr>
        <w:spacing w:after="0" w:line="240" w:lineRule="auto"/>
      </w:pPr>
      <w:r>
        <w:separator/>
      </w:r>
    </w:p>
  </w:endnote>
  <w:endnote w:type="continuationSeparator" w:id="1">
    <w:p w:rsidR="009B51E9" w:rsidRDefault="009B51E9" w:rsidP="00D304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mbria Math">
    <w:altName w:val="Cambria"/>
    <w:panose1 w:val="00000000000000000000"/>
    <w:charset w:val="4D"/>
    <w:family w:val="roman"/>
    <w:notTrueType/>
    <w:pitch w:val="default"/>
    <w:sig w:usb0="00000003"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 w:name="Lucida Sans Unicode">
    <w:panose1 w:val="020B060203050402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sdt>
    <w:sdtPr>
      <w:id w:val="264738614"/>
      <w:docPartObj>
        <w:docPartGallery w:val="Page Numbers (Bottom of Page)"/>
        <w:docPartUnique/>
      </w:docPartObj>
    </w:sdtPr>
    <w:sdtContent>
      <w:p w:rsidR="00B4266B" w:rsidRDefault="000A2439">
        <w:pPr>
          <w:pStyle w:val="Footer"/>
        </w:pPr>
        <w:r w:rsidRPr="000A2439">
          <w:rPr>
            <w:noProof/>
            <w:lang w:val="es-ES" w:eastAsia="zh-TW"/>
          </w:rPr>
          <w:pict>
            <v:group id="_x0000_s2056" style="position:absolute;margin-left:-98.05pt;margin-top:0;width:34.4pt;height:56.45pt;z-index:251662336;mso-position-horizontal:right;mso-position-horizontal-relative:margin;mso-position-vertical:bottom;mso-position-vertical-relative:page" coordorigin="1743,14699" coordsize="688,1129">
              <v:shapetype id="_x0000_t32" coordsize="21600,21600" o:spt="32" o:oned="t" path="m0,0l21600,21600e" filled="f">
                <v:path arrowok="t" fillok="f" o:connecttype="none"/>
                <o:lock v:ext="edit" shapetype="t"/>
              </v:shapetype>
              <v:shape id="_x0000_s2057" type="#_x0000_t32" style="position:absolute;left:2111;top:15387;width:0;height:441;flip:y" o:connectortype="straight" strokecolor="#7f7f7f [1612]"/>
              <v:rect id="_x0000_s2058" style="position:absolute;left:1743;top:14699;width:688;height:688;v-text-anchor:middle" filled="f" strokecolor="#7f7f7f [1612]">
                <v:textbox>
                  <w:txbxContent>
                    <w:p w:rsidR="00B4266B" w:rsidRPr="00D304AC" w:rsidRDefault="000A2439">
                      <w:pPr>
                        <w:pStyle w:val="Footer"/>
                        <w:jc w:val="center"/>
                        <w:rPr>
                          <w:rFonts w:ascii="Arial" w:hAnsi="Arial" w:cs="Arial"/>
                          <w:sz w:val="16"/>
                          <w:szCs w:val="16"/>
                        </w:rPr>
                      </w:pPr>
                      <w:fldSimple w:instr=" PAGE    \* MERGEFORMAT ">
                        <w:r w:rsidR="00E0676E" w:rsidRPr="00E0676E">
                          <w:rPr>
                            <w:rFonts w:ascii="Arial" w:hAnsi="Arial" w:cs="Arial"/>
                            <w:noProof/>
                            <w:sz w:val="16"/>
                            <w:szCs w:val="16"/>
                          </w:rPr>
                          <w:t>23</w:t>
                        </w:r>
                      </w:fldSimple>
                    </w:p>
                  </w:txbxContent>
                </v:textbox>
              </v:rect>
              <w10:wrap anchorx="margin" anchory="page"/>
            </v:group>
          </w:pict>
        </w:r>
      </w:p>
    </w:sdtContent>
  </w:sdt>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sdt>
    <w:sdtPr>
      <w:id w:val="264738611"/>
      <w:docPartObj>
        <w:docPartGallery w:val="Page Numbers (Bottom of Page)"/>
        <w:docPartUnique/>
      </w:docPartObj>
    </w:sdtPr>
    <w:sdtContent>
      <w:p w:rsidR="00B4266B" w:rsidRDefault="000A2439">
        <w:pPr>
          <w:pStyle w:val="Footer"/>
        </w:pPr>
        <w:r w:rsidRPr="000A2439">
          <w:rPr>
            <w:noProof/>
            <w:lang w:val="es-ES" w:eastAsia="zh-TW"/>
          </w:rPr>
          <w:pict>
            <v:group id="_x0000_s2053" style="position:absolute;margin-left:-98.05pt;margin-top:0;width:34.4pt;height:56.45pt;z-index:251660288;mso-position-horizontal:right;mso-position-horizontal-relative:margin;mso-position-vertical:bottom;mso-position-vertical-relative:page" coordorigin="1743,14699" coordsize="688,1129">
              <v:shapetype id="_x0000_t32" coordsize="21600,21600" o:spt="32" o:oned="t" path="m0,0l21600,21600e" filled="f">
                <v:path arrowok="t" fillok="f" o:connecttype="none"/>
                <o:lock v:ext="edit" shapetype="t"/>
              </v:shapetype>
              <v:shape id="_x0000_s2054" type="#_x0000_t32" style="position:absolute;left:2111;top:15387;width:0;height:441;flip:y" o:connectortype="straight" strokecolor="#7f7f7f [1612]"/>
              <v:rect id="_x0000_s2055" style="position:absolute;left:1743;top:14699;width:688;height:688;v-text-anchor:middle" filled="f" strokecolor="#7f7f7f [1612]">
                <v:textbox>
                  <w:txbxContent>
                    <w:p w:rsidR="00B4266B" w:rsidRPr="00D304AC" w:rsidRDefault="000A2439">
                      <w:pPr>
                        <w:pStyle w:val="Footer"/>
                        <w:jc w:val="center"/>
                        <w:rPr>
                          <w:rFonts w:ascii="Arial" w:hAnsi="Arial" w:cs="Arial"/>
                          <w:sz w:val="16"/>
                          <w:szCs w:val="16"/>
                        </w:rPr>
                      </w:pPr>
                      <w:fldSimple w:instr=" PAGE    \* MERGEFORMAT ">
                        <w:r w:rsidR="00E0676E" w:rsidRPr="00E0676E">
                          <w:rPr>
                            <w:rFonts w:ascii="Arial" w:hAnsi="Arial" w:cs="Arial"/>
                            <w:noProof/>
                            <w:sz w:val="16"/>
                            <w:szCs w:val="16"/>
                          </w:rPr>
                          <w:t>1</w:t>
                        </w:r>
                      </w:fldSimple>
                    </w:p>
                  </w:txbxContent>
                </v:textbox>
              </v:rect>
              <w10:wrap anchorx="margin" anchory="page"/>
            </v:group>
          </w:pict>
        </w:r>
      </w:p>
    </w:sdtContent>
  </w:sdt>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9B51E9" w:rsidRDefault="009B51E9" w:rsidP="00D304AC">
      <w:pPr>
        <w:spacing w:after="0" w:line="240" w:lineRule="auto"/>
      </w:pPr>
      <w:r>
        <w:separator/>
      </w:r>
    </w:p>
  </w:footnote>
  <w:footnote w:type="continuationSeparator" w:id="1">
    <w:p w:rsidR="009B51E9" w:rsidRDefault="009B51E9" w:rsidP="00D304AC">
      <w:pPr>
        <w:spacing w:after="0" w:line="240" w:lineRule="auto"/>
      </w:pPr>
      <w:r>
        <w:continuationSeparator/>
      </w:r>
    </w:p>
  </w:footnote>
  <w:footnote w:id="2">
    <w:p w:rsidR="00C225AC" w:rsidRDefault="00C225AC">
      <w:pPr>
        <w:pStyle w:val="FootnoteText"/>
      </w:pPr>
      <w:ins w:id="484" w:author="Juan Pablo Gutiérrez" w:date="2011-11-03T14:43:00Z">
        <w:r>
          <w:rPr>
            <w:rStyle w:val="FootnoteReference"/>
          </w:rPr>
          <w:footnoteRef/>
        </w:r>
        <w:r>
          <w:t xml:space="preserve"> </w:t>
        </w:r>
        <w:r w:rsidRPr="00C225AC">
          <w:t>Sin importar el grado que los alumnos estén cursando, el esquema actual entrega D$300 a hogares con uno o dos hijos asistiendo a la escuela entre los grados primero y decimo; D$450 a aquellos que tengan tres hijos y D$600 a los que tengan cuatro o más. Los esquemas piloto propuestos asignarán D$300 por hogar, independientemente del número de hijos matriculados, y una transferencia individual por hijo matriculado a partir del quinto grado, sin que el total de becas por hogar pueda sobrepasar D$900. El primer esquema piloto entregaría D$50 por alumno asistiendo a los grados quinto y sexto; D$100 por alumno asistiendo a los grados séptimo y octavo; y D$150 por alumno asistiendo a los grados noveno y decimo. El segundo esquema piloto entregaría D$100 por alumno asistiendo a los grados quinto y sexto; D$150 por alumno asistiendo a los grados septimo y octavo y D 200 por alumno asistiendo a los grados noveno y d cimo. Se estima que el primer esquema no implicaría un mayor costo y el segundo sería 18% más caro</w:t>
        </w:r>
        <w:r>
          <w:t xml:space="preserve"> (BID)</w:t>
        </w:r>
        <w:r w:rsidRPr="00C225AC">
          <w:t>.</w:t>
        </w:r>
      </w:ins>
    </w:p>
  </w:footnote>
  <w:footnote w:id="3">
    <w:p w:rsidR="008E797B" w:rsidRDefault="008E797B">
      <w:pPr>
        <w:pStyle w:val="FootnoteText"/>
      </w:pPr>
      <w:ins w:id="516" w:author="Juan Pablo Gutiérrez" w:date="2011-11-03T14:51:00Z">
        <w:r>
          <w:rPr>
            <w:rStyle w:val="FootnoteReference"/>
          </w:rPr>
          <w:footnoteRef/>
        </w:r>
        <w:r>
          <w:t xml:space="preserve"> No obstante, es importante tener presente que los criterios </w:t>
        </w:r>
      </w:ins>
      <w:ins w:id="517" w:author="Juan Pablo Gutiérrez" w:date="2011-11-03T14:52:00Z">
        <w:r>
          <w:t>administrativos</w:t>
        </w:r>
      </w:ins>
      <w:ins w:id="518" w:author="Juan Pablo Gutiérrez" w:date="2011-11-03T14:51:00Z">
        <w:r>
          <w:t xml:space="preserve"> que </w:t>
        </w:r>
      </w:ins>
      <w:ins w:id="519" w:author="Juan Pablo Gutiérrez" w:date="2011-11-03T14:52:00Z">
        <w:r>
          <w:t>hacen posible que exista un  grupo de hogares elegibles no incorporados podrían estar relacionados con las variables de resultado, lo que sesgaría las estimaciones.</w:t>
        </w:r>
      </w:ins>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4266B" w:rsidRPr="00D304AC" w:rsidRDefault="00B4266B" w:rsidP="00D304AC">
    <w:pPr>
      <w:pStyle w:val="Header"/>
      <w:jc w:val="center"/>
      <w:rPr>
        <w:rFonts w:ascii="Arial" w:hAnsi="Arial" w:cs="Arial"/>
        <w:b/>
        <w:i/>
        <w:sz w:val="24"/>
        <w:szCs w:val="24"/>
      </w:rPr>
    </w:pPr>
    <w:r w:rsidRPr="00D304AC">
      <w:rPr>
        <w:rFonts w:ascii="Arial" w:hAnsi="Arial" w:cs="Arial"/>
        <w:b/>
        <w:i/>
        <w:sz w:val="24"/>
        <w:szCs w:val="24"/>
      </w:rPr>
      <w:t>Ficha Técnica de la Encuesta Especial de Protección Social 2010</w:t>
    </w: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4266B" w:rsidRPr="00D304AC" w:rsidRDefault="00B4266B" w:rsidP="00D304AC">
    <w:pPr>
      <w:pStyle w:val="Header"/>
      <w:jc w:val="center"/>
      <w:rPr>
        <w:rFonts w:ascii="Arial" w:hAnsi="Arial" w:cs="Arial"/>
        <w:b/>
        <w:i/>
        <w:sz w:val="24"/>
        <w:szCs w:val="24"/>
      </w:rPr>
    </w:pPr>
    <w:r w:rsidRPr="00D304AC">
      <w:rPr>
        <w:rFonts w:ascii="Arial" w:hAnsi="Arial" w:cs="Arial"/>
        <w:b/>
        <w:i/>
        <w:sz w:val="24"/>
        <w:szCs w:val="24"/>
      </w:rPr>
      <w:t>Ficha Técnica de la Encuesta Especial de Protección Social 2010</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B334CF5"/>
    <w:multiLevelType w:val="hybridMultilevel"/>
    <w:tmpl w:val="42AAE9C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E2603A0"/>
    <w:multiLevelType w:val="hybridMultilevel"/>
    <w:tmpl w:val="31E47E6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BBF7055"/>
    <w:multiLevelType w:val="hybridMultilevel"/>
    <w:tmpl w:val="5C72E010"/>
    <w:lvl w:ilvl="0" w:tplc="2606338E">
      <w:start w:val="1"/>
      <w:numFmt w:val="lowerRoman"/>
      <w:lvlText w:val="%1)"/>
      <w:lvlJc w:val="left"/>
      <w:pPr>
        <w:ind w:left="765" w:hanging="720"/>
      </w:pPr>
      <w:rPr>
        <w:rFonts w:hint="default"/>
      </w:rPr>
    </w:lvl>
    <w:lvl w:ilvl="1" w:tplc="080A0019" w:tentative="1">
      <w:start w:val="1"/>
      <w:numFmt w:val="lowerLetter"/>
      <w:lvlText w:val="%2."/>
      <w:lvlJc w:val="left"/>
      <w:pPr>
        <w:ind w:left="1125" w:hanging="360"/>
      </w:pPr>
    </w:lvl>
    <w:lvl w:ilvl="2" w:tplc="080A001B" w:tentative="1">
      <w:start w:val="1"/>
      <w:numFmt w:val="lowerRoman"/>
      <w:lvlText w:val="%3."/>
      <w:lvlJc w:val="right"/>
      <w:pPr>
        <w:ind w:left="1845" w:hanging="180"/>
      </w:pPr>
    </w:lvl>
    <w:lvl w:ilvl="3" w:tplc="080A000F" w:tentative="1">
      <w:start w:val="1"/>
      <w:numFmt w:val="decimal"/>
      <w:lvlText w:val="%4."/>
      <w:lvlJc w:val="left"/>
      <w:pPr>
        <w:ind w:left="2565" w:hanging="360"/>
      </w:pPr>
    </w:lvl>
    <w:lvl w:ilvl="4" w:tplc="080A0019" w:tentative="1">
      <w:start w:val="1"/>
      <w:numFmt w:val="lowerLetter"/>
      <w:lvlText w:val="%5."/>
      <w:lvlJc w:val="left"/>
      <w:pPr>
        <w:ind w:left="3285" w:hanging="360"/>
      </w:pPr>
    </w:lvl>
    <w:lvl w:ilvl="5" w:tplc="080A001B" w:tentative="1">
      <w:start w:val="1"/>
      <w:numFmt w:val="lowerRoman"/>
      <w:lvlText w:val="%6."/>
      <w:lvlJc w:val="right"/>
      <w:pPr>
        <w:ind w:left="4005" w:hanging="180"/>
      </w:pPr>
    </w:lvl>
    <w:lvl w:ilvl="6" w:tplc="080A000F" w:tentative="1">
      <w:start w:val="1"/>
      <w:numFmt w:val="decimal"/>
      <w:lvlText w:val="%7."/>
      <w:lvlJc w:val="left"/>
      <w:pPr>
        <w:ind w:left="4725" w:hanging="360"/>
      </w:pPr>
    </w:lvl>
    <w:lvl w:ilvl="7" w:tplc="080A0019" w:tentative="1">
      <w:start w:val="1"/>
      <w:numFmt w:val="lowerLetter"/>
      <w:lvlText w:val="%8."/>
      <w:lvlJc w:val="left"/>
      <w:pPr>
        <w:ind w:left="5445" w:hanging="360"/>
      </w:pPr>
    </w:lvl>
    <w:lvl w:ilvl="8" w:tplc="080A001B" w:tentative="1">
      <w:start w:val="1"/>
      <w:numFmt w:val="lowerRoman"/>
      <w:lvlText w:val="%9."/>
      <w:lvlJc w:val="right"/>
      <w:pPr>
        <w:ind w:left="6165" w:hanging="180"/>
      </w:pPr>
    </w:lvl>
  </w:abstractNum>
  <w:abstractNum w:abstractNumId="3">
    <w:nsid w:val="389602A6"/>
    <w:multiLevelType w:val="hybridMultilevel"/>
    <w:tmpl w:val="85DA8E52"/>
    <w:lvl w:ilvl="0" w:tplc="5406047C">
      <w:start w:val="1"/>
      <w:numFmt w:val="bullet"/>
      <w:lvlText w:val="•"/>
      <w:lvlJc w:val="left"/>
      <w:pPr>
        <w:tabs>
          <w:tab w:val="num" w:pos="720"/>
        </w:tabs>
        <w:ind w:left="720" w:hanging="360"/>
      </w:pPr>
      <w:rPr>
        <w:rFonts w:ascii="Arial" w:hAnsi="Arial" w:hint="default"/>
      </w:rPr>
    </w:lvl>
    <w:lvl w:ilvl="1" w:tplc="53B49C42" w:tentative="1">
      <w:start w:val="1"/>
      <w:numFmt w:val="bullet"/>
      <w:lvlText w:val="•"/>
      <w:lvlJc w:val="left"/>
      <w:pPr>
        <w:tabs>
          <w:tab w:val="num" w:pos="1440"/>
        </w:tabs>
        <w:ind w:left="1440" w:hanging="360"/>
      </w:pPr>
      <w:rPr>
        <w:rFonts w:ascii="Arial" w:hAnsi="Arial" w:hint="default"/>
      </w:rPr>
    </w:lvl>
    <w:lvl w:ilvl="2" w:tplc="354AE918" w:tentative="1">
      <w:start w:val="1"/>
      <w:numFmt w:val="bullet"/>
      <w:lvlText w:val="•"/>
      <w:lvlJc w:val="left"/>
      <w:pPr>
        <w:tabs>
          <w:tab w:val="num" w:pos="2160"/>
        </w:tabs>
        <w:ind w:left="2160" w:hanging="360"/>
      </w:pPr>
      <w:rPr>
        <w:rFonts w:ascii="Arial" w:hAnsi="Arial" w:hint="default"/>
      </w:rPr>
    </w:lvl>
    <w:lvl w:ilvl="3" w:tplc="053074C8" w:tentative="1">
      <w:start w:val="1"/>
      <w:numFmt w:val="bullet"/>
      <w:lvlText w:val="•"/>
      <w:lvlJc w:val="left"/>
      <w:pPr>
        <w:tabs>
          <w:tab w:val="num" w:pos="2880"/>
        </w:tabs>
        <w:ind w:left="2880" w:hanging="360"/>
      </w:pPr>
      <w:rPr>
        <w:rFonts w:ascii="Arial" w:hAnsi="Arial" w:hint="default"/>
      </w:rPr>
    </w:lvl>
    <w:lvl w:ilvl="4" w:tplc="B598F70E" w:tentative="1">
      <w:start w:val="1"/>
      <w:numFmt w:val="bullet"/>
      <w:lvlText w:val="•"/>
      <w:lvlJc w:val="left"/>
      <w:pPr>
        <w:tabs>
          <w:tab w:val="num" w:pos="3600"/>
        </w:tabs>
        <w:ind w:left="3600" w:hanging="360"/>
      </w:pPr>
      <w:rPr>
        <w:rFonts w:ascii="Arial" w:hAnsi="Arial" w:hint="default"/>
      </w:rPr>
    </w:lvl>
    <w:lvl w:ilvl="5" w:tplc="55BA2582" w:tentative="1">
      <w:start w:val="1"/>
      <w:numFmt w:val="bullet"/>
      <w:lvlText w:val="•"/>
      <w:lvlJc w:val="left"/>
      <w:pPr>
        <w:tabs>
          <w:tab w:val="num" w:pos="4320"/>
        </w:tabs>
        <w:ind w:left="4320" w:hanging="360"/>
      </w:pPr>
      <w:rPr>
        <w:rFonts w:ascii="Arial" w:hAnsi="Arial" w:hint="default"/>
      </w:rPr>
    </w:lvl>
    <w:lvl w:ilvl="6" w:tplc="6832D842" w:tentative="1">
      <w:start w:val="1"/>
      <w:numFmt w:val="bullet"/>
      <w:lvlText w:val="•"/>
      <w:lvlJc w:val="left"/>
      <w:pPr>
        <w:tabs>
          <w:tab w:val="num" w:pos="5040"/>
        </w:tabs>
        <w:ind w:left="5040" w:hanging="360"/>
      </w:pPr>
      <w:rPr>
        <w:rFonts w:ascii="Arial" w:hAnsi="Arial" w:hint="default"/>
      </w:rPr>
    </w:lvl>
    <w:lvl w:ilvl="7" w:tplc="E5DE15DA" w:tentative="1">
      <w:start w:val="1"/>
      <w:numFmt w:val="bullet"/>
      <w:lvlText w:val="•"/>
      <w:lvlJc w:val="left"/>
      <w:pPr>
        <w:tabs>
          <w:tab w:val="num" w:pos="5760"/>
        </w:tabs>
        <w:ind w:left="5760" w:hanging="360"/>
      </w:pPr>
      <w:rPr>
        <w:rFonts w:ascii="Arial" w:hAnsi="Arial" w:hint="default"/>
      </w:rPr>
    </w:lvl>
    <w:lvl w:ilvl="8" w:tplc="BFC21DBE" w:tentative="1">
      <w:start w:val="1"/>
      <w:numFmt w:val="bullet"/>
      <w:lvlText w:val="•"/>
      <w:lvlJc w:val="left"/>
      <w:pPr>
        <w:tabs>
          <w:tab w:val="num" w:pos="6480"/>
        </w:tabs>
        <w:ind w:left="6480" w:hanging="360"/>
      </w:pPr>
      <w:rPr>
        <w:rFonts w:ascii="Arial" w:hAnsi="Arial" w:hint="default"/>
      </w:rPr>
    </w:lvl>
  </w:abstractNum>
  <w:abstractNum w:abstractNumId="4">
    <w:nsid w:val="68E148EB"/>
    <w:multiLevelType w:val="hybridMultilevel"/>
    <w:tmpl w:val="2E5A8E6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71AA4BD0"/>
    <w:multiLevelType w:val="hybridMultilevel"/>
    <w:tmpl w:val="59DCC3A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4"/>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trackRevisions/>
  <w:doNotTrackMoves/>
  <w:defaultTabStop w:val="708"/>
  <w:hyphenationZone w:val="425"/>
  <w:drawingGridHorizontalSpacing w:val="110"/>
  <w:displayHorizontalDrawingGridEvery w:val="2"/>
  <w:characterSpacingControl w:val="doNotCompress"/>
  <w:hdrShapeDefaults>
    <o:shapedefaults v:ext="edit" spidmax="2063"/>
    <o:shapelayout v:ext="edit">
      <o:idmap v:ext="edit" data="2"/>
      <o:rules v:ext="edit">
        <o:r id="V:Rule3" type="connector" idref="#_x0000_s2054"/>
        <o:r id="V:Rule4" type="connector" idref="#_x0000_s2057"/>
      </o:rules>
    </o:shapelayout>
  </w:hdrShapeDefaults>
  <w:footnotePr>
    <w:footnote w:id="0"/>
    <w:footnote w:id="1"/>
  </w:footnotePr>
  <w:endnotePr>
    <w:endnote w:id="0"/>
    <w:endnote w:id="1"/>
  </w:endnotePr>
  <w:compat/>
  <w:rsids>
    <w:rsidRoot w:val="0089603B"/>
    <w:rsid w:val="00035BB5"/>
    <w:rsid w:val="0004281D"/>
    <w:rsid w:val="000934A0"/>
    <w:rsid w:val="000A2439"/>
    <w:rsid w:val="000C733A"/>
    <w:rsid w:val="000E7E8C"/>
    <w:rsid w:val="00143868"/>
    <w:rsid w:val="001B0874"/>
    <w:rsid w:val="002A2ED1"/>
    <w:rsid w:val="002F4D94"/>
    <w:rsid w:val="00330D10"/>
    <w:rsid w:val="00366458"/>
    <w:rsid w:val="003B63E2"/>
    <w:rsid w:val="003F491D"/>
    <w:rsid w:val="004968FA"/>
    <w:rsid w:val="00521D5F"/>
    <w:rsid w:val="005231ED"/>
    <w:rsid w:val="005632F7"/>
    <w:rsid w:val="005641BB"/>
    <w:rsid w:val="00565D24"/>
    <w:rsid w:val="00595CEF"/>
    <w:rsid w:val="0064528C"/>
    <w:rsid w:val="00745F40"/>
    <w:rsid w:val="007A1744"/>
    <w:rsid w:val="007C3461"/>
    <w:rsid w:val="00837856"/>
    <w:rsid w:val="00880EB7"/>
    <w:rsid w:val="0089603B"/>
    <w:rsid w:val="008A374E"/>
    <w:rsid w:val="008E797B"/>
    <w:rsid w:val="009B51E9"/>
    <w:rsid w:val="009E34B9"/>
    <w:rsid w:val="00AC4A5E"/>
    <w:rsid w:val="00AD5AE3"/>
    <w:rsid w:val="00B4266B"/>
    <w:rsid w:val="00B50C17"/>
    <w:rsid w:val="00B54288"/>
    <w:rsid w:val="00BA6153"/>
    <w:rsid w:val="00BF2033"/>
    <w:rsid w:val="00C225AC"/>
    <w:rsid w:val="00C9761B"/>
    <w:rsid w:val="00CB0E16"/>
    <w:rsid w:val="00CC4036"/>
    <w:rsid w:val="00D00747"/>
    <w:rsid w:val="00D304AC"/>
    <w:rsid w:val="00D50A13"/>
    <w:rsid w:val="00D7242B"/>
    <w:rsid w:val="00E0676E"/>
    <w:rsid w:val="00E17BC3"/>
    <w:rsid w:val="00F331BD"/>
    <w:rsid w:val="00F53A0A"/>
    <w:rsid w:val="00F90625"/>
    <w:rsid w:val="00FC5F6C"/>
  </w:rsids>
  <m:mathPr>
    <m:mathFont m:val="MS Gothic"/>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5D24"/>
  </w:style>
  <w:style w:type="paragraph" w:styleId="Heading1">
    <w:name w:val="heading 1"/>
    <w:basedOn w:val="Normal"/>
    <w:next w:val="Normal"/>
    <w:link w:val="Heading1Char"/>
    <w:uiPriority w:val="9"/>
    <w:qFormat/>
    <w:rsid w:val="006452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qFormat/>
    <w:rsid w:val="0064528C"/>
    <w:pPr>
      <w:keepNext/>
      <w:spacing w:before="240" w:after="60" w:line="240" w:lineRule="auto"/>
      <w:outlineLvl w:val="1"/>
    </w:pPr>
    <w:rPr>
      <w:rFonts w:ascii="Arial" w:eastAsia="Times New Roman" w:hAnsi="Arial" w:cs="Times New Roman"/>
      <w:b/>
      <w:i/>
      <w:sz w:val="28"/>
      <w:szCs w:val="28"/>
      <w:lang w:val="es-ES_tradnl" w:eastAsia="es-ES_tradnl"/>
    </w:rPr>
  </w:style>
  <w:style w:type="paragraph" w:styleId="Heading3">
    <w:name w:val="heading 3"/>
    <w:basedOn w:val="Normal"/>
    <w:next w:val="Normal"/>
    <w:link w:val="Heading3Char"/>
    <w:uiPriority w:val="9"/>
    <w:unhideWhenUsed/>
    <w:qFormat/>
    <w:rsid w:val="00F9062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Spacing">
    <w:name w:val="No Spacing"/>
    <w:link w:val="NoSpacingChar"/>
    <w:uiPriority w:val="1"/>
    <w:qFormat/>
    <w:rsid w:val="0089603B"/>
    <w:pPr>
      <w:spacing w:after="0" w:line="240" w:lineRule="auto"/>
    </w:pPr>
    <w:rPr>
      <w:rFonts w:eastAsiaTheme="minorEastAsia"/>
      <w:lang w:val="es-ES"/>
    </w:rPr>
  </w:style>
  <w:style w:type="character" w:customStyle="1" w:styleId="NoSpacingChar">
    <w:name w:val="No Spacing Char"/>
    <w:basedOn w:val="DefaultParagraphFont"/>
    <w:link w:val="NoSpacing"/>
    <w:uiPriority w:val="1"/>
    <w:rsid w:val="0089603B"/>
    <w:rPr>
      <w:rFonts w:eastAsiaTheme="minorEastAsia"/>
      <w:lang w:val="es-ES"/>
    </w:rPr>
  </w:style>
  <w:style w:type="paragraph" w:styleId="BalloonText">
    <w:name w:val="Balloon Text"/>
    <w:basedOn w:val="Normal"/>
    <w:link w:val="BalloonTextChar"/>
    <w:uiPriority w:val="99"/>
    <w:semiHidden/>
    <w:unhideWhenUsed/>
    <w:rsid w:val="008960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03B"/>
    <w:rPr>
      <w:rFonts w:ascii="Tahoma" w:hAnsi="Tahoma" w:cs="Tahoma"/>
      <w:sz w:val="16"/>
      <w:szCs w:val="16"/>
    </w:rPr>
  </w:style>
  <w:style w:type="paragraph" w:styleId="ListParagraph">
    <w:name w:val="List Paragraph"/>
    <w:basedOn w:val="Normal"/>
    <w:uiPriority w:val="34"/>
    <w:qFormat/>
    <w:rsid w:val="00CB0E16"/>
    <w:pPr>
      <w:ind w:left="720"/>
      <w:contextualSpacing/>
    </w:pPr>
  </w:style>
  <w:style w:type="character" w:customStyle="1" w:styleId="Heading2Char">
    <w:name w:val="Heading 2 Char"/>
    <w:basedOn w:val="DefaultParagraphFont"/>
    <w:link w:val="Heading2"/>
    <w:uiPriority w:val="9"/>
    <w:rsid w:val="0064528C"/>
    <w:rPr>
      <w:rFonts w:ascii="Arial" w:eastAsia="Times New Roman" w:hAnsi="Arial" w:cs="Times New Roman"/>
      <w:b/>
      <w:i/>
      <w:sz w:val="28"/>
      <w:szCs w:val="28"/>
      <w:lang w:val="es-ES_tradnl" w:eastAsia="es-ES_tradnl"/>
    </w:rPr>
  </w:style>
  <w:style w:type="paragraph" w:styleId="BodyText">
    <w:name w:val="Body Text"/>
    <w:basedOn w:val="Normal"/>
    <w:link w:val="BodyTextChar"/>
    <w:uiPriority w:val="99"/>
    <w:rsid w:val="0064528C"/>
    <w:pPr>
      <w:spacing w:after="120" w:line="480" w:lineRule="auto"/>
    </w:pPr>
    <w:rPr>
      <w:rFonts w:ascii="Arial" w:eastAsia="Times New Roman" w:hAnsi="Arial" w:cs="Times New Roman"/>
      <w:sz w:val="24"/>
      <w:szCs w:val="24"/>
      <w:lang w:val="es-ES" w:eastAsia="es-ES"/>
    </w:rPr>
  </w:style>
  <w:style w:type="character" w:customStyle="1" w:styleId="BodyTextChar">
    <w:name w:val="Body Text Char"/>
    <w:basedOn w:val="DefaultParagraphFont"/>
    <w:link w:val="BodyText"/>
    <w:uiPriority w:val="99"/>
    <w:rsid w:val="0064528C"/>
    <w:rPr>
      <w:rFonts w:ascii="Arial" w:eastAsia="Times New Roman" w:hAnsi="Arial" w:cs="Times New Roman"/>
      <w:sz w:val="24"/>
      <w:szCs w:val="24"/>
      <w:lang w:val="es-ES" w:eastAsia="es-ES"/>
    </w:rPr>
  </w:style>
  <w:style w:type="character" w:customStyle="1" w:styleId="Heading1Char">
    <w:name w:val="Heading 1 Char"/>
    <w:basedOn w:val="DefaultParagraphFont"/>
    <w:link w:val="Heading1"/>
    <w:uiPriority w:val="9"/>
    <w:rsid w:val="0064528C"/>
    <w:rPr>
      <w:rFonts w:asciiTheme="majorHAnsi" w:eastAsiaTheme="majorEastAsia" w:hAnsiTheme="majorHAnsi" w:cstheme="majorBidi"/>
      <w:b/>
      <w:bCs/>
      <w:color w:val="365F91" w:themeColor="accent1" w:themeShade="BF"/>
      <w:sz w:val="28"/>
      <w:szCs w:val="28"/>
    </w:rPr>
  </w:style>
  <w:style w:type="paragraph" w:customStyle="1" w:styleId="titulocuadro">
    <w:name w:val="titulo cuadro"/>
    <w:basedOn w:val="BodyText"/>
    <w:uiPriority w:val="99"/>
    <w:rsid w:val="0064528C"/>
    <w:pPr>
      <w:spacing w:after="0" w:line="240" w:lineRule="auto"/>
    </w:pPr>
    <w:rPr>
      <w:b/>
      <w:lang w:val="es-MX"/>
    </w:rPr>
  </w:style>
  <w:style w:type="paragraph" w:styleId="Header">
    <w:name w:val="header"/>
    <w:basedOn w:val="Normal"/>
    <w:link w:val="HeaderChar"/>
    <w:uiPriority w:val="99"/>
    <w:unhideWhenUsed/>
    <w:rsid w:val="00D304AC"/>
    <w:pPr>
      <w:tabs>
        <w:tab w:val="center" w:pos="4419"/>
        <w:tab w:val="right" w:pos="8838"/>
      </w:tabs>
      <w:spacing w:after="0" w:line="240" w:lineRule="auto"/>
    </w:pPr>
  </w:style>
  <w:style w:type="character" w:customStyle="1" w:styleId="HeaderChar">
    <w:name w:val="Header Char"/>
    <w:basedOn w:val="DefaultParagraphFont"/>
    <w:link w:val="Header"/>
    <w:uiPriority w:val="99"/>
    <w:rsid w:val="00D304AC"/>
  </w:style>
  <w:style w:type="paragraph" w:styleId="Footer">
    <w:name w:val="footer"/>
    <w:basedOn w:val="Normal"/>
    <w:link w:val="FooterChar"/>
    <w:uiPriority w:val="99"/>
    <w:unhideWhenUsed/>
    <w:rsid w:val="00D304AC"/>
    <w:pPr>
      <w:tabs>
        <w:tab w:val="center" w:pos="4419"/>
        <w:tab w:val="right" w:pos="8838"/>
      </w:tabs>
      <w:spacing w:after="0" w:line="240" w:lineRule="auto"/>
    </w:pPr>
  </w:style>
  <w:style w:type="character" w:customStyle="1" w:styleId="FooterChar">
    <w:name w:val="Footer Char"/>
    <w:basedOn w:val="DefaultParagraphFont"/>
    <w:link w:val="Footer"/>
    <w:uiPriority w:val="99"/>
    <w:rsid w:val="00D304AC"/>
  </w:style>
  <w:style w:type="paragraph" w:customStyle="1" w:styleId="Default">
    <w:name w:val="Default"/>
    <w:link w:val="DefaultCar"/>
    <w:rsid w:val="00AD5AE3"/>
    <w:pPr>
      <w:widowControl w:val="0"/>
      <w:autoSpaceDE w:val="0"/>
      <w:autoSpaceDN w:val="0"/>
      <w:adjustRightInd w:val="0"/>
      <w:spacing w:after="0" w:line="240" w:lineRule="auto"/>
    </w:pPr>
    <w:rPr>
      <w:rFonts w:ascii="Arial" w:eastAsiaTheme="minorEastAsia" w:hAnsi="Arial" w:cs="Arial"/>
      <w:color w:val="000000"/>
      <w:sz w:val="24"/>
      <w:szCs w:val="24"/>
      <w:lang w:val="es-DO" w:eastAsia="es-DO"/>
    </w:rPr>
  </w:style>
  <w:style w:type="character" w:customStyle="1" w:styleId="DefaultCar">
    <w:name w:val="Default Car"/>
    <w:basedOn w:val="DefaultParagraphFont"/>
    <w:link w:val="Default"/>
    <w:rsid w:val="00AD5AE3"/>
    <w:rPr>
      <w:rFonts w:ascii="Arial" w:eastAsiaTheme="minorEastAsia" w:hAnsi="Arial" w:cs="Arial"/>
      <w:color w:val="000000"/>
      <w:sz w:val="24"/>
      <w:szCs w:val="24"/>
      <w:lang w:val="es-DO" w:eastAsia="es-DO"/>
    </w:rPr>
  </w:style>
  <w:style w:type="paragraph" w:customStyle="1" w:styleId="CM10">
    <w:name w:val="CM10"/>
    <w:basedOn w:val="Default"/>
    <w:next w:val="Default"/>
    <w:uiPriority w:val="99"/>
    <w:rsid w:val="00AD5AE3"/>
    <w:pPr>
      <w:spacing w:line="266" w:lineRule="atLeast"/>
    </w:pPr>
    <w:rPr>
      <w:color w:val="auto"/>
    </w:rPr>
  </w:style>
  <w:style w:type="paragraph" w:styleId="TOCHeading">
    <w:name w:val="TOC Heading"/>
    <w:basedOn w:val="Heading1"/>
    <w:next w:val="Normal"/>
    <w:uiPriority w:val="39"/>
    <w:semiHidden/>
    <w:unhideWhenUsed/>
    <w:qFormat/>
    <w:rsid w:val="00D7242B"/>
    <w:pPr>
      <w:outlineLvl w:val="9"/>
    </w:pPr>
    <w:rPr>
      <w:lang w:val="es-ES"/>
    </w:rPr>
  </w:style>
  <w:style w:type="paragraph" w:styleId="TOC1">
    <w:name w:val="toc 1"/>
    <w:basedOn w:val="Normal"/>
    <w:next w:val="Normal"/>
    <w:autoRedefine/>
    <w:uiPriority w:val="39"/>
    <w:unhideWhenUsed/>
    <w:rsid w:val="003F491D"/>
    <w:pPr>
      <w:tabs>
        <w:tab w:val="right" w:leader="dot" w:pos="8828"/>
      </w:tabs>
      <w:spacing w:after="100"/>
    </w:pPr>
    <w:rPr>
      <w:rFonts w:ascii="Arial" w:hAnsi="Arial" w:cs="Arial"/>
      <w:noProof/>
      <w:sz w:val="24"/>
    </w:rPr>
  </w:style>
  <w:style w:type="paragraph" w:styleId="TOC2">
    <w:name w:val="toc 2"/>
    <w:basedOn w:val="Normal"/>
    <w:next w:val="Normal"/>
    <w:autoRedefine/>
    <w:uiPriority w:val="39"/>
    <w:unhideWhenUsed/>
    <w:rsid w:val="00D7242B"/>
    <w:pPr>
      <w:spacing w:after="100"/>
      <w:ind w:left="220"/>
    </w:pPr>
  </w:style>
  <w:style w:type="character" w:styleId="Hyperlink">
    <w:name w:val="Hyperlink"/>
    <w:basedOn w:val="DefaultParagraphFont"/>
    <w:uiPriority w:val="99"/>
    <w:unhideWhenUsed/>
    <w:rsid w:val="00D7242B"/>
    <w:rPr>
      <w:color w:val="0000FF" w:themeColor="hyperlink"/>
      <w:u w:val="single"/>
    </w:rPr>
  </w:style>
  <w:style w:type="character" w:customStyle="1" w:styleId="Heading3Char">
    <w:name w:val="Heading 3 Char"/>
    <w:basedOn w:val="DefaultParagraphFont"/>
    <w:link w:val="Heading3"/>
    <w:uiPriority w:val="9"/>
    <w:rsid w:val="00F90625"/>
    <w:rPr>
      <w:rFonts w:asciiTheme="majorHAnsi" w:eastAsiaTheme="majorEastAsia" w:hAnsiTheme="majorHAnsi" w:cstheme="majorBidi"/>
      <w:b/>
      <w:bCs/>
      <w:color w:val="4F81BD" w:themeColor="accent1"/>
    </w:rPr>
  </w:style>
  <w:style w:type="table" w:styleId="TableGrid">
    <w:name w:val="Table Grid"/>
    <w:basedOn w:val="TableNormal"/>
    <w:uiPriority w:val="59"/>
    <w:rsid w:val="005632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2-Accent4">
    <w:name w:val="Medium Shading 2 Accent 4"/>
    <w:basedOn w:val="TableNormal"/>
    <w:uiPriority w:val="64"/>
    <w:rsid w:val="005632F7"/>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TOC3">
    <w:name w:val="toc 3"/>
    <w:basedOn w:val="Normal"/>
    <w:next w:val="Normal"/>
    <w:autoRedefine/>
    <w:uiPriority w:val="39"/>
    <w:unhideWhenUsed/>
    <w:rsid w:val="00BA6153"/>
    <w:pPr>
      <w:spacing w:after="100"/>
      <w:ind w:left="440"/>
    </w:pPr>
  </w:style>
  <w:style w:type="character" w:styleId="PlaceholderText">
    <w:name w:val="Placeholder Text"/>
    <w:basedOn w:val="DefaultParagraphFont"/>
    <w:uiPriority w:val="99"/>
    <w:semiHidden/>
    <w:rsid w:val="0004281D"/>
    <w:rPr>
      <w:color w:val="808080"/>
    </w:rPr>
  </w:style>
  <w:style w:type="character" w:styleId="CommentReference">
    <w:name w:val="annotation reference"/>
    <w:basedOn w:val="DefaultParagraphFont"/>
    <w:uiPriority w:val="99"/>
    <w:semiHidden/>
    <w:unhideWhenUsed/>
    <w:rsid w:val="009E34B9"/>
    <w:rPr>
      <w:sz w:val="16"/>
      <w:szCs w:val="16"/>
    </w:rPr>
  </w:style>
  <w:style w:type="paragraph" w:styleId="CommentText">
    <w:name w:val="annotation text"/>
    <w:basedOn w:val="Normal"/>
    <w:link w:val="CommentTextChar"/>
    <w:uiPriority w:val="99"/>
    <w:semiHidden/>
    <w:unhideWhenUsed/>
    <w:rsid w:val="009E34B9"/>
    <w:pPr>
      <w:spacing w:line="240" w:lineRule="auto"/>
    </w:pPr>
    <w:rPr>
      <w:sz w:val="20"/>
      <w:szCs w:val="20"/>
    </w:rPr>
  </w:style>
  <w:style w:type="character" w:customStyle="1" w:styleId="CommentTextChar">
    <w:name w:val="Comment Text Char"/>
    <w:basedOn w:val="DefaultParagraphFont"/>
    <w:link w:val="CommentText"/>
    <w:uiPriority w:val="99"/>
    <w:semiHidden/>
    <w:rsid w:val="009E34B9"/>
    <w:rPr>
      <w:sz w:val="20"/>
      <w:szCs w:val="20"/>
    </w:rPr>
  </w:style>
  <w:style w:type="paragraph" w:styleId="CommentSubject">
    <w:name w:val="annotation subject"/>
    <w:basedOn w:val="CommentText"/>
    <w:next w:val="CommentText"/>
    <w:link w:val="CommentSubjectChar"/>
    <w:uiPriority w:val="99"/>
    <w:semiHidden/>
    <w:unhideWhenUsed/>
    <w:rsid w:val="009E34B9"/>
    <w:rPr>
      <w:b/>
      <w:bCs/>
    </w:rPr>
  </w:style>
  <w:style w:type="character" w:customStyle="1" w:styleId="CommentSubjectChar">
    <w:name w:val="Comment Subject Char"/>
    <w:basedOn w:val="CommentTextChar"/>
    <w:link w:val="CommentSubject"/>
    <w:uiPriority w:val="99"/>
    <w:semiHidden/>
    <w:rsid w:val="009E34B9"/>
    <w:rPr>
      <w:b/>
      <w:bCs/>
    </w:rPr>
  </w:style>
  <w:style w:type="paragraph" w:styleId="FootnoteText">
    <w:name w:val="footnote text"/>
    <w:basedOn w:val="Normal"/>
    <w:link w:val="FootnoteTextChar"/>
    <w:uiPriority w:val="99"/>
    <w:semiHidden/>
    <w:unhideWhenUsed/>
    <w:rsid w:val="00C225A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225AC"/>
    <w:rPr>
      <w:sz w:val="20"/>
      <w:szCs w:val="20"/>
    </w:rPr>
  </w:style>
  <w:style w:type="character" w:styleId="FootnoteReference">
    <w:name w:val="footnote reference"/>
    <w:basedOn w:val="DefaultParagraphFont"/>
    <w:uiPriority w:val="99"/>
    <w:semiHidden/>
    <w:unhideWhenUsed/>
    <w:rsid w:val="00C225AC"/>
    <w:rPr>
      <w:vertAlign w:val="superscript"/>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3" Type="http://schemas.openxmlformats.org/officeDocument/2006/relationships/theme" Target="theme/theme1.xml"/><Relationship Id="rId8" Type="http://schemas.openxmlformats.org/officeDocument/2006/relationships/header" Target="header1.xml"/><Relationship Id="rId18" Type="http://schemas.openxmlformats.org/officeDocument/2006/relationships/customXml" Target="../customXml/item6.xml"/><Relationship Id="rId3" Type="http://schemas.openxmlformats.org/officeDocument/2006/relationships/styles" Target="styles.xml"/><Relationship Id="rId12" Type="http://schemas.openxmlformats.org/officeDocument/2006/relationships/fontTable" Target="fontTable.xml"/><Relationship Id="rId7" Type="http://schemas.openxmlformats.org/officeDocument/2006/relationships/endnotes" Target="endnotes.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19" Type="http://schemas.openxmlformats.org/officeDocument/2006/relationships/customXml" Target="../customXml/item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498DA1B2027C5438CBAA363A37FFABD" ma:contentTypeVersion="26" ma:contentTypeDescription="A content type to manage public (operations) IDB documents" ma:contentTypeScope="" ma:versionID="366d62375c5925b2acbe00ca8fe6a722">
  <xsd:schema xmlns:xsd="http://www.w3.org/2001/XMLSchema" xmlns:xs="http://www.w3.org/2001/XMLSchema" xmlns:p="http://schemas.microsoft.com/office/2006/metadata/properties" xmlns:ns2="cdc7663a-08f0-4737-9e8c-148ce897a09c" targetNamespace="http://schemas.microsoft.com/office/2006/metadata/properties" ma:root="true" ma:fieldsID="77da27584fb424783c8807b5d462171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36511133</IDBDocs_x0020_Number>
    <TaxCatchAll xmlns="cdc7663a-08f0-4737-9e8c-148ce897a09c">
      <Value>12</Value>
      <Value>23</Value>
      <Value>7</Value>
    </TaxCatchAll>
    <Phase xmlns="cdc7663a-08f0-4737-9e8c-148ce897a09c" xsi:nil="true"/>
    <SISCOR_x0020_Number xmlns="cdc7663a-08f0-4737-9e8c-148ce897a09c" xsi:nil="true"/>
    <Division_x0020_or_x0020_Unit xmlns="cdc7663a-08f0-4737-9e8c-148ce897a09c">SCL/SPH</Division_x0020_or_x0020_Unit>
    <Approval_x0020_Number xmlns="cdc7663a-08f0-4737-9e8c-148ce897a09c" xsi:nil="true"/>
    <Document_x0020_Author xmlns="cdc7663a-08f0-4737-9e8c-148ce897a09c">Parodi, Sandro</Document_x0020_Author>
    <Fiscal_x0020_Year_x0020_IDB xmlns="cdc7663a-08f0-4737-9e8c-148ce897a09c">2011</Fiscal_x0020_Year_x0020_IDB>
    <Other_x0020_Author xmlns="cdc7663a-08f0-4737-9e8c-148ce897a09c" xsi:nil="true"/>
    <Project_x0020_Number xmlns="cdc7663a-08f0-4737-9e8c-148ce897a09c">DR-L1044</Project_x0020_Number>
    <Package_x0020_Code xmlns="cdc7663a-08f0-4737-9e8c-148ce897a09c" xsi:nil="true"/>
    <Key_x0020_Document xmlns="cdc7663a-08f0-4737-9e8c-148ce897a09c">false</Key_x0020_Document>
    <Migration_x0020_Info xmlns="cdc7663a-08f0-4737-9e8c-148ce897a09c">&lt;div class="ExternalClass69C3AA57762241C789D2920029E16DE9"&gt;MS WORDEVALEvaluation0NPO-DR-GS1221876374&lt;/div&gt;</Migration_x0020_Info>
    <Operation_x0020_Type xmlns="cdc7663a-08f0-4737-9e8c-148ce897a09c" xsi:nil="true"/>
    <Record_x0020_Number xmlns="cdc7663a-08f0-4737-9e8c-148ce897a09c" xsi:nil="true"/>
    <Document_x0020_Language_x0020_IDB xmlns="cdc7663a-08f0-4737-9e8c-148ce897a09c">Spanish</Document_x0020_Language_x0020_IDB>
    <Identifier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Procurement Administration</TermName>
          <TermId xmlns="http://schemas.microsoft.com/office/infopath/2007/PartnerControls">d8145667-6247-4db3-9e42-91a14331cc81</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Dominican Republic</TermName>
          <TermId xmlns="http://schemas.microsoft.com/office/infopath/2007/PartnerControls">19e8fe34-75bb-4d09-b676-0e9a3c6f1862</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Evaluation</Disclosure_x0020_Activity>
    <Region xmlns="cdc7663a-08f0-4737-9e8c-148ce897a09c" xsi:nil="true"/>
    <_dlc_DocId xmlns="cdc7663a-08f0-4737-9e8c-148ce897a09c">EZSHARE-841474531-1085</_dlc_DocId>
    <Publication_x0020_Type xmlns="cdc7663a-08f0-4737-9e8c-148ce897a09c" xsi:nil="true"/>
    <Issue_x0020_Date xmlns="cdc7663a-08f0-4737-9e8c-148ce897a09c" xsi:nil="true"/>
    <Webtopic xmlns="cdc7663a-08f0-4737-9e8c-148ce897a09c">Social Development and Poverty;Social Protection and Safety Nets</Webtopic>
    <Publishing_x0020_House xmlns="cdc7663a-08f0-4737-9e8c-148ce897a09c" xsi:nil="true"/>
    <Disclosed xmlns="cdc7663a-08f0-4737-9e8c-148ce897a09c">false</Disclosed>
    <KP_x0020_Topics xmlns="cdc7663a-08f0-4737-9e8c-148ce897a09c" xsi:nil="true"/>
    <_dlc_DocIdUrl xmlns="cdc7663a-08f0-4737-9e8c-148ce897a09c">
      <Url>https://idbg.sharepoint.com/teams/EZ-DR-LON/DR-L1044/_layouts/15/DocIdRedir.aspx?ID=EZSHARE-841474531-1085</Url>
      <Description>EZSHARE-841474531-1085</Description>
    </_dlc_DocIdUrl>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2A039AAF-DE5D-43B0-9C7A-C7F51860F9EB}"/>
</file>

<file path=customXml/itemProps2.xml><?xml version="1.0" encoding="utf-8"?>
<ds:datastoreItem xmlns:ds="http://schemas.openxmlformats.org/officeDocument/2006/customXml" ds:itemID="{B3105C2F-37FE-4501-8AE0-D7FCA61E5BC5}"/>
</file>

<file path=customXml/itemProps3.xml><?xml version="1.0" encoding="utf-8"?>
<ds:datastoreItem xmlns:ds="http://schemas.openxmlformats.org/officeDocument/2006/customXml" ds:itemID="{ADA2FF0E-C6E7-43C3-8A19-753C30DEA88F}"/>
</file>

<file path=customXml/itemProps4.xml><?xml version="1.0" encoding="utf-8"?>
<ds:datastoreItem xmlns:ds="http://schemas.openxmlformats.org/officeDocument/2006/customXml" ds:itemID="{EB4DBC4C-1098-433B-BF9D-80249743E285}"/>
</file>

<file path=customXml/itemProps5.xml><?xml version="1.0" encoding="utf-8"?>
<ds:datastoreItem xmlns:ds="http://schemas.openxmlformats.org/officeDocument/2006/customXml" ds:itemID="{5D05E185-5B24-4542-8A65-B173D1E1F62F}"/>
</file>

<file path=customXml/itemProps6.xml><?xml version="1.0" encoding="utf-8"?>
<ds:datastoreItem xmlns:ds="http://schemas.openxmlformats.org/officeDocument/2006/customXml" ds:itemID="{5C327BF3-3BF2-468F-8D0F-AABF51CCF0B4}"/>
</file>

<file path=customXml/itemProps7.xml><?xml version="1.0" encoding="utf-8"?>
<ds:datastoreItem xmlns:ds="http://schemas.openxmlformats.org/officeDocument/2006/customXml" ds:itemID="{777E50DB-89E3-49DF-89F9-3659576AC20A}"/>
</file>

<file path=docProps/app.xml><?xml version="1.0" encoding="utf-8"?>
<Properties xmlns="http://schemas.openxmlformats.org/officeDocument/2006/extended-properties" xmlns:vt="http://schemas.openxmlformats.org/officeDocument/2006/docPropsVTypes">
  <Template>Normal.dotm</Template>
  <TotalTime>0</TotalTime>
  <Pages>25</Pages>
  <Words>5175</Words>
  <Characters>29498</Characters>
  <Application>Microsoft Macintosh Word</Application>
  <DocSecurity>0</DocSecurity>
  <Lines>245</Lines>
  <Paragraphs>58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Ficha Técnica</vt:lpstr>
      <vt:lpstr>Ficha Técnica</vt:lpstr>
    </vt:vector>
  </TitlesOfParts>
  <Company>Microsoft</Company>
  <LinksUpToDate>false</LinksUpToDate>
  <CharactersWithSpaces>36225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Ficha Tecnica EEPS 2010 03Nov2011 </dc:title>
  <dc:subject>Encuesta de Evaluación de la Protección Social (EEPS) 2010</dc:subject>
  <dc:creator>Juan Pablo Gutierrez</dc:creator>
  <cp:lastModifiedBy>ernesto guevara</cp:lastModifiedBy>
  <cp:revision>2</cp:revision>
  <dcterms:created xsi:type="dcterms:W3CDTF">2011-11-04T00:35:00Z</dcterms:created>
  <dcterms:modified xsi:type="dcterms:W3CDTF">2011-11-04T00:35:00Z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0x0101001A458A224826124E8B45B1D613300CFC00F498DA1B2027C5438CBAA363A37FFABD</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17;#Procurement Administration|d8145667-6247-4db3-9e42-91a14331cc81</vt:lpwstr>
  </property>
  <property fmtid="{D5CDD505-2E9C-101B-9397-08002B2CF9AE}" pid="8" name="Country">
    <vt:lpwstr>23;#Dominican Republic|19e8fe34-75bb-4d09-b676-0e9a3c6f1862</vt:lpwstr>
  </property>
  <property fmtid="{D5CDD505-2E9C-101B-9397-08002B2CF9AE}" pid="9" name="Fund IDB">
    <vt:lpwstr/>
  </property>
  <property fmtid="{D5CDD505-2E9C-101B-9397-08002B2CF9AE}" pid="10" name="Series_x0020_Operations_x0020_IDB">
    <vt:lpwstr>17;#Procurement Administration|d8145667-6247-4db3-9e42-91a14331cc81</vt:lpwstr>
  </property>
  <property fmtid="{D5CDD505-2E9C-101B-9397-08002B2CF9AE}" pid="13" name="Sector IDB">
    <vt:lpwstr/>
  </property>
  <property fmtid="{D5CDD505-2E9C-101B-9397-08002B2CF9AE}" pid="14" name="Function Operations IDB">
    <vt:lpwstr>7;#Goods and Services|5bfebf1b-9f1f-4411-b1dd-4c19b807b799</vt:lpwstr>
  </property>
  <property fmtid="{D5CDD505-2E9C-101B-9397-08002B2CF9AE}" pid="15" name="Sub-Sector">
    <vt:lpwstr/>
  </property>
  <property fmtid="{D5CDD505-2E9C-101B-9397-08002B2CF9AE}" pid="16" name="Order">
    <vt:r8>100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19" name="_dlc_DocIdItemGuid">
    <vt:lpwstr>f7e32148-01a5-4f84-ae58-8130ddb3117e</vt:lpwstr>
  </property>
</Properties>
</file>