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header2.xml" ContentType="application/vnd.openxmlformats-officedocument.wordprocessingml.header+xml"/>
  <Override PartName="/word/footnotes.xml" ContentType="application/vnd.openxmlformats-officedocument.wordprocessingml.footnotes+xml"/>
  <Override PartName="/word/footer3.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618A" w:rsidRPr="003D18C0" w:rsidRDefault="0019618A" w:rsidP="00A87C94">
      <w:pPr>
        <w:pStyle w:val="Title"/>
        <w:tabs>
          <w:tab w:val="clear" w:pos="1440"/>
          <w:tab w:val="clear" w:pos="3060"/>
        </w:tabs>
        <w:outlineLvl w:val="9"/>
        <w:rPr>
          <w:smallCaps/>
          <w:sz w:val="28"/>
          <w:szCs w:val="28"/>
          <w:lang w:val="es-ES"/>
        </w:rPr>
      </w:pPr>
      <w:r w:rsidRPr="003D18C0">
        <w:rPr>
          <w:smallCaps/>
          <w:sz w:val="28"/>
          <w:szCs w:val="28"/>
          <w:lang w:val="es-ES"/>
        </w:rPr>
        <w:t>Banco Interamericano de Desarrollo</w:t>
      </w:r>
    </w:p>
    <w:p w:rsidR="0019618A" w:rsidRPr="003D18C0" w:rsidRDefault="00463691" w:rsidP="00A87C94">
      <w:pPr>
        <w:pStyle w:val="ListParagraph"/>
        <w:ind w:left="0"/>
        <w:jc w:val="center"/>
        <w:rPr>
          <w:b/>
          <w:sz w:val="28"/>
          <w:szCs w:val="28"/>
          <w:lang w:val="es-ES"/>
        </w:rPr>
      </w:pPr>
      <w:r w:rsidRPr="003D18C0">
        <w:rPr>
          <w:b/>
          <w:sz w:val="28"/>
          <w:szCs w:val="28"/>
          <w:lang w:val="es-ES"/>
        </w:rPr>
        <w:t xml:space="preserve"> </w:t>
      </w:r>
    </w:p>
    <w:p w:rsidR="0019618A" w:rsidRPr="003D18C0" w:rsidRDefault="0019618A" w:rsidP="00A87C94">
      <w:pPr>
        <w:tabs>
          <w:tab w:val="left" w:pos="1440"/>
          <w:tab w:val="left" w:pos="3060"/>
        </w:tabs>
        <w:jc w:val="center"/>
        <w:rPr>
          <w:b/>
          <w:smallCaps/>
          <w:sz w:val="28"/>
          <w:szCs w:val="28"/>
        </w:rPr>
      </w:pPr>
      <w:r w:rsidRPr="003D18C0">
        <w:rPr>
          <w:b/>
          <w:smallCaps/>
          <w:sz w:val="28"/>
          <w:szCs w:val="28"/>
        </w:rPr>
        <w:t>Haití</w:t>
      </w:r>
    </w:p>
    <w:p w:rsidR="0019618A" w:rsidRPr="003D18C0" w:rsidRDefault="0019618A" w:rsidP="00A87C94">
      <w:pPr>
        <w:tabs>
          <w:tab w:val="left" w:pos="1440"/>
          <w:tab w:val="left" w:pos="3060"/>
        </w:tabs>
        <w:jc w:val="center"/>
        <w:rPr>
          <w:b/>
          <w:smallCaps/>
          <w:sz w:val="28"/>
          <w:szCs w:val="28"/>
          <w:lang w:val="es-ES"/>
        </w:rPr>
      </w:pPr>
    </w:p>
    <w:p w:rsidR="0019618A" w:rsidRPr="003D18C0" w:rsidRDefault="0019618A" w:rsidP="00A87C94">
      <w:pPr>
        <w:tabs>
          <w:tab w:val="left" w:pos="1440"/>
          <w:tab w:val="left" w:pos="3060"/>
        </w:tabs>
        <w:jc w:val="center"/>
        <w:rPr>
          <w:b/>
          <w:smallCaps/>
          <w:szCs w:val="24"/>
          <w:lang w:val="es-ES"/>
        </w:rPr>
      </w:pPr>
    </w:p>
    <w:p w:rsidR="0019618A" w:rsidRPr="003D18C0" w:rsidRDefault="0019618A" w:rsidP="00A87C94">
      <w:pPr>
        <w:tabs>
          <w:tab w:val="left" w:pos="1440"/>
          <w:tab w:val="left" w:pos="3060"/>
        </w:tabs>
        <w:jc w:val="center"/>
        <w:rPr>
          <w:b/>
          <w:smallCaps/>
          <w:szCs w:val="24"/>
        </w:rPr>
      </w:pPr>
    </w:p>
    <w:p w:rsidR="0019618A" w:rsidRPr="003D18C0" w:rsidRDefault="0019618A" w:rsidP="00A87C94">
      <w:pPr>
        <w:tabs>
          <w:tab w:val="left" w:pos="1440"/>
          <w:tab w:val="left" w:pos="3060"/>
        </w:tabs>
        <w:jc w:val="center"/>
        <w:rPr>
          <w:b/>
          <w:smallCaps/>
          <w:szCs w:val="24"/>
        </w:rPr>
      </w:pPr>
    </w:p>
    <w:p w:rsidR="0019618A" w:rsidRPr="003D18C0" w:rsidRDefault="0019618A" w:rsidP="00A87C94">
      <w:pPr>
        <w:tabs>
          <w:tab w:val="left" w:pos="1440"/>
          <w:tab w:val="left" w:pos="3060"/>
        </w:tabs>
        <w:jc w:val="center"/>
        <w:rPr>
          <w:b/>
          <w:smallCaps/>
          <w:szCs w:val="24"/>
        </w:rPr>
      </w:pPr>
    </w:p>
    <w:p w:rsidR="0019618A" w:rsidRPr="003D18C0" w:rsidRDefault="0019618A" w:rsidP="00A87C94">
      <w:pPr>
        <w:tabs>
          <w:tab w:val="left" w:pos="1440"/>
          <w:tab w:val="left" w:pos="3060"/>
        </w:tabs>
        <w:jc w:val="center"/>
        <w:rPr>
          <w:b/>
          <w:smallCaps/>
          <w:szCs w:val="24"/>
        </w:rPr>
      </w:pPr>
    </w:p>
    <w:p w:rsidR="0019618A" w:rsidRPr="003D18C0" w:rsidRDefault="0019618A" w:rsidP="00A87C94">
      <w:pPr>
        <w:tabs>
          <w:tab w:val="left" w:pos="1440"/>
          <w:tab w:val="left" w:pos="3060"/>
        </w:tabs>
        <w:jc w:val="center"/>
        <w:rPr>
          <w:b/>
          <w:smallCaps/>
          <w:szCs w:val="24"/>
        </w:rPr>
      </w:pPr>
    </w:p>
    <w:p w:rsidR="0019618A" w:rsidRPr="003D18C0" w:rsidRDefault="0019618A" w:rsidP="00A87C94">
      <w:pPr>
        <w:tabs>
          <w:tab w:val="left" w:pos="1440"/>
          <w:tab w:val="left" w:pos="3060"/>
        </w:tabs>
        <w:jc w:val="center"/>
        <w:rPr>
          <w:b/>
          <w:smallCaps/>
          <w:szCs w:val="24"/>
        </w:rPr>
      </w:pPr>
    </w:p>
    <w:p w:rsidR="0019618A" w:rsidRPr="003D18C0" w:rsidRDefault="0019618A" w:rsidP="00A87C94">
      <w:pPr>
        <w:tabs>
          <w:tab w:val="left" w:pos="1440"/>
          <w:tab w:val="left" w:pos="3060"/>
        </w:tabs>
        <w:jc w:val="center"/>
        <w:rPr>
          <w:b/>
          <w:smallCaps/>
          <w:szCs w:val="24"/>
        </w:rPr>
      </w:pPr>
    </w:p>
    <w:p w:rsidR="0019618A" w:rsidRPr="003D18C0" w:rsidRDefault="0019618A" w:rsidP="00A87C94">
      <w:pPr>
        <w:tabs>
          <w:tab w:val="left" w:pos="1440"/>
          <w:tab w:val="left" w:pos="3060"/>
        </w:tabs>
        <w:jc w:val="center"/>
        <w:rPr>
          <w:b/>
          <w:smallCaps/>
          <w:szCs w:val="24"/>
        </w:rPr>
      </w:pPr>
    </w:p>
    <w:p w:rsidR="0019618A" w:rsidRDefault="0019618A" w:rsidP="00A87C94">
      <w:pPr>
        <w:tabs>
          <w:tab w:val="left" w:pos="1440"/>
          <w:tab w:val="left" w:pos="3060"/>
        </w:tabs>
        <w:jc w:val="center"/>
        <w:rPr>
          <w:b/>
          <w:smallCaps/>
          <w:szCs w:val="24"/>
        </w:rPr>
      </w:pPr>
    </w:p>
    <w:p w:rsidR="004A7EED" w:rsidRPr="003D18C0" w:rsidRDefault="004A7EED" w:rsidP="00A87C94">
      <w:pPr>
        <w:tabs>
          <w:tab w:val="left" w:pos="1440"/>
          <w:tab w:val="left" w:pos="3060"/>
        </w:tabs>
        <w:jc w:val="center"/>
        <w:rPr>
          <w:b/>
          <w:smallCaps/>
          <w:szCs w:val="24"/>
        </w:rPr>
      </w:pPr>
    </w:p>
    <w:p w:rsidR="00EC1D86" w:rsidRPr="003D18C0" w:rsidRDefault="00EC1D86" w:rsidP="00A87C94">
      <w:pPr>
        <w:tabs>
          <w:tab w:val="left" w:pos="1440"/>
          <w:tab w:val="left" w:pos="3060"/>
        </w:tabs>
        <w:jc w:val="center"/>
        <w:rPr>
          <w:b/>
          <w:smallCaps/>
          <w:szCs w:val="24"/>
        </w:rPr>
      </w:pPr>
    </w:p>
    <w:p w:rsidR="0019618A" w:rsidRPr="003D18C0" w:rsidRDefault="0019618A" w:rsidP="00A87C94">
      <w:pPr>
        <w:tabs>
          <w:tab w:val="left" w:pos="1440"/>
          <w:tab w:val="left" w:pos="3060"/>
        </w:tabs>
        <w:jc w:val="center"/>
        <w:rPr>
          <w:b/>
          <w:smallCaps/>
          <w:szCs w:val="24"/>
        </w:rPr>
      </w:pPr>
    </w:p>
    <w:p w:rsidR="00C73A82" w:rsidRPr="003D18C0" w:rsidRDefault="00C73A82" w:rsidP="00A87C94">
      <w:pPr>
        <w:tabs>
          <w:tab w:val="left" w:pos="1440"/>
          <w:tab w:val="left" w:pos="3060"/>
        </w:tabs>
        <w:jc w:val="center"/>
        <w:rPr>
          <w:b/>
          <w:smallCaps/>
          <w:szCs w:val="24"/>
        </w:rPr>
      </w:pPr>
    </w:p>
    <w:p w:rsidR="00C73A82" w:rsidRPr="003D18C0" w:rsidRDefault="00C73A82" w:rsidP="00A87C94">
      <w:pPr>
        <w:tabs>
          <w:tab w:val="left" w:pos="1440"/>
          <w:tab w:val="left" w:pos="3060"/>
        </w:tabs>
        <w:jc w:val="center"/>
        <w:rPr>
          <w:b/>
          <w:smallCaps/>
          <w:szCs w:val="24"/>
        </w:rPr>
      </w:pPr>
    </w:p>
    <w:p w:rsidR="0019618A" w:rsidRPr="004A7EED" w:rsidRDefault="0019618A" w:rsidP="00A87C94">
      <w:pPr>
        <w:tabs>
          <w:tab w:val="left" w:pos="1440"/>
          <w:tab w:val="left" w:pos="3060"/>
        </w:tabs>
        <w:jc w:val="center"/>
        <w:rPr>
          <w:b/>
          <w:smallCaps/>
          <w:sz w:val="34"/>
          <w:szCs w:val="34"/>
        </w:rPr>
      </w:pPr>
      <w:r w:rsidRPr="004A7EED">
        <w:rPr>
          <w:b/>
          <w:smallCaps/>
          <w:sz w:val="34"/>
          <w:szCs w:val="34"/>
        </w:rPr>
        <w:t>Apoyo al Sector Transporte</w:t>
      </w:r>
      <w:r w:rsidR="00C73A82" w:rsidRPr="004A7EED">
        <w:rPr>
          <w:b/>
          <w:smallCaps/>
          <w:sz w:val="34"/>
          <w:szCs w:val="34"/>
        </w:rPr>
        <w:t xml:space="preserve"> de Haití</w:t>
      </w:r>
      <w:r w:rsidR="000B0748" w:rsidRPr="004A7EED">
        <w:rPr>
          <w:b/>
          <w:smallCaps/>
          <w:sz w:val="34"/>
          <w:szCs w:val="34"/>
        </w:rPr>
        <w:t xml:space="preserve"> </w:t>
      </w:r>
      <w:r w:rsidR="001B4E7A" w:rsidRPr="004A7EED">
        <w:rPr>
          <w:b/>
          <w:smallCaps/>
          <w:sz w:val="34"/>
          <w:szCs w:val="34"/>
        </w:rPr>
        <w:t>V</w:t>
      </w:r>
    </w:p>
    <w:p w:rsidR="0019618A" w:rsidRPr="003D18C0" w:rsidRDefault="0019618A" w:rsidP="00A87C94">
      <w:pPr>
        <w:tabs>
          <w:tab w:val="left" w:pos="1440"/>
          <w:tab w:val="left" w:pos="3060"/>
        </w:tabs>
        <w:jc w:val="center"/>
        <w:rPr>
          <w:b/>
          <w:smallCaps/>
          <w:sz w:val="32"/>
          <w:szCs w:val="32"/>
        </w:rPr>
      </w:pPr>
      <w:r w:rsidRPr="003D18C0">
        <w:rPr>
          <w:b/>
          <w:smallCaps/>
          <w:sz w:val="32"/>
          <w:szCs w:val="32"/>
        </w:rPr>
        <w:t>(HA-L10</w:t>
      </w:r>
      <w:r w:rsidR="00051EBD" w:rsidRPr="003D18C0">
        <w:rPr>
          <w:b/>
          <w:smallCaps/>
          <w:sz w:val="32"/>
          <w:szCs w:val="32"/>
        </w:rPr>
        <w:t>9</w:t>
      </w:r>
      <w:r w:rsidR="000B0748" w:rsidRPr="003D18C0">
        <w:rPr>
          <w:b/>
          <w:smallCaps/>
          <w:sz w:val="32"/>
          <w:szCs w:val="32"/>
        </w:rPr>
        <w:t>8</w:t>
      </w:r>
      <w:r w:rsidRPr="003D18C0">
        <w:rPr>
          <w:b/>
          <w:smallCaps/>
          <w:sz w:val="32"/>
          <w:szCs w:val="32"/>
        </w:rPr>
        <w:t>)</w:t>
      </w:r>
    </w:p>
    <w:p w:rsidR="0019618A" w:rsidRPr="003D18C0" w:rsidRDefault="0019618A" w:rsidP="00A87C94">
      <w:pPr>
        <w:tabs>
          <w:tab w:val="left" w:pos="1440"/>
          <w:tab w:val="left" w:pos="3060"/>
        </w:tabs>
        <w:jc w:val="center"/>
        <w:rPr>
          <w:b/>
          <w:smallCaps/>
          <w:szCs w:val="24"/>
        </w:rPr>
      </w:pPr>
    </w:p>
    <w:p w:rsidR="0019618A" w:rsidRPr="003D18C0" w:rsidRDefault="0019618A" w:rsidP="00A87C94">
      <w:pPr>
        <w:tabs>
          <w:tab w:val="left" w:pos="1440"/>
          <w:tab w:val="left" w:pos="3060"/>
        </w:tabs>
        <w:jc w:val="center"/>
        <w:rPr>
          <w:b/>
          <w:smallCaps/>
          <w:szCs w:val="24"/>
        </w:rPr>
      </w:pPr>
    </w:p>
    <w:p w:rsidR="00C73A82" w:rsidRPr="003D18C0" w:rsidRDefault="00C73A82" w:rsidP="00A87C94">
      <w:pPr>
        <w:tabs>
          <w:tab w:val="left" w:pos="1440"/>
          <w:tab w:val="left" w:pos="3060"/>
        </w:tabs>
        <w:jc w:val="center"/>
        <w:rPr>
          <w:b/>
          <w:smallCaps/>
          <w:szCs w:val="24"/>
        </w:rPr>
      </w:pPr>
    </w:p>
    <w:p w:rsidR="00C73A82" w:rsidRPr="003D18C0" w:rsidRDefault="00C73A82" w:rsidP="00A87C94">
      <w:pPr>
        <w:tabs>
          <w:tab w:val="left" w:pos="1440"/>
          <w:tab w:val="left" w:pos="3060"/>
        </w:tabs>
        <w:jc w:val="center"/>
        <w:rPr>
          <w:b/>
          <w:smallCaps/>
          <w:szCs w:val="24"/>
        </w:rPr>
      </w:pPr>
    </w:p>
    <w:p w:rsidR="0019618A" w:rsidRPr="003D18C0" w:rsidRDefault="0019618A" w:rsidP="00A87C94">
      <w:pPr>
        <w:tabs>
          <w:tab w:val="left" w:pos="1440"/>
          <w:tab w:val="left" w:pos="3060"/>
        </w:tabs>
        <w:jc w:val="center"/>
        <w:rPr>
          <w:b/>
          <w:smallCaps/>
          <w:szCs w:val="24"/>
        </w:rPr>
      </w:pPr>
    </w:p>
    <w:p w:rsidR="00C73A82" w:rsidRPr="003D18C0" w:rsidRDefault="0019618A" w:rsidP="00A87C94">
      <w:pPr>
        <w:tabs>
          <w:tab w:val="left" w:pos="1440"/>
          <w:tab w:val="left" w:pos="3060"/>
        </w:tabs>
        <w:jc w:val="center"/>
        <w:rPr>
          <w:b/>
          <w:smallCaps/>
          <w:sz w:val="28"/>
          <w:szCs w:val="28"/>
        </w:rPr>
      </w:pPr>
      <w:r w:rsidRPr="003D18C0">
        <w:rPr>
          <w:b/>
          <w:smallCaps/>
          <w:sz w:val="28"/>
          <w:szCs w:val="28"/>
        </w:rPr>
        <w:t>Re</w:t>
      </w:r>
      <w:r w:rsidR="00C73A82" w:rsidRPr="003D18C0">
        <w:rPr>
          <w:b/>
          <w:smallCaps/>
          <w:sz w:val="28"/>
          <w:szCs w:val="28"/>
        </w:rPr>
        <w:t>con</w:t>
      </w:r>
      <w:r w:rsidR="00B81EE7" w:rsidRPr="003D18C0">
        <w:rPr>
          <w:b/>
          <w:smallCaps/>
          <w:sz w:val="28"/>
          <w:szCs w:val="28"/>
        </w:rPr>
        <w:t>s</w:t>
      </w:r>
      <w:r w:rsidR="00C73A82" w:rsidRPr="003D18C0">
        <w:rPr>
          <w:b/>
          <w:smallCaps/>
          <w:sz w:val="28"/>
          <w:szCs w:val="28"/>
        </w:rPr>
        <w:t>trucción</w:t>
      </w:r>
      <w:r w:rsidRPr="003D18C0">
        <w:rPr>
          <w:b/>
          <w:smallCaps/>
          <w:sz w:val="28"/>
          <w:szCs w:val="28"/>
        </w:rPr>
        <w:t xml:space="preserve"> de la Ruta N° </w:t>
      </w:r>
      <w:r w:rsidR="00C73A82" w:rsidRPr="003D18C0">
        <w:rPr>
          <w:b/>
          <w:smallCaps/>
          <w:sz w:val="28"/>
          <w:szCs w:val="28"/>
        </w:rPr>
        <w:t xml:space="preserve">1 </w:t>
      </w:r>
      <w:r w:rsidR="00814FDE" w:rsidRPr="003D18C0">
        <w:rPr>
          <w:b/>
          <w:smallCaps/>
          <w:sz w:val="28"/>
          <w:szCs w:val="28"/>
        </w:rPr>
        <w:t xml:space="preserve">Tramo </w:t>
      </w:r>
      <w:r w:rsidR="003E12C1" w:rsidRPr="003D18C0">
        <w:rPr>
          <w:b/>
          <w:smallCaps/>
          <w:sz w:val="28"/>
          <w:szCs w:val="28"/>
        </w:rPr>
        <w:t>‘</w:t>
      </w:r>
      <w:r w:rsidR="00814FDE" w:rsidRPr="003D18C0">
        <w:rPr>
          <w:b/>
          <w:smallCaps/>
          <w:sz w:val="28"/>
          <w:szCs w:val="28"/>
        </w:rPr>
        <w:t xml:space="preserve">Camp </w:t>
      </w:r>
      <w:proofErr w:type="spellStart"/>
      <w:r w:rsidR="00814FDE" w:rsidRPr="003D18C0">
        <w:rPr>
          <w:b/>
          <w:smallCaps/>
          <w:sz w:val="28"/>
          <w:szCs w:val="28"/>
        </w:rPr>
        <w:t>Coq</w:t>
      </w:r>
      <w:proofErr w:type="spellEnd"/>
      <w:r w:rsidR="003E12C1" w:rsidRPr="003D18C0">
        <w:rPr>
          <w:b/>
          <w:smallCaps/>
          <w:sz w:val="28"/>
          <w:szCs w:val="28"/>
        </w:rPr>
        <w:t xml:space="preserve"> - </w:t>
      </w:r>
      <w:proofErr w:type="spellStart"/>
      <w:r w:rsidR="003E12C1" w:rsidRPr="003D18C0">
        <w:rPr>
          <w:b/>
          <w:smallCaps/>
          <w:sz w:val="28"/>
          <w:szCs w:val="28"/>
        </w:rPr>
        <w:t>Vaudreuil</w:t>
      </w:r>
      <w:proofErr w:type="spellEnd"/>
      <w:r w:rsidR="003E12C1" w:rsidRPr="003D18C0">
        <w:rPr>
          <w:b/>
          <w:smallCaps/>
          <w:sz w:val="28"/>
          <w:szCs w:val="28"/>
        </w:rPr>
        <w:t>’</w:t>
      </w:r>
    </w:p>
    <w:p w:rsidR="0019618A" w:rsidRPr="003D18C0" w:rsidRDefault="0019618A" w:rsidP="00A87C94">
      <w:pPr>
        <w:tabs>
          <w:tab w:val="left" w:pos="1440"/>
          <w:tab w:val="left" w:pos="3060"/>
        </w:tabs>
        <w:jc w:val="center"/>
        <w:rPr>
          <w:smallCaps/>
          <w:sz w:val="28"/>
          <w:szCs w:val="28"/>
          <w:lang w:val="es-ES"/>
        </w:rPr>
      </w:pPr>
    </w:p>
    <w:p w:rsidR="0019618A" w:rsidRPr="003D18C0" w:rsidRDefault="0019618A" w:rsidP="00A87C94">
      <w:pPr>
        <w:tabs>
          <w:tab w:val="left" w:pos="1440"/>
          <w:tab w:val="left" w:pos="3060"/>
        </w:tabs>
        <w:jc w:val="center"/>
        <w:outlineLvl w:val="0"/>
        <w:rPr>
          <w:b/>
          <w:smallCaps/>
          <w:sz w:val="28"/>
          <w:szCs w:val="28"/>
          <w:lang w:val="es-ES"/>
        </w:rPr>
      </w:pPr>
      <w:r w:rsidRPr="003D18C0">
        <w:rPr>
          <w:b/>
          <w:bCs/>
          <w:smallCaps/>
          <w:sz w:val="28"/>
          <w:szCs w:val="28"/>
          <w:lang w:val="es-ES"/>
        </w:rPr>
        <w:t xml:space="preserve">Análisis </w:t>
      </w:r>
      <w:r w:rsidR="00D80A62" w:rsidRPr="003D18C0">
        <w:rPr>
          <w:b/>
          <w:bCs/>
          <w:smallCaps/>
          <w:sz w:val="28"/>
          <w:szCs w:val="28"/>
          <w:lang w:val="es-ES"/>
        </w:rPr>
        <w:t xml:space="preserve">de Viabilidad </w:t>
      </w:r>
      <w:r w:rsidRPr="003D18C0">
        <w:rPr>
          <w:b/>
          <w:bCs/>
          <w:smallCaps/>
          <w:sz w:val="28"/>
          <w:szCs w:val="28"/>
          <w:lang w:val="es-ES"/>
        </w:rPr>
        <w:t>Económic</w:t>
      </w:r>
      <w:r w:rsidR="00D80A62" w:rsidRPr="003D18C0">
        <w:rPr>
          <w:b/>
          <w:bCs/>
          <w:smallCaps/>
          <w:sz w:val="28"/>
          <w:szCs w:val="28"/>
          <w:lang w:val="es-ES"/>
        </w:rPr>
        <w:t>a</w:t>
      </w:r>
    </w:p>
    <w:p w:rsidR="0019618A" w:rsidRPr="003D18C0" w:rsidRDefault="0019618A" w:rsidP="00A87C94">
      <w:pPr>
        <w:tabs>
          <w:tab w:val="left" w:pos="1440"/>
          <w:tab w:val="left" w:pos="3060"/>
        </w:tabs>
        <w:outlineLvl w:val="0"/>
        <w:rPr>
          <w:b/>
          <w:smallCaps/>
          <w:szCs w:val="24"/>
          <w:lang w:val="es-ES"/>
        </w:rPr>
      </w:pPr>
    </w:p>
    <w:p w:rsidR="0019618A" w:rsidRPr="003D18C0" w:rsidRDefault="0019618A" w:rsidP="0071214C">
      <w:pPr>
        <w:pStyle w:val="ListParagraph"/>
        <w:ind w:left="0"/>
        <w:jc w:val="center"/>
        <w:rPr>
          <w:b/>
          <w:szCs w:val="24"/>
          <w:lang w:val="es-ES"/>
        </w:rPr>
      </w:pPr>
    </w:p>
    <w:p w:rsidR="00C73A82" w:rsidRPr="003D18C0" w:rsidRDefault="00C73A82" w:rsidP="0071214C">
      <w:pPr>
        <w:pStyle w:val="ListParagraph"/>
        <w:ind w:left="0"/>
        <w:jc w:val="center"/>
        <w:rPr>
          <w:b/>
          <w:szCs w:val="24"/>
          <w:lang w:val="es-ES"/>
        </w:rPr>
      </w:pPr>
    </w:p>
    <w:p w:rsidR="00C73A82" w:rsidRPr="003D18C0" w:rsidRDefault="00C73A82" w:rsidP="0071214C">
      <w:pPr>
        <w:pStyle w:val="ListParagraph"/>
        <w:ind w:left="0"/>
        <w:jc w:val="center"/>
        <w:rPr>
          <w:b/>
          <w:szCs w:val="24"/>
          <w:lang w:val="es-ES"/>
        </w:rPr>
      </w:pPr>
    </w:p>
    <w:p w:rsidR="0019618A" w:rsidRPr="003D18C0" w:rsidRDefault="0019618A" w:rsidP="0071214C">
      <w:pPr>
        <w:pStyle w:val="ListParagraph"/>
        <w:ind w:left="0"/>
        <w:jc w:val="center"/>
        <w:rPr>
          <w:b/>
          <w:szCs w:val="24"/>
          <w:lang w:val="es-ES"/>
        </w:rPr>
      </w:pPr>
    </w:p>
    <w:p w:rsidR="00137953" w:rsidRPr="003D18C0" w:rsidRDefault="00137953" w:rsidP="0071214C">
      <w:pPr>
        <w:pStyle w:val="ListParagraph"/>
        <w:ind w:left="0"/>
        <w:jc w:val="center"/>
        <w:rPr>
          <w:b/>
          <w:szCs w:val="24"/>
          <w:lang w:val="es-ES"/>
        </w:rPr>
      </w:pPr>
    </w:p>
    <w:p w:rsidR="0019618A" w:rsidRPr="003D18C0" w:rsidRDefault="0019618A" w:rsidP="0071214C">
      <w:pPr>
        <w:pStyle w:val="ListParagraph"/>
        <w:ind w:left="0"/>
        <w:jc w:val="center"/>
        <w:rPr>
          <w:b/>
          <w:szCs w:val="24"/>
          <w:lang w:val="es-ES"/>
        </w:rPr>
      </w:pPr>
    </w:p>
    <w:p w:rsidR="0071214C" w:rsidRPr="003D18C0" w:rsidRDefault="0071214C" w:rsidP="0071214C">
      <w:pPr>
        <w:pStyle w:val="ListParagraph"/>
        <w:ind w:left="0"/>
        <w:jc w:val="center"/>
        <w:rPr>
          <w:b/>
          <w:szCs w:val="24"/>
          <w:lang w:val="es-ES"/>
        </w:rPr>
      </w:pPr>
    </w:p>
    <w:p w:rsidR="00137953" w:rsidRPr="003D18C0" w:rsidRDefault="00137953" w:rsidP="0071214C">
      <w:pPr>
        <w:pStyle w:val="ListParagraph"/>
        <w:ind w:left="0"/>
        <w:jc w:val="center"/>
        <w:rPr>
          <w:b/>
          <w:szCs w:val="24"/>
          <w:lang w:val="es-ES"/>
        </w:rPr>
      </w:pPr>
    </w:p>
    <w:p w:rsidR="0071214C" w:rsidRPr="003D18C0" w:rsidRDefault="003E12C1" w:rsidP="0071214C">
      <w:pPr>
        <w:pStyle w:val="ListParagraph"/>
        <w:ind w:left="0"/>
        <w:jc w:val="center"/>
        <w:rPr>
          <w:b/>
          <w:szCs w:val="24"/>
          <w:lang w:val="es-ES"/>
        </w:rPr>
      </w:pPr>
      <w:r w:rsidRPr="003D18C0">
        <w:rPr>
          <w:b/>
          <w:szCs w:val="24"/>
          <w:lang w:val="es-ES"/>
        </w:rPr>
        <w:t>Enero</w:t>
      </w:r>
      <w:r w:rsidR="006C1D88" w:rsidRPr="003D18C0">
        <w:rPr>
          <w:b/>
          <w:szCs w:val="24"/>
          <w:lang w:val="es-ES"/>
        </w:rPr>
        <w:t xml:space="preserve"> 201</w:t>
      </w:r>
      <w:r w:rsidRPr="003D18C0">
        <w:rPr>
          <w:b/>
          <w:szCs w:val="24"/>
          <w:lang w:val="es-ES"/>
        </w:rPr>
        <w:t>5</w:t>
      </w:r>
    </w:p>
    <w:p w:rsidR="0019618A" w:rsidRDefault="0019618A" w:rsidP="00A87C94">
      <w:pPr>
        <w:tabs>
          <w:tab w:val="left" w:pos="1440"/>
          <w:tab w:val="left" w:pos="3060"/>
        </w:tabs>
        <w:jc w:val="center"/>
        <w:rPr>
          <w:szCs w:val="24"/>
          <w:lang w:val="es-ES"/>
        </w:rPr>
      </w:pPr>
    </w:p>
    <w:p w:rsidR="00FA6D74" w:rsidRPr="003D18C0" w:rsidRDefault="00FA6D74" w:rsidP="00A87C94">
      <w:pPr>
        <w:tabs>
          <w:tab w:val="left" w:pos="1440"/>
          <w:tab w:val="left" w:pos="3060"/>
        </w:tabs>
        <w:jc w:val="center"/>
        <w:rPr>
          <w:szCs w:val="24"/>
          <w:lang w:val="es-ES"/>
        </w:rPr>
      </w:pPr>
    </w:p>
    <w:p w:rsidR="0019618A" w:rsidRPr="003D18C0" w:rsidRDefault="00A37A7D" w:rsidP="00A87C94">
      <w:pPr>
        <w:pStyle w:val="BodyText"/>
        <w:pBdr>
          <w:top w:val="single" w:sz="4" w:space="1" w:color="auto"/>
          <w:left w:val="single" w:sz="4" w:space="4" w:color="auto"/>
          <w:bottom w:val="single" w:sz="4" w:space="1" w:color="auto"/>
          <w:right w:val="single" w:sz="4" w:space="4" w:color="auto"/>
        </w:pBdr>
        <w:tabs>
          <w:tab w:val="left" w:pos="1440"/>
        </w:tabs>
        <w:jc w:val="both"/>
        <w:rPr>
          <w:szCs w:val="24"/>
          <w:lang w:val="es-ES"/>
        </w:rPr>
      </w:pPr>
      <w:r w:rsidRPr="003D18C0">
        <w:rPr>
          <w:szCs w:val="24"/>
          <w:lang w:val="es-ES"/>
        </w:rPr>
        <w:t xml:space="preserve">Este documento fue elaborado por Roberto Suárez </w:t>
      </w:r>
      <w:proofErr w:type="spellStart"/>
      <w:r w:rsidRPr="003D18C0">
        <w:rPr>
          <w:szCs w:val="24"/>
          <w:lang w:val="es-ES"/>
        </w:rPr>
        <w:t>Nicolini</w:t>
      </w:r>
      <w:proofErr w:type="spellEnd"/>
      <w:r w:rsidRPr="003D18C0">
        <w:rPr>
          <w:szCs w:val="24"/>
          <w:lang w:val="es-ES"/>
        </w:rPr>
        <w:t xml:space="preserve"> (consultor)</w:t>
      </w:r>
    </w:p>
    <w:p w:rsidR="00874DB4" w:rsidRPr="003D18C0" w:rsidRDefault="00874DB4" w:rsidP="00A87C94">
      <w:pPr>
        <w:pStyle w:val="BodyText"/>
        <w:pBdr>
          <w:top w:val="single" w:sz="4" w:space="1" w:color="auto"/>
          <w:left w:val="single" w:sz="4" w:space="4" w:color="auto"/>
          <w:bottom w:val="single" w:sz="4" w:space="1" w:color="auto"/>
          <w:right w:val="single" w:sz="4" w:space="4" w:color="auto"/>
        </w:pBdr>
        <w:tabs>
          <w:tab w:val="left" w:pos="1440"/>
        </w:tabs>
        <w:jc w:val="both"/>
        <w:rPr>
          <w:b/>
          <w:szCs w:val="24"/>
          <w:lang w:val="es-ES"/>
        </w:rPr>
      </w:pPr>
    </w:p>
    <w:p w:rsidR="0019618A" w:rsidRPr="003D18C0" w:rsidRDefault="0019618A" w:rsidP="00A87C94">
      <w:pPr>
        <w:autoSpaceDE w:val="0"/>
        <w:autoSpaceDN w:val="0"/>
        <w:adjustRightInd w:val="0"/>
        <w:jc w:val="both"/>
        <w:rPr>
          <w:b/>
          <w:bCs/>
          <w:i/>
          <w:iCs/>
          <w:szCs w:val="24"/>
          <w:lang w:val="es-ES"/>
        </w:rPr>
      </w:pPr>
    </w:p>
    <w:p w:rsidR="009420E8" w:rsidRPr="003D18C0" w:rsidRDefault="009420E8" w:rsidP="00A87C94">
      <w:pPr>
        <w:pStyle w:val="BodyText"/>
        <w:rPr>
          <w:b/>
        </w:rPr>
        <w:sectPr w:rsidR="009420E8" w:rsidRPr="003D18C0" w:rsidSect="0071214C">
          <w:headerReference w:type="even" r:id="rId9"/>
          <w:footerReference w:type="even" r:id="rId10"/>
          <w:headerReference w:type="first" r:id="rId11"/>
          <w:pgSz w:w="12242" w:h="15842" w:code="1"/>
          <w:pgMar w:top="1440" w:right="1298" w:bottom="1134" w:left="1797" w:header="731" w:footer="731" w:gutter="0"/>
          <w:cols w:space="720"/>
        </w:sectPr>
      </w:pPr>
    </w:p>
    <w:p w:rsidR="009420E8" w:rsidRPr="003D18C0" w:rsidRDefault="009420E8" w:rsidP="009420E8">
      <w:pPr>
        <w:pStyle w:val="Newpage"/>
        <w:widowControl w:val="0"/>
        <w:rPr>
          <w:lang w:val="es-ES_tradnl"/>
        </w:rPr>
      </w:pPr>
      <w:r w:rsidRPr="003D18C0">
        <w:rPr>
          <w:lang w:val="es-ES_tradnl"/>
        </w:rPr>
        <w:lastRenderedPageBreak/>
        <w:t>Índice</w:t>
      </w:r>
    </w:p>
    <w:p w:rsidR="009420E8" w:rsidRPr="003D18C0" w:rsidRDefault="009420E8" w:rsidP="009420E8">
      <w:pPr>
        <w:pStyle w:val="Newpage"/>
        <w:widowControl w:val="0"/>
        <w:rPr>
          <w:lang w:val="es-ES_tradnl"/>
        </w:rPr>
      </w:pPr>
    </w:p>
    <w:p w:rsidR="009420E8" w:rsidRPr="003D18C0" w:rsidRDefault="009420E8" w:rsidP="009420E8">
      <w:pPr>
        <w:pStyle w:val="Newpage"/>
        <w:widowControl w:val="0"/>
        <w:rPr>
          <w:lang w:val="es-ES_tradnl"/>
        </w:rPr>
      </w:pPr>
    </w:p>
    <w:p w:rsidR="009420E8" w:rsidRPr="003D18C0" w:rsidRDefault="009420E8" w:rsidP="009420E8">
      <w:pPr>
        <w:pStyle w:val="Newpage"/>
        <w:widowControl w:val="0"/>
        <w:rPr>
          <w:sz w:val="22"/>
          <w:szCs w:val="22"/>
          <w:lang w:val="es-ES_tradn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
        <w:gridCol w:w="8438"/>
        <w:gridCol w:w="436"/>
      </w:tblGrid>
      <w:tr w:rsidR="009420E8" w:rsidRPr="003D18C0" w:rsidTr="00E62820">
        <w:tc>
          <w:tcPr>
            <w:tcW w:w="0" w:type="auto"/>
          </w:tcPr>
          <w:p w:rsidR="009420E8" w:rsidRPr="003D18C0" w:rsidRDefault="009420E8" w:rsidP="00E62820">
            <w:pPr>
              <w:pStyle w:val="Newpage"/>
              <w:widowControl w:val="0"/>
              <w:jc w:val="left"/>
              <w:rPr>
                <w:rFonts w:ascii="Times New Roman" w:hAnsi="Times New Roman" w:cs="Times New Roman"/>
                <w:sz w:val="22"/>
                <w:szCs w:val="22"/>
                <w:lang w:val="es-ES_tradnl"/>
              </w:rPr>
            </w:pPr>
            <w:r w:rsidRPr="003D18C0">
              <w:rPr>
                <w:rFonts w:ascii="Times New Roman" w:hAnsi="Times New Roman" w:cs="Times New Roman"/>
                <w:sz w:val="22"/>
                <w:szCs w:val="22"/>
                <w:lang w:val="es-ES_tradnl"/>
              </w:rPr>
              <w:t>1.</w:t>
            </w:r>
          </w:p>
        </w:tc>
        <w:tc>
          <w:tcPr>
            <w:tcW w:w="0" w:type="auto"/>
          </w:tcPr>
          <w:p w:rsidR="009420E8" w:rsidRPr="003D18C0" w:rsidRDefault="009420E8" w:rsidP="00E62820">
            <w:pPr>
              <w:pStyle w:val="Chapter"/>
              <w:widowControl w:val="0"/>
              <w:numPr>
                <w:ilvl w:val="0"/>
                <w:numId w:val="0"/>
              </w:numPr>
              <w:tabs>
                <w:tab w:val="clear" w:pos="1440"/>
              </w:tabs>
              <w:spacing w:after="0"/>
              <w:jc w:val="left"/>
              <w:rPr>
                <w:rFonts w:ascii="Times New Roman" w:hAnsi="Times New Roman" w:cs="Times New Roman"/>
                <w:smallCaps w:val="0"/>
                <w:sz w:val="22"/>
                <w:szCs w:val="22"/>
                <w:lang w:val="es-ES_tradnl"/>
              </w:rPr>
            </w:pPr>
            <w:r w:rsidRPr="003D18C0">
              <w:rPr>
                <w:rFonts w:ascii="Times New Roman" w:hAnsi="Times New Roman" w:cs="Times New Roman"/>
                <w:smallCaps w:val="0"/>
                <w:sz w:val="22"/>
                <w:szCs w:val="22"/>
                <w:lang w:val="es-ES_tradnl"/>
              </w:rPr>
              <w:t>Introducción</w:t>
            </w:r>
            <w:r w:rsidRPr="003D18C0">
              <w:rPr>
                <w:rFonts w:ascii="Times New Roman" w:hAnsi="Times New Roman" w:cs="Times New Roman"/>
                <w:b w:val="0"/>
                <w:smallCaps w:val="0"/>
                <w:sz w:val="22"/>
                <w:szCs w:val="22"/>
                <w:lang w:val="es-ES_tradnl"/>
              </w:rPr>
              <w:t>………………………………………………………………………………….</w:t>
            </w:r>
            <w:r w:rsidR="005C0781">
              <w:rPr>
                <w:rFonts w:ascii="Times New Roman" w:hAnsi="Times New Roman" w:cs="Times New Roman"/>
                <w:b w:val="0"/>
                <w:smallCaps w:val="0"/>
                <w:sz w:val="22"/>
                <w:szCs w:val="22"/>
                <w:lang w:val="es-ES_tradnl"/>
              </w:rPr>
              <w:t>.</w:t>
            </w:r>
          </w:p>
        </w:tc>
        <w:tc>
          <w:tcPr>
            <w:tcW w:w="0" w:type="auto"/>
          </w:tcPr>
          <w:p w:rsidR="009420E8" w:rsidRPr="003D18C0" w:rsidRDefault="009420E8" w:rsidP="00E62820">
            <w:pPr>
              <w:pStyle w:val="Newpage"/>
              <w:widowControl w:val="0"/>
              <w:jc w:val="right"/>
              <w:rPr>
                <w:rFonts w:ascii="Times New Roman" w:hAnsi="Times New Roman" w:cs="Times New Roman"/>
                <w:sz w:val="22"/>
                <w:szCs w:val="22"/>
                <w:lang w:val="es-ES_tradnl"/>
              </w:rPr>
            </w:pPr>
            <w:r w:rsidRPr="003D18C0">
              <w:rPr>
                <w:rFonts w:ascii="Times New Roman" w:hAnsi="Times New Roman" w:cs="Times New Roman"/>
                <w:sz w:val="22"/>
                <w:szCs w:val="22"/>
                <w:lang w:val="es-ES_tradnl"/>
              </w:rPr>
              <w:t>1</w:t>
            </w:r>
          </w:p>
        </w:tc>
      </w:tr>
      <w:tr w:rsidR="009420E8" w:rsidRPr="003D18C0" w:rsidTr="00E62820">
        <w:tc>
          <w:tcPr>
            <w:tcW w:w="0" w:type="auto"/>
          </w:tcPr>
          <w:p w:rsidR="009420E8" w:rsidRPr="003D18C0" w:rsidRDefault="009420E8" w:rsidP="00E62820">
            <w:pPr>
              <w:pStyle w:val="Newpage"/>
              <w:widowControl w:val="0"/>
              <w:jc w:val="left"/>
              <w:rPr>
                <w:rFonts w:ascii="Times New Roman" w:hAnsi="Times New Roman" w:cs="Times New Roman"/>
                <w:sz w:val="22"/>
                <w:szCs w:val="22"/>
                <w:lang w:val="es-ES_tradnl"/>
              </w:rPr>
            </w:pPr>
          </w:p>
        </w:tc>
        <w:tc>
          <w:tcPr>
            <w:tcW w:w="0" w:type="auto"/>
          </w:tcPr>
          <w:p w:rsidR="009420E8" w:rsidRPr="003D18C0" w:rsidRDefault="009420E8" w:rsidP="00E62820">
            <w:pPr>
              <w:pStyle w:val="Newpage"/>
              <w:widowControl w:val="0"/>
              <w:jc w:val="left"/>
              <w:rPr>
                <w:rFonts w:ascii="Times New Roman" w:hAnsi="Times New Roman" w:cs="Times New Roman"/>
                <w:smallCaps w:val="0"/>
                <w:sz w:val="22"/>
                <w:szCs w:val="22"/>
                <w:lang w:val="es-ES_tradnl"/>
              </w:rPr>
            </w:pPr>
          </w:p>
        </w:tc>
        <w:tc>
          <w:tcPr>
            <w:tcW w:w="0" w:type="auto"/>
          </w:tcPr>
          <w:p w:rsidR="009420E8" w:rsidRPr="003D18C0" w:rsidRDefault="009420E8" w:rsidP="00E62820">
            <w:pPr>
              <w:pStyle w:val="Newpage"/>
              <w:widowControl w:val="0"/>
              <w:jc w:val="right"/>
              <w:rPr>
                <w:rFonts w:ascii="Times New Roman" w:hAnsi="Times New Roman" w:cs="Times New Roman"/>
                <w:sz w:val="22"/>
                <w:szCs w:val="22"/>
                <w:lang w:val="es-ES_tradnl"/>
              </w:rPr>
            </w:pPr>
          </w:p>
        </w:tc>
      </w:tr>
      <w:tr w:rsidR="009420E8" w:rsidRPr="003D18C0" w:rsidTr="00E62820">
        <w:tc>
          <w:tcPr>
            <w:tcW w:w="0" w:type="auto"/>
          </w:tcPr>
          <w:p w:rsidR="009420E8" w:rsidRPr="003D18C0" w:rsidRDefault="009420E8" w:rsidP="00E62820">
            <w:pPr>
              <w:pStyle w:val="Newpage"/>
              <w:widowControl w:val="0"/>
              <w:jc w:val="left"/>
              <w:rPr>
                <w:rFonts w:ascii="Times New Roman" w:hAnsi="Times New Roman" w:cs="Times New Roman"/>
                <w:sz w:val="22"/>
                <w:szCs w:val="22"/>
                <w:lang w:val="es-ES_tradnl"/>
              </w:rPr>
            </w:pPr>
            <w:r w:rsidRPr="003D18C0">
              <w:rPr>
                <w:rFonts w:ascii="Times New Roman" w:hAnsi="Times New Roman" w:cs="Times New Roman"/>
                <w:sz w:val="22"/>
                <w:szCs w:val="22"/>
                <w:lang w:val="es-ES_tradnl"/>
              </w:rPr>
              <w:t>2.</w:t>
            </w:r>
          </w:p>
        </w:tc>
        <w:tc>
          <w:tcPr>
            <w:tcW w:w="0" w:type="auto"/>
          </w:tcPr>
          <w:p w:rsidR="009420E8" w:rsidRPr="003D18C0" w:rsidRDefault="009420E8" w:rsidP="00993A01">
            <w:pPr>
              <w:pStyle w:val="Chapter"/>
              <w:widowControl w:val="0"/>
              <w:numPr>
                <w:ilvl w:val="0"/>
                <w:numId w:val="0"/>
              </w:numPr>
              <w:tabs>
                <w:tab w:val="clear" w:pos="1440"/>
              </w:tabs>
              <w:spacing w:after="0"/>
              <w:jc w:val="left"/>
              <w:rPr>
                <w:rFonts w:ascii="Times New Roman" w:hAnsi="Times New Roman" w:cs="Times New Roman"/>
                <w:smallCaps w:val="0"/>
                <w:sz w:val="22"/>
                <w:szCs w:val="22"/>
                <w:lang w:val="es-ES_tradnl"/>
              </w:rPr>
            </w:pPr>
            <w:r w:rsidRPr="003D18C0">
              <w:rPr>
                <w:rFonts w:ascii="Times New Roman" w:hAnsi="Times New Roman" w:cs="Times New Roman"/>
                <w:smallCaps w:val="0"/>
                <w:sz w:val="22"/>
                <w:szCs w:val="22"/>
                <w:lang w:val="es-ES_tradnl"/>
              </w:rPr>
              <w:t>El Proyecto. Oferta y Demanda</w:t>
            </w:r>
            <w:r w:rsidRPr="005C0781">
              <w:rPr>
                <w:b w:val="0"/>
                <w:sz w:val="22"/>
                <w:szCs w:val="22"/>
              </w:rPr>
              <w:t>…………</w:t>
            </w:r>
            <w:r w:rsidR="005C0781">
              <w:rPr>
                <w:b w:val="0"/>
                <w:sz w:val="22"/>
                <w:szCs w:val="22"/>
              </w:rPr>
              <w:t>.........</w:t>
            </w:r>
            <w:r w:rsidRPr="005C0781">
              <w:rPr>
                <w:b w:val="0"/>
                <w:sz w:val="22"/>
                <w:szCs w:val="22"/>
              </w:rPr>
              <w:t>…………….…………............................</w:t>
            </w:r>
            <w:r w:rsidR="005C0781" w:rsidRPr="005C0781">
              <w:rPr>
                <w:b w:val="0"/>
                <w:sz w:val="22"/>
                <w:szCs w:val="22"/>
              </w:rPr>
              <w:t>.</w:t>
            </w:r>
          </w:p>
        </w:tc>
        <w:tc>
          <w:tcPr>
            <w:tcW w:w="0" w:type="auto"/>
          </w:tcPr>
          <w:p w:rsidR="009420E8" w:rsidRPr="003D18C0" w:rsidRDefault="005217F3" w:rsidP="00E62820">
            <w:pPr>
              <w:pStyle w:val="Newpage"/>
              <w:widowControl w:val="0"/>
              <w:jc w:val="right"/>
              <w:rPr>
                <w:rFonts w:ascii="Times New Roman" w:hAnsi="Times New Roman" w:cs="Times New Roman"/>
                <w:sz w:val="22"/>
                <w:szCs w:val="22"/>
                <w:lang w:val="es-ES_tradnl"/>
              </w:rPr>
            </w:pPr>
            <w:r w:rsidRPr="003D18C0">
              <w:rPr>
                <w:rFonts w:ascii="Times New Roman" w:hAnsi="Times New Roman" w:cs="Times New Roman"/>
                <w:sz w:val="22"/>
                <w:szCs w:val="22"/>
                <w:lang w:val="es-ES_tradnl"/>
              </w:rPr>
              <w:t>1</w:t>
            </w:r>
          </w:p>
        </w:tc>
      </w:tr>
      <w:tr w:rsidR="009420E8" w:rsidRPr="003D18C0" w:rsidTr="00E62820">
        <w:tc>
          <w:tcPr>
            <w:tcW w:w="0" w:type="auto"/>
          </w:tcPr>
          <w:p w:rsidR="009420E8" w:rsidRPr="003D18C0" w:rsidRDefault="009420E8" w:rsidP="00E62820">
            <w:pPr>
              <w:pStyle w:val="Newpage"/>
              <w:widowControl w:val="0"/>
              <w:jc w:val="left"/>
              <w:rPr>
                <w:rFonts w:ascii="Times New Roman" w:hAnsi="Times New Roman" w:cs="Times New Roman"/>
                <w:b w:val="0"/>
                <w:sz w:val="8"/>
                <w:szCs w:val="8"/>
                <w:lang w:val="es-ES_tradnl"/>
              </w:rPr>
            </w:pPr>
          </w:p>
        </w:tc>
        <w:tc>
          <w:tcPr>
            <w:tcW w:w="0" w:type="auto"/>
          </w:tcPr>
          <w:p w:rsidR="009420E8" w:rsidRPr="003D18C0" w:rsidRDefault="009420E8" w:rsidP="00E62820">
            <w:pPr>
              <w:pStyle w:val="Newpage"/>
              <w:widowControl w:val="0"/>
              <w:jc w:val="left"/>
              <w:rPr>
                <w:rFonts w:ascii="Times New Roman" w:hAnsi="Times New Roman" w:cs="Times New Roman"/>
                <w:b w:val="0"/>
                <w:smallCaps w:val="0"/>
                <w:sz w:val="8"/>
                <w:szCs w:val="8"/>
                <w:lang w:val="es-ES_tradnl"/>
              </w:rPr>
            </w:pPr>
          </w:p>
        </w:tc>
        <w:tc>
          <w:tcPr>
            <w:tcW w:w="0" w:type="auto"/>
          </w:tcPr>
          <w:p w:rsidR="009420E8" w:rsidRPr="003D18C0" w:rsidRDefault="009420E8" w:rsidP="00E62820">
            <w:pPr>
              <w:pStyle w:val="Newpage"/>
              <w:widowControl w:val="0"/>
              <w:jc w:val="right"/>
              <w:rPr>
                <w:rFonts w:ascii="Times New Roman" w:hAnsi="Times New Roman" w:cs="Times New Roman"/>
                <w:b w:val="0"/>
                <w:smallCaps w:val="0"/>
                <w:sz w:val="8"/>
                <w:szCs w:val="8"/>
                <w:lang w:val="es-ES_tradnl"/>
              </w:rPr>
            </w:pPr>
          </w:p>
        </w:tc>
      </w:tr>
      <w:tr w:rsidR="009420E8" w:rsidRPr="003D18C0" w:rsidTr="00E62820">
        <w:tc>
          <w:tcPr>
            <w:tcW w:w="0" w:type="auto"/>
          </w:tcPr>
          <w:p w:rsidR="009420E8" w:rsidRPr="003D18C0" w:rsidRDefault="009420E8" w:rsidP="00E62820">
            <w:pPr>
              <w:pStyle w:val="Newpage"/>
              <w:widowControl w:val="0"/>
              <w:jc w:val="left"/>
              <w:rPr>
                <w:rFonts w:ascii="Times New Roman" w:hAnsi="Times New Roman" w:cs="Times New Roman"/>
                <w:b w:val="0"/>
                <w:sz w:val="22"/>
                <w:szCs w:val="22"/>
                <w:lang w:val="es-ES_tradnl"/>
              </w:rPr>
            </w:pPr>
            <w:r w:rsidRPr="003D18C0">
              <w:rPr>
                <w:rFonts w:ascii="Times New Roman" w:hAnsi="Times New Roman" w:cs="Times New Roman"/>
                <w:b w:val="0"/>
                <w:sz w:val="22"/>
                <w:szCs w:val="22"/>
                <w:lang w:val="es-ES_tradnl"/>
              </w:rPr>
              <w:t>A.</w:t>
            </w:r>
          </w:p>
        </w:tc>
        <w:tc>
          <w:tcPr>
            <w:tcW w:w="0" w:type="auto"/>
          </w:tcPr>
          <w:p w:rsidR="009420E8" w:rsidRPr="003D18C0" w:rsidRDefault="009420E8" w:rsidP="00E62820">
            <w:pPr>
              <w:pStyle w:val="Newpage"/>
              <w:widowControl w:val="0"/>
              <w:jc w:val="left"/>
              <w:rPr>
                <w:rFonts w:ascii="Times New Roman" w:hAnsi="Times New Roman" w:cs="Times New Roman"/>
                <w:b w:val="0"/>
                <w:smallCaps w:val="0"/>
                <w:sz w:val="22"/>
                <w:szCs w:val="22"/>
                <w:lang w:val="es-ES_tradnl"/>
              </w:rPr>
            </w:pPr>
            <w:r w:rsidRPr="003D18C0">
              <w:rPr>
                <w:rFonts w:ascii="Times New Roman" w:hAnsi="Times New Roman" w:cs="Times New Roman"/>
                <w:b w:val="0"/>
                <w:smallCaps w:val="0"/>
                <w:sz w:val="22"/>
                <w:szCs w:val="22"/>
                <w:lang w:val="es-ES_tradnl"/>
              </w:rPr>
              <w:t>Situación Actual de la Carretera……………………….……………………………………...</w:t>
            </w:r>
            <w:r w:rsidR="005C0781">
              <w:rPr>
                <w:rFonts w:ascii="Times New Roman" w:hAnsi="Times New Roman" w:cs="Times New Roman"/>
                <w:b w:val="0"/>
                <w:smallCaps w:val="0"/>
                <w:sz w:val="22"/>
                <w:szCs w:val="22"/>
                <w:lang w:val="es-ES_tradnl"/>
              </w:rPr>
              <w:t>.</w:t>
            </w:r>
          </w:p>
        </w:tc>
        <w:tc>
          <w:tcPr>
            <w:tcW w:w="0" w:type="auto"/>
          </w:tcPr>
          <w:p w:rsidR="009420E8" w:rsidRPr="003D18C0" w:rsidRDefault="005217F3" w:rsidP="005217F3">
            <w:pPr>
              <w:pStyle w:val="Newpage"/>
              <w:widowControl w:val="0"/>
              <w:jc w:val="right"/>
              <w:rPr>
                <w:rFonts w:ascii="Times New Roman" w:hAnsi="Times New Roman" w:cs="Times New Roman"/>
                <w:b w:val="0"/>
                <w:smallCaps w:val="0"/>
                <w:sz w:val="22"/>
                <w:szCs w:val="22"/>
                <w:lang w:val="es-ES_tradnl"/>
              </w:rPr>
            </w:pPr>
            <w:r w:rsidRPr="003D18C0">
              <w:rPr>
                <w:rFonts w:ascii="Times New Roman" w:hAnsi="Times New Roman" w:cs="Times New Roman"/>
                <w:b w:val="0"/>
                <w:smallCaps w:val="0"/>
                <w:sz w:val="22"/>
                <w:szCs w:val="22"/>
                <w:lang w:val="es-ES_tradnl"/>
              </w:rPr>
              <w:t>1</w:t>
            </w:r>
          </w:p>
        </w:tc>
      </w:tr>
      <w:tr w:rsidR="009420E8" w:rsidRPr="003D18C0" w:rsidTr="00E62820">
        <w:tc>
          <w:tcPr>
            <w:tcW w:w="0" w:type="auto"/>
          </w:tcPr>
          <w:p w:rsidR="009420E8" w:rsidRPr="003D18C0" w:rsidRDefault="009420E8" w:rsidP="00E62820">
            <w:pPr>
              <w:pStyle w:val="Newpage"/>
              <w:widowControl w:val="0"/>
              <w:jc w:val="left"/>
              <w:rPr>
                <w:rFonts w:ascii="Times New Roman" w:hAnsi="Times New Roman" w:cs="Times New Roman"/>
                <w:b w:val="0"/>
                <w:sz w:val="22"/>
                <w:szCs w:val="22"/>
                <w:lang w:val="es-ES_tradnl"/>
              </w:rPr>
            </w:pPr>
            <w:r w:rsidRPr="003D18C0">
              <w:rPr>
                <w:rFonts w:ascii="Times New Roman" w:hAnsi="Times New Roman" w:cs="Times New Roman"/>
                <w:b w:val="0"/>
                <w:sz w:val="22"/>
                <w:szCs w:val="22"/>
                <w:lang w:val="es-ES_tradnl"/>
              </w:rPr>
              <w:t>B.</w:t>
            </w:r>
          </w:p>
        </w:tc>
        <w:tc>
          <w:tcPr>
            <w:tcW w:w="0" w:type="auto"/>
          </w:tcPr>
          <w:p w:rsidR="009420E8" w:rsidRPr="003D18C0" w:rsidRDefault="009420E8" w:rsidP="00E62820">
            <w:pPr>
              <w:pStyle w:val="Newpage"/>
              <w:widowControl w:val="0"/>
              <w:jc w:val="left"/>
              <w:rPr>
                <w:rFonts w:ascii="Times New Roman" w:hAnsi="Times New Roman" w:cs="Times New Roman"/>
                <w:b w:val="0"/>
                <w:smallCaps w:val="0"/>
                <w:sz w:val="22"/>
                <w:szCs w:val="22"/>
                <w:lang w:val="es-ES_tradnl"/>
              </w:rPr>
            </w:pPr>
            <w:r w:rsidRPr="003D18C0">
              <w:rPr>
                <w:rFonts w:ascii="Times New Roman" w:hAnsi="Times New Roman" w:cs="Times New Roman"/>
                <w:b w:val="0"/>
                <w:smallCaps w:val="0"/>
                <w:sz w:val="22"/>
                <w:szCs w:val="22"/>
                <w:lang w:val="es-ES_tradnl"/>
              </w:rPr>
              <w:t>Escenario de Evaluación Sin Proyecto ……………………………..…………....……………</w:t>
            </w:r>
          </w:p>
        </w:tc>
        <w:tc>
          <w:tcPr>
            <w:tcW w:w="0" w:type="auto"/>
          </w:tcPr>
          <w:p w:rsidR="009420E8" w:rsidRPr="003D18C0" w:rsidRDefault="005217F3" w:rsidP="00E62820">
            <w:pPr>
              <w:pStyle w:val="Newpage"/>
              <w:widowControl w:val="0"/>
              <w:jc w:val="right"/>
              <w:rPr>
                <w:rFonts w:ascii="Times New Roman" w:hAnsi="Times New Roman" w:cs="Times New Roman"/>
                <w:b w:val="0"/>
                <w:smallCaps w:val="0"/>
                <w:sz w:val="22"/>
                <w:szCs w:val="22"/>
                <w:lang w:val="es-ES_tradnl"/>
              </w:rPr>
            </w:pPr>
            <w:r w:rsidRPr="003D18C0">
              <w:rPr>
                <w:rFonts w:ascii="Times New Roman" w:hAnsi="Times New Roman" w:cs="Times New Roman"/>
                <w:b w:val="0"/>
                <w:smallCaps w:val="0"/>
                <w:sz w:val="22"/>
                <w:szCs w:val="22"/>
                <w:lang w:val="es-ES_tradnl"/>
              </w:rPr>
              <w:t>2</w:t>
            </w:r>
          </w:p>
        </w:tc>
      </w:tr>
      <w:tr w:rsidR="009420E8" w:rsidRPr="003D18C0" w:rsidTr="00E62820">
        <w:tc>
          <w:tcPr>
            <w:tcW w:w="0" w:type="auto"/>
          </w:tcPr>
          <w:p w:rsidR="009420E8" w:rsidRPr="003D18C0" w:rsidRDefault="009420E8" w:rsidP="00E62820">
            <w:pPr>
              <w:pStyle w:val="Newpage"/>
              <w:widowControl w:val="0"/>
              <w:jc w:val="left"/>
              <w:rPr>
                <w:b w:val="0"/>
                <w:sz w:val="22"/>
                <w:szCs w:val="22"/>
                <w:lang w:val="es-ES_tradnl"/>
              </w:rPr>
            </w:pPr>
            <w:r w:rsidRPr="003D18C0">
              <w:rPr>
                <w:rFonts w:ascii="Times New Roman" w:hAnsi="Times New Roman" w:cs="Times New Roman"/>
                <w:b w:val="0"/>
                <w:sz w:val="22"/>
                <w:szCs w:val="22"/>
                <w:lang w:val="es-ES_tradnl"/>
              </w:rPr>
              <w:t>C.</w:t>
            </w:r>
          </w:p>
        </w:tc>
        <w:tc>
          <w:tcPr>
            <w:tcW w:w="0" w:type="auto"/>
          </w:tcPr>
          <w:p w:rsidR="009420E8" w:rsidRPr="003D18C0" w:rsidRDefault="009420E8" w:rsidP="00E62820">
            <w:pPr>
              <w:pStyle w:val="Newpage"/>
              <w:widowControl w:val="0"/>
              <w:jc w:val="left"/>
              <w:rPr>
                <w:b w:val="0"/>
                <w:smallCaps w:val="0"/>
                <w:sz w:val="22"/>
                <w:szCs w:val="22"/>
                <w:lang w:val="es-ES_tradnl"/>
              </w:rPr>
            </w:pPr>
            <w:r w:rsidRPr="003D18C0">
              <w:rPr>
                <w:rFonts w:ascii="Times New Roman" w:hAnsi="Times New Roman" w:cs="Times New Roman"/>
                <w:b w:val="0"/>
                <w:smallCaps w:val="0"/>
                <w:sz w:val="22"/>
                <w:szCs w:val="22"/>
                <w:lang w:val="es-ES_tradnl"/>
              </w:rPr>
              <w:t>Escenario de Evaluación Con Proyecto ……………………………..………………………..</w:t>
            </w:r>
            <w:r w:rsidR="005C0781">
              <w:rPr>
                <w:rFonts w:ascii="Times New Roman" w:hAnsi="Times New Roman" w:cs="Times New Roman"/>
                <w:b w:val="0"/>
                <w:smallCaps w:val="0"/>
                <w:sz w:val="22"/>
                <w:szCs w:val="22"/>
                <w:lang w:val="es-ES_tradnl"/>
              </w:rPr>
              <w:t>.</w:t>
            </w:r>
          </w:p>
        </w:tc>
        <w:tc>
          <w:tcPr>
            <w:tcW w:w="0" w:type="auto"/>
          </w:tcPr>
          <w:p w:rsidR="009420E8" w:rsidRPr="003D18C0" w:rsidRDefault="005217F3" w:rsidP="00E62820">
            <w:pPr>
              <w:pStyle w:val="Newpage"/>
              <w:widowControl w:val="0"/>
              <w:jc w:val="right"/>
              <w:rPr>
                <w:rFonts w:ascii="Times New Roman" w:hAnsi="Times New Roman" w:cs="Times New Roman"/>
                <w:b w:val="0"/>
                <w:smallCaps w:val="0"/>
                <w:sz w:val="22"/>
                <w:szCs w:val="22"/>
                <w:lang w:val="es-ES_tradnl"/>
              </w:rPr>
            </w:pPr>
            <w:r w:rsidRPr="003D18C0">
              <w:rPr>
                <w:rFonts w:ascii="Times New Roman" w:hAnsi="Times New Roman" w:cs="Times New Roman"/>
                <w:b w:val="0"/>
                <w:smallCaps w:val="0"/>
                <w:sz w:val="22"/>
                <w:szCs w:val="22"/>
                <w:lang w:val="es-ES_tradnl"/>
              </w:rPr>
              <w:t>3</w:t>
            </w:r>
          </w:p>
        </w:tc>
      </w:tr>
      <w:tr w:rsidR="009420E8" w:rsidRPr="003D18C0" w:rsidTr="00E62820">
        <w:tc>
          <w:tcPr>
            <w:tcW w:w="0" w:type="auto"/>
          </w:tcPr>
          <w:p w:rsidR="009420E8" w:rsidRPr="003D18C0" w:rsidRDefault="009420E8" w:rsidP="00E62820">
            <w:pPr>
              <w:pStyle w:val="Newpage"/>
              <w:widowControl w:val="0"/>
              <w:jc w:val="left"/>
              <w:rPr>
                <w:rFonts w:ascii="Times New Roman" w:hAnsi="Times New Roman" w:cs="Times New Roman"/>
                <w:b w:val="0"/>
                <w:sz w:val="22"/>
                <w:szCs w:val="22"/>
                <w:lang w:val="es-ES_tradnl"/>
              </w:rPr>
            </w:pPr>
            <w:r w:rsidRPr="003D18C0">
              <w:rPr>
                <w:rFonts w:ascii="Times New Roman" w:hAnsi="Times New Roman" w:cs="Times New Roman"/>
                <w:b w:val="0"/>
                <w:sz w:val="22"/>
                <w:szCs w:val="22"/>
                <w:lang w:val="es-ES_tradnl"/>
              </w:rPr>
              <w:t>D.</w:t>
            </w:r>
          </w:p>
        </w:tc>
        <w:tc>
          <w:tcPr>
            <w:tcW w:w="0" w:type="auto"/>
          </w:tcPr>
          <w:p w:rsidR="009420E8" w:rsidRPr="003D18C0" w:rsidRDefault="009420E8" w:rsidP="00E62820">
            <w:pPr>
              <w:pStyle w:val="Newpage"/>
              <w:widowControl w:val="0"/>
              <w:jc w:val="left"/>
              <w:rPr>
                <w:b w:val="0"/>
                <w:smallCaps w:val="0"/>
                <w:sz w:val="22"/>
                <w:szCs w:val="22"/>
                <w:lang w:val="es-ES_tradnl"/>
              </w:rPr>
            </w:pPr>
            <w:r w:rsidRPr="003D18C0">
              <w:rPr>
                <w:rFonts w:ascii="Times New Roman" w:hAnsi="Times New Roman" w:cs="Times New Roman"/>
                <w:b w:val="0"/>
                <w:smallCaps w:val="0"/>
                <w:sz w:val="22"/>
                <w:szCs w:val="22"/>
                <w:lang w:val="es-ES_tradnl"/>
              </w:rPr>
              <w:t>Tránsito Actual y Proyecciones……………………………………………………………….</w:t>
            </w:r>
            <w:r w:rsidR="005C0781">
              <w:rPr>
                <w:rFonts w:ascii="Times New Roman" w:hAnsi="Times New Roman" w:cs="Times New Roman"/>
                <w:b w:val="0"/>
                <w:smallCaps w:val="0"/>
                <w:sz w:val="22"/>
                <w:szCs w:val="22"/>
                <w:lang w:val="es-ES_tradnl"/>
              </w:rPr>
              <w:t>.</w:t>
            </w:r>
          </w:p>
        </w:tc>
        <w:tc>
          <w:tcPr>
            <w:tcW w:w="0" w:type="auto"/>
          </w:tcPr>
          <w:p w:rsidR="009420E8" w:rsidRPr="003D18C0" w:rsidRDefault="0059698F" w:rsidP="00E62820">
            <w:pPr>
              <w:pStyle w:val="Newpage"/>
              <w:widowControl w:val="0"/>
              <w:jc w:val="right"/>
              <w:rPr>
                <w:rFonts w:ascii="Times New Roman" w:hAnsi="Times New Roman" w:cs="Times New Roman"/>
                <w:b w:val="0"/>
                <w:smallCaps w:val="0"/>
                <w:sz w:val="22"/>
                <w:szCs w:val="22"/>
                <w:lang w:val="es-ES_tradnl"/>
              </w:rPr>
            </w:pPr>
            <w:r w:rsidRPr="003D18C0">
              <w:rPr>
                <w:rFonts w:ascii="Times New Roman" w:hAnsi="Times New Roman" w:cs="Times New Roman"/>
                <w:b w:val="0"/>
                <w:smallCaps w:val="0"/>
                <w:sz w:val="22"/>
                <w:szCs w:val="22"/>
                <w:lang w:val="es-ES_tradnl"/>
              </w:rPr>
              <w:t>6</w:t>
            </w:r>
          </w:p>
        </w:tc>
      </w:tr>
      <w:tr w:rsidR="009420E8" w:rsidRPr="003D18C0" w:rsidTr="00E62820">
        <w:tc>
          <w:tcPr>
            <w:tcW w:w="0" w:type="auto"/>
          </w:tcPr>
          <w:p w:rsidR="009420E8" w:rsidRPr="003D18C0" w:rsidRDefault="009420E8" w:rsidP="00E62820">
            <w:pPr>
              <w:pStyle w:val="Newpage"/>
              <w:widowControl w:val="0"/>
              <w:jc w:val="left"/>
              <w:rPr>
                <w:rFonts w:ascii="Times New Roman" w:hAnsi="Times New Roman" w:cs="Times New Roman"/>
                <w:b w:val="0"/>
                <w:sz w:val="22"/>
                <w:szCs w:val="22"/>
                <w:lang w:val="es-ES_tradnl"/>
              </w:rPr>
            </w:pPr>
          </w:p>
        </w:tc>
        <w:tc>
          <w:tcPr>
            <w:tcW w:w="0" w:type="auto"/>
          </w:tcPr>
          <w:p w:rsidR="009420E8" w:rsidRPr="003D18C0" w:rsidRDefault="009420E8" w:rsidP="00E62820">
            <w:pPr>
              <w:pStyle w:val="Newpage"/>
              <w:widowControl w:val="0"/>
              <w:jc w:val="left"/>
              <w:rPr>
                <w:rFonts w:ascii="Times New Roman" w:hAnsi="Times New Roman" w:cs="Times New Roman"/>
                <w:b w:val="0"/>
                <w:smallCaps w:val="0"/>
                <w:sz w:val="22"/>
                <w:szCs w:val="22"/>
                <w:lang w:val="es-ES_tradnl"/>
              </w:rPr>
            </w:pPr>
          </w:p>
        </w:tc>
        <w:tc>
          <w:tcPr>
            <w:tcW w:w="0" w:type="auto"/>
          </w:tcPr>
          <w:p w:rsidR="009420E8" w:rsidRPr="003D18C0" w:rsidRDefault="009420E8" w:rsidP="00E62820">
            <w:pPr>
              <w:pStyle w:val="Newpage"/>
              <w:widowControl w:val="0"/>
              <w:jc w:val="right"/>
              <w:rPr>
                <w:rFonts w:ascii="Times New Roman" w:hAnsi="Times New Roman" w:cs="Times New Roman"/>
                <w:b w:val="0"/>
                <w:smallCaps w:val="0"/>
                <w:sz w:val="22"/>
                <w:szCs w:val="22"/>
                <w:lang w:val="es-ES_tradnl"/>
              </w:rPr>
            </w:pPr>
          </w:p>
        </w:tc>
      </w:tr>
      <w:tr w:rsidR="009420E8" w:rsidRPr="003D18C0" w:rsidTr="00E62820">
        <w:tc>
          <w:tcPr>
            <w:tcW w:w="0" w:type="auto"/>
          </w:tcPr>
          <w:p w:rsidR="009420E8" w:rsidRPr="003D18C0" w:rsidRDefault="009420E8" w:rsidP="00E62820">
            <w:pPr>
              <w:pStyle w:val="Newpage"/>
              <w:widowControl w:val="0"/>
              <w:jc w:val="left"/>
              <w:rPr>
                <w:rFonts w:ascii="Times New Roman" w:hAnsi="Times New Roman" w:cs="Times New Roman"/>
                <w:sz w:val="22"/>
                <w:szCs w:val="22"/>
                <w:lang w:val="es-ES_tradnl"/>
              </w:rPr>
            </w:pPr>
            <w:r w:rsidRPr="003D18C0">
              <w:rPr>
                <w:rFonts w:ascii="Times New Roman" w:hAnsi="Times New Roman" w:cs="Times New Roman"/>
                <w:sz w:val="22"/>
                <w:szCs w:val="22"/>
                <w:lang w:val="es-ES_tradnl"/>
              </w:rPr>
              <w:t>3.</w:t>
            </w:r>
          </w:p>
        </w:tc>
        <w:tc>
          <w:tcPr>
            <w:tcW w:w="0" w:type="auto"/>
          </w:tcPr>
          <w:p w:rsidR="009420E8" w:rsidRPr="003D18C0" w:rsidRDefault="009420E8" w:rsidP="00E62820">
            <w:pPr>
              <w:pStyle w:val="Chapter"/>
              <w:widowControl w:val="0"/>
              <w:numPr>
                <w:ilvl w:val="0"/>
                <w:numId w:val="0"/>
              </w:numPr>
              <w:tabs>
                <w:tab w:val="clear" w:pos="1440"/>
              </w:tabs>
              <w:spacing w:after="0"/>
              <w:jc w:val="left"/>
              <w:rPr>
                <w:rFonts w:ascii="Times New Roman" w:hAnsi="Times New Roman" w:cs="Times New Roman"/>
                <w:smallCaps w:val="0"/>
                <w:sz w:val="22"/>
                <w:szCs w:val="22"/>
                <w:lang w:val="es-ES_tradnl"/>
              </w:rPr>
            </w:pPr>
            <w:r w:rsidRPr="003D18C0">
              <w:rPr>
                <w:rFonts w:ascii="Times New Roman" w:hAnsi="Times New Roman" w:cs="Times New Roman"/>
                <w:smallCaps w:val="0"/>
                <w:sz w:val="22"/>
                <w:szCs w:val="22"/>
                <w:lang w:val="es-ES_tradnl"/>
              </w:rPr>
              <w:t>Metodología e Insumos para la Evaluación Económica</w:t>
            </w:r>
            <w:r w:rsidRPr="003D18C0">
              <w:rPr>
                <w:rFonts w:ascii="Times New Roman" w:hAnsi="Times New Roman" w:cs="Times New Roman"/>
                <w:b w:val="0"/>
                <w:smallCaps w:val="0"/>
                <w:sz w:val="22"/>
                <w:szCs w:val="22"/>
                <w:lang w:val="es-ES_tradnl"/>
              </w:rPr>
              <w:t>…..………………….……………</w:t>
            </w:r>
            <w:r w:rsidR="005C0781">
              <w:rPr>
                <w:rFonts w:ascii="Times New Roman" w:hAnsi="Times New Roman" w:cs="Times New Roman"/>
                <w:b w:val="0"/>
                <w:smallCaps w:val="0"/>
                <w:sz w:val="22"/>
                <w:szCs w:val="22"/>
                <w:lang w:val="es-ES_tradnl"/>
              </w:rPr>
              <w:t>.</w:t>
            </w:r>
          </w:p>
        </w:tc>
        <w:tc>
          <w:tcPr>
            <w:tcW w:w="0" w:type="auto"/>
          </w:tcPr>
          <w:p w:rsidR="009420E8" w:rsidRPr="003D18C0" w:rsidRDefault="0059698F" w:rsidP="00E62820">
            <w:pPr>
              <w:pStyle w:val="Newpage"/>
              <w:widowControl w:val="0"/>
              <w:jc w:val="right"/>
              <w:rPr>
                <w:rFonts w:ascii="Times New Roman" w:hAnsi="Times New Roman" w:cs="Times New Roman"/>
                <w:smallCaps w:val="0"/>
                <w:sz w:val="22"/>
                <w:szCs w:val="22"/>
                <w:lang w:val="es-ES_tradnl"/>
              </w:rPr>
            </w:pPr>
            <w:r w:rsidRPr="003D18C0">
              <w:rPr>
                <w:rFonts w:ascii="Times New Roman" w:hAnsi="Times New Roman" w:cs="Times New Roman"/>
                <w:smallCaps w:val="0"/>
                <w:sz w:val="22"/>
                <w:szCs w:val="22"/>
                <w:lang w:val="es-ES_tradnl"/>
              </w:rPr>
              <w:t>10</w:t>
            </w:r>
          </w:p>
        </w:tc>
      </w:tr>
      <w:tr w:rsidR="009420E8" w:rsidRPr="003D18C0" w:rsidTr="00E62820">
        <w:tc>
          <w:tcPr>
            <w:tcW w:w="0" w:type="auto"/>
          </w:tcPr>
          <w:p w:rsidR="009420E8" w:rsidRPr="003D18C0" w:rsidRDefault="009420E8" w:rsidP="00E62820">
            <w:pPr>
              <w:pStyle w:val="Newpage"/>
              <w:widowControl w:val="0"/>
              <w:jc w:val="left"/>
              <w:rPr>
                <w:rFonts w:ascii="Times New Roman" w:hAnsi="Times New Roman" w:cs="Times New Roman"/>
                <w:b w:val="0"/>
                <w:smallCaps w:val="0"/>
                <w:sz w:val="8"/>
                <w:szCs w:val="8"/>
                <w:lang w:val="es-ES_tradnl"/>
              </w:rPr>
            </w:pPr>
          </w:p>
        </w:tc>
        <w:tc>
          <w:tcPr>
            <w:tcW w:w="0" w:type="auto"/>
          </w:tcPr>
          <w:p w:rsidR="009420E8" w:rsidRPr="003D18C0" w:rsidRDefault="009420E8" w:rsidP="00E62820">
            <w:pPr>
              <w:pStyle w:val="Newpage"/>
              <w:widowControl w:val="0"/>
              <w:jc w:val="left"/>
              <w:rPr>
                <w:rFonts w:ascii="Times New Roman" w:hAnsi="Times New Roman" w:cs="Times New Roman"/>
                <w:b w:val="0"/>
                <w:smallCaps w:val="0"/>
                <w:sz w:val="8"/>
                <w:szCs w:val="8"/>
                <w:lang w:val="es-ES_tradnl"/>
              </w:rPr>
            </w:pPr>
          </w:p>
        </w:tc>
        <w:tc>
          <w:tcPr>
            <w:tcW w:w="0" w:type="auto"/>
          </w:tcPr>
          <w:p w:rsidR="009420E8" w:rsidRPr="003D18C0" w:rsidRDefault="009420E8" w:rsidP="005217F3">
            <w:pPr>
              <w:pStyle w:val="Newpage"/>
              <w:widowControl w:val="0"/>
              <w:rPr>
                <w:rFonts w:ascii="Times New Roman" w:hAnsi="Times New Roman" w:cs="Times New Roman"/>
                <w:b w:val="0"/>
                <w:smallCaps w:val="0"/>
                <w:sz w:val="8"/>
                <w:szCs w:val="8"/>
                <w:lang w:val="es-ES_tradnl"/>
              </w:rPr>
            </w:pPr>
          </w:p>
        </w:tc>
      </w:tr>
      <w:tr w:rsidR="009420E8" w:rsidRPr="003D18C0" w:rsidTr="00E62820">
        <w:tc>
          <w:tcPr>
            <w:tcW w:w="0" w:type="auto"/>
          </w:tcPr>
          <w:p w:rsidR="009420E8" w:rsidRPr="003D18C0" w:rsidRDefault="009420E8" w:rsidP="00E62820">
            <w:pPr>
              <w:pStyle w:val="Newpage"/>
              <w:widowControl w:val="0"/>
              <w:jc w:val="left"/>
              <w:rPr>
                <w:rFonts w:ascii="Times New Roman" w:hAnsi="Times New Roman" w:cs="Times New Roman"/>
                <w:b w:val="0"/>
                <w:smallCaps w:val="0"/>
                <w:sz w:val="22"/>
                <w:szCs w:val="22"/>
                <w:lang w:val="es-ES_tradnl"/>
              </w:rPr>
            </w:pPr>
            <w:r w:rsidRPr="003D18C0">
              <w:rPr>
                <w:rFonts w:ascii="Times New Roman" w:hAnsi="Times New Roman" w:cs="Times New Roman"/>
                <w:b w:val="0"/>
                <w:smallCaps w:val="0"/>
                <w:sz w:val="22"/>
                <w:szCs w:val="22"/>
                <w:lang w:val="es-ES_tradnl"/>
              </w:rPr>
              <w:t>A.</w:t>
            </w:r>
          </w:p>
        </w:tc>
        <w:tc>
          <w:tcPr>
            <w:tcW w:w="0" w:type="auto"/>
          </w:tcPr>
          <w:p w:rsidR="009420E8" w:rsidRPr="003D18C0" w:rsidRDefault="009420E8" w:rsidP="00E62820">
            <w:pPr>
              <w:pStyle w:val="Newpage"/>
              <w:widowControl w:val="0"/>
              <w:jc w:val="left"/>
              <w:rPr>
                <w:rFonts w:ascii="Times New Roman" w:hAnsi="Times New Roman" w:cs="Times New Roman"/>
                <w:b w:val="0"/>
                <w:smallCaps w:val="0"/>
                <w:sz w:val="22"/>
                <w:szCs w:val="22"/>
                <w:lang w:val="es-ES_tradnl"/>
              </w:rPr>
            </w:pPr>
            <w:r w:rsidRPr="003D18C0">
              <w:rPr>
                <w:rFonts w:ascii="Times New Roman" w:hAnsi="Times New Roman" w:cs="Times New Roman"/>
                <w:b w:val="0"/>
                <w:smallCaps w:val="0"/>
                <w:sz w:val="22"/>
                <w:szCs w:val="22"/>
                <w:lang w:val="es-ES_tradnl"/>
              </w:rPr>
              <w:t>Metodología General. …………………………………………………………………………</w:t>
            </w:r>
          </w:p>
        </w:tc>
        <w:tc>
          <w:tcPr>
            <w:tcW w:w="0" w:type="auto"/>
          </w:tcPr>
          <w:p w:rsidR="009420E8" w:rsidRPr="003D18C0" w:rsidRDefault="0059698F" w:rsidP="00E62820">
            <w:pPr>
              <w:pStyle w:val="Newpage"/>
              <w:widowControl w:val="0"/>
              <w:jc w:val="right"/>
              <w:rPr>
                <w:rFonts w:ascii="Times New Roman" w:hAnsi="Times New Roman" w:cs="Times New Roman"/>
                <w:b w:val="0"/>
                <w:smallCaps w:val="0"/>
                <w:sz w:val="22"/>
                <w:szCs w:val="22"/>
                <w:lang w:val="es-ES_tradnl"/>
              </w:rPr>
            </w:pPr>
            <w:r w:rsidRPr="003D18C0">
              <w:rPr>
                <w:rFonts w:ascii="Times New Roman" w:hAnsi="Times New Roman" w:cs="Times New Roman"/>
                <w:b w:val="0"/>
                <w:smallCaps w:val="0"/>
                <w:sz w:val="22"/>
                <w:szCs w:val="22"/>
                <w:lang w:val="es-ES_tradnl"/>
              </w:rPr>
              <w:t>10</w:t>
            </w:r>
          </w:p>
        </w:tc>
      </w:tr>
      <w:tr w:rsidR="009420E8" w:rsidRPr="003D18C0" w:rsidTr="00E62820">
        <w:tc>
          <w:tcPr>
            <w:tcW w:w="0" w:type="auto"/>
          </w:tcPr>
          <w:p w:rsidR="009420E8" w:rsidRPr="003D18C0" w:rsidRDefault="009420E8" w:rsidP="00E62820">
            <w:pPr>
              <w:pStyle w:val="Newpage"/>
              <w:widowControl w:val="0"/>
              <w:jc w:val="left"/>
              <w:rPr>
                <w:rFonts w:ascii="Times New Roman" w:hAnsi="Times New Roman" w:cs="Times New Roman"/>
                <w:b w:val="0"/>
                <w:smallCaps w:val="0"/>
                <w:sz w:val="22"/>
                <w:szCs w:val="22"/>
                <w:lang w:val="es-ES_tradnl"/>
              </w:rPr>
            </w:pPr>
            <w:r w:rsidRPr="003D18C0">
              <w:rPr>
                <w:rFonts w:ascii="Times New Roman" w:hAnsi="Times New Roman" w:cs="Times New Roman"/>
                <w:b w:val="0"/>
                <w:smallCaps w:val="0"/>
                <w:sz w:val="22"/>
                <w:szCs w:val="22"/>
                <w:lang w:val="es-ES_tradnl"/>
              </w:rPr>
              <w:t>B.</w:t>
            </w:r>
          </w:p>
        </w:tc>
        <w:tc>
          <w:tcPr>
            <w:tcW w:w="0" w:type="auto"/>
          </w:tcPr>
          <w:p w:rsidR="009420E8" w:rsidRPr="003D18C0" w:rsidRDefault="009420E8" w:rsidP="00E62820">
            <w:pPr>
              <w:pStyle w:val="Newpage"/>
              <w:widowControl w:val="0"/>
              <w:jc w:val="left"/>
              <w:rPr>
                <w:rFonts w:ascii="Times New Roman" w:hAnsi="Times New Roman" w:cs="Times New Roman"/>
                <w:b w:val="0"/>
                <w:smallCaps w:val="0"/>
                <w:sz w:val="22"/>
                <w:szCs w:val="22"/>
                <w:lang w:val="es-ES_tradnl"/>
              </w:rPr>
            </w:pPr>
            <w:r w:rsidRPr="003D18C0">
              <w:rPr>
                <w:rFonts w:ascii="Times New Roman" w:hAnsi="Times New Roman" w:cs="Times New Roman"/>
                <w:b w:val="0"/>
                <w:smallCaps w:val="0"/>
                <w:sz w:val="22"/>
                <w:szCs w:val="22"/>
                <w:lang w:val="es-ES_tradnl"/>
              </w:rPr>
              <w:t>Insumos para la Evaluación ………………………………..………………….........................</w:t>
            </w:r>
          </w:p>
        </w:tc>
        <w:tc>
          <w:tcPr>
            <w:tcW w:w="0" w:type="auto"/>
          </w:tcPr>
          <w:p w:rsidR="009420E8" w:rsidRPr="003D18C0" w:rsidRDefault="0059698F" w:rsidP="00E62820">
            <w:pPr>
              <w:pStyle w:val="Newpage"/>
              <w:widowControl w:val="0"/>
              <w:jc w:val="right"/>
              <w:rPr>
                <w:rFonts w:ascii="Times New Roman" w:hAnsi="Times New Roman" w:cs="Times New Roman"/>
                <w:b w:val="0"/>
                <w:smallCaps w:val="0"/>
                <w:sz w:val="22"/>
                <w:szCs w:val="22"/>
                <w:lang w:val="es-ES_tradnl"/>
              </w:rPr>
            </w:pPr>
            <w:r w:rsidRPr="003D18C0">
              <w:rPr>
                <w:rFonts w:ascii="Times New Roman" w:hAnsi="Times New Roman" w:cs="Times New Roman"/>
                <w:b w:val="0"/>
                <w:smallCaps w:val="0"/>
                <w:sz w:val="22"/>
                <w:szCs w:val="22"/>
                <w:lang w:val="es-ES_tradnl"/>
              </w:rPr>
              <w:t>11</w:t>
            </w:r>
          </w:p>
        </w:tc>
      </w:tr>
      <w:tr w:rsidR="009420E8" w:rsidRPr="003D18C0" w:rsidTr="00E62820">
        <w:tc>
          <w:tcPr>
            <w:tcW w:w="0" w:type="auto"/>
          </w:tcPr>
          <w:p w:rsidR="009420E8" w:rsidRPr="003D18C0" w:rsidRDefault="009420E8" w:rsidP="00E62820">
            <w:pPr>
              <w:pStyle w:val="Newpage"/>
              <w:widowControl w:val="0"/>
              <w:jc w:val="left"/>
              <w:rPr>
                <w:rFonts w:ascii="Times New Roman" w:hAnsi="Times New Roman" w:cs="Times New Roman"/>
                <w:b w:val="0"/>
                <w:smallCaps w:val="0"/>
                <w:sz w:val="22"/>
                <w:szCs w:val="22"/>
                <w:lang w:val="es-ES_tradnl"/>
              </w:rPr>
            </w:pPr>
          </w:p>
        </w:tc>
        <w:tc>
          <w:tcPr>
            <w:tcW w:w="0" w:type="auto"/>
          </w:tcPr>
          <w:p w:rsidR="009420E8" w:rsidRPr="003D18C0" w:rsidRDefault="009420E8" w:rsidP="00E62820">
            <w:pPr>
              <w:pStyle w:val="Newpage"/>
              <w:widowControl w:val="0"/>
              <w:jc w:val="left"/>
              <w:rPr>
                <w:rFonts w:ascii="Times New Roman" w:hAnsi="Times New Roman" w:cs="Times New Roman"/>
                <w:b w:val="0"/>
                <w:smallCaps w:val="0"/>
                <w:sz w:val="22"/>
                <w:szCs w:val="22"/>
              </w:rPr>
            </w:pPr>
          </w:p>
        </w:tc>
        <w:tc>
          <w:tcPr>
            <w:tcW w:w="0" w:type="auto"/>
          </w:tcPr>
          <w:p w:rsidR="009420E8" w:rsidRPr="003D18C0" w:rsidRDefault="009420E8" w:rsidP="00E62820">
            <w:pPr>
              <w:pStyle w:val="Newpage"/>
              <w:widowControl w:val="0"/>
              <w:jc w:val="right"/>
              <w:rPr>
                <w:rFonts w:ascii="Times New Roman" w:hAnsi="Times New Roman" w:cs="Times New Roman"/>
                <w:b w:val="0"/>
                <w:smallCaps w:val="0"/>
                <w:sz w:val="22"/>
                <w:szCs w:val="22"/>
                <w:lang w:val="es-ES_tradnl"/>
              </w:rPr>
            </w:pPr>
          </w:p>
        </w:tc>
      </w:tr>
      <w:tr w:rsidR="009420E8" w:rsidRPr="003D18C0" w:rsidTr="00E62820">
        <w:tc>
          <w:tcPr>
            <w:tcW w:w="0" w:type="auto"/>
          </w:tcPr>
          <w:p w:rsidR="009420E8" w:rsidRPr="003D18C0" w:rsidRDefault="009420E8" w:rsidP="00E62820">
            <w:pPr>
              <w:pStyle w:val="Newpage"/>
              <w:widowControl w:val="0"/>
              <w:jc w:val="left"/>
              <w:rPr>
                <w:rFonts w:ascii="Times New Roman" w:hAnsi="Times New Roman" w:cs="Times New Roman"/>
                <w:smallCaps w:val="0"/>
                <w:sz w:val="22"/>
                <w:szCs w:val="22"/>
                <w:lang w:val="es-ES_tradnl"/>
              </w:rPr>
            </w:pPr>
            <w:r w:rsidRPr="003D18C0">
              <w:rPr>
                <w:rFonts w:ascii="Times New Roman" w:hAnsi="Times New Roman" w:cs="Times New Roman"/>
                <w:smallCaps w:val="0"/>
                <w:sz w:val="22"/>
                <w:szCs w:val="22"/>
                <w:lang w:val="es-ES_tradnl"/>
              </w:rPr>
              <w:t>4.</w:t>
            </w:r>
          </w:p>
        </w:tc>
        <w:tc>
          <w:tcPr>
            <w:tcW w:w="0" w:type="auto"/>
          </w:tcPr>
          <w:p w:rsidR="009420E8" w:rsidRPr="003D18C0" w:rsidRDefault="009420E8" w:rsidP="00E62820">
            <w:pPr>
              <w:pStyle w:val="Chapter"/>
              <w:widowControl w:val="0"/>
              <w:numPr>
                <w:ilvl w:val="0"/>
                <w:numId w:val="0"/>
              </w:numPr>
              <w:tabs>
                <w:tab w:val="clear" w:pos="1440"/>
              </w:tabs>
              <w:spacing w:after="0"/>
              <w:jc w:val="left"/>
              <w:rPr>
                <w:rFonts w:ascii="Times New Roman" w:hAnsi="Times New Roman" w:cs="Times New Roman"/>
                <w:smallCaps w:val="0"/>
                <w:sz w:val="22"/>
                <w:szCs w:val="22"/>
              </w:rPr>
            </w:pPr>
            <w:r w:rsidRPr="003D18C0">
              <w:rPr>
                <w:rFonts w:ascii="Times New Roman" w:hAnsi="Times New Roman" w:cs="Times New Roman"/>
                <w:smallCaps w:val="0"/>
                <w:sz w:val="22"/>
                <w:szCs w:val="22"/>
                <w:lang w:val="es-ES_tradnl"/>
              </w:rPr>
              <w:t xml:space="preserve"> Costos de Inversión y Mantenimiento. Modelación con HDM-4</w:t>
            </w:r>
            <w:r w:rsidRPr="003D18C0">
              <w:rPr>
                <w:rFonts w:ascii="Times New Roman" w:hAnsi="Times New Roman" w:cs="Times New Roman"/>
                <w:b w:val="0"/>
                <w:smallCaps w:val="0"/>
                <w:sz w:val="22"/>
                <w:szCs w:val="22"/>
                <w:lang w:val="es-ES_tradnl"/>
              </w:rPr>
              <w:t>.</w:t>
            </w:r>
            <w:r w:rsidR="00A6607C">
              <w:rPr>
                <w:rFonts w:ascii="Times New Roman" w:hAnsi="Times New Roman" w:cs="Times New Roman"/>
                <w:b w:val="0"/>
                <w:smallCaps w:val="0"/>
                <w:sz w:val="22"/>
                <w:szCs w:val="22"/>
                <w:lang w:val="es-ES_tradnl"/>
              </w:rPr>
              <w:t>.</w:t>
            </w:r>
            <w:r w:rsidRPr="003D18C0">
              <w:rPr>
                <w:rFonts w:ascii="Times New Roman" w:hAnsi="Times New Roman" w:cs="Times New Roman"/>
                <w:b w:val="0"/>
                <w:smallCaps w:val="0"/>
                <w:sz w:val="22"/>
                <w:szCs w:val="22"/>
                <w:lang w:val="es-ES_tradnl"/>
              </w:rPr>
              <w:t>......................................</w:t>
            </w:r>
          </w:p>
        </w:tc>
        <w:tc>
          <w:tcPr>
            <w:tcW w:w="0" w:type="auto"/>
          </w:tcPr>
          <w:p w:rsidR="009420E8" w:rsidRPr="003D18C0" w:rsidRDefault="005217F3" w:rsidP="00E62820">
            <w:pPr>
              <w:pStyle w:val="Newpage"/>
              <w:widowControl w:val="0"/>
              <w:jc w:val="right"/>
              <w:rPr>
                <w:rFonts w:ascii="Times New Roman" w:hAnsi="Times New Roman" w:cs="Times New Roman"/>
                <w:smallCaps w:val="0"/>
                <w:sz w:val="22"/>
                <w:szCs w:val="22"/>
              </w:rPr>
            </w:pPr>
            <w:r w:rsidRPr="003D18C0">
              <w:rPr>
                <w:rFonts w:ascii="Times New Roman" w:hAnsi="Times New Roman" w:cs="Times New Roman"/>
                <w:smallCaps w:val="0"/>
                <w:sz w:val="22"/>
                <w:szCs w:val="22"/>
              </w:rPr>
              <w:t>1</w:t>
            </w:r>
            <w:r w:rsidR="0059698F" w:rsidRPr="003D18C0">
              <w:rPr>
                <w:rFonts w:ascii="Times New Roman" w:hAnsi="Times New Roman" w:cs="Times New Roman"/>
                <w:smallCaps w:val="0"/>
                <w:sz w:val="22"/>
                <w:szCs w:val="22"/>
              </w:rPr>
              <w:t>2</w:t>
            </w:r>
          </w:p>
        </w:tc>
      </w:tr>
      <w:tr w:rsidR="009420E8" w:rsidRPr="003D18C0" w:rsidTr="00E62820">
        <w:tc>
          <w:tcPr>
            <w:tcW w:w="0" w:type="auto"/>
          </w:tcPr>
          <w:p w:rsidR="009420E8" w:rsidRPr="003D18C0" w:rsidRDefault="009420E8" w:rsidP="00E62820">
            <w:pPr>
              <w:pStyle w:val="Newpage"/>
              <w:widowControl w:val="0"/>
              <w:jc w:val="left"/>
              <w:rPr>
                <w:rFonts w:ascii="Times New Roman" w:hAnsi="Times New Roman" w:cs="Times New Roman"/>
                <w:b w:val="0"/>
                <w:smallCaps w:val="0"/>
                <w:sz w:val="8"/>
                <w:szCs w:val="8"/>
                <w:lang w:val="es-ES_tradnl"/>
              </w:rPr>
            </w:pPr>
          </w:p>
        </w:tc>
        <w:tc>
          <w:tcPr>
            <w:tcW w:w="0" w:type="auto"/>
          </w:tcPr>
          <w:p w:rsidR="009420E8" w:rsidRPr="003D18C0" w:rsidRDefault="009420E8" w:rsidP="00E62820">
            <w:pPr>
              <w:pStyle w:val="Newpage"/>
              <w:widowControl w:val="0"/>
              <w:jc w:val="left"/>
              <w:rPr>
                <w:rFonts w:ascii="Times New Roman" w:hAnsi="Times New Roman" w:cs="Times New Roman"/>
                <w:b w:val="0"/>
                <w:smallCaps w:val="0"/>
                <w:sz w:val="8"/>
                <w:szCs w:val="8"/>
                <w:lang w:val="es-ES_tradnl"/>
              </w:rPr>
            </w:pPr>
          </w:p>
        </w:tc>
        <w:tc>
          <w:tcPr>
            <w:tcW w:w="0" w:type="auto"/>
          </w:tcPr>
          <w:p w:rsidR="009420E8" w:rsidRPr="003D18C0" w:rsidRDefault="009420E8" w:rsidP="00E62820">
            <w:pPr>
              <w:pStyle w:val="Newpage"/>
              <w:widowControl w:val="0"/>
              <w:jc w:val="right"/>
              <w:rPr>
                <w:rFonts w:ascii="Times New Roman" w:hAnsi="Times New Roman" w:cs="Times New Roman"/>
                <w:b w:val="0"/>
                <w:smallCaps w:val="0"/>
                <w:sz w:val="8"/>
                <w:szCs w:val="8"/>
                <w:lang w:val="es-ES_tradnl"/>
              </w:rPr>
            </w:pPr>
          </w:p>
        </w:tc>
      </w:tr>
      <w:tr w:rsidR="009420E8" w:rsidRPr="003D18C0" w:rsidTr="00E62820">
        <w:tc>
          <w:tcPr>
            <w:tcW w:w="0" w:type="auto"/>
          </w:tcPr>
          <w:p w:rsidR="009420E8" w:rsidRPr="003D18C0" w:rsidRDefault="009420E8" w:rsidP="00E62820">
            <w:pPr>
              <w:pStyle w:val="Newpage"/>
              <w:widowControl w:val="0"/>
              <w:jc w:val="left"/>
              <w:rPr>
                <w:rFonts w:ascii="Times New Roman" w:hAnsi="Times New Roman" w:cs="Times New Roman"/>
                <w:b w:val="0"/>
                <w:smallCaps w:val="0"/>
                <w:sz w:val="22"/>
                <w:szCs w:val="22"/>
                <w:lang w:val="es-ES_tradnl"/>
              </w:rPr>
            </w:pPr>
            <w:r w:rsidRPr="003D18C0">
              <w:rPr>
                <w:rFonts w:ascii="Times New Roman" w:hAnsi="Times New Roman" w:cs="Times New Roman"/>
                <w:b w:val="0"/>
                <w:smallCaps w:val="0"/>
                <w:sz w:val="22"/>
                <w:szCs w:val="22"/>
                <w:lang w:val="es-ES_tradnl"/>
              </w:rPr>
              <w:t>A.</w:t>
            </w:r>
          </w:p>
        </w:tc>
        <w:tc>
          <w:tcPr>
            <w:tcW w:w="0" w:type="auto"/>
          </w:tcPr>
          <w:p w:rsidR="009420E8" w:rsidRPr="003D18C0" w:rsidRDefault="009420E8" w:rsidP="00E62820">
            <w:pPr>
              <w:pStyle w:val="Newpage"/>
              <w:widowControl w:val="0"/>
              <w:jc w:val="left"/>
              <w:rPr>
                <w:rFonts w:ascii="Times New Roman" w:hAnsi="Times New Roman" w:cs="Times New Roman"/>
                <w:b w:val="0"/>
                <w:smallCaps w:val="0"/>
                <w:sz w:val="22"/>
                <w:szCs w:val="22"/>
              </w:rPr>
            </w:pPr>
            <w:r w:rsidRPr="003D18C0">
              <w:rPr>
                <w:rFonts w:ascii="Times New Roman" w:hAnsi="Times New Roman" w:cs="Times New Roman"/>
                <w:b w:val="0"/>
                <w:smallCaps w:val="0"/>
                <w:sz w:val="22"/>
                <w:szCs w:val="22"/>
                <w:lang w:val="es-ES_tradnl"/>
              </w:rPr>
              <w:t>Escenarios y Montos de Costos…..…………………………………………............................</w:t>
            </w:r>
          </w:p>
        </w:tc>
        <w:tc>
          <w:tcPr>
            <w:tcW w:w="0" w:type="auto"/>
          </w:tcPr>
          <w:p w:rsidR="009420E8" w:rsidRPr="003D18C0" w:rsidRDefault="005217F3" w:rsidP="00E62820">
            <w:pPr>
              <w:pStyle w:val="Newpage"/>
              <w:widowControl w:val="0"/>
              <w:rPr>
                <w:rFonts w:ascii="Times New Roman" w:hAnsi="Times New Roman" w:cs="Times New Roman"/>
                <w:b w:val="0"/>
                <w:smallCaps w:val="0"/>
                <w:sz w:val="22"/>
                <w:szCs w:val="22"/>
                <w:lang w:val="es-ES_tradnl"/>
              </w:rPr>
            </w:pPr>
            <w:r w:rsidRPr="003D18C0">
              <w:rPr>
                <w:rFonts w:ascii="Times New Roman" w:hAnsi="Times New Roman" w:cs="Times New Roman"/>
                <w:b w:val="0"/>
                <w:smallCaps w:val="0"/>
                <w:sz w:val="22"/>
                <w:szCs w:val="22"/>
                <w:lang w:val="es-ES_tradnl"/>
              </w:rPr>
              <w:t>1</w:t>
            </w:r>
            <w:r w:rsidR="0059698F" w:rsidRPr="003D18C0">
              <w:rPr>
                <w:rFonts w:ascii="Times New Roman" w:hAnsi="Times New Roman" w:cs="Times New Roman"/>
                <w:b w:val="0"/>
                <w:smallCaps w:val="0"/>
                <w:sz w:val="22"/>
                <w:szCs w:val="22"/>
                <w:lang w:val="es-ES_tradnl"/>
              </w:rPr>
              <w:t>2</w:t>
            </w:r>
          </w:p>
        </w:tc>
      </w:tr>
      <w:tr w:rsidR="009420E8" w:rsidRPr="003D18C0" w:rsidTr="00E62820">
        <w:tc>
          <w:tcPr>
            <w:tcW w:w="0" w:type="auto"/>
          </w:tcPr>
          <w:p w:rsidR="009420E8" w:rsidRPr="003D18C0" w:rsidRDefault="009420E8" w:rsidP="00E62820">
            <w:pPr>
              <w:pStyle w:val="Newpage"/>
              <w:widowControl w:val="0"/>
              <w:jc w:val="left"/>
              <w:rPr>
                <w:rFonts w:ascii="Times New Roman" w:hAnsi="Times New Roman" w:cs="Times New Roman"/>
                <w:b w:val="0"/>
                <w:smallCaps w:val="0"/>
                <w:sz w:val="22"/>
                <w:szCs w:val="22"/>
                <w:lang w:val="es-ES_tradnl"/>
              </w:rPr>
            </w:pPr>
            <w:r w:rsidRPr="003D18C0">
              <w:rPr>
                <w:rFonts w:ascii="Times New Roman" w:hAnsi="Times New Roman" w:cs="Times New Roman"/>
                <w:b w:val="0"/>
                <w:smallCaps w:val="0"/>
                <w:sz w:val="22"/>
                <w:szCs w:val="22"/>
                <w:lang w:val="es-ES_tradnl"/>
              </w:rPr>
              <w:t>B.</w:t>
            </w:r>
          </w:p>
        </w:tc>
        <w:tc>
          <w:tcPr>
            <w:tcW w:w="0" w:type="auto"/>
          </w:tcPr>
          <w:p w:rsidR="009420E8" w:rsidRPr="003D18C0" w:rsidRDefault="009420E8" w:rsidP="00E62820">
            <w:pPr>
              <w:pStyle w:val="Newpage"/>
              <w:widowControl w:val="0"/>
              <w:jc w:val="left"/>
              <w:rPr>
                <w:rFonts w:ascii="Times New Roman" w:hAnsi="Times New Roman" w:cs="Times New Roman"/>
                <w:b w:val="0"/>
                <w:smallCaps w:val="0"/>
                <w:sz w:val="22"/>
                <w:szCs w:val="22"/>
              </w:rPr>
            </w:pPr>
            <w:r w:rsidRPr="003D18C0">
              <w:rPr>
                <w:rFonts w:ascii="Times New Roman" w:hAnsi="Times New Roman" w:cs="Times New Roman"/>
                <w:b w:val="0"/>
                <w:smallCaps w:val="0"/>
                <w:sz w:val="22"/>
                <w:szCs w:val="22"/>
                <w:lang w:val="es-ES_tradnl"/>
              </w:rPr>
              <w:t>Modelación de Costos de Inversión y Mantenimiento por el HDM…..…………………........</w:t>
            </w:r>
          </w:p>
        </w:tc>
        <w:tc>
          <w:tcPr>
            <w:tcW w:w="0" w:type="auto"/>
          </w:tcPr>
          <w:p w:rsidR="009420E8" w:rsidRPr="003D18C0" w:rsidRDefault="005217F3" w:rsidP="00E62820">
            <w:pPr>
              <w:pStyle w:val="Newpage"/>
              <w:widowControl w:val="0"/>
              <w:jc w:val="right"/>
              <w:rPr>
                <w:rFonts w:ascii="Times New Roman" w:hAnsi="Times New Roman" w:cs="Times New Roman"/>
                <w:b w:val="0"/>
                <w:smallCaps w:val="0"/>
                <w:sz w:val="22"/>
                <w:szCs w:val="22"/>
                <w:lang w:val="es-ES_tradnl"/>
              </w:rPr>
            </w:pPr>
            <w:r w:rsidRPr="003D18C0">
              <w:rPr>
                <w:rFonts w:ascii="Times New Roman" w:hAnsi="Times New Roman" w:cs="Times New Roman"/>
                <w:b w:val="0"/>
                <w:smallCaps w:val="0"/>
                <w:sz w:val="22"/>
                <w:szCs w:val="22"/>
                <w:lang w:val="es-ES_tradnl"/>
              </w:rPr>
              <w:t>1</w:t>
            </w:r>
            <w:r w:rsidR="008A490D" w:rsidRPr="003D18C0">
              <w:rPr>
                <w:rFonts w:ascii="Times New Roman" w:hAnsi="Times New Roman" w:cs="Times New Roman"/>
                <w:b w:val="0"/>
                <w:smallCaps w:val="0"/>
                <w:sz w:val="22"/>
                <w:szCs w:val="22"/>
                <w:lang w:val="es-ES_tradnl"/>
              </w:rPr>
              <w:t>5</w:t>
            </w:r>
          </w:p>
        </w:tc>
      </w:tr>
      <w:tr w:rsidR="009420E8" w:rsidRPr="003D18C0" w:rsidTr="00E62820">
        <w:tc>
          <w:tcPr>
            <w:tcW w:w="0" w:type="auto"/>
          </w:tcPr>
          <w:p w:rsidR="009420E8" w:rsidRPr="003D18C0" w:rsidRDefault="009420E8" w:rsidP="00E62820">
            <w:pPr>
              <w:pStyle w:val="Newpage"/>
              <w:widowControl w:val="0"/>
              <w:jc w:val="left"/>
              <w:rPr>
                <w:rFonts w:ascii="Times New Roman" w:hAnsi="Times New Roman" w:cs="Times New Roman"/>
                <w:b w:val="0"/>
                <w:smallCaps w:val="0"/>
                <w:sz w:val="22"/>
                <w:szCs w:val="22"/>
                <w:lang w:val="es-ES_tradnl"/>
              </w:rPr>
            </w:pPr>
          </w:p>
        </w:tc>
        <w:tc>
          <w:tcPr>
            <w:tcW w:w="0" w:type="auto"/>
          </w:tcPr>
          <w:p w:rsidR="009420E8" w:rsidRPr="003D18C0" w:rsidRDefault="009420E8" w:rsidP="00E62820">
            <w:pPr>
              <w:pStyle w:val="Newpage"/>
              <w:widowControl w:val="0"/>
              <w:jc w:val="left"/>
              <w:rPr>
                <w:b w:val="0"/>
                <w:smallCaps w:val="0"/>
                <w:sz w:val="22"/>
                <w:szCs w:val="22"/>
                <w:lang w:val="es-ES_tradnl"/>
              </w:rPr>
            </w:pPr>
          </w:p>
        </w:tc>
        <w:tc>
          <w:tcPr>
            <w:tcW w:w="0" w:type="auto"/>
          </w:tcPr>
          <w:p w:rsidR="009420E8" w:rsidRPr="003D18C0" w:rsidRDefault="009420E8" w:rsidP="00E62820">
            <w:pPr>
              <w:pStyle w:val="Newpage"/>
              <w:widowControl w:val="0"/>
              <w:jc w:val="right"/>
              <w:rPr>
                <w:rFonts w:ascii="Times New Roman" w:hAnsi="Times New Roman" w:cs="Times New Roman"/>
                <w:b w:val="0"/>
                <w:smallCaps w:val="0"/>
                <w:sz w:val="22"/>
                <w:szCs w:val="22"/>
                <w:lang w:val="es-ES_tradnl"/>
              </w:rPr>
            </w:pPr>
          </w:p>
        </w:tc>
      </w:tr>
      <w:tr w:rsidR="009420E8" w:rsidRPr="003D18C0" w:rsidTr="00E62820">
        <w:tc>
          <w:tcPr>
            <w:tcW w:w="0" w:type="auto"/>
          </w:tcPr>
          <w:p w:rsidR="009420E8" w:rsidRPr="003D18C0" w:rsidRDefault="009420E8" w:rsidP="00E62820">
            <w:pPr>
              <w:pStyle w:val="Newpage"/>
              <w:widowControl w:val="0"/>
              <w:jc w:val="left"/>
              <w:rPr>
                <w:rFonts w:ascii="Times New Roman" w:hAnsi="Times New Roman" w:cs="Times New Roman"/>
                <w:smallCaps w:val="0"/>
                <w:sz w:val="22"/>
                <w:szCs w:val="22"/>
                <w:lang w:val="es-ES_tradnl"/>
              </w:rPr>
            </w:pPr>
            <w:r w:rsidRPr="003D18C0">
              <w:rPr>
                <w:rFonts w:ascii="Times New Roman" w:hAnsi="Times New Roman" w:cs="Times New Roman"/>
                <w:smallCaps w:val="0"/>
                <w:sz w:val="22"/>
                <w:szCs w:val="22"/>
                <w:lang w:val="es-ES_tradnl"/>
              </w:rPr>
              <w:t>5.</w:t>
            </w:r>
          </w:p>
        </w:tc>
        <w:tc>
          <w:tcPr>
            <w:tcW w:w="0" w:type="auto"/>
          </w:tcPr>
          <w:p w:rsidR="009420E8" w:rsidRPr="003D18C0" w:rsidRDefault="009420E8" w:rsidP="00E62820">
            <w:pPr>
              <w:pStyle w:val="Newpage"/>
              <w:widowControl w:val="0"/>
              <w:jc w:val="left"/>
              <w:rPr>
                <w:rFonts w:ascii="Times New Roman" w:hAnsi="Times New Roman" w:cs="Times New Roman"/>
                <w:b w:val="0"/>
                <w:smallCaps w:val="0"/>
                <w:sz w:val="22"/>
                <w:szCs w:val="22"/>
                <w:lang w:val="es-ES_tradnl"/>
              </w:rPr>
            </w:pPr>
            <w:r w:rsidRPr="003D18C0">
              <w:rPr>
                <w:rFonts w:ascii="Times New Roman" w:hAnsi="Times New Roman" w:cs="Times New Roman"/>
                <w:smallCaps w:val="0"/>
                <w:sz w:val="22"/>
                <w:szCs w:val="22"/>
                <w:lang w:val="es-ES_tradnl"/>
              </w:rPr>
              <w:t>Costos de</w:t>
            </w:r>
            <w:r w:rsidR="00A6607C">
              <w:rPr>
                <w:rFonts w:ascii="Times New Roman" w:hAnsi="Times New Roman" w:cs="Times New Roman"/>
                <w:smallCaps w:val="0"/>
                <w:sz w:val="22"/>
                <w:szCs w:val="22"/>
                <w:lang w:val="es-ES_tradnl"/>
              </w:rPr>
              <w:t xml:space="preserve"> Usuarios. Modelación con HDM-4</w:t>
            </w:r>
            <w:r w:rsidRPr="003D18C0">
              <w:rPr>
                <w:rFonts w:ascii="Times New Roman" w:hAnsi="Times New Roman" w:cs="Times New Roman"/>
                <w:b w:val="0"/>
                <w:smallCaps w:val="0"/>
                <w:sz w:val="22"/>
                <w:szCs w:val="22"/>
                <w:lang w:val="es-ES_tradnl"/>
              </w:rPr>
              <w:t>….</w:t>
            </w:r>
            <w:r w:rsidR="00A6607C">
              <w:rPr>
                <w:rFonts w:ascii="Times New Roman" w:hAnsi="Times New Roman" w:cs="Times New Roman"/>
                <w:b w:val="0"/>
                <w:smallCaps w:val="0"/>
                <w:sz w:val="22"/>
                <w:szCs w:val="22"/>
                <w:lang w:val="es-ES_tradnl"/>
              </w:rPr>
              <w:t>..</w:t>
            </w:r>
            <w:r w:rsidRPr="003D18C0">
              <w:rPr>
                <w:rFonts w:ascii="Times New Roman" w:hAnsi="Times New Roman" w:cs="Times New Roman"/>
                <w:b w:val="0"/>
                <w:smallCaps w:val="0"/>
                <w:sz w:val="22"/>
                <w:szCs w:val="22"/>
                <w:lang w:val="es-ES_tradnl"/>
              </w:rPr>
              <w:t>.…………………………………...……..</w:t>
            </w:r>
          </w:p>
        </w:tc>
        <w:tc>
          <w:tcPr>
            <w:tcW w:w="0" w:type="auto"/>
          </w:tcPr>
          <w:p w:rsidR="009420E8" w:rsidRPr="003D18C0" w:rsidRDefault="005217F3" w:rsidP="00E62820">
            <w:pPr>
              <w:pStyle w:val="Newpage"/>
              <w:widowControl w:val="0"/>
              <w:jc w:val="right"/>
              <w:rPr>
                <w:rFonts w:ascii="Times New Roman" w:hAnsi="Times New Roman" w:cs="Times New Roman"/>
                <w:smallCaps w:val="0"/>
                <w:sz w:val="22"/>
                <w:szCs w:val="22"/>
                <w:lang w:val="es-ES_tradnl"/>
              </w:rPr>
            </w:pPr>
            <w:r w:rsidRPr="003D18C0">
              <w:rPr>
                <w:rFonts w:ascii="Times New Roman" w:hAnsi="Times New Roman" w:cs="Times New Roman"/>
                <w:smallCaps w:val="0"/>
                <w:sz w:val="22"/>
                <w:szCs w:val="22"/>
                <w:lang w:val="es-ES_tradnl"/>
              </w:rPr>
              <w:t>1</w:t>
            </w:r>
            <w:r w:rsidR="008A490D" w:rsidRPr="003D18C0">
              <w:rPr>
                <w:rFonts w:ascii="Times New Roman" w:hAnsi="Times New Roman" w:cs="Times New Roman"/>
                <w:smallCaps w:val="0"/>
                <w:sz w:val="22"/>
                <w:szCs w:val="22"/>
                <w:lang w:val="es-ES_tradnl"/>
              </w:rPr>
              <w:t>6</w:t>
            </w:r>
          </w:p>
        </w:tc>
      </w:tr>
      <w:tr w:rsidR="009420E8" w:rsidRPr="003D18C0" w:rsidTr="00E62820">
        <w:trPr>
          <w:trHeight w:hRule="exact" w:val="57"/>
        </w:trPr>
        <w:tc>
          <w:tcPr>
            <w:tcW w:w="0" w:type="auto"/>
          </w:tcPr>
          <w:p w:rsidR="009420E8" w:rsidRPr="003D18C0" w:rsidRDefault="009420E8" w:rsidP="00E62820">
            <w:pPr>
              <w:pStyle w:val="Newpage"/>
              <w:widowControl w:val="0"/>
              <w:jc w:val="left"/>
              <w:rPr>
                <w:rFonts w:ascii="Times New Roman" w:hAnsi="Times New Roman" w:cs="Times New Roman"/>
                <w:b w:val="0"/>
                <w:smallCaps w:val="0"/>
                <w:sz w:val="22"/>
                <w:szCs w:val="22"/>
                <w:lang w:val="es-ES_tradnl"/>
              </w:rPr>
            </w:pPr>
          </w:p>
        </w:tc>
        <w:tc>
          <w:tcPr>
            <w:tcW w:w="0" w:type="auto"/>
          </w:tcPr>
          <w:p w:rsidR="009420E8" w:rsidRPr="003D18C0" w:rsidRDefault="009420E8" w:rsidP="00E62820">
            <w:pPr>
              <w:pStyle w:val="Newpage"/>
              <w:widowControl w:val="0"/>
              <w:jc w:val="left"/>
              <w:rPr>
                <w:rFonts w:ascii="Times New Roman" w:hAnsi="Times New Roman" w:cs="Times New Roman"/>
                <w:b w:val="0"/>
                <w:smallCaps w:val="0"/>
                <w:sz w:val="22"/>
                <w:szCs w:val="22"/>
                <w:lang w:val="es-ES_tradnl"/>
              </w:rPr>
            </w:pPr>
          </w:p>
        </w:tc>
        <w:tc>
          <w:tcPr>
            <w:tcW w:w="0" w:type="auto"/>
          </w:tcPr>
          <w:p w:rsidR="009420E8" w:rsidRPr="003D18C0" w:rsidRDefault="009420E8" w:rsidP="00E62820">
            <w:pPr>
              <w:pStyle w:val="Newpage"/>
              <w:widowControl w:val="0"/>
              <w:jc w:val="left"/>
              <w:rPr>
                <w:rFonts w:ascii="Times New Roman" w:hAnsi="Times New Roman" w:cs="Times New Roman"/>
                <w:b w:val="0"/>
                <w:smallCaps w:val="0"/>
                <w:sz w:val="22"/>
                <w:szCs w:val="22"/>
                <w:lang w:val="es-ES_tradnl"/>
              </w:rPr>
            </w:pPr>
          </w:p>
        </w:tc>
      </w:tr>
      <w:tr w:rsidR="009420E8" w:rsidRPr="003D18C0" w:rsidTr="00E62820">
        <w:tc>
          <w:tcPr>
            <w:tcW w:w="0" w:type="auto"/>
          </w:tcPr>
          <w:p w:rsidR="009420E8" w:rsidRPr="003D18C0" w:rsidRDefault="009420E8" w:rsidP="00E62820">
            <w:pPr>
              <w:pStyle w:val="Newpage"/>
              <w:widowControl w:val="0"/>
              <w:jc w:val="left"/>
              <w:rPr>
                <w:rFonts w:ascii="Times New Roman" w:hAnsi="Times New Roman" w:cs="Times New Roman"/>
                <w:b w:val="0"/>
                <w:smallCaps w:val="0"/>
                <w:sz w:val="22"/>
                <w:szCs w:val="22"/>
                <w:lang w:val="es-ES_tradnl"/>
              </w:rPr>
            </w:pPr>
            <w:r w:rsidRPr="003D18C0">
              <w:rPr>
                <w:rFonts w:ascii="Times New Roman" w:hAnsi="Times New Roman" w:cs="Times New Roman"/>
                <w:b w:val="0"/>
                <w:smallCaps w:val="0"/>
                <w:sz w:val="22"/>
                <w:szCs w:val="22"/>
                <w:lang w:val="es-ES_tradnl"/>
              </w:rPr>
              <w:t>A.</w:t>
            </w:r>
          </w:p>
        </w:tc>
        <w:tc>
          <w:tcPr>
            <w:tcW w:w="0" w:type="auto"/>
          </w:tcPr>
          <w:p w:rsidR="009420E8" w:rsidRPr="003D18C0" w:rsidRDefault="009420E8" w:rsidP="00E62820">
            <w:pPr>
              <w:pStyle w:val="Newpage"/>
              <w:widowControl w:val="0"/>
              <w:jc w:val="left"/>
              <w:rPr>
                <w:rFonts w:ascii="Times New Roman" w:hAnsi="Times New Roman" w:cs="Times New Roman"/>
                <w:b w:val="0"/>
                <w:smallCaps w:val="0"/>
                <w:sz w:val="22"/>
                <w:szCs w:val="22"/>
                <w:lang w:val="es-ES_tradnl"/>
              </w:rPr>
            </w:pPr>
            <w:r w:rsidRPr="003D18C0">
              <w:rPr>
                <w:rFonts w:ascii="Times New Roman" w:hAnsi="Times New Roman" w:cs="Times New Roman"/>
                <w:b w:val="0"/>
                <w:smallCaps w:val="0"/>
                <w:sz w:val="22"/>
                <w:szCs w:val="22"/>
                <w:lang w:val="es-ES_tradnl"/>
              </w:rPr>
              <w:t>Beneficios………………………………………………………………………………………</w:t>
            </w:r>
          </w:p>
        </w:tc>
        <w:tc>
          <w:tcPr>
            <w:tcW w:w="0" w:type="auto"/>
          </w:tcPr>
          <w:p w:rsidR="009420E8" w:rsidRPr="003D18C0" w:rsidRDefault="005217F3" w:rsidP="00E62820">
            <w:pPr>
              <w:pStyle w:val="Newpage"/>
              <w:widowControl w:val="0"/>
              <w:jc w:val="right"/>
              <w:rPr>
                <w:rFonts w:ascii="Times New Roman" w:hAnsi="Times New Roman" w:cs="Times New Roman"/>
                <w:b w:val="0"/>
                <w:smallCaps w:val="0"/>
                <w:sz w:val="22"/>
                <w:szCs w:val="22"/>
                <w:lang w:val="es-ES_tradnl"/>
              </w:rPr>
            </w:pPr>
            <w:r w:rsidRPr="003D18C0">
              <w:rPr>
                <w:rFonts w:ascii="Times New Roman" w:hAnsi="Times New Roman" w:cs="Times New Roman"/>
                <w:b w:val="0"/>
                <w:smallCaps w:val="0"/>
                <w:sz w:val="22"/>
                <w:szCs w:val="22"/>
                <w:lang w:val="es-ES_tradnl"/>
              </w:rPr>
              <w:t>1</w:t>
            </w:r>
            <w:r w:rsidR="008A490D" w:rsidRPr="003D18C0">
              <w:rPr>
                <w:rFonts w:ascii="Times New Roman" w:hAnsi="Times New Roman" w:cs="Times New Roman"/>
                <w:b w:val="0"/>
                <w:smallCaps w:val="0"/>
                <w:sz w:val="22"/>
                <w:szCs w:val="22"/>
                <w:lang w:val="es-ES_tradnl"/>
              </w:rPr>
              <w:t>6</w:t>
            </w:r>
          </w:p>
        </w:tc>
      </w:tr>
      <w:tr w:rsidR="009420E8" w:rsidRPr="003D18C0" w:rsidTr="00E62820">
        <w:tc>
          <w:tcPr>
            <w:tcW w:w="0" w:type="auto"/>
          </w:tcPr>
          <w:p w:rsidR="009420E8" w:rsidRPr="003D18C0" w:rsidRDefault="009420E8" w:rsidP="00E62820">
            <w:pPr>
              <w:pStyle w:val="Newpage"/>
              <w:widowControl w:val="0"/>
              <w:jc w:val="left"/>
              <w:rPr>
                <w:rFonts w:ascii="Times New Roman" w:hAnsi="Times New Roman" w:cs="Times New Roman"/>
                <w:b w:val="0"/>
                <w:smallCaps w:val="0"/>
                <w:sz w:val="22"/>
                <w:szCs w:val="22"/>
                <w:lang w:val="es-ES_tradnl"/>
              </w:rPr>
            </w:pPr>
            <w:r w:rsidRPr="003D18C0">
              <w:rPr>
                <w:rFonts w:ascii="Times New Roman" w:hAnsi="Times New Roman" w:cs="Times New Roman"/>
                <w:b w:val="0"/>
                <w:smallCaps w:val="0"/>
                <w:sz w:val="22"/>
                <w:szCs w:val="22"/>
                <w:lang w:val="es-ES_tradnl"/>
              </w:rPr>
              <w:t>B.</w:t>
            </w:r>
          </w:p>
        </w:tc>
        <w:tc>
          <w:tcPr>
            <w:tcW w:w="0" w:type="auto"/>
          </w:tcPr>
          <w:p w:rsidR="009420E8" w:rsidRPr="003D18C0" w:rsidRDefault="009420E8" w:rsidP="005C0781">
            <w:pPr>
              <w:pStyle w:val="Newpage"/>
              <w:widowControl w:val="0"/>
              <w:jc w:val="left"/>
              <w:rPr>
                <w:rFonts w:ascii="Times New Roman" w:hAnsi="Times New Roman" w:cs="Times New Roman"/>
                <w:b w:val="0"/>
                <w:smallCaps w:val="0"/>
                <w:sz w:val="22"/>
                <w:szCs w:val="22"/>
                <w:lang w:val="es-ES_tradnl"/>
              </w:rPr>
            </w:pPr>
            <w:r w:rsidRPr="003D18C0">
              <w:rPr>
                <w:rFonts w:ascii="Times New Roman" w:hAnsi="Times New Roman" w:cs="Times New Roman"/>
                <w:b w:val="0"/>
                <w:smallCaps w:val="0"/>
                <w:sz w:val="22"/>
                <w:szCs w:val="22"/>
                <w:lang w:val="es-ES_tradnl"/>
              </w:rPr>
              <w:t>Modelación de Beneficios de Operación</w:t>
            </w:r>
            <w:r w:rsidR="005C0781">
              <w:rPr>
                <w:rFonts w:ascii="Times New Roman" w:hAnsi="Times New Roman" w:cs="Times New Roman"/>
                <w:b w:val="0"/>
                <w:smallCaps w:val="0"/>
                <w:sz w:val="22"/>
                <w:szCs w:val="22"/>
                <w:lang w:val="es-ES_tradnl"/>
              </w:rPr>
              <w:t xml:space="preserve"> y</w:t>
            </w:r>
            <w:r w:rsidRPr="003D18C0">
              <w:rPr>
                <w:rFonts w:ascii="Times New Roman" w:hAnsi="Times New Roman" w:cs="Times New Roman"/>
                <w:b w:val="0"/>
                <w:smallCaps w:val="0"/>
                <w:sz w:val="22"/>
                <w:szCs w:val="22"/>
                <w:lang w:val="es-ES_tradnl"/>
              </w:rPr>
              <w:t xml:space="preserve"> Tiempo……………..</w:t>
            </w:r>
            <w:r w:rsidR="005C0781">
              <w:rPr>
                <w:rFonts w:ascii="Times New Roman" w:hAnsi="Times New Roman" w:cs="Times New Roman"/>
                <w:b w:val="0"/>
                <w:smallCaps w:val="0"/>
                <w:sz w:val="22"/>
                <w:szCs w:val="22"/>
                <w:lang w:val="es-ES_tradnl"/>
              </w:rPr>
              <w:t>..............................................</w:t>
            </w:r>
          </w:p>
        </w:tc>
        <w:tc>
          <w:tcPr>
            <w:tcW w:w="0" w:type="auto"/>
          </w:tcPr>
          <w:p w:rsidR="009420E8" w:rsidRPr="003D18C0" w:rsidRDefault="005217F3" w:rsidP="00E62820">
            <w:pPr>
              <w:pStyle w:val="Newpage"/>
              <w:widowControl w:val="0"/>
              <w:jc w:val="right"/>
              <w:rPr>
                <w:rFonts w:ascii="Times New Roman" w:hAnsi="Times New Roman" w:cs="Times New Roman"/>
                <w:b w:val="0"/>
                <w:smallCaps w:val="0"/>
                <w:sz w:val="22"/>
                <w:szCs w:val="22"/>
                <w:lang w:val="es-ES_tradnl"/>
              </w:rPr>
            </w:pPr>
            <w:r w:rsidRPr="003D18C0">
              <w:rPr>
                <w:rFonts w:ascii="Times New Roman" w:hAnsi="Times New Roman" w:cs="Times New Roman"/>
                <w:b w:val="0"/>
                <w:smallCaps w:val="0"/>
                <w:sz w:val="22"/>
                <w:szCs w:val="22"/>
                <w:lang w:val="es-ES_tradnl"/>
              </w:rPr>
              <w:t>1</w:t>
            </w:r>
            <w:r w:rsidR="008A490D" w:rsidRPr="003D18C0">
              <w:rPr>
                <w:rFonts w:ascii="Times New Roman" w:hAnsi="Times New Roman" w:cs="Times New Roman"/>
                <w:b w:val="0"/>
                <w:smallCaps w:val="0"/>
                <w:sz w:val="22"/>
                <w:szCs w:val="22"/>
                <w:lang w:val="es-ES_tradnl"/>
              </w:rPr>
              <w:t>7</w:t>
            </w:r>
          </w:p>
        </w:tc>
      </w:tr>
      <w:tr w:rsidR="009420E8" w:rsidRPr="003D18C0" w:rsidTr="00E62820">
        <w:tc>
          <w:tcPr>
            <w:tcW w:w="0" w:type="auto"/>
          </w:tcPr>
          <w:p w:rsidR="009420E8" w:rsidRPr="003D18C0" w:rsidRDefault="009420E8" w:rsidP="00E62820">
            <w:pPr>
              <w:pStyle w:val="Newpage"/>
              <w:widowControl w:val="0"/>
              <w:jc w:val="left"/>
              <w:rPr>
                <w:b w:val="0"/>
                <w:smallCaps w:val="0"/>
                <w:sz w:val="22"/>
                <w:szCs w:val="22"/>
                <w:lang w:val="es-ES_tradnl"/>
              </w:rPr>
            </w:pPr>
            <w:r w:rsidRPr="003D18C0">
              <w:rPr>
                <w:rFonts w:ascii="Times New Roman" w:hAnsi="Times New Roman" w:cs="Times New Roman"/>
                <w:b w:val="0"/>
                <w:smallCaps w:val="0"/>
                <w:sz w:val="22"/>
                <w:szCs w:val="22"/>
                <w:lang w:val="es-ES_tradnl"/>
              </w:rPr>
              <w:t>C.</w:t>
            </w:r>
          </w:p>
        </w:tc>
        <w:tc>
          <w:tcPr>
            <w:tcW w:w="0" w:type="auto"/>
          </w:tcPr>
          <w:p w:rsidR="009420E8" w:rsidRPr="003D18C0" w:rsidRDefault="009420E8" w:rsidP="00E62820">
            <w:pPr>
              <w:pStyle w:val="Newpage"/>
              <w:widowControl w:val="0"/>
              <w:jc w:val="left"/>
              <w:rPr>
                <w:b w:val="0"/>
                <w:smallCaps w:val="0"/>
                <w:sz w:val="22"/>
                <w:szCs w:val="22"/>
                <w:lang w:val="es-ES_tradnl"/>
              </w:rPr>
            </w:pPr>
            <w:r w:rsidRPr="003D18C0">
              <w:rPr>
                <w:rFonts w:ascii="Times New Roman" w:hAnsi="Times New Roman" w:cs="Times New Roman"/>
                <w:b w:val="0"/>
                <w:smallCaps w:val="0"/>
                <w:sz w:val="22"/>
                <w:szCs w:val="22"/>
                <w:lang w:val="es-ES_tradnl"/>
              </w:rPr>
              <w:t>Variación de Costos de Operación y Tiempo………………………………………………….</w:t>
            </w:r>
          </w:p>
        </w:tc>
        <w:tc>
          <w:tcPr>
            <w:tcW w:w="0" w:type="auto"/>
          </w:tcPr>
          <w:p w:rsidR="009420E8" w:rsidRPr="003D18C0" w:rsidRDefault="005217F3" w:rsidP="00E62820">
            <w:pPr>
              <w:pStyle w:val="Newpage"/>
              <w:widowControl w:val="0"/>
              <w:jc w:val="right"/>
              <w:rPr>
                <w:rFonts w:ascii="Times New Roman" w:hAnsi="Times New Roman" w:cs="Times New Roman"/>
                <w:b w:val="0"/>
                <w:smallCaps w:val="0"/>
                <w:sz w:val="22"/>
                <w:szCs w:val="22"/>
                <w:lang w:val="es-ES_tradnl"/>
              </w:rPr>
            </w:pPr>
            <w:r w:rsidRPr="003D18C0">
              <w:rPr>
                <w:rFonts w:ascii="Times New Roman" w:hAnsi="Times New Roman" w:cs="Times New Roman"/>
                <w:b w:val="0"/>
                <w:smallCaps w:val="0"/>
                <w:sz w:val="22"/>
                <w:szCs w:val="22"/>
                <w:lang w:val="es-ES_tradnl"/>
              </w:rPr>
              <w:t>1</w:t>
            </w:r>
            <w:r w:rsidR="008A490D" w:rsidRPr="003D18C0">
              <w:rPr>
                <w:rFonts w:ascii="Times New Roman" w:hAnsi="Times New Roman" w:cs="Times New Roman"/>
                <w:b w:val="0"/>
                <w:smallCaps w:val="0"/>
                <w:sz w:val="22"/>
                <w:szCs w:val="22"/>
                <w:lang w:val="es-ES_tradnl"/>
              </w:rPr>
              <w:t>8</w:t>
            </w:r>
          </w:p>
        </w:tc>
      </w:tr>
      <w:tr w:rsidR="009420E8" w:rsidRPr="003D18C0" w:rsidTr="00E62820">
        <w:tc>
          <w:tcPr>
            <w:tcW w:w="0" w:type="auto"/>
          </w:tcPr>
          <w:p w:rsidR="009420E8" w:rsidRPr="003D18C0" w:rsidRDefault="009420E8" w:rsidP="00E62820">
            <w:pPr>
              <w:pStyle w:val="Newpage"/>
              <w:widowControl w:val="0"/>
              <w:jc w:val="left"/>
              <w:rPr>
                <w:b w:val="0"/>
                <w:smallCaps w:val="0"/>
                <w:sz w:val="22"/>
                <w:szCs w:val="22"/>
                <w:lang w:val="es-ES_tradnl"/>
              </w:rPr>
            </w:pPr>
          </w:p>
        </w:tc>
        <w:tc>
          <w:tcPr>
            <w:tcW w:w="0" w:type="auto"/>
          </w:tcPr>
          <w:p w:rsidR="009420E8" w:rsidRPr="003D18C0" w:rsidRDefault="009420E8" w:rsidP="00E62820">
            <w:pPr>
              <w:pStyle w:val="Newpage"/>
              <w:widowControl w:val="0"/>
              <w:jc w:val="left"/>
              <w:rPr>
                <w:b w:val="0"/>
                <w:smallCaps w:val="0"/>
                <w:sz w:val="22"/>
                <w:szCs w:val="22"/>
                <w:lang w:val="es-ES_tradnl"/>
              </w:rPr>
            </w:pPr>
          </w:p>
        </w:tc>
        <w:tc>
          <w:tcPr>
            <w:tcW w:w="0" w:type="auto"/>
          </w:tcPr>
          <w:p w:rsidR="009420E8" w:rsidRPr="003D18C0" w:rsidRDefault="009420E8" w:rsidP="00E62820">
            <w:pPr>
              <w:pStyle w:val="Newpage"/>
              <w:widowControl w:val="0"/>
              <w:jc w:val="right"/>
              <w:rPr>
                <w:b w:val="0"/>
                <w:smallCaps w:val="0"/>
                <w:sz w:val="22"/>
                <w:szCs w:val="22"/>
                <w:lang w:val="es-ES_tradnl"/>
              </w:rPr>
            </w:pPr>
          </w:p>
        </w:tc>
      </w:tr>
      <w:tr w:rsidR="009420E8" w:rsidRPr="003D18C0" w:rsidTr="00E62820">
        <w:tc>
          <w:tcPr>
            <w:tcW w:w="0" w:type="auto"/>
          </w:tcPr>
          <w:p w:rsidR="009420E8" w:rsidRPr="003D18C0" w:rsidRDefault="009420E8" w:rsidP="00E62820">
            <w:pPr>
              <w:pStyle w:val="Newpage"/>
              <w:widowControl w:val="0"/>
              <w:jc w:val="left"/>
              <w:rPr>
                <w:smallCaps w:val="0"/>
                <w:sz w:val="22"/>
                <w:szCs w:val="22"/>
                <w:lang w:val="es-ES_tradnl"/>
              </w:rPr>
            </w:pPr>
            <w:r w:rsidRPr="003D18C0">
              <w:rPr>
                <w:rFonts w:ascii="Times New Roman" w:hAnsi="Times New Roman" w:cs="Times New Roman"/>
                <w:smallCaps w:val="0"/>
                <w:sz w:val="22"/>
                <w:szCs w:val="22"/>
                <w:lang w:val="es-ES_tradnl"/>
              </w:rPr>
              <w:t>6.</w:t>
            </w:r>
          </w:p>
        </w:tc>
        <w:tc>
          <w:tcPr>
            <w:tcW w:w="0" w:type="auto"/>
          </w:tcPr>
          <w:p w:rsidR="009420E8" w:rsidRPr="003D18C0" w:rsidRDefault="009420E8" w:rsidP="00E62820">
            <w:pPr>
              <w:pStyle w:val="Newpage"/>
              <w:widowControl w:val="0"/>
              <w:jc w:val="left"/>
              <w:rPr>
                <w:rFonts w:ascii="Times New Roman" w:hAnsi="Times New Roman" w:cs="Times New Roman"/>
                <w:b w:val="0"/>
                <w:smallCaps w:val="0"/>
                <w:sz w:val="22"/>
                <w:szCs w:val="22"/>
                <w:lang w:val="es-ES_tradnl"/>
              </w:rPr>
            </w:pPr>
            <w:r w:rsidRPr="003D18C0">
              <w:rPr>
                <w:rFonts w:ascii="Times New Roman" w:hAnsi="Times New Roman" w:cs="Times New Roman"/>
                <w:smallCaps w:val="0"/>
                <w:sz w:val="22"/>
                <w:szCs w:val="22"/>
                <w:lang w:val="es-ES_tradnl"/>
              </w:rPr>
              <w:t>Rentabilidad Económica</w:t>
            </w:r>
            <w:r w:rsidRPr="003D18C0">
              <w:rPr>
                <w:rFonts w:ascii="Times New Roman" w:hAnsi="Times New Roman" w:cs="Times New Roman"/>
                <w:b w:val="0"/>
                <w:smallCaps w:val="0"/>
                <w:sz w:val="22"/>
                <w:szCs w:val="22"/>
                <w:lang w:val="es-ES_tradnl"/>
              </w:rPr>
              <w:t>...…...................................................................................................</w:t>
            </w:r>
          </w:p>
        </w:tc>
        <w:tc>
          <w:tcPr>
            <w:tcW w:w="0" w:type="auto"/>
          </w:tcPr>
          <w:p w:rsidR="009420E8" w:rsidRPr="003D18C0" w:rsidRDefault="005217F3" w:rsidP="00350FE0">
            <w:pPr>
              <w:pStyle w:val="Newpage"/>
              <w:widowControl w:val="0"/>
              <w:jc w:val="right"/>
              <w:rPr>
                <w:rFonts w:ascii="Times New Roman" w:hAnsi="Times New Roman" w:cs="Times New Roman"/>
                <w:smallCaps w:val="0"/>
                <w:sz w:val="22"/>
                <w:szCs w:val="22"/>
                <w:lang w:val="es-ES_tradnl"/>
              </w:rPr>
            </w:pPr>
            <w:r w:rsidRPr="003D18C0">
              <w:rPr>
                <w:rFonts w:ascii="Times New Roman" w:hAnsi="Times New Roman" w:cs="Times New Roman"/>
                <w:smallCaps w:val="0"/>
                <w:sz w:val="22"/>
                <w:szCs w:val="22"/>
                <w:lang w:val="es-ES_tradnl"/>
              </w:rPr>
              <w:t>1</w:t>
            </w:r>
            <w:r w:rsidR="008A490D" w:rsidRPr="003D18C0">
              <w:rPr>
                <w:rFonts w:ascii="Times New Roman" w:hAnsi="Times New Roman" w:cs="Times New Roman"/>
                <w:smallCaps w:val="0"/>
                <w:sz w:val="22"/>
                <w:szCs w:val="22"/>
                <w:lang w:val="es-ES_tradnl"/>
              </w:rPr>
              <w:t>9</w:t>
            </w:r>
          </w:p>
        </w:tc>
      </w:tr>
      <w:tr w:rsidR="009420E8" w:rsidRPr="003D18C0" w:rsidTr="00E62820">
        <w:tc>
          <w:tcPr>
            <w:tcW w:w="0" w:type="auto"/>
          </w:tcPr>
          <w:p w:rsidR="009420E8" w:rsidRPr="003D18C0" w:rsidRDefault="009420E8" w:rsidP="00E62820">
            <w:pPr>
              <w:pStyle w:val="Newpage"/>
              <w:widowControl w:val="0"/>
              <w:jc w:val="left"/>
              <w:rPr>
                <w:smallCaps w:val="0"/>
                <w:sz w:val="22"/>
                <w:szCs w:val="22"/>
                <w:lang w:val="es-ES_tradnl"/>
              </w:rPr>
            </w:pPr>
          </w:p>
        </w:tc>
        <w:tc>
          <w:tcPr>
            <w:tcW w:w="0" w:type="auto"/>
          </w:tcPr>
          <w:p w:rsidR="009420E8" w:rsidRPr="003D18C0" w:rsidRDefault="009420E8" w:rsidP="00E62820">
            <w:pPr>
              <w:pStyle w:val="Newpage"/>
              <w:widowControl w:val="0"/>
              <w:jc w:val="left"/>
              <w:rPr>
                <w:smallCaps w:val="0"/>
                <w:sz w:val="22"/>
                <w:szCs w:val="22"/>
                <w:lang w:val="es-ES_tradnl"/>
              </w:rPr>
            </w:pPr>
          </w:p>
        </w:tc>
        <w:tc>
          <w:tcPr>
            <w:tcW w:w="0" w:type="auto"/>
          </w:tcPr>
          <w:p w:rsidR="009420E8" w:rsidRPr="003D18C0" w:rsidRDefault="009420E8" w:rsidP="00E62820">
            <w:pPr>
              <w:pStyle w:val="Newpage"/>
              <w:widowControl w:val="0"/>
              <w:jc w:val="right"/>
              <w:rPr>
                <w:smallCaps w:val="0"/>
                <w:sz w:val="22"/>
                <w:szCs w:val="22"/>
                <w:lang w:val="es-ES_tradnl"/>
              </w:rPr>
            </w:pPr>
          </w:p>
        </w:tc>
      </w:tr>
      <w:tr w:rsidR="009420E8" w:rsidRPr="003D18C0" w:rsidTr="00E62820">
        <w:tc>
          <w:tcPr>
            <w:tcW w:w="0" w:type="auto"/>
          </w:tcPr>
          <w:p w:rsidR="009420E8" w:rsidRPr="003D18C0" w:rsidRDefault="009420E8" w:rsidP="00E62820">
            <w:pPr>
              <w:pStyle w:val="Newpage"/>
              <w:widowControl w:val="0"/>
              <w:jc w:val="left"/>
              <w:rPr>
                <w:rFonts w:ascii="Times New Roman" w:hAnsi="Times New Roman" w:cs="Times New Roman"/>
                <w:smallCaps w:val="0"/>
                <w:sz w:val="22"/>
                <w:szCs w:val="22"/>
                <w:lang w:val="es-ES_tradnl"/>
              </w:rPr>
            </w:pPr>
            <w:r w:rsidRPr="003D18C0">
              <w:rPr>
                <w:rFonts w:ascii="Times New Roman" w:hAnsi="Times New Roman" w:cs="Times New Roman"/>
                <w:smallCaps w:val="0"/>
                <w:sz w:val="22"/>
                <w:szCs w:val="22"/>
                <w:lang w:val="es-ES_tradnl"/>
              </w:rPr>
              <w:t>7.</w:t>
            </w:r>
          </w:p>
        </w:tc>
        <w:tc>
          <w:tcPr>
            <w:tcW w:w="0" w:type="auto"/>
          </w:tcPr>
          <w:p w:rsidR="009420E8" w:rsidRPr="003D18C0" w:rsidRDefault="009420E8" w:rsidP="00E62820">
            <w:pPr>
              <w:pStyle w:val="Newpage"/>
              <w:widowControl w:val="0"/>
              <w:jc w:val="left"/>
              <w:rPr>
                <w:rFonts w:ascii="Times New Roman" w:hAnsi="Times New Roman" w:cs="Times New Roman"/>
                <w:smallCaps w:val="0"/>
                <w:sz w:val="22"/>
                <w:szCs w:val="22"/>
                <w:lang w:val="es-ES_tradnl"/>
              </w:rPr>
            </w:pPr>
            <w:r w:rsidRPr="003D18C0">
              <w:rPr>
                <w:rFonts w:ascii="Times New Roman" w:hAnsi="Times New Roman" w:cs="Times New Roman"/>
                <w:smallCaps w:val="0"/>
                <w:sz w:val="22"/>
                <w:szCs w:val="22"/>
                <w:lang w:val="es-ES_tradnl"/>
              </w:rPr>
              <w:t>Análisis de Sensibilidad</w:t>
            </w:r>
            <w:r w:rsidRPr="003D18C0">
              <w:rPr>
                <w:rFonts w:ascii="Times New Roman" w:hAnsi="Times New Roman" w:cs="Times New Roman"/>
                <w:b w:val="0"/>
                <w:smallCaps w:val="0"/>
                <w:sz w:val="22"/>
                <w:szCs w:val="22"/>
                <w:lang w:val="es-ES_tradnl"/>
              </w:rPr>
              <w:t>…........................................................................................................</w:t>
            </w:r>
          </w:p>
        </w:tc>
        <w:tc>
          <w:tcPr>
            <w:tcW w:w="0" w:type="auto"/>
          </w:tcPr>
          <w:p w:rsidR="009420E8" w:rsidRPr="003D18C0" w:rsidRDefault="0059698F" w:rsidP="00E62820">
            <w:pPr>
              <w:pStyle w:val="Newpage"/>
              <w:widowControl w:val="0"/>
              <w:jc w:val="right"/>
              <w:rPr>
                <w:rFonts w:ascii="Times New Roman" w:hAnsi="Times New Roman" w:cs="Times New Roman"/>
                <w:smallCaps w:val="0"/>
                <w:sz w:val="22"/>
                <w:szCs w:val="22"/>
                <w:lang w:val="es-ES_tradnl"/>
              </w:rPr>
            </w:pPr>
            <w:r w:rsidRPr="003D18C0">
              <w:rPr>
                <w:rFonts w:ascii="Times New Roman" w:hAnsi="Times New Roman" w:cs="Times New Roman"/>
                <w:smallCaps w:val="0"/>
                <w:sz w:val="22"/>
                <w:szCs w:val="22"/>
                <w:lang w:val="es-ES_tradnl"/>
              </w:rPr>
              <w:t>2</w:t>
            </w:r>
            <w:r w:rsidR="008A490D" w:rsidRPr="003D18C0">
              <w:rPr>
                <w:rFonts w:ascii="Times New Roman" w:hAnsi="Times New Roman" w:cs="Times New Roman"/>
                <w:smallCaps w:val="0"/>
                <w:sz w:val="22"/>
                <w:szCs w:val="22"/>
                <w:lang w:val="es-ES_tradnl"/>
              </w:rPr>
              <w:t>1</w:t>
            </w:r>
          </w:p>
        </w:tc>
      </w:tr>
      <w:tr w:rsidR="009420E8" w:rsidRPr="003D18C0" w:rsidTr="00E62820">
        <w:tc>
          <w:tcPr>
            <w:tcW w:w="0" w:type="auto"/>
          </w:tcPr>
          <w:p w:rsidR="009420E8" w:rsidRPr="003D18C0" w:rsidRDefault="009420E8" w:rsidP="00E62820">
            <w:pPr>
              <w:pStyle w:val="Newpage"/>
              <w:widowControl w:val="0"/>
              <w:jc w:val="left"/>
              <w:rPr>
                <w:smallCaps w:val="0"/>
                <w:sz w:val="22"/>
                <w:szCs w:val="22"/>
                <w:lang w:val="es-ES_tradnl"/>
              </w:rPr>
            </w:pPr>
          </w:p>
        </w:tc>
        <w:tc>
          <w:tcPr>
            <w:tcW w:w="0" w:type="auto"/>
          </w:tcPr>
          <w:p w:rsidR="009420E8" w:rsidRPr="003D18C0" w:rsidRDefault="009420E8" w:rsidP="00E62820">
            <w:pPr>
              <w:pStyle w:val="Newpage"/>
              <w:widowControl w:val="0"/>
              <w:jc w:val="left"/>
              <w:rPr>
                <w:smallCaps w:val="0"/>
                <w:sz w:val="22"/>
                <w:szCs w:val="22"/>
                <w:lang w:val="es-ES_tradnl"/>
              </w:rPr>
            </w:pPr>
          </w:p>
        </w:tc>
        <w:tc>
          <w:tcPr>
            <w:tcW w:w="0" w:type="auto"/>
          </w:tcPr>
          <w:p w:rsidR="009420E8" w:rsidRPr="003D18C0" w:rsidRDefault="009420E8" w:rsidP="00E62820">
            <w:pPr>
              <w:pStyle w:val="Newpage"/>
              <w:widowControl w:val="0"/>
              <w:jc w:val="right"/>
              <w:rPr>
                <w:smallCaps w:val="0"/>
                <w:sz w:val="22"/>
                <w:szCs w:val="22"/>
                <w:lang w:val="es-ES_tradnl"/>
              </w:rPr>
            </w:pPr>
          </w:p>
        </w:tc>
      </w:tr>
      <w:tr w:rsidR="009420E8" w:rsidRPr="003D18C0" w:rsidTr="00E62820">
        <w:tc>
          <w:tcPr>
            <w:tcW w:w="0" w:type="auto"/>
          </w:tcPr>
          <w:p w:rsidR="009420E8" w:rsidRPr="003D18C0" w:rsidRDefault="009420E8" w:rsidP="00E62820">
            <w:pPr>
              <w:pStyle w:val="Newpage"/>
              <w:widowControl w:val="0"/>
              <w:jc w:val="left"/>
              <w:rPr>
                <w:rFonts w:ascii="Times New Roman" w:hAnsi="Times New Roman" w:cs="Times New Roman"/>
                <w:smallCaps w:val="0"/>
                <w:sz w:val="22"/>
                <w:szCs w:val="22"/>
                <w:lang w:val="es-ES_tradnl"/>
              </w:rPr>
            </w:pPr>
            <w:r w:rsidRPr="003D18C0">
              <w:rPr>
                <w:rFonts w:ascii="Times New Roman" w:hAnsi="Times New Roman" w:cs="Times New Roman"/>
                <w:smallCaps w:val="0"/>
                <w:sz w:val="22"/>
                <w:szCs w:val="22"/>
                <w:lang w:val="es-ES_tradnl"/>
              </w:rPr>
              <w:t>8.</w:t>
            </w:r>
          </w:p>
        </w:tc>
        <w:tc>
          <w:tcPr>
            <w:tcW w:w="0" w:type="auto"/>
          </w:tcPr>
          <w:p w:rsidR="009420E8" w:rsidRPr="003D18C0" w:rsidRDefault="009420E8" w:rsidP="0059698F">
            <w:pPr>
              <w:pStyle w:val="Newpage"/>
              <w:widowControl w:val="0"/>
              <w:jc w:val="left"/>
              <w:rPr>
                <w:rFonts w:ascii="Times New Roman" w:hAnsi="Times New Roman" w:cs="Times New Roman"/>
                <w:smallCaps w:val="0"/>
                <w:sz w:val="22"/>
                <w:szCs w:val="22"/>
                <w:lang w:val="es-ES_tradnl"/>
              </w:rPr>
            </w:pPr>
            <w:r w:rsidRPr="003D18C0">
              <w:rPr>
                <w:rFonts w:ascii="Times New Roman" w:hAnsi="Times New Roman" w:cs="Times New Roman"/>
                <w:smallCaps w:val="0"/>
                <w:sz w:val="22"/>
                <w:szCs w:val="22"/>
                <w:lang w:val="es-ES_tradnl"/>
              </w:rPr>
              <w:t>Resumen del Análisis de Viabilidad Económica</w:t>
            </w:r>
            <w:r w:rsidR="0059698F" w:rsidRPr="003D18C0">
              <w:rPr>
                <w:rFonts w:ascii="Times New Roman" w:hAnsi="Times New Roman" w:cs="Times New Roman"/>
                <w:smallCaps w:val="0"/>
                <w:sz w:val="22"/>
                <w:szCs w:val="22"/>
                <w:lang w:val="es-ES_tradnl"/>
              </w:rPr>
              <w:t xml:space="preserve"> y Conclusiones</w:t>
            </w:r>
            <w:r w:rsidRPr="003D18C0">
              <w:rPr>
                <w:rFonts w:ascii="Times New Roman" w:hAnsi="Times New Roman" w:cs="Times New Roman"/>
                <w:b w:val="0"/>
                <w:smallCaps w:val="0"/>
                <w:sz w:val="22"/>
                <w:szCs w:val="22"/>
                <w:lang w:val="es-ES_tradnl"/>
              </w:rPr>
              <w:t>..........................................</w:t>
            </w:r>
          </w:p>
        </w:tc>
        <w:tc>
          <w:tcPr>
            <w:tcW w:w="0" w:type="auto"/>
          </w:tcPr>
          <w:p w:rsidR="009420E8" w:rsidRPr="003D18C0" w:rsidRDefault="005217F3" w:rsidP="00E62820">
            <w:pPr>
              <w:pStyle w:val="Newpage"/>
              <w:widowControl w:val="0"/>
              <w:jc w:val="right"/>
              <w:rPr>
                <w:rFonts w:ascii="Times New Roman" w:hAnsi="Times New Roman" w:cs="Times New Roman"/>
                <w:smallCaps w:val="0"/>
                <w:sz w:val="22"/>
                <w:szCs w:val="22"/>
                <w:lang w:val="es-ES_tradnl"/>
              </w:rPr>
            </w:pPr>
            <w:r w:rsidRPr="003D18C0">
              <w:rPr>
                <w:rFonts w:ascii="Times New Roman" w:hAnsi="Times New Roman" w:cs="Times New Roman"/>
                <w:smallCaps w:val="0"/>
                <w:sz w:val="22"/>
                <w:szCs w:val="22"/>
                <w:lang w:val="es-ES_tradnl"/>
              </w:rPr>
              <w:t>2</w:t>
            </w:r>
            <w:r w:rsidR="008A490D" w:rsidRPr="003D18C0">
              <w:rPr>
                <w:rFonts w:ascii="Times New Roman" w:hAnsi="Times New Roman" w:cs="Times New Roman"/>
                <w:smallCaps w:val="0"/>
                <w:sz w:val="22"/>
                <w:szCs w:val="22"/>
                <w:lang w:val="es-ES_tradnl"/>
              </w:rPr>
              <w:t>5</w:t>
            </w:r>
          </w:p>
        </w:tc>
      </w:tr>
      <w:tr w:rsidR="009420E8" w:rsidRPr="003D18C0" w:rsidTr="00E62820">
        <w:tc>
          <w:tcPr>
            <w:tcW w:w="0" w:type="auto"/>
          </w:tcPr>
          <w:p w:rsidR="009420E8" w:rsidRPr="003D18C0" w:rsidRDefault="009420E8" w:rsidP="00E62820">
            <w:pPr>
              <w:pStyle w:val="Newpage"/>
              <w:widowControl w:val="0"/>
              <w:jc w:val="left"/>
              <w:rPr>
                <w:smallCaps w:val="0"/>
                <w:sz w:val="22"/>
                <w:szCs w:val="22"/>
                <w:lang w:val="es-ES_tradnl"/>
              </w:rPr>
            </w:pPr>
          </w:p>
        </w:tc>
        <w:tc>
          <w:tcPr>
            <w:tcW w:w="0" w:type="auto"/>
          </w:tcPr>
          <w:p w:rsidR="009420E8" w:rsidRPr="003D18C0" w:rsidRDefault="009420E8" w:rsidP="00E62820">
            <w:pPr>
              <w:pStyle w:val="Newpage"/>
              <w:widowControl w:val="0"/>
              <w:jc w:val="left"/>
              <w:rPr>
                <w:smallCaps w:val="0"/>
                <w:sz w:val="22"/>
                <w:szCs w:val="22"/>
                <w:lang w:val="es-ES_tradnl"/>
              </w:rPr>
            </w:pPr>
          </w:p>
        </w:tc>
        <w:tc>
          <w:tcPr>
            <w:tcW w:w="0" w:type="auto"/>
          </w:tcPr>
          <w:p w:rsidR="009420E8" w:rsidRPr="003D18C0" w:rsidRDefault="009420E8" w:rsidP="00E62820">
            <w:pPr>
              <w:pStyle w:val="Newpage"/>
              <w:widowControl w:val="0"/>
              <w:jc w:val="right"/>
              <w:rPr>
                <w:smallCaps w:val="0"/>
                <w:sz w:val="22"/>
                <w:szCs w:val="22"/>
                <w:lang w:val="es-ES_tradnl"/>
              </w:rPr>
            </w:pPr>
          </w:p>
        </w:tc>
      </w:tr>
      <w:tr w:rsidR="009420E8" w:rsidRPr="003D18C0" w:rsidTr="00E62820">
        <w:tc>
          <w:tcPr>
            <w:tcW w:w="0" w:type="auto"/>
            <w:gridSpan w:val="2"/>
          </w:tcPr>
          <w:p w:rsidR="009420E8" w:rsidRPr="003D18C0" w:rsidRDefault="009420E8" w:rsidP="00E62820">
            <w:pPr>
              <w:pStyle w:val="Newpage"/>
              <w:widowControl w:val="0"/>
              <w:jc w:val="left"/>
              <w:rPr>
                <w:rFonts w:ascii="Times New Roman" w:hAnsi="Times New Roman" w:cs="Times New Roman"/>
                <w:b w:val="0"/>
                <w:smallCaps w:val="0"/>
                <w:sz w:val="22"/>
                <w:szCs w:val="22"/>
                <w:lang w:val="es-ES_tradnl"/>
              </w:rPr>
            </w:pPr>
            <w:r w:rsidRPr="003D18C0">
              <w:rPr>
                <w:rFonts w:ascii="Times New Roman" w:hAnsi="Times New Roman" w:cs="Times New Roman"/>
                <w:b w:val="0"/>
                <w:smallCaps w:val="0"/>
                <w:sz w:val="22"/>
                <w:szCs w:val="22"/>
                <w:lang w:val="es-ES_tradnl"/>
              </w:rPr>
              <w:t>Apéndice I…..……………………………………………………………………………………….</w:t>
            </w:r>
          </w:p>
        </w:tc>
        <w:tc>
          <w:tcPr>
            <w:tcW w:w="0" w:type="auto"/>
          </w:tcPr>
          <w:p w:rsidR="009420E8" w:rsidRPr="003D18C0" w:rsidRDefault="005217F3" w:rsidP="0059698F">
            <w:pPr>
              <w:pStyle w:val="Newpage"/>
              <w:widowControl w:val="0"/>
              <w:jc w:val="right"/>
              <w:rPr>
                <w:rFonts w:ascii="Times New Roman" w:hAnsi="Times New Roman" w:cs="Times New Roman"/>
                <w:b w:val="0"/>
                <w:smallCaps w:val="0"/>
                <w:sz w:val="22"/>
                <w:szCs w:val="22"/>
                <w:lang w:val="es-ES_tradnl"/>
              </w:rPr>
            </w:pPr>
            <w:r w:rsidRPr="003D18C0">
              <w:rPr>
                <w:rFonts w:ascii="Times New Roman" w:hAnsi="Times New Roman" w:cs="Times New Roman"/>
                <w:b w:val="0"/>
                <w:smallCaps w:val="0"/>
                <w:sz w:val="22"/>
                <w:szCs w:val="22"/>
                <w:lang w:val="es-ES_tradnl"/>
              </w:rPr>
              <w:t>2</w:t>
            </w:r>
            <w:r w:rsidR="008A490D" w:rsidRPr="003D18C0">
              <w:rPr>
                <w:rFonts w:ascii="Times New Roman" w:hAnsi="Times New Roman" w:cs="Times New Roman"/>
                <w:b w:val="0"/>
                <w:smallCaps w:val="0"/>
                <w:sz w:val="22"/>
                <w:szCs w:val="22"/>
                <w:lang w:val="es-ES_tradnl"/>
              </w:rPr>
              <w:t>6</w:t>
            </w:r>
          </w:p>
        </w:tc>
      </w:tr>
      <w:tr w:rsidR="009420E8" w:rsidRPr="003D18C0" w:rsidTr="00E62820">
        <w:trPr>
          <w:trHeight w:hRule="exact" w:val="68"/>
        </w:trPr>
        <w:tc>
          <w:tcPr>
            <w:tcW w:w="0" w:type="auto"/>
          </w:tcPr>
          <w:p w:rsidR="009420E8" w:rsidRPr="003D18C0" w:rsidRDefault="009420E8" w:rsidP="00E62820">
            <w:pPr>
              <w:pStyle w:val="Newpage"/>
              <w:widowControl w:val="0"/>
              <w:jc w:val="left"/>
              <w:rPr>
                <w:smallCaps w:val="0"/>
                <w:sz w:val="22"/>
                <w:szCs w:val="22"/>
                <w:lang w:val="es-ES_tradnl"/>
              </w:rPr>
            </w:pPr>
          </w:p>
        </w:tc>
        <w:tc>
          <w:tcPr>
            <w:tcW w:w="0" w:type="auto"/>
          </w:tcPr>
          <w:p w:rsidR="009420E8" w:rsidRPr="003D18C0" w:rsidRDefault="009420E8" w:rsidP="00E62820">
            <w:pPr>
              <w:pStyle w:val="Newpage"/>
              <w:widowControl w:val="0"/>
              <w:jc w:val="left"/>
              <w:rPr>
                <w:b w:val="0"/>
                <w:smallCaps w:val="0"/>
                <w:sz w:val="22"/>
                <w:szCs w:val="22"/>
                <w:lang w:val="es-ES_tradnl"/>
              </w:rPr>
            </w:pPr>
          </w:p>
        </w:tc>
        <w:tc>
          <w:tcPr>
            <w:tcW w:w="0" w:type="auto"/>
          </w:tcPr>
          <w:p w:rsidR="009420E8" w:rsidRPr="003D18C0" w:rsidRDefault="009420E8" w:rsidP="00350FE0">
            <w:pPr>
              <w:pStyle w:val="Newpage"/>
              <w:widowControl w:val="0"/>
              <w:rPr>
                <w:b w:val="0"/>
                <w:smallCaps w:val="0"/>
                <w:sz w:val="22"/>
                <w:szCs w:val="22"/>
                <w:lang w:val="es-ES_tradnl"/>
              </w:rPr>
            </w:pPr>
          </w:p>
        </w:tc>
      </w:tr>
      <w:tr w:rsidR="009420E8" w:rsidRPr="003D18C0" w:rsidTr="00E62820">
        <w:tc>
          <w:tcPr>
            <w:tcW w:w="0" w:type="auto"/>
            <w:gridSpan w:val="2"/>
          </w:tcPr>
          <w:p w:rsidR="009420E8" w:rsidRPr="003D18C0" w:rsidRDefault="009420E8" w:rsidP="00E62820">
            <w:pPr>
              <w:pStyle w:val="Newpage"/>
              <w:widowControl w:val="0"/>
              <w:jc w:val="left"/>
              <w:rPr>
                <w:rFonts w:ascii="Times New Roman" w:hAnsi="Times New Roman" w:cs="Times New Roman"/>
                <w:b w:val="0"/>
                <w:smallCaps w:val="0"/>
                <w:sz w:val="22"/>
                <w:szCs w:val="22"/>
                <w:lang w:val="es-ES_tradnl"/>
              </w:rPr>
            </w:pPr>
            <w:r w:rsidRPr="003D18C0">
              <w:rPr>
                <w:rFonts w:ascii="Times New Roman" w:hAnsi="Times New Roman" w:cs="Times New Roman"/>
                <w:b w:val="0"/>
                <w:smallCaps w:val="0"/>
                <w:sz w:val="22"/>
                <w:szCs w:val="22"/>
                <w:lang w:val="es-ES_tradnl"/>
              </w:rPr>
              <w:t>Apéndice II…………………………………………………………………………………………..</w:t>
            </w:r>
          </w:p>
        </w:tc>
        <w:tc>
          <w:tcPr>
            <w:tcW w:w="0" w:type="auto"/>
          </w:tcPr>
          <w:p w:rsidR="009420E8" w:rsidRPr="003D18C0" w:rsidRDefault="005217F3" w:rsidP="00E62820">
            <w:pPr>
              <w:pStyle w:val="Newpage"/>
              <w:widowControl w:val="0"/>
              <w:jc w:val="right"/>
              <w:rPr>
                <w:rFonts w:ascii="Times New Roman" w:hAnsi="Times New Roman" w:cs="Times New Roman"/>
                <w:b w:val="0"/>
                <w:smallCaps w:val="0"/>
                <w:sz w:val="22"/>
                <w:szCs w:val="22"/>
                <w:lang w:val="es-ES_tradnl"/>
              </w:rPr>
            </w:pPr>
            <w:r w:rsidRPr="003D18C0">
              <w:rPr>
                <w:rFonts w:ascii="Times New Roman" w:hAnsi="Times New Roman" w:cs="Times New Roman"/>
                <w:b w:val="0"/>
                <w:smallCaps w:val="0"/>
                <w:sz w:val="22"/>
                <w:szCs w:val="22"/>
                <w:lang w:val="es-ES_tradnl"/>
              </w:rPr>
              <w:t>2</w:t>
            </w:r>
            <w:r w:rsidR="008A490D" w:rsidRPr="003D18C0">
              <w:rPr>
                <w:rFonts w:ascii="Times New Roman" w:hAnsi="Times New Roman" w:cs="Times New Roman"/>
                <w:b w:val="0"/>
                <w:smallCaps w:val="0"/>
                <w:sz w:val="22"/>
                <w:szCs w:val="22"/>
                <w:lang w:val="es-ES_tradnl"/>
              </w:rPr>
              <w:t>7</w:t>
            </w:r>
          </w:p>
        </w:tc>
      </w:tr>
      <w:tr w:rsidR="009420E8" w:rsidRPr="003D18C0" w:rsidTr="00E62820">
        <w:trPr>
          <w:trHeight w:hRule="exact" w:val="68"/>
        </w:trPr>
        <w:tc>
          <w:tcPr>
            <w:tcW w:w="0" w:type="auto"/>
          </w:tcPr>
          <w:p w:rsidR="009420E8" w:rsidRPr="003D18C0" w:rsidRDefault="009420E8" w:rsidP="00E62820">
            <w:pPr>
              <w:pStyle w:val="Newpage"/>
              <w:widowControl w:val="0"/>
              <w:jc w:val="left"/>
              <w:rPr>
                <w:smallCaps w:val="0"/>
                <w:sz w:val="22"/>
                <w:szCs w:val="22"/>
                <w:lang w:val="es-ES_tradnl"/>
              </w:rPr>
            </w:pPr>
          </w:p>
        </w:tc>
        <w:tc>
          <w:tcPr>
            <w:tcW w:w="0" w:type="auto"/>
          </w:tcPr>
          <w:p w:rsidR="009420E8" w:rsidRPr="003D18C0" w:rsidRDefault="009420E8" w:rsidP="00E62820">
            <w:pPr>
              <w:pStyle w:val="Newpage"/>
              <w:widowControl w:val="0"/>
              <w:jc w:val="left"/>
              <w:rPr>
                <w:b w:val="0"/>
                <w:smallCaps w:val="0"/>
                <w:sz w:val="22"/>
                <w:szCs w:val="22"/>
                <w:lang w:val="es-ES_tradnl"/>
              </w:rPr>
            </w:pPr>
          </w:p>
        </w:tc>
        <w:tc>
          <w:tcPr>
            <w:tcW w:w="0" w:type="auto"/>
          </w:tcPr>
          <w:p w:rsidR="009420E8" w:rsidRPr="003D18C0" w:rsidRDefault="009420E8" w:rsidP="00E62820">
            <w:pPr>
              <w:pStyle w:val="Newpage"/>
              <w:widowControl w:val="0"/>
              <w:jc w:val="right"/>
              <w:rPr>
                <w:b w:val="0"/>
                <w:smallCaps w:val="0"/>
                <w:sz w:val="22"/>
                <w:szCs w:val="22"/>
                <w:lang w:val="es-ES_tradnl"/>
              </w:rPr>
            </w:pPr>
          </w:p>
        </w:tc>
      </w:tr>
      <w:tr w:rsidR="009420E8" w:rsidRPr="003D18C0" w:rsidTr="00E62820">
        <w:tc>
          <w:tcPr>
            <w:tcW w:w="0" w:type="auto"/>
            <w:gridSpan w:val="2"/>
          </w:tcPr>
          <w:p w:rsidR="009420E8" w:rsidRPr="003D18C0" w:rsidRDefault="009420E8" w:rsidP="00E62820">
            <w:pPr>
              <w:pStyle w:val="Newpage"/>
              <w:widowControl w:val="0"/>
              <w:jc w:val="left"/>
              <w:rPr>
                <w:rFonts w:ascii="Times New Roman" w:hAnsi="Times New Roman" w:cs="Times New Roman"/>
                <w:b w:val="0"/>
                <w:smallCaps w:val="0"/>
                <w:sz w:val="22"/>
                <w:szCs w:val="22"/>
                <w:lang w:val="es-ES_tradnl"/>
              </w:rPr>
            </w:pPr>
            <w:r w:rsidRPr="003D18C0">
              <w:rPr>
                <w:rFonts w:ascii="Times New Roman" w:hAnsi="Times New Roman" w:cs="Times New Roman"/>
                <w:b w:val="0"/>
                <w:smallCaps w:val="0"/>
                <w:sz w:val="22"/>
                <w:szCs w:val="22"/>
                <w:lang w:val="es-ES_tradnl"/>
              </w:rPr>
              <w:t>Apéndice III………………………………………………………………………………………….</w:t>
            </w:r>
          </w:p>
        </w:tc>
        <w:tc>
          <w:tcPr>
            <w:tcW w:w="0" w:type="auto"/>
          </w:tcPr>
          <w:p w:rsidR="009420E8" w:rsidRPr="003D18C0" w:rsidRDefault="005217F3" w:rsidP="00E62820">
            <w:pPr>
              <w:pStyle w:val="Newpage"/>
              <w:widowControl w:val="0"/>
              <w:jc w:val="right"/>
              <w:rPr>
                <w:rFonts w:ascii="Times New Roman" w:hAnsi="Times New Roman" w:cs="Times New Roman"/>
                <w:b w:val="0"/>
                <w:smallCaps w:val="0"/>
                <w:sz w:val="22"/>
                <w:szCs w:val="22"/>
                <w:lang w:val="es-ES_tradnl"/>
              </w:rPr>
            </w:pPr>
            <w:r w:rsidRPr="003D18C0">
              <w:rPr>
                <w:rFonts w:ascii="Times New Roman" w:hAnsi="Times New Roman" w:cs="Times New Roman"/>
                <w:b w:val="0"/>
                <w:smallCaps w:val="0"/>
                <w:sz w:val="22"/>
                <w:szCs w:val="22"/>
                <w:lang w:val="es-ES_tradnl"/>
              </w:rPr>
              <w:t>2</w:t>
            </w:r>
            <w:r w:rsidR="008A490D" w:rsidRPr="003D18C0">
              <w:rPr>
                <w:rFonts w:ascii="Times New Roman" w:hAnsi="Times New Roman" w:cs="Times New Roman"/>
                <w:b w:val="0"/>
                <w:smallCaps w:val="0"/>
                <w:sz w:val="22"/>
                <w:szCs w:val="22"/>
                <w:lang w:val="es-ES_tradnl"/>
              </w:rPr>
              <w:t>8</w:t>
            </w:r>
          </w:p>
        </w:tc>
      </w:tr>
    </w:tbl>
    <w:p w:rsidR="009420E8" w:rsidRPr="003D18C0" w:rsidRDefault="009420E8" w:rsidP="009420E8">
      <w:pPr>
        <w:widowControl w:val="0"/>
      </w:pPr>
    </w:p>
    <w:p w:rsidR="0019618A" w:rsidRPr="003D18C0" w:rsidRDefault="0019618A" w:rsidP="005E0FEE">
      <w:pPr>
        <w:pStyle w:val="BodyText"/>
        <w:jc w:val="left"/>
        <w:rPr>
          <w:b/>
        </w:rPr>
      </w:pPr>
    </w:p>
    <w:p w:rsidR="005E0FEE" w:rsidRPr="003D18C0" w:rsidRDefault="005E0FEE" w:rsidP="005E0FEE">
      <w:pPr>
        <w:pStyle w:val="BodyText"/>
        <w:jc w:val="left"/>
        <w:rPr>
          <w:b/>
        </w:rPr>
        <w:sectPr w:rsidR="005E0FEE" w:rsidRPr="003D18C0" w:rsidSect="0071214C">
          <w:footerReference w:type="default" r:id="rId12"/>
          <w:pgSz w:w="12242" w:h="15842" w:code="1"/>
          <w:pgMar w:top="1440" w:right="1298" w:bottom="1134" w:left="1797" w:header="731" w:footer="731" w:gutter="0"/>
          <w:cols w:space="720"/>
        </w:sectPr>
      </w:pPr>
    </w:p>
    <w:p w:rsidR="00FF0AC8" w:rsidRPr="00C06DDB" w:rsidRDefault="00FF0AC8" w:rsidP="00A87C94">
      <w:pPr>
        <w:pStyle w:val="BodyText"/>
        <w:rPr>
          <w:b/>
          <w:smallCaps/>
          <w:sz w:val="30"/>
          <w:szCs w:val="30"/>
        </w:rPr>
      </w:pPr>
      <w:r w:rsidRPr="00C06DDB">
        <w:rPr>
          <w:b/>
          <w:smallCaps/>
          <w:sz w:val="30"/>
          <w:szCs w:val="30"/>
        </w:rPr>
        <w:lastRenderedPageBreak/>
        <w:t>Apoyo al Sector Transporte</w:t>
      </w:r>
      <w:r w:rsidR="00B81EE7" w:rsidRPr="00C06DDB">
        <w:rPr>
          <w:b/>
          <w:smallCaps/>
          <w:sz w:val="30"/>
          <w:szCs w:val="30"/>
        </w:rPr>
        <w:t xml:space="preserve"> de Haití</w:t>
      </w:r>
      <w:r w:rsidR="004A7EED" w:rsidRPr="00C06DDB">
        <w:rPr>
          <w:b/>
          <w:smallCaps/>
          <w:sz w:val="30"/>
          <w:szCs w:val="30"/>
        </w:rPr>
        <w:t xml:space="preserve"> </w:t>
      </w:r>
      <w:r w:rsidR="001B4E7A" w:rsidRPr="00C06DDB">
        <w:rPr>
          <w:b/>
          <w:smallCaps/>
          <w:sz w:val="30"/>
          <w:szCs w:val="30"/>
        </w:rPr>
        <w:t>V</w:t>
      </w:r>
    </w:p>
    <w:p w:rsidR="00FF0AC8" w:rsidRPr="003D18C0" w:rsidRDefault="00FF0AC8" w:rsidP="00A87C94">
      <w:pPr>
        <w:pStyle w:val="BodyText"/>
        <w:rPr>
          <w:b/>
          <w:smallCaps/>
          <w:sz w:val="26"/>
          <w:szCs w:val="26"/>
        </w:rPr>
      </w:pPr>
      <w:r w:rsidRPr="003D18C0">
        <w:rPr>
          <w:b/>
          <w:smallCaps/>
          <w:sz w:val="26"/>
          <w:szCs w:val="26"/>
        </w:rPr>
        <w:t>(HA-L10</w:t>
      </w:r>
      <w:r w:rsidR="00DA2811" w:rsidRPr="003D18C0">
        <w:rPr>
          <w:b/>
          <w:smallCaps/>
          <w:sz w:val="26"/>
          <w:szCs w:val="26"/>
        </w:rPr>
        <w:t>9</w:t>
      </w:r>
      <w:r w:rsidR="004A7EED">
        <w:rPr>
          <w:b/>
          <w:smallCaps/>
          <w:sz w:val="26"/>
          <w:szCs w:val="26"/>
        </w:rPr>
        <w:t>8</w:t>
      </w:r>
      <w:r w:rsidRPr="003D18C0">
        <w:rPr>
          <w:b/>
          <w:smallCaps/>
          <w:sz w:val="26"/>
          <w:szCs w:val="26"/>
        </w:rPr>
        <w:t>)</w:t>
      </w:r>
    </w:p>
    <w:p w:rsidR="00FF0AC8" w:rsidRPr="00B92126" w:rsidRDefault="00FF0AC8" w:rsidP="00A87C94">
      <w:pPr>
        <w:pStyle w:val="BodyText"/>
        <w:rPr>
          <w:b/>
          <w:sz w:val="20"/>
        </w:rPr>
      </w:pPr>
    </w:p>
    <w:p w:rsidR="0019618A" w:rsidRPr="003D18C0" w:rsidRDefault="0019618A" w:rsidP="00A87C94">
      <w:pPr>
        <w:pStyle w:val="BodyText"/>
        <w:rPr>
          <w:b/>
        </w:rPr>
      </w:pPr>
      <w:r w:rsidRPr="003D18C0">
        <w:rPr>
          <w:b/>
        </w:rPr>
        <w:t>Viabilidad Económica de</w:t>
      </w:r>
      <w:r w:rsidR="00C73A82" w:rsidRPr="003D18C0">
        <w:rPr>
          <w:b/>
        </w:rPr>
        <w:t xml:space="preserve"> </w:t>
      </w:r>
      <w:r w:rsidRPr="003D18C0">
        <w:rPr>
          <w:b/>
        </w:rPr>
        <w:t>l</w:t>
      </w:r>
      <w:r w:rsidR="00C73A82" w:rsidRPr="003D18C0">
        <w:rPr>
          <w:b/>
        </w:rPr>
        <w:t>a Reconstrucción de la Ruta N° 1 (</w:t>
      </w:r>
      <w:r w:rsidR="00814FDE" w:rsidRPr="003D18C0">
        <w:rPr>
          <w:b/>
        </w:rPr>
        <w:t xml:space="preserve">Camp </w:t>
      </w:r>
      <w:proofErr w:type="spellStart"/>
      <w:r w:rsidR="00814FDE" w:rsidRPr="003D18C0">
        <w:rPr>
          <w:b/>
        </w:rPr>
        <w:t>Coq</w:t>
      </w:r>
      <w:proofErr w:type="spellEnd"/>
      <w:r w:rsidR="003E12C1" w:rsidRPr="003D18C0">
        <w:rPr>
          <w:b/>
        </w:rPr>
        <w:t xml:space="preserve"> - </w:t>
      </w:r>
      <w:proofErr w:type="spellStart"/>
      <w:r w:rsidR="003E12C1" w:rsidRPr="003D18C0">
        <w:rPr>
          <w:b/>
        </w:rPr>
        <w:t>Vaudreuil</w:t>
      </w:r>
      <w:proofErr w:type="spellEnd"/>
      <w:r w:rsidR="00C73A82" w:rsidRPr="003D18C0">
        <w:rPr>
          <w:b/>
        </w:rPr>
        <w:t>)</w:t>
      </w:r>
    </w:p>
    <w:p w:rsidR="00133CDE" w:rsidRPr="003D18C0" w:rsidRDefault="00133CDE" w:rsidP="00A87C94">
      <w:pPr>
        <w:pStyle w:val="BodyText"/>
        <w:jc w:val="left"/>
      </w:pPr>
    </w:p>
    <w:p w:rsidR="00133CDE" w:rsidRPr="003D18C0" w:rsidRDefault="00625B53" w:rsidP="00A87C94">
      <w:pPr>
        <w:widowControl w:val="0"/>
        <w:numPr>
          <w:ilvl w:val="0"/>
          <w:numId w:val="2"/>
        </w:numPr>
        <w:adjustRightInd w:val="0"/>
        <w:jc w:val="both"/>
        <w:textAlignment w:val="baseline"/>
        <w:rPr>
          <w:b/>
        </w:rPr>
      </w:pPr>
      <w:bookmarkStart w:id="0" w:name="_Ref363382101"/>
      <w:r w:rsidRPr="003D18C0">
        <w:rPr>
          <w:b/>
        </w:rPr>
        <w:t>Introducción.</w:t>
      </w:r>
      <w:bookmarkEnd w:id="0"/>
    </w:p>
    <w:p w:rsidR="00133CDE" w:rsidRPr="003D18C0" w:rsidRDefault="00133CDE" w:rsidP="00A87C94"/>
    <w:p w:rsidR="00BD0329" w:rsidRPr="003D18C0" w:rsidRDefault="00133CDE" w:rsidP="00A87C94">
      <w:pPr>
        <w:widowControl w:val="0"/>
        <w:numPr>
          <w:ilvl w:val="1"/>
          <w:numId w:val="2"/>
        </w:numPr>
        <w:tabs>
          <w:tab w:val="clear" w:pos="360"/>
          <w:tab w:val="num" w:pos="709"/>
        </w:tabs>
        <w:adjustRightInd w:val="0"/>
        <w:ind w:left="709" w:hanging="709"/>
        <w:jc w:val="both"/>
        <w:textAlignment w:val="baseline"/>
      </w:pPr>
      <w:r w:rsidRPr="003D18C0">
        <w:t xml:space="preserve">El presente </w:t>
      </w:r>
      <w:r w:rsidR="0019618A" w:rsidRPr="003D18C0">
        <w:t>i</w:t>
      </w:r>
      <w:r w:rsidRPr="003D18C0">
        <w:t xml:space="preserve">nforme </w:t>
      </w:r>
      <w:r w:rsidR="0019618A" w:rsidRPr="003D18C0">
        <w:t xml:space="preserve">presenta </w:t>
      </w:r>
      <w:r w:rsidRPr="003D18C0">
        <w:t>el análisis de viabilidad económica de</w:t>
      </w:r>
      <w:r w:rsidR="00CA640E" w:rsidRPr="003D18C0">
        <w:t xml:space="preserve"> </w:t>
      </w:r>
      <w:r w:rsidR="0019618A" w:rsidRPr="003D18C0">
        <w:t xml:space="preserve">las </w:t>
      </w:r>
      <w:r w:rsidR="00CA640E" w:rsidRPr="003D18C0">
        <w:t xml:space="preserve">obras </w:t>
      </w:r>
      <w:r w:rsidR="006F77FD" w:rsidRPr="003D18C0">
        <w:t xml:space="preserve">viales </w:t>
      </w:r>
      <w:r w:rsidR="00CA640E" w:rsidRPr="003D18C0">
        <w:t xml:space="preserve">de </w:t>
      </w:r>
      <w:r w:rsidR="00883718" w:rsidRPr="003D18C0">
        <w:t>re</w:t>
      </w:r>
      <w:r w:rsidR="00BD0329" w:rsidRPr="003D18C0">
        <w:t xml:space="preserve">construcción </w:t>
      </w:r>
      <w:r w:rsidR="00935C8D" w:rsidRPr="003D18C0">
        <w:t xml:space="preserve">y mejora </w:t>
      </w:r>
      <w:r w:rsidRPr="003D18C0">
        <w:t xml:space="preserve">de </w:t>
      </w:r>
      <w:r w:rsidR="00935C8D" w:rsidRPr="003D18C0">
        <w:t xml:space="preserve">la </w:t>
      </w:r>
      <w:r w:rsidR="00883718" w:rsidRPr="003D18C0">
        <w:t>Ruta</w:t>
      </w:r>
      <w:r w:rsidRPr="003D18C0">
        <w:t xml:space="preserve"> </w:t>
      </w:r>
      <w:r w:rsidR="00883718" w:rsidRPr="003D18C0">
        <w:t xml:space="preserve">N° </w:t>
      </w:r>
      <w:r w:rsidR="00BD0329" w:rsidRPr="003D18C0">
        <w:t>1</w:t>
      </w:r>
      <w:r w:rsidR="00D55CF5" w:rsidRPr="003D18C0">
        <w:t>,</w:t>
      </w:r>
      <w:r w:rsidR="00883718" w:rsidRPr="003D18C0">
        <w:t xml:space="preserve"> </w:t>
      </w:r>
      <w:r w:rsidR="00315776" w:rsidRPr="003D18C0">
        <w:rPr>
          <w:lang w:val="es-ES_tradnl"/>
        </w:rPr>
        <w:t>entre la</w:t>
      </w:r>
      <w:r w:rsidR="003E12C1" w:rsidRPr="003D18C0">
        <w:rPr>
          <w:lang w:val="es-ES_tradnl"/>
        </w:rPr>
        <w:t xml:space="preserve"> población de </w:t>
      </w:r>
      <w:r w:rsidR="00814FDE" w:rsidRPr="003D18C0">
        <w:rPr>
          <w:lang w:val="es-ES_tradnl"/>
        </w:rPr>
        <w:t xml:space="preserve">Camp </w:t>
      </w:r>
      <w:proofErr w:type="spellStart"/>
      <w:r w:rsidR="00814FDE" w:rsidRPr="003D18C0">
        <w:rPr>
          <w:lang w:val="es-ES_tradnl"/>
        </w:rPr>
        <w:t>Coq</w:t>
      </w:r>
      <w:proofErr w:type="spellEnd"/>
      <w:r w:rsidR="003E12C1" w:rsidRPr="003D18C0">
        <w:rPr>
          <w:lang w:val="es-ES_tradnl"/>
        </w:rPr>
        <w:t xml:space="preserve"> y la ciudad </w:t>
      </w:r>
      <w:r w:rsidR="003E12C1" w:rsidRPr="003D18C0">
        <w:t xml:space="preserve">de </w:t>
      </w:r>
      <w:hyperlink r:id="rId13" w:history="1">
        <w:proofErr w:type="spellStart"/>
        <w:r w:rsidR="003E12C1" w:rsidRPr="003D18C0">
          <w:t>Cap-Haïtien</w:t>
        </w:r>
        <w:proofErr w:type="spellEnd"/>
        <w:r w:rsidR="003E12C1" w:rsidRPr="003D18C0">
          <w:t xml:space="preserve"> </w:t>
        </w:r>
      </w:hyperlink>
      <w:r w:rsidR="003E12C1" w:rsidRPr="003D18C0">
        <w:t>(</w:t>
      </w:r>
      <w:proofErr w:type="spellStart"/>
      <w:r w:rsidR="003E12C1" w:rsidRPr="003D18C0">
        <w:rPr>
          <w:bCs/>
        </w:rPr>
        <w:t>Vaudreuil</w:t>
      </w:r>
      <w:proofErr w:type="spellEnd"/>
      <w:r w:rsidR="003E12C1" w:rsidRPr="003D18C0">
        <w:t>)</w:t>
      </w:r>
      <w:r w:rsidR="00BD0329" w:rsidRPr="003D18C0">
        <w:t>; e</w:t>
      </w:r>
      <w:r w:rsidR="00B12645" w:rsidRPr="003D18C0">
        <w:t>l</w:t>
      </w:r>
      <w:r w:rsidR="00315776" w:rsidRPr="003D18C0">
        <w:rPr>
          <w:lang w:val="es-ES_tradnl"/>
        </w:rPr>
        <w:t xml:space="preserve"> </w:t>
      </w:r>
      <w:r w:rsidR="00935C8D" w:rsidRPr="003D18C0">
        <w:rPr>
          <w:lang w:val="es-ES_tradnl"/>
        </w:rPr>
        <w:t>tr</w:t>
      </w:r>
      <w:r w:rsidR="00B12645" w:rsidRPr="003D18C0">
        <w:rPr>
          <w:lang w:val="es-ES_tradnl"/>
        </w:rPr>
        <w:t>amo</w:t>
      </w:r>
      <w:r w:rsidR="00315776" w:rsidRPr="003D18C0">
        <w:rPr>
          <w:lang w:val="es-ES_tradnl"/>
        </w:rPr>
        <w:t xml:space="preserve"> </w:t>
      </w:r>
      <w:r w:rsidR="00B739EA" w:rsidRPr="003D18C0">
        <w:rPr>
          <w:lang w:val="es-ES_tradnl"/>
        </w:rPr>
        <w:t>tiene una longitud de</w:t>
      </w:r>
      <w:r w:rsidR="004B1385" w:rsidRPr="003D18C0">
        <w:rPr>
          <w:lang w:val="es-ES_tradnl"/>
        </w:rPr>
        <w:t xml:space="preserve"> </w:t>
      </w:r>
      <w:r w:rsidR="00081EFA" w:rsidRPr="003D18C0">
        <w:rPr>
          <w:lang w:val="es-ES_tradnl"/>
        </w:rPr>
        <w:t>29</w:t>
      </w:r>
      <w:r w:rsidR="004B1385" w:rsidRPr="003D18C0">
        <w:rPr>
          <w:lang w:val="es-ES_tradnl"/>
        </w:rPr>
        <w:t>,6 km</w:t>
      </w:r>
      <w:r w:rsidR="00B739EA" w:rsidRPr="003D18C0">
        <w:rPr>
          <w:lang w:val="es-ES_tradnl"/>
        </w:rPr>
        <w:t xml:space="preserve"> y </w:t>
      </w:r>
      <w:r w:rsidR="00BD0329" w:rsidRPr="003D18C0">
        <w:rPr>
          <w:lang w:val="es-ES_tradnl"/>
        </w:rPr>
        <w:t xml:space="preserve">está ubicado en </w:t>
      </w:r>
      <w:r w:rsidR="00B739EA" w:rsidRPr="003D18C0">
        <w:rPr>
          <w:lang w:val="es-ES_tradnl"/>
        </w:rPr>
        <w:t xml:space="preserve">el </w:t>
      </w:r>
      <w:r w:rsidR="0087302C" w:rsidRPr="003D18C0">
        <w:rPr>
          <w:lang w:val="es-ES_tradnl"/>
        </w:rPr>
        <w:t>Departamento Norte de Haití</w:t>
      </w:r>
      <w:r w:rsidR="00B739EA" w:rsidRPr="003D18C0">
        <w:rPr>
          <w:lang w:val="es-ES_tradnl"/>
        </w:rPr>
        <w:t xml:space="preserve">, </w:t>
      </w:r>
      <w:r w:rsidR="0087302C" w:rsidRPr="003D18C0">
        <w:rPr>
          <w:lang w:val="es-ES_tradnl"/>
        </w:rPr>
        <w:t>vinculando la principal ciudad de la región (</w:t>
      </w:r>
      <w:proofErr w:type="spellStart"/>
      <w:r w:rsidR="0087302C" w:rsidRPr="003D18C0">
        <w:rPr>
          <w:lang w:val="es-ES_tradnl"/>
        </w:rPr>
        <w:t>Cap-Haïtien</w:t>
      </w:r>
      <w:proofErr w:type="spellEnd"/>
      <w:r w:rsidR="0087302C" w:rsidRPr="003D18C0">
        <w:rPr>
          <w:lang w:val="es-ES_tradnl"/>
        </w:rPr>
        <w:t xml:space="preserve">) con </w:t>
      </w:r>
      <w:r w:rsidR="001B5A4A" w:rsidRPr="003D18C0">
        <w:rPr>
          <w:lang w:val="es-ES_tradnl"/>
        </w:rPr>
        <w:t>la z</w:t>
      </w:r>
      <w:r w:rsidR="00B739EA" w:rsidRPr="003D18C0">
        <w:rPr>
          <w:lang w:val="es-ES_tradnl"/>
        </w:rPr>
        <w:t>ona agrícola más importante del país</w:t>
      </w:r>
      <w:r w:rsidR="001B5A4A" w:rsidRPr="003D18C0">
        <w:rPr>
          <w:lang w:val="es-ES_tradnl"/>
        </w:rPr>
        <w:t xml:space="preserve"> (Valle de </w:t>
      </w:r>
      <w:proofErr w:type="spellStart"/>
      <w:r w:rsidR="001B5A4A" w:rsidRPr="003D18C0">
        <w:rPr>
          <w:lang w:val="es-ES_tradnl"/>
        </w:rPr>
        <w:t>Artibonite</w:t>
      </w:r>
      <w:proofErr w:type="spellEnd"/>
      <w:r w:rsidR="001B5A4A" w:rsidRPr="003D18C0">
        <w:rPr>
          <w:lang w:val="es-ES_tradnl"/>
        </w:rPr>
        <w:t>) y la Capital</w:t>
      </w:r>
      <w:r w:rsidR="00B739EA" w:rsidRPr="003D18C0">
        <w:rPr>
          <w:szCs w:val="24"/>
          <w:lang w:val="es-ES"/>
        </w:rPr>
        <w:t>.</w:t>
      </w:r>
      <w:r w:rsidR="00814FDE" w:rsidRPr="003D18C0">
        <w:rPr>
          <w:szCs w:val="24"/>
          <w:lang w:val="es-ES"/>
        </w:rPr>
        <w:t xml:space="preserve"> El proyecto de mejora citado representa, en la práctica, la continuación de</w:t>
      </w:r>
      <w:r w:rsidR="00E5095F">
        <w:rPr>
          <w:szCs w:val="24"/>
          <w:lang w:val="es-ES"/>
        </w:rPr>
        <w:t xml:space="preserve"> </w:t>
      </w:r>
      <w:r w:rsidR="00814FDE" w:rsidRPr="003D18C0">
        <w:rPr>
          <w:szCs w:val="24"/>
          <w:lang w:val="es-ES"/>
        </w:rPr>
        <w:t>l</w:t>
      </w:r>
      <w:r w:rsidR="00E5095F">
        <w:rPr>
          <w:szCs w:val="24"/>
          <w:lang w:val="es-ES"/>
        </w:rPr>
        <w:t>os</w:t>
      </w:r>
      <w:r w:rsidR="00814FDE" w:rsidRPr="003D18C0">
        <w:rPr>
          <w:szCs w:val="24"/>
          <w:lang w:val="es-ES"/>
        </w:rPr>
        <w:t xml:space="preserve"> proyecto</w:t>
      </w:r>
      <w:r w:rsidR="00E5095F">
        <w:rPr>
          <w:szCs w:val="24"/>
          <w:lang w:val="es-ES"/>
        </w:rPr>
        <w:t>s</w:t>
      </w:r>
      <w:r w:rsidR="00814FDE" w:rsidRPr="003D18C0">
        <w:rPr>
          <w:szCs w:val="24"/>
          <w:lang w:val="es-ES"/>
        </w:rPr>
        <w:t xml:space="preserve"> de reconstrucción y mejora</w:t>
      </w:r>
      <w:r w:rsidR="008B3CC2" w:rsidRPr="003D18C0">
        <w:rPr>
          <w:szCs w:val="24"/>
          <w:lang w:val="es-ES"/>
        </w:rPr>
        <w:t xml:space="preserve"> </w:t>
      </w:r>
      <w:r w:rsidR="0054381B" w:rsidRPr="003D18C0">
        <w:rPr>
          <w:szCs w:val="24"/>
          <w:lang w:val="es-ES"/>
        </w:rPr>
        <w:t>de la misma Ruta N° 1</w:t>
      </w:r>
      <w:r w:rsidR="00814FDE" w:rsidRPr="003D18C0">
        <w:rPr>
          <w:szCs w:val="24"/>
          <w:lang w:val="es-ES"/>
        </w:rPr>
        <w:t xml:space="preserve"> </w:t>
      </w:r>
      <w:r w:rsidR="008B3CC2" w:rsidRPr="003D18C0">
        <w:rPr>
          <w:szCs w:val="24"/>
          <w:lang w:val="es-ES"/>
        </w:rPr>
        <w:t xml:space="preserve">entre </w:t>
      </w:r>
      <w:proofErr w:type="spellStart"/>
      <w:r w:rsidR="00814FDE" w:rsidRPr="003D18C0">
        <w:rPr>
          <w:szCs w:val="24"/>
          <w:lang w:val="es-ES"/>
        </w:rPr>
        <w:t>Ennery</w:t>
      </w:r>
      <w:proofErr w:type="spellEnd"/>
      <w:r w:rsidR="00C860F1" w:rsidRPr="003D18C0">
        <w:rPr>
          <w:szCs w:val="24"/>
          <w:lang w:val="es-ES"/>
        </w:rPr>
        <w:t xml:space="preserve">, </w:t>
      </w:r>
      <w:proofErr w:type="spellStart"/>
      <w:r w:rsidR="00814FDE" w:rsidRPr="003D18C0">
        <w:rPr>
          <w:szCs w:val="24"/>
          <w:lang w:val="es-ES"/>
        </w:rPr>
        <w:t>Plaisance</w:t>
      </w:r>
      <w:proofErr w:type="spellEnd"/>
      <w:r w:rsidR="00C860F1" w:rsidRPr="003D18C0">
        <w:rPr>
          <w:szCs w:val="24"/>
          <w:lang w:val="es-ES"/>
        </w:rPr>
        <w:t xml:space="preserve"> y Camp </w:t>
      </w:r>
      <w:proofErr w:type="spellStart"/>
      <w:r w:rsidR="00C860F1" w:rsidRPr="003D18C0">
        <w:rPr>
          <w:szCs w:val="24"/>
          <w:lang w:val="es-ES"/>
        </w:rPr>
        <w:t>Coq</w:t>
      </w:r>
      <w:proofErr w:type="spellEnd"/>
      <w:r w:rsidR="008B3CC2" w:rsidRPr="003D18C0">
        <w:rPr>
          <w:szCs w:val="24"/>
          <w:lang w:val="es-ES"/>
        </w:rPr>
        <w:t xml:space="preserve">, </w:t>
      </w:r>
      <w:r w:rsidR="00E5095F">
        <w:rPr>
          <w:szCs w:val="24"/>
          <w:lang w:val="es-ES"/>
        </w:rPr>
        <w:t xml:space="preserve">los que cuentan </w:t>
      </w:r>
      <w:r w:rsidR="008B3CC2" w:rsidRPr="003D18C0">
        <w:rPr>
          <w:szCs w:val="24"/>
          <w:lang w:val="es-ES"/>
        </w:rPr>
        <w:t>con apoyo financiero del Banco</w:t>
      </w:r>
      <w:r w:rsidR="00814FDE" w:rsidRPr="003D18C0">
        <w:rPr>
          <w:szCs w:val="24"/>
          <w:lang w:val="es-ES"/>
        </w:rPr>
        <w:t>.</w:t>
      </w:r>
    </w:p>
    <w:p w:rsidR="00B1771F" w:rsidRPr="003D18C0" w:rsidRDefault="00B1771F" w:rsidP="00BD0329">
      <w:pPr>
        <w:widowControl w:val="0"/>
        <w:adjustRightInd w:val="0"/>
        <w:ind w:left="709"/>
        <w:jc w:val="both"/>
        <w:textAlignment w:val="baseline"/>
      </w:pPr>
    </w:p>
    <w:p w:rsidR="00A94796" w:rsidRPr="003D18C0" w:rsidRDefault="00A94796" w:rsidP="00A87C94">
      <w:pPr>
        <w:widowControl w:val="0"/>
        <w:numPr>
          <w:ilvl w:val="1"/>
          <w:numId w:val="2"/>
        </w:numPr>
        <w:tabs>
          <w:tab w:val="clear" w:pos="360"/>
          <w:tab w:val="num" w:pos="709"/>
        </w:tabs>
        <w:adjustRightInd w:val="0"/>
        <w:ind w:left="709" w:hanging="709"/>
        <w:jc w:val="both"/>
        <w:textAlignment w:val="baseline"/>
      </w:pPr>
      <w:r w:rsidRPr="003D18C0">
        <w:rPr>
          <w:lang w:val="es-ES_tradnl"/>
        </w:rPr>
        <w:t>Para la evaluación económica se utilizó la metodología tradicional que considera los beneficios por excedentes del consumidor (ahorros de operación y tiempo de viaje) y la variación de los costos de</w:t>
      </w:r>
      <w:r w:rsidR="00DC6CB6" w:rsidRPr="003D18C0">
        <w:rPr>
          <w:lang w:val="es-ES_tradnl"/>
        </w:rPr>
        <w:t>l Estado</w:t>
      </w:r>
      <w:r w:rsidRPr="003D18C0">
        <w:rPr>
          <w:lang w:val="es-ES_tradnl"/>
        </w:rPr>
        <w:t xml:space="preserve"> por gestión de la vía (inversión y </w:t>
      </w:r>
      <w:r w:rsidR="000B2B26" w:rsidRPr="003D18C0">
        <w:rPr>
          <w:lang w:val="es-ES_tradnl"/>
        </w:rPr>
        <w:t>mantenimiento</w:t>
      </w:r>
      <w:r w:rsidR="003B3060" w:rsidRPr="003D18C0">
        <w:rPr>
          <w:lang w:val="es-ES_tradnl"/>
        </w:rPr>
        <w:t>), entre los escenarios “</w:t>
      </w:r>
      <w:r w:rsidR="00DC6CB6" w:rsidRPr="003D18C0">
        <w:rPr>
          <w:lang w:val="es-ES_tradnl"/>
        </w:rPr>
        <w:t>S</w:t>
      </w:r>
      <w:r w:rsidR="0098676E" w:rsidRPr="003D18C0">
        <w:rPr>
          <w:lang w:val="es-ES_tradnl"/>
        </w:rPr>
        <w:t>i</w:t>
      </w:r>
      <w:r w:rsidR="00DC6CB6" w:rsidRPr="003D18C0">
        <w:rPr>
          <w:lang w:val="es-ES_tradnl"/>
        </w:rPr>
        <w:t>n P</w:t>
      </w:r>
      <w:r w:rsidRPr="003D18C0">
        <w:rPr>
          <w:lang w:val="es-ES_tradnl"/>
        </w:rPr>
        <w:t>royecto</w:t>
      </w:r>
      <w:r w:rsidR="003B3060" w:rsidRPr="003D18C0">
        <w:rPr>
          <w:lang w:val="es-ES_tradnl"/>
        </w:rPr>
        <w:t>” y “</w:t>
      </w:r>
      <w:r w:rsidR="00DC6CB6" w:rsidRPr="003D18C0">
        <w:rPr>
          <w:lang w:val="es-ES_tradnl"/>
        </w:rPr>
        <w:t>C</w:t>
      </w:r>
      <w:r w:rsidR="0098676E" w:rsidRPr="003D18C0">
        <w:rPr>
          <w:lang w:val="es-ES_tradnl"/>
        </w:rPr>
        <w:t>o</w:t>
      </w:r>
      <w:r w:rsidR="00DC6CB6" w:rsidRPr="003D18C0">
        <w:rPr>
          <w:lang w:val="es-ES_tradnl"/>
        </w:rPr>
        <w:t>n P</w:t>
      </w:r>
      <w:r w:rsidRPr="003D18C0">
        <w:rPr>
          <w:lang w:val="es-ES_tradnl"/>
        </w:rPr>
        <w:t>royecto</w:t>
      </w:r>
      <w:r w:rsidR="003B3060" w:rsidRPr="003D18C0">
        <w:rPr>
          <w:lang w:val="es-ES_tradnl"/>
        </w:rPr>
        <w:t>”</w:t>
      </w:r>
      <w:r w:rsidRPr="003D18C0">
        <w:rPr>
          <w:lang w:val="es-ES_tradnl"/>
        </w:rPr>
        <w:t xml:space="preserve">, </w:t>
      </w:r>
      <w:r w:rsidR="00DC6CB6" w:rsidRPr="003D18C0">
        <w:rPr>
          <w:lang w:val="es-ES_tradnl"/>
        </w:rPr>
        <w:t>en</w:t>
      </w:r>
      <w:r w:rsidRPr="003D18C0">
        <w:rPr>
          <w:lang w:val="es-ES_tradnl"/>
        </w:rPr>
        <w:t xml:space="preserve"> un período </w:t>
      </w:r>
      <w:r w:rsidR="00B739EA" w:rsidRPr="003D18C0">
        <w:rPr>
          <w:lang w:val="es-ES_tradnl"/>
        </w:rPr>
        <w:t xml:space="preserve">total de 22 años (constituido por 2 años de obra y </w:t>
      </w:r>
      <w:r w:rsidRPr="003D18C0">
        <w:rPr>
          <w:lang w:val="es-ES_tradnl"/>
        </w:rPr>
        <w:t>20 años</w:t>
      </w:r>
      <w:r w:rsidR="00B739EA" w:rsidRPr="003D18C0">
        <w:rPr>
          <w:lang w:val="es-ES_tradnl"/>
        </w:rPr>
        <w:t xml:space="preserve"> de utilización)</w:t>
      </w:r>
      <w:r w:rsidRPr="003D18C0">
        <w:rPr>
          <w:lang w:val="es-ES_tradnl"/>
        </w:rPr>
        <w:t>. Para este análisis se utilizó el modelo HDM-4</w:t>
      </w:r>
      <w:r w:rsidR="001A6605" w:rsidRPr="003D18C0">
        <w:rPr>
          <w:rStyle w:val="FootnoteReference"/>
          <w:lang w:val="es-ES_tradnl"/>
        </w:rPr>
        <w:footnoteReference w:id="1"/>
      </w:r>
      <w:r w:rsidRPr="003D18C0">
        <w:rPr>
          <w:lang w:val="es-ES_tradnl"/>
        </w:rPr>
        <w:t>. Tratándose de una evaluación económica</w:t>
      </w:r>
      <w:r w:rsidR="001A6605" w:rsidRPr="003D18C0">
        <w:rPr>
          <w:lang w:val="es-ES_tradnl"/>
        </w:rPr>
        <w:t>,</w:t>
      </w:r>
      <w:r w:rsidRPr="003D18C0">
        <w:rPr>
          <w:lang w:val="es-ES_tradnl"/>
        </w:rPr>
        <w:t xml:space="preserve"> se utilizaron </w:t>
      </w:r>
      <w:r w:rsidR="00B739EA" w:rsidRPr="003D18C0">
        <w:rPr>
          <w:lang w:val="es-ES_tradnl"/>
        </w:rPr>
        <w:t xml:space="preserve">los </w:t>
      </w:r>
      <w:r w:rsidRPr="003D18C0">
        <w:rPr>
          <w:lang w:val="es-ES_tradnl"/>
        </w:rPr>
        <w:t xml:space="preserve">costos económicos </w:t>
      </w:r>
      <w:r w:rsidR="00B739EA" w:rsidRPr="003D18C0">
        <w:rPr>
          <w:lang w:val="es-ES_tradnl"/>
        </w:rPr>
        <w:t xml:space="preserve">estimados </w:t>
      </w:r>
      <w:r w:rsidRPr="003D18C0">
        <w:rPr>
          <w:lang w:val="es-ES_tradnl"/>
        </w:rPr>
        <w:t>para todos los factores componentes del cálculo.</w:t>
      </w:r>
    </w:p>
    <w:p w:rsidR="00A94796" w:rsidRPr="003D18C0" w:rsidRDefault="00A94796" w:rsidP="00A87C94"/>
    <w:p w:rsidR="00133CDE" w:rsidRPr="003D18C0" w:rsidRDefault="00133CDE" w:rsidP="00A87C94">
      <w:pPr>
        <w:widowControl w:val="0"/>
        <w:numPr>
          <w:ilvl w:val="1"/>
          <w:numId w:val="2"/>
        </w:numPr>
        <w:tabs>
          <w:tab w:val="clear" w:pos="360"/>
          <w:tab w:val="num" w:pos="709"/>
        </w:tabs>
        <w:adjustRightInd w:val="0"/>
        <w:ind w:left="709" w:hanging="709"/>
        <w:jc w:val="both"/>
        <w:textAlignment w:val="baseline"/>
      </w:pPr>
      <w:bookmarkStart w:id="1" w:name="_Ref418516880"/>
      <w:r w:rsidRPr="003D18C0">
        <w:t xml:space="preserve">El análisis fue elaborado tomando como insumo inicial la información </w:t>
      </w:r>
      <w:r w:rsidR="00715875" w:rsidRPr="003D18C0">
        <w:t xml:space="preserve">suministrada por el </w:t>
      </w:r>
      <w:r w:rsidR="00027A69" w:rsidRPr="003D18C0">
        <w:rPr>
          <w:lang w:val="es-ES_tradnl"/>
        </w:rPr>
        <w:t>Ministerio de Obras Públicas, Transporte y Comunicaciones (MTPTC)</w:t>
      </w:r>
      <w:r w:rsidR="00715875" w:rsidRPr="003D18C0">
        <w:t xml:space="preserve"> de Haití</w:t>
      </w:r>
      <w:r w:rsidR="00E5095F">
        <w:t xml:space="preserve">, </w:t>
      </w:r>
      <w:r w:rsidR="003B3060" w:rsidRPr="003D18C0">
        <w:t>los estu</w:t>
      </w:r>
      <w:r w:rsidR="001B302E" w:rsidRPr="003D18C0">
        <w:t>dios de la firma consultora SNC-</w:t>
      </w:r>
      <w:proofErr w:type="spellStart"/>
      <w:r w:rsidR="003B3060" w:rsidRPr="003D18C0">
        <w:t>Lavalin</w:t>
      </w:r>
      <w:proofErr w:type="spellEnd"/>
      <w:r w:rsidR="001B302E" w:rsidRPr="003D18C0">
        <w:t>/LGL</w:t>
      </w:r>
      <w:r w:rsidR="002252A6" w:rsidRPr="003D18C0">
        <w:t xml:space="preserve"> contratada para elaborar el diseño de la vía</w:t>
      </w:r>
      <w:r w:rsidR="008D4B3E" w:rsidRPr="003D18C0">
        <w:t xml:space="preserve"> en el tramo </w:t>
      </w:r>
      <w:proofErr w:type="spellStart"/>
      <w:r w:rsidR="008D4B3E" w:rsidRPr="003D18C0">
        <w:t>Ennery</w:t>
      </w:r>
      <w:r w:rsidR="00C860F1" w:rsidRPr="003D18C0">
        <w:t>-</w:t>
      </w:r>
      <w:r w:rsidR="008D4B3E" w:rsidRPr="003D18C0">
        <w:t>Plaisance</w:t>
      </w:r>
      <w:proofErr w:type="spellEnd"/>
      <w:r w:rsidR="008D4B3E" w:rsidRPr="003D18C0">
        <w:t xml:space="preserve"> (</w:t>
      </w:r>
      <w:r w:rsidR="00DC0376" w:rsidRPr="003D18C0">
        <w:t xml:space="preserve">pues </w:t>
      </w:r>
      <w:r w:rsidR="008D4B3E" w:rsidRPr="003D18C0">
        <w:t>incluye estudios de tránsito más amplios)</w:t>
      </w:r>
      <w:r w:rsidR="00C860F1" w:rsidRPr="003D18C0">
        <w:t xml:space="preserve"> y </w:t>
      </w:r>
      <w:r w:rsidR="00E5095F">
        <w:t xml:space="preserve">el trabajo de </w:t>
      </w:r>
      <w:r w:rsidR="00C860F1" w:rsidRPr="003D18C0">
        <w:t xml:space="preserve">la firma consultora WSP </w:t>
      </w:r>
      <w:proofErr w:type="spellStart"/>
      <w:r w:rsidR="00C860F1" w:rsidRPr="003D18C0">
        <w:t>Group</w:t>
      </w:r>
      <w:proofErr w:type="spellEnd"/>
      <w:r w:rsidR="00C860F1" w:rsidRPr="003D18C0">
        <w:t xml:space="preserve"> </w:t>
      </w:r>
      <w:proofErr w:type="spellStart"/>
      <w:r w:rsidR="00C860F1" w:rsidRPr="003D18C0">
        <w:t>Canada</w:t>
      </w:r>
      <w:proofErr w:type="spellEnd"/>
      <w:r w:rsidR="00C860F1" w:rsidRPr="003D18C0">
        <w:t xml:space="preserve"> Inc. contratada para el diseño de la vía entre </w:t>
      </w:r>
      <w:proofErr w:type="spellStart"/>
      <w:r w:rsidR="00C860F1" w:rsidRPr="003D18C0">
        <w:t>Plaisance</w:t>
      </w:r>
      <w:proofErr w:type="spellEnd"/>
      <w:r w:rsidR="00C860F1" w:rsidRPr="003D18C0">
        <w:t xml:space="preserve"> y </w:t>
      </w:r>
      <w:proofErr w:type="spellStart"/>
      <w:r w:rsidR="00C860F1" w:rsidRPr="003D18C0">
        <w:t>Cap-Haïtien</w:t>
      </w:r>
      <w:proofErr w:type="spellEnd"/>
      <w:r w:rsidRPr="003D18C0">
        <w:t>.</w:t>
      </w:r>
      <w:r w:rsidR="00715875" w:rsidRPr="003D18C0">
        <w:t xml:space="preserve"> En </w:t>
      </w:r>
      <w:r w:rsidR="00535C40" w:rsidRPr="003D18C0">
        <w:t>algunos</w:t>
      </w:r>
      <w:r w:rsidR="00DC6CB6" w:rsidRPr="003D18C0">
        <w:t xml:space="preserve"> </w:t>
      </w:r>
      <w:r w:rsidR="00D55CF5" w:rsidRPr="003D18C0">
        <w:t>aspectos</w:t>
      </w:r>
      <w:r w:rsidR="00696838" w:rsidRPr="003D18C0">
        <w:t xml:space="preserve"> (v.g. geometría de la carretera</w:t>
      </w:r>
      <w:r w:rsidR="00535C40" w:rsidRPr="003D18C0">
        <w:t xml:space="preserve">, </w:t>
      </w:r>
      <w:r w:rsidR="002252A6" w:rsidRPr="003D18C0">
        <w:t>e</w:t>
      </w:r>
      <w:r w:rsidR="00C860F1" w:rsidRPr="003D18C0">
        <w:t>xtensión de las zonas urbanas,</w:t>
      </w:r>
      <w:r w:rsidR="002252A6" w:rsidRPr="003D18C0">
        <w:t xml:space="preserve"> entre otros</w:t>
      </w:r>
      <w:r w:rsidR="00696838" w:rsidRPr="003D18C0">
        <w:t>)</w:t>
      </w:r>
      <w:r w:rsidR="00D55CF5" w:rsidRPr="003D18C0">
        <w:t xml:space="preserve">, </w:t>
      </w:r>
      <w:r w:rsidR="00715875" w:rsidRPr="003D18C0">
        <w:t>l</w:t>
      </w:r>
      <w:r w:rsidR="00D55CF5" w:rsidRPr="003D18C0">
        <w:t xml:space="preserve">a información </w:t>
      </w:r>
      <w:r w:rsidR="001B302E" w:rsidRPr="003D18C0">
        <w:t xml:space="preserve">disponible </w:t>
      </w:r>
      <w:r w:rsidR="001A6605" w:rsidRPr="003D18C0">
        <w:t xml:space="preserve">fue </w:t>
      </w:r>
      <w:r w:rsidR="00715875" w:rsidRPr="003D18C0">
        <w:t>insuficiente para l</w:t>
      </w:r>
      <w:r w:rsidR="00696838" w:rsidRPr="003D18C0">
        <w:t>a modelación</w:t>
      </w:r>
      <w:r w:rsidR="002252A6" w:rsidRPr="003D18C0">
        <w:t xml:space="preserve"> con el HDM-4</w:t>
      </w:r>
      <w:r w:rsidR="00A94796" w:rsidRPr="003D18C0">
        <w:t>;</w:t>
      </w:r>
      <w:r w:rsidR="00D55CF5" w:rsidRPr="003D18C0">
        <w:t xml:space="preserve"> </w:t>
      </w:r>
      <w:r w:rsidR="00E5095F">
        <w:t>por ello</w:t>
      </w:r>
      <w:r w:rsidR="00D55CF5" w:rsidRPr="003D18C0">
        <w:t xml:space="preserve">, </w:t>
      </w:r>
      <w:r w:rsidR="00715875" w:rsidRPr="003D18C0">
        <w:t xml:space="preserve">se </w:t>
      </w:r>
      <w:r w:rsidR="00250D30" w:rsidRPr="003D18C0">
        <w:t>obtuv</w:t>
      </w:r>
      <w:r w:rsidR="00E5095F">
        <w:t xml:space="preserve">o información </w:t>
      </w:r>
      <w:r w:rsidR="00715875" w:rsidRPr="003D18C0">
        <w:t xml:space="preserve"> </w:t>
      </w:r>
      <w:r w:rsidR="00535C40" w:rsidRPr="003D18C0">
        <w:t>complementari</w:t>
      </w:r>
      <w:r w:rsidR="00E5095F">
        <w:t xml:space="preserve">a </w:t>
      </w:r>
      <w:r w:rsidR="001B302E" w:rsidRPr="003D18C0">
        <w:t>de otras fuentes</w:t>
      </w:r>
      <w:r w:rsidR="001C6D5F" w:rsidRPr="003D18C0">
        <w:rPr>
          <w:rStyle w:val="FootnoteReference"/>
        </w:rPr>
        <w:footnoteReference w:id="2"/>
      </w:r>
      <w:r w:rsidR="00D76760" w:rsidRPr="003D18C0">
        <w:t>. Con ello</w:t>
      </w:r>
      <w:r w:rsidR="001A6605" w:rsidRPr="003D18C0">
        <w:t>,</w:t>
      </w:r>
      <w:r w:rsidR="00D76760" w:rsidRPr="003D18C0">
        <w:t xml:space="preserve"> </w:t>
      </w:r>
      <w:r w:rsidR="00DC6CB6" w:rsidRPr="003D18C0">
        <w:t xml:space="preserve">se </w:t>
      </w:r>
      <w:r w:rsidR="000A5E28" w:rsidRPr="003D18C0">
        <w:t xml:space="preserve">obtiene </w:t>
      </w:r>
      <w:r w:rsidR="00D76760" w:rsidRPr="003D18C0">
        <w:t xml:space="preserve">una aproximación </w:t>
      </w:r>
      <w:r w:rsidR="000A5E28" w:rsidRPr="003D18C0">
        <w:t xml:space="preserve">lo </w:t>
      </w:r>
      <w:r w:rsidR="00D76760" w:rsidRPr="003D18C0">
        <w:t xml:space="preserve">suficientemente buena para </w:t>
      </w:r>
      <w:r w:rsidR="00C860F1" w:rsidRPr="003D18C0">
        <w:t xml:space="preserve">calcular </w:t>
      </w:r>
      <w:r w:rsidR="00D76760" w:rsidRPr="003D18C0">
        <w:t>los indicadores básicos de</w:t>
      </w:r>
      <w:r w:rsidR="00DC6CB6" w:rsidRPr="003D18C0">
        <w:t xml:space="preserve">l análisis de viabilidad </w:t>
      </w:r>
      <w:r w:rsidR="00D55CF5" w:rsidRPr="003D18C0">
        <w:t>económic</w:t>
      </w:r>
      <w:r w:rsidR="00250D30" w:rsidRPr="003D18C0">
        <w:t>a</w:t>
      </w:r>
      <w:r w:rsidR="00287EA0" w:rsidRPr="003D18C0">
        <w:t xml:space="preserve"> </w:t>
      </w:r>
      <w:r w:rsidR="00C860F1" w:rsidRPr="003D18C0">
        <w:t>con razonable confiabilidad</w:t>
      </w:r>
      <w:r w:rsidR="00D76760" w:rsidRPr="003D18C0">
        <w:t>.</w:t>
      </w:r>
      <w:bookmarkEnd w:id="1"/>
    </w:p>
    <w:p w:rsidR="00133CDE" w:rsidRPr="003D18C0" w:rsidRDefault="00133CDE" w:rsidP="00A87C94"/>
    <w:p w:rsidR="00133CDE" w:rsidRPr="003D18C0" w:rsidRDefault="009420E8" w:rsidP="00A87C94">
      <w:pPr>
        <w:widowControl w:val="0"/>
        <w:numPr>
          <w:ilvl w:val="0"/>
          <w:numId w:val="2"/>
        </w:numPr>
        <w:adjustRightInd w:val="0"/>
        <w:jc w:val="both"/>
        <w:textAlignment w:val="baseline"/>
        <w:rPr>
          <w:b/>
          <w:sz w:val="22"/>
        </w:rPr>
      </w:pPr>
      <w:r w:rsidRPr="003D18C0">
        <w:rPr>
          <w:b/>
        </w:rPr>
        <w:t>El Proyecto. Oferta y Demanda</w:t>
      </w:r>
      <w:r w:rsidR="00133CDE" w:rsidRPr="003D18C0">
        <w:rPr>
          <w:b/>
        </w:rPr>
        <w:t>.</w:t>
      </w:r>
    </w:p>
    <w:p w:rsidR="00133CDE" w:rsidRPr="003D18C0" w:rsidRDefault="00133CDE" w:rsidP="00A87C94">
      <w:pPr>
        <w:rPr>
          <w:smallCaps/>
        </w:rPr>
      </w:pPr>
    </w:p>
    <w:p w:rsidR="00832474" w:rsidRPr="003D18C0" w:rsidRDefault="00832474" w:rsidP="00A87C94">
      <w:pPr>
        <w:pStyle w:val="ListParagraph"/>
        <w:numPr>
          <w:ilvl w:val="0"/>
          <w:numId w:val="11"/>
        </w:numPr>
        <w:ind w:hanging="720"/>
        <w:rPr>
          <w:smallCaps/>
        </w:rPr>
      </w:pPr>
      <w:r w:rsidRPr="003D18C0">
        <w:rPr>
          <w:smallCaps/>
        </w:rPr>
        <w:t>Situación actual de la carretera.</w:t>
      </w:r>
    </w:p>
    <w:p w:rsidR="00832474" w:rsidRPr="003D18C0" w:rsidRDefault="00832474" w:rsidP="00A87C94">
      <w:pPr>
        <w:rPr>
          <w:smallCaps/>
        </w:rPr>
      </w:pPr>
    </w:p>
    <w:p w:rsidR="00AD7B9A" w:rsidRPr="003D18C0" w:rsidRDefault="009015D1" w:rsidP="009015D1">
      <w:pPr>
        <w:widowControl w:val="0"/>
        <w:numPr>
          <w:ilvl w:val="1"/>
          <w:numId w:val="2"/>
        </w:numPr>
        <w:tabs>
          <w:tab w:val="clear" w:pos="360"/>
          <w:tab w:val="num" w:pos="709"/>
        </w:tabs>
        <w:adjustRightInd w:val="0"/>
        <w:ind w:left="709" w:hanging="709"/>
        <w:jc w:val="both"/>
        <w:textAlignment w:val="baseline"/>
        <w:rPr>
          <w:szCs w:val="24"/>
        </w:rPr>
      </w:pPr>
      <w:r w:rsidRPr="003D18C0">
        <w:rPr>
          <w:b/>
        </w:rPr>
        <w:t>Caracterización general.</w:t>
      </w:r>
      <w:r w:rsidRPr="003D18C0">
        <w:t xml:space="preserve"> La Ruta N° 1 (RN-1) entre Camp </w:t>
      </w:r>
      <w:proofErr w:type="spellStart"/>
      <w:r w:rsidRPr="003D18C0">
        <w:t>Coq</w:t>
      </w:r>
      <w:proofErr w:type="spellEnd"/>
      <w:r w:rsidR="008B3CC2" w:rsidRPr="003D18C0">
        <w:t xml:space="preserve"> y </w:t>
      </w:r>
      <w:proofErr w:type="spellStart"/>
      <w:r w:rsidR="00E44893">
        <w:t>Vaudreuil</w:t>
      </w:r>
      <w:proofErr w:type="spellEnd"/>
      <w:r w:rsidR="00E44893">
        <w:t xml:space="preserve"> tiene una extensión de</w:t>
      </w:r>
      <w:r w:rsidR="00E44893" w:rsidRPr="00E44893">
        <w:t xml:space="preserve"> </w:t>
      </w:r>
      <w:r w:rsidR="008B3CC2" w:rsidRPr="003D18C0">
        <w:t>29</w:t>
      </w:r>
      <w:r w:rsidRPr="003D18C0">
        <w:t>,6 km</w:t>
      </w:r>
      <w:r w:rsidR="00B92126">
        <w:t>; d</w:t>
      </w:r>
      <w:r w:rsidRPr="003D18C0">
        <w:t>is</w:t>
      </w:r>
      <w:r w:rsidR="00E44893">
        <w:t>pon</w:t>
      </w:r>
      <w:r w:rsidR="00B92126">
        <w:t>e</w:t>
      </w:r>
      <w:r w:rsidR="00E44893">
        <w:t xml:space="preserve"> de </w:t>
      </w:r>
      <w:r w:rsidRPr="003D18C0">
        <w:t xml:space="preserve">un </w:t>
      </w:r>
      <w:r w:rsidR="00AD7B9A" w:rsidRPr="003D18C0">
        <w:t xml:space="preserve">perfil </w:t>
      </w:r>
      <w:r w:rsidR="00E44893">
        <w:t xml:space="preserve">longitudinal </w:t>
      </w:r>
      <w:r w:rsidR="00AD7B9A" w:rsidRPr="003D18C0">
        <w:t>levemente accidentado</w:t>
      </w:r>
      <w:r w:rsidR="00B92126">
        <w:t xml:space="preserve">, el que es </w:t>
      </w:r>
      <w:r w:rsidR="00AD7B9A" w:rsidRPr="003D18C0">
        <w:t>sensiblemente diferente al trazado</w:t>
      </w:r>
      <w:r w:rsidRPr="003D18C0">
        <w:t xml:space="preserve"> sinuoso en zona montañosa </w:t>
      </w:r>
      <w:r w:rsidR="00AD7B9A" w:rsidRPr="003D18C0">
        <w:t xml:space="preserve">que caracteriza el tramo precedente </w:t>
      </w:r>
      <w:proofErr w:type="spellStart"/>
      <w:r w:rsidR="00AD7B9A" w:rsidRPr="003D18C0">
        <w:t>Plaisance</w:t>
      </w:r>
      <w:proofErr w:type="spellEnd"/>
      <w:r w:rsidR="00E46505">
        <w:t>-</w:t>
      </w:r>
      <w:r w:rsidR="00AD7B9A" w:rsidRPr="003D18C0">
        <w:t xml:space="preserve">Camp </w:t>
      </w:r>
      <w:proofErr w:type="spellStart"/>
      <w:r w:rsidR="00AD7B9A" w:rsidRPr="003D18C0">
        <w:t>Coq</w:t>
      </w:r>
      <w:proofErr w:type="spellEnd"/>
      <w:r w:rsidR="00AD7B9A" w:rsidRPr="003D18C0">
        <w:t xml:space="preserve">. Partiendo de Camp </w:t>
      </w:r>
      <w:proofErr w:type="spellStart"/>
      <w:r w:rsidR="00AD7B9A" w:rsidRPr="003D18C0">
        <w:t>Coq</w:t>
      </w:r>
      <w:proofErr w:type="spellEnd"/>
      <w:r w:rsidR="00E46505">
        <w:t>, e</w:t>
      </w:r>
      <w:r w:rsidR="00AD7B9A" w:rsidRPr="003D18C0">
        <w:t xml:space="preserve">l perfil longitudinal </w:t>
      </w:r>
      <w:r w:rsidR="00AD7B9A" w:rsidRPr="003D18C0">
        <w:lastRenderedPageBreak/>
        <w:t xml:space="preserve">presenta </w:t>
      </w:r>
      <w:r w:rsidR="002148E6" w:rsidRPr="003D18C0">
        <w:t>escasas variaciones (2 subidas-bajadas/km) en una extensión de 14,3 km, mientras es algo más variable (4 subidas-bajadas/km) por los siguientes 2,9 km y se vuelve llano (1 subidas-bajadas/km) en el sector final de 12,4 km.</w:t>
      </w:r>
      <w:r w:rsidR="00B92126" w:rsidRPr="003D18C0">
        <w:rPr>
          <w:rStyle w:val="FootnoteReference"/>
        </w:rPr>
        <w:footnoteReference w:id="3"/>
      </w:r>
    </w:p>
    <w:p w:rsidR="009015D1" w:rsidRPr="003D18C0" w:rsidRDefault="009015D1" w:rsidP="00982661">
      <w:pPr>
        <w:rPr>
          <w:szCs w:val="24"/>
        </w:rPr>
      </w:pPr>
    </w:p>
    <w:p w:rsidR="00122189" w:rsidRPr="003D18C0" w:rsidRDefault="00E46505" w:rsidP="00122189">
      <w:pPr>
        <w:widowControl w:val="0"/>
        <w:numPr>
          <w:ilvl w:val="1"/>
          <w:numId w:val="2"/>
        </w:numPr>
        <w:tabs>
          <w:tab w:val="clear" w:pos="360"/>
          <w:tab w:val="num" w:pos="709"/>
        </w:tabs>
        <w:adjustRightInd w:val="0"/>
        <w:ind w:left="709" w:hanging="709"/>
        <w:jc w:val="both"/>
        <w:textAlignment w:val="baseline"/>
        <w:rPr>
          <w:szCs w:val="24"/>
        </w:rPr>
      </w:pPr>
      <w:r>
        <w:rPr>
          <w:szCs w:val="24"/>
        </w:rPr>
        <w:t xml:space="preserve">A los efectos </w:t>
      </w:r>
      <w:r w:rsidR="008E0B13" w:rsidRPr="003D18C0">
        <w:rPr>
          <w:szCs w:val="24"/>
        </w:rPr>
        <w:t xml:space="preserve">de la evaluación económica, el tramo se ha subdividido en </w:t>
      </w:r>
      <w:proofErr w:type="spellStart"/>
      <w:r w:rsidR="008E0B13" w:rsidRPr="003D18C0">
        <w:rPr>
          <w:szCs w:val="24"/>
        </w:rPr>
        <w:t>subtramos</w:t>
      </w:r>
      <w:proofErr w:type="spellEnd"/>
      <w:r w:rsidR="008E0B13" w:rsidRPr="003D18C0">
        <w:rPr>
          <w:szCs w:val="24"/>
        </w:rPr>
        <w:t xml:space="preserve"> asociados a la </w:t>
      </w:r>
      <w:r w:rsidR="002B23FB" w:rsidRPr="003D18C0">
        <w:rPr>
          <w:szCs w:val="24"/>
        </w:rPr>
        <w:t xml:space="preserve">tipología </w:t>
      </w:r>
      <w:r w:rsidR="00C860F1" w:rsidRPr="003D18C0">
        <w:rPr>
          <w:szCs w:val="24"/>
        </w:rPr>
        <w:t xml:space="preserve">física </w:t>
      </w:r>
      <w:r w:rsidR="002B23FB" w:rsidRPr="003D18C0">
        <w:rPr>
          <w:szCs w:val="24"/>
        </w:rPr>
        <w:t>de la infraestructura</w:t>
      </w:r>
      <w:r w:rsidR="00C860F1" w:rsidRPr="003D18C0">
        <w:rPr>
          <w:szCs w:val="24"/>
        </w:rPr>
        <w:t xml:space="preserve"> existente</w:t>
      </w:r>
      <w:r w:rsidR="008E0B13" w:rsidRPr="003D18C0">
        <w:rPr>
          <w:szCs w:val="24"/>
        </w:rPr>
        <w:t>.</w:t>
      </w:r>
      <w:r w:rsidR="008E0B13" w:rsidRPr="003D18C0">
        <w:rPr>
          <w:rStyle w:val="FootnoteReference"/>
          <w:szCs w:val="24"/>
        </w:rPr>
        <w:footnoteReference w:id="4"/>
      </w:r>
      <w:r w:rsidR="008E0B13" w:rsidRPr="003D18C0">
        <w:rPr>
          <w:szCs w:val="24"/>
        </w:rPr>
        <w:t xml:space="preserve"> En ese sentido, se definen </w:t>
      </w:r>
      <w:r w:rsidR="00C860F1" w:rsidRPr="003D18C0">
        <w:rPr>
          <w:szCs w:val="24"/>
        </w:rPr>
        <w:t>siete</w:t>
      </w:r>
      <w:r w:rsidR="00D32B3F" w:rsidRPr="003D18C0">
        <w:rPr>
          <w:szCs w:val="24"/>
        </w:rPr>
        <w:t xml:space="preserve"> </w:t>
      </w:r>
      <w:proofErr w:type="spellStart"/>
      <w:r w:rsidR="008E0B13" w:rsidRPr="003D18C0">
        <w:rPr>
          <w:szCs w:val="24"/>
        </w:rPr>
        <w:t>subtramos</w:t>
      </w:r>
      <w:proofErr w:type="spellEnd"/>
      <w:r w:rsidR="008E0B13" w:rsidRPr="003D18C0">
        <w:rPr>
          <w:szCs w:val="24"/>
        </w:rPr>
        <w:t xml:space="preserve"> homogéneos</w:t>
      </w:r>
      <w:r w:rsidR="00D32B3F" w:rsidRPr="003D18C0">
        <w:rPr>
          <w:szCs w:val="24"/>
        </w:rPr>
        <w:t xml:space="preserve"> (según progresiva)</w:t>
      </w:r>
      <w:r w:rsidR="008E0B13" w:rsidRPr="003D18C0">
        <w:rPr>
          <w:szCs w:val="24"/>
        </w:rPr>
        <w:t xml:space="preserve">: (i) </w:t>
      </w:r>
      <w:proofErr w:type="spellStart"/>
      <w:r w:rsidR="008E0B13" w:rsidRPr="003D18C0">
        <w:rPr>
          <w:szCs w:val="24"/>
          <w:u w:val="single"/>
        </w:rPr>
        <w:t>Subtramo</w:t>
      </w:r>
      <w:proofErr w:type="spellEnd"/>
      <w:r w:rsidR="008E0B13" w:rsidRPr="003D18C0">
        <w:rPr>
          <w:szCs w:val="24"/>
          <w:u w:val="single"/>
        </w:rPr>
        <w:t xml:space="preserve"> I</w:t>
      </w:r>
      <w:r w:rsidR="008E0B13" w:rsidRPr="003D18C0">
        <w:rPr>
          <w:szCs w:val="24"/>
        </w:rPr>
        <w:t xml:space="preserve">: </w:t>
      </w:r>
      <w:r w:rsidR="00D32B3F" w:rsidRPr="003D18C0">
        <w:rPr>
          <w:szCs w:val="24"/>
        </w:rPr>
        <w:t>0</w:t>
      </w:r>
      <w:r w:rsidR="00C860F1" w:rsidRPr="003D18C0">
        <w:rPr>
          <w:szCs w:val="24"/>
        </w:rPr>
        <w:t>+</w:t>
      </w:r>
      <w:r w:rsidR="00D32B3F" w:rsidRPr="003D18C0">
        <w:rPr>
          <w:szCs w:val="24"/>
        </w:rPr>
        <w:t>000 (</w:t>
      </w:r>
      <w:r w:rsidR="00C860F1" w:rsidRPr="003D18C0">
        <w:rPr>
          <w:szCs w:val="24"/>
        </w:rPr>
        <w:t xml:space="preserve">Camp </w:t>
      </w:r>
      <w:proofErr w:type="spellStart"/>
      <w:r w:rsidR="00C860F1" w:rsidRPr="003D18C0">
        <w:rPr>
          <w:szCs w:val="24"/>
        </w:rPr>
        <w:t>Coq</w:t>
      </w:r>
      <w:proofErr w:type="spellEnd"/>
      <w:r w:rsidR="00D32B3F" w:rsidRPr="003D18C0">
        <w:rPr>
          <w:szCs w:val="24"/>
        </w:rPr>
        <w:t>)</w:t>
      </w:r>
      <w:r w:rsidR="00CE70AB" w:rsidRPr="003D18C0">
        <w:rPr>
          <w:szCs w:val="24"/>
        </w:rPr>
        <w:t xml:space="preserve"> a 6+820</w:t>
      </w:r>
      <w:r w:rsidR="00D32B3F" w:rsidRPr="003D18C0">
        <w:rPr>
          <w:szCs w:val="24"/>
        </w:rPr>
        <w:t xml:space="preserve">, con </w:t>
      </w:r>
      <w:r w:rsidR="00CE70AB" w:rsidRPr="003D18C0">
        <w:rPr>
          <w:szCs w:val="24"/>
        </w:rPr>
        <w:t xml:space="preserve">6,82 </w:t>
      </w:r>
      <w:r w:rsidR="00D32B3F" w:rsidRPr="003D18C0">
        <w:rPr>
          <w:szCs w:val="24"/>
        </w:rPr>
        <w:t xml:space="preserve">km; (ii) </w:t>
      </w:r>
      <w:proofErr w:type="spellStart"/>
      <w:r w:rsidR="00D32B3F" w:rsidRPr="003D18C0">
        <w:rPr>
          <w:szCs w:val="24"/>
          <w:u w:val="single"/>
        </w:rPr>
        <w:t>Subtramo</w:t>
      </w:r>
      <w:proofErr w:type="spellEnd"/>
      <w:r w:rsidR="00D32B3F" w:rsidRPr="003D18C0">
        <w:rPr>
          <w:szCs w:val="24"/>
          <w:u w:val="single"/>
        </w:rPr>
        <w:t xml:space="preserve"> II</w:t>
      </w:r>
      <w:r w:rsidR="00D32B3F" w:rsidRPr="003D18C0">
        <w:rPr>
          <w:szCs w:val="24"/>
        </w:rPr>
        <w:t xml:space="preserve">: </w:t>
      </w:r>
      <w:r w:rsidR="00CE70AB" w:rsidRPr="003D18C0">
        <w:rPr>
          <w:szCs w:val="24"/>
        </w:rPr>
        <w:t>6+820 a 10+450 (</w:t>
      </w:r>
      <w:proofErr w:type="spellStart"/>
      <w:r w:rsidR="00CE70AB" w:rsidRPr="003D18C0">
        <w:rPr>
          <w:szCs w:val="24"/>
        </w:rPr>
        <w:t>Limbé</w:t>
      </w:r>
      <w:proofErr w:type="spellEnd"/>
      <w:r w:rsidR="00CE70AB" w:rsidRPr="003D18C0">
        <w:rPr>
          <w:szCs w:val="24"/>
        </w:rPr>
        <w:t>)</w:t>
      </w:r>
      <w:r w:rsidR="00D32B3F" w:rsidRPr="003D18C0">
        <w:rPr>
          <w:szCs w:val="24"/>
        </w:rPr>
        <w:t xml:space="preserve">, longitud </w:t>
      </w:r>
      <w:r w:rsidR="00CE70AB" w:rsidRPr="003D18C0">
        <w:rPr>
          <w:szCs w:val="24"/>
        </w:rPr>
        <w:t>3,63</w:t>
      </w:r>
      <w:r w:rsidR="00D32B3F" w:rsidRPr="003D18C0">
        <w:rPr>
          <w:szCs w:val="24"/>
        </w:rPr>
        <w:t xml:space="preserve"> km; </w:t>
      </w:r>
      <w:proofErr w:type="spellStart"/>
      <w:r w:rsidR="00D32B3F" w:rsidRPr="003D18C0">
        <w:rPr>
          <w:szCs w:val="24"/>
          <w:u w:val="single"/>
        </w:rPr>
        <w:t>Subtramo</w:t>
      </w:r>
      <w:proofErr w:type="spellEnd"/>
      <w:r w:rsidR="00D32B3F" w:rsidRPr="003D18C0">
        <w:rPr>
          <w:szCs w:val="24"/>
          <w:u w:val="single"/>
        </w:rPr>
        <w:t xml:space="preserve"> III</w:t>
      </w:r>
      <w:r w:rsidR="00D32B3F" w:rsidRPr="003D18C0">
        <w:rPr>
          <w:szCs w:val="24"/>
        </w:rPr>
        <w:t xml:space="preserve">: </w:t>
      </w:r>
      <w:r w:rsidR="00CE70AB" w:rsidRPr="003D18C0">
        <w:rPr>
          <w:szCs w:val="24"/>
        </w:rPr>
        <w:t>10+450 (</w:t>
      </w:r>
      <w:proofErr w:type="spellStart"/>
      <w:r w:rsidR="00CE70AB" w:rsidRPr="003D18C0">
        <w:rPr>
          <w:szCs w:val="24"/>
        </w:rPr>
        <w:t>Limbé</w:t>
      </w:r>
      <w:proofErr w:type="spellEnd"/>
      <w:r w:rsidR="00CE70AB" w:rsidRPr="003D18C0">
        <w:rPr>
          <w:szCs w:val="24"/>
        </w:rPr>
        <w:t>) a 14+310</w:t>
      </w:r>
      <w:r w:rsidR="00D32B3F" w:rsidRPr="003D18C0">
        <w:rPr>
          <w:szCs w:val="24"/>
        </w:rPr>
        <w:t xml:space="preserve">, longitud </w:t>
      </w:r>
      <w:r w:rsidR="00CE70AB" w:rsidRPr="003D18C0">
        <w:rPr>
          <w:szCs w:val="24"/>
        </w:rPr>
        <w:t>3,86</w:t>
      </w:r>
      <w:r w:rsidR="00D32B3F" w:rsidRPr="003D18C0">
        <w:rPr>
          <w:szCs w:val="24"/>
        </w:rPr>
        <w:t xml:space="preserve"> km; </w:t>
      </w:r>
      <w:proofErr w:type="spellStart"/>
      <w:r w:rsidR="00D32B3F" w:rsidRPr="003D18C0">
        <w:rPr>
          <w:szCs w:val="24"/>
          <w:u w:val="single"/>
        </w:rPr>
        <w:t>Subtramo</w:t>
      </w:r>
      <w:proofErr w:type="spellEnd"/>
      <w:r w:rsidR="00D32B3F" w:rsidRPr="003D18C0">
        <w:rPr>
          <w:szCs w:val="24"/>
          <w:u w:val="single"/>
        </w:rPr>
        <w:t xml:space="preserve"> IV</w:t>
      </w:r>
      <w:r w:rsidR="00D32B3F" w:rsidRPr="003D18C0">
        <w:rPr>
          <w:szCs w:val="24"/>
        </w:rPr>
        <w:t xml:space="preserve">: </w:t>
      </w:r>
      <w:r w:rsidR="00CE70AB" w:rsidRPr="003D18C0">
        <w:rPr>
          <w:szCs w:val="24"/>
        </w:rPr>
        <w:t>14+310 a 15+790, con 1,48</w:t>
      </w:r>
      <w:r w:rsidR="00D32B3F" w:rsidRPr="003D18C0">
        <w:rPr>
          <w:szCs w:val="24"/>
        </w:rPr>
        <w:t xml:space="preserve">0 km; </w:t>
      </w:r>
      <w:proofErr w:type="spellStart"/>
      <w:r w:rsidR="00D32B3F" w:rsidRPr="003D18C0">
        <w:rPr>
          <w:szCs w:val="24"/>
          <w:u w:val="single"/>
        </w:rPr>
        <w:t>Subtramo</w:t>
      </w:r>
      <w:proofErr w:type="spellEnd"/>
      <w:r w:rsidR="00D32B3F" w:rsidRPr="003D18C0">
        <w:rPr>
          <w:szCs w:val="24"/>
          <w:u w:val="single"/>
        </w:rPr>
        <w:t xml:space="preserve"> V</w:t>
      </w:r>
      <w:r w:rsidR="00D32B3F" w:rsidRPr="003D18C0">
        <w:rPr>
          <w:szCs w:val="24"/>
        </w:rPr>
        <w:t xml:space="preserve">: </w:t>
      </w:r>
      <w:r w:rsidR="00CE70AB" w:rsidRPr="003D18C0">
        <w:rPr>
          <w:szCs w:val="24"/>
        </w:rPr>
        <w:t>15+790 a 17+210</w:t>
      </w:r>
      <w:r w:rsidR="00D32B3F" w:rsidRPr="003D18C0">
        <w:rPr>
          <w:szCs w:val="24"/>
        </w:rPr>
        <w:t>, longitud 1,</w:t>
      </w:r>
      <w:r w:rsidR="00CE70AB" w:rsidRPr="003D18C0">
        <w:rPr>
          <w:szCs w:val="24"/>
        </w:rPr>
        <w:t>42</w:t>
      </w:r>
      <w:r w:rsidR="00D32B3F" w:rsidRPr="003D18C0">
        <w:rPr>
          <w:szCs w:val="24"/>
        </w:rPr>
        <w:t xml:space="preserve"> km; </w:t>
      </w:r>
      <w:proofErr w:type="spellStart"/>
      <w:r w:rsidR="00D32B3F" w:rsidRPr="003D18C0">
        <w:rPr>
          <w:szCs w:val="24"/>
          <w:u w:val="single"/>
        </w:rPr>
        <w:t>Subtramo</w:t>
      </w:r>
      <w:proofErr w:type="spellEnd"/>
      <w:r w:rsidR="00D32B3F" w:rsidRPr="003D18C0">
        <w:rPr>
          <w:szCs w:val="24"/>
          <w:u w:val="single"/>
        </w:rPr>
        <w:t xml:space="preserve"> VI</w:t>
      </w:r>
      <w:r w:rsidR="00D32B3F" w:rsidRPr="003D18C0">
        <w:rPr>
          <w:szCs w:val="24"/>
        </w:rPr>
        <w:t xml:space="preserve">: </w:t>
      </w:r>
      <w:r w:rsidR="00CE70AB" w:rsidRPr="003D18C0">
        <w:rPr>
          <w:szCs w:val="24"/>
        </w:rPr>
        <w:t>17+210 a 23+240, longitud 6</w:t>
      </w:r>
      <w:r w:rsidR="00D32B3F" w:rsidRPr="003D18C0">
        <w:rPr>
          <w:szCs w:val="24"/>
        </w:rPr>
        <w:t>,0</w:t>
      </w:r>
      <w:r w:rsidR="00CE70AB" w:rsidRPr="003D18C0">
        <w:rPr>
          <w:szCs w:val="24"/>
        </w:rPr>
        <w:t>3</w:t>
      </w:r>
      <w:r w:rsidR="00D32B3F" w:rsidRPr="003D18C0">
        <w:rPr>
          <w:szCs w:val="24"/>
        </w:rPr>
        <w:t xml:space="preserve"> km</w:t>
      </w:r>
      <w:r w:rsidR="00CE70AB" w:rsidRPr="003D18C0">
        <w:rPr>
          <w:szCs w:val="24"/>
        </w:rPr>
        <w:t xml:space="preserve">; y </w:t>
      </w:r>
      <w:proofErr w:type="spellStart"/>
      <w:r w:rsidR="00CE70AB" w:rsidRPr="003D18C0">
        <w:rPr>
          <w:szCs w:val="24"/>
          <w:u w:val="single"/>
        </w:rPr>
        <w:t>Subtramo</w:t>
      </w:r>
      <w:proofErr w:type="spellEnd"/>
      <w:r w:rsidR="00CE70AB" w:rsidRPr="003D18C0">
        <w:rPr>
          <w:szCs w:val="24"/>
          <w:u w:val="single"/>
        </w:rPr>
        <w:t xml:space="preserve"> VII</w:t>
      </w:r>
      <w:r w:rsidR="00CE70AB" w:rsidRPr="003D18C0">
        <w:rPr>
          <w:szCs w:val="24"/>
        </w:rPr>
        <w:t>: 23+240 a 29+630, longitud 6,39 km</w:t>
      </w:r>
      <w:r w:rsidR="00D32B3F" w:rsidRPr="003D18C0">
        <w:rPr>
          <w:szCs w:val="24"/>
        </w:rPr>
        <w:t>.</w:t>
      </w:r>
      <w:r w:rsidR="008E0B13" w:rsidRPr="003D18C0">
        <w:rPr>
          <w:szCs w:val="24"/>
        </w:rPr>
        <w:t xml:space="preserve"> </w:t>
      </w:r>
      <w:r w:rsidR="00122189" w:rsidRPr="003D18C0">
        <w:rPr>
          <w:szCs w:val="24"/>
        </w:rPr>
        <w:t xml:space="preserve">Los </w:t>
      </w:r>
      <w:r w:rsidR="00874DB4" w:rsidRPr="003D18C0">
        <w:rPr>
          <w:szCs w:val="24"/>
        </w:rPr>
        <w:t>señalados</w:t>
      </w:r>
      <w:r w:rsidR="00122189" w:rsidRPr="003D18C0">
        <w:rPr>
          <w:szCs w:val="24"/>
        </w:rPr>
        <w:t xml:space="preserve"> </w:t>
      </w:r>
      <w:proofErr w:type="spellStart"/>
      <w:r w:rsidR="00122189" w:rsidRPr="003D18C0">
        <w:rPr>
          <w:szCs w:val="24"/>
        </w:rPr>
        <w:t>subtramos</w:t>
      </w:r>
      <w:proofErr w:type="spellEnd"/>
      <w:r w:rsidR="00122189" w:rsidRPr="003D18C0">
        <w:rPr>
          <w:szCs w:val="24"/>
        </w:rPr>
        <w:t xml:space="preserve"> present</w:t>
      </w:r>
      <w:r w:rsidR="002B23FB" w:rsidRPr="003D18C0">
        <w:rPr>
          <w:szCs w:val="24"/>
        </w:rPr>
        <w:t xml:space="preserve">an diferencias en cuanto a </w:t>
      </w:r>
      <w:r w:rsidR="00122189" w:rsidRPr="003D18C0">
        <w:rPr>
          <w:szCs w:val="24"/>
        </w:rPr>
        <w:t xml:space="preserve">la geometría de la vía, especialmente en cuanto a </w:t>
      </w:r>
      <w:r w:rsidR="00222CA8" w:rsidRPr="003D18C0">
        <w:rPr>
          <w:szCs w:val="24"/>
        </w:rPr>
        <w:t xml:space="preserve">ancho de </w:t>
      </w:r>
      <w:r w:rsidR="00D1675E" w:rsidRPr="003D18C0">
        <w:rPr>
          <w:szCs w:val="24"/>
        </w:rPr>
        <w:t xml:space="preserve">la </w:t>
      </w:r>
      <w:r w:rsidR="00222CA8" w:rsidRPr="003D18C0">
        <w:rPr>
          <w:szCs w:val="24"/>
        </w:rPr>
        <w:t xml:space="preserve">calzada, </w:t>
      </w:r>
      <w:r w:rsidR="008A38A7">
        <w:rPr>
          <w:szCs w:val="24"/>
        </w:rPr>
        <w:t xml:space="preserve">así como en </w:t>
      </w:r>
      <w:r w:rsidR="00122189" w:rsidRPr="003D18C0">
        <w:rPr>
          <w:szCs w:val="24"/>
        </w:rPr>
        <w:t>curvas y pendientes.</w:t>
      </w:r>
    </w:p>
    <w:p w:rsidR="00122189" w:rsidRPr="003D18C0" w:rsidRDefault="00122189" w:rsidP="00122189">
      <w:pPr>
        <w:pStyle w:val="ListParagraph"/>
        <w:rPr>
          <w:szCs w:val="24"/>
        </w:rPr>
      </w:pPr>
    </w:p>
    <w:p w:rsidR="00A60DB1" w:rsidRPr="003D18C0" w:rsidRDefault="00122189" w:rsidP="00122189">
      <w:pPr>
        <w:widowControl w:val="0"/>
        <w:numPr>
          <w:ilvl w:val="1"/>
          <w:numId w:val="2"/>
        </w:numPr>
        <w:tabs>
          <w:tab w:val="clear" w:pos="360"/>
          <w:tab w:val="num" w:pos="709"/>
        </w:tabs>
        <w:adjustRightInd w:val="0"/>
        <w:ind w:left="709" w:hanging="709"/>
        <w:jc w:val="both"/>
        <w:textAlignment w:val="baseline"/>
        <w:rPr>
          <w:szCs w:val="24"/>
        </w:rPr>
      </w:pPr>
      <w:r w:rsidRPr="003D18C0">
        <w:rPr>
          <w:szCs w:val="24"/>
        </w:rPr>
        <w:t xml:space="preserve">El perfil transversal de la vía en toda la extensión del tramo, presenta condiciones muy deficitarias en cuanto a capacidad, seguridad y estado del pavimento. </w:t>
      </w:r>
      <w:r w:rsidR="004A5EAD" w:rsidRPr="003D18C0">
        <w:rPr>
          <w:szCs w:val="24"/>
        </w:rPr>
        <w:t xml:space="preserve">Por una parte, </w:t>
      </w:r>
      <w:r w:rsidRPr="003D18C0">
        <w:rPr>
          <w:szCs w:val="24"/>
        </w:rPr>
        <w:t>la calzada es angosta (</w:t>
      </w:r>
      <w:r w:rsidR="00E46505">
        <w:rPr>
          <w:szCs w:val="24"/>
        </w:rPr>
        <w:t>en el orden de</w:t>
      </w:r>
      <w:r w:rsidR="002B23FB" w:rsidRPr="003D18C0">
        <w:rPr>
          <w:szCs w:val="24"/>
        </w:rPr>
        <w:t xml:space="preserve"> </w:t>
      </w:r>
      <w:r w:rsidR="00DF1C6C" w:rsidRPr="003D18C0">
        <w:rPr>
          <w:szCs w:val="24"/>
        </w:rPr>
        <w:t>6</w:t>
      </w:r>
      <w:r w:rsidRPr="003D18C0">
        <w:rPr>
          <w:szCs w:val="24"/>
        </w:rPr>
        <w:t>,</w:t>
      </w:r>
      <w:r w:rsidR="00DF1C6C" w:rsidRPr="003D18C0">
        <w:rPr>
          <w:szCs w:val="24"/>
        </w:rPr>
        <w:t>5</w:t>
      </w:r>
      <w:r w:rsidRPr="003D18C0">
        <w:rPr>
          <w:szCs w:val="24"/>
        </w:rPr>
        <w:t xml:space="preserve"> m) y no existen hombros definidos </w:t>
      </w:r>
      <w:r w:rsidR="00DF1C6C" w:rsidRPr="003D18C0">
        <w:rPr>
          <w:szCs w:val="24"/>
        </w:rPr>
        <w:t xml:space="preserve">como tales </w:t>
      </w:r>
      <w:r w:rsidR="004A5EAD" w:rsidRPr="003D18C0">
        <w:rPr>
          <w:szCs w:val="24"/>
        </w:rPr>
        <w:t>(</w:t>
      </w:r>
      <w:r w:rsidRPr="003D18C0">
        <w:rPr>
          <w:szCs w:val="24"/>
        </w:rPr>
        <w:t xml:space="preserve">en algunas secciones </w:t>
      </w:r>
      <w:r w:rsidR="004A5EAD" w:rsidRPr="003D18C0">
        <w:rPr>
          <w:szCs w:val="24"/>
        </w:rPr>
        <w:t>se ven ensanches de tierra o grava que separan la calzada de la vegetación, normalmente en des</w:t>
      </w:r>
      <w:r w:rsidR="00C860F1" w:rsidRPr="003D18C0">
        <w:rPr>
          <w:szCs w:val="24"/>
        </w:rPr>
        <w:t>nivel respecto de la calzada); l</w:t>
      </w:r>
      <w:r w:rsidR="004A5EAD" w:rsidRPr="003D18C0">
        <w:rPr>
          <w:szCs w:val="24"/>
        </w:rPr>
        <w:t>a falta de hombros es una carencia importante para la seguridad vial</w:t>
      </w:r>
      <w:r w:rsidR="002B23FB" w:rsidRPr="003D18C0">
        <w:rPr>
          <w:szCs w:val="24"/>
        </w:rPr>
        <w:t>.</w:t>
      </w:r>
      <w:r w:rsidR="004A5EAD" w:rsidRPr="003D18C0">
        <w:rPr>
          <w:szCs w:val="24"/>
        </w:rPr>
        <w:t xml:space="preserve"> Por otra parte, el pavimento presenta deterioros de variado tipo, en algunas zonas se observa fuerte presencia de fisuras por fatiga y en otras se ha efectuado una reparación superficial que regularizó la superficie pero no modificó la capacidad estructural existente</w:t>
      </w:r>
      <w:r w:rsidR="00D1675E" w:rsidRPr="003D18C0">
        <w:rPr>
          <w:szCs w:val="24"/>
        </w:rPr>
        <w:t>;</w:t>
      </w:r>
      <w:r w:rsidR="00DA19AA" w:rsidRPr="003D18C0">
        <w:rPr>
          <w:szCs w:val="24"/>
        </w:rPr>
        <w:t xml:space="preserve"> si bien no se dispone de datos respecto del IRI</w:t>
      </w:r>
      <w:r w:rsidR="00DA19AA" w:rsidRPr="003D18C0">
        <w:rPr>
          <w:rStyle w:val="FootnoteReference"/>
          <w:szCs w:val="24"/>
        </w:rPr>
        <w:footnoteReference w:id="5"/>
      </w:r>
      <w:r w:rsidR="00DA19AA" w:rsidRPr="003D18C0">
        <w:rPr>
          <w:szCs w:val="24"/>
        </w:rPr>
        <w:t>, el Consultor</w:t>
      </w:r>
      <w:r w:rsidR="00E46505">
        <w:rPr>
          <w:szCs w:val="24"/>
        </w:rPr>
        <w:t>, conservadoramente,</w:t>
      </w:r>
      <w:r w:rsidR="00DA19AA" w:rsidRPr="003D18C0">
        <w:rPr>
          <w:szCs w:val="24"/>
        </w:rPr>
        <w:t xml:space="preserve"> estima un IRI promedio para el </w:t>
      </w:r>
      <w:r w:rsidR="00E46505">
        <w:rPr>
          <w:szCs w:val="24"/>
        </w:rPr>
        <w:t xml:space="preserve">total del </w:t>
      </w:r>
      <w:r w:rsidR="00DA19AA" w:rsidRPr="003D18C0">
        <w:rPr>
          <w:szCs w:val="24"/>
        </w:rPr>
        <w:t>tramo de 5 mm/m.</w:t>
      </w:r>
      <w:r w:rsidR="00DA19AA" w:rsidRPr="003D18C0">
        <w:rPr>
          <w:rStyle w:val="FootnoteReference"/>
          <w:szCs w:val="24"/>
        </w:rPr>
        <w:footnoteReference w:id="6"/>
      </w:r>
    </w:p>
    <w:p w:rsidR="000E3A9C" w:rsidRPr="003D18C0" w:rsidRDefault="000E3A9C" w:rsidP="00B04BB2">
      <w:pPr>
        <w:rPr>
          <w:szCs w:val="24"/>
          <w:lang w:eastAsia="es-ES"/>
        </w:rPr>
      </w:pPr>
    </w:p>
    <w:p w:rsidR="00457E82" w:rsidRPr="003D18C0" w:rsidRDefault="003D2C8C" w:rsidP="00A87C94">
      <w:pPr>
        <w:pStyle w:val="ListParagraph"/>
        <w:numPr>
          <w:ilvl w:val="0"/>
          <w:numId w:val="11"/>
        </w:numPr>
        <w:ind w:hanging="720"/>
        <w:rPr>
          <w:smallCaps/>
        </w:rPr>
      </w:pPr>
      <w:r w:rsidRPr="003D18C0">
        <w:rPr>
          <w:smallCaps/>
        </w:rPr>
        <w:t>Escenario</w:t>
      </w:r>
      <w:r w:rsidR="00457E82" w:rsidRPr="003D18C0">
        <w:rPr>
          <w:smallCaps/>
        </w:rPr>
        <w:t xml:space="preserve"> </w:t>
      </w:r>
      <w:r w:rsidR="009420E8" w:rsidRPr="003D18C0">
        <w:rPr>
          <w:smallCaps/>
        </w:rPr>
        <w:t xml:space="preserve">de Evaluación </w:t>
      </w:r>
      <w:r w:rsidR="00457E82" w:rsidRPr="003D18C0">
        <w:rPr>
          <w:smallCaps/>
        </w:rPr>
        <w:t xml:space="preserve">Sin Proyecto. </w:t>
      </w:r>
    </w:p>
    <w:p w:rsidR="00457E82" w:rsidRPr="003D18C0" w:rsidRDefault="00457E82" w:rsidP="00A87C94">
      <w:pPr>
        <w:pStyle w:val="ListParagraph"/>
      </w:pPr>
    </w:p>
    <w:p w:rsidR="00F028D3" w:rsidRPr="003D18C0" w:rsidRDefault="007471C2" w:rsidP="00A87C94">
      <w:pPr>
        <w:widowControl w:val="0"/>
        <w:numPr>
          <w:ilvl w:val="1"/>
          <w:numId w:val="2"/>
        </w:numPr>
        <w:tabs>
          <w:tab w:val="clear" w:pos="360"/>
          <w:tab w:val="num" w:pos="709"/>
        </w:tabs>
        <w:adjustRightInd w:val="0"/>
        <w:ind w:left="709" w:hanging="709"/>
        <w:jc w:val="both"/>
        <w:textAlignment w:val="baseline"/>
        <w:rPr>
          <w:szCs w:val="24"/>
          <w:lang w:val="es-ES_tradnl"/>
        </w:rPr>
      </w:pPr>
      <w:bookmarkStart w:id="2" w:name="_Ref363376574"/>
      <w:bookmarkStart w:id="3" w:name="_Ref306014868"/>
      <w:r w:rsidRPr="003D18C0">
        <w:rPr>
          <w:lang w:val="es-ES_tradnl"/>
        </w:rPr>
        <w:t>Para</w:t>
      </w:r>
      <w:r w:rsidR="003D2C8C" w:rsidRPr="003D18C0">
        <w:rPr>
          <w:lang w:val="es-ES_tradnl"/>
        </w:rPr>
        <w:t xml:space="preserve"> el escenario</w:t>
      </w:r>
      <w:r w:rsidR="00457E82" w:rsidRPr="003D18C0">
        <w:rPr>
          <w:lang w:val="es-ES_tradnl"/>
        </w:rPr>
        <w:t xml:space="preserve"> ‘Sin Proyecto’</w:t>
      </w:r>
      <w:r w:rsidR="00F028D3" w:rsidRPr="003D18C0">
        <w:rPr>
          <w:lang w:val="es-ES_tradnl"/>
        </w:rPr>
        <w:t xml:space="preserve">, en este caso, </w:t>
      </w:r>
      <w:r w:rsidR="00051EBD" w:rsidRPr="003D18C0">
        <w:rPr>
          <w:lang w:val="es-ES_tradnl"/>
        </w:rPr>
        <w:t>se adopta la</w:t>
      </w:r>
      <w:r w:rsidR="00F028D3" w:rsidRPr="003D18C0">
        <w:rPr>
          <w:lang w:val="es-ES_tradnl"/>
        </w:rPr>
        <w:t xml:space="preserve"> hipótesis que </w:t>
      </w:r>
      <w:r w:rsidR="00051EBD" w:rsidRPr="003D18C0">
        <w:rPr>
          <w:lang w:val="es-ES_tradnl"/>
        </w:rPr>
        <w:t xml:space="preserve">se mantiene </w:t>
      </w:r>
      <w:r w:rsidR="00F028D3" w:rsidRPr="003D18C0">
        <w:rPr>
          <w:lang w:val="es-ES_tradnl"/>
        </w:rPr>
        <w:t>la vía</w:t>
      </w:r>
      <w:r w:rsidR="00051EBD" w:rsidRPr="003D18C0">
        <w:rPr>
          <w:lang w:val="es-ES_tradnl"/>
        </w:rPr>
        <w:t xml:space="preserve">, por lo menos, en </w:t>
      </w:r>
      <w:r w:rsidR="00F028D3" w:rsidRPr="003D18C0">
        <w:rPr>
          <w:lang w:val="es-ES_tradnl"/>
        </w:rPr>
        <w:t xml:space="preserve">condiciones </w:t>
      </w:r>
      <w:r w:rsidR="00051EBD" w:rsidRPr="003D18C0">
        <w:rPr>
          <w:lang w:val="es-ES_tradnl"/>
        </w:rPr>
        <w:t>de calidad similar</w:t>
      </w:r>
      <w:r w:rsidR="00101689">
        <w:rPr>
          <w:lang w:val="es-ES_tradnl"/>
        </w:rPr>
        <w:t xml:space="preserve"> </w:t>
      </w:r>
      <w:r w:rsidR="00051EBD" w:rsidRPr="003D18C0">
        <w:rPr>
          <w:lang w:val="es-ES_tradnl"/>
        </w:rPr>
        <w:t xml:space="preserve">a la </w:t>
      </w:r>
      <w:r w:rsidR="00F028D3" w:rsidRPr="003D18C0">
        <w:rPr>
          <w:lang w:val="es-ES_tradnl"/>
        </w:rPr>
        <w:t>actual</w:t>
      </w:r>
      <w:r w:rsidR="00415736">
        <w:rPr>
          <w:lang w:val="es-ES_tradnl"/>
        </w:rPr>
        <w:t xml:space="preserve"> o </w:t>
      </w:r>
      <w:r w:rsidR="00101689">
        <w:rPr>
          <w:lang w:val="es-ES_tradnl"/>
        </w:rPr>
        <w:t xml:space="preserve">algo </w:t>
      </w:r>
      <w:r w:rsidR="00415736">
        <w:rPr>
          <w:lang w:val="es-ES_tradnl"/>
        </w:rPr>
        <w:t>peor, pero sin prever condiciones que afecten gravemente la circulación</w:t>
      </w:r>
      <w:r w:rsidRPr="003D18C0">
        <w:rPr>
          <w:lang w:val="es-ES_tradnl"/>
        </w:rPr>
        <w:t xml:space="preserve">. </w:t>
      </w:r>
      <w:r w:rsidR="00051EBD" w:rsidRPr="003D18C0">
        <w:rPr>
          <w:lang w:val="es-ES_tradnl"/>
        </w:rPr>
        <w:t>No cabe adoptar la hipótesis de no realizar ningún trabajo y permitir que la ruta se destroce totalmente; e</w:t>
      </w:r>
      <w:r w:rsidRPr="003D18C0">
        <w:rPr>
          <w:lang w:val="es-ES_tradnl"/>
        </w:rPr>
        <w:t>llo</w:t>
      </w:r>
      <w:r w:rsidR="00F028D3" w:rsidRPr="003D18C0">
        <w:rPr>
          <w:lang w:val="es-ES_tradnl"/>
        </w:rPr>
        <w:t xml:space="preserve"> </w:t>
      </w:r>
      <w:r w:rsidRPr="003D18C0">
        <w:rPr>
          <w:lang w:val="es-ES_tradnl"/>
        </w:rPr>
        <w:t>sería</w:t>
      </w:r>
      <w:r w:rsidR="00F028D3" w:rsidRPr="003D18C0">
        <w:rPr>
          <w:lang w:val="es-ES_tradnl"/>
        </w:rPr>
        <w:t xml:space="preserve"> insostenible </w:t>
      </w:r>
      <w:r w:rsidRPr="003D18C0">
        <w:rPr>
          <w:lang w:val="es-ES_tradnl"/>
        </w:rPr>
        <w:t>para</w:t>
      </w:r>
      <w:r w:rsidR="00F028D3" w:rsidRPr="003D18C0">
        <w:rPr>
          <w:lang w:val="es-ES_tradnl"/>
        </w:rPr>
        <w:t xml:space="preserve"> una administración vial responsable, en la medida que esta opción implicaría un freno al desarrollo</w:t>
      </w:r>
      <w:r w:rsidR="00051EBD" w:rsidRPr="003D18C0">
        <w:rPr>
          <w:lang w:val="es-ES_tradnl"/>
        </w:rPr>
        <w:t>.</w:t>
      </w:r>
      <w:bookmarkEnd w:id="2"/>
    </w:p>
    <w:p w:rsidR="00F028D3" w:rsidRPr="003D18C0" w:rsidRDefault="00F028D3" w:rsidP="00F028D3">
      <w:pPr>
        <w:widowControl w:val="0"/>
        <w:adjustRightInd w:val="0"/>
        <w:ind w:left="709"/>
        <w:jc w:val="both"/>
        <w:textAlignment w:val="baseline"/>
        <w:rPr>
          <w:szCs w:val="24"/>
          <w:lang w:val="es-ES_tradnl"/>
        </w:rPr>
      </w:pPr>
    </w:p>
    <w:p w:rsidR="00995CC4" w:rsidRPr="003D18C0" w:rsidRDefault="00F028D3" w:rsidP="00F028D3">
      <w:pPr>
        <w:widowControl w:val="0"/>
        <w:numPr>
          <w:ilvl w:val="1"/>
          <w:numId w:val="2"/>
        </w:numPr>
        <w:tabs>
          <w:tab w:val="clear" w:pos="360"/>
          <w:tab w:val="num" w:pos="709"/>
        </w:tabs>
        <w:adjustRightInd w:val="0"/>
        <w:ind w:left="709" w:hanging="709"/>
        <w:jc w:val="both"/>
        <w:textAlignment w:val="baseline"/>
        <w:rPr>
          <w:szCs w:val="24"/>
          <w:lang w:val="es-ES_tradnl"/>
        </w:rPr>
      </w:pPr>
      <w:r w:rsidRPr="003D18C0">
        <w:rPr>
          <w:szCs w:val="24"/>
          <w:lang w:val="es-ES_tradnl"/>
        </w:rPr>
        <w:t xml:space="preserve">Por ello, </w:t>
      </w:r>
      <w:r w:rsidR="00457E82" w:rsidRPr="003D18C0">
        <w:rPr>
          <w:lang w:val="es-ES_tradnl"/>
        </w:rPr>
        <w:t xml:space="preserve">se asume que se realizarían obras mínimas que aseguren la </w:t>
      </w:r>
      <w:proofErr w:type="spellStart"/>
      <w:r w:rsidR="00457E82" w:rsidRPr="003D18C0">
        <w:rPr>
          <w:lang w:val="es-ES_tradnl"/>
        </w:rPr>
        <w:t>transitabilidad</w:t>
      </w:r>
      <w:proofErr w:type="spellEnd"/>
      <w:r w:rsidR="00457E82" w:rsidRPr="003D18C0">
        <w:rPr>
          <w:lang w:val="es-ES_tradnl"/>
        </w:rPr>
        <w:t xml:space="preserve"> </w:t>
      </w:r>
      <w:r w:rsidR="00051EBD" w:rsidRPr="003D18C0">
        <w:rPr>
          <w:lang w:val="es-ES_tradnl"/>
        </w:rPr>
        <w:t xml:space="preserve">al menos </w:t>
      </w:r>
      <w:r w:rsidR="00457E82" w:rsidRPr="003D18C0">
        <w:rPr>
          <w:lang w:val="es-ES_tradnl"/>
        </w:rPr>
        <w:t xml:space="preserve">en </w:t>
      </w:r>
      <w:r w:rsidR="00051EBD" w:rsidRPr="003D18C0">
        <w:rPr>
          <w:lang w:val="es-ES_tradnl"/>
        </w:rPr>
        <w:t xml:space="preserve">las </w:t>
      </w:r>
      <w:r w:rsidR="00457E82" w:rsidRPr="003D18C0">
        <w:rPr>
          <w:lang w:val="es-ES_tradnl"/>
        </w:rPr>
        <w:t>condiciones de circulación</w:t>
      </w:r>
      <w:r w:rsidR="00051EBD" w:rsidRPr="003D18C0">
        <w:rPr>
          <w:lang w:val="es-ES_tradnl"/>
        </w:rPr>
        <w:t xml:space="preserve"> </w:t>
      </w:r>
      <w:r w:rsidR="00101689">
        <w:rPr>
          <w:lang w:val="es-ES_tradnl"/>
        </w:rPr>
        <w:t>normal</w:t>
      </w:r>
      <w:r w:rsidR="00457E82" w:rsidRPr="003D18C0">
        <w:rPr>
          <w:lang w:val="es-ES_tradnl"/>
        </w:rPr>
        <w:t xml:space="preserve">; </w:t>
      </w:r>
      <w:r w:rsidR="00051EBD" w:rsidRPr="003D18C0">
        <w:rPr>
          <w:lang w:val="es-ES_tradnl"/>
        </w:rPr>
        <w:t xml:space="preserve">en ese sentido, </w:t>
      </w:r>
      <w:r w:rsidR="003D2C8C" w:rsidRPr="003D18C0">
        <w:rPr>
          <w:lang w:val="es-ES_tradnl"/>
        </w:rPr>
        <w:t xml:space="preserve">se prevé </w:t>
      </w:r>
      <w:r w:rsidR="00457E82" w:rsidRPr="003D18C0">
        <w:rPr>
          <w:lang w:val="es-ES_tradnl"/>
        </w:rPr>
        <w:t xml:space="preserve">se </w:t>
      </w:r>
      <w:r w:rsidR="00A34146" w:rsidRPr="003D18C0">
        <w:rPr>
          <w:lang w:val="es-ES_tradnl"/>
        </w:rPr>
        <w:t xml:space="preserve">realicen obras de </w:t>
      </w:r>
      <w:r w:rsidR="00051EBD" w:rsidRPr="003D18C0">
        <w:rPr>
          <w:lang w:val="es-ES_tradnl"/>
        </w:rPr>
        <w:t xml:space="preserve">rehabilitación de la calzada para evitar </w:t>
      </w:r>
      <w:r w:rsidR="003D2C8C" w:rsidRPr="003D18C0">
        <w:rPr>
          <w:lang w:val="es-ES_tradnl"/>
        </w:rPr>
        <w:t xml:space="preserve">zonas </w:t>
      </w:r>
      <w:r w:rsidR="00457E82" w:rsidRPr="003D18C0">
        <w:rPr>
          <w:lang w:val="es-ES_tradnl"/>
        </w:rPr>
        <w:t xml:space="preserve">en mal estado </w:t>
      </w:r>
      <w:r w:rsidRPr="003D18C0">
        <w:rPr>
          <w:lang w:val="es-ES_tradnl"/>
        </w:rPr>
        <w:t xml:space="preserve">que </w:t>
      </w:r>
      <w:r w:rsidR="00051EBD" w:rsidRPr="003D18C0">
        <w:rPr>
          <w:lang w:val="es-ES_tradnl"/>
        </w:rPr>
        <w:t xml:space="preserve">impidan una razonable </w:t>
      </w:r>
      <w:proofErr w:type="spellStart"/>
      <w:r w:rsidR="00051EBD" w:rsidRPr="003D18C0">
        <w:rPr>
          <w:lang w:val="es-ES_tradnl"/>
        </w:rPr>
        <w:t>transitabilidad</w:t>
      </w:r>
      <w:proofErr w:type="spellEnd"/>
      <w:r w:rsidR="00051EBD" w:rsidRPr="003D18C0">
        <w:rPr>
          <w:lang w:val="es-ES_tradnl"/>
        </w:rPr>
        <w:t xml:space="preserve"> </w:t>
      </w:r>
      <w:r w:rsidR="00457E82" w:rsidRPr="003D18C0">
        <w:rPr>
          <w:lang w:val="es-ES_tradnl"/>
        </w:rPr>
        <w:t>durante todo el período de análisis (2</w:t>
      </w:r>
      <w:r w:rsidR="00A34146" w:rsidRPr="003D18C0">
        <w:rPr>
          <w:lang w:val="es-ES_tradnl"/>
        </w:rPr>
        <w:t>2</w:t>
      </w:r>
      <w:r w:rsidR="00457E82" w:rsidRPr="003D18C0">
        <w:rPr>
          <w:lang w:val="es-ES_tradnl"/>
        </w:rPr>
        <w:t xml:space="preserve"> años), </w:t>
      </w:r>
      <w:r w:rsidR="00A34146" w:rsidRPr="003D18C0">
        <w:rPr>
          <w:lang w:val="es-ES_tradnl"/>
        </w:rPr>
        <w:t xml:space="preserve">posibilitando </w:t>
      </w:r>
      <w:r w:rsidR="00457E82" w:rsidRPr="003D18C0">
        <w:rPr>
          <w:lang w:val="es-ES_tradnl"/>
        </w:rPr>
        <w:lastRenderedPageBreak/>
        <w:t xml:space="preserve">que la velocidad </w:t>
      </w:r>
      <w:r w:rsidR="00222CA8" w:rsidRPr="003D18C0">
        <w:rPr>
          <w:lang w:val="es-ES_tradnl"/>
        </w:rPr>
        <w:t xml:space="preserve">media </w:t>
      </w:r>
      <w:r w:rsidR="00A34146" w:rsidRPr="003D18C0">
        <w:rPr>
          <w:lang w:val="es-ES_tradnl"/>
        </w:rPr>
        <w:t xml:space="preserve">se </w:t>
      </w:r>
      <w:r w:rsidR="00A21955" w:rsidRPr="003D18C0">
        <w:rPr>
          <w:lang w:val="es-ES_tradnl"/>
        </w:rPr>
        <w:t>manten</w:t>
      </w:r>
      <w:r w:rsidR="00A34146" w:rsidRPr="003D18C0">
        <w:rPr>
          <w:lang w:val="es-ES_tradnl"/>
        </w:rPr>
        <w:t>ga</w:t>
      </w:r>
      <w:r w:rsidR="00A21955" w:rsidRPr="003D18C0">
        <w:rPr>
          <w:lang w:val="es-ES_tradnl"/>
        </w:rPr>
        <w:t xml:space="preserve"> en</w:t>
      </w:r>
      <w:r w:rsidR="00FE4512" w:rsidRPr="003D18C0">
        <w:rPr>
          <w:lang w:val="es-ES_tradnl"/>
        </w:rPr>
        <w:t xml:space="preserve"> el orden de 4</w:t>
      </w:r>
      <w:r w:rsidR="000C46DB" w:rsidRPr="003D18C0">
        <w:rPr>
          <w:lang w:val="es-ES_tradnl"/>
        </w:rPr>
        <w:t>5-50</w:t>
      </w:r>
      <w:r w:rsidR="00A21955" w:rsidRPr="003D18C0">
        <w:rPr>
          <w:lang w:val="es-ES_tradnl"/>
        </w:rPr>
        <w:t xml:space="preserve"> km/h</w:t>
      </w:r>
      <w:r w:rsidR="00A34146" w:rsidRPr="003D18C0">
        <w:rPr>
          <w:lang w:val="es-ES_tradnl"/>
        </w:rPr>
        <w:t xml:space="preserve"> </w:t>
      </w:r>
      <w:r w:rsidR="00A47342" w:rsidRPr="003D18C0">
        <w:rPr>
          <w:lang w:val="es-ES_tradnl"/>
        </w:rPr>
        <w:t xml:space="preserve">tal como en el presente </w:t>
      </w:r>
      <w:r w:rsidR="00A34146" w:rsidRPr="003D18C0">
        <w:rPr>
          <w:lang w:val="es-ES_tradnl"/>
        </w:rPr>
        <w:t>(automóviles y camionetas)</w:t>
      </w:r>
      <w:r w:rsidRPr="003D18C0">
        <w:rPr>
          <w:lang w:val="es-ES_tradnl"/>
        </w:rPr>
        <w:t>.</w:t>
      </w:r>
      <w:bookmarkEnd w:id="3"/>
      <w:r w:rsidR="00457E82" w:rsidRPr="003D18C0">
        <w:rPr>
          <w:lang w:val="es-ES_tradnl"/>
        </w:rPr>
        <w:t xml:space="preserve"> </w:t>
      </w:r>
    </w:p>
    <w:p w:rsidR="00995CC4" w:rsidRPr="003D18C0" w:rsidRDefault="00995CC4" w:rsidP="00A87C94">
      <w:pPr>
        <w:widowControl w:val="0"/>
        <w:adjustRightInd w:val="0"/>
        <w:ind w:left="709"/>
        <w:jc w:val="both"/>
        <w:textAlignment w:val="baseline"/>
        <w:rPr>
          <w:szCs w:val="24"/>
          <w:lang w:val="es-ES_tradnl"/>
        </w:rPr>
      </w:pPr>
    </w:p>
    <w:p w:rsidR="00457E82" w:rsidRPr="003D18C0" w:rsidRDefault="00EC0756" w:rsidP="00A87C94">
      <w:pPr>
        <w:widowControl w:val="0"/>
        <w:numPr>
          <w:ilvl w:val="1"/>
          <w:numId w:val="2"/>
        </w:numPr>
        <w:tabs>
          <w:tab w:val="clear" w:pos="360"/>
          <w:tab w:val="num" w:pos="709"/>
        </w:tabs>
        <w:adjustRightInd w:val="0"/>
        <w:ind w:left="709" w:hanging="709"/>
        <w:jc w:val="both"/>
        <w:textAlignment w:val="baseline"/>
        <w:rPr>
          <w:szCs w:val="24"/>
          <w:lang w:val="es-ES_tradnl"/>
        </w:rPr>
      </w:pPr>
      <w:bookmarkStart w:id="4" w:name="_Ref306014879"/>
      <w:bookmarkStart w:id="5" w:name="_Ref323842995"/>
      <w:r w:rsidRPr="003D18C0">
        <w:rPr>
          <w:lang w:val="es-ES_tradnl"/>
        </w:rPr>
        <w:t xml:space="preserve">En ese sentido, </w:t>
      </w:r>
      <w:r w:rsidR="00995CC4" w:rsidRPr="003D18C0">
        <w:rPr>
          <w:lang w:val="es-ES_tradnl"/>
        </w:rPr>
        <w:t xml:space="preserve">para la situación ‘Sin Proyecto’ se </w:t>
      </w:r>
      <w:r w:rsidR="007B0E88" w:rsidRPr="003D18C0">
        <w:rPr>
          <w:lang w:val="es-ES_tradnl"/>
        </w:rPr>
        <w:t>define</w:t>
      </w:r>
      <w:r w:rsidR="00995CC4" w:rsidRPr="003D18C0">
        <w:rPr>
          <w:lang w:val="es-ES_tradnl"/>
        </w:rPr>
        <w:t xml:space="preserve"> una política de obras como sigue: (i) </w:t>
      </w:r>
      <w:r w:rsidR="00FE4512" w:rsidRPr="003D18C0">
        <w:rPr>
          <w:lang w:val="es-ES_tradnl"/>
        </w:rPr>
        <w:t xml:space="preserve">mantenimiento </w:t>
      </w:r>
      <w:r w:rsidR="00E02BE3" w:rsidRPr="003D18C0">
        <w:rPr>
          <w:lang w:val="es-ES_tradnl"/>
        </w:rPr>
        <w:t>(bacheo</w:t>
      </w:r>
      <w:r w:rsidR="00FE4512" w:rsidRPr="003D18C0">
        <w:rPr>
          <w:lang w:val="es-ES_tradnl"/>
        </w:rPr>
        <w:t xml:space="preserve"> y</w:t>
      </w:r>
      <w:r w:rsidR="00E02BE3" w:rsidRPr="003D18C0">
        <w:rPr>
          <w:lang w:val="es-ES_tradnl"/>
        </w:rPr>
        <w:t xml:space="preserve"> sellado)</w:t>
      </w:r>
      <w:r w:rsidR="00995CC4" w:rsidRPr="003D18C0">
        <w:rPr>
          <w:lang w:val="es-ES_tradnl"/>
        </w:rPr>
        <w:t xml:space="preserve"> </w:t>
      </w:r>
      <w:r w:rsidR="003D2C8C" w:rsidRPr="003D18C0">
        <w:rPr>
          <w:lang w:val="es-ES_tradnl"/>
        </w:rPr>
        <w:t>de</w:t>
      </w:r>
      <w:r w:rsidR="00F70AF1" w:rsidRPr="003D18C0">
        <w:rPr>
          <w:lang w:val="es-ES_tradnl"/>
        </w:rPr>
        <w:t>l</w:t>
      </w:r>
      <w:r w:rsidR="003D2C8C" w:rsidRPr="003D18C0">
        <w:rPr>
          <w:lang w:val="es-ES_tradnl"/>
        </w:rPr>
        <w:t xml:space="preserve"> pavimento </w:t>
      </w:r>
      <w:r w:rsidR="007B0E88" w:rsidRPr="003D18C0">
        <w:rPr>
          <w:lang w:val="es-ES_tradnl"/>
        </w:rPr>
        <w:t xml:space="preserve">actual </w:t>
      </w:r>
      <w:r w:rsidR="00457E82" w:rsidRPr="003D18C0">
        <w:rPr>
          <w:lang w:val="es-ES_tradnl"/>
        </w:rPr>
        <w:t xml:space="preserve">en </w:t>
      </w:r>
      <w:r w:rsidR="00BA7115" w:rsidRPr="003D18C0">
        <w:rPr>
          <w:lang w:val="es-ES_tradnl"/>
        </w:rPr>
        <w:t>toda l</w:t>
      </w:r>
      <w:r w:rsidR="00F70AF1" w:rsidRPr="003D18C0">
        <w:rPr>
          <w:lang w:val="es-ES_tradnl"/>
        </w:rPr>
        <w:t>a</w:t>
      </w:r>
      <w:r w:rsidR="00457E82" w:rsidRPr="003D18C0">
        <w:rPr>
          <w:lang w:val="es-ES_tradnl"/>
        </w:rPr>
        <w:t xml:space="preserve"> longitud de</w:t>
      </w:r>
      <w:r w:rsidR="00BA7115" w:rsidRPr="003D18C0">
        <w:rPr>
          <w:lang w:val="es-ES_tradnl"/>
        </w:rPr>
        <w:t xml:space="preserve"> la carretera</w:t>
      </w:r>
      <w:r w:rsidR="00995CC4" w:rsidRPr="003D18C0">
        <w:rPr>
          <w:lang w:val="es-ES_tradnl"/>
        </w:rPr>
        <w:t>; (ii)</w:t>
      </w:r>
      <w:r w:rsidR="00457E82" w:rsidRPr="003D18C0">
        <w:rPr>
          <w:lang w:val="es-ES_tradnl"/>
        </w:rPr>
        <w:t xml:space="preserve"> </w:t>
      </w:r>
      <w:r w:rsidR="00995CC4" w:rsidRPr="003D18C0">
        <w:rPr>
          <w:lang w:val="es-ES_tradnl"/>
        </w:rPr>
        <w:t>re</w:t>
      </w:r>
      <w:r w:rsidR="00F70AF1" w:rsidRPr="003D18C0">
        <w:rPr>
          <w:lang w:val="es-ES_tradnl"/>
        </w:rPr>
        <w:t xml:space="preserve">habilitación (bacheo, sellado </w:t>
      </w:r>
      <w:r w:rsidR="00A47342" w:rsidRPr="003D18C0">
        <w:rPr>
          <w:lang w:val="es-ES_tradnl"/>
        </w:rPr>
        <w:t xml:space="preserve">y </w:t>
      </w:r>
      <w:proofErr w:type="spellStart"/>
      <w:r w:rsidR="00A47342" w:rsidRPr="003D18C0">
        <w:rPr>
          <w:lang w:val="es-ES_tradnl"/>
        </w:rPr>
        <w:t>sobrecapa</w:t>
      </w:r>
      <w:proofErr w:type="spellEnd"/>
      <w:r w:rsidR="00A47342" w:rsidRPr="003D18C0">
        <w:rPr>
          <w:lang w:val="es-ES_tradnl"/>
        </w:rPr>
        <w:t xml:space="preserve"> asfáltica de 5,</w:t>
      </w:r>
      <w:r w:rsidR="00F70AF1" w:rsidRPr="003D18C0">
        <w:rPr>
          <w:lang w:val="es-ES_tradnl"/>
        </w:rPr>
        <w:t>0</w:t>
      </w:r>
      <w:r w:rsidR="00A21955" w:rsidRPr="003D18C0">
        <w:rPr>
          <w:lang w:val="es-ES_tradnl"/>
        </w:rPr>
        <w:t xml:space="preserve"> </w:t>
      </w:r>
      <w:r w:rsidR="00F70AF1" w:rsidRPr="003D18C0">
        <w:rPr>
          <w:lang w:val="es-ES_tradnl"/>
        </w:rPr>
        <w:t xml:space="preserve">cm) </w:t>
      </w:r>
      <w:r w:rsidR="003D2C8C" w:rsidRPr="003D18C0">
        <w:rPr>
          <w:lang w:val="es-ES_tradnl"/>
        </w:rPr>
        <w:t xml:space="preserve">del pavimento </w:t>
      </w:r>
      <w:r w:rsidR="007471C2" w:rsidRPr="003D18C0">
        <w:rPr>
          <w:lang w:val="es-ES_tradnl"/>
        </w:rPr>
        <w:t xml:space="preserve">en el </w:t>
      </w:r>
      <w:proofErr w:type="spellStart"/>
      <w:r w:rsidR="00FE4512" w:rsidRPr="003D18C0">
        <w:rPr>
          <w:lang w:val="es-ES_tradnl"/>
        </w:rPr>
        <w:t>sub</w:t>
      </w:r>
      <w:r w:rsidR="007471C2" w:rsidRPr="003D18C0">
        <w:rPr>
          <w:lang w:val="es-ES_tradnl"/>
        </w:rPr>
        <w:t>tramo</w:t>
      </w:r>
      <w:proofErr w:type="spellEnd"/>
      <w:r w:rsidR="007471C2" w:rsidRPr="003D18C0">
        <w:rPr>
          <w:lang w:val="es-ES_tradnl"/>
        </w:rPr>
        <w:t xml:space="preserve"> y en la ocasión </w:t>
      </w:r>
      <w:r w:rsidR="00B339E0" w:rsidRPr="003D18C0">
        <w:rPr>
          <w:lang w:val="es-ES_tradnl"/>
        </w:rPr>
        <w:t xml:space="preserve">en que </w:t>
      </w:r>
      <w:r w:rsidR="007B0E88" w:rsidRPr="003D18C0">
        <w:rPr>
          <w:lang w:val="es-ES_tradnl"/>
        </w:rPr>
        <w:t xml:space="preserve">el IRI alcance </w:t>
      </w:r>
      <w:r w:rsidR="00457E82" w:rsidRPr="003D18C0">
        <w:rPr>
          <w:lang w:val="es-ES_tradnl"/>
        </w:rPr>
        <w:t>e</w:t>
      </w:r>
      <w:r w:rsidR="00A21955" w:rsidRPr="003D18C0">
        <w:rPr>
          <w:lang w:val="es-ES_tradnl"/>
        </w:rPr>
        <w:t xml:space="preserve">l valor </w:t>
      </w:r>
      <w:r w:rsidR="00101689">
        <w:rPr>
          <w:lang w:val="es-ES_tradnl"/>
        </w:rPr>
        <w:t xml:space="preserve">límite </w:t>
      </w:r>
      <w:r w:rsidR="00A21955" w:rsidRPr="003D18C0">
        <w:rPr>
          <w:lang w:val="es-ES_tradnl"/>
        </w:rPr>
        <w:t xml:space="preserve">de </w:t>
      </w:r>
      <w:r w:rsidR="00FE4512" w:rsidRPr="003D18C0">
        <w:rPr>
          <w:lang w:val="es-ES_tradnl"/>
        </w:rPr>
        <w:t>12</w:t>
      </w:r>
      <w:r w:rsidR="00A21955" w:rsidRPr="003D18C0">
        <w:rPr>
          <w:lang w:val="es-ES_tradnl"/>
        </w:rPr>
        <w:t xml:space="preserve"> mm/m</w:t>
      </w:r>
      <w:r w:rsidR="00F70AF1" w:rsidRPr="003D18C0">
        <w:rPr>
          <w:lang w:val="es-ES_tradnl"/>
        </w:rPr>
        <w:t>.</w:t>
      </w:r>
      <w:bookmarkEnd w:id="4"/>
      <w:r w:rsidR="00F028D3" w:rsidRPr="003D18C0">
        <w:rPr>
          <w:lang w:val="es-ES_tradnl"/>
        </w:rPr>
        <w:t xml:space="preserve"> Esta hipótesis es una “</w:t>
      </w:r>
      <w:r w:rsidR="00FE4512" w:rsidRPr="003D18C0">
        <w:rPr>
          <w:lang w:val="es-ES_tradnl"/>
        </w:rPr>
        <w:t>exigencia media</w:t>
      </w:r>
      <w:r w:rsidR="00C92504">
        <w:rPr>
          <w:lang w:val="es-ES_tradnl"/>
        </w:rPr>
        <w:t>” para el p</w:t>
      </w:r>
      <w:r w:rsidR="00F028D3" w:rsidRPr="003D18C0">
        <w:rPr>
          <w:lang w:val="es-ES_tradnl"/>
        </w:rPr>
        <w:t xml:space="preserve">royecto, en cuanto </w:t>
      </w:r>
      <w:r w:rsidR="00FE4512" w:rsidRPr="003D18C0">
        <w:rPr>
          <w:lang w:val="es-ES_tradnl"/>
        </w:rPr>
        <w:t xml:space="preserve">la misma </w:t>
      </w:r>
      <w:r w:rsidR="00F028D3" w:rsidRPr="003D18C0">
        <w:rPr>
          <w:lang w:val="es-ES_tradnl"/>
        </w:rPr>
        <w:t xml:space="preserve">supone comparar el </w:t>
      </w:r>
      <w:r w:rsidR="00B56CD2" w:rsidRPr="003D18C0">
        <w:rPr>
          <w:lang w:val="es-ES_tradnl"/>
        </w:rPr>
        <w:t>mismo</w:t>
      </w:r>
      <w:r w:rsidR="00F028D3" w:rsidRPr="003D18C0">
        <w:rPr>
          <w:lang w:val="es-ES_tradnl"/>
        </w:rPr>
        <w:t xml:space="preserve"> contra una alternativa que tiene efectos </w:t>
      </w:r>
      <w:r w:rsidR="00FE4512" w:rsidRPr="003D18C0">
        <w:rPr>
          <w:lang w:val="es-ES_tradnl"/>
        </w:rPr>
        <w:t xml:space="preserve">limitantes </w:t>
      </w:r>
      <w:r w:rsidR="00F028D3" w:rsidRPr="003D18C0">
        <w:rPr>
          <w:lang w:val="es-ES_tradnl"/>
        </w:rPr>
        <w:t xml:space="preserve">sobre los costos y tiempos de circulación; no obstante, por su propia naturaleza, esta alternativa no mejora </w:t>
      </w:r>
      <w:r w:rsidR="00FE4512" w:rsidRPr="003D18C0">
        <w:rPr>
          <w:lang w:val="es-ES_tradnl"/>
        </w:rPr>
        <w:t xml:space="preserve">sensiblemente los costos </w:t>
      </w:r>
      <w:r w:rsidR="00DC5FD5" w:rsidRPr="003D18C0">
        <w:rPr>
          <w:lang w:val="es-ES_tradnl"/>
        </w:rPr>
        <w:t xml:space="preserve">de viaje </w:t>
      </w:r>
      <w:r w:rsidR="00FE4512" w:rsidRPr="003D18C0">
        <w:rPr>
          <w:lang w:val="es-ES_tradnl"/>
        </w:rPr>
        <w:t xml:space="preserve">y las </w:t>
      </w:r>
      <w:r w:rsidR="00F028D3" w:rsidRPr="003D18C0">
        <w:rPr>
          <w:lang w:val="es-ES_tradnl"/>
        </w:rPr>
        <w:t>condiciones de seguridad vial</w:t>
      </w:r>
      <w:r w:rsidR="00B65E71" w:rsidRPr="003D18C0">
        <w:rPr>
          <w:lang w:val="es-ES_tradnl"/>
        </w:rPr>
        <w:t>.</w:t>
      </w:r>
      <w:bookmarkEnd w:id="5"/>
    </w:p>
    <w:p w:rsidR="00A21955" w:rsidRPr="003D18C0" w:rsidRDefault="00A21955">
      <w:pPr>
        <w:rPr>
          <w:smallCaps/>
          <w:lang w:val="es-ES_tradnl"/>
        </w:rPr>
      </w:pPr>
    </w:p>
    <w:p w:rsidR="00832474" w:rsidRPr="003D18C0" w:rsidRDefault="00A265E0" w:rsidP="00A87C94">
      <w:pPr>
        <w:pStyle w:val="ListParagraph"/>
        <w:numPr>
          <w:ilvl w:val="0"/>
          <w:numId w:val="11"/>
        </w:numPr>
        <w:ind w:hanging="720"/>
        <w:rPr>
          <w:smallCaps/>
        </w:rPr>
      </w:pPr>
      <w:r w:rsidRPr="003D18C0">
        <w:rPr>
          <w:smallCaps/>
        </w:rPr>
        <w:t>Escenario</w:t>
      </w:r>
      <w:r w:rsidR="00457E82" w:rsidRPr="003D18C0">
        <w:rPr>
          <w:smallCaps/>
        </w:rPr>
        <w:t xml:space="preserve"> </w:t>
      </w:r>
      <w:r w:rsidR="009420E8" w:rsidRPr="003D18C0">
        <w:rPr>
          <w:smallCaps/>
        </w:rPr>
        <w:t xml:space="preserve">de Evaluación </w:t>
      </w:r>
      <w:r w:rsidR="00457E82" w:rsidRPr="003D18C0">
        <w:rPr>
          <w:smallCaps/>
        </w:rPr>
        <w:t xml:space="preserve">Con </w:t>
      </w:r>
      <w:r w:rsidR="00832474" w:rsidRPr="003D18C0">
        <w:rPr>
          <w:smallCaps/>
        </w:rPr>
        <w:t xml:space="preserve">Proyecto. </w:t>
      </w:r>
    </w:p>
    <w:p w:rsidR="00832474" w:rsidRPr="003D18C0" w:rsidRDefault="00832474" w:rsidP="00A87C94">
      <w:pPr>
        <w:rPr>
          <w:smallCaps/>
        </w:rPr>
      </w:pPr>
    </w:p>
    <w:p w:rsidR="00B64EE2" w:rsidRPr="003D18C0" w:rsidRDefault="00C92504" w:rsidP="00057211">
      <w:pPr>
        <w:widowControl w:val="0"/>
        <w:numPr>
          <w:ilvl w:val="1"/>
          <w:numId w:val="2"/>
        </w:numPr>
        <w:tabs>
          <w:tab w:val="clear" w:pos="360"/>
          <w:tab w:val="num" w:pos="709"/>
        </w:tabs>
        <w:adjustRightInd w:val="0"/>
        <w:ind w:left="709" w:hanging="709"/>
        <w:jc w:val="both"/>
        <w:textAlignment w:val="baseline"/>
      </w:pPr>
      <w:bookmarkStart w:id="6" w:name="_Ref306014970"/>
      <w:bookmarkStart w:id="7" w:name="_Ref363380866"/>
      <w:r>
        <w:t>El p</w:t>
      </w:r>
      <w:r w:rsidR="000A3543" w:rsidRPr="003D18C0">
        <w:t>royecto consiste en</w:t>
      </w:r>
      <w:r w:rsidR="0054639E" w:rsidRPr="003D18C0">
        <w:t xml:space="preserve"> </w:t>
      </w:r>
      <w:r w:rsidR="00EB7564" w:rsidRPr="003D18C0">
        <w:t xml:space="preserve">la reconstrucción </w:t>
      </w:r>
      <w:r w:rsidR="003725F3" w:rsidRPr="003D18C0">
        <w:t xml:space="preserve">y ampliación de la plataforma, construcción de drenajes, </w:t>
      </w:r>
      <w:r w:rsidR="000A7432" w:rsidRPr="003D18C0">
        <w:t xml:space="preserve">obras de arte, </w:t>
      </w:r>
      <w:r w:rsidR="003725F3" w:rsidRPr="003D18C0">
        <w:t>etc</w:t>
      </w:r>
      <w:r w:rsidR="0041415D" w:rsidRPr="003D18C0">
        <w:t xml:space="preserve">. </w:t>
      </w:r>
      <w:r w:rsidR="00057211" w:rsidRPr="003D18C0">
        <w:rPr>
          <w:lang w:val="es-ES"/>
        </w:rPr>
        <w:t xml:space="preserve">Conservadoramente, se </w:t>
      </w:r>
      <w:r w:rsidR="00D63150" w:rsidRPr="003D18C0">
        <w:rPr>
          <w:lang w:val="es-ES"/>
        </w:rPr>
        <w:t>asume</w:t>
      </w:r>
      <w:r w:rsidR="00057211" w:rsidRPr="003D18C0">
        <w:rPr>
          <w:lang w:val="es-ES"/>
        </w:rPr>
        <w:t xml:space="preserve"> </w:t>
      </w:r>
      <w:r w:rsidR="000A7432" w:rsidRPr="003D18C0">
        <w:rPr>
          <w:lang w:val="es-ES"/>
        </w:rPr>
        <w:t>un p</w:t>
      </w:r>
      <w:bookmarkEnd w:id="6"/>
      <w:r w:rsidR="00322CC9" w:rsidRPr="003D18C0">
        <w:t xml:space="preserve">lazo </w:t>
      </w:r>
      <w:r w:rsidR="0041415D" w:rsidRPr="003D18C0">
        <w:t>de</w:t>
      </w:r>
      <w:r w:rsidR="0041415D" w:rsidRPr="003D18C0">
        <w:rPr>
          <w:bCs/>
        </w:rPr>
        <w:t xml:space="preserve"> </w:t>
      </w:r>
      <w:r w:rsidR="00057211" w:rsidRPr="003D18C0">
        <w:rPr>
          <w:bCs/>
        </w:rPr>
        <w:t>24</w:t>
      </w:r>
      <w:r w:rsidR="0041415D" w:rsidRPr="003D18C0">
        <w:rPr>
          <w:bCs/>
        </w:rPr>
        <w:t xml:space="preserve"> meses</w:t>
      </w:r>
      <w:r w:rsidR="000A7432" w:rsidRPr="003D18C0">
        <w:rPr>
          <w:bCs/>
        </w:rPr>
        <w:t xml:space="preserve"> para las obras</w:t>
      </w:r>
      <w:r w:rsidR="0041415D" w:rsidRPr="003D18C0">
        <w:rPr>
          <w:bCs/>
        </w:rPr>
        <w:t xml:space="preserve">, </w:t>
      </w:r>
      <w:r w:rsidR="00D63150" w:rsidRPr="003D18C0">
        <w:rPr>
          <w:bCs/>
        </w:rPr>
        <w:t xml:space="preserve">previéndose </w:t>
      </w:r>
      <w:r w:rsidR="0041415D" w:rsidRPr="003D18C0">
        <w:rPr>
          <w:bCs/>
        </w:rPr>
        <w:t xml:space="preserve">para este </w:t>
      </w:r>
      <w:r w:rsidR="00322CC9" w:rsidRPr="003D18C0">
        <w:rPr>
          <w:bCs/>
        </w:rPr>
        <w:t xml:space="preserve">escenario </w:t>
      </w:r>
      <w:r w:rsidR="0041415D" w:rsidRPr="003D18C0">
        <w:rPr>
          <w:bCs/>
        </w:rPr>
        <w:t xml:space="preserve">que las </w:t>
      </w:r>
      <w:r w:rsidR="000A7432" w:rsidRPr="003D18C0">
        <w:rPr>
          <w:bCs/>
        </w:rPr>
        <w:t>mismas</w:t>
      </w:r>
      <w:r w:rsidR="0041415D" w:rsidRPr="003D18C0">
        <w:rPr>
          <w:bCs/>
        </w:rPr>
        <w:t xml:space="preserve"> se ejecutarán en </w:t>
      </w:r>
      <w:r w:rsidR="000A7432" w:rsidRPr="003D18C0">
        <w:rPr>
          <w:bCs/>
        </w:rPr>
        <w:t>los</w:t>
      </w:r>
      <w:r w:rsidR="0041415D" w:rsidRPr="003D18C0">
        <w:rPr>
          <w:bCs/>
        </w:rPr>
        <w:t xml:space="preserve"> año</w:t>
      </w:r>
      <w:r w:rsidR="000A7432" w:rsidRPr="003D18C0">
        <w:rPr>
          <w:bCs/>
        </w:rPr>
        <w:t>s</w:t>
      </w:r>
      <w:r w:rsidR="0041415D" w:rsidRPr="003D18C0">
        <w:rPr>
          <w:bCs/>
        </w:rPr>
        <w:t xml:space="preserve"> 201</w:t>
      </w:r>
      <w:r w:rsidR="000A7432" w:rsidRPr="003D18C0">
        <w:rPr>
          <w:bCs/>
        </w:rPr>
        <w:t>6</w:t>
      </w:r>
      <w:r w:rsidR="0041415D" w:rsidRPr="003D18C0">
        <w:rPr>
          <w:bCs/>
        </w:rPr>
        <w:t xml:space="preserve"> y </w:t>
      </w:r>
      <w:r w:rsidR="00057211" w:rsidRPr="003D18C0">
        <w:rPr>
          <w:bCs/>
        </w:rPr>
        <w:t>201</w:t>
      </w:r>
      <w:r w:rsidR="000A7432" w:rsidRPr="003D18C0">
        <w:rPr>
          <w:bCs/>
        </w:rPr>
        <w:t>7, librándose a su utilización en 2018</w:t>
      </w:r>
      <w:r w:rsidR="0041415D" w:rsidRPr="003D18C0">
        <w:rPr>
          <w:bCs/>
        </w:rPr>
        <w:t>.</w:t>
      </w:r>
      <w:r w:rsidR="00057211" w:rsidRPr="003D18C0">
        <w:rPr>
          <w:rStyle w:val="FootnoteReference"/>
          <w:bCs/>
        </w:rPr>
        <w:footnoteReference w:id="7"/>
      </w:r>
      <w:bookmarkEnd w:id="7"/>
    </w:p>
    <w:p w:rsidR="00B64EE2" w:rsidRPr="003D18C0" w:rsidRDefault="00B64EE2" w:rsidP="00A87C94"/>
    <w:p w:rsidR="00133CDE" w:rsidRPr="003D18C0" w:rsidRDefault="00EB7564" w:rsidP="00A87C94">
      <w:pPr>
        <w:widowControl w:val="0"/>
        <w:numPr>
          <w:ilvl w:val="1"/>
          <w:numId w:val="2"/>
        </w:numPr>
        <w:tabs>
          <w:tab w:val="clear" w:pos="360"/>
          <w:tab w:val="num" w:pos="709"/>
        </w:tabs>
        <w:adjustRightInd w:val="0"/>
        <w:ind w:left="709" w:hanging="709"/>
        <w:jc w:val="both"/>
        <w:textAlignment w:val="baseline"/>
      </w:pPr>
      <w:bookmarkStart w:id="8" w:name="_Ref306014981"/>
      <w:r w:rsidRPr="003D18C0">
        <w:t xml:space="preserve">En función del </w:t>
      </w:r>
      <w:r w:rsidR="00C92504">
        <w:t>diseño</w:t>
      </w:r>
      <w:r w:rsidR="00F30C94" w:rsidRPr="003D18C0">
        <w:t xml:space="preserve"> </w:t>
      </w:r>
      <w:r w:rsidR="007471C2" w:rsidRPr="003D18C0">
        <w:t xml:space="preserve">elaborado </w:t>
      </w:r>
      <w:r w:rsidR="00133CDE" w:rsidRPr="003D18C0">
        <w:t xml:space="preserve">por </w:t>
      </w:r>
      <w:r w:rsidR="004000B9" w:rsidRPr="003D18C0">
        <w:t xml:space="preserve">la firma </w:t>
      </w:r>
      <w:r w:rsidR="00F30C94" w:rsidRPr="003D18C0">
        <w:t>consultor</w:t>
      </w:r>
      <w:r w:rsidR="004000B9" w:rsidRPr="003D18C0">
        <w:t>a</w:t>
      </w:r>
      <w:r w:rsidR="00F30C94" w:rsidRPr="003D18C0">
        <w:t xml:space="preserve"> </w:t>
      </w:r>
      <w:r w:rsidR="00CC458A" w:rsidRPr="003D18C0">
        <w:t xml:space="preserve">WSP </w:t>
      </w:r>
      <w:proofErr w:type="spellStart"/>
      <w:r w:rsidR="00CC458A" w:rsidRPr="003D18C0">
        <w:t>Group</w:t>
      </w:r>
      <w:proofErr w:type="spellEnd"/>
      <w:r w:rsidR="00CC458A" w:rsidRPr="003D18C0">
        <w:t xml:space="preserve"> </w:t>
      </w:r>
      <w:proofErr w:type="spellStart"/>
      <w:r w:rsidR="00CC458A" w:rsidRPr="003D18C0">
        <w:t>Canada</w:t>
      </w:r>
      <w:proofErr w:type="spellEnd"/>
      <w:r w:rsidR="00CC458A" w:rsidRPr="003D18C0">
        <w:t xml:space="preserve"> Inc. para este </w:t>
      </w:r>
      <w:r w:rsidR="008452AB" w:rsidRPr="003D18C0">
        <w:t>tramo vial</w:t>
      </w:r>
      <w:r w:rsidR="00133CDE" w:rsidRPr="003D18C0">
        <w:t>, la</w:t>
      </w:r>
      <w:r w:rsidR="00133CDE" w:rsidRPr="003D18C0">
        <w:rPr>
          <w:bCs/>
        </w:rPr>
        <w:t>s carac</w:t>
      </w:r>
      <w:r w:rsidR="000C240A" w:rsidRPr="003D18C0">
        <w:rPr>
          <w:bCs/>
        </w:rPr>
        <w:t xml:space="preserve">terísticas </w:t>
      </w:r>
      <w:r w:rsidR="00A801C7" w:rsidRPr="003D18C0">
        <w:rPr>
          <w:bCs/>
        </w:rPr>
        <w:t xml:space="preserve">de las obras de </w:t>
      </w:r>
      <w:r w:rsidRPr="003D18C0">
        <w:rPr>
          <w:bCs/>
        </w:rPr>
        <w:t>reconstrucción</w:t>
      </w:r>
      <w:r w:rsidR="000C240A" w:rsidRPr="003D18C0">
        <w:rPr>
          <w:bCs/>
        </w:rPr>
        <w:t xml:space="preserve"> y mejora</w:t>
      </w:r>
      <w:r w:rsidR="00F30C94" w:rsidRPr="003D18C0">
        <w:rPr>
          <w:bCs/>
        </w:rPr>
        <w:t xml:space="preserve"> de la vía</w:t>
      </w:r>
      <w:r w:rsidR="00133CDE" w:rsidRPr="003D18C0">
        <w:rPr>
          <w:bCs/>
        </w:rPr>
        <w:t>, incluyen:</w:t>
      </w:r>
      <w:bookmarkEnd w:id="8"/>
      <w:r w:rsidR="00133CDE" w:rsidRPr="003D18C0">
        <w:rPr>
          <w:bCs/>
        </w:rPr>
        <w:t xml:space="preserve"> </w:t>
      </w:r>
    </w:p>
    <w:p w:rsidR="00133CDE" w:rsidRPr="003D18C0" w:rsidRDefault="00133CDE" w:rsidP="00A87C94">
      <w:pPr>
        <w:jc w:val="both"/>
        <w:rPr>
          <w:bCs/>
        </w:rPr>
      </w:pPr>
    </w:p>
    <w:p w:rsidR="005C3FF0" w:rsidRPr="003D18C0" w:rsidRDefault="00EB7564" w:rsidP="00A87C94">
      <w:pPr>
        <w:pStyle w:val="ListParagraph"/>
        <w:numPr>
          <w:ilvl w:val="0"/>
          <w:numId w:val="10"/>
        </w:numPr>
        <w:jc w:val="both"/>
        <w:rPr>
          <w:bCs/>
          <w:szCs w:val="24"/>
        </w:rPr>
      </w:pPr>
      <w:r w:rsidRPr="003D18C0">
        <w:rPr>
          <w:bCs/>
          <w:lang w:val="es-ES"/>
        </w:rPr>
        <w:t>Mejora de la calzada</w:t>
      </w:r>
      <w:r w:rsidR="003E6AFC" w:rsidRPr="003D18C0">
        <w:rPr>
          <w:bCs/>
          <w:lang w:val="es-ES"/>
        </w:rPr>
        <w:t>: (i) ampliación de</w:t>
      </w:r>
      <w:r w:rsidR="00442A79" w:rsidRPr="003D18C0">
        <w:rPr>
          <w:bCs/>
          <w:lang w:val="es-ES"/>
        </w:rPr>
        <w:t>l</w:t>
      </w:r>
      <w:r w:rsidR="003E6AFC" w:rsidRPr="003D18C0">
        <w:rPr>
          <w:bCs/>
          <w:lang w:val="es-ES"/>
        </w:rPr>
        <w:t xml:space="preserve"> ancho a 7,00 m total; (ii)</w:t>
      </w:r>
      <w:r w:rsidR="005C3FF0" w:rsidRPr="003D18C0">
        <w:rPr>
          <w:bCs/>
          <w:lang w:val="es-ES"/>
        </w:rPr>
        <w:t xml:space="preserve"> r</w:t>
      </w:r>
      <w:r w:rsidRPr="003D18C0">
        <w:rPr>
          <w:bCs/>
          <w:lang w:val="es-ES"/>
        </w:rPr>
        <w:t xml:space="preserve">econstrucción </w:t>
      </w:r>
      <w:r w:rsidR="003E6AFC" w:rsidRPr="003D18C0">
        <w:rPr>
          <w:bCs/>
          <w:lang w:val="es-ES"/>
        </w:rPr>
        <w:t>completa</w:t>
      </w:r>
      <w:r w:rsidRPr="003D18C0">
        <w:rPr>
          <w:bCs/>
          <w:lang w:val="es-ES"/>
        </w:rPr>
        <w:t xml:space="preserve"> de </w:t>
      </w:r>
      <w:r w:rsidR="005C3FF0" w:rsidRPr="003D18C0">
        <w:rPr>
          <w:bCs/>
          <w:lang w:val="es-ES"/>
        </w:rPr>
        <w:t xml:space="preserve">la </w:t>
      </w:r>
      <w:r w:rsidRPr="003D18C0">
        <w:rPr>
          <w:bCs/>
          <w:lang w:val="es-ES"/>
        </w:rPr>
        <w:t xml:space="preserve">estructura de pavimento en </w:t>
      </w:r>
      <w:r w:rsidR="005C3FF0" w:rsidRPr="003D18C0">
        <w:rPr>
          <w:bCs/>
          <w:lang w:val="es-ES"/>
        </w:rPr>
        <w:t>toda la extensión de la vía (</w:t>
      </w:r>
      <w:r w:rsidR="00CC458A" w:rsidRPr="003D18C0">
        <w:rPr>
          <w:bCs/>
          <w:lang w:val="es-ES"/>
        </w:rPr>
        <w:t>29</w:t>
      </w:r>
      <w:r w:rsidR="002B23FB" w:rsidRPr="003D18C0">
        <w:rPr>
          <w:bCs/>
          <w:lang w:val="es-ES"/>
        </w:rPr>
        <w:t>,6</w:t>
      </w:r>
      <w:r w:rsidR="00CC458A" w:rsidRPr="003D18C0">
        <w:rPr>
          <w:bCs/>
          <w:lang w:val="es-ES"/>
        </w:rPr>
        <w:t>3</w:t>
      </w:r>
      <w:r w:rsidR="005C3FF0" w:rsidRPr="003D18C0">
        <w:rPr>
          <w:bCs/>
          <w:lang w:val="es-ES"/>
        </w:rPr>
        <w:t xml:space="preserve"> km), </w:t>
      </w:r>
      <w:r w:rsidR="00EA7DE7" w:rsidRPr="003D18C0">
        <w:rPr>
          <w:bCs/>
          <w:lang w:val="es-ES"/>
        </w:rPr>
        <w:t>previéndose</w:t>
      </w:r>
      <w:r w:rsidR="005C3FF0" w:rsidRPr="003D18C0">
        <w:rPr>
          <w:bCs/>
          <w:lang w:val="es-ES"/>
        </w:rPr>
        <w:t xml:space="preserve"> 20 cm de base granular sobre la </w:t>
      </w:r>
      <w:r w:rsidR="004000B9" w:rsidRPr="003D18C0">
        <w:rPr>
          <w:bCs/>
          <w:lang w:val="es-ES"/>
        </w:rPr>
        <w:t xml:space="preserve">capa de </w:t>
      </w:r>
      <w:r w:rsidR="005C3FF0" w:rsidRPr="003D18C0">
        <w:rPr>
          <w:bCs/>
          <w:lang w:val="es-ES"/>
        </w:rPr>
        <w:t>sub-base existente, 1</w:t>
      </w:r>
      <w:r w:rsidR="004000B9" w:rsidRPr="003D18C0">
        <w:rPr>
          <w:bCs/>
          <w:lang w:val="es-ES"/>
        </w:rPr>
        <w:t>4</w:t>
      </w:r>
      <w:r w:rsidR="005C3FF0" w:rsidRPr="003D18C0">
        <w:rPr>
          <w:bCs/>
          <w:lang w:val="es-ES"/>
        </w:rPr>
        <w:t xml:space="preserve"> cm de base </w:t>
      </w:r>
      <w:r w:rsidR="00CC458A" w:rsidRPr="003D18C0">
        <w:rPr>
          <w:bCs/>
          <w:lang w:val="es-ES"/>
        </w:rPr>
        <w:t>asfáltica</w:t>
      </w:r>
      <w:r w:rsidR="004000B9" w:rsidRPr="003D18C0">
        <w:rPr>
          <w:bCs/>
          <w:lang w:val="es-ES"/>
        </w:rPr>
        <w:t xml:space="preserve"> </w:t>
      </w:r>
      <w:r w:rsidR="005C3FF0" w:rsidRPr="003D18C0">
        <w:rPr>
          <w:bCs/>
          <w:lang w:val="es-ES"/>
        </w:rPr>
        <w:t>y 7</w:t>
      </w:r>
      <w:r w:rsidR="003E6AFC" w:rsidRPr="003D18C0">
        <w:rPr>
          <w:bCs/>
          <w:lang w:val="es-ES"/>
        </w:rPr>
        <w:t>,0</w:t>
      </w:r>
      <w:r w:rsidR="005C3FF0" w:rsidRPr="003D18C0">
        <w:rPr>
          <w:bCs/>
          <w:lang w:val="es-ES"/>
        </w:rPr>
        <w:t xml:space="preserve"> cm de carpeta asfáltica.</w:t>
      </w:r>
    </w:p>
    <w:p w:rsidR="005C3FF0" w:rsidRPr="003D18C0" w:rsidRDefault="005C3FF0" w:rsidP="005C3FF0">
      <w:pPr>
        <w:pStyle w:val="ListParagraph"/>
        <w:ind w:left="1068"/>
        <w:jc w:val="both"/>
        <w:rPr>
          <w:bCs/>
          <w:szCs w:val="24"/>
        </w:rPr>
      </w:pPr>
    </w:p>
    <w:p w:rsidR="00133CDE" w:rsidRPr="003D18C0" w:rsidRDefault="003725F3" w:rsidP="00A87C94">
      <w:pPr>
        <w:pStyle w:val="ListParagraph"/>
        <w:numPr>
          <w:ilvl w:val="0"/>
          <w:numId w:val="10"/>
        </w:numPr>
        <w:jc w:val="both"/>
        <w:rPr>
          <w:bCs/>
          <w:szCs w:val="24"/>
        </w:rPr>
      </w:pPr>
      <w:r w:rsidRPr="003D18C0">
        <w:rPr>
          <w:bCs/>
          <w:szCs w:val="24"/>
        </w:rPr>
        <w:t>Con</w:t>
      </w:r>
      <w:r w:rsidR="00AD59B9" w:rsidRPr="003D18C0">
        <w:rPr>
          <w:bCs/>
          <w:szCs w:val="24"/>
        </w:rPr>
        <w:t xml:space="preserve">strucción </w:t>
      </w:r>
      <w:r w:rsidRPr="003D18C0">
        <w:rPr>
          <w:bCs/>
          <w:szCs w:val="24"/>
        </w:rPr>
        <w:t>de hombros</w:t>
      </w:r>
      <w:r w:rsidR="00AD59B9" w:rsidRPr="003D18C0">
        <w:rPr>
          <w:bCs/>
          <w:szCs w:val="24"/>
        </w:rPr>
        <w:t xml:space="preserve"> con un ancho</w:t>
      </w:r>
      <w:r w:rsidRPr="003D18C0">
        <w:rPr>
          <w:bCs/>
          <w:szCs w:val="24"/>
        </w:rPr>
        <w:t xml:space="preserve"> </w:t>
      </w:r>
      <w:r w:rsidR="00AD59B9" w:rsidRPr="003D18C0">
        <w:rPr>
          <w:bCs/>
          <w:szCs w:val="24"/>
        </w:rPr>
        <w:t>de</w:t>
      </w:r>
      <w:r w:rsidR="004000B9" w:rsidRPr="003D18C0">
        <w:rPr>
          <w:bCs/>
          <w:szCs w:val="24"/>
        </w:rPr>
        <w:t xml:space="preserve"> </w:t>
      </w:r>
      <w:r w:rsidR="00EA7DE7" w:rsidRPr="003D18C0">
        <w:rPr>
          <w:bCs/>
          <w:szCs w:val="24"/>
        </w:rPr>
        <w:t>1</w:t>
      </w:r>
      <w:r w:rsidR="004000B9" w:rsidRPr="003D18C0">
        <w:rPr>
          <w:bCs/>
          <w:szCs w:val="24"/>
        </w:rPr>
        <w:t>,</w:t>
      </w:r>
      <w:r w:rsidR="006269D7" w:rsidRPr="003D18C0">
        <w:rPr>
          <w:bCs/>
          <w:szCs w:val="24"/>
        </w:rPr>
        <w:t>5</w:t>
      </w:r>
      <w:r w:rsidR="004000B9" w:rsidRPr="003D18C0">
        <w:rPr>
          <w:bCs/>
          <w:szCs w:val="24"/>
        </w:rPr>
        <w:t>0 m</w:t>
      </w:r>
      <w:r w:rsidR="00350FE0" w:rsidRPr="003D18C0">
        <w:rPr>
          <w:bCs/>
          <w:szCs w:val="24"/>
        </w:rPr>
        <w:t xml:space="preserve"> en la sección </w:t>
      </w:r>
      <w:r w:rsidR="006269D7" w:rsidRPr="003D18C0">
        <w:rPr>
          <w:bCs/>
          <w:szCs w:val="24"/>
        </w:rPr>
        <w:t xml:space="preserve">rural </w:t>
      </w:r>
      <w:r w:rsidR="005D28A7" w:rsidRPr="003D18C0">
        <w:rPr>
          <w:bCs/>
          <w:szCs w:val="24"/>
        </w:rPr>
        <w:t>estándar (con un equivalente de 2</w:t>
      </w:r>
      <w:r w:rsidR="00350FE0" w:rsidRPr="003D18C0">
        <w:rPr>
          <w:bCs/>
          <w:szCs w:val="24"/>
        </w:rPr>
        <w:t xml:space="preserve">,00 m en </w:t>
      </w:r>
      <w:r w:rsidR="005D28A7" w:rsidRPr="003D18C0">
        <w:rPr>
          <w:bCs/>
          <w:szCs w:val="24"/>
        </w:rPr>
        <w:t xml:space="preserve">la </w:t>
      </w:r>
      <w:r w:rsidR="00350FE0" w:rsidRPr="003D18C0">
        <w:rPr>
          <w:bCs/>
          <w:szCs w:val="24"/>
        </w:rPr>
        <w:t>secci</w:t>
      </w:r>
      <w:r w:rsidR="005D28A7" w:rsidRPr="003D18C0">
        <w:rPr>
          <w:bCs/>
          <w:szCs w:val="24"/>
        </w:rPr>
        <w:t>ón</w:t>
      </w:r>
      <w:r w:rsidR="00350FE0" w:rsidRPr="003D18C0">
        <w:rPr>
          <w:bCs/>
          <w:szCs w:val="24"/>
        </w:rPr>
        <w:t xml:space="preserve"> </w:t>
      </w:r>
      <w:r w:rsidR="005D28A7" w:rsidRPr="003D18C0">
        <w:rPr>
          <w:bCs/>
          <w:szCs w:val="24"/>
        </w:rPr>
        <w:t>urbana estándar</w:t>
      </w:r>
      <w:r w:rsidR="00350FE0" w:rsidRPr="003D18C0">
        <w:rPr>
          <w:bCs/>
          <w:szCs w:val="24"/>
        </w:rPr>
        <w:t xml:space="preserve">); en </w:t>
      </w:r>
      <w:r w:rsidR="005D28A7" w:rsidRPr="003D18C0">
        <w:rPr>
          <w:bCs/>
          <w:szCs w:val="24"/>
        </w:rPr>
        <w:t>el perfil</w:t>
      </w:r>
      <w:r w:rsidR="00AD59B9" w:rsidRPr="003D18C0">
        <w:rPr>
          <w:bCs/>
          <w:szCs w:val="24"/>
        </w:rPr>
        <w:t xml:space="preserve"> </w:t>
      </w:r>
      <w:r w:rsidR="005D28A7" w:rsidRPr="003D18C0">
        <w:rPr>
          <w:bCs/>
          <w:szCs w:val="24"/>
        </w:rPr>
        <w:t>rural, los hombros</w:t>
      </w:r>
      <w:r w:rsidR="00AD59B9" w:rsidRPr="003D18C0">
        <w:rPr>
          <w:bCs/>
          <w:szCs w:val="24"/>
        </w:rPr>
        <w:t xml:space="preserve"> </w:t>
      </w:r>
      <w:r w:rsidR="005D28A7" w:rsidRPr="003D18C0">
        <w:rPr>
          <w:bCs/>
          <w:szCs w:val="24"/>
        </w:rPr>
        <w:t>se conforman con</w:t>
      </w:r>
      <w:r w:rsidR="004000B9" w:rsidRPr="003D18C0">
        <w:rPr>
          <w:bCs/>
          <w:szCs w:val="24"/>
        </w:rPr>
        <w:t xml:space="preserve"> una extensión del pavimento </w:t>
      </w:r>
      <w:r w:rsidR="005D28A7" w:rsidRPr="003D18C0">
        <w:rPr>
          <w:bCs/>
          <w:szCs w:val="24"/>
        </w:rPr>
        <w:t xml:space="preserve">de la calzada </w:t>
      </w:r>
      <w:r w:rsidR="004000B9" w:rsidRPr="003D18C0">
        <w:rPr>
          <w:bCs/>
          <w:szCs w:val="24"/>
        </w:rPr>
        <w:t xml:space="preserve">en </w:t>
      </w:r>
      <w:r w:rsidR="005D28A7" w:rsidRPr="003D18C0">
        <w:rPr>
          <w:bCs/>
          <w:szCs w:val="24"/>
        </w:rPr>
        <w:t>0</w:t>
      </w:r>
      <w:r w:rsidR="004000B9" w:rsidRPr="003D18C0">
        <w:rPr>
          <w:bCs/>
          <w:szCs w:val="24"/>
        </w:rPr>
        <w:t>,</w:t>
      </w:r>
      <w:r w:rsidR="005D28A7" w:rsidRPr="003D18C0">
        <w:rPr>
          <w:bCs/>
          <w:szCs w:val="24"/>
        </w:rPr>
        <w:t>5</w:t>
      </w:r>
      <w:r w:rsidR="004000B9" w:rsidRPr="003D18C0">
        <w:rPr>
          <w:bCs/>
          <w:szCs w:val="24"/>
        </w:rPr>
        <w:t>0 m y superficie granular</w:t>
      </w:r>
      <w:r w:rsidR="00350FE0" w:rsidRPr="003D18C0">
        <w:rPr>
          <w:bCs/>
          <w:szCs w:val="24"/>
        </w:rPr>
        <w:t>/albañilería</w:t>
      </w:r>
      <w:r w:rsidR="004000B9" w:rsidRPr="003D18C0">
        <w:rPr>
          <w:bCs/>
          <w:szCs w:val="24"/>
        </w:rPr>
        <w:t xml:space="preserve"> en el resto</w:t>
      </w:r>
      <w:r w:rsidR="007601AE" w:rsidRPr="003D18C0">
        <w:rPr>
          <w:bCs/>
          <w:szCs w:val="24"/>
        </w:rPr>
        <w:t>.</w:t>
      </w:r>
    </w:p>
    <w:p w:rsidR="00EB7564" w:rsidRPr="003D18C0" w:rsidRDefault="00EB7564" w:rsidP="00A87C94">
      <w:pPr>
        <w:pStyle w:val="ListParagraph"/>
        <w:ind w:left="1068"/>
        <w:jc w:val="both"/>
        <w:rPr>
          <w:bCs/>
          <w:szCs w:val="24"/>
        </w:rPr>
      </w:pPr>
    </w:p>
    <w:p w:rsidR="00A801C7" w:rsidRPr="003D18C0" w:rsidRDefault="00A801C7" w:rsidP="00A87C94">
      <w:pPr>
        <w:pStyle w:val="ListParagraph"/>
        <w:numPr>
          <w:ilvl w:val="0"/>
          <w:numId w:val="10"/>
        </w:numPr>
        <w:jc w:val="both"/>
        <w:rPr>
          <w:bCs/>
        </w:rPr>
      </w:pPr>
      <w:r w:rsidRPr="003D18C0">
        <w:rPr>
          <w:bCs/>
        </w:rPr>
        <w:t>C</w:t>
      </w:r>
      <w:r w:rsidR="00133CDE" w:rsidRPr="003D18C0">
        <w:rPr>
          <w:bCs/>
        </w:rPr>
        <w:t xml:space="preserve">onstrucción de nuevas obras de drenaje o ampliación de existentes, en correlación con </w:t>
      </w:r>
      <w:r w:rsidR="007601AE" w:rsidRPr="003D18C0">
        <w:rPr>
          <w:bCs/>
        </w:rPr>
        <w:t>la importancia de la carretera</w:t>
      </w:r>
      <w:r w:rsidR="00322CC9" w:rsidRPr="003D18C0">
        <w:rPr>
          <w:bCs/>
        </w:rPr>
        <w:t>, incluyendo todas las obras complementarias necesarias</w:t>
      </w:r>
      <w:r w:rsidRPr="003D18C0">
        <w:t>.</w:t>
      </w:r>
    </w:p>
    <w:p w:rsidR="00EB7564" w:rsidRPr="003D18C0" w:rsidRDefault="00EB7564" w:rsidP="00CC458A">
      <w:pPr>
        <w:pStyle w:val="ListParagraph"/>
        <w:ind w:firstLine="708"/>
        <w:rPr>
          <w:bCs/>
        </w:rPr>
      </w:pPr>
    </w:p>
    <w:p w:rsidR="00E9153D" w:rsidRPr="00E9153D" w:rsidRDefault="00EB7564" w:rsidP="00E9153D">
      <w:pPr>
        <w:pStyle w:val="ListParagraph"/>
        <w:numPr>
          <w:ilvl w:val="0"/>
          <w:numId w:val="10"/>
        </w:numPr>
        <w:jc w:val="both"/>
        <w:rPr>
          <w:bCs/>
        </w:rPr>
      </w:pPr>
      <w:r w:rsidRPr="00E9153D">
        <w:rPr>
          <w:bCs/>
        </w:rPr>
        <w:t>P</w:t>
      </w:r>
      <w:r w:rsidR="00A801C7" w:rsidRPr="00E9153D">
        <w:rPr>
          <w:bCs/>
        </w:rPr>
        <w:t>ro</w:t>
      </w:r>
      <w:r w:rsidR="00133CDE" w:rsidRPr="00E9153D">
        <w:rPr>
          <w:bCs/>
        </w:rPr>
        <w:t xml:space="preserve">visión de </w:t>
      </w:r>
      <w:r w:rsidR="007601AE" w:rsidRPr="00E9153D">
        <w:rPr>
          <w:bCs/>
        </w:rPr>
        <w:t xml:space="preserve">adecuadas </w:t>
      </w:r>
      <w:r w:rsidR="00133CDE" w:rsidRPr="00E9153D">
        <w:rPr>
          <w:bCs/>
        </w:rPr>
        <w:t>condiciones de seguridad vial</w:t>
      </w:r>
      <w:r w:rsidR="00A801C7" w:rsidRPr="00E9153D">
        <w:rPr>
          <w:bCs/>
        </w:rPr>
        <w:t xml:space="preserve"> para la </w:t>
      </w:r>
      <w:r w:rsidRPr="00E9153D">
        <w:rPr>
          <w:bCs/>
        </w:rPr>
        <w:t>ruta</w:t>
      </w:r>
      <w:r w:rsidR="00133CDE" w:rsidRPr="00E9153D">
        <w:rPr>
          <w:bCs/>
        </w:rPr>
        <w:t xml:space="preserve">, </w:t>
      </w:r>
      <w:r w:rsidR="00A801C7" w:rsidRPr="00E9153D">
        <w:rPr>
          <w:bCs/>
        </w:rPr>
        <w:t xml:space="preserve">incluyendo la </w:t>
      </w:r>
      <w:r w:rsidRPr="00E9153D">
        <w:rPr>
          <w:bCs/>
        </w:rPr>
        <w:t>colocaci</w:t>
      </w:r>
      <w:r w:rsidR="00A801C7" w:rsidRPr="00E9153D">
        <w:rPr>
          <w:bCs/>
        </w:rPr>
        <w:t xml:space="preserve">ón de </w:t>
      </w:r>
      <w:r w:rsidR="00133CDE" w:rsidRPr="00E9153D">
        <w:rPr>
          <w:bCs/>
        </w:rPr>
        <w:t>señal</w:t>
      </w:r>
      <w:r w:rsidRPr="00E9153D">
        <w:rPr>
          <w:bCs/>
        </w:rPr>
        <w:t xml:space="preserve">es </w:t>
      </w:r>
      <w:r w:rsidR="00133CDE" w:rsidRPr="00E9153D">
        <w:rPr>
          <w:bCs/>
        </w:rPr>
        <w:t>horizontal</w:t>
      </w:r>
      <w:r w:rsidRPr="00E9153D">
        <w:rPr>
          <w:bCs/>
        </w:rPr>
        <w:t>es</w:t>
      </w:r>
      <w:r w:rsidR="00133CDE" w:rsidRPr="00E9153D">
        <w:rPr>
          <w:bCs/>
        </w:rPr>
        <w:t xml:space="preserve"> y vertical</w:t>
      </w:r>
      <w:r w:rsidRPr="00E9153D">
        <w:rPr>
          <w:bCs/>
        </w:rPr>
        <w:t>es</w:t>
      </w:r>
      <w:r w:rsidR="00A801C7" w:rsidRPr="00E9153D">
        <w:rPr>
          <w:bCs/>
        </w:rPr>
        <w:t xml:space="preserve"> acorde a las normas internacionales</w:t>
      </w:r>
      <w:r w:rsidR="00133CDE" w:rsidRPr="00E9153D">
        <w:rPr>
          <w:bCs/>
        </w:rPr>
        <w:t xml:space="preserve">, </w:t>
      </w:r>
      <w:r w:rsidR="00A801C7" w:rsidRPr="00E9153D">
        <w:rPr>
          <w:bCs/>
        </w:rPr>
        <w:t>así como la colocación de bar</w:t>
      </w:r>
      <w:r w:rsidR="00DC27FD" w:rsidRPr="00E9153D">
        <w:rPr>
          <w:bCs/>
        </w:rPr>
        <w:t>reras</w:t>
      </w:r>
      <w:r w:rsidR="00A801C7" w:rsidRPr="00E9153D">
        <w:rPr>
          <w:bCs/>
        </w:rPr>
        <w:t xml:space="preserve"> laterales de seguridad en zonas peligrosas</w:t>
      </w:r>
      <w:r w:rsidR="00133CDE" w:rsidRPr="00E9153D">
        <w:rPr>
          <w:bCs/>
        </w:rPr>
        <w:t>.</w:t>
      </w:r>
      <w:r w:rsidR="00E9153D" w:rsidRPr="00E9153D">
        <w:rPr>
          <w:bCs/>
        </w:rPr>
        <w:br w:type="page"/>
      </w:r>
    </w:p>
    <w:p w:rsidR="002A7AC5" w:rsidRPr="003D18C0" w:rsidRDefault="002A7AC5" w:rsidP="002A7AC5">
      <w:pPr>
        <w:widowControl w:val="0"/>
        <w:numPr>
          <w:ilvl w:val="1"/>
          <w:numId w:val="2"/>
        </w:numPr>
        <w:tabs>
          <w:tab w:val="clear" w:pos="360"/>
          <w:tab w:val="num" w:pos="709"/>
        </w:tabs>
        <w:adjustRightInd w:val="0"/>
        <w:ind w:left="709" w:hanging="709"/>
        <w:jc w:val="both"/>
        <w:textAlignment w:val="baseline"/>
      </w:pPr>
      <w:bookmarkStart w:id="9" w:name="_Ref338538696"/>
      <w:r w:rsidRPr="003D18C0">
        <w:rPr>
          <w:b/>
          <w:szCs w:val="24"/>
        </w:rPr>
        <w:lastRenderedPageBreak/>
        <w:t>Resumen del Proyecto.</w:t>
      </w:r>
      <w:r w:rsidRPr="003D18C0">
        <w:rPr>
          <w:szCs w:val="24"/>
        </w:rPr>
        <w:t xml:space="preserve"> En el Cuadro II-1 se presentan las condiciones físicas de la vía para los escenarios “Sin Proyecto” y “Con Proyecto”</w:t>
      </w:r>
      <w:r w:rsidR="009308A8" w:rsidRPr="003D18C0">
        <w:rPr>
          <w:szCs w:val="24"/>
        </w:rPr>
        <w:t xml:space="preserve">, </w:t>
      </w:r>
      <w:r w:rsidRPr="003D18C0">
        <w:rPr>
          <w:szCs w:val="24"/>
        </w:rPr>
        <w:t>incluye</w:t>
      </w:r>
      <w:r w:rsidR="009308A8" w:rsidRPr="003D18C0">
        <w:rPr>
          <w:szCs w:val="24"/>
        </w:rPr>
        <w:t>ndo</w:t>
      </w:r>
      <w:r w:rsidRPr="003D18C0">
        <w:rPr>
          <w:szCs w:val="24"/>
        </w:rPr>
        <w:t xml:space="preserve"> dimensiones básicas de la plataforma y la composición de la estructura de pavimento</w:t>
      </w:r>
      <w:r w:rsidR="009308A8" w:rsidRPr="003D18C0">
        <w:rPr>
          <w:szCs w:val="24"/>
        </w:rPr>
        <w:t>.</w:t>
      </w:r>
      <w:bookmarkEnd w:id="9"/>
    </w:p>
    <w:p w:rsidR="002A7AC5" w:rsidRPr="003D18C0" w:rsidRDefault="002A7AC5" w:rsidP="002A7AC5">
      <w:pPr>
        <w:widowControl w:val="0"/>
        <w:numPr>
          <w:ilvl w:val="1"/>
          <w:numId w:val="2"/>
        </w:numPr>
        <w:tabs>
          <w:tab w:val="clear" w:pos="360"/>
          <w:tab w:val="num" w:pos="709"/>
        </w:tabs>
        <w:adjustRightInd w:val="0"/>
        <w:ind w:left="709" w:hanging="709"/>
        <w:jc w:val="both"/>
        <w:textAlignment w:val="baseline"/>
        <w:sectPr w:rsidR="002A7AC5" w:rsidRPr="003D18C0" w:rsidSect="00E12286">
          <w:footerReference w:type="default" r:id="rId14"/>
          <w:pgSz w:w="12242" w:h="15842" w:code="1"/>
          <w:pgMar w:top="1440" w:right="1298" w:bottom="1440" w:left="1797" w:header="731" w:footer="1134" w:gutter="0"/>
          <w:pgNumType w:start="1"/>
          <w:cols w:space="720"/>
        </w:sectPr>
      </w:pPr>
    </w:p>
    <w:p w:rsidR="00D30387" w:rsidRPr="003D18C0" w:rsidRDefault="00D30387" w:rsidP="00BF3AFE">
      <w:pPr>
        <w:jc w:val="center"/>
        <w:rPr>
          <w:b/>
          <w:sz w:val="20"/>
        </w:rPr>
      </w:pPr>
    </w:p>
    <w:p w:rsidR="00EF2817" w:rsidRPr="003D18C0" w:rsidRDefault="00EF2817" w:rsidP="00BF3AFE">
      <w:pPr>
        <w:jc w:val="center"/>
        <w:rPr>
          <w:b/>
          <w:sz w:val="20"/>
        </w:rPr>
      </w:pPr>
    </w:p>
    <w:p w:rsidR="00BF3AFE" w:rsidRPr="003D18C0" w:rsidRDefault="00BF3AFE" w:rsidP="00BF3AFE">
      <w:pPr>
        <w:jc w:val="center"/>
        <w:rPr>
          <w:b/>
          <w:sz w:val="20"/>
        </w:rPr>
      </w:pPr>
      <w:r w:rsidRPr="003D18C0">
        <w:rPr>
          <w:b/>
          <w:sz w:val="20"/>
        </w:rPr>
        <w:t>Cuadro II-1</w:t>
      </w:r>
    </w:p>
    <w:p w:rsidR="00BF3AFE" w:rsidRPr="003D18C0" w:rsidRDefault="00BF3AFE" w:rsidP="00BF3AFE">
      <w:pPr>
        <w:jc w:val="center"/>
        <w:rPr>
          <w:b/>
          <w:bCs/>
          <w:sz w:val="20"/>
          <w:lang w:val="es-ES" w:eastAsia="es-ES"/>
        </w:rPr>
      </w:pPr>
      <w:r w:rsidRPr="003D18C0">
        <w:rPr>
          <w:b/>
          <w:bCs/>
          <w:sz w:val="20"/>
          <w:lang w:val="es-ES" w:eastAsia="es-ES"/>
        </w:rPr>
        <w:t xml:space="preserve">PROYECTO: RUTA N°1 Tramo </w:t>
      </w:r>
      <w:r w:rsidR="002F35DC" w:rsidRPr="003D18C0">
        <w:rPr>
          <w:b/>
          <w:bCs/>
          <w:sz w:val="20"/>
          <w:lang w:val="es-ES" w:eastAsia="es-ES"/>
        </w:rPr>
        <w:t>‘</w:t>
      </w:r>
      <w:r w:rsidR="00EA7DE7" w:rsidRPr="003D18C0">
        <w:rPr>
          <w:b/>
          <w:bCs/>
          <w:sz w:val="20"/>
          <w:lang w:val="es-ES" w:eastAsia="es-ES"/>
        </w:rPr>
        <w:t>CAMP COQ</w:t>
      </w:r>
      <w:r w:rsidR="002F35DC" w:rsidRPr="003D18C0">
        <w:rPr>
          <w:b/>
          <w:bCs/>
          <w:sz w:val="20"/>
          <w:lang w:val="es-ES" w:eastAsia="es-ES"/>
        </w:rPr>
        <w:t xml:space="preserve"> - VAUDREUIL’</w:t>
      </w:r>
    </w:p>
    <w:p w:rsidR="00BF3AFE" w:rsidRPr="003D18C0" w:rsidRDefault="00BF3AFE" w:rsidP="00BF3AFE">
      <w:pPr>
        <w:jc w:val="center"/>
        <w:rPr>
          <w:b/>
          <w:bCs/>
          <w:sz w:val="20"/>
          <w:lang w:val="es-ES" w:eastAsia="es-ES"/>
        </w:rPr>
      </w:pPr>
      <w:r w:rsidRPr="003D18C0">
        <w:rPr>
          <w:b/>
          <w:bCs/>
          <w:sz w:val="20"/>
          <w:lang w:val="es-ES" w:eastAsia="es-ES"/>
        </w:rPr>
        <w:t>Características Técnicas de las Vías y las Obras del Proyecto</w:t>
      </w:r>
    </w:p>
    <w:p w:rsidR="00BF3AFE" w:rsidRPr="003D18C0" w:rsidRDefault="00BF3AFE" w:rsidP="00BF3AFE">
      <w:pPr>
        <w:jc w:val="center"/>
        <w:rPr>
          <w:b/>
          <w:bCs/>
          <w:sz w:val="20"/>
          <w:lang w:val="es-ES" w:eastAsia="es-ES"/>
        </w:rPr>
      </w:pPr>
    </w:p>
    <w:p w:rsidR="00BF3AFE" w:rsidRPr="003D18C0" w:rsidRDefault="00264886" w:rsidP="00BF3AFE">
      <w:pPr>
        <w:jc w:val="center"/>
        <w:rPr>
          <w:b/>
          <w:bCs/>
          <w:sz w:val="20"/>
          <w:lang w:val="es-ES" w:eastAsia="es-ES"/>
        </w:rPr>
      </w:pPr>
      <w:r w:rsidRPr="00264886">
        <w:rPr>
          <w:noProof/>
          <w:lang w:val="en-US"/>
        </w:rPr>
        <w:drawing>
          <wp:inline distT="0" distB="0" distL="0" distR="0">
            <wp:extent cx="9340610" cy="3864634"/>
            <wp:effectExtent l="19050" t="0" r="0" b="0"/>
            <wp:docPr id="17"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srcRect/>
                    <a:stretch>
                      <a:fillRect/>
                    </a:stretch>
                  </pic:blipFill>
                  <pic:spPr bwMode="auto">
                    <a:xfrm>
                      <a:off x="0" y="0"/>
                      <a:ext cx="9339580" cy="3864208"/>
                    </a:xfrm>
                    <a:prstGeom prst="rect">
                      <a:avLst/>
                    </a:prstGeom>
                    <a:noFill/>
                    <a:ln w="9525">
                      <a:noFill/>
                      <a:miter lim="800000"/>
                      <a:headEnd/>
                      <a:tailEnd/>
                    </a:ln>
                  </pic:spPr>
                </pic:pic>
              </a:graphicData>
            </a:graphic>
          </wp:inline>
        </w:drawing>
      </w:r>
    </w:p>
    <w:p w:rsidR="009420E8" w:rsidRPr="003D18C0" w:rsidRDefault="009420E8" w:rsidP="009420E8">
      <w:pPr>
        <w:rPr>
          <w:b/>
          <w:bCs/>
          <w:sz w:val="20"/>
          <w:lang w:val="es-ES" w:eastAsia="es-ES"/>
        </w:rPr>
      </w:pPr>
    </w:p>
    <w:p w:rsidR="009420E8" w:rsidRPr="003D18C0" w:rsidRDefault="009420E8" w:rsidP="009420E8">
      <w:pPr>
        <w:rPr>
          <w:b/>
          <w:bCs/>
          <w:sz w:val="20"/>
          <w:lang w:val="es-ES" w:eastAsia="es-ES"/>
        </w:rPr>
      </w:pPr>
    </w:p>
    <w:p w:rsidR="00BF3AFE" w:rsidRPr="003D18C0" w:rsidRDefault="00BF3AFE" w:rsidP="00BF3AFE">
      <w:pPr>
        <w:jc w:val="center"/>
        <w:rPr>
          <w:smallCaps/>
          <w:lang w:val="es-ES"/>
        </w:rPr>
        <w:sectPr w:rsidR="00BF3AFE" w:rsidRPr="003D18C0" w:rsidSect="00875150">
          <w:pgSz w:w="15842" w:h="12242" w:orient="landscape" w:code="1"/>
          <w:pgMar w:top="1298" w:right="567" w:bottom="1797" w:left="567" w:header="731" w:footer="1134" w:gutter="0"/>
          <w:cols w:space="720"/>
          <w:docGrid w:linePitch="326"/>
        </w:sectPr>
      </w:pPr>
    </w:p>
    <w:p w:rsidR="00832474" w:rsidRPr="003D18C0" w:rsidRDefault="00F939AB" w:rsidP="00A87C94">
      <w:pPr>
        <w:numPr>
          <w:ilvl w:val="0"/>
          <w:numId w:val="11"/>
        </w:numPr>
        <w:ind w:hanging="720"/>
        <w:rPr>
          <w:smallCaps/>
        </w:rPr>
      </w:pPr>
      <w:r w:rsidRPr="003D18C0">
        <w:rPr>
          <w:smallCaps/>
        </w:rPr>
        <w:lastRenderedPageBreak/>
        <w:t>Tránsito actual y proyecciones.</w:t>
      </w:r>
    </w:p>
    <w:p w:rsidR="00F939AB" w:rsidRPr="003D18C0" w:rsidRDefault="00F939AB" w:rsidP="00A87C94">
      <w:pPr>
        <w:jc w:val="both"/>
      </w:pPr>
    </w:p>
    <w:p w:rsidR="00107D1D" w:rsidRPr="003D18C0" w:rsidRDefault="00F939AB" w:rsidP="00DC1C3D">
      <w:pPr>
        <w:numPr>
          <w:ilvl w:val="1"/>
          <w:numId w:val="2"/>
        </w:numPr>
        <w:tabs>
          <w:tab w:val="clear" w:pos="360"/>
          <w:tab w:val="num" w:pos="709"/>
        </w:tabs>
        <w:ind w:left="709" w:hanging="709"/>
        <w:jc w:val="both"/>
      </w:pPr>
      <w:bookmarkStart w:id="10" w:name="_Ref363379392"/>
      <w:bookmarkStart w:id="11" w:name="_Ref418503967"/>
      <w:r w:rsidRPr="003D18C0">
        <w:rPr>
          <w:b/>
        </w:rPr>
        <w:t xml:space="preserve">Tránsito </w:t>
      </w:r>
      <w:r w:rsidR="005B3C08" w:rsidRPr="003D18C0">
        <w:rPr>
          <w:b/>
        </w:rPr>
        <w:t>Normal</w:t>
      </w:r>
      <w:r w:rsidRPr="003D18C0">
        <w:rPr>
          <w:b/>
        </w:rPr>
        <w:t>.</w:t>
      </w:r>
      <w:r w:rsidRPr="003D18C0">
        <w:t xml:space="preserve"> </w:t>
      </w:r>
      <w:r w:rsidR="00CC16C5" w:rsidRPr="003D18C0">
        <w:t>Partiendo de</w:t>
      </w:r>
      <w:r w:rsidR="00230D84">
        <w:t xml:space="preserve">l estudio de </w:t>
      </w:r>
      <w:r w:rsidRPr="003D18C0">
        <w:t xml:space="preserve">la </w:t>
      </w:r>
      <w:r w:rsidR="00230D84">
        <w:t xml:space="preserve">firma </w:t>
      </w:r>
      <w:r w:rsidR="00107D1D" w:rsidRPr="003D18C0">
        <w:t>SNC-</w:t>
      </w:r>
      <w:proofErr w:type="spellStart"/>
      <w:r w:rsidR="00107D1D" w:rsidRPr="003D18C0">
        <w:t>Lavalin</w:t>
      </w:r>
      <w:proofErr w:type="spellEnd"/>
      <w:r w:rsidR="00107D1D" w:rsidRPr="003D18C0">
        <w:t>/LGL</w:t>
      </w:r>
      <w:r w:rsidR="00230D84" w:rsidRPr="003D18C0">
        <w:rPr>
          <w:rStyle w:val="FootnoteReference"/>
        </w:rPr>
        <w:footnoteReference w:id="8"/>
      </w:r>
      <w:r w:rsidR="00230D84">
        <w:t xml:space="preserve"> (2013)</w:t>
      </w:r>
      <w:r w:rsidR="00CC16C5" w:rsidRPr="003D18C0">
        <w:t xml:space="preserve">, el </w:t>
      </w:r>
      <w:r w:rsidR="00230D84">
        <w:t xml:space="preserve">informe </w:t>
      </w:r>
      <w:proofErr w:type="spellStart"/>
      <w:r w:rsidR="00CC16C5" w:rsidRPr="003D18C0">
        <w:t>Study</w:t>
      </w:r>
      <w:proofErr w:type="spellEnd"/>
      <w:r w:rsidR="00CC16C5" w:rsidRPr="003D18C0">
        <w:t xml:space="preserve"> Carrefour-</w:t>
      </w:r>
      <w:proofErr w:type="spellStart"/>
      <w:r w:rsidR="00CC16C5" w:rsidRPr="003D18C0">
        <w:t>Bouteille</w:t>
      </w:r>
      <w:proofErr w:type="spellEnd"/>
      <w:r w:rsidR="00CC16C5" w:rsidRPr="003D18C0">
        <w:t xml:space="preserve"> (2014) y análisis demográficos urbano/rurales</w:t>
      </w:r>
      <w:r w:rsidRPr="003D18C0">
        <w:t xml:space="preserve">, </w:t>
      </w:r>
      <w:r w:rsidR="00CC16C5" w:rsidRPr="003D18C0">
        <w:t>el Equipo de Proyecto ha estimad</w:t>
      </w:r>
      <w:r w:rsidR="005B3C08" w:rsidRPr="003D18C0">
        <w:t>o el volumen y composición del T</w:t>
      </w:r>
      <w:r w:rsidR="00CC16C5" w:rsidRPr="003D18C0">
        <w:t xml:space="preserve">ránsito </w:t>
      </w:r>
      <w:r w:rsidR="005B3C08" w:rsidRPr="003D18C0">
        <w:t>Normal (TN)</w:t>
      </w:r>
      <w:r w:rsidR="005B3C08" w:rsidRPr="003D18C0">
        <w:rPr>
          <w:rStyle w:val="FootnoteReference"/>
        </w:rPr>
        <w:footnoteReference w:id="9"/>
      </w:r>
      <w:r w:rsidR="005B3C08" w:rsidRPr="003D18C0">
        <w:t xml:space="preserve"> actual de</w:t>
      </w:r>
      <w:r w:rsidR="00CC16C5" w:rsidRPr="003D18C0">
        <w:t xml:space="preserve"> </w:t>
      </w:r>
      <w:r w:rsidR="001D7EFE" w:rsidRPr="003D18C0">
        <w:t xml:space="preserve">la </w:t>
      </w:r>
      <w:r w:rsidR="0091266D" w:rsidRPr="003D18C0">
        <w:t xml:space="preserve">vía </w:t>
      </w:r>
      <w:r w:rsidR="001D7EFE" w:rsidRPr="003D18C0">
        <w:t xml:space="preserve">RN-1 entre </w:t>
      </w:r>
      <w:r w:rsidR="00EA7DE7" w:rsidRPr="003D18C0">
        <w:t xml:space="preserve">Camp </w:t>
      </w:r>
      <w:proofErr w:type="spellStart"/>
      <w:r w:rsidR="00EA7DE7" w:rsidRPr="003D18C0">
        <w:t>Coq</w:t>
      </w:r>
      <w:proofErr w:type="spellEnd"/>
      <w:r w:rsidR="00CC16C5" w:rsidRPr="003D18C0">
        <w:t xml:space="preserve"> y </w:t>
      </w:r>
      <w:proofErr w:type="spellStart"/>
      <w:r w:rsidR="00CC16C5" w:rsidRPr="003D18C0">
        <w:t>Vaudreuil</w:t>
      </w:r>
      <w:proofErr w:type="spellEnd"/>
      <w:r w:rsidR="000C5DD6" w:rsidRPr="003D18C0">
        <w:t xml:space="preserve">. </w:t>
      </w:r>
      <w:r w:rsidR="00451D2A">
        <w:t xml:space="preserve">Se estima </w:t>
      </w:r>
      <w:r w:rsidRPr="003D18C0">
        <w:t xml:space="preserve">un </w:t>
      </w:r>
      <w:r w:rsidR="001D7EFE" w:rsidRPr="003D18C0">
        <w:rPr>
          <w:szCs w:val="24"/>
        </w:rPr>
        <w:t>T</w:t>
      </w:r>
      <w:r w:rsidR="00107D1D" w:rsidRPr="003D18C0">
        <w:rPr>
          <w:szCs w:val="24"/>
        </w:rPr>
        <w:t>PDA</w:t>
      </w:r>
      <w:r w:rsidR="00DC1C3D" w:rsidRPr="003D18C0">
        <w:rPr>
          <w:szCs w:val="24"/>
        </w:rPr>
        <w:t xml:space="preserve"> </w:t>
      </w:r>
      <w:r w:rsidR="00107D1D" w:rsidRPr="003D18C0">
        <w:rPr>
          <w:szCs w:val="24"/>
        </w:rPr>
        <w:t xml:space="preserve">ponderado </w:t>
      </w:r>
      <w:r w:rsidR="00014E4B" w:rsidRPr="003D18C0">
        <w:rPr>
          <w:szCs w:val="24"/>
        </w:rPr>
        <w:t xml:space="preserve">para </w:t>
      </w:r>
      <w:r w:rsidR="00CC16C5" w:rsidRPr="003D18C0">
        <w:rPr>
          <w:szCs w:val="24"/>
        </w:rPr>
        <w:t xml:space="preserve">el tramo de 4.184 </w:t>
      </w:r>
      <w:proofErr w:type="spellStart"/>
      <w:r w:rsidR="00107D1D" w:rsidRPr="003D18C0">
        <w:rPr>
          <w:szCs w:val="24"/>
        </w:rPr>
        <w:t>veh</w:t>
      </w:r>
      <w:proofErr w:type="spellEnd"/>
      <w:r w:rsidR="00107D1D" w:rsidRPr="003D18C0">
        <w:rPr>
          <w:szCs w:val="24"/>
        </w:rPr>
        <w:t xml:space="preserve">/día (2013) </w:t>
      </w:r>
      <w:r w:rsidR="000C5DD6" w:rsidRPr="003D18C0">
        <w:rPr>
          <w:szCs w:val="24"/>
        </w:rPr>
        <w:t xml:space="preserve">que, según los </w:t>
      </w:r>
      <w:proofErr w:type="spellStart"/>
      <w:r w:rsidR="000C5DD6" w:rsidRPr="003D18C0">
        <w:rPr>
          <w:szCs w:val="24"/>
        </w:rPr>
        <w:t>subtramos</w:t>
      </w:r>
      <w:proofErr w:type="spellEnd"/>
      <w:r w:rsidR="000C5DD6" w:rsidRPr="003D18C0">
        <w:rPr>
          <w:szCs w:val="24"/>
        </w:rPr>
        <w:t xml:space="preserve"> definidos, </w:t>
      </w:r>
      <w:r w:rsidR="00451D2A">
        <w:rPr>
          <w:szCs w:val="24"/>
        </w:rPr>
        <w:t xml:space="preserve">se </w:t>
      </w:r>
      <w:r w:rsidR="00DA3767" w:rsidRPr="003D18C0">
        <w:rPr>
          <w:szCs w:val="24"/>
        </w:rPr>
        <w:t>co</w:t>
      </w:r>
      <w:r w:rsidR="000C5DD6" w:rsidRPr="003D18C0">
        <w:rPr>
          <w:szCs w:val="24"/>
        </w:rPr>
        <w:t>mp</w:t>
      </w:r>
      <w:r w:rsidR="00451D2A">
        <w:rPr>
          <w:szCs w:val="24"/>
        </w:rPr>
        <w:t xml:space="preserve">one </w:t>
      </w:r>
      <w:r w:rsidR="000C5DD6" w:rsidRPr="003D18C0">
        <w:rPr>
          <w:szCs w:val="24"/>
        </w:rPr>
        <w:t>con</w:t>
      </w:r>
      <w:r w:rsidR="00DA3767" w:rsidRPr="003D18C0">
        <w:rPr>
          <w:szCs w:val="24"/>
        </w:rPr>
        <w:t xml:space="preserve"> </w:t>
      </w:r>
      <w:r w:rsidR="000C5DD6" w:rsidRPr="003D18C0">
        <w:rPr>
          <w:szCs w:val="24"/>
        </w:rPr>
        <w:t>7,0%</w:t>
      </w:r>
      <w:r w:rsidR="00230D84">
        <w:rPr>
          <w:szCs w:val="24"/>
        </w:rPr>
        <w:t xml:space="preserve"> a </w:t>
      </w:r>
      <w:r w:rsidR="000C5DD6" w:rsidRPr="003D18C0">
        <w:rPr>
          <w:szCs w:val="24"/>
        </w:rPr>
        <w:t>1,5% de</w:t>
      </w:r>
      <w:r w:rsidR="00DA3767" w:rsidRPr="003D18C0">
        <w:rPr>
          <w:szCs w:val="24"/>
        </w:rPr>
        <w:t xml:space="preserve"> bicicletas</w:t>
      </w:r>
      <w:r w:rsidR="000C5DD6" w:rsidRPr="003D18C0">
        <w:rPr>
          <w:szCs w:val="24"/>
        </w:rPr>
        <w:t>;</w:t>
      </w:r>
      <w:r w:rsidR="00DA3767" w:rsidRPr="003D18C0">
        <w:rPr>
          <w:szCs w:val="24"/>
        </w:rPr>
        <w:t xml:space="preserve"> </w:t>
      </w:r>
      <w:r w:rsidR="000C5DD6" w:rsidRPr="003D18C0">
        <w:rPr>
          <w:szCs w:val="24"/>
        </w:rPr>
        <w:t>61,0%</w:t>
      </w:r>
      <w:r w:rsidR="00230D84">
        <w:rPr>
          <w:szCs w:val="24"/>
        </w:rPr>
        <w:t xml:space="preserve"> a </w:t>
      </w:r>
      <w:r w:rsidR="000C5DD6" w:rsidRPr="003D18C0">
        <w:rPr>
          <w:szCs w:val="24"/>
        </w:rPr>
        <w:t>44,2% de</w:t>
      </w:r>
      <w:r w:rsidR="00DA3767" w:rsidRPr="003D18C0">
        <w:rPr>
          <w:szCs w:val="24"/>
        </w:rPr>
        <w:t xml:space="preserve"> motocicletas</w:t>
      </w:r>
      <w:r w:rsidR="000C5DD6" w:rsidRPr="003D18C0">
        <w:rPr>
          <w:szCs w:val="24"/>
        </w:rPr>
        <w:t>;</w:t>
      </w:r>
      <w:r w:rsidR="00DA3767" w:rsidRPr="003D18C0">
        <w:rPr>
          <w:szCs w:val="24"/>
        </w:rPr>
        <w:t xml:space="preserve"> </w:t>
      </w:r>
      <w:r w:rsidR="000C5DD6" w:rsidRPr="003D18C0">
        <w:rPr>
          <w:szCs w:val="24"/>
        </w:rPr>
        <w:t>12,9%</w:t>
      </w:r>
      <w:r w:rsidR="00230D84">
        <w:rPr>
          <w:szCs w:val="24"/>
        </w:rPr>
        <w:t xml:space="preserve"> a </w:t>
      </w:r>
      <w:r w:rsidR="000C5DD6" w:rsidRPr="003D18C0">
        <w:rPr>
          <w:szCs w:val="24"/>
        </w:rPr>
        <w:t>23,4% de automóviles;</w:t>
      </w:r>
      <w:r w:rsidR="00DA3767" w:rsidRPr="003D18C0">
        <w:rPr>
          <w:szCs w:val="24"/>
        </w:rPr>
        <w:t xml:space="preserve"> </w:t>
      </w:r>
      <w:r w:rsidR="000C5DD6" w:rsidRPr="003D18C0">
        <w:rPr>
          <w:szCs w:val="24"/>
        </w:rPr>
        <w:t>8,9%</w:t>
      </w:r>
      <w:r w:rsidR="00230D84">
        <w:rPr>
          <w:szCs w:val="24"/>
        </w:rPr>
        <w:t xml:space="preserve"> a </w:t>
      </w:r>
      <w:r w:rsidR="000C5DD6" w:rsidRPr="003D18C0">
        <w:rPr>
          <w:szCs w:val="24"/>
        </w:rPr>
        <w:t xml:space="preserve">16,1% de </w:t>
      </w:r>
      <w:r w:rsidR="00DA3767" w:rsidRPr="003D18C0">
        <w:rPr>
          <w:szCs w:val="24"/>
        </w:rPr>
        <w:t>camionetas</w:t>
      </w:r>
      <w:r w:rsidR="000C5DD6" w:rsidRPr="003D18C0">
        <w:rPr>
          <w:szCs w:val="24"/>
        </w:rPr>
        <w:t>;</w:t>
      </w:r>
      <w:r w:rsidR="00DA3767" w:rsidRPr="003D18C0">
        <w:rPr>
          <w:szCs w:val="24"/>
        </w:rPr>
        <w:t xml:space="preserve"> </w:t>
      </w:r>
      <w:r w:rsidR="000C5DD6" w:rsidRPr="003D18C0">
        <w:rPr>
          <w:szCs w:val="24"/>
        </w:rPr>
        <w:t>2,2%</w:t>
      </w:r>
      <w:r w:rsidR="00230D84">
        <w:rPr>
          <w:szCs w:val="24"/>
        </w:rPr>
        <w:t xml:space="preserve"> a </w:t>
      </w:r>
      <w:r w:rsidR="000C5DD6" w:rsidRPr="003D18C0">
        <w:rPr>
          <w:szCs w:val="24"/>
        </w:rPr>
        <w:t>13,1% de a</w:t>
      </w:r>
      <w:r w:rsidR="00014E4B" w:rsidRPr="003D18C0">
        <w:rPr>
          <w:szCs w:val="24"/>
        </w:rPr>
        <w:t>utobuses</w:t>
      </w:r>
      <w:r w:rsidR="000C5DD6" w:rsidRPr="003D18C0">
        <w:rPr>
          <w:szCs w:val="24"/>
        </w:rPr>
        <w:t>;</w:t>
      </w:r>
      <w:r w:rsidR="00014E4B" w:rsidRPr="003D18C0">
        <w:rPr>
          <w:szCs w:val="24"/>
        </w:rPr>
        <w:t xml:space="preserve"> </w:t>
      </w:r>
      <w:r w:rsidR="000C5DD6" w:rsidRPr="003D18C0">
        <w:rPr>
          <w:szCs w:val="24"/>
        </w:rPr>
        <w:t xml:space="preserve">más </w:t>
      </w:r>
      <w:r w:rsidR="00014E4B" w:rsidRPr="003D18C0">
        <w:rPr>
          <w:szCs w:val="24"/>
        </w:rPr>
        <w:t>8</w:t>
      </w:r>
      <w:r w:rsidR="000C5DD6" w:rsidRPr="003D18C0">
        <w:rPr>
          <w:szCs w:val="24"/>
        </w:rPr>
        <w:t>,</w:t>
      </w:r>
      <w:r w:rsidR="00014E4B" w:rsidRPr="003D18C0">
        <w:rPr>
          <w:szCs w:val="24"/>
        </w:rPr>
        <w:t>0</w:t>
      </w:r>
      <w:r w:rsidR="000C5DD6" w:rsidRPr="003D18C0">
        <w:rPr>
          <w:szCs w:val="24"/>
        </w:rPr>
        <w:t>%</w:t>
      </w:r>
      <w:r w:rsidR="00230D84">
        <w:rPr>
          <w:szCs w:val="24"/>
        </w:rPr>
        <w:t xml:space="preserve"> a </w:t>
      </w:r>
      <w:r w:rsidR="000C5DD6" w:rsidRPr="003D18C0">
        <w:rPr>
          <w:szCs w:val="24"/>
        </w:rPr>
        <w:t>3,0% de vehículos de carga</w:t>
      </w:r>
      <w:r w:rsidR="00014E4B" w:rsidRPr="003D18C0">
        <w:rPr>
          <w:szCs w:val="24"/>
        </w:rPr>
        <w:t xml:space="preserve"> </w:t>
      </w:r>
      <w:r w:rsidR="000C5DD6" w:rsidRPr="003D18C0">
        <w:rPr>
          <w:szCs w:val="24"/>
        </w:rPr>
        <w:t xml:space="preserve">(con prevalencia de camiones </w:t>
      </w:r>
      <w:r w:rsidR="00014E4B" w:rsidRPr="003D18C0">
        <w:rPr>
          <w:szCs w:val="24"/>
        </w:rPr>
        <w:t>C2</w:t>
      </w:r>
      <w:r w:rsidR="0001212B" w:rsidRPr="003D18C0">
        <w:rPr>
          <w:szCs w:val="24"/>
        </w:rPr>
        <w:t xml:space="preserve"> superior al 50%</w:t>
      </w:r>
      <w:r w:rsidR="000C5DD6" w:rsidRPr="003D18C0">
        <w:rPr>
          <w:szCs w:val="24"/>
        </w:rPr>
        <w:t>)</w:t>
      </w:r>
      <w:r w:rsidR="00107D1D" w:rsidRPr="003D18C0">
        <w:rPr>
          <w:szCs w:val="24"/>
        </w:rPr>
        <w:t>.</w:t>
      </w:r>
      <w:bookmarkEnd w:id="10"/>
      <w:r w:rsidR="000A7432" w:rsidRPr="003D18C0">
        <w:rPr>
          <w:rStyle w:val="FootnoteReference"/>
          <w:szCs w:val="24"/>
        </w:rPr>
        <w:footnoteReference w:id="10"/>
      </w:r>
      <w:bookmarkEnd w:id="11"/>
    </w:p>
    <w:p w:rsidR="00CC16C5" w:rsidRPr="003D18C0" w:rsidRDefault="00CC16C5" w:rsidP="00107D1D">
      <w:pPr>
        <w:ind w:left="709"/>
        <w:jc w:val="both"/>
        <w:rPr>
          <w:b/>
        </w:rPr>
      </w:pPr>
    </w:p>
    <w:p w:rsidR="002A7AC5" w:rsidRPr="003D18C0" w:rsidRDefault="002A7AC5" w:rsidP="002A7AC5">
      <w:pPr>
        <w:numPr>
          <w:ilvl w:val="1"/>
          <w:numId w:val="2"/>
        </w:numPr>
        <w:tabs>
          <w:tab w:val="clear" w:pos="360"/>
          <w:tab w:val="num" w:pos="709"/>
        </w:tabs>
        <w:ind w:left="709" w:hanging="709"/>
        <w:jc w:val="both"/>
        <w:rPr>
          <w:szCs w:val="24"/>
        </w:rPr>
      </w:pPr>
      <w:r w:rsidRPr="003D18C0">
        <w:rPr>
          <w:szCs w:val="24"/>
        </w:rPr>
        <w:t>El Cuadro II-2 siguiente, presenta el detalle del TPDA actual (2013)</w:t>
      </w:r>
      <w:r w:rsidR="00813612" w:rsidRPr="003D18C0">
        <w:rPr>
          <w:szCs w:val="24"/>
        </w:rPr>
        <w:t xml:space="preserve"> para cada uno de los </w:t>
      </w:r>
      <w:proofErr w:type="spellStart"/>
      <w:r w:rsidR="00DA3767" w:rsidRPr="003D18C0">
        <w:rPr>
          <w:szCs w:val="24"/>
        </w:rPr>
        <w:t>s</w:t>
      </w:r>
      <w:r w:rsidRPr="003D18C0">
        <w:rPr>
          <w:szCs w:val="24"/>
        </w:rPr>
        <w:t>ubtramo</w:t>
      </w:r>
      <w:r w:rsidR="00813612" w:rsidRPr="003D18C0">
        <w:rPr>
          <w:szCs w:val="24"/>
        </w:rPr>
        <w:t>s</w:t>
      </w:r>
      <w:proofErr w:type="spellEnd"/>
      <w:r w:rsidR="00813612" w:rsidRPr="003D18C0">
        <w:rPr>
          <w:szCs w:val="24"/>
        </w:rPr>
        <w:t xml:space="preserve"> definidos, incluyendo</w:t>
      </w:r>
      <w:r w:rsidR="000C5DD6" w:rsidRPr="003D18C0">
        <w:rPr>
          <w:szCs w:val="24"/>
        </w:rPr>
        <w:t xml:space="preserve"> la participación </w:t>
      </w:r>
      <w:r w:rsidR="00813612" w:rsidRPr="003D18C0">
        <w:rPr>
          <w:szCs w:val="24"/>
        </w:rPr>
        <w:t xml:space="preserve">relativa </w:t>
      </w:r>
      <w:r w:rsidR="000C5DD6" w:rsidRPr="003D18C0">
        <w:rPr>
          <w:szCs w:val="24"/>
        </w:rPr>
        <w:t>de cada tipo de vehículo</w:t>
      </w:r>
      <w:r w:rsidRPr="003D18C0">
        <w:rPr>
          <w:szCs w:val="24"/>
        </w:rPr>
        <w:t>.</w:t>
      </w:r>
    </w:p>
    <w:p w:rsidR="002A7AC5" w:rsidRPr="003D18C0" w:rsidRDefault="002A7AC5" w:rsidP="006023F7">
      <w:pPr>
        <w:pStyle w:val="ListParagraph"/>
      </w:pPr>
    </w:p>
    <w:p w:rsidR="00230D84" w:rsidRPr="00230D84" w:rsidRDefault="00F939AB" w:rsidP="00CE0A6A">
      <w:pPr>
        <w:numPr>
          <w:ilvl w:val="1"/>
          <w:numId w:val="2"/>
        </w:numPr>
        <w:tabs>
          <w:tab w:val="clear" w:pos="360"/>
          <w:tab w:val="num" w:pos="709"/>
        </w:tabs>
        <w:ind w:left="709" w:hanging="709"/>
        <w:jc w:val="both"/>
        <w:rPr>
          <w:lang w:val="es-ES_tradnl"/>
        </w:rPr>
      </w:pPr>
      <w:r w:rsidRPr="003D18C0">
        <w:rPr>
          <w:b/>
        </w:rPr>
        <w:t xml:space="preserve">Tránsito </w:t>
      </w:r>
      <w:r w:rsidR="002E1C66" w:rsidRPr="003D18C0">
        <w:rPr>
          <w:b/>
        </w:rPr>
        <w:t>N</w:t>
      </w:r>
      <w:r w:rsidR="00B66B0E" w:rsidRPr="003D18C0">
        <w:rPr>
          <w:b/>
        </w:rPr>
        <w:t xml:space="preserve">ormal </w:t>
      </w:r>
      <w:r w:rsidRPr="003D18C0">
        <w:rPr>
          <w:b/>
        </w:rPr>
        <w:t>proyectado.</w:t>
      </w:r>
      <w:r w:rsidR="00CE0A6A" w:rsidRPr="003D18C0">
        <w:t xml:space="preserve"> </w:t>
      </w:r>
      <w:r w:rsidR="002E1C66" w:rsidRPr="003D18C0">
        <w:t xml:space="preserve">La firma </w:t>
      </w:r>
      <w:r w:rsidR="00CE0A6A" w:rsidRPr="003D18C0">
        <w:t>SNC-</w:t>
      </w:r>
      <w:proofErr w:type="spellStart"/>
      <w:r w:rsidR="00CE0A6A" w:rsidRPr="003D18C0">
        <w:t>Lavalin</w:t>
      </w:r>
      <w:proofErr w:type="spellEnd"/>
      <w:r w:rsidR="00CE0A6A" w:rsidRPr="003D18C0">
        <w:t xml:space="preserve">/LGL prevé </w:t>
      </w:r>
      <w:bookmarkStart w:id="14" w:name="_Ref305841725"/>
      <w:r w:rsidR="00DC4749" w:rsidRPr="003D18C0">
        <w:t xml:space="preserve">que el </w:t>
      </w:r>
      <w:r w:rsidR="00CE0A6A" w:rsidRPr="003D18C0">
        <w:t xml:space="preserve">TPDA </w:t>
      </w:r>
      <w:r w:rsidR="008000EE" w:rsidRPr="003D18C0">
        <w:t xml:space="preserve">normal </w:t>
      </w:r>
      <w:r w:rsidR="00E057BB" w:rsidRPr="003D18C0">
        <w:t xml:space="preserve">(TN) </w:t>
      </w:r>
      <w:r w:rsidR="00DC4749" w:rsidRPr="003D18C0">
        <w:t xml:space="preserve">en </w:t>
      </w:r>
      <w:r w:rsidR="008000EE" w:rsidRPr="003D18C0">
        <w:t xml:space="preserve">esta </w:t>
      </w:r>
      <w:r w:rsidR="00E057BB" w:rsidRPr="003D18C0">
        <w:t>vía</w:t>
      </w:r>
      <w:r w:rsidR="00DC4749" w:rsidRPr="003D18C0">
        <w:t xml:space="preserve"> evolucionará con una ta</w:t>
      </w:r>
      <w:r w:rsidR="004436C9" w:rsidRPr="003D18C0">
        <w:t>sa de crecimiento promedio del 3,8</w:t>
      </w:r>
      <w:r w:rsidR="00DC4749" w:rsidRPr="003D18C0">
        <w:t>% anual</w:t>
      </w:r>
      <w:bookmarkEnd w:id="14"/>
      <w:r w:rsidR="000970FC" w:rsidRPr="003D18C0">
        <w:t xml:space="preserve"> entre 2015-2020</w:t>
      </w:r>
      <w:r w:rsidR="00451D2A">
        <w:t>;</w:t>
      </w:r>
      <w:r w:rsidR="000970FC" w:rsidRPr="003D18C0">
        <w:t xml:space="preserve"> 3</w:t>
      </w:r>
      <w:r w:rsidR="004436C9" w:rsidRPr="003D18C0">
        <w:t>,2</w:t>
      </w:r>
      <w:r w:rsidR="000970FC" w:rsidRPr="003D18C0">
        <w:t>% anual en 2020-20</w:t>
      </w:r>
      <w:r w:rsidR="004436C9" w:rsidRPr="003D18C0">
        <w:t>25</w:t>
      </w:r>
      <w:r w:rsidR="00451D2A">
        <w:t>;</w:t>
      </w:r>
      <w:r w:rsidR="000970FC" w:rsidRPr="003D18C0">
        <w:t xml:space="preserve"> 2</w:t>
      </w:r>
      <w:r w:rsidR="004436C9" w:rsidRPr="003D18C0">
        <w:t>,8</w:t>
      </w:r>
      <w:r w:rsidR="000970FC" w:rsidRPr="003D18C0">
        <w:t>% en 20</w:t>
      </w:r>
      <w:r w:rsidR="004436C9" w:rsidRPr="003D18C0">
        <w:t>25</w:t>
      </w:r>
      <w:r w:rsidR="000970FC" w:rsidRPr="003D18C0">
        <w:t>-203</w:t>
      </w:r>
      <w:r w:rsidR="004436C9" w:rsidRPr="003D18C0">
        <w:t xml:space="preserve">0 y 2,1% en 2030-2040 (tasas calculadas en función de las previsiones de </w:t>
      </w:r>
      <w:r w:rsidR="004678BA" w:rsidRPr="003D18C0">
        <w:t>evolución del PIB)</w:t>
      </w:r>
      <w:r w:rsidR="00A3559A" w:rsidRPr="003D18C0">
        <w:t>; e</w:t>
      </w:r>
      <w:r w:rsidR="00DC4749" w:rsidRPr="003D18C0">
        <w:t>sta estimación se considera razonable</w:t>
      </w:r>
      <w:r w:rsidR="008000EE" w:rsidRPr="003D18C0">
        <w:t xml:space="preserve">, en tanto </w:t>
      </w:r>
      <w:r w:rsidR="00DC4749" w:rsidRPr="003D18C0">
        <w:t xml:space="preserve">existen estimaciones previas en cuanto a que la tasa promedio de crecimiento </w:t>
      </w:r>
      <w:r w:rsidR="008000EE" w:rsidRPr="003D18C0">
        <w:t xml:space="preserve">global </w:t>
      </w:r>
      <w:r w:rsidR="00DC4749" w:rsidRPr="003D18C0">
        <w:t xml:space="preserve">del tránsito en Haití es del </w:t>
      </w:r>
      <w:r w:rsidR="004678BA" w:rsidRPr="003D18C0">
        <w:t xml:space="preserve">orden del </w:t>
      </w:r>
      <w:r w:rsidR="00DC4749" w:rsidRPr="003D18C0">
        <w:t>4%.</w:t>
      </w:r>
      <w:r w:rsidR="00A3559A" w:rsidRPr="003D18C0">
        <w:t xml:space="preserve"> </w:t>
      </w:r>
    </w:p>
    <w:p w:rsidR="00230D84" w:rsidRDefault="00230D84" w:rsidP="00230D84">
      <w:pPr>
        <w:pStyle w:val="ListParagraph"/>
      </w:pPr>
    </w:p>
    <w:p w:rsidR="0001212B" w:rsidRPr="003D18C0" w:rsidRDefault="0001212B" w:rsidP="0001212B">
      <w:pPr>
        <w:numPr>
          <w:ilvl w:val="1"/>
          <w:numId w:val="2"/>
        </w:numPr>
        <w:tabs>
          <w:tab w:val="clear" w:pos="360"/>
          <w:tab w:val="num" w:pos="709"/>
        </w:tabs>
        <w:ind w:left="709" w:hanging="709"/>
        <w:jc w:val="both"/>
      </w:pPr>
      <w:r w:rsidRPr="003D18C0">
        <w:t>El Informe de SNC-</w:t>
      </w:r>
      <w:proofErr w:type="spellStart"/>
      <w:r w:rsidRPr="003D18C0">
        <w:t>Lavalin</w:t>
      </w:r>
      <w:proofErr w:type="spellEnd"/>
      <w:r w:rsidRPr="003D18C0">
        <w:t>/LGL, contiene un análisis de las actividades económicas en el área de influencia de la vía, concluyendo que el TPDA del Tránsito Normal (TN) crecerá desde 2015 con independencia de la ejecución de las obras, por causa de los nuevos emprendimientos industriales previstos en Haití</w:t>
      </w:r>
      <w:r w:rsidR="00230D84">
        <w:t xml:space="preserve"> (la firma plantea </w:t>
      </w:r>
      <w:r w:rsidR="00230D84" w:rsidRPr="003D18C0">
        <w:t xml:space="preserve">incrementos puntuales del TPDA </w:t>
      </w:r>
      <w:r w:rsidR="00230D84">
        <w:t xml:space="preserve">en 2015, </w:t>
      </w:r>
      <w:r w:rsidR="00230D84" w:rsidRPr="003D18C0">
        <w:t>2020 y 2025).</w:t>
      </w:r>
      <w:r w:rsidR="00230D84">
        <w:t xml:space="preserve"> </w:t>
      </w:r>
      <w:r w:rsidR="00057166">
        <w:t>En consecuencia, c</w:t>
      </w:r>
      <w:r w:rsidRPr="003D18C0">
        <w:t xml:space="preserve">on el agregado del  tránsito producido por el Parque Industrial de Caracol, el TPDA normal ponderado para 2016 (fecha prevista para el inicio de ejecución de las obras) </w:t>
      </w:r>
      <w:r w:rsidR="00057166">
        <w:t>se estima en</w:t>
      </w:r>
      <w:r w:rsidRPr="003D18C0">
        <w:t xml:space="preserve"> 6.041 </w:t>
      </w:r>
      <w:proofErr w:type="spellStart"/>
      <w:r w:rsidRPr="003D18C0">
        <w:t>veh</w:t>
      </w:r>
      <w:proofErr w:type="spellEnd"/>
      <w:r w:rsidRPr="003D18C0">
        <w:t xml:space="preserve">/día que, en función de los </w:t>
      </w:r>
      <w:proofErr w:type="spellStart"/>
      <w:r w:rsidRPr="003D18C0">
        <w:t>subtramos</w:t>
      </w:r>
      <w:proofErr w:type="spellEnd"/>
      <w:r w:rsidRPr="003D18C0">
        <w:t xml:space="preserve"> definidos, se compone de 4,2% a 1,2% de bicicletas, 62,9% a 46,6% de motocicletas, 13,3% a 21,7% de autos, 9,1% a 14,9% de camionetas, 2,2% a 11,9% de autobuses, 8,3% a 3,6% vehículos de carga (con prevalencia de los camiones C2 superior al 50%).</w:t>
      </w:r>
    </w:p>
    <w:p w:rsidR="0001212B" w:rsidRPr="00057166" w:rsidRDefault="0001212B" w:rsidP="00BF3AFE">
      <w:pPr>
        <w:pStyle w:val="ListParagraph"/>
      </w:pPr>
    </w:p>
    <w:p w:rsidR="00F320A1" w:rsidRPr="003D18C0" w:rsidRDefault="002E1C66" w:rsidP="00DC4749">
      <w:pPr>
        <w:numPr>
          <w:ilvl w:val="1"/>
          <w:numId w:val="2"/>
        </w:numPr>
        <w:tabs>
          <w:tab w:val="clear" w:pos="360"/>
          <w:tab w:val="num" w:pos="709"/>
        </w:tabs>
        <w:ind w:left="709" w:hanging="709"/>
        <w:jc w:val="both"/>
        <w:rPr>
          <w:lang w:val="es-ES_tradnl"/>
        </w:rPr>
      </w:pPr>
      <w:r w:rsidRPr="003D18C0">
        <w:rPr>
          <w:b/>
          <w:lang w:val="es-ES_tradnl"/>
        </w:rPr>
        <w:t>Tránsito D</w:t>
      </w:r>
      <w:r w:rsidR="00BF3AFE" w:rsidRPr="003D18C0">
        <w:rPr>
          <w:b/>
          <w:lang w:val="es-ES_tradnl"/>
        </w:rPr>
        <w:t>esviado.</w:t>
      </w:r>
      <w:r w:rsidR="00BF3AFE" w:rsidRPr="003D18C0">
        <w:rPr>
          <w:lang w:val="es-ES_tradnl"/>
        </w:rPr>
        <w:t xml:space="preserve"> </w:t>
      </w:r>
      <w:r w:rsidR="000970FC" w:rsidRPr="003D18C0">
        <w:rPr>
          <w:lang w:val="es-ES_tradnl"/>
        </w:rPr>
        <w:t xml:space="preserve">Asimismo, </w:t>
      </w:r>
      <w:r w:rsidR="00A3559A" w:rsidRPr="003D18C0">
        <w:t>SNC-</w:t>
      </w:r>
      <w:proofErr w:type="spellStart"/>
      <w:r w:rsidR="00A3559A" w:rsidRPr="003D18C0">
        <w:t>Lavalin</w:t>
      </w:r>
      <w:proofErr w:type="spellEnd"/>
      <w:r w:rsidR="00A3559A" w:rsidRPr="003D18C0">
        <w:t xml:space="preserve">/LGL </w:t>
      </w:r>
      <w:r w:rsidR="00FC3404" w:rsidRPr="003D18C0">
        <w:t>prevé un incremento del TPDA en la situación “Con Proyecto”, por adición de Tránsito D</w:t>
      </w:r>
      <w:r w:rsidR="00F320A1" w:rsidRPr="003D18C0">
        <w:t>esviado</w:t>
      </w:r>
      <w:r w:rsidR="00E057BB" w:rsidRPr="003D18C0">
        <w:t xml:space="preserve"> (TD)</w:t>
      </w:r>
      <w:r w:rsidR="00F731EB" w:rsidRPr="003D18C0">
        <w:rPr>
          <w:rStyle w:val="FootnoteReference"/>
        </w:rPr>
        <w:footnoteReference w:id="11"/>
      </w:r>
      <w:r w:rsidR="00FC3404" w:rsidRPr="003D18C0">
        <w:t>,</w:t>
      </w:r>
      <w:r w:rsidR="00F320A1" w:rsidRPr="003D18C0">
        <w:t xml:space="preserve"> </w:t>
      </w:r>
      <w:r w:rsidR="00F731EB" w:rsidRPr="003D18C0">
        <w:t xml:space="preserve">el que </w:t>
      </w:r>
      <w:r w:rsidR="00B04354" w:rsidRPr="003D18C0">
        <w:t xml:space="preserve">se </w:t>
      </w:r>
      <w:r w:rsidR="00E057BB" w:rsidRPr="003D18C0">
        <w:t xml:space="preserve">ha </w:t>
      </w:r>
      <w:r w:rsidR="00B04354" w:rsidRPr="003D18C0">
        <w:t>proyecta</w:t>
      </w:r>
      <w:r w:rsidR="00E057BB" w:rsidRPr="003D18C0">
        <w:t>do</w:t>
      </w:r>
      <w:r w:rsidR="00B04354" w:rsidRPr="003D18C0">
        <w:t xml:space="preserve"> de</w:t>
      </w:r>
      <w:r w:rsidR="00F731EB" w:rsidRPr="003D18C0">
        <w:t xml:space="preserve"> aproximadamente </w:t>
      </w:r>
      <w:r w:rsidR="00F320A1" w:rsidRPr="003D18C0">
        <w:t xml:space="preserve">14% </w:t>
      </w:r>
      <w:r w:rsidR="00F731EB" w:rsidRPr="003D18C0">
        <w:t>entre 2017-2020, 12</w:t>
      </w:r>
      <w:r w:rsidR="00D85442" w:rsidRPr="003D18C0">
        <w:t>% entre 2020-2025 y 8% desde 202</w:t>
      </w:r>
      <w:r w:rsidR="00F731EB" w:rsidRPr="003D18C0">
        <w:t>5 en adelante</w:t>
      </w:r>
      <w:r w:rsidR="00E057BB" w:rsidRPr="003D18C0">
        <w:t xml:space="preserve">, sobre el tránsito del tramo </w:t>
      </w:r>
      <w:proofErr w:type="spellStart"/>
      <w:r w:rsidR="00E057BB" w:rsidRPr="003D18C0">
        <w:t>Plaisance</w:t>
      </w:r>
      <w:proofErr w:type="spellEnd"/>
      <w:r w:rsidR="00E057BB" w:rsidRPr="003D18C0">
        <w:t xml:space="preserve">-Camp </w:t>
      </w:r>
      <w:proofErr w:type="spellStart"/>
      <w:r w:rsidR="00E057BB" w:rsidRPr="003D18C0">
        <w:t>Coq</w:t>
      </w:r>
      <w:proofErr w:type="spellEnd"/>
      <w:r w:rsidR="00E057BB" w:rsidRPr="003D18C0">
        <w:t>; considerando que este TD se calcula en relación al tránsito preexistente en dicho tramo, se aplicará  como adición constante a los tramos del proyecto (% variable)</w:t>
      </w:r>
      <w:r w:rsidR="00F320A1" w:rsidRPr="003D18C0">
        <w:t xml:space="preserve">. Teniendo presente que </w:t>
      </w:r>
      <w:r w:rsidR="00882E00" w:rsidRPr="003D18C0">
        <w:lastRenderedPageBreak/>
        <w:t>no se dispone de suficiente información para modelar la red local</w:t>
      </w:r>
      <w:r w:rsidR="00FC3404" w:rsidRPr="003D18C0">
        <w:rPr>
          <w:rStyle w:val="FootnoteReference"/>
        </w:rPr>
        <w:footnoteReference w:id="12"/>
      </w:r>
      <w:r w:rsidR="00B04354" w:rsidRPr="003D18C0">
        <w:t>, la contribución de</w:t>
      </w:r>
      <w:r w:rsidR="007C2549" w:rsidRPr="003D18C0">
        <w:t xml:space="preserve"> este</w:t>
      </w:r>
      <w:r w:rsidR="00B04354" w:rsidRPr="003D18C0">
        <w:t xml:space="preserve"> T</w:t>
      </w:r>
      <w:r w:rsidR="007C2549" w:rsidRPr="003D18C0">
        <w:t>D</w:t>
      </w:r>
      <w:r w:rsidR="00882E00" w:rsidRPr="003D18C0">
        <w:t xml:space="preserve"> en la carretera se modela como “</w:t>
      </w:r>
      <w:r w:rsidR="00FC3404" w:rsidRPr="003D18C0">
        <w:t>T</w:t>
      </w:r>
      <w:r w:rsidR="00882E00" w:rsidRPr="003D18C0">
        <w:t xml:space="preserve">ránsito </w:t>
      </w:r>
      <w:r w:rsidR="00FC3404" w:rsidRPr="003D18C0">
        <w:t>G</w:t>
      </w:r>
      <w:r w:rsidR="00882E00" w:rsidRPr="003D18C0">
        <w:t>enerado</w:t>
      </w:r>
      <w:r w:rsidR="007C2549" w:rsidRPr="003D18C0">
        <w:t>” e</w:t>
      </w:r>
      <w:r w:rsidR="00882E00" w:rsidRPr="003D18C0">
        <w:t xml:space="preserve">n el entendido que ello implica una aproximación </w:t>
      </w:r>
      <w:r w:rsidR="00B04354" w:rsidRPr="003D18C0">
        <w:t>aceptable</w:t>
      </w:r>
      <w:r w:rsidR="00F731EB" w:rsidRPr="003D18C0">
        <w:t xml:space="preserve"> </w:t>
      </w:r>
      <w:r w:rsidR="00882E00" w:rsidRPr="003D18C0">
        <w:t>para e</w:t>
      </w:r>
      <w:r w:rsidR="00B04354" w:rsidRPr="003D18C0">
        <w:t>ste</w:t>
      </w:r>
      <w:r w:rsidR="00882E00" w:rsidRPr="003D18C0">
        <w:t xml:space="preserve"> análisis de viabilidad económica</w:t>
      </w:r>
      <w:r w:rsidR="008E4941" w:rsidRPr="003D18C0">
        <w:t>.</w:t>
      </w:r>
      <w:r w:rsidR="00FC3404" w:rsidRPr="003D18C0">
        <w:rPr>
          <w:rStyle w:val="FootnoteReference"/>
        </w:rPr>
        <w:footnoteReference w:id="13"/>
      </w:r>
    </w:p>
    <w:p w:rsidR="00F320A1" w:rsidRPr="003D18C0" w:rsidRDefault="00F320A1" w:rsidP="00F320A1">
      <w:pPr>
        <w:pStyle w:val="ListParagraph"/>
        <w:rPr>
          <w:lang w:val="es-ES_tradnl"/>
        </w:rPr>
      </w:pPr>
    </w:p>
    <w:p w:rsidR="007C2549" w:rsidRPr="003D18C0" w:rsidRDefault="002A7AC5" w:rsidP="00AB4130">
      <w:pPr>
        <w:numPr>
          <w:ilvl w:val="1"/>
          <w:numId w:val="2"/>
        </w:numPr>
        <w:tabs>
          <w:tab w:val="clear" w:pos="360"/>
          <w:tab w:val="num" w:pos="709"/>
        </w:tabs>
        <w:ind w:left="709" w:hanging="709"/>
        <w:jc w:val="both"/>
        <w:rPr>
          <w:szCs w:val="24"/>
          <w:lang w:val="es-ES_tradnl"/>
        </w:rPr>
      </w:pPr>
      <w:r w:rsidRPr="003D18C0">
        <w:rPr>
          <w:b/>
          <w:szCs w:val="24"/>
          <w:lang w:val="es-ES_tradnl"/>
        </w:rPr>
        <w:t xml:space="preserve">Tránsito </w:t>
      </w:r>
      <w:r w:rsidR="002E1C66" w:rsidRPr="003D18C0">
        <w:rPr>
          <w:b/>
          <w:szCs w:val="24"/>
          <w:lang w:val="es-ES_tradnl"/>
        </w:rPr>
        <w:t>G</w:t>
      </w:r>
      <w:r w:rsidRPr="003D18C0">
        <w:rPr>
          <w:b/>
          <w:szCs w:val="24"/>
          <w:lang w:val="es-ES_tradnl"/>
        </w:rPr>
        <w:t>enerado.</w:t>
      </w:r>
      <w:r w:rsidRPr="003D18C0">
        <w:rPr>
          <w:szCs w:val="24"/>
          <w:lang w:val="es-ES_tradnl"/>
        </w:rPr>
        <w:t xml:space="preserve"> </w:t>
      </w:r>
      <w:r w:rsidR="007C2549" w:rsidRPr="003D18C0">
        <w:t>SNC-</w:t>
      </w:r>
      <w:proofErr w:type="spellStart"/>
      <w:r w:rsidR="007C2549" w:rsidRPr="003D18C0">
        <w:t>Lavalin</w:t>
      </w:r>
      <w:proofErr w:type="spellEnd"/>
      <w:r w:rsidR="007C2549" w:rsidRPr="003D18C0">
        <w:t>/LGL prevé un incremento del TPDA en la situación “Con Proyecto”, por adición de Tránsito Generado (TG) asociado también al desarrollo de las actividades de turismo en la región que serían aprovechables en la medida que se disponga de las mejoras de calidad aportadas por el proyecto; la referida consultora ha estimado este TG en 5%.</w:t>
      </w:r>
      <w:ins w:id="15" w:author="IADB" w:date="2015-05-04T11:54:00Z">
        <w:r w:rsidR="00F128A9">
          <w:rPr>
            <w:rStyle w:val="FootnoteReference"/>
          </w:rPr>
          <w:footnoteReference w:id="14"/>
        </w:r>
      </w:ins>
      <w:r w:rsidR="007C2549" w:rsidRPr="003D18C0">
        <w:t xml:space="preserve"> Si bien puede resultar discutible este efecto específico para una obra de</w:t>
      </w:r>
      <w:r w:rsidRPr="003D18C0">
        <w:rPr>
          <w:szCs w:val="24"/>
          <w:lang w:val="es-ES_tradnl"/>
        </w:rPr>
        <w:t xml:space="preserve"> </w:t>
      </w:r>
      <w:r w:rsidR="007C2549" w:rsidRPr="003D18C0">
        <w:rPr>
          <w:szCs w:val="24"/>
          <w:lang w:val="es-ES_tradnl"/>
        </w:rPr>
        <w:t>estas características, en todo caso el guarismo no resulta exagerado, por lo que se adopta el mismo.</w:t>
      </w:r>
    </w:p>
    <w:p w:rsidR="007C2549" w:rsidRPr="003D18C0" w:rsidRDefault="007C2549" w:rsidP="007C2549">
      <w:pPr>
        <w:pStyle w:val="ListParagraph"/>
        <w:rPr>
          <w:szCs w:val="24"/>
          <w:lang w:val="es-ES_tradnl"/>
        </w:rPr>
      </w:pPr>
    </w:p>
    <w:p w:rsidR="00DF546C" w:rsidRPr="003D18C0" w:rsidRDefault="00DF546C" w:rsidP="0098573C">
      <w:pPr>
        <w:numPr>
          <w:ilvl w:val="1"/>
          <w:numId w:val="2"/>
        </w:numPr>
        <w:tabs>
          <w:tab w:val="clear" w:pos="360"/>
          <w:tab w:val="num" w:pos="709"/>
        </w:tabs>
        <w:ind w:left="709" w:hanging="709"/>
        <w:jc w:val="both"/>
        <w:rPr>
          <w:lang w:val="es-ES_tradnl"/>
        </w:rPr>
      </w:pPr>
      <w:r w:rsidRPr="003D18C0">
        <w:rPr>
          <w:b/>
          <w:lang w:val="es-ES_tradnl"/>
        </w:rPr>
        <w:t>Resumen del TPDA total para 201</w:t>
      </w:r>
      <w:r w:rsidR="00480823" w:rsidRPr="003D18C0">
        <w:rPr>
          <w:b/>
          <w:lang w:val="es-ES_tradnl"/>
        </w:rPr>
        <w:t>6</w:t>
      </w:r>
      <w:r w:rsidRPr="003D18C0">
        <w:rPr>
          <w:b/>
          <w:lang w:val="es-ES_tradnl"/>
        </w:rPr>
        <w:t xml:space="preserve"> y 201</w:t>
      </w:r>
      <w:r w:rsidR="00480823" w:rsidRPr="003D18C0">
        <w:rPr>
          <w:b/>
          <w:lang w:val="es-ES_tradnl"/>
        </w:rPr>
        <w:t>8</w:t>
      </w:r>
      <w:r w:rsidRPr="003D18C0">
        <w:rPr>
          <w:b/>
          <w:lang w:val="es-ES_tradnl"/>
        </w:rPr>
        <w:t>.</w:t>
      </w:r>
      <w:r w:rsidRPr="003D18C0">
        <w:rPr>
          <w:lang w:val="es-ES_tradnl"/>
        </w:rPr>
        <w:t xml:space="preserve"> En el Cuadro II-3 siguiente, se presenta la composición adoptada para el TPDA en 201</w:t>
      </w:r>
      <w:r w:rsidR="007C2549" w:rsidRPr="003D18C0">
        <w:rPr>
          <w:lang w:val="es-ES_tradnl"/>
        </w:rPr>
        <w:t>6</w:t>
      </w:r>
      <w:r w:rsidRPr="003D18C0">
        <w:rPr>
          <w:lang w:val="es-ES_tradnl"/>
        </w:rPr>
        <w:t xml:space="preserve"> (primer año del período de análisis, para las situaciones “Sin Proyecto” y “Con Proyecto”) y 201</w:t>
      </w:r>
      <w:r w:rsidR="007C2549" w:rsidRPr="003D18C0">
        <w:rPr>
          <w:lang w:val="es-ES_tradnl"/>
        </w:rPr>
        <w:t>8</w:t>
      </w:r>
      <w:r w:rsidRPr="003D18C0">
        <w:rPr>
          <w:lang w:val="es-ES_tradnl"/>
        </w:rPr>
        <w:t xml:space="preserve"> (primer año del período de 20 años de utilización previsto para las obras),</w:t>
      </w:r>
      <w:r w:rsidRPr="003D18C0">
        <w:rPr>
          <w:rStyle w:val="FootnoteReference"/>
          <w:lang w:val="es-ES_tradnl"/>
        </w:rPr>
        <w:footnoteReference w:id="15"/>
      </w:r>
      <w:r w:rsidRPr="003D18C0">
        <w:rPr>
          <w:lang w:val="es-ES_tradnl"/>
        </w:rPr>
        <w:t xml:space="preserve"> indicando asimismo  la Tasa de Crecimiento Anual del </w:t>
      </w:r>
      <w:r w:rsidR="007C2549" w:rsidRPr="003D18C0">
        <w:rPr>
          <w:lang w:val="es-ES_tradnl"/>
        </w:rPr>
        <w:t>Tránsito N</w:t>
      </w:r>
      <w:r w:rsidRPr="003D18C0">
        <w:rPr>
          <w:lang w:val="es-ES_tradnl"/>
        </w:rPr>
        <w:t>ormal</w:t>
      </w:r>
      <w:r w:rsidR="007C2549" w:rsidRPr="003D18C0">
        <w:rPr>
          <w:lang w:val="es-ES_tradnl"/>
        </w:rPr>
        <w:t>, más</w:t>
      </w:r>
      <w:r w:rsidRPr="003D18C0">
        <w:rPr>
          <w:lang w:val="es-ES_tradnl"/>
        </w:rPr>
        <w:t xml:space="preserve"> la Tasa</w:t>
      </w:r>
      <w:r w:rsidR="007C2549" w:rsidRPr="003D18C0">
        <w:rPr>
          <w:lang w:val="es-ES_tradnl"/>
        </w:rPr>
        <w:t>s</w:t>
      </w:r>
      <w:r w:rsidRPr="003D18C0">
        <w:rPr>
          <w:lang w:val="es-ES_tradnl"/>
        </w:rPr>
        <w:t xml:space="preserve"> de Incremento por</w:t>
      </w:r>
      <w:r w:rsidR="007C2549" w:rsidRPr="003D18C0">
        <w:rPr>
          <w:lang w:val="es-ES_tradnl"/>
        </w:rPr>
        <w:t xml:space="preserve"> el</w:t>
      </w:r>
      <w:r w:rsidRPr="003D18C0">
        <w:rPr>
          <w:lang w:val="es-ES_tradnl"/>
        </w:rPr>
        <w:t xml:space="preserve"> Tránsito Desviado </w:t>
      </w:r>
      <w:r w:rsidR="007C2549" w:rsidRPr="003D18C0">
        <w:rPr>
          <w:lang w:val="es-ES_tradnl"/>
        </w:rPr>
        <w:t>y Tránsito Generado aplicables en 2018</w:t>
      </w:r>
      <w:r w:rsidRPr="003D18C0">
        <w:rPr>
          <w:lang w:val="es-ES_tradnl"/>
        </w:rPr>
        <w:t>.</w:t>
      </w:r>
    </w:p>
    <w:p w:rsidR="0098573C" w:rsidRPr="003D18C0" w:rsidRDefault="0098573C" w:rsidP="0098573C">
      <w:pPr>
        <w:jc w:val="both"/>
        <w:rPr>
          <w:lang w:val="es-ES_tradnl"/>
        </w:rPr>
      </w:pPr>
    </w:p>
    <w:p w:rsidR="0098573C" w:rsidRPr="003D18C0" w:rsidRDefault="0098573C" w:rsidP="0098573C">
      <w:pPr>
        <w:jc w:val="both"/>
        <w:rPr>
          <w:lang w:val="es-ES_tradnl"/>
        </w:rPr>
      </w:pPr>
    </w:p>
    <w:p w:rsidR="0098573C" w:rsidRPr="003D18C0" w:rsidRDefault="0098573C" w:rsidP="0098573C">
      <w:pPr>
        <w:jc w:val="both"/>
        <w:rPr>
          <w:lang w:val="es-ES_tradnl"/>
        </w:rPr>
        <w:sectPr w:rsidR="0098573C" w:rsidRPr="003D18C0" w:rsidSect="00875150">
          <w:pgSz w:w="12242" w:h="15842" w:code="1"/>
          <w:pgMar w:top="1440" w:right="1298" w:bottom="1440" w:left="1797" w:header="731" w:footer="1134" w:gutter="0"/>
          <w:cols w:space="720"/>
        </w:sectPr>
      </w:pPr>
    </w:p>
    <w:p w:rsidR="00D30387" w:rsidRPr="003D18C0" w:rsidRDefault="00D30387" w:rsidP="00D30387">
      <w:pPr>
        <w:jc w:val="center"/>
        <w:rPr>
          <w:b/>
          <w:sz w:val="22"/>
          <w:szCs w:val="22"/>
        </w:rPr>
      </w:pPr>
    </w:p>
    <w:p w:rsidR="00EF2817" w:rsidRPr="003D18C0" w:rsidRDefault="00EF2817" w:rsidP="00D30387">
      <w:pPr>
        <w:jc w:val="center"/>
        <w:rPr>
          <w:b/>
          <w:sz w:val="22"/>
          <w:szCs w:val="22"/>
        </w:rPr>
      </w:pPr>
    </w:p>
    <w:p w:rsidR="00D30387" w:rsidRPr="003D18C0" w:rsidRDefault="00D30387" w:rsidP="00D30387">
      <w:pPr>
        <w:jc w:val="center"/>
        <w:rPr>
          <w:b/>
          <w:sz w:val="22"/>
          <w:szCs w:val="22"/>
        </w:rPr>
      </w:pPr>
      <w:r w:rsidRPr="003D18C0">
        <w:rPr>
          <w:b/>
          <w:sz w:val="22"/>
          <w:szCs w:val="22"/>
        </w:rPr>
        <w:t>Cuadro II-2</w:t>
      </w:r>
    </w:p>
    <w:p w:rsidR="00D30387" w:rsidRPr="003D18C0" w:rsidRDefault="00E057BB" w:rsidP="00D30387">
      <w:pPr>
        <w:jc w:val="center"/>
        <w:rPr>
          <w:b/>
          <w:bCs/>
          <w:sz w:val="20"/>
          <w:lang w:val="es-ES" w:eastAsia="es-ES"/>
        </w:rPr>
      </w:pPr>
      <w:r w:rsidRPr="003D18C0">
        <w:rPr>
          <w:b/>
          <w:bCs/>
          <w:sz w:val="20"/>
          <w:lang w:val="es-ES" w:eastAsia="es-ES"/>
        </w:rPr>
        <w:t>PROYECTO: RUTA N°1 Tramo ‘CAMP COQ - VAUDREUIL’</w:t>
      </w:r>
    </w:p>
    <w:p w:rsidR="00D30387" w:rsidRPr="003D18C0" w:rsidRDefault="00D30387" w:rsidP="00D30387">
      <w:pPr>
        <w:jc w:val="center"/>
        <w:rPr>
          <w:b/>
          <w:bCs/>
          <w:sz w:val="20"/>
          <w:lang w:val="es-ES" w:eastAsia="es-ES"/>
        </w:rPr>
      </w:pPr>
      <w:r w:rsidRPr="003D18C0">
        <w:rPr>
          <w:b/>
          <w:bCs/>
          <w:sz w:val="20"/>
          <w:lang w:val="es-ES" w:eastAsia="es-ES"/>
        </w:rPr>
        <w:t>Composición del TPDA (</w:t>
      </w:r>
      <w:proofErr w:type="spellStart"/>
      <w:r w:rsidRPr="003D18C0">
        <w:rPr>
          <w:b/>
          <w:bCs/>
          <w:sz w:val="20"/>
          <w:lang w:val="es-ES" w:eastAsia="es-ES"/>
        </w:rPr>
        <w:t>veh</w:t>
      </w:r>
      <w:proofErr w:type="spellEnd"/>
      <w:r w:rsidRPr="003D18C0">
        <w:rPr>
          <w:b/>
          <w:bCs/>
          <w:sz w:val="20"/>
          <w:lang w:val="es-ES" w:eastAsia="es-ES"/>
        </w:rPr>
        <w:t>/día) para 201</w:t>
      </w:r>
      <w:r w:rsidR="00C709A6" w:rsidRPr="003D18C0">
        <w:rPr>
          <w:b/>
          <w:bCs/>
          <w:sz w:val="20"/>
          <w:lang w:val="es-ES" w:eastAsia="es-ES"/>
        </w:rPr>
        <w:t>3</w:t>
      </w:r>
      <w:r w:rsidRPr="003D18C0">
        <w:rPr>
          <w:b/>
          <w:bCs/>
          <w:sz w:val="20"/>
          <w:vertAlign w:val="superscript"/>
          <w:lang w:val="es-ES" w:eastAsia="es-ES"/>
        </w:rPr>
        <w:t>(1)</w:t>
      </w:r>
    </w:p>
    <w:p w:rsidR="00D30387" w:rsidRPr="003D18C0" w:rsidRDefault="00D30387" w:rsidP="00D30387">
      <w:pPr>
        <w:jc w:val="center"/>
        <w:rPr>
          <w:b/>
          <w:bCs/>
          <w:sz w:val="12"/>
          <w:szCs w:val="12"/>
          <w:lang w:val="es-ES" w:eastAsia="es-ES"/>
        </w:rPr>
      </w:pPr>
    </w:p>
    <w:p w:rsidR="00D30387" w:rsidRPr="003D18C0" w:rsidRDefault="00AE61D9" w:rsidP="00D30387">
      <w:pPr>
        <w:jc w:val="center"/>
        <w:rPr>
          <w:b/>
          <w:bCs/>
          <w:sz w:val="20"/>
          <w:lang w:val="es-ES" w:eastAsia="es-ES"/>
        </w:rPr>
      </w:pPr>
      <w:r w:rsidRPr="003D18C0">
        <w:rPr>
          <w:noProof/>
          <w:lang w:val="en-US"/>
        </w:rPr>
        <w:drawing>
          <wp:inline distT="0" distB="0" distL="0" distR="0">
            <wp:extent cx="9339580" cy="2096750"/>
            <wp:effectExtent l="1905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srcRect/>
                    <a:stretch>
                      <a:fillRect/>
                    </a:stretch>
                  </pic:blipFill>
                  <pic:spPr bwMode="auto">
                    <a:xfrm>
                      <a:off x="0" y="0"/>
                      <a:ext cx="9339580" cy="2096750"/>
                    </a:xfrm>
                    <a:prstGeom prst="rect">
                      <a:avLst/>
                    </a:prstGeom>
                    <a:noFill/>
                    <a:ln w="9525">
                      <a:noFill/>
                      <a:miter lim="800000"/>
                      <a:headEnd/>
                      <a:tailEnd/>
                    </a:ln>
                  </pic:spPr>
                </pic:pic>
              </a:graphicData>
            </a:graphic>
          </wp:inline>
        </w:drawing>
      </w:r>
    </w:p>
    <w:p w:rsidR="00F30C94" w:rsidRPr="003D18C0" w:rsidRDefault="00F30C94" w:rsidP="00A87C94">
      <w:pPr>
        <w:ind w:left="709" w:hanging="709"/>
        <w:jc w:val="both"/>
      </w:pPr>
    </w:p>
    <w:p w:rsidR="00D30387" w:rsidRPr="003D18C0" w:rsidRDefault="00D30387" w:rsidP="00A87C94">
      <w:pPr>
        <w:ind w:left="709" w:hanging="709"/>
        <w:jc w:val="both"/>
      </w:pPr>
    </w:p>
    <w:p w:rsidR="00C709A6" w:rsidRPr="003D18C0" w:rsidRDefault="00C709A6">
      <w:r w:rsidRPr="003D18C0">
        <w:br w:type="page"/>
      </w:r>
    </w:p>
    <w:p w:rsidR="00D30387" w:rsidRPr="003D18C0" w:rsidRDefault="00D30387" w:rsidP="00D30387">
      <w:pPr>
        <w:jc w:val="center"/>
        <w:rPr>
          <w:b/>
          <w:sz w:val="20"/>
        </w:rPr>
      </w:pPr>
      <w:r w:rsidRPr="003D18C0">
        <w:rPr>
          <w:b/>
          <w:sz w:val="20"/>
        </w:rPr>
        <w:lastRenderedPageBreak/>
        <w:t>Cuadro II-3</w:t>
      </w:r>
    </w:p>
    <w:p w:rsidR="00D30387" w:rsidRPr="003D18C0" w:rsidRDefault="00BC0243" w:rsidP="00D30387">
      <w:pPr>
        <w:jc w:val="center"/>
        <w:rPr>
          <w:b/>
          <w:bCs/>
          <w:caps/>
          <w:sz w:val="20"/>
          <w:lang w:val="es-ES" w:eastAsia="es-ES"/>
        </w:rPr>
      </w:pPr>
      <w:r w:rsidRPr="003D18C0">
        <w:rPr>
          <w:b/>
          <w:bCs/>
          <w:sz w:val="20"/>
          <w:lang w:val="es-ES" w:eastAsia="es-ES"/>
        </w:rPr>
        <w:t>PROYECTO: RUTA N°1 Tramo ‘CAMP COQ - VAUDREUIL’</w:t>
      </w:r>
    </w:p>
    <w:p w:rsidR="00D30387" w:rsidRPr="003D18C0" w:rsidRDefault="00D30387" w:rsidP="00D30387">
      <w:pPr>
        <w:jc w:val="center"/>
        <w:rPr>
          <w:b/>
          <w:bCs/>
          <w:sz w:val="20"/>
          <w:lang w:val="es-ES" w:eastAsia="es-ES"/>
        </w:rPr>
      </w:pPr>
      <w:r w:rsidRPr="003D18C0">
        <w:rPr>
          <w:b/>
          <w:bCs/>
          <w:sz w:val="20"/>
          <w:lang w:val="es-ES" w:eastAsia="es-ES"/>
        </w:rPr>
        <w:t>Composición del TPDA (</w:t>
      </w:r>
      <w:proofErr w:type="spellStart"/>
      <w:r w:rsidRPr="003D18C0">
        <w:rPr>
          <w:b/>
          <w:bCs/>
          <w:sz w:val="20"/>
          <w:lang w:val="es-ES" w:eastAsia="es-ES"/>
        </w:rPr>
        <w:t>veh</w:t>
      </w:r>
      <w:proofErr w:type="spellEnd"/>
      <w:r w:rsidRPr="003D18C0">
        <w:rPr>
          <w:b/>
          <w:bCs/>
          <w:sz w:val="20"/>
          <w:lang w:val="es-ES" w:eastAsia="es-ES"/>
        </w:rPr>
        <w:t>/día) “SIN Proyecto” y “CON Proyecto” (201</w:t>
      </w:r>
      <w:r w:rsidR="00BC0243" w:rsidRPr="003D18C0">
        <w:rPr>
          <w:b/>
          <w:bCs/>
          <w:sz w:val="20"/>
          <w:lang w:val="es-ES" w:eastAsia="es-ES"/>
        </w:rPr>
        <w:t>6-2018</w:t>
      </w:r>
      <w:r w:rsidRPr="003D18C0">
        <w:rPr>
          <w:b/>
          <w:bCs/>
          <w:sz w:val="20"/>
          <w:lang w:val="es-ES" w:eastAsia="es-ES"/>
        </w:rPr>
        <w:t xml:space="preserve">) </w:t>
      </w:r>
      <w:r w:rsidRPr="003D18C0">
        <w:rPr>
          <w:b/>
          <w:bCs/>
          <w:sz w:val="20"/>
          <w:vertAlign w:val="superscript"/>
          <w:lang w:val="es-ES" w:eastAsia="es-ES"/>
        </w:rPr>
        <w:t>(1)</w:t>
      </w:r>
    </w:p>
    <w:p w:rsidR="00D30387" w:rsidRPr="003D18C0" w:rsidRDefault="00D30387" w:rsidP="00D30387">
      <w:pPr>
        <w:jc w:val="center"/>
        <w:rPr>
          <w:b/>
          <w:bCs/>
          <w:sz w:val="12"/>
          <w:szCs w:val="12"/>
          <w:lang w:val="es-ES" w:eastAsia="es-ES"/>
        </w:rPr>
      </w:pPr>
    </w:p>
    <w:p w:rsidR="009420E8" w:rsidRPr="003D18C0" w:rsidRDefault="000C46DB" w:rsidP="00BC0243">
      <w:pPr>
        <w:ind w:left="709" w:hanging="709"/>
        <w:jc w:val="center"/>
        <w:rPr>
          <w:lang w:val="es-ES"/>
        </w:rPr>
      </w:pPr>
      <w:r w:rsidRPr="003D18C0">
        <w:rPr>
          <w:noProof/>
          <w:lang w:val="en-US"/>
        </w:rPr>
        <w:drawing>
          <wp:inline distT="0" distB="0" distL="0" distR="0">
            <wp:extent cx="9339580" cy="5424220"/>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srcRect/>
                    <a:stretch>
                      <a:fillRect/>
                    </a:stretch>
                  </pic:blipFill>
                  <pic:spPr bwMode="auto">
                    <a:xfrm>
                      <a:off x="0" y="0"/>
                      <a:ext cx="9339580" cy="5424220"/>
                    </a:xfrm>
                    <a:prstGeom prst="rect">
                      <a:avLst/>
                    </a:prstGeom>
                    <a:noFill/>
                    <a:ln w="9525">
                      <a:noFill/>
                      <a:miter lim="800000"/>
                      <a:headEnd/>
                      <a:tailEnd/>
                    </a:ln>
                  </pic:spPr>
                </pic:pic>
              </a:graphicData>
            </a:graphic>
          </wp:inline>
        </w:drawing>
      </w:r>
    </w:p>
    <w:p w:rsidR="00BC0243" w:rsidRPr="003D18C0" w:rsidRDefault="00BC0243" w:rsidP="00D30387">
      <w:pPr>
        <w:ind w:left="709" w:hanging="709"/>
        <w:rPr>
          <w:lang w:val="es-ES"/>
        </w:rPr>
        <w:sectPr w:rsidR="00BC0243" w:rsidRPr="003D18C0" w:rsidSect="00BC0243">
          <w:pgSz w:w="15842" w:h="12242" w:orient="landscape" w:code="1"/>
          <w:pgMar w:top="1298" w:right="567" w:bottom="851" w:left="567" w:header="731" w:footer="1134" w:gutter="0"/>
          <w:cols w:space="720"/>
          <w:docGrid w:linePitch="326"/>
        </w:sectPr>
      </w:pPr>
    </w:p>
    <w:p w:rsidR="009420E8" w:rsidRPr="003D18C0" w:rsidRDefault="009420E8" w:rsidP="009420E8">
      <w:pPr>
        <w:pStyle w:val="ListParagraph"/>
        <w:widowControl w:val="0"/>
        <w:numPr>
          <w:ilvl w:val="0"/>
          <w:numId w:val="2"/>
        </w:numPr>
        <w:adjustRightInd w:val="0"/>
        <w:jc w:val="both"/>
        <w:textAlignment w:val="baseline"/>
        <w:rPr>
          <w:b/>
        </w:rPr>
      </w:pPr>
      <w:r w:rsidRPr="003D18C0">
        <w:rPr>
          <w:b/>
        </w:rPr>
        <w:lastRenderedPageBreak/>
        <w:t>Metodología e Insumos para la Evaluación Económica.</w:t>
      </w:r>
    </w:p>
    <w:p w:rsidR="00F30C94" w:rsidRPr="003D18C0" w:rsidRDefault="00F30C94" w:rsidP="00A87C94">
      <w:pPr>
        <w:ind w:left="709" w:hanging="709"/>
        <w:jc w:val="both"/>
      </w:pPr>
    </w:p>
    <w:p w:rsidR="00457E82" w:rsidRPr="003D18C0" w:rsidRDefault="00457E82" w:rsidP="009420E8">
      <w:pPr>
        <w:pStyle w:val="ListParagraph"/>
        <w:numPr>
          <w:ilvl w:val="0"/>
          <w:numId w:val="17"/>
        </w:numPr>
        <w:ind w:hanging="720"/>
        <w:jc w:val="both"/>
        <w:rPr>
          <w:smallCaps/>
        </w:rPr>
      </w:pPr>
      <w:r w:rsidRPr="003D18C0">
        <w:rPr>
          <w:smallCaps/>
        </w:rPr>
        <w:t xml:space="preserve">Metodología </w:t>
      </w:r>
      <w:r w:rsidR="009420E8" w:rsidRPr="003D18C0">
        <w:rPr>
          <w:smallCaps/>
        </w:rPr>
        <w:t>General</w:t>
      </w:r>
      <w:r w:rsidRPr="003D18C0">
        <w:rPr>
          <w:smallCaps/>
        </w:rPr>
        <w:t>.</w:t>
      </w:r>
    </w:p>
    <w:p w:rsidR="00457E82" w:rsidRPr="003D18C0" w:rsidRDefault="00457E82" w:rsidP="00A87C94">
      <w:pPr>
        <w:jc w:val="both"/>
        <w:rPr>
          <w:smallCaps/>
        </w:rPr>
      </w:pPr>
    </w:p>
    <w:p w:rsidR="00E62820" w:rsidRPr="003D18C0" w:rsidRDefault="00E62820" w:rsidP="00E62820">
      <w:pPr>
        <w:widowControl w:val="0"/>
        <w:numPr>
          <w:ilvl w:val="1"/>
          <w:numId w:val="2"/>
        </w:numPr>
        <w:tabs>
          <w:tab w:val="clear" w:pos="360"/>
          <w:tab w:val="num" w:pos="709"/>
        </w:tabs>
        <w:adjustRightInd w:val="0"/>
        <w:ind w:left="709" w:hanging="709"/>
        <w:jc w:val="both"/>
        <w:textAlignment w:val="baseline"/>
        <w:rPr>
          <w:szCs w:val="24"/>
          <w:lang w:val="es-ES_tradnl"/>
        </w:rPr>
      </w:pPr>
      <w:bookmarkStart w:id="30" w:name="_Ref338575005"/>
      <w:bookmarkStart w:id="31" w:name="_Ref274224348"/>
      <w:r w:rsidRPr="003D18C0">
        <w:rPr>
          <w:szCs w:val="24"/>
          <w:lang w:val="es-ES_tradnl"/>
        </w:rPr>
        <w:t>Pa</w:t>
      </w:r>
      <w:r w:rsidR="00C92504">
        <w:rPr>
          <w:szCs w:val="24"/>
          <w:lang w:val="es-ES_tradnl"/>
        </w:rPr>
        <w:t>ra la evaluación económica del p</w:t>
      </w:r>
      <w:r w:rsidRPr="003D18C0">
        <w:rPr>
          <w:szCs w:val="24"/>
          <w:lang w:val="es-ES_tradnl"/>
        </w:rPr>
        <w:t>royecto, se adopta la hipótesis que la</w:t>
      </w:r>
      <w:r w:rsidR="00222CA8" w:rsidRPr="003D18C0">
        <w:rPr>
          <w:szCs w:val="24"/>
          <w:lang w:val="es-ES_tradnl"/>
        </w:rPr>
        <w:t>s obras se ejecutan durante 2016</w:t>
      </w:r>
      <w:r w:rsidRPr="003D18C0">
        <w:rPr>
          <w:szCs w:val="24"/>
          <w:lang w:val="es-ES_tradnl"/>
        </w:rPr>
        <w:t>-201</w:t>
      </w:r>
      <w:r w:rsidR="00222CA8" w:rsidRPr="003D18C0">
        <w:rPr>
          <w:szCs w:val="24"/>
          <w:lang w:val="es-ES_tradnl"/>
        </w:rPr>
        <w:t>7</w:t>
      </w:r>
      <w:r w:rsidRPr="003D18C0">
        <w:rPr>
          <w:szCs w:val="24"/>
          <w:lang w:val="es-ES_tradnl"/>
        </w:rPr>
        <w:t xml:space="preserve">, </w:t>
      </w:r>
      <w:r w:rsidR="00222CA8" w:rsidRPr="003D18C0">
        <w:rPr>
          <w:szCs w:val="24"/>
          <w:lang w:val="es-ES_tradnl"/>
        </w:rPr>
        <w:t>librándose al uso público en 2018</w:t>
      </w:r>
      <w:r w:rsidR="007D4889" w:rsidRPr="003D18C0">
        <w:rPr>
          <w:szCs w:val="24"/>
          <w:lang w:val="es-ES_tradnl"/>
        </w:rPr>
        <w:t>.</w:t>
      </w:r>
      <w:r w:rsidRPr="003D18C0">
        <w:rPr>
          <w:szCs w:val="24"/>
          <w:lang w:val="es-ES_tradnl"/>
        </w:rPr>
        <w:t xml:space="preserve"> </w:t>
      </w:r>
    </w:p>
    <w:bookmarkEnd w:id="30"/>
    <w:p w:rsidR="00E62820" w:rsidRPr="003D18C0" w:rsidRDefault="00E62820" w:rsidP="00E62820">
      <w:pPr>
        <w:pStyle w:val="ListParagraph"/>
        <w:rPr>
          <w:szCs w:val="24"/>
          <w:lang w:val="es-ES_tradnl"/>
        </w:rPr>
      </w:pPr>
    </w:p>
    <w:p w:rsidR="00E62820" w:rsidRPr="003D18C0" w:rsidRDefault="00E62820" w:rsidP="00E62820">
      <w:pPr>
        <w:widowControl w:val="0"/>
        <w:numPr>
          <w:ilvl w:val="1"/>
          <w:numId w:val="2"/>
        </w:numPr>
        <w:tabs>
          <w:tab w:val="clear" w:pos="360"/>
          <w:tab w:val="num" w:pos="709"/>
        </w:tabs>
        <w:adjustRightInd w:val="0"/>
        <w:ind w:left="709" w:hanging="709"/>
        <w:jc w:val="both"/>
        <w:textAlignment w:val="baseline"/>
        <w:rPr>
          <w:szCs w:val="24"/>
          <w:lang w:val="es-ES_tradnl"/>
        </w:rPr>
      </w:pPr>
      <w:r w:rsidRPr="003D18C0">
        <w:rPr>
          <w:b/>
          <w:szCs w:val="24"/>
        </w:rPr>
        <w:t>Metodología tradicional.</w:t>
      </w:r>
      <w:r w:rsidRPr="003D18C0">
        <w:rPr>
          <w:szCs w:val="24"/>
        </w:rPr>
        <w:t xml:space="preserve"> El anális</w:t>
      </w:r>
      <w:r w:rsidR="00C92504">
        <w:rPr>
          <w:szCs w:val="24"/>
        </w:rPr>
        <w:t>is de viabilidad económica del p</w:t>
      </w:r>
      <w:r w:rsidRPr="003D18C0">
        <w:rPr>
          <w:szCs w:val="24"/>
        </w:rPr>
        <w:t>royecto se realiza según la metodología tradicional aplicable a los proyectos de inversión vial, basada en la comparación de los costos económicos totales, entre el escenario “Sin Proyecto” y el escenario “Con Proyecto”, durante el período de análisis de 22 años (lapso de ejecución de obras, más el lapso de utilización de las mismas). Obtenido el flujo neto de costos económicos para el período de análisis, se calcula el Valor Actual Neto Económico (VANE) adoptando una tasa de descuento del 12,0%, la Tasa Interna de Retorno Económica (TIRE), los ratios Beneficio/Costo</w:t>
      </w:r>
      <w:r w:rsidRPr="003D18C0">
        <w:rPr>
          <w:rStyle w:val="FootnoteReference"/>
        </w:rPr>
        <w:footnoteReference w:id="16"/>
      </w:r>
      <w:r w:rsidRPr="003D18C0">
        <w:rPr>
          <w:szCs w:val="24"/>
        </w:rPr>
        <w:t xml:space="preserve"> y VANE/Inversión</w:t>
      </w:r>
      <w:r w:rsidRPr="003D18C0">
        <w:rPr>
          <w:rStyle w:val="FootnoteReference"/>
          <w:szCs w:val="24"/>
        </w:rPr>
        <w:footnoteReference w:id="17"/>
      </w:r>
      <w:r w:rsidRPr="003D18C0">
        <w:rPr>
          <w:szCs w:val="24"/>
        </w:rPr>
        <w:t>, en la medida que se trata de indicadores de rentabilidad habituales; asimismo, como es de estilo, se realiza un análisis de sensibilidad frente a la variación de los factores que tienen mayor incidencia en la rentabilidad.</w:t>
      </w:r>
    </w:p>
    <w:p w:rsidR="00E62820" w:rsidRPr="003D18C0" w:rsidRDefault="00E62820" w:rsidP="00E62820">
      <w:pPr>
        <w:pStyle w:val="ListParagraph"/>
        <w:rPr>
          <w:szCs w:val="24"/>
          <w:lang w:val="es-ES_tradnl"/>
        </w:rPr>
      </w:pPr>
    </w:p>
    <w:p w:rsidR="00E62820" w:rsidRPr="003D18C0" w:rsidRDefault="00E62820" w:rsidP="00E62820">
      <w:pPr>
        <w:widowControl w:val="0"/>
        <w:numPr>
          <w:ilvl w:val="1"/>
          <w:numId w:val="2"/>
        </w:numPr>
        <w:tabs>
          <w:tab w:val="clear" w:pos="360"/>
          <w:tab w:val="num" w:pos="709"/>
        </w:tabs>
        <w:adjustRightInd w:val="0"/>
        <w:ind w:left="709" w:hanging="709"/>
        <w:jc w:val="both"/>
        <w:textAlignment w:val="baseline"/>
        <w:rPr>
          <w:szCs w:val="24"/>
          <w:lang w:val="es-ES_tradnl"/>
        </w:rPr>
      </w:pPr>
      <w:r w:rsidRPr="003D18C0">
        <w:rPr>
          <w:b/>
          <w:lang w:val="es-ES_tradnl"/>
        </w:rPr>
        <w:t>Factores de Costo.</w:t>
      </w:r>
      <w:r w:rsidRPr="003D18C0">
        <w:rPr>
          <w:lang w:val="es-ES_tradnl"/>
        </w:rPr>
        <w:t xml:space="preserve"> Tratándose de una evaluación económica, se utilizaron los costos económicos estimados para todos los factores de costo componentes del cálculo (</w:t>
      </w:r>
      <w:r w:rsidRPr="003D18C0">
        <w:rPr>
          <w:szCs w:val="24"/>
          <w:lang w:val="es-ES"/>
        </w:rPr>
        <w:t>¶</w:t>
      </w:r>
      <w:r w:rsidR="00B10E44">
        <w:fldChar w:fldCharType="begin"/>
      </w:r>
      <w:r w:rsidR="00B10E44">
        <w:instrText xml:space="preserve"> REF _Ref323823033 \r \h  \* MERGEFORMAT </w:instrText>
      </w:r>
      <w:r w:rsidR="00B10E44">
        <w:fldChar w:fldCharType="separate"/>
      </w:r>
      <w:r w:rsidR="00311F1A" w:rsidRPr="00B418C0">
        <w:rPr>
          <w:szCs w:val="24"/>
          <w:lang w:val="es-ES"/>
        </w:rPr>
        <w:t>3.6</w:t>
      </w:r>
      <w:r w:rsidR="00B10E44">
        <w:fldChar w:fldCharType="end"/>
      </w:r>
      <w:r w:rsidRPr="003D18C0">
        <w:rPr>
          <w:lang w:val="es-ES_tradnl"/>
        </w:rPr>
        <w:t>), correspondientes a 2012-201</w:t>
      </w:r>
      <w:r w:rsidR="00C92504">
        <w:rPr>
          <w:lang w:val="es-ES_tradnl"/>
        </w:rPr>
        <w:t>4</w:t>
      </w:r>
      <w:r w:rsidRPr="003D18C0">
        <w:rPr>
          <w:lang w:val="es-ES_tradnl"/>
        </w:rPr>
        <w:t>.</w:t>
      </w:r>
      <w:r w:rsidRPr="003D18C0">
        <w:rPr>
          <w:szCs w:val="24"/>
          <w:lang w:val="es-ES_tradnl"/>
        </w:rPr>
        <w:t xml:space="preserve"> El cálculo de </w:t>
      </w:r>
      <w:r w:rsidRPr="003D18C0">
        <w:rPr>
          <w:szCs w:val="24"/>
        </w:rPr>
        <w:t xml:space="preserve">los costos económicos totales en cada año del período de análisis -en los escenarios “Sin Proyecto” y “Con Proyecto”-, así como el cálculo de los citados indicadores de rentabilidad, se realizó utilizando el </w:t>
      </w:r>
      <w:r w:rsidR="00C92504">
        <w:rPr>
          <w:szCs w:val="24"/>
        </w:rPr>
        <w:t xml:space="preserve">ya </w:t>
      </w:r>
      <w:r w:rsidRPr="003D18C0">
        <w:rPr>
          <w:szCs w:val="24"/>
        </w:rPr>
        <w:t xml:space="preserve">citado modelo </w:t>
      </w:r>
      <w:r w:rsidRPr="003D18C0">
        <w:rPr>
          <w:szCs w:val="24"/>
          <w:lang w:val="es-ES_tradnl"/>
        </w:rPr>
        <w:t xml:space="preserve">HDM-4; éste </w:t>
      </w:r>
      <w:r w:rsidRPr="003D18C0">
        <w:rPr>
          <w:szCs w:val="24"/>
        </w:rPr>
        <w:t>fue alimentado con: (i) los parámetros de diseño aplicables a la ruta actual y la ruta proyectada (altimetría, geometría del trazado y su perfil transversal, estructura de pavimento, etc.); (ii) las condiciones propias del entorno local (clima, efectos de centros poblados, etc.); (iii) las características de la flota de vehículos (tipo, pesos, etc.) y de los usuarios (cantidad de pasajeros por tipo de vehículo, etc.); (iv) los costos de obra (inversión y mantenimiento), los costos de los insumos de los vehículos, los costos de tiempo (valor del tiempo de trabajo y ocio), etc., aplicables al país.</w:t>
      </w:r>
    </w:p>
    <w:p w:rsidR="00E62820" w:rsidRPr="003D18C0" w:rsidRDefault="00E62820" w:rsidP="00E62820">
      <w:pPr>
        <w:pStyle w:val="ListParagraph"/>
        <w:rPr>
          <w:szCs w:val="24"/>
          <w:lang w:val="es-ES_tradnl"/>
        </w:rPr>
      </w:pPr>
    </w:p>
    <w:p w:rsidR="00222CA8" w:rsidRPr="003D18C0" w:rsidRDefault="00E62820" w:rsidP="00E62820">
      <w:pPr>
        <w:widowControl w:val="0"/>
        <w:numPr>
          <w:ilvl w:val="1"/>
          <w:numId w:val="2"/>
        </w:numPr>
        <w:tabs>
          <w:tab w:val="clear" w:pos="360"/>
          <w:tab w:val="num" w:pos="709"/>
        </w:tabs>
        <w:adjustRightInd w:val="0"/>
        <w:ind w:left="709" w:hanging="709"/>
        <w:jc w:val="both"/>
        <w:textAlignment w:val="baseline"/>
        <w:rPr>
          <w:szCs w:val="24"/>
          <w:lang w:val="es-ES_tradnl"/>
        </w:rPr>
      </w:pPr>
      <w:r w:rsidRPr="003D18C0">
        <w:rPr>
          <w:b/>
          <w:szCs w:val="24"/>
          <w:lang w:val="es-ES_tradnl"/>
        </w:rPr>
        <w:t>Calibración.</w:t>
      </w:r>
      <w:r w:rsidRPr="003D18C0">
        <w:rPr>
          <w:szCs w:val="24"/>
          <w:lang w:val="es-ES_tradnl"/>
        </w:rPr>
        <w:t xml:space="preserve"> Es importante destacar que el HDM-4 fue calibrado para que modele en forma correcta la situación actual, lo que es esencial para asegurar que la modelación del HDM-4 es capaz de representar razonablemente el comportamiento del tránsito y la  vía en los escenarios “Sin Proyecto” y “Con Proyecto” en estudio, para todo el período de análisis; la calibración se efectuó con las velocidades medias de los flujos de tránsito actuales que fueron </w:t>
      </w:r>
      <w:r w:rsidR="00B177C8" w:rsidRPr="003D18C0">
        <w:rPr>
          <w:szCs w:val="24"/>
          <w:lang w:val="es-ES_tradnl"/>
        </w:rPr>
        <w:t>informadas</w:t>
      </w:r>
      <w:r w:rsidR="00222CA8" w:rsidRPr="003D18C0">
        <w:rPr>
          <w:szCs w:val="24"/>
          <w:lang w:val="es-ES_tradnl"/>
        </w:rPr>
        <w:t xml:space="preserve"> </w:t>
      </w:r>
      <w:r w:rsidRPr="003D18C0">
        <w:rPr>
          <w:szCs w:val="24"/>
          <w:lang w:val="es-ES_tradnl"/>
        </w:rPr>
        <w:t xml:space="preserve">por </w:t>
      </w:r>
      <w:r w:rsidR="00B177C8" w:rsidRPr="003D18C0">
        <w:rPr>
          <w:szCs w:val="24"/>
          <w:lang w:val="es-ES_tradnl"/>
        </w:rPr>
        <w:t xml:space="preserve">la firma </w:t>
      </w:r>
      <w:r w:rsidR="00222CA8" w:rsidRPr="003D18C0">
        <w:t xml:space="preserve">WSP </w:t>
      </w:r>
      <w:proofErr w:type="spellStart"/>
      <w:r w:rsidR="00222CA8" w:rsidRPr="003D18C0">
        <w:t>Group</w:t>
      </w:r>
      <w:proofErr w:type="spellEnd"/>
      <w:r w:rsidR="00222CA8" w:rsidRPr="003D18C0">
        <w:t xml:space="preserve"> </w:t>
      </w:r>
      <w:proofErr w:type="spellStart"/>
      <w:r w:rsidR="00222CA8" w:rsidRPr="003D18C0">
        <w:t>Canada</w:t>
      </w:r>
      <w:proofErr w:type="spellEnd"/>
      <w:r w:rsidR="00222CA8" w:rsidRPr="003D18C0">
        <w:t xml:space="preserve"> Inc. para las zonas rurales y las estima</w:t>
      </w:r>
      <w:r w:rsidR="00B177C8" w:rsidRPr="003D18C0">
        <w:t xml:space="preserve">das por </w:t>
      </w:r>
      <w:r w:rsidR="00222CA8" w:rsidRPr="003D18C0">
        <w:t xml:space="preserve">el Consultor para las zonas urbanas. </w:t>
      </w:r>
      <w:r w:rsidR="00B177C8" w:rsidRPr="003D18C0">
        <w:t>En ese sentido, p</w:t>
      </w:r>
      <w:r w:rsidR="00222CA8" w:rsidRPr="003D18C0">
        <w:rPr>
          <w:szCs w:val="24"/>
          <w:lang w:val="es-ES_tradnl"/>
        </w:rPr>
        <w:t xml:space="preserve">ara la calibración del HDM-4 se utilizó una velocidad promedio </w:t>
      </w:r>
      <w:r w:rsidR="000C46DB" w:rsidRPr="003D18C0">
        <w:rPr>
          <w:szCs w:val="24"/>
          <w:lang w:val="es-ES_tradnl"/>
        </w:rPr>
        <w:t>de 45-</w:t>
      </w:r>
      <w:r w:rsidR="00222CA8" w:rsidRPr="003D18C0">
        <w:rPr>
          <w:szCs w:val="24"/>
          <w:lang w:val="es-ES_tradnl"/>
        </w:rPr>
        <w:t xml:space="preserve">50 km/h en zona rural </w:t>
      </w:r>
      <w:r w:rsidR="00222CA8" w:rsidRPr="003D18C0">
        <w:rPr>
          <w:szCs w:val="24"/>
          <w:lang w:val="es-ES_tradnl"/>
        </w:rPr>
        <w:lastRenderedPageBreak/>
        <w:t>y 35</w:t>
      </w:r>
      <w:r w:rsidR="000C46DB" w:rsidRPr="003D18C0">
        <w:rPr>
          <w:szCs w:val="24"/>
          <w:lang w:val="es-ES_tradnl"/>
        </w:rPr>
        <w:t>-</w:t>
      </w:r>
      <w:r w:rsidR="00222CA8" w:rsidRPr="003D18C0">
        <w:rPr>
          <w:szCs w:val="24"/>
          <w:lang w:val="es-ES_tradnl"/>
        </w:rPr>
        <w:t>40 km/h en zona urbana</w:t>
      </w:r>
      <w:r w:rsidR="000C46DB" w:rsidRPr="003D18C0">
        <w:rPr>
          <w:szCs w:val="24"/>
          <w:lang w:val="es-ES_tradnl"/>
        </w:rPr>
        <w:t xml:space="preserve"> (automóviles/camionetas)</w:t>
      </w:r>
      <w:r w:rsidR="00222CA8" w:rsidRPr="003D18C0">
        <w:rPr>
          <w:szCs w:val="24"/>
          <w:lang w:val="es-ES_tradnl"/>
        </w:rPr>
        <w:t>; estas velocidades resultan consistentes con la geometría de la vía</w:t>
      </w:r>
      <w:r w:rsidR="00387783" w:rsidRPr="003D18C0">
        <w:rPr>
          <w:szCs w:val="24"/>
          <w:lang w:val="es-ES_tradnl"/>
        </w:rPr>
        <w:t xml:space="preserve"> originada en su trazado, el ancho de calzada, la </w:t>
      </w:r>
      <w:r w:rsidR="00B177C8" w:rsidRPr="003D18C0">
        <w:rPr>
          <w:szCs w:val="24"/>
          <w:lang w:val="es-ES_tradnl"/>
        </w:rPr>
        <w:t>carencia</w:t>
      </w:r>
      <w:r w:rsidR="00387783" w:rsidRPr="003D18C0">
        <w:rPr>
          <w:szCs w:val="24"/>
          <w:lang w:val="es-ES_tradnl"/>
        </w:rPr>
        <w:t xml:space="preserve"> de hombros y el estado </w:t>
      </w:r>
      <w:r w:rsidR="00806D53" w:rsidRPr="003D18C0">
        <w:rPr>
          <w:szCs w:val="24"/>
          <w:lang w:val="es-ES_tradnl"/>
        </w:rPr>
        <w:t xml:space="preserve">regular </w:t>
      </w:r>
      <w:r w:rsidR="00387783" w:rsidRPr="003D18C0">
        <w:rPr>
          <w:szCs w:val="24"/>
          <w:lang w:val="es-ES_tradnl"/>
        </w:rPr>
        <w:t>general del pavimento</w:t>
      </w:r>
      <w:r w:rsidR="00222CA8" w:rsidRPr="003D18C0">
        <w:rPr>
          <w:szCs w:val="24"/>
          <w:lang w:val="es-ES_tradnl"/>
        </w:rPr>
        <w:t>.</w:t>
      </w:r>
    </w:p>
    <w:p w:rsidR="00222CA8" w:rsidRPr="003D18C0" w:rsidRDefault="00222CA8" w:rsidP="00222CA8">
      <w:pPr>
        <w:pStyle w:val="ListParagraph"/>
        <w:rPr>
          <w:szCs w:val="24"/>
          <w:lang w:val="es-ES_tradnl"/>
        </w:rPr>
      </w:pPr>
    </w:p>
    <w:p w:rsidR="00E62820" w:rsidRPr="003D18C0" w:rsidRDefault="00E62820" w:rsidP="00E62820">
      <w:pPr>
        <w:widowControl w:val="0"/>
        <w:numPr>
          <w:ilvl w:val="1"/>
          <w:numId w:val="2"/>
        </w:numPr>
        <w:tabs>
          <w:tab w:val="clear" w:pos="360"/>
          <w:tab w:val="num" w:pos="709"/>
        </w:tabs>
        <w:adjustRightInd w:val="0"/>
        <w:ind w:left="709" w:hanging="709"/>
        <w:jc w:val="both"/>
        <w:textAlignment w:val="baseline"/>
        <w:rPr>
          <w:szCs w:val="24"/>
          <w:lang w:val="es-ES_tradnl"/>
        </w:rPr>
      </w:pPr>
      <w:r w:rsidRPr="003D18C0">
        <w:rPr>
          <w:szCs w:val="24"/>
          <w:lang w:val="es-ES_tradnl"/>
        </w:rPr>
        <w:t>Con ese objeto, se utilizaron parámetros de calibración para modelar la velocidad promedio actual en la ruta: (i) el IRI promedio para la ruta actual y otros parámetros de estado cuando se encontraban disponibles; (ii) el XFRI o “fricción lateral” (cruces a nivel, tipo de hombros y cercanía de obstáculos a la calzada)</w:t>
      </w:r>
      <w:r w:rsidR="00741D8C" w:rsidRPr="003D18C0">
        <w:rPr>
          <w:szCs w:val="24"/>
          <w:lang w:val="es-ES_tradnl"/>
        </w:rPr>
        <w:t>; (iii) el</w:t>
      </w:r>
      <w:r w:rsidR="00741D8C" w:rsidRPr="003D18C0">
        <w:t xml:space="preserve"> “</w:t>
      </w:r>
      <w:r w:rsidR="00741D8C" w:rsidRPr="003D18C0">
        <w:rPr>
          <w:szCs w:val="24"/>
          <w:lang w:val="es-ES_tradnl"/>
        </w:rPr>
        <w:t>XNMT” o factor de incidencia del tránsito no motorizado sobre el tránsito motorizado (bicicletas sobre el resto de los vehículos) y el “XMT” o factor de incidencia del tránsito motorizado sobre el tránsito no motorizado (vehículos sobre las bicicletas)</w:t>
      </w:r>
      <w:r w:rsidRPr="003D18C0">
        <w:rPr>
          <w:szCs w:val="24"/>
          <w:lang w:val="es-ES_tradnl"/>
        </w:rPr>
        <w:t xml:space="preserve">. Con ello, se condiciona al HDM-4 para que modele la velocidad media de los vehículos en la situación actual (“Sin Proyecto”), con razonable aproximación a la velocidad real promedio medida; para evitar distorsiones que afecten la modelación de la velocidad promedio para los escenarios futuros bajo estudio, se </w:t>
      </w:r>
      <w:r w:rsidR="00387783" w:rsidRPr="003D18C0">
        <w:rPr>
          <w:szCs w:val="24"/>
          <w:lang w:val="es-ES_tradnl"/>
        </w:rPr>
        <w:t xml:space="preserve">ha </w:t>
      </w:r>
      <w:r w:rsidRPr="003D18C0">
        <w:rPr>
          <w:szCs w:val="24"/>
          <w:lang w:val="es-ES_tradnl"/>
        </w:rPr>
        <w:t>realiza</w:t>
      </w:r>
      <w:r w:rsidR="00387783" w:rsidRPr="003D18C0">
        <w:rPr>
          <w:szCs w:val="24"/>
          <w:lang w:val="es-ES_tradnl"/>
        </w:rPr>
        <w:t>do</w:t>
      </w:r>
      <w:r w:rsidRPr="003D18C0">
        <w:rPr>
          <w:szCs w:val="24"/>
          <w:lang w:val="es-ES_tradnl"/>
        </w:rPr>
        <w:t xml:space="preserve"> también un control iterativo de esta calibración.</w:t>
      </w:r>
    </w:p>
    <w:p w:rsidR="00E62820" w:rsidRPr="003D18C0" w:rsidRDefault="00387783" w:rsidP="00E62820">
      <w:pPr>
        <w:widowControl w:val="0"/>
        <w:adjustRightInd w:val="0"/>
        <w:ind w:left="709"/>
        <w:jc w:val="both"/>
        <w:textAlignment w:val="baseline"/>
        <w:rPr>
          <w:szCs w:val="24"/>
          <w:lang w:val="es-ES_tradnl"/>
        </w:rPr>
      </w:pPr>
      <w:r w:rsidRPr="003D18C0">
        <w:rPr>
          <w:szCs w:val="24"/>
          <w:lang w:val="es-ES_tradnl"/>
        </w:rPr>
        <w:t xml:space="preserve"> </w:t>
      </w:r>
    </w:p>
    <w:p w:rsidR="00E62820" w:rsidRPr="003D18C0" w:rsidRDefault="00E62820" w:rsidP="00E62820">
      <w:pPr>
        <w:pStyle w:val="ListParagraph"/>
        <w:numPr>
          <w:ilvl w:val="0"/>
          <w:numId w:val="17"/>
        </w:numPr>
        <w:ind w:hanging="720"/>
        <w:jc w:val="both"/>
        <w:rPr>
          <w:smallCaps/>
        </w:rPr>
      </w:pPr>
      <w:r w:rsidRPr="003D18C0">
        <w:rPr>
          <w:smallCaps/>
        </w:rPr>
        <w:t>Insumos para la Evaluación.</w:t>
      </w:r>
    </w:p>
    <w:p w:rsidR="00E62820" w:rsidRPr="003D18C0" w:rsidRDefault="00E62820" w:rsidP="00E62820">
      <w:pPr>
        <w:pStyle w:val="ListParagraph"/>
        <w:rPr>
          <w:szCs w:val="24"/>
          <w:lang w:val="es-ES_tradnl"/>
        </w:rPr>
      </w:pPr>
    </w:p>
    <w:p w:rsidR="00D22F76" w:rsidRPr="003D18C0" w:rsidRDefault="00D22F76" w:rsidP="00D22F76">
      <w:pPr>
        <w:pStyle w:val="ListParagraph"/>
        <w:widowControl w:val="0"/>
        <w:numPr>
          <w:ilvl w:val="1"/>
          <w:numId w:val="2"/>
        </w:numPr>
        <w:tabs>
          <w:tab w:val="clear" w:pos="360"/>
          <w:tab w:val="num" w:pos="709"/>
        </w:tabs>
        <w:adjustRightInd w:val="0"/>
        <w:ind w:left="709" w:hanging="709"/>
        <w:jc w:val="both"/>
        <w:textAlignment w:val="baseline"/>
        <w:rPr>
          <w:szCs w:val="24"/>
          <w:lang w:val="es-ES_tradnl"/>
        </w:rPr>
      </w:pPr>
      <w:bookmarkStart w:id="32" w:name="_Ref323823033"/>
      <w:r w:rsidRPr="003D18C0">
        <w:rPr>
          <w:b/>
          <w:szCs w:val="24"/>
          <w:lang w:val="es-ES_tradnl"/>
        </w:rPr>
        <w:t>Precios económicos.</w:t>
      </w:r>
      <w:r w:rsidRPr="003D18C0">
        <w:rPr>
          <w:szCs w:val="24"/>
          <w:lang w:val="es-ES_tradnl"/>
        </w:rPr>
        <w:t xml:space="preserve"> No se cuenta con estudios detallados de precios sociales para las obras, insumos, etc. correspondientes a Haití.</w:t>
      </w:r>
      <w:r w:rsidRPr="003D18C0">
        <w:rPr>
          <w:rStyle w:val="FootnoteReference"/>
          <w:szCs w:val="24"/>
          <w:lang w:val="es-ES_tradnl"/>
        </w:rPr>
        <w:footnoteReference w:id="18"/>
      </w:r>
      <w:r w:rsidRPr="003D18C0">
        <w:rPr>
          <w:szCs w:val="24"/>
          <w:lang w:val="es-ES_tradnl"/>
        </w:rPr>
        <w:t xml:space="preserve"> No obstante, se han estimado costos económicos considerando: (i) estudios de consultoría preexistentes (costos de insumos, tiempo de pasajeros, etc.</w:t>
      </w:r>
      <w:r w:rsidR="009B7FD8">
        <w:rPr>
          <w:szCs w:val="24"/>
          <w:lang w:val="es-ES_tradnl"/>
        </w:rPr>
        <w:t xml:space="preserve"> </w:t>
      </w:r>
      <w:r w:rsidR="00721A7C">
        <w:rPr>
          <w:szCs w:val="24"/>
          <w:lang w:val="es-ES_tradnl"/>
        </w:rPr>
        <w:t xml:space="preserve">en el contexto de </w:t>
      </w:r>
      <w:r w:rsidR="009B7FD8">
        <w:rPr>
          <w:szCs w:val="24"/>
          <w:lang w:val="es-ES_tradnl"/>
        </w:rPr>
        <w:t>Haití</w:t>
      </w:r>
      <w:r w:rsidR="00721A7C">
        <w:rPr>
          <w:szCs w:val="24"/>
          <w:lang w:val="es-ES_tradnl"/>
        </w:rPr>
        <w:t>.</w:t>
      </w:r>
      <w:ins w:id="33" w:author="IADB" w:date="2015-05-04T15:38:00Z">
        <w:r w:rsidR="00433D90">
          <w:rPr>
            <w:rStyle w:val="FootnoteReference"/>
            <w:szCs w:val="24"/>
            <w:lang w:val="es-ES_tradnl"/>
          </w:rPr>
          <w:footnoteReference w:id="19"/>
        </w:r>
      </w:ins>
      <w:r w:rsidR="00721A7C">
        <w:rPr>
          <w:szCs w:val="24"/>
          <w:lang w:val="es-ES_tradnl"/>
        </w:rPr>
        <w:t xml:space="preserve"> Consulta con unidad ejecutora del MTPTC y especialistas de transporte de</w:t>
      </w:r>
      <w:r w:rsidR="009B7FD8">
        <w:rPr>
          <w:szCs w:val="24"/>
          <w:lang w:val="es-ES_tradnl"/>
        </w:rPr>
        <w:t xml:space="preserve"> la representación del</w:t>
      </w:r>
      <w:r w:rsidR="00721A7C">
        <w:rPr>
          <w:szCs w:val="24"/>
          <w:lang w:val="es-ES_tradnl"/>
        </w:rPr>
        <w:t xml:space="preserve"> Banco</w:t>
      </w:r>
      <w:r w:rsidR="009B7FD8">
        <w:rPr>
          <w:szCs w:val="24"/>
          <w:lang w:val="es-ES_tradnl"/>
        </w:rPr>
        <w:t xml:space="preserve"> en el país</w:t>
      </w:r>
      <w:r w:rsidRPr="003D18C0">
        <w:rPr>
          <w:szCs w:val="24"/>
          <w:lang w:val="es-ES_tradnl"/>
        </w:rPr>
        <w:t>); (ii) costos a precios de mercado sin incluir impuestos (v.g. intervenciones de mejoramiento y mantenimiento vial) con alguna corrección adicional.</w:t>
      </w:r>
    </w:p>
    <w:p w:rsidR="00D22F76" w:rsidRPr="003D18C0" w:rsidRDefault="00D22F76" w:rsidP="00D22F76">
      <w:pPr>
        <w:pStyle w:val="ListParagraph"/>
        <w:widowControl w:val="0"/>
        <w:adjustRightInd w:val="0"/>
        <w:ind w:left="709"/>
        <w:jc w:val="both"/>
        <w:textAlignment w:val="baseline"/>
        <w:rPr>
          <w:szCs w:val="24"/>
          <w:lang w:val="es-ES_tradnl"/>
        </w:rPr>
      </w:pPr>
    </w:p>
    <w:p w:rsidR="00D22F76" w:rsidRPr="003D18C0" w:rsidRDefault="00D22F76" w:rsidP="00D22F76">
      <w:pPr>
        <w:pStyle w:val="ListParagraph"/>
        <w:widowControl w:val="0"/>
        <w:numPr>
          <w:ilvl w:val="1"/>
          <w:numId w:val="2"/>
        </w:numPr>
        <w:tabs>
          <w:tab w:val="clear" w:pos="360"/>
          <w:tab w:val="num" w:pos="709"/>
        </w:tabs>
        <w:adjustRightInd w:val="0"/>
        <w:ind w:left="709" w:hanging="709"/>
        <w:jc w:val="both"/>
        <w:textAlignment w:val="baseline"/>
        <w:rPr>
          <w:szCs w:val="24"/>
          <w:lang w:val="es-ES_tradnl"/>
        </w:rPr>
      </w:pPr>
      <w:r w:rsidRPr="003D18C0">
        <w:rPr>
          <w:b/>
          <w:szCs w:val="24"/>
          <w:lang w:val="es-ES_tradnl"/>
        </w:rPr>
        <w:t>Costo de obras.</w:t>
      </w:r>
      <w:r w:rsidRPr="003D18C0">
        <w:rPr>
          <w:szCs w:val="24"/>
          <w:lang w:val="es-ES_tradnl"/>
        </w:rPr>
        <w:t xml:space="preserve"> En el caso de los costos de obra, se ha realizado </w:t>
      </w:r>
      <w:r w:rsidR="00013044" w:rsidRPr="003D18C0">
        <w:rPr>
          <w:szCs w:val="24"/>
          <w:lang w:val="es-ES_tradnl"/>
        </w:rPr>
        <w:t>el</w:t>
      </w:r>
      <w:r w:rsidRPr="003D18C0">
        <w:rPr>
          <w:szCs w:val="24"/>
          <w:lang w:val="es-ES_tradnl"/>
        </w:rPr>
        <w:t xml:space="preserve"> ajuste adoptando para ello una reducción del 50% sobre el componente de costo de la mano de obra (estimado en el 8% del costo total de inversión sin impuestos) con lo que se contempla la tasa de desocupación que existe en Haití; es decir, se adopta un factor de ajuste de 0,96</w:t>
      </w:r>
      <w:r w:rsidR="0027199C" w:rsidRPr="003D18C0">
        <w:rPr>
          <w:szCs w:val="24"/>
          <w:lang w:val="es-ES_tradnl"/>
        </w:rPr>
        <w:t xml:space="preserve"> sobre los costos sin impuestos</w:t>
      </w:r>
      <w:r w:rsidRPr="003D18C0">
        <w:rPr>
          <w:szCs w:val="24"/>
          <w:lang w:val="es-ES_tradnl"/>
        </w:rPr>
        <w:t>.</w:t>
      </w:r>
      <w:bookmarkEnd w:id="32"/>
      <w:r w:rsidRPr="003D18C0">
        <w:rPr>
          <w:szCs w:val="24"/>
          <w:lang w:val="es-ES_tradnl"/>
        </w:rPr>
        <w:t xml:space="preserve"> </w:t>
      </w:r>
    </w:p>
    <w:p w:rsidR="00E62820" w:rsidRPr="003D18C0" w:rsidRDefault="00E62820" w:rsidP="00E62820">
      <w:pPr>
        <w:pStyle w:val="ListParagraph"/>
        <w:rPr>
          <w:szCs w:val="24"/>
          <w:lang w:val="es-ES_tradnl"/>
        </w:rPr>
      </w:pPr>
    </w:p>
    <w:p w:rsidR="00E62820" w:rsidRPr="003D18C0" w:rsidRDefault="00E62820" w:rsidP="00E62820">
      <w:pPr>
        <w:widowControl w:val="0"/>
        <w:numPr>
          <w:ilvl w:val="1"/>
          <w:numId w:val="2"/>
        </w:numPr>
        <w:tabs>
          <w:tab w:val="clear" w:pos="360"/>
          <w:tab w:val="num" w:pos="709"/>
        </w:tabs>
        <w:adjustRightInd w:val="0"/>
        <w:ind w:left="709" w:hanging="709"/>
        <w:jc w:val="both"/>
        <w:textAlignment w:val="baseline"/>
        <w:rPr>
          <w:szCs w:val="24"/>
          <w:lang w:val="es-ES_tradnl"/>
        </w:rPr>
      </w:pPr>
      <w:bookmarkStart w:id="38" w:name="_Ref363381251"/>
      <w:r w:rsidRPr="003D18C0">
        <w:rPr>
          <w:b/>
          <w:szCs w:val="24"/>
          <w:lang w:val="es-ES_tradnl"/>
        </w:rPr>
        <w:t>Parámetros Técnicos y Costos de Usuarios.</w:t>
      </w:r>
      <w:r w:rsidRPr="003D18C0">
        <w:rPr>
          <w:szCs w:val="24"/>
          <w:lang w:val="es-ES_tradnl"/>
        </w:rPr>
        <w:t xml:space="preserve"> </w:t>
      </w:r>
      <w:r w:rsidRPr="003D18C0">
        <w:rPr>
          <w:szCs w:val="24"/>
        </w:rPr>
        <w:t xml:space="preserve">Los parámetros técnicos de modelación del HDM-4, tales como aquellos aplicables a la flota para cada tipo de vehículo (vida útil, kilometraje anual, utilización privada o profesional, número de tripulantes, número de pasajeros, tipo de viajes de </w:t>
      </w:r>
      <w:r w:rsidR="00C92504">
        <w:rPr>
          <w:szCs w:val="24"/>
        </w:rPr>
        <w:t xml:space="preserve">los </w:t>
      </w:r>
      <w:r w:rsidRPr="003D18C0">
        <w:rPr>
          <w:szCs w:val="24"/>
        </w:rPr>
        <w:t xml:space="preserve">pasajeros </w:t>
      </w:r>
      <w:r w:rsidR="00C92504">
        <w:rPr>
          <w:szCs w:val="24"/>
        </w:rPr>
        <w:t>(</w:t>
      </w:r>
      <w:r w:rsidRPr="003D18C0">
        <w:rPr>
          <w:szCs w:val="24"/>
        </w:rPr>
        <w:t>trabajo u ocio</w:t>
      </w:r>
      <w:r w:rsidR="00C92504">
        <w:rPr>
          <w:szCs w:val="24"/>
        </w:rPr>
        <w:t>)</w:t>
      </w:r>
      <w:r w:rsidRPr="003D18C0">
        <w:rPr>
          <w:szCs w:val="24"/>
        </w:rPr>
        <w:t xml:space="preserve">, pesos brutos de operación, ejes equivalentes a 18 </w:t>
      </w:r>
      <w:proofErr w:type="spellStart"/>
      <w:r w:rsidRPr="003D18C0">
        <w:rPr>
          <w:szCs w:val="24"/>
        </w:rPr>
        <w:t>Kips</w:t>
      </w:r>
      <w:proofErr w:type="spellEnd"/>
      <w:r w:rsidRPr="003D18C0">
        <w:rPr>
          <w:szCs w:val="24"/>
        </w:rPr>
        <w:t>, etc.</w:t>
      </w:r>
      <w:r w:rsidR="00E336F7" w:rsidRPr="003D18C0">
        <w:rPr>
          <w:szCs w:val="24"/>
        </w:rPr>
        <w:t xml:space="preserve">), fueron proporcionados </w:t>
      </w:r>
      <w:r w:rsidR="00EF2817" w:rsidRPr="003D18C0">
        <w:rPr>
          <w:szCs w:val="24"/>
        </w:rPr>
        <w:t>inicialmente por el</w:t>
      </w:r>
      <w:r w:rsidR="00E336F7" w:rsidRPr="003D18C0">
        <w:rPr>
          <w:szCs w:val="24"/>
        </w:rPr>
        <w:t xml:space="preserve"> </w:t>
      </w:r>
      <w:r w:rsidR="00EF2817" w:rsidRPr="003D18C0">
        <w:rPr>
          <w:lang w:val="es-ES_tradnl"/>
        </w:rPr>
        <w:t>MTPTC</w:t>
      </w:r>
      <w:r w:rsidR="00EF2817" w:rsidRPr="003D18C0">
        <w:rPr>
          <w:szCs w:val="24"/>
        </w:rPr>
        <w:t xml:space="preserve"> </w:t>
      </w:r>
      <w:r w:rsidR="004A0EDB" w:rsidRPr="003D18C0">
        <w:rPr>
          <w:szCs w:val="24"/>
        </w:rPr>
        <w:t xml:space="preserve">en ocasión de </w:t>
      </w:r>
      <w:r w:rsidR="00E336F7" w:rsidRPr="003D18C0">
        <w:rPr>
          <w:szCs w:val="24"/>
        </w:rPr>
        <w:t xml:space="preserve">la realización de </w:t>
      </w:r>
      <w:r w:rsidR="004A0EDB" w:rsidRPr="003D18C0">
        <w:rPr>
          <w:szCs w:val="24"/>
        </w:rPr>
        <w:t xml:space="preserve">estudios </w:t>
      </w:r>
      <w:r w:rsidR="00E336F7" w:rsidRPr="003D18C0">
        <w:rPr>
          <w:szCs w:val="24"/>
        </w:rPr>
        <w:t>anteriores</w:t>
      </w:r>
      <w:r w:rsidR="004A0EDB" w:rsidRPr="003D18C0">
        <w:rPr>
          <w:szCs w:val="24"/>
        </w:rPr>
        <w:t xml:space="preserve"> (2012) habiendo sido</w:t>
      </w:r>
      <w:r w:rsidR="00EF2817" w:rsidRPr="003D18C0">
        <w:rPr>
          <w:szCs w:val="24"/>
        </w:rPr>
        <w:t xml:space="preserve"> ajustados por el Consultor</w:t>
      </w:r>
      <w:r w:rsidR="004A0EDB" w:rsidRPr="003D18C0">
        <w:rPr>
          <w:szCs w:val="24"/>
        </w:rPr>
        <w:t xml:space="preserve"> </w:t>
      </w:r>
      <w:r w:rsidR="00EF2817" w:rsidRPr="003D18C0">
        <w:rPr>
          <w:szCs w:val="24"/>
        </w:rPr>
        <w:t xml:space="preserve">en función de </w:t>
      </w:r>
      <w:r w:rsidR="004A0EDB" w:rsidRPr="003D18C0">
        <w:rPr>
          <w:szCs w:val="24"/>
        </w:rPr>
        <w:t>los datos obtenidos</w:t>
      </w:r>
      <w:r w:rsidR="00387783" w:rsidRPr="003D18C0">
        <w:rPr>
          <w:szCs w:val="24"/>
        </w:rPr>
        <w:t xml:space="preserve"> de</w:t>
      </w:r>
      <w:r w:rsidR="004A0EDB" w:rsidRPr="003D18C0">
        <w:rPr>
          <w:szCs w:val="24"/>
        </w:rPr>
        <w:t xml:space="preserve"> los </w:t>
      </w:r>
      <w:r w:rsidR="00387783" w:rsidRPr="003D18C0">
        <w:rPr>
          <w:szCs w:val="24"/>
        </w:rPr>
        <w:t xml:space="preserve">últimos </w:t>
      </w:r>
      <w:r w:rsidR="004A0EDB" w:rsidRPr="003D18C0">
        <w:rPr>
          <w:szCs w:val="24"/>
        </w:rPr>
        <w:t xml:space="preserve">relevamientos </w:t>
      </w:r>
      <w:r w:rsidR="00387783" w:rsidRPr="003D18C0">
        <w:rPr>
          <w:szCs w:val="24"/>
        </w:rPr>
        <w:t xml:space="preserve">disponibles </w:t>
      </w:r>
      <w:r w:rsidR="004A0EDB" w:rsidRPr="003D18C0">
        <w:rPr>
          <w:szCs w:val="24"/>
        </w:rPr>
        <w:t>(2013)</w:t>
      </w:r>
      <w:r w:rsidR="00E336F7" w:rsidRPr="003D18C0">
        <w:rPr>
          <w:szCs w:val="24"/>
        </w:rPr>
        <w:t xml:space="preserve"> y la experiencia </w:t>
      </w:r>
      <w:r w:rsidR="00013044" w:rsidRPr="003D18C0">
        <w:rPr>
          <w:szCs w:val="24"/>
        </w:rPr>
        <w:t xml:space="preserve">local </w:t>
      </w:r>
      <w:r w:rsidR="00E336F7" w:rsidRPr="003D18C0">
        <w:rPr>
          <w:szCs w:val="24"/>
        </w:rPr>
        <w:t>de</w:t>
      </w:r>
      <w:r w:rsidR="00387783" w:rsidRPr="003D18C0">
        <w:rPr>
          <w:szCs w:val="24"/>
        </w:rPr>
        <w:t xml:space="preserve"> </w:t>
      </w:r>
      <w:r w:rsidR="00E336F7" w:rsidRPr="003D18C0">
        <w:rPr>
          <w:szCs w:val="24"/>
        </w:rPr>
        <w:t>l</w:t>
      </w:r>
      <w:r w:rsidR="00387783" w:rsidRPr="003D18C0">
        <w:rPr>
          <w:szCs w:val="24"/>
        </w:rPr>
        <w:t>os</w:t>
      </w:r>
      <w:r w:rsidR="00E336F7" w:rsidRPr="003D18C0">
        <w:rPr>
          <w:szCs w:val="24"/>
        </w:rPr>
        <w:t xml:space="preserve"> Equipo</w:t>
      </w:r>
      <w:r w:rsidR="00387783" w:rsidRPr="003D18C0">
        <w:rPr>
          <w:szCs w:val="24"/>
        </w:rPr>
        <w:t>s</w:t>
      </w:r>
      <w:r w:rsidR="00E336F7" w:rsidRPr="003D18C0">
        <w:rPr>
          <w:szCs w:val="24"/>
        </w:rPr>
        <w:t xml:space="preserve"> de Proyecto actuante</w:t>
      </w:r>
      <w:r w:rsidR="00387783" w:rsidRPr="003D18C0">
        <w:rPr>
          <w:szCs w:val="24"/>
        </w:rPr>
        <w:t>s en Haití</w:t>
      </w:r>
      <w:r w:rsidR="00EF2817" w:rsidRPr="003D18C0">
        <w:rPr>
          <w:szCs w:val="24"/>
        </w:rPr>
        <w:t>.</w:t>
      </w:r>
      <w:bookmarkEnd w:id="38"/>
      <w:r w:rsidRPr="003D18C0">
        <w:rPr>
          <w:szCs w:val="24"/>
        </w:rPr>
        <w:t xml:space="preserve"> </w:t>
      </w:r>
    </w:p>
    <w:p w:rsidR="00E62820" w:rsidRPr="003D18C0" w:rsidRDefault="00E62820" w:rsidP="00E62820">
      <w:pPr>
        <w:pStyle w:val="ListParagraph"/>
        <w:widowControl w:val="0"/>
        <w:adjustRightInd w:val="0"/>
        <w:ind w:left="709"/>
        <w:jc w:val="both"/>
        <w:textAlignment w:val="baseline"/>
        <w:rPr>
          <w:szCs w:val="24"/>
          <w:lang w:val="es-ES_tradnl"/>
        </w:rPr>
      </w:pPr>
    </w:p>
    <w:p w:rsidR="004A0EDB" w:rsidRPr="003D18C0" w:rsidRDefault="004A0EDB" w:rsidP="004A0EDB">
      <w:pPr>
        <w:pStyle w:val="ListParagraph"/>
        <w:widowControl w:val="0"/>
        <w:numPr>
          <w:ilvl w:val="1"/>
          <w:numId w:val="2"/>
        </w:numPr>
        <w:tabs>
          <w:tab w:val="clear" w:pos="360"/>
          <w:tab w:val="num" w:pos="709"/>
        </w:tabs>
        <w:adjustRightInd w:val="0"/>
        <w:ind w:left="709" w:hanging="709"/>
        <w:jc w:val="both"/>
        <w:textAlignment w:val="baseline"/>
        <w:rPr>
          <w:szCs w:val="24"/>
          <w:lang w:val="es-ES_tradnl"/>
        </w:rPr>
      </w:pPr>
      <w:bookmarkStart w:id="39" w:name="_Ref418517097"/>
      <w:r w:rsidRPr="003D18C0">
        <w:rPr>
          <w:szCs w:val="24"/>
          <w:lang w:val="es-ES_tradnl"/>
        </w:rPr>
        <w:t xml:space="preserve">Los costos económicos de los insumos de operación de los vehículos y los costos de tiempo fueron suministrados o validados por el </w:t>
      </w:r>
      <w:r w:rsidRPr="003D18C0">
        <w:rPr>
          <w:szCs w:val="24"/>
        </w:rPr>
        <w:t>MTPTC en ocasión de estudios previos realizador por el Consultor (2012).</w:t>
      </w:r>
      <w:bookmarkEnd w:id="39"/>
      <w:r w:rsidRPr="003D18C0">
        <w:rPr>
          <w:szCs w:val="24"/>
        </w:rPr>
        <w:t xml:space="preserve"> </w:t>
      </w:r>
    </w:p>
    <w:p w:rsidR="00E62820" w:rsidRPr="003D18C0" w:rsidRDefault="00E62820" w:rsidP="00E62820">
      <w:pPr>
        <w:pStyle w:val="ListParagraph"/>
        <w:rPr>
          <w:szCs w:val="24"/>
          <w:lang w:val="es-ES_tradnl"/>
        </w:rPr>
      </w:pPr>
    </w:p>
    <w:p w:rsidR="00E62820" w:rsidRPr="003D18C0" w:rsidRDefault="00E62820" w:rsidP="00E62820">
      <w:pPr>
        <w:pStyle w:val="ListParagraph"/>
        <w:widowControl w:val="0"/>
        <w:numPr>
          <w:ilvl w:val="1"/>
          <w:numId w:val="2"/>
        </w:numPr>
        <w:tabs>
          <w:tab w:val="clear" w:pos="360"/>
          <w:tab w:val="num" w:pos="709"/>
        </w:tabs>
        <w:adjustRightInd w:val="0"/>
        <w:ind w:left="709" w:hanging="709"/>
        <w:jc w:val="both"/>
        <w:textAlignment w:val="baseline"/>
        <w:rPr>
          <w:szCs w:val="24"/>
          <w:lang w:val="es-ES_tradnl"/>
        </w:rPr>
      </w:pPr>
      <w:bookmarkStart w:id="40" w:name="_Ref349405915"/>
      <w:r w:rsidRPr="003D18C0">
        <w:rPr>
          <w:szCs w:val="24"/>
        </w:rPr>
        <w:t>Los parámetros de modelación del HDM-4 y los costos económicos para los usuarios (características técnicas y costo de vehículos, costos insumos de operación, tiempo de los pasajeros, etc.), se presentan en el Apéndice I.</w:t>
      </w:r>
      <w:bookmarkEnd w:id="40"/>
    </w:p>
    <w:bookmarkEnd w:id="31"/>
    <w:p w:rsidR="004A0EDB" w:rsidRPr="003D18C0" w:rsidRDefault="004A0EDB" w:rsidP="004A0EDB">
      <w:pPr>
        <w:pStyle w:val="ListParagraph"/>
        <w:widowControl w:val="0"/>
        <w:adjustRightInd w:val="0"/>
        <w:ind w:left="709"/>
        <w:jc w:val="both"/>
        <w:textAlignment w:val="baseline"/>
        <w:rPr>
          <w:szCs w:val="24"/>
          <w:lang w:val="es-ES_tradnl"/>
        </w:rPr>
      </w:pPr>
    </w:p>
    <w:p w:rsidR="00F23097" w:rsidRPr="003D18C0" w:rsidRDefault="00F23097" w:rsidP="00F23097">
      <w:pPr>
        <w:pStyle w:val="ListParagraph"/>
        <w:widowControl w:val="0"/>
        <w:numPr>
          <w:ilvl w:val="0"/>
          <w:numId w:val="2"/>
        </w:numPr>
        <w:adjustRightInd w:val="0"/>
        <w:jc w:val="both"/>
        <w:textAlignment w:val="baseline"/>
        <w:rPr>
          <w:b/>
        </w:rPr>
      </w:pPr>
      <w:r w:rsidRPr="003D18C0">
        <w:rPr>
          <w:b/>
        </w:rPr>
        <w:t xml:space="preserve">Costos </w:t>
      </w:r>
      <w:r w:rsidR="00E62820" w:rsidRPr="003D18C0">
        <w:rPr>
          <w:b/>
        </w:rPr>
        <w:t>de Inversión y Mantenimiento</w:t>
      </w:r>
      <w:r w:rsidR="003E6993" w:rsidRPr="003D18C0">
        <w:rPr>
          <w:b/>
        </w:rPr>
        <w:t>. Modelación con HDM-4</w:t>
      </w:r>
      <w:r w:rsidRPr="003D18C0">
        <w:rPr>
          <w:b/>
        </w:rPr>
        <w:t>.</w:t>
      </w:r>
    </w:p>
    <w:p w:rsidR="005D23EB" w:rsidRPr="003D18C0" w:rsidRDefault="005D23EB" w:rsidP="005D23EB">
      <w:pPr>
        <w:pStyle w:val="ListParagraph"/>
        <w:widowControl w:val="0"/>
        <w:adjustRightInd w:val="0"/>
        <w:ind w:left="709"/>
        <w:jc w:val="both"/>
        <w:textAlignment w:val="baseline"/>
        <w:rPr>
          <w:szCs w:val="24"/>
          <w:lang w:val="es-ES_tradnl"/>
        </w:rPr>
      </w:pPr>
      <w:bookmarkStart w:id="41" w:name="_Ref306038815"/>
    </w:p>
    <w:p w:rsidR="00A90EDB" w:rsidRPr="003D18C0" w:rsidRDefault="00A90EDB" w:rsidP="00A90EDB">
      <w:pPr>
        <w:pStyle w:val="ListParagraph"/>
        <w:numPr>
          <w:ilvl w:val="0"/>
          <w:numId w:val="19"/>
        </w:numPr>
        <w:ind w:hanging="720"/>
        <w:jc w:val="both"/>
        <w:rPr>
          <w:smallCaps/>
        </w:rPr>
      </w:pPr>
      <w:r w:rsidRPr="003D18C0">
        <w:rPr>
          <w:smallCaps/>
        </w:rPr>
        <w:t>Escenarios y Montos de Costos.</w:t>
      </w:r>
    </w:p>
    <w:p w:rsidR="00A90EDB" w:rsidRPr="003D18C0" w:rsidRDefault="00A90EDB" w:rsidP="005D23EB">
      <w:pPr>
        <w:pStyle w:val="ListParagraph"/>
        <w:widowControl w:val="0"/>
        <w:adjustRightInd w:val="0"/>
        <w:ind w:left="709"/>
        <w:jc w:val="both"/>
        <w:textAlignment w:val="baseline"/>
        <w:rPr>
          <w:szCs w:val="24"/>
          <w:lang w:val="es-ES_tradnl"/>
        </w:rPr>
      </w:pPr>
    </w:p>
    <w:p w:rsidR="00A90EDB" w:rsidRPr="003D18C0" w:rsidRDefault="00A90EDB" w:rsidP="00A90EDB">
      <w:pPr>
        <w:widowControl w:val="0"/>
        <w:numPr>
          <w:ilvl w:val="1"/>
          <w:numId w:val="2"/>
        </w:numPr>
        <w:tabs>
          <w:tab w:val="clear" w:pos="360"/>
          <w:tab w:val="num" w:pos="709"/>
        </w:tabs>
        <w:adjustRightInd w:val="0"/>
        <w:ind w:left="709" w:hanging="709"/>
        <w:jc w:val="both"/>
        <w:textAlignment w:val="baseline"/>
        <w:rPr>
          <w:szCs w:val="24"/>
        </w:rPr>
      </w:pPr>
      <w:r w:rsidRPr="003D18C0">
        <w:t>El cálculo del flujo de costos del Estado (agencia), implica determinar, para cada año del período de análisis, los costos de inversión (durante el período de ejecución de obras previsto de 2 años), los costos de reinversión</w:t>
      </w:r>
      <w:r w:rsidRPr="003D18C0">
        <w:rPr>
          <w:rStyle w:val="FootnoteReference"/>
        </w:rPr>
        <w:footnoteReference w:id="20"/>
      </w:r>
      <w:r w:rsidRPr="003D18C0">
        <w:t xml:space="preserve"> y los costos de mantenimiento vial (durante el período de 20 años de uso de la infraestructura).</w:t>
      </w:r>
    </w:p>
    <w:p w:rsidR="00A90EDB" w:rsidRPr="003D18C0" w:rsidRDefault="00A90EDB" w:rsidP="00A90EDB">
      <w:pPr>
        <w:widowControl w:val="0"/>
        <w:adjustRightInd w:val="0"/>
        <w:ind w:left="709"/>
        <w:jc w:val="both"/>
        <w:textAlignment w:val="baseline"/>
        <w:rPr>
          <w:szCs w:val="24"/>
        </w:rPr>
      </w:pPr>
    </w:p>
    <w:p w:rsidR="00A90EDB" w:rsidRPr="003D18C0" w:rsidRDefault="00A90EDB" w:rsidP="00A90EDB">
      <w:pPr>
        <w:widowControl w:val="0"/>
        <w:numPr>
          <w:ilvl w:val="1"/>
          <w:numId w:val="2"/>
        </w:numPr>
        <w:tabs>
          <w:tab w:val="clear" w:pos="360"/>
          <w:tab w:val="num" w:pos="709"/>
        </w:tabs>
        <w:adjustRightInd w:val="0"/>
        <w:ind w:left="709" w:hanging="709"/>
        <w:jc w:val="both"/>
        <w:textAlignment w:val="baseline"/>
        <w:rPr>
          <w:szCs w:val="24"/>
        </w:rPr>
      </w:pPr>
      <w:r w:rsidRPr="003D18C0">
        <w:rPr>
          <w:b/>
        </w:rPr>
        <w:t>Costos en el Escenario “Sin Proyecto”.</w:t>
      </w:r>
      <w:r w:rsidRPr="003D18C0">
        <w:rPr>
          <w:szCs w:val="24"/>
        </w:rPr>
        <w:t xml:space="preserve"> </w:t>
      </w:r>
      <w:r w:rsidRPr="003D18C0">
        <w:t>Tal como fue previamente señalado (¶</w:t>
      </w:r>
      <w:r w:rsidR="00B10E44">
        <w:fldChar w:fldCharType="begin"/>
      </w:r>
      <w:r w:rsidR="00B10E44">
        <w:instrText xml:space="preserve"> REF _Ref306014868 \r \h  \* MERGEFORMAT </w:instrText>
      </w:r>
      <w:r w:rsidR="00B10E44">
        <w:fldChar w:fldCharType="separate"/>
      </w:r>
      <w:r w:rsidR="00311F1A">
        <w:t>2.4</w:t>
      </w:r>
      <w:r w:rsidR="00B10E44">
        <w:fldChar w:fldCharType="end"/>
      </w:r>
      <w:r w:rsidRPr="003D18C0">
        <w:t xml:space="preserve"> a ¶</w:t>
      </w:r>
      <w:r w:rsidR="00B10E44">
        <w:fldChar w:fldCharType="begin"/>
      </w:r>
      <w:r w:rsidR="00B10E44">
        <w:instrText xml:space="preserve"> REF _Ref323842995 \r \h  \* MERGEFORMAT </w:instrText>
      </w:r>
      <w:r w:rsidR="00B10E44">
        <w:fldChar w:fldCharType="separate"/>
      </w:r>
      <w:r w:rsidR="00311F1A">
        <w:t>2.6</w:t>
      </w:r>
      <w:r w:rsidR="00B10E44">
        <w:fldChar w:fldCharType="end"/>
      </w:r>
      <w:r w:rsidRPr="003D18C0">
        <w:t xml:space="preserve">), en este escenario se consideran los siguientes costos asociados a la ejecución de obras o tareas de reinversión o mantenimiento, necesarias para mantener razonables condiciones de </w:t>
      </w:r>
      <w:proofErr w:type="spellStart"/>
      <w:r w:rsidRPr="003D18C0">
        <w:t>transitabilidad</w:t>
      </w:r>
      <w:proofErr w:type="spellEnd"/>
      <w:r w:rsidRPr="003D18C0">
        <w:t xml:space="preserve"> para la ruta:</w:t>
      </w:r>
    </w:p>
    <w:p w:rsidR="00A90EDB" w:rsidRPr="003D18C0" w:rsidRDefault="00A90EDB" w:rsidP="00A90EDB">
      <w:pPr>
        <w:widowControl w:val="0"/>
        <w:adjustRightInd w:val="0"/>
        <w:ind w:left="709"/>
        <w:jc w:val="both"/>
        <w:textAlignment w:val="baseline"/>
        <w:rPr>
          <w:b/>
        </w:rPr>
      </w:pPr>
    </w:p>
    <w:p w:rsidR="00741D8C" w:rsidRPr="003D18C0" w:rsidRDefault="00A90EDB" w:rsidP="00A90EDB">
      <w:pPr>
        <w:pStyle w:val="ListParagraph"/>
        <w:widowControl w:val="0"/>
        <w:numPr>
          <w:ilvl w:val="0"/>
          <w:numId w:val="13"/>
        </w:numPr>
        <w:adjustRightInd w:val="0"/>
        <w:jc w:val="both"/>
        <w:textAlignment w:val="baseline"/>
        <w:rPr>
          <w:szCs w:val="24"/>
        </w:rPr>
      </w:pPr>
      <w:r w:rsidRPr="003D18C0">
        <w:rPr>
          <w:lang w:val="es-ES_tradnl"/>
        </w:rPr>
        <w:t>Mantenimiento/reparaciones mediante bacheo y sellado de fisuras</w:t>
      </w:r>
      <w:r w:rsidR="00741D8C" w:rsidRPr="003D18C0">
        <w:rPr>
          <w:lang w:val="es-ES_tradnl"/>
        </w:rPr>
        <w:t>.</w:t>
      </w:r>
    </w:p>
    <w:p w:rsidR="0027199C" w:rsidRPr="003D18C0" w:rsidRDefault="0027199C" w:rsidP="0027199C">
      <w:pPr>
        <w:pStyle w:val="ListParagraph"/>
        <w:widowControl w:val="0"/>
        <w:adjustRightInd w:val="0"/>
        <w:ind w:left="1068"/>
        <w:jc w:val="both"/>
        <w:textAlignment w:val="baseline"/>
        <w:rPr>
          <w:szCs w:val="24"/>
        </w:rPr>
      </w:pPr>
    </w:p>
    <w:p w:rsidR="00A90EDB" w:rsidRPr="003D18C0" w:rsidRDefault="00741D8C" w:rsidP="00A90EDB">
      <w:pPr>
        <w:pStyle w:val="ListParagraph"/>
        <w:widowControl w:val="0"/>
        <w:numPr>
          <w:ilvl w:val="0"/>
          <w:numId w:val="13"/>
        </w:numPr>
        <w:adjustRightInd w:val="0"/>
        <w:jc w:val="both"/>
        <w:textAlignment w:val="baseline"/>
        <w:rPr>
          <w:szCs w:val="24"/>
        </w:rPr>
      </w:pPr>
      <w:r w:rsidRPr="003D18C0">
        <w:rPr>
          <w:lang w:val="es-ES_tradnl"/>
        </w:rPr>
        <w:t>R</w:t>
      </w:r>
      <w:r w:rsidR="00A90EDB" w:rsidRPr="003D18C0">
        <w:rPr>
          <w:lang w:val="es-ES_tradnl"/>
        </w:rPr>
        <w:t xml:space="preserve">ehabilitación con una </w:t>
      </w:r>
      <w:proofErr w:type="spellStart"/>
      <w:r w:rsidR="00A90EDB" w:rsidRPr="003D18C0">
        <w:rPr>
          <w:lang w:val="es-ES_tradnl"/>
        </w:rPr>
        <w:t>sobrecapa</w:t>
      </w:r>
      <w:proofErr w:type="spellEnd"/>
      <w:r w:rsidR="00A90EDB" w:rsidRPr="003D18C0">
        <w:rPr>
          <w:lang w:val="es-ES_tradnl"/>
        </w:rPr>
        <w:t xml:space="preserve"> de carpeta asfáltica de 5,0 cm en un determinado </w:t>
      </w:r>
      <w:proofErr w:type="spellStart"/>
      <w:r w:rsidR="00A90EDB" w:rsidRPr="003D18C0">
        <w:rPr>
          <w:lang w:val="es-ES_tradnl"/>
        </w:rPr>
        <w:t>subtramo</w:t>
      </w:r>
      <w:proofErr w:type="spellEnd"/>
      <w:r w:rsidR="00A90EDB" w:rsidRPr="003D18C0">
        <w:rPr>
          <w:lang w:val="es-ES_tradnl"/>
        </w:rPr>
        <w:t xml:space="preserve">, cuando el IRI en el mismo alcance el valor de </w:t>
      </w:r>
      <w:r w:rsidRPr="003D18C0">
        <w:rPr>
          <w:lang w:val="es-ES_tradnl"/>
        </w:rPr>
        <w:t>12</w:t>
      </w:r>
      <w:r w:rsidR="00A90EDB" w:rsidRPr="003D18C0">
        <w:rPr>
          <w:lang w:val="es-ES_tradnl"/>
        </w:rPr>
        <w:t>,0 mm/m.</w:t>
      </w:r>
      <w:r w:rsidR="00A90EDB" w:rsidRPr="003D18C0">
        <w:rPr>
          <w:rStyle w:val="FootnoteReference"/>
          <w:lang w:val="es-ES_tradnl"/>
        </w:rPr>
        <w:footnoteReference w:id="21"/>
      </w:r>
      <w:r w:rsidR="00A90EDB" w:rsidRPr="003D18C0">
        <w:rPr>
          <w:lang w:val="es-ES_tradnl"/>
        </w:rPr>
        <w:t xml:space="preserve"> </w:t>
      </w:r>
    </w:p>
    <w:p w:rsidR="0027199C" w:rsidRPr="003D18C0" w:rsidRDefault="0027199C" w:rsidP="0027199C">
      <w:pPr>
        <w:pStyle w:val="ListParagraph"/>
        <w:widowControl w:val="0"/>
        <w:adjustRightInd w:val="0"/>
        <w:ind w:left="1068"/>
        <w:jc w:val="both"/>
        <w:textAlignment w:val="baseline"/>
        <w:rPr>
          <w:szCs w:val="24"/>
        </w:rPr>
      </w:pPr>
    </w:p>
    <w:p w:rsidR="00A90EDB" w:rsidRPr="003D18C0" w:rsidRDefault="00A90EDB" w:rsidP="00A90EDB">
      <w:pPr>
        <w:pStyle w:val="ListParagraph"/>
        <w:widowControl w:val="0"/>
        <w:numPr>
          <w:ilvl w:val="0"/>
          <w:numId w:val="13"/>
        </w:numPr>
        <w:adjustRightInd w:val="0"/>
        <w:jc w:val="both"/>
        <w:textAlignment w:val="baseline"/>
        <w:rPr>
          <w:szCs w:val="24"/>
        </w:rPr>
      </w:pPr>
      <w:r w:rsidRPr="003D18C0">
        <w:t>Recupero parcial de capital (o valor residual de la inversión) al final del período de análisis, en función del lapso de vida útil remanente para cada tipología de obra involucrada.</w:t>
      </w:r>
      <w:bookmarkStart w:id="42" w:name="_Ref342390980"/>
      <w:r w:rsidRPr="003D18C0">
        <w:rPr>
          <w:rStyle w:val="FootnoteReference"/>
        </w:rPr>
        <w:footnoteReference w:id="22"/>
      </w:r>
      <w:bookmarkEnd w:id="42"/>
      <w:r w:rsidRPr="003D18C0">
        <w:t xml:space="preserve"> </w:t>
      </w:r>
    </w:p>
    <w:p w:rsidR="0027199C" w:rsidRPr="003D18C0" w:rsidRDefault="0027199C" w:rsidP="0027199C">
      <w:pPr>
        <w:pStyle w:val="ListParagraph"/>
        <w:widowControl w:val="0"/>
        <w:adjustRightInd w:val="0"/>
        <w:ind w:left="1068"/>
        <w:jc w:val="both"/>
        <w:textAlignment w:val="baseline"/>
        <w:rPr>
          <w:szCs w:val="24"/>
        </w:rPr>
      </w:pPr>
    </w:p>
    <w:p w:rsidR="00A90EDB" w:rsidRPr="003D18C0" w:rsidRDefault="00A90EDB" w:rsidP="00A90EDB">
      <w:pPr>
        <w:pStyle w:val="ListParagraph"/>
        <w:widowControl w:val="0"/>
        <w:numPr>
          <w:ilvl w:val="0"/>
          <w:numId w:val="13"/>
        </w:numPr>
        <w:adjustRightInd w:val="0"/>
        <w:jc w:val="both"/>
        <w:textAlignment w:val="baseline"/>
        <w:rPr>
          <w:szCs w:val="24"/>
        </w:rPr>
      </w:pPr>
      <w:r w:rsidRPr="003D18C0">
        <w:t>Mantenimiento de rutina que corresponda, en correlación con el tipo de calzada y número de carriles.</w:t>
      </w:r>
      <w:bookmarkStart w:id="43" w:name="_Ref349313861"/>
      <w:r w:rsidRPr="003D18C0">
        <w:rPr>
          <w:rStyle w:val="FootnoteReference"/>
        </w:rPr>
        <w:footnoteReference w:id="23"/>
      </w:r>
      <w:bookmarkEnd w:id="43"/>
    </w:p>
    <w:p w:rsidR="00E342F5" w:rsidRPr="003D18C0" w:rsidRDefault="00E342F5"/>
    <w:p w:rsidR="00A90EDB" w:rsidRPr="003D18C0" w:rsidRDefault="00A90EDB" w:rsidP="00A90EDB">
      <w:pPr>
        <w:widowControl w:val="0"/>
        <w:numPr>
          <w:ilvl w:val="1"/>
          <w:numId w:val="2"/>
        </w:numPr>
        <w:tabs>
          <w:tab w:val="clear" w:pos="360"/>
          <w:tab w:val="num" w:pos="709"/>
        </w:tabs>
        <w:adjustRightInd w:val="0"/>
        <w:ind w:left="709" w:hanging="709"/>
        <w:jc w:val="both"/>
        <w:textAlignment w:val="baseline"/>
        <w:rPr>
          <w:szCs w:val="24"/>
        </w:rPr>
      </w:pPr>
      <w:r w:rsidRPr="003D18C0">
        <w:rPr>
          <w:b/>
        </w:rPr>
        <w:t>Costos en el Escenario “Con Proyecto”.</w:t>
      </w:r>
      <w:r w:rsidRPr="003D18C0">
        <w:rPr>
          <w:szCs w:val="24"/>
        </w:rPr>
        <w:t xml:space="preserve"> </w:t>
      </w:r>
      <w:r w:rsidRPr="003D18C0">
        <w:t>Tal como fue previamente señalado (¶</w:t>
      </w:r>
      <w:r w:rsidR="00B10E44">
        <w:fldChar w:fldCharType="begin"/>
      </w:r>
      <w:r w:rsidR="00B10E44">
        <w:instrText xml:space="preserve"> REF _Ref363380866 \r \h  \* MERGEFORMAT </w:instrText>
      </w:r>
      <w:r w:rsidR="00B10E44">
        <w:fldChar w:fldCharType="separate"/>
      </w:r>
      <w:r w:rsidR="00311F1A">
        <w:t>2.7</w:t>
      </w:r>
      <w:r w:rsidR="00B10E44">
        <w:fldChar w:fldCharType="end"/>
      </w:r>
      <w:r w:rsidRPr="003D18C0">
        <w:t xml:space="preserve"> a ¶</w:t>
      </w:r>
      <w:r w:rsidR="00B10E44">
        <w:fldChar w:fldCharType="begin"/>
      </w:r>
      <w:r w:rsidR="00B10E44">
        <w:instrText xml:space="preserve"> REF _Ref306014981 \r \h  \* MERGEFORMAT </w:instrText>
      </w:r>
      <w:r w:rsidR="00B10E44">
        <w:fldChar w:fldCharType="separate"/>
      </w:r>
      <w:r w:rsidR="00311F1A">
        <w:t>2.8</w:t>
      </w:r>
      <w:r w:rsidR="00B10E44">
        <w:fldChar w:fldCharType="end"/>
      </w:r>
      <w:r w:rsidRPr="003D18C0">
        <w:t>), en este escenario se consideran los siguientes costos asociados a la ejecución de obras, tareas de reinversión y mantenim</w:t>
      </w:r>
      <w:r w:rsidR="00C92504">
        <w:t>iento durante la vida útil del p</w:t>
      </w:r>
      <w:r w:rsidRPr="003D18C0">
        <w:t>royecto, con la finalidad de conservar un nivel de calidad y capacidad razonablemente buenos:</w:t>
      </w:r>
    </w:p>
    <w:p w:rsidR="00A90EDB" w:rsidRPr="003D18C0" w:rsidRDefault="00A90EDB" w:rsidP="00A90EDB">
      <w:pPr>
        <w:widowControl w:val="0"/>
        <w:adjustRightInd w:val="0"/>
        <w:ind w:left="709"/>
        <w:jc w:val="both"/>
        <w:textAlignment w:val="baseline"/>
        <w:rPr>
          <w:szCs w:val="24"/>
        </w:rPr>
      </w:pPr>
    </w:p>
    <w:p w:rsidR="00A90EDB" w:rsidRPr="003D18C0" w:rsidRDefault="00A90EDB" w:rsidP="00A90EDB">
      <w:pPr>
        <w:pStyle w:val="ListParagraph"/>
        <w:widowControl w:val="0"/>
        <w:numPr>
          <w:ilvl w:val="0"/>
          <w:numId w:val="20"/>
        </w:numPr>
        <w:adjustRightInd w:val="0"/>
        <w:jc w:val="both"/>
        <w:textAlignment w:val="baseline"/>
        <w:rPr>
          <w:szCs w:val="24"/>
        </w:rPr>
      </w:pPr>
      <w:r w:rsidRPr="003D18C0">
        <w:lastRenderedPageBreak/>
        <w:t>Inversión en las nuevas obras, ejecutables en 24 meses, incluyendo la ejecución de pavimento de calidad controlada (superficie de rodadura con IRI de 2,0 mm/m).</w:t>
      </w:r>
    </w:p>
    <w:p w:rsidR="0027199C" w:rsidRPr="003D18C0" w:rsidRDefault="0027199C" w:rsidP="0027199C">
      <w:pPr>
        <w:pStyle w:val="ListParagraph"/>
        <w:widowControl w:val="0"/>
        <w:adjustRightInd w:val="0"/>
        <w:ind w:left="1069"/>
        <w:jc w:val="both"/>
        <w:textAlignment w:val="baseline"/>
        <w:rPr>
          <w:szCs w:val="24"/>
        </w:rPr>
      </w:pPr>
    </w:p>
    <w:p w:rsidR="00A90EDB" w:rsidRPr="003D18C0" w:rsidRDefault="00A90EDB" w:rsidP="00A90EDB">
      <w:pPr>
        <w:pStyle w:val="ListParagraph"/>
        <w:widowControl w:val="0"/>
        <w:numPr>
          <w:ilvl w:val="0"/>
          <w:numId w:val="20"/>
        </w:numPr>
        <w:adjustRightInd w:val="0"/>
        <w:jc w:val="both"/>
        <w:textAlignment w:val="baseline"/>
        <w:rPr>
          <w:szCs w:val="24"/>
        </w:rPr>
      </w:pPr>
      <w:r w:rsidRPr="003D18C0">
        <w:t>Mantenimiento/reparaciones mediante bacheo y sellado de fisuras.</w:t>
      </w:r>
    </w:p>
    <w:p w:rsidR="0027199C" w:rsidRPr="003D18C0" w:rsidRDefault="0027199C" w:rsidP="0027199C">
      <w:pPr>
        <w:pStyle w:val="ListParagraph"/>
        <w:widowControl w:val="0"/>
        <w:adjustRightInd w:val="0"/>
        <w:ind w:left="1069"/>
        <w:jc w:val="both"/>
        <w:textAlignment w:val="baseline"/>
        <w:rPr>
          <w:szCs w:val="24"/>
        </w:rPr>
      </w:pPr>
    </w:p>
    <w:p w:rsidR="00A90EDB" w:rsidRPr="003D18C0" w:rsidRDefault="00A90EDB" w:rsidP="00A90EDB">
      <w:pPr>
        <w:pStyle w:val="ListParagraph"/>
        <w:widowControl w:val="0"/>
        <w:numPr>
          <w:ilvl w:val="0"/>
          <w:numId w:val="20"/>
        </w:numPr>
        <w:adjustRightInd w:val="0"/>
        <w:jc w:val="both"/>
        <w:textAlignment w:val="baseline"/>
        <w:rPr>
          <w:szCs w:val="24"/>
        </w:rPr>
      </w:pPr>
      <w:r w:rsidRPr="003D18C0">
        <w:t xml:space="preserve">Recupero parcial de capital (valor residual de la inversión) al final del período de evaluación, en función del lapso de vida útil remanente para cada tipo de obra involucrada; el valor residual comprensivo es de </w:t>
      </w:r>
      <w:r w:rsidR="00C92504">
        <w:t>40</w:t>
      </w:r>
      <w:r w:rsidRPr="003D18C0">
        <w:t>% de la inversión inicial.</w:t>
      </w:r>
      <w:r w:rsidRPr="003D18C0">
        <w:rPr>
          <w:rStyle w:val="FootnoteReference"/>
        </w:rPr>
        <w:footnoteReference w:id="24"/>
      </w:r>
    </w:p>
    <w:p w:rsidR="0027199C" w:rsidRPr="003D18C0" w:rsidRDefault="0027199C" w:rsidP="0027199C">
      <w:pPr>
        <w:pStyle w:val="ListParagraph"/>
        <w:widowControl w:val="0"/>
        <w:adjustRightInd w:val="0"/>
        <w:ind w:left="1069"/>
        <w:jc w:val="both"/>
        <w:textAlignment w:val="baseline"/>
        <w:rPr>
          <w:szCs w:val="24"/>
        </w:rPr>
      </w:pPr>
    </w:p>
    <w:p w:rsidR="00A90EDB" w:rsidRPr="003D18C0" w:rsidRDefault="00A90EDB" w:rsidP="00A47342">
      <w:pPr>
        <w:pStyle w:val="ListParagraph"/>
        <w:widowControl w:val="0"/>
        <w:numPr>
          <w:ilvl w:val="0"/>
          <w:numId w:val="20"/>
        </w:numPr>
        <w:adjustRightInd w:val="0"/>
        <w:jc w:val="both"/>
        <w:textAlignment w:val="baseline"/>
        <w:rPr>
          <w:szCs w:val="24"/>
        </w:rPr>
      </w:pPr>
      <w:r w:rsidRPr="003D18C0">
        <w:t>El mantenimiento de rutina que corresponda, en correlación con el tipo de calzada y número de carriles.</w:t>
      </w:r>
      <w:r w:rsidRPr="003D18C0">
        <w:rPr>
          <w:rStyle w:val="FootnoteReference"/>
        </w:rPr>
        <w:footnoteReference w:id="25"/>
      </w:r>
    </w:p>
    <w:p w:rsidR="00A90EDB" w:rsidRPr="003D18C0" w:rsidRDefault="00A90EDB" w:rsidP="00A47342">
      <w:pPr>
        <w:pStyle w:val="ListParagraph"/>
        <w:rPr>
          <w:szCs w:val="24"/>
          <w:lang w:val="es-ES_tradnl"/>
        </w:rPr>
      </w:pPr>
    </w:p>
    <w:p w:rsidR="00767E7F" w:rsidRPr="003D18C0" w:rsidRDefault="00A90EDB" w:rsidP="00767E7F">
      <w:pPr>
        <w:widowControl w:val="0"/>
        <w:numPr>
          <w:ilvl w:val="1"/>
          <w:numId w:val="2"/>
        </w:numPr>
        <w:tabs>
          <w:tab w:val="clear" w:pos="360"/>
          <w:tab w:val="num" w:pos="709"/>
        </w:tabs>
        <w:adjustRightInd w:val="0"/>
        <w:ind w:left="709" w:hanging="709"/>
        <w:jc w:val="both"/>
        <w:textAlignment w:val="baseline"/>
        <w:rPr>
          <w:szCs w:val="24"/>
          <w:lang w:val="es-ES_tradnl"/>
        </w:rPr>
      </w:pPr>
      <w:r w:rsidRPr="003D18C0">
        <w:rPr>
          <w:b/>
          <w:szCs w:val="24"/>
        </w:rPr>
        <w:t>Costos de inversión.</w:t>
      </w:r>
      <w:r w:rsidRPr="003D18C0">
        <w:rPr>
          <w:szCs w:val="24"/>
        </w:rPr>
        <w:t xml:space="preserve"> </w:t>
      </w:r>
      <w:r w:rsidR="001E7824" w:rsidRPr="003D18C0">
        <w:rPr>
          <w:szCs w:val="24"/>
        </w:rPr>
        <w:t xml:space="preserve">La firma </w:t>
      </w:r>
      <w:r w:rsidR="001E7824" w:rsidRPr="003D18C0">
        <w:t xml:space="preserve">WSP </w:t>
      </w:r>
      <w:proofErr w:type="spellStart"/>
      <w:r w:rsidR="001E7824" w:rsidRPr="003D18C0">
        <w:t>Group</w:t>
      </w:r>
      <w:proofErr w:type="spellEnd"/>
      <w:r w:rsidR="001E7824" w:rsidRPr="003D18C0">
        <w:t xml:space="preserve"> </w:t>
      </w:r>
      <w:proofErr w:type="spellStart"/>
      <w:r w:rsidR="001E7824" w:rsidRPr="003D18C0">
        <w:t>Canada</w:t>
      </w:r>
      <w:proofErr w:type="spellEnd"/>
      <w:r w:rsidR="001E7824" w:rsidRPr="003D18C0">
        <w:t xml:space="preserve"> Inc.</w:t>
      </w:r>
      <w:r w:rsidR="001E7824" w:rsidRPr="003D18C0">
        <w:rPr>
          <w:szCs w:val="24"/>
        </w:rPr>
        <w:t xml:space="preserve">, ha preparado el </w:t>
      </w:r>
      <w:r w:rsidRPr="003D18C0">
        <w:rPr>
          <w:szCs w:val="24"/>
        </w:rPr>
        <w:t>presupuesto de</w:t>
      </w:r>
      <w:r w:rsidR="00C92504">
        <w:rPr>
          <w:szCs w:val="24"/>
        </w:rPr>
        <w:t>l p</w:t>
      </w:r>
      <w:r w:rsidR="001E7824" w:rsidRPr="003D18C0">
        <w:rPr>
          <w:szCs w:val="24"/>
        </w:rPr>
        <w:t xml:space="preserve">royecto entre Camp </w:t>
      </w:r>
      <w:proofErr w:type="spellStart"/>
      <w:r w:rsidR="001E7824" w:rsidRPr="003D18C0">
        <w:rPr>
          <w:szCs w:val="24"/>
        </w:rPr>
        <w:t>Coq</w:t>
      </w:r>
      <w:proofErr w:type="spellEnd"/>
      <w:r w:rsidR="001E7824" w:rsidRPr="003D18C0">
        <w:rPr>
          <w:szCs w:val="24"/>
        </w:rPr>
        <w:t xml:space="preserve"> y </w:t>
      </w:r>
      <w:proofErr w:type="spellStart"/>
      <w:r w:rsidR="00A47342" w:rsidRPr="003D18C0">
        <w:rPr>
          <w:szCs w:val="24"/>
        </w:rPr>
        <w:t>Vaudreuil</w:t>
      </w:r>
      <w:proofErr w:type="spellEnd"/>
      <w:r w:rsidR="00A47342" w:rsidRPr="003D18C0">
        <w:rPr>
          <w:szCs w:val="24"/>
        </w:rPr>
        <w:t xml:space="preserve"> (</w:t>
      </w:r>
      <w:proofErr w:type="spellStart"/>
      <w:r w:rsidR="00A47342" w:rsidRPr="003D18C0">
        <w:rPr>
          <w:szCs w:val="24"/>
        </w:rPr>
        <w:t>Cap-Haïtien</w:t>
      </w:r>
      <w:proofErr w:type="spellEnd"/>
      <w:r w:rsidR="00A47342" w:rsidRPr="003D18C0">
        <w:rPr>
          <w:szCs w:val="24"/>
        </w:rPr>
        <w:t xml:space="preserve">); no obstante, el presupuesto incluye obras de drenaje y señalización entre </w:t>
      </w:r>
      <w:proofErr w:type="spellStart"/>
      <w:r w:rsidR="00A47342" w:rsidRPr="003D18C0">
        <w:rPr>
          <w:szCs w:val="24"/>
        </w:rPr>
        <w:t>Vaudreuil</w:t>
      </w:r>
      <w:proofErr w:type="spellEnd"/>
      <w:r w:rsidR="00A47342" w:rsidRPr="003D18C0">
        <w:rPr>
          <w:szCs w:val="24"/>
        </w:rPr>
        <w:t xml:space="preserve"> y </w:t>
      </w:r>
      <w:proofErr w:type="spellStart"/>
      <w:r w:rsidR="001E7824" w:rsidRPr="003D18C0">
        <w:rPr>
          <w:szCs w:val="24"/>
          <w:lang w:val="es-ES"/>
        </w:rPr>
        <w:t>Barrière</w:t>
      </w:r>
      <w:proofErr w:type="spellEnd"/>
      <w:r w:rsidR="001E7824" w:rsidRPr="003D18C0">
        <w:rPr>
          <w:szCs w:val="24"/>
          <w:lang w:val="es-ES"/>
        </w:rPr>
        <w:t xml:space="preserve"> </w:t>
      </w:r>
      <w:proofErr w:type="spellStart"/>
      <w:r w:rsidR="001E7824" w:rsidRPr="003D18C0">
        <w:rPr>
          <w:szCs w:val="24"/>
          <w:lang w:val="es-ES"/>
        </w:rPr>
        <w:t>Bouteille</w:t>
      </w:r>
      <w:proofErr w:type="spellEnd"/>
      <w:r w:rsidR="00A47342" w:rsidRPr="003D18C0">
        <w:rPr>
          <w:szCs w:val="24"/>
          <w:lang w:val="es-ES"/>
        </w:rPr>
        <w:t xml:space="preserve"> (</w:t>
      </w:r>
      <w:r w:rsidR="001E7824" w:rsidRPr="003D18C0">
        <w:rPr>
          <w:szCs w:val="24"/>
          <w:lang w:val="es-ES"/>
        </w:rPr>
        <w:t xml:space="preserve">sector </w:t>
      </w:r>
      <w:r w:rsidR="00615AF5" w:rsidRPr="003D18C0">
        <w:rPr>
          <w:szCs w:val="24"/>
          <w:lang w:val="es-ES"/>
        </w:rPr>
        <w:t xml:space="preserve">de 7,0 km de extensión </w:t>
      </w:r>
      <w:r w:rsidR="001E7824" w:rsidRPr="003D18C0">
        <w:rPr>
          <w:szCs w:val="24"/>
          <w:lang w:val="es-ES"/>
        </w:rPr>
        <w:t xml:space="preserve">en </w:t>
      </w:r>
      <w:r w:rsidR="00A47342" w:rsidRPr="003D18C0">
        <w:rPr>
          <w:szCs w:val="24"/>
          <w:lang w:val="es-ES"/>
        </w:rPr>
        <w:t xml:space="preserve">el </w:t>
      </w:r>
      <w:r w:rsidR="00615AF5" w:rsidRPr="003D18C0">
        <w:rPr>
          <w:szCs w:val="24"/>
          <w:lang w:val="es-ES"/>
        </w:rPr>
        <w:t xml:space="preserve">área urbana de </w:t>
      </w:r>
      <w:proofErr w:type="spellStart"/>
      <w:r w:rsidR="001E7824" w:rsidRPr="003D18C0">
        <w:rPr>
          <w:szCs w:val="24"/>
          <w:lang w:val="es-ES"/>
        </w:rPr>
        <w:t>Cap-Haïten</w:t>
      </w:r>
      <w:proofErr w:type="spellEnd"/>
      <w:r w:rsidR="001E7824" w:rsidRPr="003D18C0">
        <w:rPr>
          <w:szCs w:val="24"/>
          <w:lang w:val="es-ES"/>
        </w:rPr>
        <w:t>)</w:t>
      </w:r>
      <w:r w:rsidR="00A47342" w:rsidRPr="003D18C0">
        <w:rPr>
          <w:szCs w:val="24"/>
          <w:lang w:val="es-ES"/>
        </w:rPr>
        <w:t xml:space="preserve">. </w:t>
      </w:r>
      <w:r w:rsidR="001E7824" w:rsidRPr="003D18C0">
        <w:rPr>
          <w:szCs w:val="24"/>
        </w:rPr>
        <w:t xml:space="preserve">Este presupuesto </w:t>
      </w:r>
      <w:r w:rsidR="008619DF" w:rsidRPr="003D18C0">
        <w:rPr>
          <w:szCs w:val="24"/>
        </w:rPr>
        <w:t xml:space="preserve">es de </w:t>
      </w:r>
      <w:r w:rsidRPr="003D18C0">
        <w:rPr>
          <w:szCs w:val="24"/>
        </w:rPr>
        <w:t xml:space="preserve">US$ </w:t>
      </w:r>
      <w:r w:rsidR="009F302F" w:rsidRPr="003D18C0">
        <w:rPr>
          <w:szCs w:val="24"/>
        </w:rPr>
        <w:t>48,2</w:t>
      </w:r>
      <w:r w:rsidRPr="003D18C0">
        <w:rPr>
          <w:szCs w:val="24"/>
        </w:rPr>
        <w:t xml:space="preserve"> millones</w:t>
      </w:r>
      <w:r w:rsidR="009F302F" w:rsidRPr="003D18C0">
        <w:rPr>
          <w:szCs w:val="24"/>
        </w:rPr>
        <w:t xml:space="preserve"> (precios de mercado)</w:t>
      </w:r>
      <w:r w:rsidR="00741D8C" w:rsidRPr="003D18C0">
        <w:rPr>
          <w:szCs w:val="24"/>
        </w:rPr>
        <w:t xml:space="preserve">; </w:t>
      </w:r>
      <w:r w:rsidR="008619DF" w:rsidRPr="003D18C0">
        <w:rPr>
          <w:szCs w:val="24"/>
        </w:rPr>
        <w:t>adicion</w:t>
      </w:r>
      <w:r w:rsidR="001E7824" w:rsidRPr="003D18C0">
        <w:rPr>
          <w:szCs w:val="24"/>
        </w:rPr>
        <w:t>ándole</w:t>
      </w:r>
      <w:r w:rsidR="008619DF" w:rsidRPr="003D18C0">
        <w:rPr>
          <w:szCs w:val="24"/>
        </w:rPr>
        <w:t xml:space="preserve"> a este monto </w:t>
      </w:r>
      <w:r w:rsidR="00916C05" w:rsidRPr="003D18C0">
        <w:rPr>
          <w:szCs w:val="24"/>
        </w:rPr>
        <w:t>el costo de los</w:t>
      </w:r>
      <w:r w:rsidR="009F302F" w:rsidRPr="003D18C0">
        <w:rPr>
          <w:szCs w:val="24"/>
        </w:rPr>
        <w:t xml:space="preserve"> S</w:t>
      </w:r>
      <w:r w:rsidR="008619DF" w:rsidRPr="003D18C0">
        <w:rPr>
          <w:szCs w:val="24"/>
        </w:rPr>
        <w:t xml:space="preserve">ervicios de </w:t>
      </w:r>
      <w:r w:rsidR="009F302F" w:rsidRPr="003D18C0">
        <w:rPr>
          <w:szCs w:val="24"/>
        </w:rPr>
        <w:t>S</w:t>
      </w:r>
      <w:r w:rsidR="008619DF" w:rsidRPr="003D18C0">
        <w:rPr>
          <w:szCs w:val="24"/>
        </w:rPr>
        <w:t>upervisión</w:t>
      </w:r>
      <w:r w:rsidR="00916C05" w:rsidRPr="003D18C0">
        <w:rPr>
          <w:szCs w:val="24"/>
        </w:rPr>
        <w:t xml:space="preserve"> (6%)</w:t>
      </w:r>
      <w:r w:rsidR="001E7824" w:rsidRPr="003D18C0">
        <w:rPr>
          <w:szCs w:val="24"/>
        </w:rPr>
        <w:t>, s</w:t>
      </w:r>
      <w:r w:rsidR="009F302F" w:rsidRPr="003D18C0">
        <w:rPr>
          <w:szCs w:val="24"/>
        </w:rPr>
        <w:t xml:space="preserve">e alcanza un total de US$ </w:t>
      </w:r>
      <w:r w:rsidR="00916C05" w:rsidRPr="003D18C0">
        <w:rPr>
          <w:szCs w:val="24"/>
        </w:rPr>
        <w:t>5</w:t>
      </w:r>
      <w:r w:rsidR="009F302F" w:rsidRPr="003D18C0">
        <w:rPr>
          <w:szCs w:val="24"/>
        </w:rPr>
        <w:t>1</w:t>
      </w:r>
      <w:r w:rsidR="00916C05" w:rsidRPr="003D18C0">
        <w:rPr>
          <w:szCs w:val="24"/>
        </w:rPr>
        <w:t>,</w:t>
      </w:r>
      <w:r w:rsidR="009F302F" w:rsidRPr="003D18C0">
        <w:rPr>
          <w:szCs w:val="24"/>
        </w:rPr>
        <w:t>1</w:t>
      </w:r>
      <w:r w:rsidR="008619DF" w:rsidRPr="003D18C0">
        <w:rPr>
          <w:szCs w:val="24"/>
        </w:rPr>
        <w:t xml:space="preserve"> millones</w:t>
      </w:r>
      <w:r w:rsidR="00615AF5" w:rsidRPr="003D18C0">
        <w:rPr>
          <w:szCs w:val="24"/>
        </w:rPr>
        <w:t xml:space="preserve"> a precios de mercado</w:t>
      </w:r>
      <w:r w:rsidR="008619DF" w:rsidRPr="003D18C0">
        <w:rPr>
          <w:szCs w:val="24"/>
        </w:rPr>
        <w:t xml:space="preserve">. </w:t>
      </w:r>
      <w:r w:rsidR="00767E7F" w:rsidRPr="003D18C0">
        <w:rPr>
          <w:szCs w:val="24"/>
        </w:rPr>
        <w:t>En el Cuadro IV-1 siguiente se detalla el citado presupuesto.</w:t>
      </w:r>
    </w:p>
    <w:p w:rsidR="001E7824" w:rsidRPr="003D18C0" w:rsidRDefault="001E7824" w:rsidP="00A47342">
      <w:pPr>
        <w:widowControl w:val="0"/>
        <w:adjustRightInd w:val="0"/>
        <w:ind w:left="709"/>
        <w:jc w:val="both"/>
        <w:textAlignment w:val="baseline"/>
        <w:rPr>
          <w:szCs w:val="24"/>
          <w:lang w:val="es-ES_tradnl"/>
        </w:rPr>
      </w:pPr>
    </w:p>
    <w:p w:rsidR="007341C0" w:rsidRPr="003D18C0" w:rsidRDefault="00A90EDB" w:rsidP="00A47342">
      <w:pPr>
        <w:widowControl w:val="0"/>
        <w:numPr>
          <w:ilvl w:val="1"/>
          <w:numId w:val="2"/>
        </w:numPr>
        <w:tabs>
          <w:tab w:val="clear" w:pos="360"/>
          <w:tab w:val="num" w:pos="709"/>
        </w:tabs>
        <w:adjustRightInd w:val="0"/>
        <w:ind w:left="709" w:hanging="709"/>
        <w:jc w:val="both"/>
        <w:textAlignment w:val="baseline"/>
        <w:rPr>
          <w:szCs w:val="24"/>
          <w:lang w:val="es-ES_tradnl"/>
        </w:rPr>
      </w:pPr>
      <w:r w:rsidRPr="003D18C0">
        <w:rPr>
          <w:b/>
          <w:szCs w:val="24"/>
        </w:rPr>
        <w:t>Costos de reinversión y mantenimiento.</w:t>
      </w:r>
      <w:r w:rsidRPr="003D18C0">
        <w:rPr>
          <w:szCs w:val="24"/>
        </w:rPr>
        <w:t xml:space="preserve"> Los costos económicos de las intervenciones en obras de reinversión, mantenimiento/reparaciones y mantenimiento rutinario, se presentan en el Apéndice II.</w:t>
      </w:r>
    </w:p>
    <w:p w:rsidR="00A47342" w:rsidRPr="003D18C0" w:rsidRDefault="00A47342" w:rsidP="00A47342">
      <w:pPr>
        <w:widowControl w:val="0"/>
        <w:adjustRightInd w:val="0"/>
        <w:jc w:val="both"/>
        <w:textAlignment w:val="baseline"/>
        <w:rPr>
          <w:b/>
          <w:szCs w:val="24"/>
        </w:rPr>
      </w:pPr>
    </w:p>
    <w:p w:rsidR="00A47342" w:rsidRPr="003D18C0" w:rsidRDefault="00A47342" w:rsidP="00A47342">
      <w:pPr>
        <w:widowControl w:val="0"/>
        <w:adjustRightInd w:val="0"/>
        <w:jc w:val="both"/>
        <w:textAlignment w:val="baseline"/>
        <w:rPr>
          <w:szCs w:val="24"/>
          <w:lang w:val="es-ES_tradnl"/>
        </w:rPr>
      </w:pPr>
    </w:p>
    <w:p w:rsidR="005769D6" w:rsidRPr="003D18C0" w:rsidRDefault="005769D6" w:rsidP="00A47342">
      <w:pPr>
        <w:widowControl w:val="0"/>
        <w:adjustRightInd w:val="0"/>
        <w:ind w:left="709"/>
        <w:jc w:val="both"/>
        <w:textAlignment w:val="baseline"/>
        <w:rPr>
          <w:szCs w:val="24"/>
          <w:lang w:val="es-ES_tradnl"/>
        </w:rPr>
        <w:sectPr w:rsidR="005769D6" w:rsidRPr="003D18C0" w:rsidSect="00F171A5">
          <w:pgSz w:w="12242" w:h="15842" w:code="1"/>
          <w:pgMar w:top="1440" w:right="1298" w:bottom="1440" w:left="1797" w:header="731" w:footer="1134" w:gutter="0"/>
          <w:cols w:space="720"/>
        </w:sectPr>
      </w:pPr>
    </w:p>
    <w:p w:rsidR="009F302F" w:rsidRPr="003D18C0" w:rsidRDefault="009F302F" w:rsidP="009F302F">
      <w:pPr>
        <w:jc w:val="center"/>
        <w:rPr>
          <w:b/>
          <w:sz w:val="20"/>
        </w:rPr>
      </w:pPr>
    </w:p>
    <w:p w:rsidR="009F302F" w:rsidRPr="003D18C0" w:rsidRDefault="009F302F" w:rsidP="009F302F">
      <w:pPr>
        <w:jc w:val="center"/>
        <w:rPr>
          <w:b/>
          <w:sz w:val="20"/>
        </w:rPr>
      </w:pPr>
      <w:r w:rsidRPr="003D18C0">
        <w:rPr>
          <w:b/>
          <w:sz w:val="20"/>
        </w:rPr>
        <w:t>Cuadro IV-1</w:t>
      </w:r>
    </w:p>
    <w:p w:rsidR="009F302F" w:rsidRPr="003D18C0" w:rsidRDefault="009F302F" w:rsidP="009F302F">
      <w:pPr>
        <w:jc w:val="center"/>
        <w:rPr>
          <w:b/>
          <w:bCs/>
          <w:caps/>
          <w:sz w:val="20"/>
          <w:lang w:val="es-ES" w:eastAsia="es-ES"/>
        </w:rPr>
      </w:pPr>
      <w:r w:rsidRPr="003D18C0">
        <w:rPr>
          <w:b/>
          <w:bCs/>
          <w:sz w:val="20"/>
          <w:lang w:val="es-ES" w:eastAsia="es-ES"/>
        </w:rPr>
        <w:t>PROYECTO: RUTA N°1 Tramo ‘CAMP COQ - VAUDREUIL’</w:t>
      </w:r>
    </w:p>
    <w:p w:rsidR="009F302F" w:rsidRPr="003D18C0" w:rsidRDefault="009F302F" w:rsidP="009F302F">
      <w:pPr>
        <w:pStyle w:val="BodyText"/>
        <w:rPr>
          <w:b/>
          <w:sz w:val="20"/>
        </w:rPr>
      </w:pPr>
      <w:r w:rsidRPr="003D18C0">
        <w:rPr>
          <w:b/>
          <w:sz w:val="20"/>
        </w:rPr>
        <w:t>Costos de Inversión y Supervisión (</w:t>
      </w:r>
      <w:r w:rsidR="00B177C8" w:rsidRPr="003D18C0">
        <w:rPr>
          <w:b/>
          <w:sz w:val="20"/>
        </w:rPr>
        <w:t>Precios de Mercado</w:t>
      </w:r>
      <w:r w:rsidRPr="003D18C0">
        <w:rPr>
          <w:b/>
          <w:sz w:val="20"/>
        </w:rPr>
        <w:t>)</w:t>
      </w:r>
    </w:p>
    <w:p w:rsidR="009F302F" w:rsidRPr="003D18C0" w:rsidRDefault="009F302F" w:rsidP="009F302F">
      <w:pPr>
        <w:widowControl w:val="0"/>
        <w:adjustRightInd w:val="0"/>
        <w:jc w:val="center"/>
        <w:textAlignment w:val="baseline"/>
        <w:rPr>
          <w:szCs w:val="24"/>
          <w:lang w:val="es-ES_tradnl"/>
        </w:rPr>
      </w:pPr>
    </w:p>
    <w:p w:rsidR="009F302F" w:rsidRPr="003D18C0" w:rsidRDefault="00264886" w:rsidP="009F302F">
      <w:pPr>
        <w:widowControl w:val="0"/>
        <w:adjustRightInd w:val="0"/>
        <w:jc w:val="center"/>
        <w:textAlignment w:val="baseline"/>
        <w:rPr>
          <w:szCs w:val="24"/>
          <w:lang w:val="es-ES_tradnl"/>
        </w:rPr>
      </w:pPr>
      <w:r w:rsidRPr="00264886">
        <w:rPr>
          <w:noProof/>
          <w:szCs w:val="24"/>
          <w:lang w:val="en-US"/>
        </w:rPr>
        <w:drawing>
          <wp:inline distT="0" distB="0" distL="0" distR="0">
            <wp:extent cx="8297845" cy="2508242"/>
            <wp:effectExtent l="19050" t="0" r="7955" b="0"/>
            <wp:docPr id="19"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srcRect/>
                    <a:stretch>
                      <a:fillRect/>
                    </a:stretch>
                  </pic:blipFill>
                  <pic:spPr bwMode="auto">
                    <a:xfrm>
                      <a:off x="0" y="0"/>
                      <a:ext cx="8315311" cy="2513522"/>
                    </a:xfrm>
                    <a:prstGeom prst="rect">
                      <a:avLst/>
                    </a:prstGeom>
                    <a:noFill/>
                    <a:ln w="9525">
                      <a:noFill/>
                      <a:miter lim="800000"/>
                      <a:headEnd/>
                      <a:tailEnd/>
                    </a:ln>
                  </pic:spPr>
                </pic:pic>
              </a:graphicData>
            </a:graphic>
          </wp:inline>
        </w:drawing>
      </w:r>
    </w:p>
    <w:p w:rsidR="005769D6" w:rsidRPr="003D18C0" w:rsidRDefault="005769D6" w:rsidP="009F302F">
      <w:pPr>
        <w:widowControl w:val="0"/>
        <w:adjustRightInd w:val="0"/>
        <w:jc w:val="center"/>
        <w:textAlignment w:val="baseline"/>
        <w:rPr>
          <w:szCs w:val="24"/>
          <w:lang w:val="es-ES_tradnl"/>
        </w:rPr>
      </w:pPr>
    </w:p>
    <w:p w:rsidR="005769D6" w:rsidRPr="003D18C0" w:rsidRDefault="005769D6" w:rsidP="009F302F">
      <w:pPr>
        <w:widowControl w:val="0"/>
        <w:adjustRightInd w:val="0"/>
        <w:jc w:val="both"/>
        <w:textAlignment w:val="baseline"/>
        <w:rPr>
          <w:szCs w:val="24"/>
          <w:lang w:val="es-ES_tradnl"/>
        </w:rPr>
      </w:pPr>
    </w:p>
    <w:p w:rsidR="005769D6" w:rsidRPr="003D18C0" w:rsidRDefault="005769D6" w:rsidP="005769D6">
      <w:pPr>
        <w:widowControl w:val="0"/>
        <w:adjustRightInd w:val="0"/>
        <w:ind w:left="709"/>
        <w:jc w:val="both"/>
        <w:textAlignment w:val="baseline"/>
        <w:rPr>
          <w:szCs w:val="24"/>
          <w:lang w:val="es-ES_tradnl"/>
        </w:rPr>
        <w:sectPr w:rsidR="005769D6" w:rsidRPr="003D18C0" w:rsidSect="009F302F">
          <w:pgSz w:w="15842" w:h="12242" w:orient="landscape" w:code="1"/>
          <w:pgMar w:top="1298" w:right="567" w:bottom="1298" w:left="567" w:header="731" w:footer="1134" w:gutter="0"/>
          <w:cols w:space="720"/>
          <w:docGrid w:linePitch="326"/>
        </w:sectPr>
      </w:pPr>
    </w:p>
    <w:p w:rsidR="005769D6" w:rsidRPr="003D18C0" w:rsidRDefault="005769D6" w:rsidP="005769D6">
      <w:pPr>
        <w:widowControl w:val="0"/>
        <w:adjustRightInd w:val="0"/>
        <w:ind w:left="709"/>
        <w:jc w:val="both"/>
        <w:textAlignment w:val="baseline"/>
        <w:rPr>
          <w:szCs w:val="24"/>
          <w:lang w:val="es-ES_tradnl"/>
        </w:rPr>
      </w:pPr>
    </w:p>
    <w:p w:rsidR="00A90EDB" w:rsidRPr="003D18C0" w:rsidRDefault="00A90EDB" w:rsidP="005D23EB">
      <w:pPr>
        <w:pStyle w:val="ListParagraph"/>
        <w:widowControl w:val="0"/>
        <w:adjustRightInd w:val="0"/>
        <w:ind w:left="709"/>
        <w:jc w:val="both"/>
        <w:textAlignment w:val="baseline"/>
        <w:rPr>
          <w:szCs w:val="24"/>
          <w:lang w:val="es-ES_tradnl"/>
        </w:rPr>
      </w:pPr>
    </w:p>
    <w:bookmarkEnd w:id="41"/>
    <w:p w:rsidR="00A90EDB" w:rsidRPr="003D18C0" w:rsidRDefault="00A90EDB" w:rsidP="00F23097">
      <w:pPr>
        <w:pStyle w:val="ListParagraph"/>
        <w:numPr>
          <w:ilvl w:val="0"/>
          <w:numId w:val="19"/>
        </w:numPr>
        <w:ind w:hanging="720"/>
        <w:jc w:val="both"/>
        <w:rPr>
          <w:szCs w:val="24"/>
          <w:lang w:val="es-ES_tradnl"/>
        </w:rPr>
      </w:pPr>
      <w:r w:rsidRPr="003D18C0">
        <w:rPr>
          <w:smallCaps/>
        </w:rPr>
        <w:t>Modelación de Costos de Inversión y Mantenimiento por el HDM.</w:t>
      </w:r>
    </w:p>
    <w:p w:rsidR="00A90EDB" w:rsidRPr="003D18C0" w:rsidRDefault="00A90EDB" w:rsidP="00F23097">
      <w:pPr>
        <w:pStyle w:val="ListParagraph"/>
        <w:rPr>
          <w:szCs w:val="24"/>
          <w:lang w:val="es-ES_tradnl"/>
        </w:rPr>
      </w:pPr>
    </w:p>
    <w:p w:rsidR="00F23097" w:rsidRPr="003D18C0" w:rsidRDefault="00F23097" w:rsidP="00F23097">
      <w:pPr>
        <w:widowControl w:val="0"/>
        <w:numPr>
          <w:ilvl w:val="1"/>
          <w:numId w:val="2"/>
        </w:numPr>
        <w:tabs>
          <w:tab w:val="clear" w:pos="360"/>
          <w:tab w:val="num" w:pos="709"/>
        </w:tabs>
        <w:adjustRightInd w:val="0"/>
        <w:ind w:left="708" w:hanging="709"/>
        <w:jc w:val="both"/>
        <w:textAlignment w:val="baseline"/>
        <w:rPr>
          <w:szCs w:val="24"/>
        </w:rPr>
      </w:pPr>
      <w:r w:rsidRPr="003D18C0">
        <w:rPr>
          <w:b/>
          <w:szCs w:val="24"/>
        </w:rPr>
        <w:t>Flujo de costos de inversión y mantenimiento.</w:t>
      </w:r>
      <w:r w:rsidRPr="003D18C0">
        <w:rPr>
          <w:szCs w:val="24"/>
        </w:rPr>
        <w:t xml:space="preserve"> El flujo de costos incrementales por intervenciones de inversión y mantenimi</w:t>
      </w:r>
      <w:r w:rsidR="00A90EDB" w:rsidRPr="003D18C0">
        <w:rPr>
          <w:szCs w:val="24"/>
        </w:rPr>
        <w:t>ento, se presenta en el Cuadro IV</w:t>
      </w:r>
      <w:r w:rsidRPr="003D18C0">
        <w:rPr>
          <w:szCs w:val="24"/>
        </w:rPr>
        <w:t>-</w:t>
      </w:r>
      <w:r w:rsidR="00700366" w:rsidRPr="003D18C0">
        <w:rPr>
          <w:szCs w:val="24"/>
        </w:rPr>
        <w:t>2</w:t>
      </w:r>
      <w:r w:rsidRPr="003D18C0">
        <w:rPr>
          <w:szCs w:val="24"/>
        </w:rPr>
        <w:t xml:space="preserve"> siguiente.</w:t>
      </w:r>
    </w:p>
    <w:p w:rsidR="00F23097" w:rsidRPr="003D18C0" w:rsidRDefault="00F23097" w:rsidP="00F23097">
      <w:pPr>
        <w:pStyle w:val="BodyText"/>
        <w:jc w:val="left"/>
        <w:rPr>
          <w:sz w:val="12"/>
          <w:szCs w:val="12"/>
        </w:rPr>
      </w:pPr>
    </w:p>
    <w:p w:rsidR="007341C0" w:rsidRPr="003D18C0" w:rsidRDefault="007341C0" w:rsidP="00F23097">
      <w:pPr>
        <w:pStyle w:val="BodyText"/>
        <w:jc w:val="left"/>
      </w:pPr>
    </w:p>
    <w:p w:rsidR="00F23097" w:rsidRPr="003D18C0" w:rsidRDefault="00024BBB" w:rsidP="001C0D6A">
      <w:pPr>
        <w:pStyle w:val="BodyText"/>
        <w:ind w:left="709"/>
        <w:rPr>
          <w:b/>
          <w:sz w:val="22"/>
          <w:szCs w:val="22"/>
        </w:rPr>
      </w:pPr>
      <w:r w:rsidRPr="003D18C0">
        <w:rPr>
          <w:b/>
          <w:sz w:val="22"/>
          <w:szCs w:val="22"/>
        </w:rPr>
        <w:t xml:space="preserve">Cuadro </w:t>
      </w:r>
      <w:r w:rsidR="00A90EDB" w:rsidRPr="003D18C0">
        <w:rPr>
          <w:b/>
          <w:sz w:val="22"/>
          <w:szCs w:val="22"/>
        </w:rPr>
        <w:t>IV-2</w:t>
      </w:r>
    </w:p>
    <w:p w:rsidR="00E02AF3" w:rsidRPr="003D18C0" w:rsidRDefault="00CA7D4A" w:rsidP="001C0D6A">
      <w:pPr>
        <w:pStyle w:val="BodyText"/>
        <w:ind w:left="709"/>
        <w:rPr>
          <w:b/>
          <w:sz w:val="22"/>
          <w:szCs w:val="22"/>
        </w:rPr>
      </w:pPr>
      <w:r w:rsidRPr="003D18C0">
        <w:rPr>
          <w:b/>
          <w:bCs/>
          <w:sz w:val="20"/>
          <w:lang w:val="es-ES" w:eastAsia="es-ES"/>
        </w:rPr>
        <w:t>PROYE</w:t>
      </w:r>
      <w:r w:rsidR="00C43B9C" w:rsidRPr="003D18C0">
        <w:rPr>
          <w:b/>
          <w:bCs/>
          <w:sz w:val="20"/>
          <w:lang w:val="es-ES" w:eastAsia="es-ES"/>
        </w:rPr>
        <w:t>CTO: RUTA N°1 Tramo ‘CAMP COQ-</w:t>
      </w:r>
      <w:r w:rsidRPr="003D18C0">
        <w:rPr>
          <w:b/>
          <w:bCs/>
          <w:sz w:val="20"/>
          <w:lang w:val="es-ES" w:eastAsia="es-ES"/>
        </w:rPr>
        <w:t>VAUDREUIL’</w:t>
      </w:r>
    </w:p>
    <w:p w:rsidR="00F23097" w:rsidRPr="003D18C0" w:rsidRDefault="00F23097" w:rsidP="001C0D6A">
      <w:pPr>
        <w:pStyle w:val="BodyText"/>
        <w:ind w:left="709"/>
        <w:rPr>
          <w:b/>
          <w:sz w:val="22"/>
          <w:szCs w:val="22"/>
        </w:rPr>
      </w:pPr>
      <w:r w:rsidRPr="003D18C0">
        <w:rPr>
          <w:b/>
          <w:sz w:val="22"/>
          <w:szCs w:val="22"/>
        </w:rPr>
        <w:t>Flujo de Costos Incrementales en Inversión y Mantenimiento</w:t>
      </w:r>
    </w:p>
    <w:p w:rsidR="00F23097" w:rsidRPr="003D18C0" w:rsidRDefault="00F23097" w:rsidP="001C0D6A">
      <w:pPr>
        <w:pStyle w:val="BodyText"/>
        <w:ind w:left="709"/>
        <w:rPr>
          <w:b/>
          <w:sz w:val="22"/>
          <w:szCs w:val="22"/>
        </w:rPr>
      </w:pPr>
      <w:r w:rsidRPr="003D18C0">
        <w:rPr>
          <w:b/>
          <w:sz w:val="22"/>
          <w:szCs w:val="22"/>
        </w:rPr>
        <w:t>(Millones US$)</w:t>
      </w:r>
    </w:p>
    <w:p w:rsidR="00F23097" w:rsidRPr="003D18C0" w:rsidRDefault="00F23097" w:rsidP="001C0D6A">
      <w:pPr>
        <w:pStyle w:val="BodyText"/>
        <w:ind w:left="709"/>
        <w:rPr>
          <w:sz w:val="16"/>
          <w:szCs w:val="16"/>
        </w:rPr>
      </w:pPr>
    </w:p>
    <w:p w:rsidR="00F23097" w:rsidRPr="003D18C0" w:rsidRDefault="00C43B9C" w:rsidP="001C0D6A">
      <w:pPr>
        <w:pStyle w:val="BodyText"/>
        <w:tabs>
          <w:tab w:val="clear" w:pos="3060"/>
        </w:tabs>
        <w:ind w:left="709"/>
      </w:pPr>
      <w:r w:rsidRPr="003D18C0">
        <w:rPr>
          <w:noProof/>
          <w:lang w:val="en-US"/>
        </w:rPr>
        <w:drawing>
          <wp:inline distT="0" distB="0" distL="0" distR="0">
            <wp:extent cx="3526406" cy="4475998"/>
            <wp:effectExtent l="19050" t="0" r="0" b="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srcRect/>
                    <a:stretch>
                      <a:fillRect/>
                    </a:stretch>
                  </pic:blipFill>
                  <pic:spPr bwMode="auto">
                    <a:xfrm>
                      <a:off x="0" y="0"/>
                      <a:ext cx="3529497" cy="4479922"/>
                    </a:xfrm>
                    <a:prstGeom prst="rect">
                      <a:avLst/>
                    </a:prstGeom>
                    <a:noFill/>
                    <a:ln w="9525">
                      <a:noFill/>
                      <a:miter lim="800000"/>
                      <a:headEnd/>
                      <a:tailEnd/>
                    </a:ln>
                  </pic:spPr>
                </pic:pic>
              </a:graphicData>
            </a:graphic>
          </wp:inline>
        </w:drawing>
      </w:r>
    </w:p>
    <w:p w:rsidR="007341C0" w:rsidRPr="003D18C0" w:rsidRDefault="007341C0" w:rsidP="007341C0">
      <w:pPr>
        <w:pStyle w:val="BodyText"/>
        <w:jc w:val="left"/>
      </w:pPr>
    </w:p>
    <w:p w:rsidR="007341C0" w:rsidRPr="003D18C0" w:rsidRDefault="007341C0" w:rsidP="007341C0">
      <w:pPr>
        <w:pStyle w:val="BodyText"/>
        <w:jc w:val="left"/>
      </w:pPr>
    </w:p>
    <w:p w:rsidR="00AE52BE" w:rsidRPr="003D18C0" w:rsidRDefault="00AE52BE" w:rsidP="007341C0">
      <w:pPr>
        <w:pStyle w:val="BodyText"/>
        <w:jc w:val="left"/>
      </w:pPr>
      <w:r w:rsidRPr="003D18C0">
        <w:br w:type="page"/>
      </w:r>
    </w:p>
    <w:p w:rsidR="00F939AB" w:rsidRPr="003D18C0" w:rsidRDefault="006E120E" w:rsidP="00A87C94">
      <w:pPr>
        <w:widowControl w:val="0"/>
        <w:numPr>
          <w:ilvl w:val="0"/>
          <w:numId w:val="2"/>
        </w:numPr>
        <w:adjustRightInd w:val="0"/>
        <w:jc w:val="both"/>
        <w:textAlignment w:val="baseline"/>
        <w:rPr>
          <w:b/>
        </w:rPr>
      </w:pPr>
      <w:r w:rsidRPr="003D18C0">
        <w:rPr>
          <w:b/>
        </w:rPr>
        <w:lastRenderedPageBreak/>
        <w:t>Costos de Usuarios. Modelación con HDM-4</w:t>
      </w:r>
      <w:r w:rsidR="00F939AB" w:rsidRPr="003D18C0">
        <w:rPr>
          <w:b/>
        </w:rPr>
        <w:t>.</w:t>
      </w:r>
    </w:p>
    <w:p w:rsidR="00F939AB" w:rsidRPr="003D18C0" w:rsidRDefault="00F939AB" w:rsidP="00A87C94">
      <w:pPr>
        <w:rPr>
          <w:szCs w:val="24"/>
        </w:rPr>
      </w:pPr>
    </w:p>
    <w:p w:rsidR="006E120E" w:rsidRPr="003D18C0" w:rsidRDefault="006E120E" w:rsidP="006E120E">
      <w:pPr>
        <w:pStyle w:val="ListParagraph"/>
        <w:numPr>
          <w:ilvl w:val="0"/>
          <w:numId w:val="22"/>
        </w:numPr>
        <w:ind w:hanging="720"/>
        <w:jc w:val="both"/>
        <w:rPr>
          <w:smallCaps/>
        </w:rPr>
      </w:pPr>
      <w:r w:rsidRPr="003D18C0">
        <w:rPr>
          <w:smallCaps/>
        </w:rPr>
        <w:t>Beneficios.</w:t>
      </w:r>
    </w:p>
    <w:p w:rsidR="006E120E" w:rsidRPr="003D18C0" w:rsidRDefault="006E120E" w:rsidP="00A87C94">
      <w:pPr>
        <w:rPr>
          <w:szCs w:val="24"/>
        </w:rPr>
      </w:pPr>
    </w:p>
    <w:p w:rsidR="00B20706" w:rsidRPr="003D18C0" w:rsidRDefault="00F27906" w:rsidP="00A87C94">
      <w:pPr>
        <w:widowControl w:val="0"/>
        <w:numPr>
          <w:ilvl w:val="1"/>
          <w:numId w:val="2"/>
        </w:numPr>
        <w:tabs>
          <w:tab w:val="clear" w:pos="360"/>
          <w:tab w:val="num" w:pos="709"/>
        </w:tabs>
        <w:adjustRightInd w:val="0"/>
        <w:ind w:left="709" w:hanging="709"/>
        <w:jc w:val="both"/>
        <w:textAlignment w:val="baseline"/>
        <w:rPr>
          <w:szCs w:val="24"/>
        </w:rPr>
      </w:pPr>
      <w:r w:rsidRPr="003D18C0">
        <w:rPr>
          <w:b/>
          <w:szCs w:val="24"/>
        </w:rPr>
        <w:t xml:space="preserve">Cuantificación de beneficios </w:t>
      </w:r>
      <w:r w:rsidR="00C6627A" w:rsidRPr="003D18C0">
        <w:rPr>
          <w:b/>
          <w:szCs w:val="24"/>
        </w:rPr>
        <w:t xml:space="preserve">económicos </w:t>
      </w:r>
      <w:r w:rsidR="00DA3F62" w:rsidRPr="003D18C0">
        <w:rPr>
          <w:b/>
          <w:szCs w:val="24"/>
        </w:rPr>
        <w:t>del tránsito normal</w:t>
      </w:r>
      <w:r w:rsidRPr="003D18C0">
        <w:rPr>
          <w:b/>
          <w:szCs w:val="24"/>
        </w:rPr>
        <w:t>.</w:t>
      </w:r>
      <w:r w:rsidRPr="003D18C0">
        <w:rPr>
          <w:szCs w:val="24"/>
        </w:rPr>
        <w:t xml:space="preserve"> La cuantificación de los beneficios económicos de operación y tiempo (según la metodología tradicional </w:t>
      </w:r>
      <w:r w:rsidR="00DA3F62" w:rsidRPr="003D18C0">
        <w:rPr>
          <w:szCs w:val="24"/>
        </w:rPr>
        <w:t>para</w:t>
      </w:r>
      <w:r w:rsidRPr="003D18C0">
        <w:rPr>
          <w:szCs w:val="24"/>
        </w:rPr>
        <w:t xml:space="preserve"> la cuantificación de los “excedentes del consumidor”); se realizó </w:t>
      </w:r>
      <w:r w:rsidR="00DA3F62" w:rsidRPr="003D18C0">
        <w:rPr>
          <w:szCs w:val="24"/>
        </w:rPr>
        <w:t>considerando</w:t>
      </w:r>
      <w:r w:rsidRPr="003D18C0">
        <w:rPr>
          <w:szCs w:val="24"/>
        </w:rPr>
        <w:t>: (i) los ahorros en los costos de operación vehicular para los diferentes usuarios de la carretera, en función de cambios en las características y estado de la infraestructura; (ii) los ahorros en los tiempos de viaje para los usuarios (tiempo de los pasajeros), acorde a las velocidades admitidas por la carretera y el tránsito, en función de los cambios en la condición física de la vía.</w:t>
      </w:r>
      <w:r w:rsidRPr="003D18C0">
        <w:rPr>
          <w:rStyle w:val="FootnoteReference"/>
          <w:szCs w:val="24"/>
        </w:rPr>
        <w:footnoteReference w:id="26"/>
      </w:r>
      <w:r w:rsidRPr="003D18C0">
        <w:rPr>
          <w:szCs w:val="24"/>
        </w:rPr>
        <w:t xml:space="preserve"> Los factores de costo involucrados fueron analizados en un apartado anterior </w:t>
      </w:r>
      <w:r w:rsidR="00384998" w:rsidRPr="003D18C0">
        <w:rPr>
          <w:szCs w:val="24"/>
        </w:rPr>
        <w:t>(¶</w:t>
      </w:r>
      <w:r w:rsidR="00B10E44">
        <w:fldChar w:fldCharType="begin"/>
      </w:r>
      <w:r w:rsidR="00B10E44">
        <w:instrText xml:space="preserve"> REF _Ref363381251 \r \h  \* MERGEFORMAT </w:instrText>
      </w:r>
      <w:r w:rsidR="00B10E44">
        <w:fldChar w:fldCharType="separate"/>
      </w:r>
      <w:r w:rsidR="00311F1A" w:rsidRPr="00311F1A">
        <w:rPr>
          <w:szCs w:val="24"/>
        </w:rPr>
        <w:t>3.8</w:t>
      </w:r>
      <w:r w:rsidR="00B10E44">
        <w:fldChar w:fldCharType="end"/>
      </w:r>
      <w:r w:rsidR="009D38D0" w:rsidRPr="003D18C0">
        <w:rPr>
          <w:szCs w:val="24"/>
        </w:rPr>
        <w:t xml:space="preserve"> a </w:t>
      </w:r>
      <w:r w:rsidR="009D38D0" w:rsidRPr="003D18C0">
        <w:t>¶</w:t>
      </w:r>
      <w:r w:rsidR="00B10E44">
        <w:fldChar w:fldCharType="begin"/>
      </w:r>
      <w:r w:rsidR="00B10E44">
        <w:instrText xml:space="preserve"> REF _Ref349405915 \r \h  \* MERGEFORMAT </w:instrText>
      </w:r>
      <w:r w:rsidR="00B10E44">
        <w:fldChar w:fldCharType="separate"/>
      </w:r>
      <w:r w:rsidR="00311F1A">
        <w:t>3.10</w:t>
      </w:r>
      <w:r w:rsidR="00B10E44">
        <w:fldChar w:fldCharType="end"/>
      </w:r>
      <w:r w:rsidR="00384998" w:rsidRPr="003D18C0">
        <w:rPr>
          <w:szCs w:val="24"/>
        </w:rPr>
        <w:t>).</w:t>
      </w:r>
    </w:p>
    <w:p w:rsidR="00B20706" w:rsidRPr="003D18C0" w:rsidRDefault="00B20706" w:rsidP="00B20706">
      <w:pPr>
        <w:widowControl w:val="0"/>
        <w:adjustRightInd w:val="0"/>
        <w:ind w:left="709"/>
        <w:jc w:val="both"/>
        <w:textAlignment w:val="baseline"/>
        <w:rPr>
          <w:szCs w:val="24"/>
        </w:rPr>
      </w:pPr>
    </w:p>
    <w:p w:rsidR="00F27906" w:rsidRPr="003D18C0" w:rsidRDefault="00F27906" w:rsidP="00F27906">
      <w:pPr>
        <w:widowControl w:val="0"/>
        <w:numPr>
          <w:ilvl w:val="1"/>
          <w:numId w:val="2"/>
        </w:numPr>
        <w:tabs>
          <w:tab w:val="clear" w:pos="360"/>
          <w:tab w:val="num" w:pos="709"/>
        </w:tabs>
        <w:adjustRightInd w:val="0"/>
        <w:ind w:left="709" w:hanging="709"/>
        <w:jc w:val="both"/>
        <w:textAlignment w:val="baseline"/>
        <w:rPr>
          <w:szCs w:val="24"/>
        </w:rPr>
      </w:pPr>
      <w:r w:rsidRPr="003D18C0">
        <w:rPr>
          <w:szCs w:val="24"/>
        </w:rPr>
        <w:t>Los cálculos de costos de operación y costos de tiempo para los usuarios son realizados por el modelo HDM-4 en los escenarios “Sin Proyecto” y “Con Proyecto”, mediante funciones que incluyen: (i) para los costos de operación, la velocidad y las condiciones físicas del pavimento (modelando su deterioro), según cada tipo de vehículos definido y sus costos específicos; (ii) para los costos de tiempo, la velocidad para cada tipo de vehículo y el número de pasajeros en cada uno, partiendo de los costos de tiempo de trabajo y ocio (fundamentalmente para los pasajeros).</w:t>
      </w:r>
    </w:p>
    <w:p w:rsidR="00F27906" w:rsidRPr="003D18C0" w:rsidRDefault="00F27906" w:rsidP="00F27906">
      <w:pPr>
        <w:pStyle w:val="ListParagraph"/>
        <w:rPr>
          <w:szCs w:val="24"/>
        </w:rPr>
      </w:pPr>
    </w:p>
    <w:p w:rsidR="00F27906" w:rsidRPr="003D18C0" w:rsidRDefault="00F27906" w:rsidP="00F27906">
      <w:pPr>
        <w:widowControl w:val="0"/>
        <w:numPr>
          <w:ilvl w:val="1"/>
          <w:numId w:val="2"/>
        </w:numPr>
        <w:tabs>
          <w:tab w:val="clear" w:pos="360"/>
          <w:tab w:val="num" w:pos="709"/>
        </w:tabs>
        <w:adjustRightInd w:val="0"/>
        <w:ind w:left="709" w:hanging="709"/>
        <w:jc w:val="both"/>
        <w:textAlignment w:val="baseline"/>
        <w:rPr>
          <w:szCs w:val="24"/>
        </w:rPr>
      </w:pPr>
      <w:r w:rsidRPr="003D18C0">
        <w:rPr>
          <w:b/>
          <w:szCs w:val="24"/>
        </w:rPr>
        <w:t xml:space="preserve">Cuantificación de beneficios </w:t>
      </w:r>
      <w:r w:rsidR="00C6627A" w:rsidRPr="003D18C0">
        <w:rPr>
          <w:b/>
          <w:szCs w:val="24"/>
        </w:rPr>
        <w:t xml:space="preserve">económicos </w:t>
      </w:r>
      <w:r w:rsidRPr="003D18C0">
        <w:rPr>
          <w:b/>
          <w:szCs w:val="24"/>
        </w:rPr>
        <w:t>por tránsito generado.</w:t>
      </w:r>
      <w:r w:rsidRPr="003D18C0">
        <w:rPr>
          <w:szCs w:val="24"/>
        </w:rPr>
        <w:t xml:space="preserve"> El modelo HDM-4 calcula los beneficios anuales según la aproximación normalmente aceptada (la mitad de los ahorros en los costos generalizados de viaje aplicados al volumen de tránsito generado); el diferencial de costos de operación es calculado por el modelo en tanto el volumen de tránsito generado es impuesto al modelo.</w:t>
      </w:r>
    </w:p>
    <w:p w:rsidR="00133CDE" w:rsidRPr="003D18C0" w:rsidRDefault="00133CDE" w:rsidP="00A87C94">
      <w:pPr>
        <w:rPr>
          <w:szCs w:val="24"/>
        </w:rPr>
      </w:pPr>
    </w:p>
    <w:p w:rsidR="00DE1BDF" w:rsidRPr="003D18C0" w:rsidRDefault="00DE1BDF" w:rsidP="00DE1BDF">
      <w:pPr>
        <w:widowControl w:val="0"/>
        <w:numPr>
          <w:ilvl w:val="1"/>
          <w:numId w:val="2"/>
        </w:numPr>
        <w:tabs>
          <w:tab w:val="clear" w:pos="360"/>
          <w:tab w:val="num" w:pos="709"/>
        </w:tabs>
        <w:adjustRightInd w:val="0"/>
        <w:ind w:left="708" w:hanging="709"/>
        <w:jc w:val="both"/>
        <w:textAlignment w:val="baseline"/>
        <w:rPr>
          <w:szCs w:val="24"/>
        </w:rPr>
      </w:pPr>
      <w:r w:rsidRPr="003D18C0">
        <w:rPr>
          <w:b/>
          <w:szCs w:val="24"/>
        </w:rPr>
        <w:t>Beneficios no cuantificados.</w:t>
      </w:r>
      <w:r w:rsidRPr="003D18C0">
        <w:rPr>
          <w:szCs w:val="24"/>
        </w:rPr>
        <w:t xml:space="preserve"> Existen beneficios del proyecto de mejora de la ruta que no fueron cuantificados. El más importante consiste en las consecuencias previsibles de una sensible mejora de las condiciones de seguridad vial, para los usuarios de la ruta y los pobladores </w:t>
      </w:r>
      <w:r w:rsidR="009A373E" w:rsidRPr="003D18C0">
        <w:rPr>
          <w:szCs w:val="24"/>
        </w:rPr>
        <w:t>de</w:t>
      </w:r>
      <w:r w:rsidR="001A1E8F" w:rsidRPr="003D18C0">
        <w:rPr>
          <w:szCs w:val="24"/>
        </w:rPr>
        <w:t xml:space="preserve"> </w:t>
      </w:r>
      <w:r w:rsidRPr="003D18C0">
        <w:rPr>
          <w:szCs w:val="24"/>
        </w:rPr>
        <w:t xml:space="preserve">localidades aledañas </w:t>
      </w:r>
      <w:r w:rsidR="001A1E8F" w:rsidRPr="003D18C0">
        <w:rPr>
          <w:szCs w:val="24"/>
        </w:rPr>
        <w:t xml:space="preserve">a la carretera </w:t>
      </w:r>
      <w:r w:rsidR="00FE6C07" w:rsidRPr="003D18C0">
        <w:rPr>
          <w:szCs w:val="24"/>
        </w:rPr>
        <w:t xml:space="preserve">o la ciudad de </w:t>
      </w:r>
      <w:proofErr w:type="spellStart"/>
      <w:r w:rsidR="00FE6C07" w:rsidRPr="003D18C0">
        <w:rPr>
          <w:szCs w:val="24"/>
        </w:rPr>
        <w:t>Cap-Haïtien</w:t>
      </w:r>
      <w:proofErr w:type="spellEnd"/>
      <w:r w:rsidR="00FE6C07" w:rsidRPr="003D18C0">
        <w:rPr>
          <w:szCs w:val="24"/>
        </w:rPr>
        <w:t xml:space="preserve"> </w:t>
      </w:r>
      <w:r w:rsidRPr="003D18C0">
        <w:rPr>
          <w:szCs w:val="24"/>
        </w:rPr>
        <w:t xml:space="preserve">(por la </w:t>
      </w:r>
      <w:r w:rsidR="001A1E8F" w:rsidRPr="003D18C0">
        <w:rPr>
          <w:szCs w:val="24"/>
        </w:rPr>
        <w:t xml:space="preserve">construcción de </w:t>
      </w:r>
      <w:r w:rsidRPr="003D18C0">
        <w:rPr>
          <w:szCs w:val="24"/>
        </w:rPr>
        <w:t xml:space="preserve">hombros </w:t>
      </w:r>
      <w:r w:rsidR="00FE6C07" w:rsidRPr="003D18C0">
        <w:rPr>
          <w:szCs w:val="24"/>
        </w:rPr>
        <w:t>o veredas</w:t>
      </w:r>
      <w:r w:rsidRPr="003D18C0">
        <w:rPr>
          <w:szCs w:val="24"/>
        </w:rPr>
        <w:t xml:space="preserve">, la inclusión de adecuada señalización, </w:t>
      </w:r>
      <w:r w:rsidR="00C6627A" w:rsidRPr="003D18C0">
        <w:rPr>
          <w:szCs w:val="24"/>
        </w:rPr>
        <w:t xml:space="preserve">barreras, </w:t>
      </w:r>
      <w:r w:rsidRPr="003D18C0">
        <w:rPr>
          <w:szCs w:val="24"/>
        </w:rPr>
        <w:t>etc.)</w:t>
      </w:r>
      <w:r w:rsidRPr="003D18C0">
        <w:rPr>
          <w:bCs/>
          <w:szCs w:val="24"/>
        </w:rPr>
        <w:t>, lo que hace prever una</w:t>
      </w:r>
      <w:r w:rsidRPr="003D18C0">
        <w:rPr>
          <w:szCs w:val="24"/>
        </w:rPr>
        <w:t xml:space="preserve"> disminución de los riesgos de accidentes de tránsito.</w:t>
      </w:r>
      <w:r w:rsidR="001A1E8F" w:rsidRPr="003D18C0">
        <w:rPr>
          <w:rStyle w:val="FootnoteReference"/>
          <w:szCs w:val="24"/>
        </w:rPr>
        <w:footnoteReference w:id="27"/>
      </w:r>
    </w:p>
    <w:p w:rsidR="00DE1BDF" w:rsidRPr="003D18C0" w:rsidRDefault="00DE1BDF" w:rsidP="00DE1BDF">
      <w:pPr>
        <w:pStyle w:val="ListParagraph"/>
        <w:rPr>
          <w:szCs w:val="24"/>
        </w:rPr>
      </w:pPr>
    </w:p>
    <w:p w:rsidR="00DE1BDF" w:rsidRPr="003D18C0" w:rsidRDefault="00DE1BDF" w:rsidP="00DE1BDF">
      <w:pPr>
        <w:widowControl w:val="0"/>
        <w:numPr>
          <w:ilvl w:val="1"/>
          <w:numId w:val="2"/>
        </w:numPr>
        <w:tabs>
          <w:tab w:val="clear" w:pos="360"/>
          <w:tab w:val="num" w:pos="709"/>
        </w:tabs>
        <w:adjustRightInd w:val="0"/>
        <w:ind w:left="708" w:hanging="709"/>
        <w:jc w:val="both"/>
        <w:textAlignment w:val="baseline"/>
        <w:rPr>
          <w:szCs w:val="24"/>
        </w:rPr>
      </w:pPr>
      <w:r w:rsidRPr="003D18C0">
        <w:rPr>
          <w:szCs w:val="24"/>
        </w:rPr>
        <w:t xml:space="preserve">La cuantificación de los beneficios por mejoras de la seguridad vial no fue realizada, atendiendo a la dificultad de aplicar una metodología apropiada en virtud de la carencia de información respecto de los accidentes </w:t>
      </w:r>
      <w:r w:rsidR="0075519B" w:rsidRPr="003D18C0">
        <w:rPr>
          <w:szCs w:val="24"/>
        </w:rPr>
        <w:t xml:space="preserve">en esta vía </w:t>
      </w:r>
      <w:r w:rsidRPr="003D18C0">
        <w:rPr>
          <w:szCs w:val="24"/>
        </w:rPr>
        <w:t>y sus costos</w:t>
      </w:r>
      <w:r w:rsidR="0075519B" w:rsidRPr="003D18C0">
        <w:rPr>
          <w:szCs w:val="24"/>
        </w:rPr>
        <w:t xml:space="preserve"> para</w:t>
      </w:r>
      <w:r w:rsidRPr="003D18C0">
        <w:rPr>
          <w:szCs w:val="24"/>
        </w:rPr>
        <w:t xml:space="preserve"> el país. No obstante, se estima que </w:t>
      </w:r>
      <w:r w:rsidR="0075519B" w:rsidRPr="003D18C0">
        <w:rPr>
          <w:szCs w:val="24"/>
        </w:rPr>
        <w:t>se trataría de b</w:t>
      </w:r>
      <w:r w:rsidRPr="003D18C0">
        <w:rPr>
          <w:szCs w:val="24"/>
        </w:rPr>
        <w:t xml:space="preserve">eneficios </w:t>
      </w:r>
      <w:r w:rsidR="0075519B" w:rsidRPr="003D18C0">
        <w:rPr>
          <w:szCs w:val="24"/>
        </w:rPr>
        <w:t>relevantes</w:t>
      </w:r>
      <w:r w:rsidRPr="003D18C0">
        <w:rPr>
          <w:szCs w:val="24"/>
        </w:rPr>
        <w:t>, teniendo en c</w:t>
      </w:r>
      <w:r w:rsidR="0075519B" w:rsidRPr="003D18C0">
        <w:rPr>
          <w:szCs w:val="24"/>
        </w:rPr>
        <w:t xml:space="preserve">onsideración </w:t>
      </w:r>
      <w:r w:rsidRPr="003D18C0">
        <w:rPr>
          <w:szCs w:val="24"/>
        </w:rPr>
        <w:t xml:space="preserve">las malas condiciones de seguridad vial actual y la cultura de conducción que prevalece </w:t>
      </w:r>
      <w:r w:rsidRPr="003D18C0">
        <w:rPr>
          <w:szCs w:val="24"/>
        </w:rPr>
        <w:lastRenderedPageBreak/>
        <w:t>en los usuarios de la ruta</w:t>
      </w:r>
      <w:r w:rsidR="007C7E7A" w:rsidRPr="003D18C0">
        <w:rPr>
          <w:szCs w:val="24"/>
        </w:rPr>
        <w:t xml:space="preserve">, </w:t>
      </w:r>
      <w:r w:rsidR="00943D54" w:rsidRPr="003D18C0">
        <w:rPr>
          <w:szCs w:val="24"/>
        </w:rPr>
        <w:t xml:space="preserve">así como </w:t>
      </w:r>
      <w:r w:rsidR="007C7E7A" w:rsidRPr="003D18C0">
        <w:rPr>
          <w:szCs w:val="24"/>
        </w:rPr>
        <w:t xml:space="preserve">la </w:t>
      </w:r>
      <w:r w:rsidR="00943D54" w:rsidRPr="003D18C0">
        <w:rPr>
          <w:szCs w:val="24"/>
        </w:rPr>
        <w:t xml:space="preserve">cercanía de </w:t>
      </w:r>
      <w:r w:rsidR="007C7E7A" w:rsidRPr="003D18C0">
        <w:rPr>
          <w:szCs w:val="24"/>
        </w:rPr>
        <w:t>comercio</w:t>
      </w:r>
      <w:r w:rsidR="008511AD" w:rsidRPr="003D18C0">
        <w:rPr>
          <w:szCs w:val="24"/>
        </w:rPr>
        <w:t xml:space="preserve">s </w:t>
      </w:r>
      <w:r w:rsidR="002F3D7B">
        <w:rPr>
          <w:szCs w:val="24"/>
        </w:rPr>
        <w:t xml:space="preserve">u otras instalaciones </w:t>
      </w:r>
      <w:r w:rsidR="007C7E7A" w:rsidRPr="003D18C0">
        <w:rPr>
          <w:szCs w:val="24"/>
        </w:rPr>
        <w:t>junto a la vía, etc</w:t>
      </w:r>
      <w:r w:rsidRPr="003D18C0">
        <w:rPr>
          <w:szCs w:val="24"/>
        </w:rPr>
        <w:t>.</w:t>
      </w:r>
    </w:p>
    <w:p w:rsidR="00DE1BDF" w:rsidRPr="003D18C0" w:rsidRDefault="00DE1BDF" w:rsidP="00DE1BDF">
      <w:pPr>
        <w:pStyle w:val="ListParagraph"/>
        <w:rPr>
          <w:szCs w:val="24"/>
        </w:rPr>
      </w:pPr>
    </w:p>
    <w:p w:rsidR="00F27906" w:rsidRPr="003D18C0" w:rsidRDefault="00F27906" w:rsidP="00F27906">
      <w:pPr>
        <w:pStyle w:val="ListParagraph"/>
        <w:numPr>
          <w:ilvl w:val="0"/>
          <w:numId w:val="22"/>
        </w:numPr>
        <w:ind w:hanging="720"/>
        <w:jc w:val="both"/>
        <w:rPr>
          <w:smallCaps/>
        </w:rPr>
      </w:pPr>
      <w:r w:rsidRPr="003D18C0">
        <w:rPr>
          <w:smallCaps/>
        </w:rPr>
        <w:t>Modelación de Beneficios de Operación</w:t>
      </w:r>
      <w:r w:rsidR="009D38D0" w:rsidRPr="003D18C0">
        <w:rPr>
          <w:smallCaps/>
        </w:rPr>
        <w:t xml:space="preserve"> y</w:t>
      </w:r>
      <w:r w:rsidRPr="003D18C0">
        <w:rPr>
          <w:smallCaps/>
        </w:rPr>
        <w:t xml:space="preserve"> Tiempo por el HDM.</w:t>
      </w:r>
    </w:p>
    <w:p w:rsidR="00F27906" w:rsidRPr="003D18C0" w:rsidRDefault="00F27906" w:rsidP="00F27906">
      <w:pPr>
        <w:rPr>
          <w:szCs w:val="24"/>
        </w:rPr>
      </w:pPr>
    </w:p>
    <w:p w:rsidR="00F27906" w:rsidRPr="003D18C0" w:rsidRDefault="00F27906" w:rsidP="00F27906">
      <w:pPr>
        <w:widowControl w:val="0"/>
        <w:numPr>
          <w:ilvl w:val="1"/>
          <w:numId w:val="2"/>
        </w:numPr>
        <w:tabs>
          <w:tab w:val="clear" w:pos="360"/>
          <w:tab w:val="num" w:pos="709"/>
        </w:tabs>
        <w:adjustRightInd w:val="0"/>
        <w:ind w:left="708" w:hanging="709"/>
        <w:jc w:val="both"/>
        <w:textAlignment w:val="baseline"/>
        <w:rPr>
          <w:szCs w:val="24"/>
          <w:lang w:eastAsia="es-ES"/>
        </w:rPr>
      </w:pPr>
      <w:bookmarkStart w:id="48" w:name="_Ref338597564"/>
      <w:r w:rsidRPr="003D18C0">
        <w:rPr>
          <w:szCs w:val="24"/>
        </w:rPr>
        <w:t xml:space="preserve">Los flujos de beneficios económicos por ahorros de costos de operación y tiempo, más beneficios sociales por tránsito generado, se presentan en el  Cuadro V-1 siguiente; </w:t>
      </w:r>
      <w:bookmarkEnd w:id="48"/>
      <w:r w:rsidRPr="003D18C0">
        <w:rPr>
          <w:szCs w:val="24"/>
        </w:rPr>
        <w:t>los flujos de beneficios discriminados por tipo de vehículo usuario de la vía, se presentan en el Apéndice III.</w:t>
      </w:r>
    </w:p>
    <w:p w:rsidR="009A373E" w:rsidRPr="003D18C0" w:rsidRDefault="009A373E">
      <w:pPr>
        <w:rPr>
          <w:szCs w:val="24"/>
        </w:rPr>
      </w:pPr>
    </w:p>
    <w:p w:rsidR="00773BD8" w:rsidRPr="003D18C0" w:rsidRDefault="007C7E7A" w:rsidP="001C0D6A">
      <w:pPr>
        <w:ind w:left="709"/>
        <w:jc w:val="center"/>
        <w:rPr>
          <w:b/>
          <w:sz w:val="22"/>
          <w:szCs w:val="22"/>
        </w:rPr>
      </w:pPr>
      <w:r w:rsidRPr="003D18C0">
        <w:rPr>
          <w:b/>
          <w:sz w:val="22"/>
          <w:szCs w:val="22"/>
        </w:rPr>
        <w:t xml:space="preserve">Cuadro </w:t>
      </w:r>
      <w:r w:rsidR="009A373E" w:rsidRPr="003D18C0">
        <w:rPr>
          <w:b/>
          <w:sz w:val="22"/>
          <w:szCs w:val="22"/>
        </w:rPr>
        <w:t>V</w:t>
      </w:r>
      <w:r w:rsidR="00FF19E9" w:rsidRPr="003D18C0">
        <w:rPr>
          <w:b/>
          <w:sz w:val="22"/>
          <w:szCs w:val="22"/>
        </w:rPr>
        <w:t>-1</w:t>
      </w:r>
    </w:p>
    <w:p w:rsidR="00E02AF3" w:rsidRPr="003D18C0" w:rsidRDefault="00CA7D4A" w:rsidP="001C0D6A">
      <w:pPr>
        <w:ind w:left="709"/>
        <w:jc w:val="center"/>
        <w:rPr>
          <w:b/>
          <w:sz w:val="22"/>
          <w:szCs w:val="22"/>
        </w:rPr>
      </w:pPr>
      <w:r w:rsidRPr="003D18C0">
        <w:rPr>
          <w:b/>
          <w:bCs/>
          <w:sz w:val="20"/>
          <w:lang w:val="es-ES" w:eastAsia="es-ES"/>
        </w:rPr>
        <w:t>PROYECTO: RUTA N°1 Tramo ‘CAMP COQ - VAUDREUIL’</w:t>
      </w:r>
    </w:p>
    <w:p w:rsidR="00A80B64" w:rsidRPr="003D18C0" w:rsidRDefault="00486D91" w:rsidP="001C0D6A">
      <w:pPr>
        <w:ind w:left="709"/>
        <w:jc w:val="center"/>
        <w:rPr>
          <w:b/>
          <w:sz w:val="22"/>
          <w:szCs w:val="22"/>
        </w:rPr>
      </w:pPr>
      <w:r w:rsidRPr="003D18C0">
        <w:rPr>
          <w:b/>
          <w:sz w:val="22"/>
          <w:szCs w:val="22"/>
        </w:rPr>
        <w:t xml:space="preserve">Flujo de Beneficios </w:t>
      </w:r>
      <w:r w:rsidR="00A80B64" w:rsidRPr="003D18C0">
        <w:rPr>
          <w:b/>
          <w:sz w:val="22"/>
          <w:szCs w:val="22"/>
        </w:rPr>
        <w:t>de los Usuarios en Operación y Tiempo</w:t>
      </w:r>
    </w:p>
    <w:p w:rsidR="00FF19E9" w:rsidRPr="003D18C0" w:rsidRDefault="00486D91" w:rsidP="001C0D6A">
      <w:pPr>
        <w:ind w:left="709"/>
        <w:jc w:val="center"/>
        <w:rPr>
          <w:sz w:val="22"/>
          <w:szCs w:val="22"/>
        </w:rPr>
      </w:pPr>
      <w:r w:rsidRPr="003D18C0">
        <w:rPr>
          <w:b/>
          <w:sz w:val="22"/>
          <w:szCs w:val="22"/>
        </w:rPr>
        <w:t>(M</w:t>
      </w:r>
      <w:r w:rsidR="00E71F6A" w:rsidRPr="003D18C0">
        <w:rPr>
          <w:b/>
          <w:sz w:val="22"/>
          <w:szCs w:val="22"/>
        </w:rPr>
        <w:t>illones</w:t>
      </w:r>
      <w:r w:rsidR="00FF19E9" w:rsidRPr="003D18C0">
        <w:rPr>
          <w:b/>
          <w:sz w:val="22"/>
          <w:szCs w:val="22"/>
        </w:rPr>
        <w:t xml:space="preserve"> US$)</w:t>
      </w:r>
    </w:p>
    <w:p w:rsidR="00773BD8" w:rsidRPr="003D18C0" w:rsidRDefault="00773BD8" w:rsidP="001C0D6A">
      <w:pPr>
        <w:ind w:left="709"/>
        <w:jc w:val="center"/>
        <w:rPr>
          <w:sz w:val="16"/>
          <w:szCs w:val="16"/>
        </w:rPr>
      </w:pPr>
    </w:p>
    <w:p w:rsidR="006E2C21" w:rsidRPr="003D18C0" w:rsidRDefault="00C43B9C" w:rsidP="001C0D6A">
      <w:pPr>
        <w:ind w:left="709"/>
        <w:jc w:val="center"/>
        <w:rPr>
          <w:szCs w:val="24"/>
        </w:rPr>
      </w:pPr>
      <w:r w:rsidRPr="003D18C0">
        <w:rPr>
          <w:noProof/>
          <w:szCs w:val="24"/>
          <w:lang w:val="en-US"/>
        </w:rPr>
        <w:drawing>
          <wp:inline distT="0" distB="0" distL="0" distR="0">
            <wp:extent cx="4578829" cy="4934309"/>
            <wp:effectExtent l="19050" t="0" r="0" b="0"/>
            <wp:docPr id="7"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srcRect/>
                    <a:stretch>
                      <a:fillRect/>
                    </a:stretch>
                  </pic:blipFill>
                  <pic:spPr bwMode="auto">
                    <a:xfrm>
                      <a:off x="0" y="0"/>
                      <a:ext cx="4580105" cy="4935684"/>
                    </a:xfrm>
                    <a:prstGeom prst="rect">
                      <a:avLst/>
                    </a:prstGeom>
                    <a:noFill/>
                    <a:ln w="9525">
                      <a:noFill/>
                      <a:miter lim="800000"/>
                      <a:headEnd/>
                      <a:tailEnd/>
                    </a:ln>
                  </pic:spPr>
                </pic:pic>
              </a:graphicData>
            </a:graphic>
          </wp:inline>
        </w:drawing>
      </w:r>
    </w:p>
    <w:p w:rsidR="006E2C21" w:rsidRPr="003D18C0" w:rsidRDefault="006E2C21" w:rsidP="00352217">
      <w:pPr>
        <w:rPr>
          <w:szCs w:val="24"/>
        </w:rPr>
      </w:pPr>
    </w:p>
    <w:p w:rsidR="00B27B66" w:rsidRPr="003D18C0" w:rsidRDefault="00B27B66" w:rsidP="00A87C94">
      <w:pPr>
        <w:ind w:left="708"/>
        <w:rPr>
          <w:szCs w:val="24"/>
        </w:rPr>
        <w:sectPr w:rsidR="00B27B66" w:rsidRPr="003D18C0" w:rsidSect="00F171A5">
          <w:pgSz w:w="12242" w:h="15842" w:code="1"/>
          <w:pgMar w:top="1440" w:right="1298" w:bottom="1440" w:left="1797" w:header="731" w:footer="1134" w:gutter="0"/>
          <w:cols w:space="720"/>
        </w:sectPr>
      </w:pPr>
    </w:p>
    <w:p w:rsidR="007341C0" w:rsidRPr="003D18C0" w:rsidRDefault="007341C0" w:rsidP="007341C0">
      <w:pPr>
        <w:pStyle w:val="ListParagraph"/>
        <w:ind w:left="720"/>
        <w:jc w:val="both"/>
        <w:rPr>
          <w:smallCaps/>
        </w:rPr>
      </w:pPr>
    </w:p>
    <w:p w:rsidR="007341C0" w:rsidRPr="003D18C0" w:rsidRDefault="007341C0" w:rsidP="007341C0">
      <w:pPr>
        <w:pStyle w:val="ListParagraph"/>
        <w:numPr>
          <w:ilvl w:val="0"/>
          <w:numId w:val="19"/>
        </w:numPr>
        <w:ind w:hanging="720"/>
        <w:jc w:val="both"/>
        <w:rPr>
          <w:smallCaps/>
        </w:rPr>
      </w:pPr>
      <w:r w:rsidRPr="003D18C0">
        <w:rPr>
          <w:smallCaps/>
        </w:rPr>
        <w:t>Variación de Costos de Operación y Tiempo.</w:t>
      </w:r>
    </w:p>
    <w:p w:rsidR="007341C0" w:rsidRPr="003D18C0" w:rsidRDefault="007341C0" w:rsidP="007341C0">
      <w:pPr>
        <w:rPr>
          <w:szCs w:val="24"/>
        </w:rPr>
      </w:pPr>
    </w:p>
    <w:p w:rsidR="007341C0" w:rsidRPr="003D18C0" w:rsidRDefault="007341C0" w:rsidP="007341C0">
      <w:pPr>
        <w:widowControl w:val="0"/>
        <w:numPr>
          <w:ilvl w:val="1"/>
          <w:numId w:val="2"/>
        </w:numPr>
        <w:tabs>
          <w:tab w:val="clear" w:pos="360"/>
          <w:tab w:val="num" w:pos="709"/>
        </w:tabs>
        <w:adjustRightInd w:val="0"/>
        <w:ind w:left="709" w:hanging="709"/>
        <w:jc w:val="both"/>
        <w:textAlignment w:val="baseline"/>
      </w:pPr>
      <w:r w:rsidRPr="003D18C0">
        <w:t xml:space="preserve">En el primer año de utilización de las obras correspondientes del </w:t>
      </w:r>
      <w:r w:rsidR="002F3D7B">
        <w:t>p</w:t>
      </w:r>
      <w:r w:rsidRPr="003D18C0">
        <w:t>royecto (201</w:t>
      </w:r>
      <w:r w:rsidR="00FE6C07" w:rsidRPr="003D18C0">
        <w:t>8</w:t>
      </w:r>
      <w:r w:rsidRPr="003D18C0">
        <w:t>), se espera la aparición de ahorros en los costos de operación y tiempos de viaje, respecto del año de inicio de las obras (201</w:t>
      </w:r>
      <w:r w:rsidR="00FE6C07" w:rsidRPr="003D18C0">
        <w:t>6</w:t>
      </w:r>
      <w:r w:rsidRPr="003D18C0">
        <w:t>).</w:t>
      </w:r>
    </w:p>
    <w:p w:rsidR="007341C0" w:rsidRPr="003D18C0" w:rsidRDefault="007341C0" w:rsidP="007341C0">
      <w:pPr>
        <w:widowControl w:val="0"/>
        <w:adjustRightInd w:val="0"/>
        <w:ind w:left="709"/>
        <w:jc w:val="both"/>
        <w:textAlignment w:val="baseline"/>
      </w:pPr>
    </w:p>
    <w:p w:rsidR="007341C0" w:rsidRPr="003D18C0" w:rsidRDefault="007341C0" w:rsidP="007341C0">
      <w:pPr>
        <w:widowControl w:val="0"/>
        <w:numPr>
          <w:ilvl w:val="1"/>
          <w:numId w:val="2"/>
        </w:numPr>
        <w:tabs>
          <w:tab w:val="clear" w:pos="360"/>
          <w:tab w:val="num" w:pos="709"/>
        </w:tabs>
        <w:adjustRightInd w:val="0"/>
        <w:ind w:left="709" w:hanging="709"/>
        <w:jc w:val="both"/>
        <w:textAlignment w:val="baseline"/>
      </w:pPr>
      <w:r w:rsidRPr="003D18C0">
        <w:t>La variación de costos económicos de operac</w:t>
      </w:r>
      <w:r w:rsidR="00FE6C07" w:rsidRPr="003D18C0">
        <w:t>ión y tiempo de viaje entre 2016-2018</w:t>
      </w:r>
      <w:r w:rsidRPr="003D18C0">
        <w:t xml:space="preserve"> para los diferentes tipos de vehículos considerad</w:t>
      </w:r>
      <w:r w:rsidR="002F3D7B">
        <w:t>os, se presenta en los Cuadros V-2.1 y V-2</w:t>
      </w:r>
      <w:r w:rsidRPr="003D18C0">
        <w:t>.2 siguientes.</w:t>
      </w:r>
    </w:p>
    <w:p w:rsidR="007341C0" w:rsidRPr="003D18C0" w:rsidRDefault="007341C0" w:rsidP="007341C0">
      <w:pPr>
        <w:widowControl w:val="0"/>
        <w:adjustRightInd w:val="0"/>
        <w:ind w:left="705"/>
        <w:jc w:val="both"/>
        <w:textAlignment w:val="baseline"/>
        <w:rPr>
          <w:b/>
        </w:rPr>
      </w:pPr>
    </w:p>
    <w:p w:rsidR="007341C0" w:rsidRPr="003D18C0" w:rsidRDefault="002F3D7B" w:rsidP="007341C0">
      <w:pPr>
        <w:pStyle w:val="BodyText"/>
        <w:ind w:left="709"/>
        <w:rPr>
          <w:b/>
          <w:sz w:val="20"/>
        </w:rPr>
      </w:pPr>
      <w:r>
        <w:rPr>
          <w:b/>
          <w:sz w:val="20"/>
        </w:rPr>
        <w:t>Cuadro V-2</w:t>
      </w:r>
      <w:r w:rsidR="007341C0" w:rsidRPr="003D18C0">
        <w:rPr>
          <w:b/>
          <w:sz w:val="20"/>
        </w:rPr>
        <w:t>.1</w:t>
      </w:r>
    </w:p>
    <w:p w:rsidR="007341C0" w:rsidRPr="003D18C0" w:rsidRDefault="00CA7D4A" w:rsidP="007341C0">
      <w:pPr>
        <w:pStyle w:val="BodyText"/>
        <w:ind w:left="709"/>
        <w:rPr>
          <w:b/>
          <w:sz w:val="20"/>
        </w:rPr>
      </w:pPr>
      <w:r w:rsidRPr="003D18C0">
        <w:rPr>
          <w:b/>
          <w:bCs/>
          <w:sz w:val="20"/>
          <w:lang w:val="es-ES" w:eastAsia="es-ES"/>
        </w:rPr>
        <w:t>PROYECTO: RUTA N°1 Tramo ‘CAMP COQ - VAUDREUIL’</w:t>
      </w:r>
    </w:p>
    <w:p w:rsidR="007341C0" w:rsidRPr="003D18C0" w:rsidRDefault="007341C0" w:rsidP="007341C0">
      <w:pPr>
        <w:ind w:left="709"/>
        <w:jc w:val="center"/>
        <w:rPr>
          <w:b/>
          <w:sz w:val="20"/>
        </w:rPr>
      </w:pPr>
      <w:r w:rsidRPr="003D18C0">
        <w:rPr>
          <w:b/>
          <w:sz w:val="20"/>
        </w:rPr>
        <w:t>Costos Promedio de Operación (US$/veh.km)</w:t>
      </w:r>
    </w:p>
    <w:p w:rsidR="007341C0" w:rsidRPr="003D18C0" w:rsidRDefault="00DD40F2" w:rsidP="007341C0">
      <w:pPr>
        <w:widowControl w:val="0"/>
        <w:adjustRightInd w:val="0"/>
        <w:ind w:left="705"/>
        <w:jc w:val="center"/>
        <w:textAlignment w:val="baseline"/>
        <w:rPr>
          <w:b/>
        </w:rPr>
      </w:pPr>
      <w:r w:rsidRPr="003D18C0">
        <w:rPr>
          <w:noProof/>
          <w:lang w:val="en-US"/>
        </w:rPr>
        <w:drawing>
          <wp:inline distT="0" distB="0" distL="0" distR="0">
            <wp:extent cx="5355205" cy="862641"/>
            <wp:effectExtent l="19050" t="0" r="0" b="0"/>
            <wp:docPr id="1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cstate="print"/>
                    <a:srcRect/>
                    <a:stretch>
                      <a:fillRect/>
                    </a:stretch>
                  </pic:blipFill>
                  <pic:spPr bwMode="auto">
                    <a:xfrm>
                      <a:off x="0" y="0"/>
                      <a:ext cx="5353218" cy="862321"/>
                    </a:xfrm>
                    <a:prstGeom prst="rect">
                      <a:avLst/>
                    </a:prstGeom>
                    <a:noFill/>
                    <a:ln w="9525">
                      <a:noFill/>
                      <a:miter lim="800000"/>
                      <a:headEnd/>
                      <a:tailEnd/>
                    </a:ln>
                  </pic:spPr>
                </pic:pic>
              </a:graphicData>
            </a:graphic>
          </wp:inline>
        </w:drawing>
      </w:r>
    </w:p>
    <w:p w:rsidR="007341C0" w:rsidRPr="003D18C0" w:rsidRDefault="007341C0" w:rsidP="007341C0">
      <w:pPr>
        <w:widowControl w:val="0"/>
        <w:adjustRightInd w:val="0"/>
        <w:ind w:left="705"/>
        <w:jc w:val="right"/>
        <w:textAlignment w:val="baseline"/>
        <w:rPr>
          <w:b/>
        </w:rPr>
      </w:pPr>
    </w:p>
    <w:p w:rsidR="007341C0" w:rsidRPr="003D18C0" w:rsidRDefault="002F3D7B" w:rsidP="007341C0">
      <w:pPr>
        <w:pStyle w:val="BodyText"/>
        <w:ind w:left="709"/>
        <w:rPr>
          <w:b/>
          <w:sz w:val="20"/>
        </w:rPr>
      </w:pPr>
      <w:r>
        <w:rPr>
          <w:b/>
          <w:sz w:val="20"/>
        </w:rPr>
        <w:t>Cuadro V-2</w:t>
      </w:r>
      <w:r w:rsidR="007341C0" w:rsidRPr="003D18C0">
        <w:rPr>
          <w:b/>
          <w:sz w:val="20"/>
        </w:rPr>
        <w:t>.2</w:t>
      </w:r>
    </w:p>
    <w:p w:rsidR="007341C0" w:rsidRPr="003D18C0" w:rsidRDefault="00CA7D4A" w:rsidP="007341C0">
      <w:pPr>
        <w:pStyle w:val="BodyText"/>
        <w:ind w:left="709"/>
        <w:rPr>
          <w:b/>
          <w:sz w:val="20"/>
        </w:rPr>
      </w:pPr>
      <w:r w:rsidRPr="003D18C0">
        <w:rPr>
          <w:b/>
          <w:bCs/>
          <w:sz w:val="20"/>
          <w:lang w:val="es-ES" w:eastAsia="es-ES"/>
        </w:rPr>
        <w:t>PROYECTO: RUTA N°1 Tramo ‘CAMP COQ - VAUDREUIL’</w:t>
      </w:r>
    </w:p>
    <w:p w:rsidR="007341C0" w:rsidRPr="003D18C0" w:rsidRDefault="007341C0" w:rsidP="007341C0">
      <w:pPr>
        <w:ind w:left="709"/>
        <w:jc w:val="center"/>
        <w:rPr>
          <w:b/>
          <w:sz w:val="20"/>
        </w:rPr>
      </w:pPr>
      <w:r w:rsidRPr="003D18C0">
        <w:rPr>
          <w:b/>
          <w:sz w:val="20"/>
        </w:rPr>
        <w:t>Tiempos Promedio de Viaje (Minutos)</w:t>
      </w:r>
    </w:p>
    <w:p w:rsidR="007341C0" w:rsidRPr="003D18C0" w:rsidRDefault="000E17F5" w:rsidP="007341C0">
      <w:pPr>
        <w:widowControl w:val="0"/>
        <w:adjustRightInd w:val="0"/>
        <w:ind w:left="705"/>
        <w:jc w:val="center"/>
        <w:textAlignment w:val="baseline"/>
        <w:rPr>
          <w:b/>
        </w:rPr>
      </w:pPr>
      <w:r w:rsidRPr="003D18C0">
        <w:rPr>
          <w:noProof/>
          <w:lang w:val="en-US"/>
        </w:rPr>
        <w:drawing>
          <wp:inline distT="0" distB="0" distL="0" distR="0">
            <wp:extent cx="5355207" cy="1069675"/>
            <wp:effectExtent l="19050" t="0" r="0" b="0"/>
            <wp:docPr id="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srcRect/>
                    <a:stretch>
                      <a:fillRect/>
                    </a:stretch>
                  </pic:blipFill>
                  <pic:spPr bwMode="auto">
                    <a:xfrm>
                      <a:off x="0" y="0"/>
                      <a:ext cx="5379224" cy="1074472"/>
                    </a:xfrm>
                    <a:prstGeom prst="rect">
                      <a:avLst/>
                    </a:prstGeom>
                    <a:noFill/>
                    <a:ln w="9525">
                      <a:noFill/>
                      <a:miter lim="800000"/>
                      <a:headEnd/>
                      <a:tailEnd/>
                    </a:ln>
                  </pic:spPr>
                </pic:pic>
              </a:graphicData>
            </a:graphic>
          </wp:inline>
        </w:drawing>
      </w:r>
    </w:p>
    <w:p w:rsidR="007341C0" w:rsidRPr="003D18C0" w:rsidRDefault="007341C0" w:rsidP="00352217">
      <w:pPr>
        <w:widowControl w:val="0"/>
        <w:adjustRightInd w:val="0"/>
        <w:textAlignment w:val="baseline"/>
      </w:pPr>
    </w:p>
    <w:p w:rsidR="00350FE0" w:rsidRPr="003D18C0" w:rsidRDefault="00350FE0">
      <w:pPr>
        <w:rPr>
          <w:b/>
        </w:rPr>
      </w:pPr>
      <w:r w:rsidRPr="003D18C0">
        <w:rPr>
          <w:b/>
        </w:rPr>
        <w:br w:type="page"/>
      </w:r>
    </w:p>
    <w:p w:rsidR="007341C0" w:rsidRPr="003D18C0" w:rsidRDefault="007341C0" w:rsidP="007341C0">
      <w:pPr>
        <w:widowControl w:val="0"/>
        <w:adjustRightInd w:val="0"/>
        <w:ind w:left="705"/>
        <w:jc w:val="both"/>
        <w:textAlignment w:val="baseline"/>
        <w:rPr>
          <w:b/>
        </w:rPr>
      </w:pPr>
    </w:p>
    <w:p w:rsidR="00173F5D" w:rsidRPr="003D18C0" w:rsidRDefault="00173F5D" w:rsidP="00DE1BDF">
      <w:pPr>
        <w:widowControl w:val="0"/>
        <w:numPr>
          <w:ilvl w:val="0"/>
          <w:numId w:val="2"/>
        </w:numPr>
        <w:adjustRightInd w:val="0"/>
        <w:jc w:val="both"/>
        <w:textAlignment w:val="baseline"/>
        <w:rPr>
          <w:b/>
        </w:rPr>
      </w:pPr>
      <w:r w:rsidRPr="003D18C0">
        <w:rPr>
          <w:b/>
        </w:rPr>
        <w:t>Rentabilidad económica.</w:t>
      </w:r>
    </w:p>
    <w:p w:rsidR="00173F5D" w:rsidRPr="003D18C0" w:rsidRDefault="00173F5D" w:rsidP="00A87C94">
      <w:pPr>
        <w:rPr>
          <w:szCs w:val="24"/>
        </w:rPr>
      </w:pPr>
    </w:p>
    <w:p w:rsidR="00133CDE" w:rsidRPr="003D18C0" w:rsidRDefault="00133CDE" w:rsidP="00DE1BDF">
      <w:pPr>
        <w:widowControl w:val="0"/>
        <w:numPr>
          <w:ilvl w:val="1"/>
          <w:numId w:val="2"/>
        </w:numPr>
        <w:tabs>
          <w:tab w:val="clear" w:pos="360"/>
          <w:tab w:val="num" w:pos="709"/>
        </w:tabs>
        <w:adjustRightInd w:val="0"/>
        <w:ind w:left="709" w:hanging="709"/>
        <w:jc w:val="both"/>
        <w:textAlignment w:val="baseline"/>
      </w:pPr>
      <w:bookmarkStart w:id="49" w:name="_Ref146170026"/>
      <w:r w:rsidRPr="003D18C0">
        <w:rPr>
          <w:b/>
          <w:szCs w:val="24"/>
        </w:rPr>
        <w:t>Resultados de la evaluación.</w:t>
      </w:r>
      <w:r w:rsidRPr="003D18C0">
        <w:rPr>
          <w:szCs w:val="24"/>
        </w:rPr>
        <w:t xml:space="preserve"> </w:t>
      </w:r>
      <w:r w:rsidR="00EA5015" w:rsidRPr="003D18C0">
        <w:t>El resumen de l</w:t>
      </w:r>
      <w:r w:rsidRPr="003D18C0">
        <w:t xml:space="preserve">os resultados de la evaluación, con el flujo discriminado de egresos </w:t>
      </w:r>
      <w:r w:rsidR="00BF7B61" w:rsidRPr="003D18C0">
        <w:t>e</w:t>
      </w:r>
      <w:r w:rsidRPr="003D18C0">
        <w:t xml:space="preserve"> ingresos</w:t>
      </w:r>
      <w:r w:rsidR="00851B81" w:rsidRPr="003D18C0">
        <w:t xml:space="preserve"> económicos</w:t>
      </w:r>
      <w:r w:rsidRPr="003D18C0">
        <w:t>, el flujo neto, el Valor Actual Neto Económico (VANE) y la Tasa Interna de Retorno Económica (T</w:t>
      </w:r>
      <w:r w:rsidR="009A373E" w:rsidRPr="003D18C0">
        <w:t>IRE), se presenta en el Cuadro VI</w:t>
      </w:r>
      <w:r w:rsidRPr="003D18C0">
        <w:t>-</w:t>
      </w:r>
      <w:r w:rsidR="00851B81" w:rsidRPr="003D18C0">
        <w:t>1</w:t>
      </w:r>
      <w:bookmarkEnd w:id="49"/>
      <w:r w:rsidRPr="003D18C0">
        <w:t xml:space="preserve"> siguiente.</w:t>
      </w:r>
    </w:p>
    <w:p w:rsidR="00146218" w:rsidRPr="003D18C0" w:rsidRDefault="00146218" w:rsidP="00146218">
      <w:pPr>
        <w:widowControl w:val="0"/>
        <w:adjustRightInd w:val="0"/>
        <w:ind w:left="709"/>
        <w:jc w:val="both"/>
        <w:textAlignment w:val="baseline"/>
      </w:pPr>
    </w:p>
    <w:p w:rsidR="00133CDE" w:rsidRPr="003D18C0" w:rsidRDefault="00146218" w:rsidP="00A87C94">
      <w:pPr>
        <w:widowControl w:val="0"/>
        <w:numPr>
          <w:ilvl w:val="1"/>
          <w:numId w:val="2"/>
        </w:numPr>
        <w:tabs>
          <w:tab w:val="clear" w:pos="360"/>
          <w:tab w:val="num" w:pos="709"/>
        </w:tabs>
        <w:adjustRightInd w:val="0"/>
        <w:ind w:left="709" w:hanging="709"/>
        <w:jc w:val="both"/>
        <w:textAlignment w:val="baseline"/>
      </w:pPr>
      <w:r w:rsidRPr="003D18C0">
        <w:t>Los resultados d</w:t>
      </w:r>
      <w:r w:rsidR="00DA5EF8" w:rsidRPr="003D18C0">
        <w:t>el HDM-4 determinan que, en la Situación B</w:t>
      </w:r>
      <w:r w:rsidRPr="003D18C0">
        <w:t>ase, los indicadores de rentabilidad muestran un Valor Actual Neto Económico (VANE) de US$</w:t>
      </w:r>
      <w:r w:rsidR="002115C7" w:rsidRPr="003D18C0">
        <w:t xml:space="preserve"> </w:t>
      </w:r>
      <w:r w:rsidR="00035FE4" w:rsidRPr="003D18C0">
        <w:t>3</w:t>
      </w:r>
      <w:r w:rsidR="002115C7" w:rsidRPr="003D18C0">
        <w:t>,</w:t>
      </w:r>
      <w:r w:rsidR="00035FE4" w:rsidRPr="003D18C0">
        <w:t>1</w:t>
      </w:r>
      <w:r w:rsidRPr="003D18C0">
        <w:t xml:space="preserve"> millones (para la tasa de descuento de 12,0%) y una Tasa Interna de Retorno Económica (TIRE) de </w:t>
      </w:r>
      <w:r w:rsidR="00DA5EF8" w:rsidRPr="003D18C0">
        <w:t>12</w:t>
      </w:r>
      <w:r w:rsidR="002115C7" w:rsidRPr="003D18C0">
        <w:t>,</w:t>
      </w:r>
      <w:r w:rsidR="0040171A" w:rsidRPr="003D18C0">
        <w:t>8</w:t>
      </w:r>
      <w:r w:rsidRPr="003D18C0">
        <w:t>%, en tanto la relación Beneficio/Costo es de</w:t>
      </w:r>
      <w:r w:rsidR="002115C7" w:rsidRPr="003D18C0">
        <w:t xml:space="preserve"> 1,</w:t>
      </w:r>
      <w:r w:rsidR="0001031E" w:rsidRPr="003D18C0">
        <w:t>1</w:t>
      </w:r>
      <w:r w:rsidRPr="003D18C0">
        <w:t xml:space="preserve"> y el ratio VANE/Inversión es de </w:t>
      </w:r>
      <w:r w:rsidR="002115C7" w:rsidRPr="003D18C0">
        <w:t>0,</w:t>
      </w:r>
      <w:r w:rsidR="00DA5EF8" w:rsidRPr="003D18C0">
        <w:t>1</w:t>
      </w:r>
      <w:r w:rsidRPr="003D18C0">
        <w:t xml:space="preserve">. El valor de la TIRE es superior a la tasa de corte del 12,0% y es </w:t>
      </w:r>
      <w:r w:rsidR="00DA5EF8" w:rsidRPr="003D18C0">
        <w:t>aceptable</w:t>
      </w:r>
      <w:r w:rsidRPr="003D18C0">
        <w:t xml:space="preserve">; el VANE, la relación Beneficio/Costo y el ratio VANE/Inversión </w:t>
      </w:r>
      <w:r w:rsidR="00DA5EF8" w:rsidRPr="003D18C0">
        <w:t>resultan</w:t>
      </w:r>
      <w:r w:rsidRPr="003D18C0">
        <w:t xml:space="preserve"> </w:t>
      </w:r>
      <w:r w:rsidR="00DA5EF8" w:rsidRPr="003D18C0">
        <w:t xml:space="preserve">ajustadamente </w:t>
      </w:r>
      <w:r w:rsidR="0001031E" w:rsidRPr="003D18C0">
        <w:t>aceptables</w:t>
      </w:r>
      <w:r w:rsidRPr="003D18C0">
        <w:t>. Por lo</w:t>
      </w:r>
      <w:r w:rsidR="001A730C">
        <w:t xml:space="preserve"> expuesto, se considera que el p</w:t>
      </w:r>
      <w:r w:rsidRPr="003D18C0">
        <w:t>royecto es económicamente rentable.</w:t>
      </w:r>
    </w:p>
    <w:p w:rsidR="00AE52BE" w:rsidRPr="003D18C0" w:rsidRDefault="00AE52BE" w:rsidP="00DA5EF8">
      <w:pPr>
        <w:tabs>
          <w:tab w:val="left" w:pos="3281"/>
        </w:tabs>
      </w:pPr>
    </w:p>
    <w:p w:rsidR="00AE52BE" w:rsidRPr="003D18C0" w:rsidRDefault="00AE52BE" w:rsidP="00A87C94"/>
    <w:p w:rsidR="009753B3" w:rsidRPr="003D18C0" w:rsidRDefault="009753B3" w:rsidP="00A87C94">
      <w:pPr>
        <w:sectPr w:rsidR="009753B3" w:rsidRPr="003D18C0" w:rsidSect="00F171A5">
          <w:pgSz w:w="12242" w:h="15842" w:code="1"/>
          <w:pgMar w:top="1440" w:right="1298" w:bottom="1440" w:left="1797" w:header="731" w:footer="1134" w:gutter="0"/>
          <w:cols w:space="720"/>
        </w:sectPr>
      </w:pPr>
    </w:p>
    <w:p w:rsidR="00133CDE" w:rsidRPr="003D18C0" w:rsidRDefault="00133CDE" w:rsidP="00A87C94">
      <w:r w:rsidRPr="003D18C0">
        <w:lastRenderedPageBreak/>
        <w:t>.</w:t>
      </w:r>
    </w:p>
    <w:p w:rsidR="00133CDE" w:rsidRPr="003D18C0" w:rsidRDefault="00EA19EC" w:rsidP="00A87C94">
      <w:pPr>
        <w:jc w:val="center"/>
        <w:rPr>
          <w:b/>
          <w:sz w:val="20"/>
        </w:rPr>
      </w:pPr>
      <w:r w:rsidRPr="003D18C0">
        <w:rPr>
          <w:b/>
          <w:sz w:val="20"/>
        </w:rPr>
        <w:t xml:space="preserve">Cuadro </w:t>
      </w:r>
      <w:r w:rsidR="009A373E" w:rsidRPr="003D18C0">
        <w:rPr>
          <w:b/>
          <w:sz w:val="20"/>
        </w:rPr>
        <w:t>VI</w:t>
      </w:r>
      <w:r w:rsidR="00133CDE" w:rsidRPr="003D18C0">
        <w:rPr>
          <w:b/>
          <w:sz w:val="20"/>
        </w:rPr>
        <w:t>-</w:t>
      </w:r>
      <w:r w:rsidR="00851B81" w:rsidRPr="003D18C0">
        <w:rPr>
          <w:b/>
          <w:sz w:val="20"/>
        </w:rPr>
        <w:t>1</w:t>
      </w:r>
    </w:p>
    <w:p w:rsidR="00133CDE" w:rsidRPr="003D18C0" w:rsidRDefault="00133CDE" w:rsidP="00A87C94">
      <w:pPr>
        <w:jc w:val="center"/>
        <w:rPr>
          <w:b/>
          <w:sz w:val="20"/>
        </w:rPr>
      </w:pPr>
    </w:p>
    <w:p w:rsidR="00133CDE" w:rsidRPr="003D18C0" w:rsidRDefault="00CA7D4A" w:rsidP="00A87C94">
      <w:pPr>
        <w:jc w:val="center"/>
        <w:rPr>
          <w:b/>
          <w:sz w:val="20"/>
        </w:rPr>
      </w:pPr>
      <w:r w:rsidRPr="003D18C0">
        <w:rPr>
          <w:b/>
          <w:bCs/>
          <w:sz w:val="20"/>
          <w:lang w:val="es-ES" w:eastAsia="es-ES"/>
        </w:rPr>
        <w:t>PROYECTO: RUTA N°1 Tramo ‘CAMP COQ - VAUDREUIL’</w:t>
      </w:r>
    </w:p>
    <w:p w:rsidR="00133CDE" w:rsidRPr="003D18C0" w:rsidRDefault="00E71F6A" w:rsidP="00A87C94">
      <w:pPr>
        <w:jc w:val="center"/>
        <w:rPr>
          <w:sz w:val="20"/>
        </w:rPr>
      </w:pPr>
      <w:r w:rsidRPr="003D18C0">
        <w:rPr>
          <w:b/>
          <w:sz w:val="20"/>
        </w:rPr>
        <w:t>Flujo de C</w:t>
      </w:r>
      <w:r w:rsidR="00133CDE" w:rsidRPr="003D18C0">
        <w:rPr>
          <w:b/>
          <w:sz w:val="20"/>
        </w:rPr>
        <w:t>ostos (</w:t>
      </w:r>
      <w:r w:rsidRPr="003D18C0">
        <w:rPr>
          <w:b/>
          <w:sz w:val="20"/>
        </w:rPr>
        <w:t>M</w:t>
      </w:r>
      <w:r w:rsidR="00133CDE" w:rsidRPr="003D18C0">
        <w:rPr>
          <w:b/>
          <w:sz w:val="20"/>
        </w:rPr>
        <w:t>il</w:t>
      </w:r>
      <w:r w:rsidRPr="003D18C0">
        <w:rPr>
          <w:b/>
          <w:sz w:val="20"/>
        </w:rPr>
        <w:t>lones</w:t>
      </w:r>
      <w:r w:rsidR="00C52ECF" w:rsidRPr="003D18C0">
        <w:rPr>
          <w:b/>
          <w:sz w:val="20"/>
        </w:rPr>
        <w:t xml:space="preserve"> U$S) e Indicadores de R</w:t>
      </w:r>
      <w:r w:rsidR="00133CDE" w:rsidRPr="003D18C0">
        <w:rPr>
          <w:b/>
          <w:sz w:val="20"/>
        </w:rPr>
        <w:t>entabilidad.</w:t>
      </w:r>
      <w:r w:rsidR="00C52ECF" w:rsidRPr="003D18C0">
        <w:rPr>
          <w:b/>
          <w:sz w:val="20"/>
        </w:rPr>
        <w:t xml:space="preserve"> Situación Base.</w:t>
      </w:r>
    </w:p>
    <w:p w:rsidR="00133CDE" w:rsidRPr="003D18C0" w:rsidRDefault="00133CDE" w:rsidP="00A87C94">
      <w:pPr>
        <w:rPr>
          <w:sz w:val="20"/>
        </w:rPr>
      </w:pPr>
    </w:p>
    <w:p w:rsidR="00133CDE" w:rsidRPr="003D18C0" w:rsidRDefault="0040171A" w:rsidP="00A87C94">
      <w:pPr>
        <w:jc w:val="center"/>
      </w:pPr>
      <w:r w:rsidRPr="003D18C0">
        <w:rPr>
          <w:noProof/>
          <w:lang w:val="en-US"/>
        </w:rPr>
        <w:drawing>
          <wp:inline distT="0" distB="0" distL="0" distR="0">
            <wp:extent cx="9702920" cy="3571335"/>
            <wp:effectExtent l="19050" t="0" r="0" b="0"/>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srcRect/>
                    <a:stretch>
                      <a:fillRect/>
                    </a:stretch>
                  </pic:blipFill>
                  <pic:spPr bwMode="auto">
                    <a:xfrm>
                      <a:off x="0" y="0"/>
                      <a:ext cx="9698990" cy="3569888"/>
                    </a:xfrm>
                    <a:prstGeom prst="rect">
                      <a:avLst/>
                    </a:prstGeom>
                    <a:noFill/>
                    <a:ln w="9525">
                      <a:noFill/>
                      <a:miter lim="800000"/>
                      <a:headEnd/>
                      <a:tailEnd/>
                    </a:ln>
                  </pic:spPr>
                </pic:pic>
              </a:graphicData>
            </a:graphic>
          </wp:inline>
        </w:drawing>
      </w:r>
    </w:p>
    <w:p w:rsidR="00133CDE" w:rsidRPr="003D18C0" w:rsidRDefault="00133CDE" w:rsidP="00A87C94"/>
    <w:p w:rsidR="00133CDE" w:rsidRPr="003D18C0" w:rsidRDefault="00133CDE" w:rsidP="00A87C94"/>
    <w:p w:rsidR="00133CDE" w:rsidRPr="003D18C0" w:rsidRDefault="00133CDE" w:rsidP="00A87C94">
      <w:pPr>
        <w:jc w:val="center"/>
        <w:sectPr w:rsidR="00133CDE" w:rsidRPr="003D18C0" w:rsidSect="005E0FEE">
          <w:pgSz w:w="15842" w:h="12242" w:orient="landscape" w:code="1"/>
          <w:pgMar w:top="1440" w:right="284" w:bottom="1440" w:left="284" w:header="731" w:footer="1134" w:gutter="0"/>
          <w:cols w:space="720"/>
        </w:sectPr>
      </w:pPr>
    </w:p>
    <w:p w:rsidR="00133CDE" w:rsidRPr="003D18C0" w:rsidRDefault="00133CDE" w:rsidP="00A87C94"/>
    <w:p w:rsidR="00173F5D" w:rsidRPr="003D18C0" w:rsidRDefault="00173F5D" w:rsidP="00DE1BDF">
      <w:pPr>
        <w:widowControl w:val="0"/>
        <w:numPr>
          <w:ilvl w:val="0"/>
          <w:numId w:val="2"/>
        </w:numPr>
        <w:adjustRightInd w:val="0"/>
        <w:jc w:val="both"/>
        <w:textAlignment w:val="baseline"/>
        <w:rPr>
          <w:b/>
        </w:rPr>
      </w:pPr>
      <w:r w:rsidRPr="003D18C0">
        <w:rPr>
          <w:b/>
        </w:rPr>
        <w:t>Análisis de sensibilidad.</w:t>
      </w:r>
    </w:p>
    <w:p w:rsidR="00173F5D" w:rsidRPr="003D18C0" w:rsidRDefault="00173F5D" w:rsidP="00A87C94">
      <w:pPr>
        <w:ind w:left="708"/>
      </w:pPr>
    </w:p>
    <w:p w:rsidR="00146218" w:rsidRDefault="00146218" w:rsidP="00CB44A4">
      <w:pPr>
        <w:widowControl w:val="0"/>
        <w:numPr>
          <w:ilvl w:val="1"/>
          <w:numId w:val="2"/>
        </w:numPr>
        <w:tabs>
          <w:tab w:val="clear" w:pos="360"/>
          <w:tab w:val="num" w:pos="709"/>
        </w:tabs>
        <w:adjustRightInd w:val="0"/>
        <w:ind w:left="706" w:hanging="706"/>
        <w:jc w:val="both"/>
        <w:textAlignment w:val="baseline"/>
      </w:pPr>
      <w:r w:rsidRPr="003D18C0">
        <w:rPr>
          <w:szCs w:val="24"/>
        </w:rPr>
        <w:t>Se efectuó un análisis de sensibilidad tradicional, en el que se consideró</w:t>
      </w:r>
      <w:r w:rsidRPr="003D18C0">
        <w:t xml:space="preserve"> la eventualidad de variaciones de </w:t>
      </w:r>
      <w:r w:rsidR="008511AD" w:rsidRPr="003D18C0">
        <w:t>los factores clave que afecta</w:t>
      </w:r>
      <w:r w:rsidRPr="003D18C0">
        <w:t>n la rentabilidad</w:t>
      </w:r>
      <w:ins w:id="50" w:author="IADB" w:date="2015-05-04T16:00:00Z">
        <w:r w:rsidR="00CB44A4">
          <w:t xml:space="preserve">. Debido a la ausencia de </w:t>
        </w:r>
      </w:ins>
      <w:ins w:id="51" w:author="IADB" w:date="2015-05-04T16:02:00Z">
        <w:r w:rsidR="001E62B9">
          <w:t xml:space="preserve">series </w:t>
        </w:r>
      </w:ins>
      <w:ins w:id="52" w:author="IADB" w:date="2015-05-04T16:01:00Z">
        <w:r w:rsidR="00CB44A4">
          <w:t>históricas</w:t>
        </w:r>
      </w:ins>
      <w:ins w:id="53" w:author="IADB" w:date="2015-05-04T16:02:00Z">
        <w:r w:rsidR="001E62B9">
          <w:t xml:space="preserve"> confiables</w:t>
        </w:r>
      </w:ins>
      <w:ins w:id="54" w:author="IADB" w:date="2015-05-04T16:01:00Z">
        <w:r w:rsidR="00CB44A4">
          <w:t xml:space="preserve"> y en general de antecedentes válidos que permitieran estimar riesgos de variaciones </w:t>
        </w:r>
      </w:ins>
      <w:ins w:id="55" w:author="IADB" w:date="2015-05-04T16:02:00Z">
        <w:r w:rsidR="001E62B9">
          <w:t>en costos de obras o tránsitos respecto de los valores disponibles para el análisis realizado</w:t>
        </w:r>
      </w:ins>
      <w:ins w:id="56" w:author="IADB" w:date="2015-05-04T16:09:00Z">
        <w:r w:rsidR="00D551F5">
          <w:t>,</w:t>
        </w:r>
      </w:ins>
      <w:ins w:id="57" w:author="IADB" w:date="2015-05-04T16:02:00Z">
        <w:r w:rsidR="001E62B9">
          <w:t xml:space="preserve"> se adoptó el </w:t>
        </w:r>
      </w:ins>
      <w:ins w:id="58" w:author="IADB" w:date="2015-05-04T16:03:00Z">
        <w:r w:rsidR="001E62B9">
          <w:t>análisis</w:t>
        </w:r>
      </w:ins>
      <w:ins w:id="59" w:author="IADB" w:date="2015-05-04T16:02:00Z">
        <w:r w:rsidR="001E62B9">
          <w:t xml:space="preserve"> </w:t>
        </w:r>
      </w:ins>
      <w:ins w:id="60" w:author="IADB" w:date="2015-05-04T16:03:00Z">
        <w:r w:rsidR="001E62B9">
          <w:t xml:space="preserve">clásico de </w:t>
        </w:r>
      </w:ins>
      <w:ins w:id="61" w:author="IADB" w:date="2015-05-04T16:04:00Z">
        <w:r w:rsidR="001E62B9">
          <w:t>±</w:t>
        </w:r>
      </w:ins>
      <w:ins w:id="62" w:author="IADB" w:date="2015-05-04T16:03:00Z">
        <w:r w:rsidR="001E62B9">
          <w:t>10%</w:t>
        </w:r>
      </w:ins>
      <w:ins w:id="63" w:author="IADB" w:date="2015-05-04T16:12:00Z">
        <w:r w:rsidR="002239A9">
          <w:rPr>
            <w:rStyle w:val="FootnoteReference"/>
          </w:rPr>
          <w:footnoteReference w:id="28"/>
        </w:r>
      </w:ins>
      <w:ins w:id="70" w:author="IADB" w:date="2015-05-04T16:03:00Z">
        <w:r w:rsidR="001E62B9">
          <w:t xml:space="preserve"> con el fin de contemplar posibles errores</w:t>
        </w:r>
      </w:ins>
      <w:r w:rsidRPr="003D18C0">
        <w:t xml:space="preserve">. En tal sentido, el análisis de sensibilidad se efectuó para condiciones de riesgo razonable para </w:t>
      </w:r>
      <w:r w:rsidR="008511AD" w:rsidRPr="003D18C0">
        <w:t xml:space="preserve">las variables más críticas: (i) un </w:t>
      </w:r>
      <w:r w:rsidRPr="003D18C0">
        <w:t xml:space="preserve">incremento del 10% en el costo de ejecución de </w:t>
      </w:r>
      <w:r w:rsidR="002F3D7B">
        <w:t xml:space="preserve">las </w:t>
      </w:r>
      <w:r w:rsidRPr="003D18C0">
        <w:t>obras (inversiones</w:t>
      </w:r>
      <w:r w:rsidR="002F3D7B">
        <w:t xml:space="preserve">, reinversiones </w:t>
      </w:r>
      <w:r w:rsidRPr="003D18C0">
        <w:t xml:space="preserve"> y tareas de mantenimiento); (ii) una reducción del 10% en el TPDA (indirectamente, los beneficios asociados al tránsito o ahorros de los usuarios); (iii) un incremento del 10% en el costo de ejecución de obras y una reducción concurrente del 10% en el TPDA.</w:t>
      </w:r>
      <w:ins w:id="71" w:author="IADB" w:date="2015-05-04T16:05:00Z">
        <w:r w:rsidR="001E62B9">
          <w:t xml:space="preserve"> </w:t>
        </w:r>
      </w:ins>
      <w:ins w:id="72" w:author="IADB" w:date="2015-05-04T16:10:00Z">
        <w:r w:rsidR="00D1167D">
          <w:t>Una vez</w:t>
        </w:r>
      </w:ins>
      <w:ins w:id="73" w:author="IADB" w:date="2015-05-04T16:05:00Z">
        <w:r w:rsidR="001E62B9">
          <w:t xml:space="preserve"> </w:t>
        </w:r>
      </w:ins>
      <w:ins w:id="74" w:author="IADB" w:date="2015-05-04T16:08:00Z">
        <w:r w:rsidR="00D551F5">
          <w:t xml:space="preserve">la ejecución de los </w:t>
        </w:r>
      </w:ins>
      <w:ins w:id="75" w:author="IADB" w:date="2015-05-04T16:05:00Z">
        <w:r w:rsidR="001E62B9">
          <w:t xml:space="preserve">proyectos financiados por el Banco </w:t>
        </w:r>
      </w:ins>
      <w:ins w:id="76" w:author="IADB" w:date="2015-05-04T16:08:00Z">
        <w:r w:rsidR="00D551F5">
          <w:t>se</w:t>
        </w:r>
      </w:ins>
      <w:ins w:id="77" w:author="IADB" w:date="2015-05-04T16:10:00Z">
        <w:r w:rsidR="00D1167D">
          <w:t>a</w:t>
        </w:r>
      </w:ins>
      <w:ins w:id="78" w:author="IADB" w:date="2015-05-04T16:08:00Z">
        <w:r w:rsidR="00D1167D">
          <w:t xml:space="preserve"> finali</w:t>
        </w:r>
      </w:ins>
      <w:ins w:id="79" w:author="IADB" w:date="2015-05-04T16:10:00Z">
        <w:r w:rsidR="00D1167D">
          <w:t>zada,</w:t>
        </w:r>
      </w:ins>
      <w:ins w:id="80" w:author="IADB" w:date="2015-05-04T16:08:00Z">
        <w:r w:rsidR="00D551F5">
          <w:t xml:space="preserve"> </w:t>
        </w:r>
      </w:ins>
      <w:ins w:id="81" w:author="IADB" w:date="2015-05-04T16:06:00Z">
        <w:r w:rsidR="00D551F5">
          <w:t xml:space="preserve">será posible realizar un </w:t>
        </w:r>
      </w:ins>
      <w:ins w:id="82" w:author="IADB" w:date="2015-05-04T16:07:00Z">
        <w:r w:rsidR="00D551F5">
          <w:t>análisis de volatilidad en costos y supuestos para el caso de Haití</w:t>
        </w:r>
      </w:ins>
      <w:ins w:id="83" w:author="IADB" w:date="2015-05-04T16:09:00Z">
        <w:r w:rsidR="00D551F5">
          <w:t xml:space="preserve"> que permita obtener valores ajustados y </w:t>
        </w:r>
      </w:ins>
      <w:ins w:id="84" w:author="IADB" w:date="2015-05-04T16:10:00Z">
        <w:r w:rsidR="00D1167D">
          <w:t xml:space="preserve">con fundamento </w:t>
        </w:r>
      </w:ins>
      <w:ins w:id="85" w:author="IADB" w:date="2015-05-04T16:11:00Z">
        <w:r w:rsidR="00D1167D">
          <w:t>histórico</w:t>
        </w:r>
      </w:ins>
      <w:ins w:id="86" w:author="IADB" w:date="2015-05-04T16:10:00Z">
        <w:r w:rsidR="00D1167D">
          <w:t xml:space="preserve"> </w:t>
        </w:r>
      </w:ins>
      <w:ins w:id="87" w:author="IADB" w:date="2015-05-04T16:11:00Z">
        <w:r w:rsidR="00D1167D">
          <w:t>de importancia para la futura elaboración de análisis de sensibilidad económicos.</w:t>
        </w:r>
      </w:ins>
    </w:p>
    <w:p w:rsidR="00146218" w:rsidRPr="003D18C0" w:rsidRDefault="00146218" w:rsidP="00146218">
      <w:pPr>
        <w:widowControl w:val="0"/>
        <w:adjustRightInd w:val="0"/>
        <w:ind w:left="709"/>
        <w:jc w:val="both"/>
        <w:textAlignment w:val="baseline"/>
      </w:pPr>
    </w:p>
    <w:p w:rsidR="00146218" w:rsidRPr="003D18C0" w:rsidRDefault="00146218" w:rsidP="00CB44A4">
      <w:pPr>
        <w:widowControl w:val="0"/>
        <w:numPr>
          <w:ilvl w:val="1"/>
          <w:numId w:val="2"/>
        </w:numPr>
        <w:tabs>
          <w:tab w:val="clear" w:pos="360"/>
          <w:tab w:val="num" w:pos="709"/>
        </w:tabs>
        <w:adjustRightInd w:val="0"/>
        <w:ind w:left="706" w:hanging="706"/>
        <w:jc w:val="both"/>
        <w:textAlignment w:val="baseline"/>
        <w:rPr>
          <w:b/>
          <w:szCs w:val="24"/>
        </w:rPr>
      </w:pPr>
      <w:r w:rsidRPr="003D18C0">
        <w:rPr>
          <w:b/>
          <w:szCs w:val="24"/>
        </w:rPr>
        <w:t>Resultados del análisis de sensibilidad.</w:t>
      </w:r>
      <w:r w:rsidRPr="003D18C0">
        <w:rPr>
          <w:szCs w:val="24"/>
        </w:rPr>
        <w:t xml:space="preserve"> Los resultados </w:t>
      </w:r>
      <w:r w:rsidRPr="003D18C0">
        <w:t xml:space="preserve">del </w:t>
      </w:r>
      <w:r w:rsidR="00673B7E" w:rsidRPr="003D18C0">
        <w:t xml:space="preserve">citado </w:t>
      </w:r>
      <w:r w:rsidRPr="003D18C0">
        <w:t xml:space="preserve">análisis de sensibilidad se presentan en los Cuadros VII-1 a VII-3 siguientes. </w:t>
      </w:r>
      <w:r w:rsidR="00DA5EF8" w:rsidRPr="003D18C0">
        <w:t>Est</w:t>
      </w:r>
      <w:r w:rsidRPr="003D18C0">
        <w:t xml:space="preserve">os resultados </w:t>
      </w:r>
      <w:r w:rsidR="00D86B1A" w:rsidRPr="003D18C0">
        <w:t xml:space="preserve">determinan </w:t>
      </w:r>
      <w:r w:rsidRPr="003D18C0">
        <w:rPr>
          <w:szCs w:val="24"/>
        </w:rPr>
        <w:t>que: (i) u</w:t>
      </w:r>
      <w:r w:rsidRPr="003D18C0">
        <w:rPr>
          <w:szCs w:val="24"/>
          <w:lang w:val="es-ES_tradnl"/>
        </w:rPr>
        <w:t>n aumento de costos de obra del 10%</w:t>
      </w:r>
      <w:r w:rsidR="00516ACF" w:rsidRPr="003D18C0">
        <w:rPr>
          <w:szCs w:val="24"/>
          <w:lang w:val="es-ES_tradnl"/>
        </w:rPr>
        <w:t>,</w:t>
      </w:r>
      <w:r w:rsidRPr="003D18C0">
        <w:rPr>
          <w:szCs w:val="24"/>
          <w:lang w:val="es-ES_tradnl"/>
        </w:rPr>
        <w:t xml:space="preserve"> </w:t>
      </w:r>
      <w:r w:rsidR="00D86B1A" w:rsidRPr="003D18C0">
        <w:rPr>
          <w:szCs w:val="24"/>
          <w:lang w:val="es-ES_tradnl"/>
        </w:rPr>
        <w:t>implica</w:t>
      </w:r>
      <w:r w:rsidRPr="003D18C0">
        <w:rPr>
          <w:szCs w:val="24"/>
          <w:lang w:val="es-ES_tradnl"/>
        </w:rPr>
        <w:t xml:space="preserve"> un VANE (</w:t>
      </w:r>
      <w:r w:rsidRPr="003D18C0">
        <w:rPr>
          <w:lang w:val="es-ES_tradnl"/>
        </w:rPr>
        <w:t xml:space="preserve">12%) </w:t>
      </w:r>
      <w:r w:rsidR="00D86B1A" w:rsidRPr="003D18C0">
        <w:rPr>
          <w:lang w:val="es-ES_tradnl"/>
        </w:rPr>
        <w:t xml:space="preserve">negativo </w:t>
      </w:r>
      <w:r w:rsidRPr="003D18C0">
        <w:rPr>
          <w:lang w:val="es-ES_tradnl"/>
        </w:rPr>
        <w:t xml:space="preserve">de US$ </w:t>
      </w:r>
      <w:r w:rsidR="00DA5EF8" w:rsidRPr="003D18C0">
        <w:rPr>
          <w:lang w:val="es-ES_tradnl"/>
        </w:rPr>
        <w:t>-</w:t>
      </w:r>
      <w:r w:rsidR="00406625" w:rsidRPr="003D18C0">
        <w:rPr>
          <w:lang w:val="es-ES_tradnl"/>
        </w:rPr>
        <w:t>1</w:t>
      </w:r>
      <w:r w:rsidR="005E0FEE" w:rsidRPr="003D18C0">
        <w:rPr>
          <w:lang w:val="es-ES_tradnl"/>
        </w:rPr>
        <w:t>,</w:t>
      </w:r>
      <w:r w:rsidR="00DA5EF8" w:rsidRPr="003D18C0">
        <w:rPr>
          <w:lang w:val="es-ES_tradnl"/>
        </w:rPr>
        <w:t>3</w:t>
      </w:r>
      <w:r w:rsidRPr="003D18C0">
        <w:rPr>
          <w:lang w:val="es-ES_tradnl"/>
        </w:rPr>
        <w:t xml:space="preserve"> millones y </w:t>
      </w:r>
      <w:r w:rsidRPr="003D18C0">
        <w:rPr>
          <w:szCs w:val="24"/>
          <w:lang w:val="es-ES_tradnl"/>
        </w:rPr>
        <w:t>una TIRE de 1</w:t>
      </w:r>
      <w:r w:rsidR="00DA5EF8" w:rsidRPr="003D18C0">
        <w:rPr>
          <w:szCs w:val="24"/>
          <w:lang w:val="es-ES_tradnl"/>
        </w:rPr>
        <w:t>1</w:t>
      </w:r>
      <w:r w:rsidRPr="003D18C0">
        <w:rPr>
          <w:szCs w:val="24"/>
          <w:lang w:val="es-ES_tradnl"/>
        </w:rPr>
        <w:t>,</w:t>
      </w:r>
      <w:r w:rsidR="00406625" w:rsidRPr="003D18C0">
        <w:rPr>
          <w:szCs w:val="24"/>
          <w:lang w:val="es-ES_tradnl"/>
        </w:rPr>
        <w:t>7</w:t>
      </w:r>
      <w:r w:rsidRPr="003D18C0">
        <w:rPr>
          <w:szCs w:val="24"/>
          <w:lang w:val="es-ES_tradnl"/>
        </w:rPr>
        <w:t>%</w:t>
      </w:r>
      <w:r w:rsidRPr="003D18C0">
        <w:rPr>
          <w:lang w:val="es-ES_tradnl"/>
        </w:rPr>
        <w:t>; (ii) una disminución del TPDA del 10%</w:t>
      </w:r>
      <w:r w:rsidR="00516ACF" w:rsidRPr="003D18C0">
        <w:rPr>
          <w:lang w:val="es-ES_tradnl"/>
        </w:rPr>
        <w:t>,</w:t>
      </w:r>
      <w:r w:rsidRPr="003D18C0">
        <w:rPr>
          <w:lang w:val="es-ES_tradnl"/>
        </w:rPr>
        <w:t xml:space="preserve"> </w:t>
      </w:r>
      <w:r w:rsidR="00D86B1A" w:rsidRPr="003D18C0">
        <w:rPr>
          <w:lang w:val="es-ES_tradnl"/>
        </w:rPr>
        <w:t xml:space="preserve">conlleva </w:t>
      </w:r>
      <w:r w:rsidRPr="003D18C0">
        <w:rPr>
          <w:lang w:val="es-ES_tradnl"/>
        </w:rPr>
        <w:t xml:space="preserve">un VANE (12%) </w:t>
      </w:r>
      <w:r w:rsidR="00D86B1A" w:rsidRPr="003D18C0">
        <w:rPr>
          <w:lang w:val="es-ES_tradnl"/>
        </w:rPr>
        <w:t xml:space="preserve">negativo </w:t>
      </w:r>
      <w:r w:rsidRPr="003D18C0">
        <w:rPr>
          <w:lang w:val="es-ES_tradnl"/>
        </w:rPr>
        <w:t xml:space="preserve">de US$ </w:t>
      </w:r>
      <w:r w:rsidR="00DA5EF8" w:rsidRPr="003D18C0">
        <w:rPr>
          <w:lang w:val="es-ES_tradnl"/>
        </w:rPr>
        <w:t>-</w:t>
      </w:r>
      <w:r w:rsidR="005D5539" w:rsidRPr="003D18C0">
        <w:rPr>
          <w:lang w:val="es-ES_tradnl"/>
        </w:rPr>
        <w:t>1</w:t>
      </w:r>
      <w:r w:rsidR="005E0FEE" w:rsidRPr="003D18C0">
        <w:rPr>
          <w:lang w:val="es-ES_tradnl"/>
        </w:rPr>
        <w:t>,</w:t>
      </w:r>
      <w:r w:rsidR="005D5539" w:rsidRPr="003D18C0">
        <w:rPr>
          <w:lang w:val="es-ES_tradnl"/>
        </w:rPr>
        <w:t>6</w:t>
      </w:r>
      <w:r w:rsidR="00673B7E" w:rsidRPr="003D18C0">
        <w:rPr>
          <w:lang w:val="es-ES_tradnl"/>
        </w:rPr>
        <w:t xml:space="preserve"> mill</w:t>
      </w:r>
      <w:r w:rsidR="00673B7E" w:rsidRPr="00CB44A4">
        <w:rPr>
          <w:szCs w:val="24"/>
        </w:rPr>
        <w:t>o</w:t>
      </w:r>
      <w:r w:rsidR="00673B7E" w:rsidRPr="003D18C0">
        <w:rPr>
          <w:lang w:val="es-ES_tradnl"/>
        </w:rPr>
        <w:t>nes y una TIRE de 1</w:t>
      </w:r>
      <w:r w:rsidR="00D86B1A" w:rsidRPr="003D18C0">
        <w:rPr>
          <w:lang w:val="es-ES_tradnl"/>
        </w:rPr>
        <w:t>1</w:t>
      </w:r>
      <w:r w:rsidRPr="003D18C0">
        <w:rPr>
          <w:lang w:val="es-ES_tradnl"/>
        </w:rPr>
        <w:t>,</w:t>
      </w:r>
      <w:r w:rsidR="00D86B1A" w:rsidRPr="003D18C0">
        <w:rPr>
          <w:lang w:val="es-ES_tradnl"/>
        </w:rPr>
        <w:t>6</w:t>
      </w:r>
      <w:r w:rsidRPr="003D18C0">
        <w:rPr>
          <w:lang w:val="es-ES_tradnl"/>
        </w:rPr>
        <w:t xml:space="preserve">%; (iii) </w:t>
      </w:r>
      <w:r w:rsidRPr="003D18C0">
        <w:rPr>
          <w:szCs w:val="24"/>
        </w:rPr>
        <w:t>u</w:t>
      </w:r>
      <w:r w:rsidRPr="003D18C0">
        <w:rPr>
          <w:szCs w:val="24"/>
          <w:lang w:val="es-ES_tradnl"/>
        </w:rPr>
        <w:t>n aumento de costos de obra del 10%</w:t>
      </w:r>
      <w:r w:rsidRPr="003D18C0">
        <w:rPr>
          <w:lang w:val="es-ES_tradnl"/>
        </w:rPr>
        <w:t xml:space="preserve"> más una disminución del TPDA del 10%, </w:t>
      </w:r>
      <w:r w:rsidR="00D86B1A" w:rsidRPr="003D18C0">
        <w:rPr>
          <w:lang w:val="es-ES_tradnl"/>
        </w:rPr>
        <w:t>involucra</w:t>
      </w:r>
      <w:r w:rsidRPr="003D18C0">
        <w:rPr>
          <w:lang w:val="es-ES_tradnl"/>
        </w:rPr>
        <w:t xml:space="preserve"> un VANE (12%) </w:t>
      </w:r>
      <w:r w:rsidR="005D5539" w:rsidRPr="003D18C0">
        <w:rPr>
          <w:lang w:val="es-ES_tradnl"/>
        </w:rPr>
        <w:t>negativo de US$ -6</w:t>
      </w:r>
      <w:r w:rsidR="00D86B1A" w:rsidRPr="003D18C0">
        <w:rPr>
          <w:lang w:val="es-ES_tradnl"/>
        </w:rPr>
        <w:t>,</w:t>
      </w:r>
      <w:r w:rsidR="005D5539" w:rsidRPr="003D18C0">
        <w:rPr>
          <w:lang w:val="es-ES_tradnl"/>
        </w:rPr>
        <w:t>0</w:t>
      </w:r>
      <w:r w:rsidR="00673B7E" w:rsidRPr="003D18C0">
        <w:rPr>
          <w:lang w:val="es-ES_tradnl"/>
        </w:rPr>
        <w:t xml:space="preserve"> millones </w:t>
      </w:r>
      <w:r w:rsidR="005E0FEE" w:rsidRPr="003D18C0">
        <w:rPr>
          <w:lang w:val="es-ES_tradnl"/>
        </w:rPr>
        <w:t xml:space="preserve">y una TIRE de </w:t>
      </w:r>
      <w:r w:rsidR="00D86B1A" w:rsidRPr="003D18C0">
        <w:rPr>
          <w:lang w:val="es-ES_tradnl"/>
        </w:rPr>
        <w:t>10</w:t>
      </w:r>
      <w:r w:rsidRPr="003D18C0">
        <w:rPr>
          <w:lang w:val="es-ES_tradnl"/>
        </w:rPr>
        <w:t>,</w:t>
      </w:r>
      <w:r w:rsidR="00D86B1A" w:rsidRPr="003D18C0">
        <w:rPr>
          <w:lang w:val="es-ES_tradnl"/>
        </w:rPr>
        <w:t>6</w:t>
      </w:r>
      <w:r w:rsidRPr="003D18C0">
        <w:rPr>
          <w:lang w:val="es-ES_tradnl"/>
        </w:rPr>
        <w:t xml:space="preserve">%. Se desprende de </w:t>
      </w:r>
      <w:r w:rsidR="00D86B1A" w:rsidRPr="003D18C0">
        <w:rPr>
          <w:lang w:val="es-ES_tradnl"/>
        </w:rPr>
        <w:t xml:space="preserve">este análisis </w:t>
      </w:r>
      <w:r w:rsidR="002F3D7B">
        <w:rPr>
          <w:lang w:val="es-ES_tradnl"/>
        </w:rPr>
        <w:t>que el p</w:t>
      </w:r>
      <w:r w:rsidRPr="003D18C0">
        <w:rPr>
          <w:lang w:val="es-ES_tradnl"/>
        </w:rPr>
        <w:t xml:space="preserve">royecto </w:t>
      </w:r>
      <w:r w:rsidR="00D86B1A" w:rsidRPr="003D18C0">
        <w:rPr>
          <w:lang w:val="es-ES_tradnl"/>
        </w:rPr>
        <w:t xml:space="preserve">no </w:t>
      </w:r>
      <w:r w:rsidRPr="003D18C0">
        <w:rPr>
          <w:lang w:val="es-ES_tradnl"/>
        </w:rPr>
        <w:t xml:space="preserve">soporta </w:t>
      </w:r>
      <w:r w:rsidR="00D86B1A" w:rsidRPr="003D18C0">
        <w:rPr>
          <w:lang w:val="es-ES_tradnl"/>
        </w:rPr>
        <w:t xml:space="preserve">las </w:t>
      </w:r>
      <w:r w:rsidRPr="003D18C0">
        <w:rPr>
          <w:lang w:val="es-ES_tradnl"/>
        </w:rPr>
        <w:t>hipótesis previstas</w:t>
      </w:r>
      <w:r w:rsidR="007D4B98" w:rsidRPr="003D18C0">
        <w:rPr>
          <w:lang w:val="es-ES_tradnl"/>
        </w:rPr>
        <w:t>.</w:t>
      </w:r>
    </w:p>
    <w:p w:rsidR="00EA1014" w:rsidRPr="003D18C0" w:rsidRDefault="00EA1014" w:rsidP="00A87C94"/>
    <w:p w:rsidR="005E0FEE" w:rsidRPr="003D18C0" w:rsidRDefault="005E0FEE" w:rsidP="00A87C94"/>
    <w:p w:rsidR="005E0FEE" w:rsidRPr="003D18C0" w:rsidRDefault="005E0FEE" w:rsidP="00A87C94">
      <w:pPr>
        <w:sectPr w:rsidR="005E0FEE" w:rsidRPr="003D18C0" w:rsidSect="00F171A5">
          <w:pgSz w:w="12242" w:h="15842" w:code="1"/>
          <w:pgMar w:top="1440" w:right="1298" w:bottom="1440" w:left="1298" w:header="731" w:footer="1134" w:gutter="0"/>
          <w:cols w:space="720"/>
        </w:sectPr>
      </w:pPr>
    </w:p>
    <w:p w:rsidR="00BE1AD2" w:rsidRPr="003D18C0" w:rsidRDefault="00BE1AD2" w:rsidP="00A87C94">
      <w:pPr>
        <w:jc w:val="center"/>
        <w:rPr>
          <w:b/>
          <w:sz w:val="20"/>
        </w:rPr>
      </w:pPr>
    </w:p>
    <w:p w:rsidR="00EA1014" w:rsidRPr="003D18C0" w:rsidRDefault="007C2C25" w:rsidP="00A87C94">
      <w:pPr>
        <w:jc w:val="center"/>
        <w:rPr>
          <w:b/>
          <w:sz w:val="20"/>
        </w:rPr>
      </w:pPr>
      <w:r w:rsidRPr="003D18C0">
        <w:rPr>
          <w:b/>
          <w:sz w:val="20"/>
        </w:rPr>
        <w:t>Cuadro VII</w:t>
      </w:r>
      <w:r w:rsidR="00EA1014" w:rsidRPr="003D18C0">
        <w:rPr>
          <w:b/>
          <w:sz w:val="20"/>
        </w:rPr>
        <w:t>-1</w:t>
      </w:r>
    </w:p>
    <w:p w:rsidR="00EA1014" w:rsidRPr="003D18C0" w:rsidRDefault="00EA1014" w:rsidP="00A87C94">
      <w:pPr>
        <w:jc w:val="center"/>
        <w:rPr>
          <w:b/>
          <w:sz w:val="20"/>
        </w:rPr>
      </w:pPr>
    </w:p>
    <w:p w:rsidR="00EA1014" w:rsidRPr="003D18C0" w:rsidRDefault="00CA7D4A" w:rsidP="00A87C94">
      <w:pPr>
        <w:jc w:val="center"/>
        <w:rPr>
          <w:b/>
          <w:sz w:val="20"/>
        </w:rPr>
      </w:pPr>
      <w:r w:rsidRPr="003D18C0">
        <w:rPr>
          <w:b/>
          <w:bCs/>
          <w:sz w:val="20"/>
          <w:lang w:val="es-ES" w:eastAsia="es-ES"/>
        </w:rPr>
        <w:t>PROYECTO: RUTA N°1 Tramo ‘CAMP COQ - VAUDREUIL’</w:t>
      </w:r>
    </w:p>
    <w:p w:rsidR="00EA1014" w:rsidRPr="003D18C0" w:rsidRDefault="00E71F6A" w:rsidP="00E71F6A">
      <w:pPr>
        <w:jc w:val="center"/>
        <w:rPr>
          <w:b/>
          <w:sz w:val="20"/>
        </w:rPr>
      </w:pPr>
      <w:r w:rsidRPr="003D18C0">
        <w:rPr>
          <w:b/>
          <w:sz w:val="20"/>
        </w:rPr>
        <w:t>Flujo de C</w:t>
      </w:r>
      <w:r w:rsidR="00EA1014" w:rsidRPr="003D18C0">
        <w:rPr>
          <w:b/>
          <w:sz w:val="20"/>
        </w:rPr>
        <w:t>ostos (</w:t>
      </w:r>
      <w:r w:rsidRPr="003D18C0">
        <w:rPr>
          <w:b/>
          <w:sz w:val="20"/>
        </w:rPr>
        <w:t>M</w:t>
      </w:r>
      <w:r w:rsidR="00EA1014" w:rsidRPr="003D18C0">
        <w:rPr>
          <w:b/>
          <w:sz w:val="20"/>
        </w:rPr>
        <w:t>il</w:t>
      </w:r>
      <w:r w:rsidRPr="003D18C0">
        <w:rPr>
          <w:b/>
          <w:sz w:val="20"/>
        </w:rPr>
        <w:t>lones U$S) e Indicadores de R</w:t>
      </w:r>
      <w:r w:rsidR="007C2C25" w:rsidRPr="003D18C0">
        <w:rPr>
          <w:b/>
          <w:sz w:val="20"/>
        </w:rPr>
        <w:t>entabilidad. Incremento 1</w:t>
      </w:r>
      <w:r w:rsidR="00EA1014" w:rsidRPr="003D18C0">
        <w:rPr>
          <w:b/>
          <w:sz w:val="20"/>
        </w:rPr>
        <w:t xml:space="preserve">0% </w:t>
      </w:r>
      <w:r w:rsidR="00C52ECF" w:rsidRPr="003D18C0">
        <w:rPr>
          <w:b/>
          <w:sz w:val="20"/>
        </w:rPr>
        <w:t>en</w:t>
      </w:r>
      <w:r w:rsidR="00EA1014" w:rsidRPr="003D18C0">
        <w:rPr>
          <w:b/>
          <w:sz w:val="20"/>
        </w:rPr>
        <w:t xml:space="preserve"> </w:t>
      </w:r>
      <w:r w:rsidR="00C52ECF" w:rsidRPr="003D18C0">
        <w:rPr>
          <w:b/>
          <w:sz w:val="20"/>
        </w:rPr>
        <w:t>Costos de O</w:t>
      </w:r>
      <w:r w:rsidR="00EA1014" w:rsidRPr="003D18C0">
        <w:rPr>
          <w:b/>
          <w:sz w:val="20"/>
        </w:rPr>
        <w:t>bra</w:t>
      </w:r>
      <w:r w:rsidR="00C52ECF" w:rsidRPr="003D18C0">
        <w:rPr>
          <w:b/>
          <w:sz w:val="20"/>
        </w:rPr>
        <w:t>s.</w:t>
      </w:r>
    </w:p>
    <w:p w:rsidR="00C52ECF" w:rsidRPr="003D18C0" w:rsidRDefault="00C52ECF" w:rsidP="00C52ECF">
      <w:pPr>
        <w:jc w:val="center"/>
        <w:rPr>
          <w:sz w:val="20"/>
        </w:rPr>
      </w:pPr>
    </w:p>
    <w:p w:rsidR="00C52ECF" w:rsidRPr="003D18C0" w:rsidRDefault="00406625" w:rsidP="00700327">
      <w:pPr>
        <w:jc w:val="center"/>
      </w:pPr>
      <w:r w:rsidRPr="003D18C0">
        <w:rPr>
          <w:noProof/>
          <w:lang w:val="en-US"/>
        </w:rPr>
        <w:drawing>
          <wp:inline distT="0" distB="0" distL="0" distR="0">
            <wp:extent cx="9702920" cy="3743864"/>
            <wp:effectExtent l="19050" t="0" r="0" b="0"/>
            <wp:docPr id="11"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cstate="print"/>
                    <a:srcRect/>
                    <a:stretch>
                      <a:fillRect/>
                    </a:stretch>
                  </pic:blipFill>
                  <pic:spPr bwMode="auto">
                    <a:xfrm>
                      <a:off x="0" y="0"/>
                      <a:ext cx="9698990" cy="3742348"/>
                    </a:xfrm>
                    <a:prstGeom prst="rect">
                      <a:avLst/>
                    </a:prstGeom>
                    <a:noFill/>
                    <a:ln w="9525">
                      <a:noFill/>
                      <a:miter lim="800000"/>
                      <a:headEnd/>
                      <a:tailEnd/>
                    </a:ln>
                  </pic:spPr>
                </pic:pic>
              </a:graphicData>
            </a:graphic>
          </wp:inline>
        </w:drawing>
      </w:r>
    </w:p>
    <w:p w:rsidR="00EA1014" w:rsidRPr="003D18C0" w:rsidRDefault="00C52ECF" w:rsidP="00AB4130">
      <w:pPr>
        <w:jc w:val="both"/>
      </w:pPr>
      <w:r w:rsidRPr="003D18C0">
        <w:br w:type="page"/>
      </w:r>
      <w:r w:rsidR="00AB4130" w:rsidRPr="003D18C0">
        <w:lastRenderedPageBreak/>
        <w:tab/>
      </w:r>
    </w:p>
    <w:p w:rsidR="00EA1014" w:rsidRPr="003D18C0" w:rsidRDefault="007C2C25" w:rsidP="00A87C94">
      <w:pPr>
        <w:jc w:val="center"/>
        <w:rPr>
          <w:b/>
          <w:sz w:val="20"/>
        </w:rPr>
      </w:pPr>
      <w:r w:rsidRPr="003D18C0">
        <w:rPr>
          <w:b/>
          <w:sz w:val="20"/>
        </w:rPr>
        <w:t>Cuadro VII</w:t>
      </w:r>
      <w:r w:rsidR="00EA1014" w:rsidRPr="003D18C0">
        <w:rPr>
          <w:b/>
          <w:sz w:val="20"/>
        </w:rPr>
        <w:t>-2</w:t>
      </w:r>
    </w:p>
    <w:p w:rsidR="00EA1014" w:rsidRPr="003D18C0" w:rsidRDefault="00EA1014" w:rsidP="00A87C94">
      <w:pPr>
        <w:jc w:val="center"/>
        <w:rPr>
          <w:b/>
          <w:sz w:val="20"/>
        </w:rPr>
      </w:pPr>
    </w:p>
    <w:p w:rsidR="00EA1014" w:rsidRPr="003D18C0" w:rsidRDefault="00CA7D4A" w:rsidP="00A87C94">
      <w:pPr>
        <w:jc w:val="center"/>
        <w:rPr>
          <w:b/>
          <w:sz w:val="20"/>
        </w:rPr>
      </w:pPr>
      <w:r w:rsidRPr="003D18C0">
        <w:rPr>
          <w:b/>
          <w:bCs/>
          <w:sz w:val="20"/>
          <w:lang w:val="es-ES" w:eastAsia="es-ES"/>
        </w:rPr>
        <w:t>PROYECTO: RUTA N°1 Tramo ‘CAMP COQ - VAUDREUIL’</w:t>
      </w:r>
    </w:p>
    <w:p w:rsidR="00EA1014" w:rsidRPr="003D18C0" w:rsidRDefault="00E71F6A" w:rsidP="00A87C94">
      <w:pPr>
        <w:jc w:val="center"/>
        <w:rPr>
          <w:sz w:val="20"/>
        </w:rPr>
      </w:pPr>
      <w:r w:rsidRPr="003D18C0">
        <w:rPr>
          <w:b/>
          <w:sz w:val="20"/>
        </w:rPr>
        <w:t>Flujo de Costos (M</w:t>
      </w:r>
      <w:r w:rsidR="00EA1014" w:rsidRPr="003D18C0">
        <w:rPr>
          <w:b/>
          <w:sz w:val="20"/>
        </w:rPr>
        <w:t>il</w:t>
      </w:r>
      <w:r w:rsidRPr="003D18C0">
        <w:rPr>
          <w:b/>
          <w:sz w:val="20"/>
        </w:rPr>
        <w:t>lones U$S) e I</w:t>
      </w:r>
      <w:r w:rsidR="00EA1014" w:rsidRPr="003D18C0">
        <w:rPr>
          <w:b/>
          <w:sz w:val="20"/>
        </w:rPr>
        <w:t xml:space="preserve">ndicadores </w:t>
      </w:r>
      <w:r w:rsidRPr="003D18C0">
        <w:rPr>
          <w:b/>
          <w:sz w:val="20"/>
        </w:rPr>
        <w:t>de R</w:t>
      </w:r>
      <w:r w:rsidR="007C2C25" w:rsidRPr="003D18C0">
        <w:rPr>
          <w:b/>
          <w:sz w:val="20"/>
        </w:rPr>
        <w:t>entabilidad. Disminución 1</w:t>
      </w:r>
      <w:r w:rsidR="00EA1014" w:rsidRPr="003D18C0">
        <w:rPr>
          <w:b/>
          <w:sz w:val="20"/>
        </w:rPr>
        <w:t>0% en TPDA.</w:t>
      </w:r>
    </w:p>
    <w:p w:rsidR="00EA1014" w:rsidRPr="003D18C0" w:rsidRDefault="00EA1014" w:rsidP="00673B7E">
      <w:pPr>
        <w:jc w:val="center"/>
        <w:rPr>
          <w:sz w:val="20"/>
        </w:rPr>
      </w:pPr>
    </w:p>
    <w:p w:rsidR="00C52ECF" w:rsidRPr="003D18C0" w:rsidRDefault="005D5539" w:rsidP="00C52ECF">
      <w:pPr>
        <w:jc w:val="center"/>
      </w:pPr>
      <w:r w:rsidRPr="003D18C0">
        <w:rPr>
          <w:noProof/>
          <w:lang w:val="en-US"/>
        </w:rPr>
        <w:drawing>
          <wp:inline distT="0" distB="0" distL="0" distR="0">
            <wp:extent cx="9702920" cy="3640348"/>
            <wp:effectExtent l="19050" t="0" r="0" b="0"/>
            <wp:docPr id="6"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cstate="print"/>
                    <a:srcRect/>
                    <a:stretch>
                      <a:fillRect/>
                    </a:stretch>
                  </pic:blipFill>
                  <pic:spPr bwMode="auto">
                    <a:xfrm>
                      <a:off x="0" y="0"/>
                      <a:ext cx="9698990" cy="3638874"/>
                    </a:xfrm>
                    <a:prstGeom prst="rect">
                      <a:avLst/>
                    </a:prstGeom>
                    <a:noFill/>
                    <a:ln w="9525">
                      <a:noFill/>
                      <a:miter lim="800000"/>
                      <a:headEnd/>
                      <a:tailEnd/>
                    </a:ln>
                  </pic:spPr>
                </pic:pic>
              </a:graphicData>
            </a:graphic>
          </wp:inline>
        </w:drawing>
      </w:r>
    </w:p>
    <w:p w:rsidR="009528E5" w:rsidRPr="003D18C0" w:rsidRDefault="009528E5" w:rsidP="00A87C94"/>
    <w:p w:rsidR="00EA1014" w:rsidRPr="003D18C0" w:rsidRDefault="00EA1014" w:rsidP="00A87C94">
      <w:r w:rsidRPr="003D18C0">
        <w:br w:type="page"/>
      </w:r>
      <w:r w:rsidR="009528E5" w:rsidRPr="003D18C0">
        <w:lastRenderedPageBreak/>
        <w:tab/>
      </w:r>
    </w:p>
    <w:p w:rsidR="00EA1014" w:rsidRPr="003D18C0" w:rsidRDefault="007C2C25" w:rsidP="00A87C94">
      <w:pPr>
        <w:jc w:val="center"/>
        <w:rPr>
          <w:b/>
          <w:sz w:val="20"/>
        </w:rPr>
      </w:pPr>
      <w:r w:rsidRPr="003D18C0">
        <w:rPr>
          <w:b/>
          <w:sz w:val="20"/>
        </w:rPr>
        <w:t>Cuadro VII</w:t>
      </w:r>
      <w:r w:rsidR="00EA1014" w:rsidRPr="003D18C0">
        <w:rPr>
          <w:b/>
          <w:sz w:val="20"/>
        </w:rPr>
        <w:t>-3</w:t>
      </w:r>
    </w:p>
    <w:p w:rsidR="00EA1014" w:rsidRPr="003D18C0" w:rsidRDefault="00EA1014" w:rsidP="00A87C94">
      <w:pPr>
        <w:jc w:val="center"/>
        <w:rPr>
          <w:b/>
          <w:sz w:val="20"/>
        </w:rPr>
      </w:pPr>
    </w:p>
    <w:p w:rsidR="00EA1014" w:rsidRPr="003D18C0" w:rsidRDefault="00CA7D4A" w:rsidP="00A87C94">
      <w:pPr>
        <w:jc w:val="center"/>
        <w:rPr>
          <w:b/>
          <w:sz w:val="20"/>
        </w:rPr>
      </w:pPr>
      <w:r w:rsidRPr="003D18C0">
        <w:rPr>
          <w:b/>
          <w:bCs/>
          <w:sz w:val="20"/>
          <w:lang w:val="es-ES" w:eastAsia="es-ES"/>
        </w:rPr>
        <w:t>PROYECTO: RUTA N°1 Tramo ‘CAMP COQ - VAUDREUIL’</w:t>
      </w:r>
    </w:p>
    <w:p w:rsidR="00EA1014" w:rsidRPr="003D18C0" w:rsidRDefault="00E71F6A" w:rsidP="00A87C94">
      <w:pPr>
        <w:jc w:val="center"/>
        <w:rPr>
          <w:b/>
          <w:sz w:val="20"/>
        </w:rPr>
      </w:pPr>
      <w:r w:rsidRPr="003D18C0">
        <w:rPr>
          <w:b/>
          <w:sz w:val="20"/>
        </w:rPr>
        <w:t>Flujo de Costos (M</w:t>
      </w:r>
      <w:r w:rsidR="00EA1014" w:rsidRPr="003D18C0">
        <w:rPr>
          <w:b/>
          <w:sz w:val="20"/>
        </w:rPr>
        <w:t>il</w:t>
      </w:r>
      <w:r w:rsidRPr="003D18C0">
        <w:rPr>
          <w:b/>
          <w:sz w:val="20"/>
        </w:rPr>
        <w:t>lones U$S) e Indicadores de R</w:t>
      </w:r>
      <w:r w:rsidR="00EA1014" w:rsidRPr="003D18C0">
        <w:rPr>
          <w:b/>
          <w:sz w:val="20"/>
        </w:rPr>
        <w:t>entabilid</w:t>
      </w:r>
      <w:r w:rsidR="007C2C25" w:rsidRPr="003D18C0">
        <w:rPr>
          <w:b/>
          <w:sz w:val="20"/>
        </w:rPr>
        <w:t>ad. Incremento 1</w:t>
      </w:r>
      <w:r w:rsidR="00C52ECF" w:rsidRPr="003D18C0">
        <w:rPr>
          <w:b/>
          <w:sz w:val="20"/>
        </w:rPr>
        <w:t>0% en Costos de O</w:t>
      </w:r>
      <w:r w:rsidR="00EA1014" w:rsidRPr="003D18C0">
        <w:rPr>
          <w:b/>
          <w:sz w:val="20"/>
        </w:rPr>
        <w:t>bra</w:t>
      </w:r>
      <w:r w:rsidR="00C52ECF" w:rsidRPr="003D18C0">
        <w:rPr>
          <w:b/>
          <w:sz w:val="20"/>
        </w:rPr>
        <w:t>s</w:t>
      </w:r>
      <w:r w:rsidR="00EA1014" w:rsidRPr="003D18C0">
        <w:rPr>
          <w:b/>
          <w:sz w:val="20"/>
        </w:rPr>
        <w:t xml:space="preserve"> </w:t>
      </w:r>
      <w:r w:rsidR="00C52ECF" w:rsidRPr="003D18C0">
        <w:rPr>
          <w:b/>
          <w:sz w:val="20"/>
        </w:rPr>
        <w:t>y D</w:t>
      </w:r>
      <w:r w:rsidR="007C2C25" w:rsidRPr="003D18C0">
        <w:rPr>
          <w:b/>
          <w:sz w:val="20"/>
        </w:rPr>
        <w:t>isminución 1</w:t>
      </w:r>
      <w:r w:rsidR="00EA1014" w:rsidRPr="003D18C0">
        <w:rPr>
          <w:b/>
          <w:sz w:val="20"/>
        </w:rPr>
        <w:t>0% en TPDA.</w:t>
      </w:r>
    </w:p>
    <w:p w:rsidR="00C52ECF" w:rsidRPr="003D18C0" w:rsidRDefault="00C52ECF" w:rsidP="00A87C94">
      <w:pPr>
        <w:jc w:val="center"/>
        <w:rPr>
          <w:b/>
          <w:sz w:val="20"/>
        </w:rPr>
      </w:pPr>
    </w:p>
    <w:p w:rsidR="00C52ECF" w:rsidRPr="003D18C0" w:rsidRDefault="005D5539" w:rsidP="00A87C94">
      <w:pPr>
        <w:jc w:val="center"/>
        <w:rPr>
          <w:b/>
        </w:rPr>
      </w:pPr>
      <w:r w:rsidRPr="003D18C0">
        <w:rPr>
          <w:noProof/>
          <w:lang w:val="en-US"/>
        </w:rPr>
        <w:drawing>
          <wp:inline distT="0" distB="0" distL="0" distR="0">
            <wp:extent cx="9702920" cy="3631721"/>
            <wp:effectExtent l="19050" t="0" r="0" b="0"/>
            <wp:docPr id="1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print"/>
                    <a:srcRect/>
                    <a:stretch>
                      <a:fillRect/>
                    </a:stretch>
                  </pic:blipFill>
                  <pic:spPr bwMode="auto">
                    <a:xfrm>
                      <a:off x="0" y="0"/>
                      <a:ext cx="9698990" cy="3630250"/>
                    </a:xfrm>
                    <a:prstGeom prst="rect">
                      <a:avLst/>
                    </a:prstGeom>
                    <a:noFill/>
                    <a:ln w="9525">
                      <a:noFill/>
                      <a:miter lim="800000"/>
                      <a:headEnd/>
                      <a:tailEnd/>
                    </a:ln>
                  </pic:spPr>
                </pic:pic>
              </a:graphicData>
            </a:graphic>
          </wp:inline>
        </w:drawing>
      </w:r>
    </w:p>
    <w:p w:rsidR="00977ECE" w:rsidRPr="003D18C0" w:rsidRDefault="00977ECE" w:rsidP="00A87C94">
      <w:pPr>
        <w:jc w:val="center"/>
        <w:rPr>
          <w:b/>
        </w:rPr>
      </w:pPr>
    </w:p>
    <w:p w:rsidR="00EA1014" w:rsidRPr="003D18C0" w:rsidRDefault="00EA1014" w:rsidP="00A87C94">
      <w:pPr>
        <w:rPr>
          <w:b/>
        </w:rPr>
      </w:pPr>
    </w:p>
    <w:p w:rsidR="00EA1014" w:rsidRPr="003D18C0" w:rsidRDefault="00EA1014" w:rsidP="00A87C94">
      <w:pPr>
        <w:sectPr w:rsidR="00EA1014" w:rsidRPr="003D18C0" w:rsidSect="005E0FEE">
          <w:pgSz w:w="15842" w:h="12242" w:orient="landscape" w:code="1"/>
          <w:pgMar w:top="1298" w:right="284" w:bottom="1298" w:left="284" w:header="731" w:footer="1134" w:gutter="0"/>
          <w:cols w:space="720"/>
          <w:docGrid w:linePitch="326"/>
        </w:sectPr>
      </w:pPr>
    </w:p>
    <w:p w:rsidR="009528E5" w:rsidRPr="003D18C0" w:rsidRDefault="009528E5" w:rsidP="009528E5">
      <w:pPr>
        <w:widowControl w:val="0"/>
        <w:numPr>
          <w:ilvl w:val="0"/>
          <w:numId w:val="2"/>
        </w:numPr>
        <w:adjustRightInd w:val="0"/>
        <w:jc w:val="both"/>
        <w:textAlignment w:val="baseline"/>
        <w:rPr>
          <w:b/>
        </w:rPr>
      </w:pPr>
      <w:r w:rsidRPr="003D18C0">
        <w:rPr>
          <w:b/>
          <w:lang w:val="es-ES_tradnl"/>
        </w:rPr>
        <w:lastRenderedPageBreak/>
        <w:t>Resumen del Análisis de Viabilidad Económica</w:t>
      </w:r>
      <w:r w:rsidR="00E82903" w:rsidRPr="003D18C0">
        <w:rPr>
          <w:b/>
          <w:lang w:val="es-ES_tradnl"/>
        </w:rPr>
        <w:t xml:space="preserve"> y Conclusiones</w:t>
      </w:r>
      <w:r w:rsidRPr="003D18C0">
        <w:rPr>
          <w:b/>
        </w:rPr>
        <w:t>.</w:t>
      </w:r>
    </w:p>
    <w:p w:rsidR="009528E5" w:rsidRPr="003D18C0" w:rsidRDefault="009528E5" w:rsidP="009528E5">
      <w:pPr>
        <w:widowControl w:val="0"/>
        <w:adjustRightInd w:val="0"/>
        <w:ind w:left="709"/>
        <w:jc w:val="both"/>
        <w:textAlignment w:val="baseline"/>
        <w:rPr>
          <w:lang w:val="es-ES_tradnl"/>
        </w:rPr>
      </w:pPr>
    </w:p>
    <w:p w:rsidR="008B5405" w:rsidRPr="003D18C0" w:rsidRDefault="00E82903" w:rsidP="009528E5">
      <w:pPr>
        <w:widowControl w:val="0"/>
        <w:numPr>
          <w:ilvl w:val="1"/>
          <w:numId w:val="2"/>
        </w:numPr>
        <w:tabs>
          <w:tab w:val="clear" w:pos="360"/>
          <w:tab w:val="num" w:pos="709"/>
        </w:tabs>
        <w:adjustRightInd w:val="0"/>
        <w:ind w:left="709" w:hanging="709"/>
        <w:jc w:val="both"/>
        <w:textAlignment w:val="baseline"/>
        <w:rPr>
          <w:lang w:val="es-ES_tradnl"/>
        </w:rPr>
      </w:pPr>
      <w:r w:rsidRPr="003D18C0">
        <w:rPr>
          <w:b/>
          <w:lang w:val="es-ES_tradnl"/>
        </w:rPr>
        <w:t>Resumen de los Indicadores.</w:t>
      </w:r>
      <w:r w:rsidRPr="003D18C0">
        <w:rPr>
          <w:lang w:val="es-ES_tradnl"/>
        </w:rPr>
        <w:t xml:space="preserve"> </w:t>
      </w:r>
      <w:r w:rsidR="009528E5" w:rsidRPr="003D18C0">
        <w:rPr>
          <w:lang w:val="es-ES_tradnl"/>
        </w:rPr>
        <w:t xml:space="preserve">El comportamiento de los indicadores </w:t>
      </w:r>
      <w:r w:rsidR="00673B7E" w:rsidRPr="003D18C0">
        <w:rPr>
          <w:lang w:val="es-ES_tradnl"/>
        </w:rPr>
        <w:t xml:space="preserve">es </w:t>
      </w:r>
      <w:r w:rsidR="007D4B98" w:rsidRPr="003D18C0">
        <w:rPr>
          <w:lang w:val="es-ES_tradnl"/>
        </w:rPr>
        <w:t>aceptable en la S</w:t>
      </w:r>
      <w:r w:rsidR="009528E5" w:rsidRPr="003D18C0">
        <w:rPr>
          <w:lang w:val="es-ES_tradnl"/>
        </w:rPr>
        <w:t xml:space="preserve">ituación </w:t>
      </w:r>
      <w:r w:rsidR="007D4B98" w:rsidRPr="003D18C0">
        <w:rPr>
          <w:lang w:val="es-ES_tradnl"/>
        </w:rPr>
        <w:t xml:space="preserve">Base, aunque no en </w:t>
      </w:r>
      <w:r w:rsidR="00673B7E" w:rsidRPr="003D18C0">
        <w:rPr>
          <w:lang w:val="es-ES_tradnl"/>
        </w:rPr>
        <w:t xml:space="preserve">las tres hipótesis del </w:t>
      </w:r>
      <w:r w:rsidR="009528E5" w:rsidRPr="003D18C0">
        <w:rPr>
          <w:lang w:val="es-ES_tradnl"/>
        </w:rPr>
        <w:t xml:space="preserve">análisis de sensibilidad; en todo caso, se debe tener presente que se </w:t>
      </w:r>
      <w:r w:rsidR="002F3D7B">
        <w:rPr>
          <w:lang w:val="es-ES_tradnl"/>
        </w:rPr>
        <w:t>ha realizado la evaluación del p</w:t>
      </w:r>
      <w:r w:rsidR="009528E5" w:rsidRPr="003D18C0">
        <w:rPr>
          <w:lang w:val="es-ES_tradnl"/>
        </w:rPr>
        <w:t xml:space="preserve">royecto comparando el mismo con una alternativa </w:t>
      </w:r>
      <w:r w:rsidR="00674A1F" w:rsidRPr="003D18C0">
        <w:rPr>
          <w:lang w:val="es-ES_tradnl"/>
        </w:rPr>
        <w:t xml:space="preserve">de </w:t>
      </w:r>
      <w:r w:rsidR="00ED3183" w:rsidRPr="003D18C0">
        <w:rPr>
          <w:lang w:val="es-ES_tradnl"/>
        </w:rPr>
        <w:t>mediana</w:t>
      </w:r>
      <w:r w:rsidR="00674A1F" w:rsidRPr="003D18C0">
        <w:rPr>
          <w:lang w:val="es-ES_tradnl"/>
        </w:rPr>
        <w:t xml:space="preserve"> </w:t>
      </w:r>
      <w:r w:rsidR="00ED3183" w:rsidRPr="003D18C0">
        <w:rPr>
          <w:lang w:val="es-ES_tradnl"/>
        </w:rPr>
        <w:t>exigen</w:t>
      </w:r>
      <w:r w:rsidR="00674A1F" w:rsidRPr="003D18C0">
        <w:rPr>
          <w:lang w:val="es-ES_tradnl"/>
        </w:rPr>
        <w:t>cia</w:t>
      </w:r>
      <w:r w:rsidR="00ED3183" w:rsidRPr="003D18C0">
        <w:rPr>
          <w:lang w:val="es-ES_tradnl"/>
        </w:rPr>
        <w:t xml:space="preserve"> </w:t>
      </w:r>
      <w:r w:rsidR="009528E5" w:rsidRPr="003D18C0">
        <w:rPr>
          <w:lang w:val="es-ES_tradnl"/>
        </w:rPr>
        <w:t>(</w:t>
      </w:r>
      <w:r w:rsidR="00ED3183" w:rsidRPr="003D18C0">
        <w:rPr>
          <w:szCs w:val="24"/>
        </w:rPr>
        <w:t>¶</w:t>
      </w:r>
      <w:r w:rsidR="00B10E44">
        <w:fldChar w:fldCharType="begin"/>
      </w:r>
      <w:r w:rsidR="00B10E44">
        <w:instrText xml:space="preserve"> REF _Ref363376574 \r \h  \* MERGEFORMAT </w:instrText>
      </w:r>
      <w:r w:rsidR="00B10E44">
        <w:fldChar w:fldCharType="separate"/>
      </w:r>
      <w:r w:rsidR="00311F1A" w:rsidRPr="00311F1A">
        <w:rPr>
          <w:szCs w:val="24"/>
        </w:rPr>
        <w:t>2.4</w:t>
      </w:r>
      <w:r w:rsidR="00B10E44">
        <w:fldChar w:fldCharType="end"/>
      </w:r>
      <w:r w:rsidR="00ED3183" w:rsidRPr="003D18C0">
        <w:rPr>
          <w:szCs w:val="24"/>
        </w:rPr>
        <w:t xml:space="preserve"> a </w:t>
      </w:r>
      <w:r w:rsidR="009528E5" w:rsidRPr="003D18C0">
        <w:rPr>
          <w:szCs w:val="24"/>
        </w:rPr>
        <w:t>¶</w:t>
      </w:r>
      <w:r w:rsidR="00B10E44">
        <w:fldChar w:fldCharType="begin"/>
      </w:r>
      <w:r w:rsidR="00B10E44">
        <w:instrText xml:space="preserve"> REF _Ref323842995 \r \h  \* MERGEFORMAT </w:instrText>
      </w:r>
      <w:r w:rsidR="00B10E44">
        <w:fldChar w:fldCharType="separate"/>
      </w:r>
      <w:r w:rsidR="00311F1A" w:rsidRPr="00311F1A">
        <w:rPr>
          <w:szCs w:val="24"/>
        </w:rPr>
        <w:t>2.6</w:t>
      </w:r>
      <w:r w:rsidR="00B10E44">
        <w:fldChar w:fldCharType="end"/>
      </w:r>
      <w:r w:rsidR="009528E5" w:rsidRPr="003D18C0">
        <w:rPr>
          <w:lang w:val="es-ES_tradnl"/>
        </w:rPr>
        <w:t xml:space="preserve">), </w:t>
      </w:r>
      <w:r w:rsidR="002F3D7B">
        <w:rPr>
          <w:lang w:val="es-ES_tradnl"/>
        </w:rPr>
        <w:t>implicando un</w:t>
      </w:r>
      <w:r w:rsidR="009528E5" w:rsidRPr="003D18C0">
        <w:rPr>
          <w:lang w:val="es-ES_tradnl"/>
        </w:rPr>
        <w:t xml:space="preserve"> análisis </w:t>
      </w:r>
      <w:r w:rsidR="00ED3183" w:rsidRPr="003D18C0">
        <w:rPr>
          <w:lang w:val="es-ES_tradnl"/>
        </w:rPr>
        <w:t>apropiado para este tipo de carretera</w:t>
      </w:r>
      <w:r w:rsidR="009528E5" w:rsidRPr="003D18C0">
        <w:rPr>
          <w:lang w:val="es-ES_tradnl"/>
        </w:rPr>
        <w:t xml:space="preserve">. </w:t>
      </w:r>
    </w:p>
    <w:p w:rsidR="008B5405" w:rsidRPr="003D18C0" w:rsidRDefault="008B5405" w:rsidP="008B5405">
      <w:pPr>
        <w:widowControl w:val="0"/>
        <w:adjustRightInd w:val="0"/>
        <w:ind w:left="709"/>
        <w:jc w:val="both"/>
        <w:textAlignment w:val="baseline"/>
        <w:rPr>
          <w:lang w:val="es-ES_tradnl"/>
        </w:rPr>
      </w:pPr>
    </w:p>
    <w:p w:rsidR="009528E5" w:rsidRPr="003D18C0" w:rsidRDefault="009528E5" w:rsidP="009528E5">
      <w:pPr>
        <w:widowControl w:val="0"/>
        <w:numPr>
          <w:ilvl w:val="1"/>
          <w:numId w:val="2"/>
        </w:numPr>
        <w:tabs>
          <w:tab w:val="clear" w:pos="360"/>
          <w:tab w:val="num" w:pos="709"/>
        </w:tabs>
        <w:adjustRightInd w:val="0"/>
        <w:ind w:left="709" w:hanging="709"/>
        <w:jc w:val="both"/>
        <w:textAlignment w:val="baseline"/>
        <w:rPr>
          <w:lang w:val="es-ES_tradnl"/>
        </w:rPr>
      </w:pPr>
      <w:r w:rsidRPr="003D18C0">
        <w:t xml:space="preserve">En el siguiente Cuadro VIII-1, se resumen los </w:t>
      </w:r>
      <w:r w:rsidR="008B5405" w:rsidRPr="003D18C0">
        <w:t>referidos</w:t>
      </w:r>
      <w:r w:rsidRPr="003D18C0">
        <w:t xml:space="preserve"> cálculos de la TIRE, el VANE (tasa de 12%), la relación Beneficio/Costo y el ratio VANE/Inversión, </w:t>
      </w:r>
      <w:r w:rsidR="00103048" w:rsidRPr="003D18C0">
        <w:t>para</w:t>
      </w:r>
      <w:r w:rsidRPr="003D18C0">
        <w:t xml:space="preserve"> los casos estudiados.</w:t>
      </w:r>
    </w:p>
    <w:p w:rsidR="009528E5" w:rsidRPr="003D18C0" w:rsidRDefault="009528E5" w:rsidP="009528E5">
      <w:pPr>
        <w:ind w:left="709"/>
        <w:jc w:val="center"/>
        <w:rPr>
          <w:b/>
          <w:sz w:val="22"/>
          <w:szCs w:val="22"/>
          <w:lang w:val="es-ES_tradnl"/>
        </w:rPr>
      </w:pPr>
    </w:p>
    <w:p w:rsidR="009528E5" w:rsidRPr="003D18C0" w:rsidRDefault="009528E5" w:rsidP="009528E5">
      <w:pPr>
        <w:ind w:left="709"/>
        <w:jc w:val="center"/>
        <w:rPr>
          <w:b/>
          <w:sz w:val="20"/>
        </w:rPr>
      </w:pPr>
      <w:r w:rsidRPr="003D18C0">
        <w:rPr>
          <w:b/>
          <w:sz w:val="20"/>
        </w:rPr>
        <w:t>Cuadro VIII-1</w:t>
      </w:r>
    </w:p>
    <w:p w:rsidR="009528E5" w:rsidRPr="003D18C0" w:rsidRDefault="00CA7D4A" w:rsidP="009528E5">
      <w:pPr>
        <w:ind w:left="709"/>
        <w:jc w:val="center"/>
        <w:rPr>
          <w:b/>
          <w:sz w:val="20"/>
        </w:rPr>
      </w:pPr>
      <w:r w:rsidRPr="003D18C0">
        <w:rPr>
          <w:b/>
          <w:bCs/>
          <w:sz w:val="20"/>
          <w:lang w:val="es-ES" w:eastAsia="es-ES"/>
        </w:rPr>
        <w:t>PROYECTO: RUTA N°1 Tramo ‘CAMP COQ - VAUDREUIL’</w:t>
      </w:r>
    </w:p>
    <w:p w:rsidR="009528E5" w:rsidRPr="003D18C0" w:rsidRDefault="009528E5" w:rsidP="009528E5">
      <w:pPr>
        <w:ind w:left="709"/>
        <w:jc w:val="center"/>
        <w:rPr>
          <w:b/>
          <w:sz w:val="20"/>
        </w:rPr>
      </w:pPr>
      <w:r w:rsidRPr="003D18C0">
        <w:rPr>
          <w:b/>
          <w:sz w:val="20"/>
        </w:rPr>
        <w:t>Resumen del Análisis de Viabilidad Económica</w:t>
      </w:r>
    </w:p>
    <w:p w:rsidR="009528E5" w:rsidRPr="003D18C0" w:rsidRDefault="009528E5" w:rsidP="009528E5">
      <w:pPr>
        <w:ind w:left="709"/>
        <w:jc w:val="center"/>
        <w:rPr>
          <w:sz w:val="20"/>
        </w:rPr>
      </w:pPr>
      <w:r w:rsidRPr="003D18C0">
        <w:rPr>
          <w:b/>
          <w:sz w:val="20"/>
        </w:rPr>
        <w:t>(VANE en Millones US$</w:t>
      </w:r>
      <w:r w:rsidR="00993A01" w:rsidRPr="003D18C0">
        <w:rPr>
          <w:b/>
          <w:sz w:val="20"/>
        </w:rPr>
        <w:t>, TIRE en %</w:t>
      </w:r>
      <w:r w:rsidRPr="003D18C0">
        <w:rPr>
          <w:b/>
          <w:sz w:val="20"/>
        </w:rPr>
        <w:t>)</w:t>
      </w:r>
    </w:p>
    <w:p w:rsidR="009528E5" w:rsidRPr="003D18C0" w:rsidRDefault="009528E5" w:rsidP="009528E5">
      <w:pPr>
        <w:ind w:left="709"/>
        <w:jc w:val="center"/>
        <w:rPr>
          <w:sz w:val="20"/>
        </w:rPr>
      </w:pPr>
    </w:p>
    <w:p w:rsidR="009528E5" w:rsidRPr="003D18C0" w:rsidRDefault="005D5539" w:rsidP="009528E5">
      <w:pPr>
        <w:ind w:left="709"/>
        <w:jc w:val="center"/>
        <w:rPr>
          <w:lang w:val="es-ES"/>
        </w:rPr>
      </w:pPr>
      <w:r w:rsidRPr="003D18C0">
        <w:rPr>
          <w:noProof/>
          <w:lang w:val="en-US"/>
        </w:rPr>
        <w:drawing>
          <wp:inline distT="0" distB="0" distL="0" distR="0">
            <wp:extent cx="4898006" cy="1811547"/>
            <wp:effectExtent l="19050" t="0" r="0" b="0"/>
            <wp:docPr id="1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cstate="print"/>
                    <a:srcRect/>
                    <a:stretch>
                      <a:fillRect/>
                    </a:stretch>
                  </pic:blipFill>
                  <pic:spPr bwMode="auto">
                    <a:xfrm>
                      <a:off x="0" y="0"/>
                      <a:ext cx="4903250" cy="1813487"/>
                    </a:xfrm>
                    <a:prstGeom prst="rect">
                      <a:avLst/>
                    </a:prstGeom>
                    <a:noFill/>
                    <a:ln w="9525">
                      <a:noFill/>
                      <a:miter lim="800000"/>
                      <a:headEnd/>
                      <a:tailEnd/>
                    </a:ln>
                  </pic:spPr>
                </pic:pic>
              </a:graphicData>
            </a:graphic>
          </wp:inline>
        </w:drawing>
      </w:r>
    </w:p>
    <w:p w:rsidR="009528E5" w:rsidRPr="003D18C0" w:rsidRDefault="009528E5" w:rsidP="009528E5">
      <w:pPr>
        <w:ind w:left="709"/>
        <w:jc w:val="center"/>
      </w:pPr>
    </w:p>
    <w:p w:rsidR="009528E5" w:rsidRPr="003D18C0" w:rsidRDefault="00E82903" w:rsidP="009528E5">
      <w:pPr>
        <w:widowControl w:val="0"/>
        <w:numPr>
          <w:ilvl w:val="1"/>
          <w:numId w:val="2"/>
        </w:numPr>
        <w:tabs>
          <w:tab w:val="clear" w:pos="360"/>
          <w:tab w:val="num" w:pos="709"/>
        </w:tabs>
        <w:adjustRightInd w:val="0"/>
        <w:ind w:left="709" w:hanging="709"/>
        <w:jc w:val="both"/>
        <w:textAlignment w:val="baseline"/>
      </w:pPr>
      <w:r w:rsidRPr="003D18C0">
        <w:rPr>
          <w:b/>
        </w:rPr>
        <w:t>Conclusiones.</w:t>
      </w:r>
      <w:r w:rsidRPr="003D18C0">
        <w:t xml:space="preserve"> </w:t>
      </w:r>
      <w:r w:rsidR="009528E5" w:rsidRPr="003D18C0">
        <w:t xml:space="preserve">A partir de los resultados de los análisis de viabilidad económica, </w:t>
      </w:r>
      <w:r w:rsidRPr="003D18C0">
        <w:t xml:space="preserve">cabe decir que </w:t>
      </w:r>
      <w:r w:rsidR="001A730C">
        <w:t>el p</w:t>
      </w:r>
      <w:r w:rsidR="009528E5" w:rsidRPr="003D18C0">
        <w:t>royecto es económicamente rentable</w:t>
      </w:r>
      <w:r w:rsidR="00E34465" w:rsidRPr="003D18C0">
        <w:t xml:space="preserve"> (VANE US$ 3,1 millones y TIRE 12,8%)</w:t>
      </w:r>
      <w:r w:rsidRPr="003D18C0">
        <w:t xml:space="preserve">, </w:t>
      </w:r>
      <w:r w:rsidR="007D4B98" w:rsidRPr="003D18C0">
        <w:t xml:space="preserve">pero no </w:t>
      </w:r>
      <w:r w:rsidRPr="003D18C0">
        <w:t xml:space="preserve">soporta </w:t>
      </w:r>
      <w:r w:rsidR="007D4B98" w:rsidRPr="003D18C0">
        <w:t>el análisis de sensibilidad clásico</w:t>
      </w:r>
      <w:r w:rsidR="009528E5" w:rsidRPr="003D18C0">
        <w:t>.</w:t>
      </w:r>
      <w:r w:rsidR="007D4B98" w:rsidRPr="003D18C0">
        <w:t xml:space="preserve"> </w:t>
      </w:r>
      <w:r w:rsidR="007D4B98" w:rsidRPr="003D18C0">
        <w:rPr>
          <w:lang w:val="es-ES_tradnl"/>
        </w:rPr>
        <w:t>En los dos primeros casos</w:t>
      </w:r>
      <w:r w:rsidR="00E34465" w:rsidRPr="003D18C0">
        <w:rPr>
          <w:lang w:val="es-ES_tradnl"/>
        </w:rPr>
        <w:t xml:space="preserve"> de este análisis, </w:t>
      </w:r>
      <w:r w:rsidR="007D4B98" w:rsidRPr="003D18C0">
        <w:rPr>
          <w:lang w:val="es-ES_tradnl"/>
        </w:rPr>
        <w:t>el VANE negativo tiene un valor reducido en términos relativos (VANE/Inversión entre -0,02 y -0,04), estando la TIRE muy cercana al valor de corte; no obstante, en el tercer caso, el VANE negativo tiene un valor relativo significativo (VANE/Inversión  de -0,11) con una TIRE sensiblemente alejada del valor de corte.</w:t>
      </w:r>
    </w:p>
    <w:p w:rsidR="009528E5" w:rsidRPr="003D18C0" w:rsidRDefault="009528E5" w:rsidP="009528E5">
      <w:pPr>
        <w:widowControl w:val="0"/>
        <w:adjustRightInd w:val="0"/>
        <w:ind w:left="709"/>
        <w:jc w:val="both"/>
        <w:textAlignment w:val="baseline"/>
      </w:pPr>
    </w:p>
    <w:p w:rsidR="00A77275" w:rsidRPr="003D18C0" w:rsidRDefault="00A77275" w:rsidP="00A87C94"/>
    <w:p w:rsidR="002720DB" w:rsidRPr="003D18C0" w:rsidRDefault="002720DB" w:rsidP="00A87C94"/>
    <w:p w:rsidR="002720DB" w:rsidRPr="003D18C0" w:rsidRDefault="002720DB" w:rsidP="00A87C94">
      <w:pPr>
        <w:sectPr w:rsidR="002720DB" w:rsidRPr="003D18C0" w:rsidSect="00F171A5">
          <w:pgSz w:w="12242" w:h="15842" w:code="1"/>
          <w:pgMar w:top="1440" w:right="1298" w:bottom="1440" w:left="1298" w:header="731" w:footer="1134" w:gutter="0"/>
          <w:cols w:space="720"/>
        </w:sectPr>
      </w:pPr>
    </w:p>
    <w:p w:rsidR="00A77275" w:rsidRPr="003D18C0" w:rsidRDefault="00A77275" w:rsidP="00A87C94">
      <w:pPr>
        <w:rPr>
          <w:b/>
          <w:sz w:val="20"/>
        </w:rPr>
      </w:pPr>
      <w:r w:rsidRPr="003D18C0">
        <w:lastRenderedPageBreak/>
        <w:t>.</w:t>
      </w:r>
    </w:p>
    <w:p w:rsidR="00A77275" w:rsidRPr="003D18C0" w:rsidRDefault="00A77275" w:rsidP="00E37D9B">
      <w:pPr>
        <w:jc w:val="center"/>
        <w:rPr>
          <w:b/>
          <w:sz w:val="20"/>
        </w:rPr>
      </w:pPr>
      <w:r w:rsidRPr="003D18C0">
        <w:rPr>
          <w:b/>
          <w:sz w:val="20"/>
        </w:rPr>
        <w:t>Apéndice I</w:t>
      </w:r>
    </w:p>
    <w:p w:rsidR="00A77275" w:rsidRPr="003D18C0" w:rsidRDefault="00A77275" w:rsidP="00A77275">
      <w:pPr>
        <w:jc w:val="center"/>
        <w:rPr>
          <w:b/>
          <w:sz w:val="20"/>
        </w:rPr>
      </w:pPr>
    </w:p>
    <w:p w:rsidR="00A77275" w:rsidRPr="003D18C0" w:rsidRDefault="00B56CD2" w:rsidP="00A77275">
      <w:pPr>
        <w:jc w:val="center"/>
        <w:rPr>
          <w:b/>
          <w:sz w:val="20"/>
        </w:rPr>
      </w:pPr>
      <w:r w:rsidRPr="003D18C0">
        <w:rPr>
          <w:b/>
          <w:bCs/>
          <w:sz w:val="20"/>
          <w:lang w:val="es-ES" w:eastAsia="es-ES"/>
        </w:rPr>
        <w:t>PROYECTO: RUTA N°1 Tramo ‘CAMP COQ - VAUDREUIL’</w:t>
      </w:r>
    </w:p>
    <w:p w:rsidR="00A77275" w:rsidRPr="003D18C0" w:rsidRDefault="009D737C" w:rsidP="00A77275">
      <w:pPr>
        <w:jc w:val="center"/>
        <w:rPr>
          <w:b/>
          <w:sz w:val="20"/>
        </w:rPr>
      </w:pPr>
      <w:r w:rsidRPr="003D18C0">
        <w:rPr>
          <w:b/>
          <w:sz w:val="20"/>
        </w:rPr>
        <w:t xml:space="preserve">Parámetros HDM-4 y </w:t>
      </w:r>
      <w:r w:rsidR="00A77275" w:rsidRPr="003D18C0">
        <w:rPr>
          <w:b/>
          <w:sz w:val="20"/>
        </w:rPr>
        <w:t xml:space="preserve">Costos Económicos </w:t>
      </w:r>
      <w:r w:rsidR="00525929" w:rsidRPr="003D18C0">
        <w:rPr>
          <w:b/>
          <w:sz w:val="20"/>
        </w:rPr>
        <w:t>de Usuarios</w:t>
      </w:r>
    </w:p>
    <w:p w:rsidR="00A77275" w:rsidRPr="003D18C0" w:rsidRDefault="00A77275" w:rsidP="00A77275">
      <w:pPr>
        <w:jc w:val="center"/>
        <w:rPr>
          <w:b/>
          <w:szCs w:val="24"/>
        </w:rPr>
      </w:pPr>
    </w:p>
    <w:p w:rsidR="00A77275" w:rsidRPr="003D18C0" w:rsidRDefault="00387783" w:rsidP="00E37D9B">
      <w:pPr>
        <w:jc w:val="center"/>
      </w:pPr>
      <w:r w:rsidRPr="003D18C0">
        <w:rPr>
          <w:noProof/>
          <w:lang w:val="en-US"/>
        </w:rPr>
        <w:drawing>
          <wp:inline distT="0" distB="0" distL="0" distR="0">
            <wp:extent cx="8978300" cy="4278702"/>
            <wp:effectExtent l="19050" t="0" r="0" b="0"/>
            <wp:docPr id="8"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cstate="print"/>
                    <a:srcRect/>
                    <a:stretch>
                      <a:fillRect/>
                    </a:stretch>
                  </pic:blipFill>
                  <pic:spPr bwMode="auto">
                    <a:xfrm>
                      <a:off x="0" y="0"/>
                      <a:ext cx="8978900" cy="4278988"/>
                    </a:xfrm>
                    <a:prstGeom prst="rect">
                      <a:avLst/>
                    </a:prstGeom>
                    <a:noFill/>
                    <a:ln w="9525">
                      <a:noFill/>
                      <a:miter lim="800000"/>
                      <a:headEnd/>
                      <a:tailEnd/>
                    </a:ln>
                  </pic:spPr>
                </pic:pic>
              </a:graphicData>
            </a:graphic>
          </wp:inline>
        </w:drawing>
      </w:r>
    </w:p>
    <w:p w:rsidR="002720DB" w:rsidRPr="003D18C0" w:rsidRDefault="002720DB" w:rsidP="00A87C94"/>
    <w:p w:rsidR="009D737C" w:rsidRPr="003D18C0" w:rsidRDefault="009D737C" w:rsidP="00A87C94"/>
    <w:p w:rsidR="002720DB" w:rsidRPr="003D18C0" w:rsidRDefault="002720DB" w:rsidP="00A87C94">
      <w:pPr>
        <w:sectPr w:rsidR="002720DB" w:rsidRPr="003D18C0" w:rsidSect="00F171A5">
          <w:pgSz w:w="15842" w:h="12242" w:orient="landscape" w:code="1"/>
          <w:pgMar w:top="1298" w:right="851" w:bottom="1298" w:left="851" w:header="731" w:footer="1134" w:gutter="0"/>
          <w:cols w:space="720"/>
          <w:docGrid w:linePitch="326"/>
        </w:sectPr>
      </w:pPr>
    </w:p>
    <w:p w:rsidR="00A77275" w:rsidRPr="003D18C0" w:rsidRDefault="009D737C" w:rsidP="00A87C94">
      <w:r w:rsidRPr="003D18C0">
        <w:lastRenderedPageBreak/>
        <w:t>.</w:t>
      </w:r>
    </w:p>
    <w:p w:rsidR="009D737C" w:rsidRPr="003D18C0" w:rsidRDefault="009D737C" w:rsidP="009D737C">
      <w:pPr>
        <w:jc w:val="center"/>
        <w:rPr>
          <w:b/>
          <w:sz w:val="21"/>
          <w:szCs w:val="21"/>
        </w:rPr>
      </w:pPr>
      <w:r w:rsidRPr="003D18C0">
        <w:rPr>
          <w:b/>
          <w:sz w:val="21"/>
          <w:szCs w:val="21"/>
        </w:rPr>
        <w:t>Apéndice II</w:t>
      </w:r>
    </w:p>
    <w:p w:rsidR="009D737C" w:rsidRPr="003D18C0" w:rsidRDefault="009D737C" w:rsidP="009D737C">
      <w:pPr>
        <w:jc w:val="center"/>
        <w:rPr>
          <w:b/>
          <w:sz w:val="21"/>
          <w:szCs w:val="21"/>
        </w:rPr>
      </w:pPr>
    </w:p>
    <w:p w:rsidR="009D737C" w:rsidRPr="003D18C0" w:rsidRDefault="00B56CD2" w:rsidP="009D737C">
      <w:pPr>
        <w:jc w:val="center"/>
        <w:rPr>
          <w:b/>
          <w:sz w:val="21"/>
          <w:szCs w:val="21"/>
        </w:rPr>
      </w:pPr>
      <w:r w:rsidRPr="003D18C0">
        <w:rPr>
          <w:b/>
          <w:bCs/>
          <w:sz w:val="20"/>
          <w:lang w:val="es-ES" w:eastAsia="es-ES"/>
        </w:rPr>
        <w:t>PROYECTO: RUTA N°1 Tramo ‘CAMP COQ - VAUDREUIL’</w:t>
      </w:r>
    </w:p>
    <w:p w:rsidR="009D737C" w:rsidRPr="003D18C0" w:rsidRDefault="009D737C" w:rsidP="009D737C">
      <w:pPr>
        <w:jc w:val="center"/>
        <w:rPr>
          <w:b/>
          <w:sz w:val="21"/>
          <w:szCs w:val="21"/>
        </w:rPr>
      </w:pPr>
      <w:r w:rsidRPr="003D18C0">
        <w:rPr>
          <w:b/>
          <w:sz w:val="21"/>
          <w:szCs w:val="21"/>
        </w:rPr>
        <w:t>Parámetros HDM-4 y Costos Económicos de Intervenciones Viales</w:t>
      </w:r>
    </w:p>
    <w:p w:rsidR="009D737C" w:rsidRPr="003D18C0" w:rsidRDefault="009D737C" w:rsidP="009D737C">
      <w:pPr>
        <w:jc w:val="center"/>
      </w:pPr>
    </w:p>
    <w:p w:rsidR="009D737C" w:rsidRPr="003D18C0" w:rsidRDefault="00071775" w:rsidP="009D737C">
      <w:pPr>
        <w:jc w:val="center"/>
      </w:pPr>
      <w:r w:rsidRPr="003D18C0">
        <w:rPr>
          <w:noProof/>
          <w:lang w:val="en-US"/>
        </w:rPr>
        <w:drawing>
          <wp:inline distT="0" distB="0" distL="0" distR="0">
            <wp:extent cx="5790908" cy="1061666"/>
            <wp:effectExtent l="19050" t="0" r="292" b="0"/>
            <wp:docPr id="1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cstate="print"/>
                    <a:srcRect/>
                    <a:stretch>
                      <a:fillRect/>
                    </a:stretch>
                  </pic:blipFill>
                  <pic:spPr bwMode="auto">
                    <a:xfrm>
                      <a:off x="0" y="0"/>
                      <a:ext cx="5798762" cy="1063106"/>
                    </a:xfrm>
                    <a:prstGeom prst="rect">
                      <a:avLst/>
                    </a:prstGeom>
                    <a:noFill/>
                    <a:ln w="9525">
                      <a:noFill/>
                      <a:miter lim="800000"/>
                      <a:headEnd/>
                      <a:tailEnd/>
                    </a:ln>
                  </pic:spPr>
                </pic:pic>
              </a:graphicData>
            </a:graphic>
          </wp:inline>
        </w:drawing>
      </w:r>
    </w:p>
    <w:p w:rsidR="009D737C" w:rsidRPr="003D18C0" w:rsidRDefault="009D737C" w:rsidP="00A87C94">
      <w:r w:rsidRPr="003D18C0">
        <w:t>.</w:t>
      </w:r>
    </w:p>
    <w:p w:rsidR="002720DB" w:rsidRPr="003D18C0" w:rsidRDefault="002720DB" w:rsidP="00A87C94"/>
    <w:p w:rsidR="00412461" w:rsidRPr="003D18C0" w:rsidRDefault="00412461" w:rsidP="00A87C94">
      <w:pPr>
        <w:sectPr w:rsidR="00412461" w:rsidRPr="003D18C0" w:rsidSect="00F171A5">
          <w:pgSz w:w="12242" w:h="15842" w:code="1"/>
          <w:pgMar w:top="1440" w:right="1298" w:bottom="1440" w:left="1298" w:header="731" w:footer="1134" w:gutter="0"/>
          <w:cols w:space="720"/>
          <w:docGrid w:linePitch="326"/>
        </w:sectPr>
      </w:pPr>
    </w:p>
    <w:p w:rsidR="008B5405" w:rsidRPr="003D18C0" w:rsidRDefault="008B5405" w:rsidP="00412461">
      <w:pPr>
        <w:jc w:val="center"/>
        <w:rPr>
          <w:b/>
          <w:sz w:val="20"/>
        </w:rPr>
      </w:pPr>
    </w:p>
    <w:p w:rsidR="00412461" w:rsidRPr="003D18C0" w:rsidRDefault="00412461" w:rsidP="00412461">
      <w:pPr>
        <w:jc w:val="center"/>
        <w:rPr>
          <w:b/>
          <w:sz w:val="20"/>
        </w:rPr>
      </w:pPr>
      <w:r w:rsidRPr="003D18C0">
        <w:rPr>
          <w:b/>
          <w:sz w:val="20"/>
        </w:rPr>
        <w:t>Apéndice III</w:t>
      </w:r>
    </w:p>
    <w:p w:rsidR="00412461" w:rsidRPr="003D18C0" w:rsidRDefault="00412461" w:rsidP="00412461">
      <w:pPr>
        <w:jc w:val="center"/>
        <w:rPr>
          <w:b/>
          <w:sz w:val="20"/>
        </w:rPr>
      </w:pPr>
    </w:p>
    <w:p w:rsidR="00412461" w:rsidRPr="003D18C0" w:rsidRDefault="00B56CD2" w:rsidP="00412461">
      <w:pPr>
        <w:jc w:val="center"/>
        <w:rPr>
          <w:b/>
          <w:sz w:val="20"/>
        </w:rPr>
      </w:pPr>
      <w:r w:rsidRPr="003D18C0">
        <w:rPr>
          <w:b/>
          <w:bCs/>
          <w:sz w:val="20"/>
          <w:lang w:val="es-ES" w:eastAsia="es-ES"/>
        </w:rPr>
        <w:t>PROYECTO: RUTA N°1 Tramo ‘CAMP COQ - VAUDREUIL’</w:t>
      </w:r>
    </w:p>
    <w:p w:rsidR="00412461" w:rsidRPr="003D18C0" w:rsidRDefault="00412461" w:rsidP="00412461">
      <w:pPr>
        <w:jc w:val="center"/>
        <w:rPr>
          <w:b/>
          <w:sz w:val="20"/>
        </w:rPr>
      </w:pPr>
      <w:r w:rsidRPr="003D18C0">
        <w:rPr>
          <w:b/>
          <w:sz w:val="20"/>
        </w:rPr>
        <w:t>Flujo de Beneficios de Usuarios por Tipo de Vehículo.</w:t>
      </w:r>
    </w:p>
    <w:p w:rsidR="00412461" w:rsidRPr="003D18C0" w:rsidRDefault="00412461" w:rsidP="00412461">
      <w:pPr>
        <w:jc w:val="center"/>
        <w:rPr>
          <w:b/>
          <w:sz w:val="20"/>
        </w:rPr>
      </w:pPr>
      <w:r w:rsidRPr="003D18C0">
        <w:rPr>
          <w:b/>
          <w:sz w:val="20"/>
        </w:rPr>
        <w:t>(Millones de US$)</w:t>
      </w:r>
    </w:p>
    <w:p w:rsidR="00412461" w:rsidRPr="003D18C0" w:rsidRDefault="00412461" w:rsidP="003655E7">
      <w:pPr>
        <w:jc w:val="center"/>
      </w:pPr>
    </w:p>
    <w:p w:rsidR="00412461" w:rsidRPr="003D18C0" w:rsidRDefault="003555D1" w:rsidP="00412461">
      <w:pPr>
        <w:jc w:val="center"/>
      </w:pPr>
      <w:r w:rsidRPr="003D18C0">
        <w:rPr>
          <w:noProof/>
          <w:lang w:val="en-US"/>
        </w:rPr>
        <w:drawing>
          <wp:inline distT="0" distB="0" distL="0" distR="0">
            <wp:extent cx="9698747" cy="3752491"/>
            <wp:effectExtent l="19050" t="0" r="0" b="0"/>
            <wp:docPr id="16"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cstate="print"/>
                    <a:srcRect/>
                    <a:stretch>
                      <a:fillRect/>
                    </a:stretch>
                  </pic:blipFill>
                  <pic:spPr bwMode="auto">
                    <a:xfrm>
                      <a:off x="0" y="0"/>
                      <a:ext cx="9698990" cy="3752585"/>
                    </a:xfrm>
                    <a:prstGeom prst="rect">
                      <a:avLst/>
                    </a:prstGeom>
                    <a:noFill/>
                    <a:ln w="9525">
                      <a:noFill/>
                      <a:miter lim="800000"/>
                      <a:headEnd/>
                      <a:tailEnd/>
                    </a:ln>
                  </pic:spPr>
                </pic:pic>
              </a:graphicData>
            </a:graphic>
          </wp:inline>
        </w:drawing>
      </w:r>
    </w:p>
    <w:p w:rsidR="00412461" w:rsidRPr="003D18C0" w:rsidRDefault="00412461" w:rsidP="00412461"/>
    <w:p w:rsidR="00A77275" w:rsidRPr="003D18C0" w:rsidRDefault="00A77275" w:rsidP="00A87C94"/>
    <w:sectPr w:rsidR="00A77275" w:rsidRPr="003D18C0" w:rsidSect="002720DB">
      <w:pgSz w:w="15842" w:h="12242" w:orient="landscape" w:code="1"/>
      <w:pgMar w:top="1298" w:right="284" w:bottom="1298" w:left="284" w:header="731" w:footer="1134"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3D90" w:rsidRDefault="00433D90">
      <w:r>
        <w:separator/>
      </w:r>
    </w:p>
  </w:endnote>
  <w:endnote w:type="continuationSeparator" w:id="0">
    <w:p w:rsidR="00433D90" w:rsidRDefault="00433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D90" w:rsidRDefault="00433D90" w:rsidP="00133CD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33D90" w:rsidRDefault="00433D9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D90" w:rsidRDefault="00433D90" w:rsidP="009420E8">
    <w:pPr>
      <w:pStyle w:val="Footer"/>
      <w:framePr w:wrap="around" w:vAnchor="text" w:hAnchor="margin" w:xAlign="center" w:y="1"/>
      <w:rPr>
        <w:sz w:val="16"/>
        <w:szCs w:val="16"/>
      </w:rPr>
    </w:pPr>
  </w:p>
  <w:p w:rsidR="00433D90" w:rsidRDefault="00433D90" w:rsidP="009420E8">
    <w:pPr>
      <w:pStyle w:val="Footer"/>
      <w:framePr w:wrap="around" w:vAnchor="text" w:hAnchor="margin" w:xAlign="center" w:y="1"/>
      <w:rPr>
        <w:sz w:val="16"/>
        <w:szCs w:val="16"/>
      </w:rPr>
    </w:pPr>
    <w:r w:rsidRPr="00E12286">
      <w:rPr>
        <w:sz w:val="16"/>
        <w:szCs w:val="16"/>
      </w:rPr>
      <w:t>HA-L10</w:t>
    </w:r>
    <w:r>
      <w:rPr>
        <w:sz w:val="16"/>
        <w:szCs w:val="16"/>
      </w:rPr>
      <w:t>98</w:t>
    </w:r>
    <w:r w:rsidRPr="00E12286">
      <w:rPr>
        <w:sz w:val="16"/>
        <w:szCs w:val="16"/>
      </w:rPr>
      <w:t xml:space="preserve"> </w:t>
    </w:r>
    <w:r>
      <w:rPr>
        <w:sz w:val="16"/>
        <w:szCs w:val="16"/>
      </w:rPr>
      <w:t>Análisis de V</w:t>
    </w:r>
    <w:r w:rsidRPr="00E12286">
      <w:rPr>
        <w:sz w:val="16"/>
        <w:szCs w:val="16"/>
      </w:rPr>
      <w:t xml:space="preserve">iabilidad Económica </w:t>
    </w:r>
    <w:r>
      <w:rPr>
        <w:sz w:val="16"/>
        <w:szCs w:val="16"/>
      </w:rPr>
      <w:t xml:space="preserve">‘Camp </w:t>
    </w:r>
    <w:proofErr w:type="spellStart"/>
    <w:r w:rsidRPr="003E12C1">
      <w:rPr>
        <w:sz w:val="16"/>
        <w:szCs w:val="16"/>
      </w:rPr>
      <w:t>Coq</w:t>
    </w:r>
    <w:proofErr w:type="spellEnd"/>
    <w:r w:rsidRPr="003E12C1">
      <w:rPr>
        <w:sz w:val="16"/>
        <w:szCs w:val="16"/>
      </w:rPr>
      <w:t xml:space="preserve"> - </w:t>
    </w:r>
    <w:proofErr w:type="spellStart"/>
    <w:r w:rsidRPr="003E12C1">
      <w:rPr>
        <w:bCs/>
        <w:sz w:val="16"/>
        <w:szCs w:val="16"/>
      </w:rPr>
      <w:t>Vaudreuil</w:t>
    </w:r>
    <w:proofErr w:type="spellEnd"/>
    <w:r w:rsidRPr="003E12C1">
      <w:rPr>
        <w:sz w:val="16"/>
        <w:szCs w:val="16"/>
      </w:rPr>
      <w:t>’ RSNv1</w:t>
    </w:r>
  </w:p>
  <w:p w:rsidR="00433D90" w:rsidRDefault="00433D90" w:rsidP="009420E8">
    <w:pPr>
      <w:pStyle w:val="Footer"/>
      <w:framePr w:wrap="around" w:vAnchor="text" w:hAnchor="margin" w:xAlign="center" w:y="1"/>
      <w:rPr>
        <w:sz w:val="16"/>
        <w:szCs w:val="16"/>
      </w:rPr>
    </w:pPr>
  </w:p>
  <w:p w:rsidR="00433D90" w:rsidRPr="009420E8" w:rsidRDefault="00433D90" w:rsidP="009420E8">
    <w:pPr>
      <w:pStyle w:val="Footer"/>
      <w:framePr w:wrap="around" w:vAnchor="text" w:hAnchor="margin" w:xAlign="center" w:y="1"/>
      <w:rPr>
        <w:sz w:val="16"/>
        <w:szCs w:val="16"/>
      </w:rPr>
    </w:pPr>
  </w:p>
  <w:p w:rsidR="00433D90" w:rsidRDefault="00433D90" w:rsidP="0019618A">
    <w:pPr>
      <w:pStyle w:val="Footer"/>
      <w:framePr w:wrap="around" w:vAnchor="text" w:hAnchor="margin" w:xAlign="center" w:y="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3322457"/>
      <w:docPartObj>
        <w:docPartGallery w:val="Page Numbers (Bottom of Page)"/>
        <w:docPartUnique/>
      </w:docPartObj>
    </w:sdtPr>
    <w:sdtContent>
      <w:p w:rsidR="00433D90" w:rsidRDefault="00433D90" w:rsidP="00732177">
        <w:pPr>
          <w:pStyle w:val="Footer"/>
          <w:framePr w:wrap="around" w:vAnchor="text" w:hAnchor="margin" w:xAlign="center" w:y="1"/>
          <w:jc w:val="center"/>
        </w:pPr>
        <w:r>
          <w:fldChar w:fldCharType="begin"/>
        </w:r>
        <w:r>
          <w:instrText xml:space="preserve"> PAGE   \* MERGEFORMAT </w:instrText>
        </w:r>
        <w:r>
          <w:fldChar w:fldCharType="separate"/>
        </w:r>
        <w:r w:rsidR="003C5DC3">
          <w:rPr>
            <w:noProof/>
          </w:rPr>
          <w:t>21</w:t>
        </w:r>
        <w:r>
          <w:rPr>
            <w:noProof/>
          </w:rPr>
          <w:fldChar w:fldCharType="end"/>
        </w:r>
      </w:p>
    </w:sdtContent>
  </w:sdt>
  <w:p w:rsidR="00433D90" w:rsidRPr="00E12286" w:rsidRDefault="00433D90" w:rsidP="003E12C1">
    <w:pPr>
      <w:pStyle w:val="Footer"/>
      <w:framePr w:wrap="around" w:vAnchor="text" w:hAnchor="margin" w:xAlign="center" w:y="1"/>
      <w:rPr>
        <w:sz w:val="16"/>
        <w:szCs w:val="16"/>
      </w:rPr>
    </w:pPr>
    <w:r w:rsidRPr="00E12286">
      <w:rPr>
        <w:sz w:val="16"/>
        <w:szCs w:val="16"/>
      </w:rPr>
      <w:t>HA-L10</w:t>
    </w:r>
    <w:r>
      <w:rPr>
        <w:sz w:val="16"/>
        <w:szCs w:val="16"/>
      </w:rPr>
      <w:t>98</w:t>
    </w:r>
    <w:r w:rsidRPr="00E12286">
      <w:rPr>
        <w:sz w:val="16"/>
        <w:szCs w:val="16"/>
      </w:rPr>
      <w:t xml:space="preserve"> </w:t>
    </w:r>
    <w:r>
      <w:rPr>
        <w:sz w:val="16"/>
        <w:szCs w:val="16"/>
      </w:rPr>
      <w:t>Análisis de</w:t>
    </w:r>
    <w:r w:rsidRPr="00E12286">
      <w:rPr>
        <w:sz w:val="16"/>
        <w:szCs w:val="16"/>
      </w:rPr>
      <w:t xml:space="preserve"> Viabilidad Económica </w:t>
    </w:r>
    <w:r>
      <w:rPr>
        <w:sz w:val="16"/>
        <w:szCs w:val="16"/>
      </w:rPr>
      <w:t xml:space="preserve">‘Camp </w:t>
    </w:r>
    <w:proofErr w:type="spellStart"/>
    <w:r>
      <w:rPr>
        <w:sz w:val="16"/>
        <w:szCs w:val="16"/>
      </w:rPr>
      <w:t>Coq</w:t>
    </w:r>
    <w:proofErr w:type="spellEnd"/>
    <w:r>
      <w:rPr>
        <w:sz w:val="16"/>
        <w:szCs w:val="16"/>
      </w:rPr>
      <w:t xml:space="preserve"> - </w:t>
    </w:r>
    <w:proofErr w:type="spellStart"/>
    <w:r w:rsidRPr="003E12C1">
      <w:rPr>
        <w:bCs/>
        <w:sz w:val="16"/>
        <w:szCs w:val="16"/>
      </w:rPr>
      <w:t>Vaudreuil</w:t>
    </w:r>
    <w:proofErr w:type="spellEnd"/>
    <w:r>
      <w:rPr>
        <w:sz w:val="16"/>
        <w:szCs w:val="16"/>
      </w:rPr>
      <w:t>’ RSNv1</w:t>
    </w:r>
  </w:p>
  <w:p w:rsidR="00433D90" w:rsidRDefault="00433D9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3D90" w:rsidRDefault="00433D90">
      <w:r>
        <w:separator/>
      </w:r>
    </w:p>
  </w:footnote>
  <w:footnote w:type="continuationSeparator" w:id="0">
    <w:p w:rsidR="00433D90" w:rsidRDefault="00433D90">
      <w:r>
        <w:continuationSeparator/>
      </w:r>
    </w:p>
  </w:footnote>
  <w:footnote w:id="1">
    <w:p w:rsidR="00433D90" w:rsidRPr="00C73A82" w:rsidRDefault="00433D90">
      <w:pPr>
        <w:pStyle w:val="FootnoteText"/>
        <w:rPr>
          <w:lang w:val="en-US"/>
        </w:rPr>
      </w:pPr>
      <w:r>
        <w:rPr>
          <w:rStyle w:val="FootnoteReference"/>
        </w:rPr>
        <w:footnoteRef/>
      </w:r>
      <w:r w:rsidRPr="00C73A82">
        <w:rPr>
          <w:lang w:val="en-US"/>
        </w:rPr>
        <w:t xml:space="preserve"> </w:t>
      </w:r>
      <w:r w:rsidRPr="00C73A82">
        <w:rPr>
          <w:lang w:val="en-US"/>
        </w:rPr>
        <w:tab/>
      </w:r>
      <w:proofErr w:type="gramStart"/>
      <w:r w:rsidRPr="00C73A82">
        <w:rPr>
          <w:lang w:val="en-US"/>
        </w:rPr>
        <w:t>Highway Development and Management (HDM-4).</w:t>
      </w:r>
      <w:proofErr w:type="gramEnd"/>
    </w:p>
  </w:footnote>
  <w:footnote w:id="2">
    <w:p w:rsidR="00433D90" w:rsidRPr="00E602F4" w:rsidRDefault="00433D90" w:rsidP="00CE6D62">
      <w:pPr>
        <w:pStyle w:val="FootnoteText"/>
        <w:jc w:val="both"/>
        <w:rPr>
          <w:lang w:val="es-ES_tradnl"/>
        </w:rPr>
      </w:pPr>
      <w:r>
        <w:rPr>
          <w:rStyle w:val="FootnoteReference"/>
        </w:rPr>
        <w:footnoteRef/>
      </w:r>
      <w:r w:rsidRPr="00C73A82">
        <w:rPr>
          <w:lang w:val="es-ES"/>
        </w:rPr>
        <w:t xml:space="preserve"> </w:t>
      </w:r>
      <w:r w:rsidRPr="00C73A82">
        <w:rPr>
          <w:lang w:val="es-ES"/>
        </w:rPr>
        <w:tab/>
      </w:r>
      <w:r w:rsidRPr="00E602F4">
        <w:rPr>
          <w:lang w:val="es-ES_tradnl"/>
        </w:rPr>
        <w:t xml:space="preserve">Por ejemplo, </w:t>
      </w:r>
      <w:r>
        <w:rPr>
          <w:lang w:val="es-ES_tradnl"/>
        </w:rPr>
        <w:t xml:space="preserve">fotografías de la vía, </w:t>
      </w:r>
      <w:r w:rsidRPr="00E602F4">
        <w:rPr>
          <w:lang w:val="es-ES_tradnl"/>
        </w:rPr>
        <w:t xml:space="preserve">Google </w:t>
      </w:r>
      <w:proofErr w:type="spellStart"/>
      <w:r w:rsidRPr="00C73A82">
        <w:rPr>
          <w:lang w:val="es-ES"/>
        </w:rPr>
        <w:t>Earth</w:t>
      </w:r>
      <w:proofErr w:type="spellEnd"/>
      <w:r w:rsidRPr="00E602F4">
        <w:rPr>
          <w:lang w:val="es-ES_tradnl"/>
        </w:rPr>
        <w:t xml:space="preserve"> y Google </w:t>
      </w:r>
      <w:proofErr w:type="spellStart"/>
      <w:r w:rsidRPr="00C73A82">
        <w:rPr>
          <w:lang w:val="es-ES"/>
        </w:rPr>
        <w:t>Map</w:t>
      </w:r>
      <w:proofErr w:type="spellEnd"/>
      <w:r w:rsidRPr="00E602F4">
        <w:rPr>
          <w:lang w:val="es-ES_tradnl"/>
        </w:rPr>
        <w:t>.</w:t>
      </w:r>
    </w:p>
  </w:footnote>
  <w:footnote w:id="3">
    <w:p w:rsidR="00433D90" w:rsidRDefault="00433D90" w:rsidP="00B92126">
      <w:pPr>
        <w:pStyle w:val="FootnoteText"/>
        <w:ind w:left="709" w:hanging="709"/>
        <w:jc w:val="both"/>
      </w:pPr>
      <w:r>
        <w:rPr>
          <w:rStyle w:val="FootnoteReference"/>
        </w:rPr>
        <w:footnoteRef/>
      </w:r>
      <w:r>
        <w:t xml:space="preserve"> </w:t>
      </w:r>
      <w:r>
        <w:tab/>
        <w:t>La diferencia en las condiciones geométricas, entre el tramo ‘</w:t>
      </w:r>
      <w:proofErr w:type="spellStart"/>
      <w:r>
        <w:t>Plaisance</w:t>
      </w:r>
      <w:proofErr w:type="spellEnd"/>
      <w:r>
        <w:t xml:space="preserve">-Camp </w:t>
      </w:r>
      <w:proofErr w:type="spellStart"/>
      <w:r>
        <w:t>Coq</w:t>
      </w:r>
      <w:proofErr w:type="spellEnd"/>
      <w:r>
        <w:t xml:space="preserve">’ y el tramo ‘Camp </w:t>
      </w:r>
      <w:proofErr w:type="spellStart"/>
      <w:r>
        <w:t>Coq-Cap-Haïtien</w:t>
      </w:r>
      <w:proofErr w:type="spellEnd"/>
      <w:r>
        <w:t>’, tiene una fuerte incidencia en la diferencia en los costos de operación y tiempo de los usuarios de estos dos tramos de la carretera.</w:t>
      </w:r>
    </w:p>
  </w:footnote>
  <w:footnote w:id="4">
    <w:p w:rsidR="00433D90" w:rsidRPr="0040711B" w:rsidRDefault="00433D90" w:rsidP="00936462">
      <w:pPr>
        <w:pStyle w:val="FootnoteText"/>
        <w:tabs>
          <w:tab w:val="left" w:pos="709"/>
        </w:tabs>
        <w:ind w:left="709" w:hanging="709"/>
        <w:jc w:val="both"/>
      </w:pPr>
      <w:r w:rsidRPr="0040711B">
        <w:rPr>
          <w:rStyle w:val="FootnoteReference"/>
        </w:rPr>
        <w:footnoteRef/>
      </w:r>
      <w:r w:rsidRPr="0040711B">
        <w:t xml:space="preserve"> </w:t>
      </w:r>
      <w:r w:rsidRPr="0040711B">
        <w:tab/>
        <w:t xml:space="preserve">La metodología de evaluación económica requiere la definición de </w:t>
      </w:r>
      <w:proofErr w:type="spellStart"/>
      <w:r w:rsidRPr="0040711B">
        <w:t>subtramos</w:t>
      </w:r>
      <w:proofErr w:type="spellEnd"/>
      <w:r w:rsidRPr="0040711B">
        <w:t xml:space="preserve"> homogéneos, en cuanto al tipo de</w:t>
      </w:r>
      <w:r>
        <w:t xml:space="preserve"> infraestructura existente</w:t>
      </w:r>
      <w:r w:rsidRPr="0040711B">
        <w:t>, el volumen de tránsito, etc.</w:t>
      </w:r>
    </w:p>
  </w:footnote>
  <w:footnote w:id="5">
    <w:p w:rsidR="00433D90" w:rsidRDefault="00433D90" w:rsidP="006269D7">
      <w:pPr>
        <w:pStyle w:val="FootnoteText"/>
        <w:ind w:left="709" w:hanging="709"/>
        <w:jc w:val="both"/>
      </w:pPr>
      <w:r>
        <w:rPr>
          <w:rStyle w:val="FootnoteReference"/>
        </w:rPr>
        <w:footnoteRef/>
      </w:r>
      <w:r>
        <w:t xml:space="preserve"> </w:t>
      </w:r>
      <w:r>
        <w:tab/>
        <w:t>Índice de Rugosidad Internacional (IRI).</w:t>
      </w:r>
      <w:r>
        <w:tab/>
      </w:r>
    </w:p>
  </w:footnote>
  <w:footnote w:id="6">
    <w:p w:rsidR="00433D90" w:rsidRDefault="00433D90" w:rsidP="006269D7">
      <w:pPr>
        <w:pStyle w:val="FootnoteText"/>
        <w:ind w:left="709" w:hanging="709"/>
        <w:jc w:val="both"/>
      </w:pPr>
      <w:r>
        <w:rPr>
          <w:rStyle w:val="FootnoteReference"/>
        </w:rPr>
        <w:footnoteRef/>
      </w:r>
      <w:r>
        <w:t xml:space="preserve"> </w:t>
      </w:r>
      <w:r>
        <w:tab/>
        <w:t xml:space="preserve">Este valor de IRI es consistente con un pavimento en estado regular que requiere, como mínimo, obras de rehabilitación (v.g. una </w:t>
      </w:r>
      <w:proofErr w:type="spellStart"/>
      <w:r>
        <w:t>sobrecapa</w:t>
      </w:r>
      <w:proofErr w:type="spellEnd"/>
      <w:r>
        <w:t xml:space="preserve"> asfáltica).</w:t>
      </w:r>
    </w:p>
  </w:footnote>
  <w:footnote w:id="7">
    <w:p w:rsidR="00433D90" w:rsidRPr="00057211" w:rsidRDefault="00433D90" w:rsidP="00057211">
      <w:pPr>
        <w:pStyle w:val="FootnoteText"/>
        <w:ind w:left="709" w:hanging="709"/>
        <w:jc w:val="both"/>
        <w:rPr>
          <w:lang w:val="es-ES"/>
        </w:rPr>
      </w:pPr>
      <w:r>
        <w:rPr>
          <w:rStyle w:val="FootnoteReference"/>
        </w:rPr>
        <w:footnoteRef/>
      </w:r>
      <w:r w:rsidRPr="00057211">
        <w:rPr>
          <w:lang w:val="es-ES"/>
        </w:rPr>
        <w:t xml:space="preserve"> </w:t>
      </w:r>
      <w:r w:rsidRPr="00057211">
        <w:rPr>
          <w:lang w:val="es-ES"/>
        </w:rPr>
        <w:tab/>
        <w:t>Esta estimación es conservadora, p</w:t>
      </w:r>
      <w:r>
        <w:rPr>
          <w:lang w:val="es-ES"/>
        </w:rPr>
        <w:t>or cuanto si las obras se ejecutaran en un plazo menor, se adelantaría la generación de los beneficios por ahorros de los costos de viaje, lo cual impactaría positivamente en los indicadores de rentabilidad.</w:t>
      </w:r>
    </w:p>
  </w:footnote>
  <w:footnote w:id="8">
    <w:p w:rsidR="00433D90" w:rsidRPr="007341C0" w:rsidRDefault="00433D90" w:rsidP="00230D84">
      <w:pPr>
        <w:pStyle w:val="FootnoteText"/>
        <w:ind w:left="709" w:hanging="709"/>
        <w:jc w:val="both"/>
        <w:rPr>
          <w:lang w:val="es-ES"/>
        </w:rPr>
      </w:pPr>
      <w:r>
        <w:rPr>
          <w:rStyle w:val="FootnoteReference"/>
        </w:rPr>
        <w:footnoteRef/>
      </w:r>
      <w:r w:rsidRPr="003E12C1">
        <w:rPr>
          <w:lang w:val="fr-FR"/>
        </w:rPr>
        <w:t xml:space="preserve"> </w:t>
      </w:r>
      <w:r w:rsidRPr="003E12C1">
        <w:rPr>
          <w:lang w:val="fr-FR"/>
        </w:rPr>
        <w:tab/>
      </w:r>
      <w:hyperlink r:id="rId1" w:history="1">
        <w:r w:rsidRPr="00F77098">
          <w:rPr>
            <w:rStyle w:val="Hyperlink"/>
            <w:lang w:val="fr-FR"/>
          </w:rPr>
          <w:t>Études Ro</w:t>
        </w:r>
        <w:r w:rsidRPr="00F77098">
          <w:rPr>
            <w:rStyle w:val="Hyperlink"/>
            <w:lang w:val="fr-FR"/>
          </w:rPr>
          <w:t>u</w:t>
        </w:r>
        <w:r w:rsidRPr="00F77098">
          <w:rPr>
            <w:rStyle w:val="Hyperlink"/>
            <w:lang w:val="fr-FR"/>
          </w:rPr>
          <w:t>tières</w:t>
        </w:r>
      </w:hyperlink>
      <w:r w:rsidRPr="003E12C1">
        <w:rPr>
          <w:lang w:val="fr-FR"/>
        </w:rPr>
        <w:t>, Route Nationale N°1 Tron</w:t>
      </w:r>
      <w:r w:rsidRPr="003E12C1">
        <w:rPr>
          <w:rFonts w:ascii="Arial Narrow" w:hAnsi="Arial Narrow"/>
          <w:sz w:val="18"/>
          <w:szCs w:val="18"/>
          <w:lang w:val="fr-FR"/>
        </w:rPr>
        <w:t>ç</w:t>
      </w:r>
      <w:r w:rsidRPr="003E12C1">
        <w:rPr>
          <w:lang w:val="fr-FR"/>
        </w:rPr>
        <w:t xml:space="preserve">on Ennery-Plaisance. </w:t>
      </w:r>
      <w:proofErr w:type="spellStart"/>
      <w:r w:rsidRPr="007341C0">
        <w:rPr>
          <w:lang w:val="es-ES"/>
        </w:rPr>
        <w:t>Avant-projet</w:t>
      </w:r>
      <w:proofErr w:type="spellEnd"/>
      <w:r w:rsidRPr="007341C0">
        <w:rPr>
          <w:lang w:val="es-ES"/>
        </w:rPr>
        <w:t xml:space="preserve"> </w:t>
      </w:r>
      <w:del w:id="12" w:author="IADB" w:date="2015-05-01T17:36:00Z">
        <w:r w:rsidRPr="007341C0" w:rsidDel="00F77098">
          <w:rPr>
            <w:lang w:val="es-ES"/>
          </w:rPr>
          <w:delText>Préliminaire</w:delText>
        </w:r>
      </w:del>
      <w:ins w:id="13" w:author="IADB" w:date="2015-05-01T17:36:00Z">
        <w:r>
          <w:rPr>
            <w:lang w:val="es-ES"/>
          </w:rPr>
          <w:t>Final</w:t>
        </w:r>
      </w:ins>
      <w:r w:rsidRPr="007341C0">
        <w:rPr>
          <w:lang w:val="es-ES"/>
        </w:rPr>
        <w:t>. SNC-</w:t>
      </w:r>
      <w:proofErr w:type="spellStart"/>
      <w:r w:rsidRPr="007341C0">
        <w:rPr>
          <w:lang w:val="es-ES"/>
        </w:rPr>
        <w:t>Lavalin</w:t>
      </w:r>
      <w:proofErr w:type="spellEnd"/>
      <w:r w:rsidRPr="007341C0">
        <w:rPr>
          <w:lang w:val="es-ES"/>
        </w:rPr>
        <w:t xml:space="preserve">/LGL; </w:t>
      </w:r>
      <w:proofErr w:type="spellStart"/>
      <w:r w:rsidRPr="007341C0">
        <w:rPr>
          <w:lang w:val="es-ES"/>
        </w:rPr>
        <w:t>Mai</w:t>
      </w:r>
      <w:proofErr w:type="spellEnd"/>
      <w:r w:rsidRPr="007341C0">
        <w:rPr>
          <w:lang w:val="es-ES"/>
        </w:rPr>
        <w:t xml:space="preserve"> 2013.</w:t>
      </w:r>
    </w:p>
  </w:footnote>
  <w:footnote w:id="9">
    <w:p w:rsidR="00433D90" w:rsidRDefault="00433D90" w:rsidP="005B3C08">
      <w:pPr>
        <w:pStyle w:val="FootnoteText"/>
        <w:ind w:left="709" w:hanging="709"/>
        <w:jc w:val="both"/>
      </w:pPr>
      <w:r>
        <w:rPr>
          <w:rStyle w:val="FootnoteReference"/>
        </w:rPr>
        <w:footnoteRef/>
      </w:r>
      <w:r>
        <w:t xml:space="preserve"> </w:t>
      </w:r>
      <w:r>
        <w:tab/>
        <w:t>Por definición, el TN evoluciona en forma</w:t>
      </w:r>
      <w:r w:rsidRPr="00CC16C5">
        <w:t xml:space="preserve"> independiente</w:t>
      </w:r>
      <w:r>
        <w:t xml:space="preserve"> al</w:t>
      </w:r>
      <w:r w:rsidRPr="00CC16C5">
        <w:t xml:space="preserve"> proyecto de mejora de la vía</w:t>
      </w:r>
      <w:r>
        <w:t>.</w:t>
      </w:r>
    </w:p>
  </w:footnote>
  <w:footnote w:id="10">
    <w:p w:rsidR="00433D90" w:rsidRPr="000A7432" w:rsidRDefault="00433D90" w:rsidP="000A7432">
      <w:pPr>
        <w:pStyle w:val="FootnoteText"/>
        <w:ind w:left="709" w:hanging="709"/>
        <w:jc w:val="both"/>
        <w:rPr>
          <w:lang w:val="es-ES"/>
        </w:rPr>
      </w:pPr>
      <w:r>
        <w:rPr>
          <w:rStyle w:val="FootnoteReference"/>
        </w:rPr>
        <w:footnoteRef/>
      </w:r>
      <w:r w:rsidRPr="000A7432">
        <w:rPr>
          <w:lang w:val="es-ES"/>
        </w:rPr>
        <w:t xml:space="preserve"> </w:t>
      </w:r>
      <w:r w:rsidRPr="000A7432">
        <w:rPr>
          <w:lang w:val="es-ES"/>
        </w:rPr>
        <w:tab/>
        <w:t xml:space="preserve">Cabe señalar que el </w:t>
      </w:r>
      <w:proofErr w:type="spellStart"/>
      <w:r>
        <w:rPr>
          <w:lang w:val="es-ES"/>
        </w:rPr>
        <w:t>Subtramo</w:t>
      </w:r>
      <w:proofErr w:type="spellEnd"/>
      <w:r>
        <w:rPr>
          <w:lang w:val="es-ES"/>
        </w:rPr>
        <w:t xml:space="preserve"> VII corresponde a una zona urbana/suburbana de </w:t>
      </w:r>
      <w:proofErr w:type="spellStart"/>
      <w:r>
        <w:rPr>
          <w:lang w:val="es-ES"/>
        </w:rPr>
        <w:t>Cap-Haïtien</w:t>
      </w:r>
      <w:proofErr w:type="spellEnd"/>
      <w:r>
        <w:rPr>
          <w:lang w:val="es-ES"/>
        </w:rPr>
        <w:t xml:space="preserve">, por lo que el tránsito en el mismo es sensiblemente superior a los restantes </w:t>
      </w:r>
      <w:proofErr w:type="spellStart"/>
      <w:r>
        <w:rPr>
          <w:lang w:val="es-ES"/>
        </w:rPr>
        <w:t>subtramos</w:t>
      </w:r>
      <w:proofErr w:type="spellEnd"/>
      <w:r>
        <w:rPr>
          <w:lang w:val="es-ES"/>
        </w:rPr>
        <w:t xml:space="preserve"> típicamente rurales. </w:t>
      </w:r>
    </w:p>
  </w:footnote>
  <w:footnote w:id="11">
    <w:p w:rsidR="00433D90" w:rsidRDefault="00433D90" w:rsidP="00F731EB">
      <w:pPr>
        <w:pStyle w:val="FootnoteText"/>
        <w:ind w:left="709" w:hanging="709"/>
        <w:jc w:val="both"/>
      </w:pPr>
      <w:r>
        <w:rPr>
          <w:rStyle w:val="FootnoteReference"/>
        </w:rPr>
        <w:footnoteRef/>
      </w:r>
      <w:r>
        <w:t xml:space="preserve"> </w:t>
      </w:r>
      <w:r>
        <w:tab/>
      </w:r>
      <w:r w:rsidRPr="0001212B">
        <w:t xml:space="preserve">Aclaración enviada al Consultor por la firma </w:t>
      </w:r>
      <w:r w:rsidRPr="00813612">
        <w:t>SNC-</w:t>
      </w:r>
      <w:proofErr w:type="spellStart"/>
      <w:r w:rsidRPr="00813612">
        <w:t>Lavalin</w:t>
      </w:r>
      <w:proofErr w:type="spellEnd"/>
      <w:r w:rsidRPr="00813612">
        <w:t>/LGL</w:t>
      </w:r>
      <w:r w:rsidRPr="0001212B">
        <w:t xml:space="preserve"> en Julio 2013</w:t>
      </w:r>
      <w:r w:rsidRPr="00222CA8">
        <w:t>.</w:t>
      </w:r>
    </w:p>
  </w:footnote>
  <w:footnote w:id="12">
    <w:p w:rsidR="00433D90" w:rsidRDefault="00433D90" w:rsidP="00FC3404">
      <w:pPr>
        <w:pStyle w:val="FootnoteText"/>
        <w:ind w:left="709" w:hanging="709"/>
        <w:jc w:val="both"/>
      </w:pPr>
      <w:r>
        <w:rPr>
          <w:rStyle w:val="FootnoteReference"/>
        </w:rPr>
        <w:footnoteRef/>
      </w:r>
      <w:r>
        <w:t xml:space="preserve"> </w:t>
      </w:r>
      <w:r>
        <w:tab/>
        <w:t>La modelación del Tránsito Desviado requiere modelar la circulación vehicular en las vías actualmente utilizadas por dicho tránsito, en conjunto con la modelación de la circulación vehicular en la carretera en estudio.</w:t>
      </w:r>
    </w:p>
  </w:footnote>
  <w:footnote w:id="13">
    <w:p w:rsidR="00433D90" w:rsidRPr="00AB4130" w:rsidRDefault="00433D90" w:rsidP="00FC3404">
      <w:pPr>
        <w:pStyle w:val="FootnoteText"/>
        <w:ind w:left="709" w:hanging="709"/>
        <w:jc w:val="both"/>
      </w:pPr>
      <w:r>
        <w:rPr>
          <w:rStyle w:val="FootnoteReference"/>
        </w:rPr>
        <w:footnoteRef/>
      </w:r>
      <w:r>
        <w:t xml:space="preserve"> </w:t>
      </w:r>
      <w:r>
        <w:tab/>
        <w:t xml:space="preserve">Por una parte, este criterio aporta un ahorro equivalente a la mitad del ahorro del costo de viaje entre la situación “Sin Proyecto” y “Con Proyecto” sobre la ruta estudiada; es decir, este criterio implica asumir que el costo de usuario actual para el Tránsito Desviado es intermedio entre el que corresponde a circular por la vía en estudio (no elegida por estos usuarios) y el que correspondería a la vía mejorada (que será elegida por estos usuarios). Por otra parte, con este criterio no se considera el costo actual para el Estado y para </w:t>
      </w:r>
      <w:r w:rsidRPr="00AB4130">
        <w:t xml:space="preserve">otros usuarios de la vía alterna actualmente utilizada por este tránsito, lo que resulta conservador. </w:t>
      </w:r>
    </w:p>
  </w:footnote>
  <w:footnote w:id="14">
    <w:p w:rsidR="00433D90" w:rsidRPr="00270B90" w:rsidRDefault="00433D90" w:rsidP="00270B90">
      <w:pPr>
        <w:pStyle w:val="FootnoteText"/>
        <w:ind w:left="709" w:hanging="709"/>
        <w:jc w:val="both"/>
        <w:rPr>
          <w:rStyle w:val="FootnoteReference"/>
          <w:vertAlign w:val="baseline"/>
        </w:rPr>
      </w:pPr>
      <w:ins w:id="16" w:author="IADB" w:date="2015-05-04T11:54:00Z">
        <w:r w:rsidRPr="00270B90">
          <w:rPr>
            <w:rStyle w:val="FootnoteReference"/>
            <w:vertAlign w:val="baseline"/>
          </w:rPr>
          <w:footnoteRef/>
        </w:r>
        <w:r w:rsidRPr="00270B90">
          <w:rPr>
            <w:rStyle w:val="FootnoteReference"/>
            <w:vertAlign w:val="baseline"/>
          </w:rPr>
          <w:t xml:space="preserve"> </w:t>
        </w:r>
      </w:ins>
      <w:r>
        <w:tab/>
      </w:r>
      <w:ins w:id="17" w:author="IADB" w:date="2015-05-04T11:54:00Z">
        <w:r w:rsidRPr="00270B90">
          <w:rPr>
            <w:rStyle w:val="FootnoteReference"/>
            <w:vertAlign w:val="baseline"/>
          </w:rPr>
          <w:t xml:space="preserve">El </w:t>
        </w:r>
      </w:ins>
      <w:ins w:id="18" w:author="IADB" w:date="2015-05-04T11:55:00Z">
        <w:r w:rsidRPr="00270B90">
          <w:rPr>
            <w:rStyle w:val="FootnoteReference"/>
            <w:vertAlign w:val="baseline"/>
          </w:rPr>
          <w:t>estudio en mención (</w:t>
        </w:r>
      </w:ins>
      <w:ins w:id="19" w:author="IADB" w:date="2015-05-04T11:56:00Z">
        <w:r w:rsidRPr="00270B90">
          <w:rPr>
            <w:rStyle w:val="FootnoteReference"/>
            <w:vertAlign w:val="baseline"/>
          </w:rPr>
          <w:t>¶</w:t>
        </w:r>
      </w:ins>
      <w:r w:rsidRPr="00270B90">
        <w:rPr>
          <w:rStyle w:val="FootnoteReference"/>
          <w:vertAlign w:val="baseline"/>
        </w:rPr>
        <w:fldChar w:fldCharType="begin"/>
      </w:r>
      <w:r w:rsidRPr="00270B90">
        <w:rPr>
          <w:rStyle w:val="FootnoteReference"/>
          <w:vertAlign w:val="baseline"/>
        </w:rPr>
        <w:instrText xml:space="preserve"> REF _Ref418503967 \r \h </w:instrText>
      </w:r>
      <w:r w:rsidRPr="00270B90">
        <w:rPr>
          <w:rStyle w:val="FootnoteReference"/>
          <w:vertAlign w:val="baseline"/>
        </w:rPr>
      </w:r>
      <w:r w:rsidRPr="00270B90">
        <w:rPr>
          <w:rStyle w:val="FootnoteReference"/>
          <w:vertAlign w:val="baseline"/>
        </w:rPr>
        <w:instrText xml:space="preserve"> \* MERGEFORMAT </w:instrText>
      </w:r>
      <w:r w:rsidRPr="00270B90">
        <w:rPr>
          <w:rStyle w:val="FootnoteReference"/>
          <w:vertAlign w:val="baseline"/>
        </w:rPr>
        <w:fldChar w:fldCharType="separate"/>
      </w:r>
      <w:ins w:id="20" w:author="IADB" w:date="2015-05-04T15:33:00Z">
        <w:r>
          <w:rPr>
            <w:rStyle w:val="FootnoteReference"/>
            <w:vertAlign w:val="baseline"/>
          </w:rPr>
          <w:t>2.10</w:t>
        </w:r>
      </w:ins>
      <w:ins w:id="21" w:author="IADB" w:date="2015-05-04T11:57:00Z">
        <w:r w:rsidRPr="00270B90">
          <w:rPr>
            <w:rStyle w:val="FootnoteReference"/>
            <w:vertAlign w:val="baseline"/>
          </w:rPr>
          <w:fldChar w:fldCharType="end"/>
        </w:r>
        <w:r w:rsidRPr="00270B90">
          <w:rPr>
            <w:rStyle w:val="FootnoteReference"/>
            <w:vertAlign w:val="baseline"/>
          </w:rPr>
          <w:t>)</w:t>
        </w:r>
      </w:ins>
      <w:ins w:id="22" w:author="IADB" w:date="2015-05-04T11:58:00Z">
        <w:r w:rsidRPr="00270B90">
          <w:rPr>
            <w:rStyle w:val="FootnoteReference"/>
            <w:vertAlign w:val="baseline"/>
          </w:rPr>
          <w:t xml:space="preserve"> toma en cuenta desarrollos y mejora</w:t>
        </w:r>
      </w:ins>
      <w:ins w:id="23" w:author="IADB" w:date="2015-05-04T11:59:00Z">
        <w:r w:rsidRPr="00270B90">
          <w:rPr>
            <w:rStyle w:val="FootnoteReference"/>
            <w:vertAlign w:val="baseline"/>
          </w:rPr>
          <w:t xml:space="preserve">mientos turísticos a nivel </w:t>
        </w:r>
      </w:ins>
      <w:ins w:id="24" w:author="IADB" w:date="2015-05-04T11:58:00Z">
        <w:r w:rsidRPr="00270B90">
          <w:rPr>
            <w:rStyle w:val="FootnoteReference"/>
            <w:vertAlign w:val="baseline"/>
          </w:rPr>
          <w:t>regiona</w:t>
        </w:r>
      </w:ins>
      <w:ins w:id="25" w:author="IADB" w:date="2015-05-04T11:59:00Z">
        <w:r w:rsidRPr="00270B90">
          <w:rPr>
            <w:rStyle w:val="FootnoteReference"/>
            <w:vertAlign w:val="baseline"/>
          </w:rPr>
          <w:t>l y su impacto de acuerdo a</w:t>
        </w:r>
      </w:ins>
      <w:ins w:id="26" w:author="IADB" w:date="2015-05-04T12:00:00Z">
        <w:r w:rsidRPr="00270B90">
          <w:rPr>
            <w:rStyle w:val="FootnoteReference"/>
            <w:vertAlign w:val="baseline"/>
          </w:rPr>
          <w:t xml:space="preserve"> variaciones estacionales obteniendo un </w:t>
        </w:r>
      </w:ins>
      <w:ins w:id="27" w:author="IADB" w:date="2015-05-04T14:19:00Z">
        <w:r w:rsidRPr="00270B90">
          <w:rPr>
            <w:rStyle w:val="FootnoteReference"/>
            <w:vertAlign w:val="baseline"/>
          </w:rPr>
          <w:t>promedio de crecimiento de 5% en promedio entre estaciones seca y de lluvia.</w:t>
        </w:r>
      </w:ins>
      <w:ins w:id="28" w:author="IADB" w:date="2015-05-04T11:59:00Z">
        <w:r w:rsidRPr="00270B90">
          <w:rPr>
            <w:rStyle w:val="FootnoteReference"/>
            <w:vertAlign w:val="baseline"/>
          </w:rPr>
          <w:t xml:space="preserve"> </w:t>
        </w:r>
      </w:ins>
      <w:ins w:id="29" w:author="IADB" w:date="2015-05-04T11:55:00Z">
        <w:r w:rsidRPr="00270B90">
          <w:rPr>
            <w:rStyle w:val="FootnoteReference"/>
            <w:vertAlign w:val="baseline"/>
          </w:rPr>
          <w:t xml:space="preserve"> </w:t>
        </w:r>
      </w:ins>
    </w:p>
  </w:footnote>
  <w:footnote w:id="15">
    <w:p w:rsidR="00433D90" w:rsidRPr="00AB4130" w:rsidRDefault="00433D90" w:rsidP="00DF546C">
      <w:pPr>
        <w:pStyle w:val="FootnoteText"/>
      </w:pPr>
      <w:r w:rsidRPr="00AB4130">
        <w:rPr>
          <w:rStyle w:val="FootnoteReference"/>
        </w:rPr>
        <w:footnoteRef/>
      </w:r>
      <w:r w:rsidRPr="00AB4130">
        <w:t xml:space="preserve"> </w:t>
      </w:r>
      <w:r w:rsidRPr="00AB4130">
        <w:tab/>
        <w:t>El período de análisis es de 22 años (2 años de obra y 20 años de utilización de la vía).</w:t>
      </w:r>
    </w:p>
  </w:footnote>
  <w:footnote w:id="16">
    <w:p w:rsidR="00433D90" w:rsidRPr="0040711B" w:rsidRDefault="00433D90" w:rsidP="00E62820">
      <w:pPr>
        <w:pStyle w:val="FootnoteText"/>
        <w:ind w:left="709" w:hanging="709"/>
        <w:jc w:val="both"/>
      </w:pPr>
      <w:r w:rsidRPr="0040711B">
        <w:rPr>
          <w:rStyle w:val="FootnoteReference"/>
        </w:rPr>
        <w:footnoteRef/>
      </w:r>
      <w:r w:rsidRPr="0040711B">
        <w:t xml:space="preserve"> </w:t>
      </w:r>
      <w:r w:rsidRPr="0040711B">
        <w:tab/>
        <w:t>Se adopta la definición más reconocida para la relación Beneficio/Costo, consistente en el cociente del Valor Actual de Beneficios (operación y tiempo) y el Valor Actual de Costos (inversión y conservación), es decir VA(Beneficios)/VA(Costos).</w:t>
      </w:r>
    </w:p>
  </w:footnote>
  <w:footnote w:id="17">
    <w:p w:rsidR="00433D90" w:rsidRPr="0040711B" w:rsidRDefault="00433D90" w:rsidP="00E62820">
      <w:pPr>
        <w:pStyle w:val="FootnoteText"/>
        <w:ind w:left="709" w:hanging="709"/>
        <w:jc w:val="both"/>
      </w:pPr>
      <w:r w:rsidRPr="0040711B">
        <w:rPr>
          <w:rStyle w:val="FootnoteReference"/>
        </w:rPr>
        <w:footnoteRef/>
      </w:r>
      <w:r w:rsidRPr="0040711B">
        <w:t xml:space="preserve"> </w:t>
      </w:r>
      <w:r w:rsidRPr="0040711B">
        <w:tab/>
        <w:t>Si bien la relación Beneficio/Costo es de uso tradicional, el ratio VANE/Inversión es un indicador más útil para comparar y priorizar inversiones, puesto que incluye directamente el monto de la inversión (el objeto del financiamiento en los proyectos del Banco).</w:t>
      </w:r>
    </w:p>
  </w:footnote>
  <w:footnote w:id="18">
    <w:p w:rsidR="00433D90" w:rsidRPr="006669CA" w:rsidRDefault="00433D90" w:rsidP="00D22F76">
      <w:pPr>
        <w:pStyle w:val="FootnoteText"/>
      </w:pPr>
      <w:r w:rsidRPr="006669CA">
        <w:rPr>
          <w:rStyle w:val="FootnoteReference"/>
        </w:rPr>
        <w:footnoteRef/>
      </w:r>
      <w:r w:rsidRPr="006669CA">
        <w:t xml:space="preserve"> </w:t>
      </w:r>
      <w:r w:rsidRPr="006669CA">
        <w:tab/>
        <w:t>No se dispone de</w:t>
      </w:r>
      <w:r>
        <w:t>l</w:t>
      </w:r>
      <w:r w:rsidRPr="006669CA">
        <w:t xml:space="preserve"> Factor Estándar de Conversión (FEC) o Razón de Precio de Cuenta (RPC</w:t>
      </w:r>
      <w:r>
        <w:t>)</w:t>
      </w:r>
      <w:r w:rsidRPr="006669CA">
        <w:t>.</w:t>
      </w:r>
    </w:p>
  </w:footnote>
  <w:footnote w:id="19">
    <w:p w:rsidR="00433D90" w:rsidRPr="00311F1A" w:rsidRDefault="00433D90" w:rsidP="00433D90">
      <w:pPr>
        <w:pStyle w:val="FootnoteText"/>
        <w:ind w:left="706" w:hanging="706"/>
        <w:jc w:val="both"/>
        <w:rPr>
          <w:ins w:id="34" w:author="IADB" w:date="2015-05-04T15:38:00Z"/>
          <w:lang w:val="es-ES_tradnl"/>
        </w:rPr>
      </w:pPr>
      <w:ins w:id="35" w:author="IADB" w:date="2015-05-04T15:38:00Z">
        <w:r>
          <w:rPr>
            <w:rStyle w:val="FootnoteReference"/>
          </w:rPr>
          <w:footnoteRef/>
        </w:r>
        <w:r w:rsidRPr="00311F1A">
          <w:t xml:space="preserve"> </w:t>
        </w:r>
        <w:r w:rsidRPr="00311F1A">
          <w:tab/>
          <w:t xml:space="preserve">Estudios de evaluación económica efectuados para proyectos viales </w:t>
        </w:r>
        <w:r>
          <w:t>desarrollados para el BID-Haití en los segmentos</w:t>
        </w:r>
        <w:r w:rsidRPr="00311F1A">
          <w:t xml:space="preserve">: Croix des </w:t>
        </w:r>
        <w:proofErr w:type="spellStart"/>
        <w:r w:rsidRPr="00311F1A">
          <w:t>Bouquets-Fond</w:t>
        </w:r>
        <w:proofErr w:type="spellEnd"/>
        <w:r w:rsidRPr="00311F1A">
          <w:t xml:space="preserve"> </w:t>
        </w:r>
        <w:proofErr w:type="spellStart"/>
        <w:r w:rsidRPr="00311F1A">
          <w:t>Parisien</w:t>
        </w:r>
        <w:proofErr w:type="spellEnd"/>
        <w:r w:rsidRPr="00311F1A">
          <w:t xml:space="preserve">, </w:t>
        </w:r>
        <w:proofErr w:type="spellStart"/>
        <w:r w:rsidRPr="00311F1A">
          <w:t>Gonaives-Ennery</w:t>
        </w:r>
        <w:proofErr w:type="spellEnd"/>
        <w:r w:rsidRPr="00311F1A">
          <w:t xml:space="preserve">, </w:t>
        </w:r>
        <w:proofErr w:type="spellStart"/>
        <w:r w:rsidRPr="00311F1A">
          <w:t>Ennery-Plai</w:t>
        </w:r>
        <w:r>
          <w:t>sance</w:t>
        </w:r>
        <w:proofErr w:type="spellEnd"/>
        <w:r>
          <w:t xml:space="preserve">, </w:t>
        </w:r>
        <w:proofErr w:type="spellStart"/>
        <w:r>
          <w:t>Plaisance</w:t>
        </w:r>
        <w:proofErr w:type="spellEnd"/>
        <w:r>
          <w:t xml:space="preserve">-Camp </w:t>
        </w:r>
        <w:proofErr w:type="spellStart"/>
        <w:r>
          <w:t>Coq</w:t>
        </w:r>
        <w:proofErr w:type="spellEnd"/>
        <w:r>
          <w:t>, etc</w:t>
        </w:r>
        <w:r w:rsidRPr="00311F1A">
          <w:t xml:space="preserve">. </w:t>
        </w:r>
        <w:r w:rsidRPr="00311F1A">
          <w:rPr>
            <w:lang w:val="es-ES_tradnl"/>
          </w:rPr>
          <w:t>En los inicios, se obtuvo información básica del MTPTC (</w:t>
        </w:r>
        <w:r>
          <w:rPr>
            <w:lang w:val="es-ES_tradnl"/>
          </w:rPr>
          <w:t>¶</w:t>
        </w:r>
        <w:r>
          <w:rPr>
            <w:lang w:val="es-ES_tradnl"/>
          </w:rPr>
          <w:fldChar w:fldCharType="begin"/>
        </w:r>
        <w:r>
          <w:rPr>
            <w:lang w:val="es-ES_tradnl"/>
          </w:rPr>
          <w:instrText xml:space="preserve"> REF _Ref418516880 \r \h </w:instrText>
        </w:r>
        <w:r>
          <w:rPr>
            <w:lang w:val="es-ES_tradnl"/>
          </w:rPr>
        </w:r>
        <w:r>
          <w:rPr>
            <w:lang w:val="es-ES_tradnl"/>
          </w:rPr>
          <w:fldChar w:fldCharType="separate"/>
        </w:r>
        <w:r>
          <w:rPr>
            <w:lang w:val="es-ES_tradnl"/>
          </w:rPr>
          <w:t>1.3</w:t>
        </w:r>
        <w:r>
          <w:rPr>
            <w:lang w:val="es-ES_tradnl"/>
          </w:rPr>
          <w:fldChar w:fldCharType="end"/>
        </w:r>
        <w:r w:rsidRPr="00311F1A">
          <w:rPr>
            <w:lang w:val="es-ES_tradnl"/>
          </w:rPr>
          <w:t>)</w:t>
        </w:r>
        <w:r>
          <w:rPr>
            <w:lang w:val="es-ES_tradnl"/>
          </w:rPr>
          <w:t xml:space="preserve"> que fue gradualmente ajustada y actualizada a medida que se disponía de fuentes confiables de </w:t>
        </w:r>
        <w:r w:rsidRPr="00311F1A">
          <w:rPr>
            <w:lang w:val="es-ES_tradnl"/>
          </w:rPr>
          <w:t>información secundaria</w:t>
        </w:r>
        <w:r>
          <w:rPr>
            <w:lang w:val="es-ES_tradnl"/>
          </w:rPr>
          <w:t>; dichos</w:t>
        </w:r>
        <w:r w:rsidRPr="00311F1A">
          <w:rPr>
            <w:lang w:val="es-ES_tradnl"/>
          </w:rPr>
          <w:t xml:space="preserve"> ajustes fueron validados por el MTPTC oportunamente (</w:t>
        </w:r>
        <w:r>
          <w:rPr>
            <w:lang w:val="es-ES_tradnl"/>
          </w:rPr>
          <w:t>¶</w:t>
        </w:r>
        <w:r>
          <w:rPr>
            <w:lang w:val="es-ES_tradnl"/>
          </w:rPr>
          <w:fldChar w:fldCharType="begin"/>
        </w:r>
        <w:r>
          <w:rPr>
            <w:lang w:val="es-ES_tradnl"/>
          </w:rPr>
          <w:instrText xml:space="preserve"> REF _Ref418517097 \r \h </w:instrText>
        </w:r>
        <w:r>
          <w:rPr>
            <w:lang w:val="es-ES_tradnl"/>
          </w:rPr>
        </w:r>
        <w:r>
          <w:rPr>
            <w:lang w:val="es-ES_tradnl"/>
          </w:rPr>
          <w:fldChar w:fldCharType="separate"/>
        </w:r>
        <w:r>
          <w:rPr>
            <w:lang w:val="es-ES_tradnl"/>
          </w:rPr>
          <w:t>3.9</w:t>
        </w:r>
        <w:r>
          <w:rPr>
            <w:lang w:val="es-ES_tradnl"/>
          </w:rPr>
          <w:fldChar w:fldCharType="end"/>
        </w:r>
        <w:r>
          <w:rPr>
            <w:lang w:val="es-ES_tradnl"/>
          </w:rPr>
          <w:t xml:space="preserve">, </w:t>
        </w:r>
        <w:r>
          <w:rPr>
            <w:lang w:val="es-ES_tradnl"/>
          </w:rPr>
          <w:fldChar w:fldCharType="begin"/>
        </w:r>
        <w:r>
          <w:rPr>
            <w:lang w:val="es-ES_tradnl"/>
          </w:rPr>
          <w:instrText xml:space="preserve"> REF _Ref349405915 \r \h </w:instrText>
        </w:r>
        <w:r>
          <w:rPr>
            <w:lang w:val="es-ES_tradnl"/>
          </w:rPr>
        </w:r>
        <w:r>
          <w:rPr>
            <w:lang w:val="es-ES_tradnl"/>
          </w:rPr>
          <w:fldChar w:fldCharType="separate"/>
        </w:r>
        <w:r>
          <w:rPr>
            <w:lang w:val="es-ES_tradnl"/>
          </w:rPr>
          <w:t>3.10</w:t>
        </w:r>
        <w:r>
          <w:rPr>
            <w:lang w:val="es-ES_tradnl"/>
          </w:rPr>
          <w:fldChar w:fldCharType="end"/>
        </w:r>
        <w:r>
          <w:rPr>
            <w:lang w:val="es-ES_tradnl"/>
          </w:rPr>
          <w:t>)</w:t>
        </w:r>
        <w:r w:rsidRPr="00311F1A">
          <w:rPr>
            <w:lang w:val="es-ES_tradnl"/>
          </w:rPr>
          <w:t>.</w:t>
        </w:r>
        <w:r>
          <w:rPr>
            <w:lang w:val="es-ES_tradnl"/>
          </w:rPr>
          <w:t xml:space="preserve"> El Apéndice I del presente informe contiene </w:t>
        </w:r>
        <w:r w:rsidRPr="00311F1A">
          <w:rPr>
            <w:lang w:val="es-ES_tradnl"/>
          </w:rPr>
          <w:t>información</w:t>
        </w:r>
        <w:r>
          <w:rPr>
            <w:lang w:val="es-ES_tradnl"/>
          </w:rPr>
          <w:t xml:space="preserve"> relacionada a costos y supuestos utilizados en el modelo HDM-4 preparado para el </w:t>
        </w:r>
      </w:ins>
      <w:ins w:id="36" w:author="IADB" w:date="2015-05-04T15:41:00Z">
        <w:r w:rsidR="00A41F9B">
          <w:rPr>
            <w:lang w:val="es-ES_tradnl"/>
          </w:rPr>
          <w:t>proyecto</w:t>
        </w:r>
      </w:ins>
      <w:ins w:id="37" w:author="IADB" w:date="2015-05-04T15:38:00Z">
        <w:r w:rsidRPr="00311F1A">
          <w:rPr>
            <w:lang w:val="es-ES_tradnl"/>
          </w:rPr>
          <w:t>.</w:t>
        </w:r>
      </w:ins>
    </w:p>
  </w:footnote>
  <w:footnote w:id="20">
    <w:p w:rsidR="00433D90" w:rsidRPr="0040711B" w:rsidRDefault="00433D90" w:rsidP="00A90EDB">
      <w:pPr>
        <w:pStyle w:val="FootnoteText"/>
        <w:ind w:left="709" w:hanging="709"/>
        <w:jc w:val="both"/>
      </w:pPr>
      <w:r w:rsidRPr="0040711B">
        <w:rPr>
          <w:rStyle w:val="FootnoteReference"/>
        </w:rPr>
        <w:footnoteRef/>
      </w:r>
      <w:r w:rsidRPr="0040711B">
        <w:t xml:space="preserve"> </w:t>
      </w:r>
      <w:r w:rsidRPr="0040711B">
        <w:tab/>
        <w:t>Las obras de “reinversión” frecuentemente se denominan como obras de “mantenimiento extraordinario” (como forma  de diferenciarlo del mantenimiento ordinario o rutinario).</w:t>
      </w:r>
    </w:p>
  </w:footnote>
  <w:footnote w:id="21">
    <w:p w:rsidR="00433D90" w:rsidRPr="0040711B" w:rsidRDefault="00433D90" w:rsidP="00A90EDB">
      <w:pPr>
        <w:pStyle w:val="FootnoteText"/>
        <w:ind w:left="709" w:hanging="709"/>
        <w:jc w:val="both"/>
      </w:pPr>
      <w:r w:rsidRPr="0040711B">
        <w:rPr>
          <w:rStyle w:val="FootnoteReference"/>
        </w:rPr>
        <w:footnoteRef/>
      </w:r>
      <w:r w:rsidRPr="0040711B">
        <w:t xml:space="preserve"> </w:t>
      </w:r>
      <w:r w:rsidRPr="0040711B">
        <w:tab/>
        <w:t xml:space="preserve">Las tareas </w:t>
      </w:r>
      <w:r w:rsidRPr="0040711B">
        <w:rPr>
          <w:szCs w:val="24"/>
          <w:lang w:val="es-ES_tradnl"/>
        </w:rPr>
        <w:t>se asignan por el HDM-4 en el momento (año) en que se alcanzan las condiciones prefijadas para el estado de deterioro del pavimento (cantidad de baches y fisuras, IRI promedio, capacidad de la vía), por lo que estas condiciones actúan como “disparadores” (en función del algoritmo que modela el deterioro del pavimento con el uso y las condiciones de circulación en la vía).</w:t>
      </w:r>
    </w:p>
  </w:footnote>
  <w:footnote w:id="22">
    <w:p w:rsidR="00433D90" w:rsidRPr="0040711B" w:rsidRDefault="00433D90" w:rsidP="00A90EDB">
      <w:pPr>
        <w:pStyle w:val="FootnoteText"/>
        <w:ind w:left="709" w:hanging="709"/>
        <w:jc w:val="both"/>
      </w:pPr>
      <w:r w:rsidRPr="0040711B">
        <w:rPr>
          <w:rStyle w:val="FootnoteReference"/>
        </w:rPr>
        <w:footnoteRef/>
      </w:r>
      <w:r w:rsidRPr="0040711B">
        <w:t xml:space="preserve"> </w:t>
      </w:r>
      <w:r w:rsidRPr="0040711B">
        <w:tab/>
        <w:t>Se consider</w:t>
      </w:r>
      <w:r>
        <w:t>a</w:t>
      </w:r>
      <w:r w:rsidRPr="0040711B">
        <w:t xml:space="preserve"> 100% recuperable la inversión en obras de terracería, parcialmente recuperable la inversión en obras de puentes u obras similares (para las que se asume una vida útil de 50 años)</w:t>
      </w:r>
      <w:r>
        <w:t>, etc.</w:t>
      </w:r>
    </w:p>
  </w:footnote>
  <w:footnote w:id="23">
    <w:p w:rsidR="00433D90" w:rsidRPr="0040711B" w:rsidRDefault="00433D90" w:rsidP="00A90EDB">
      <w:pPr>
        <w:pStyle w:val="FootnoteText"/>
        <w:ind w:left="709" w:hanging="709"/>
        <w:jc w:val="both"/>
      </w:pPr>
      <w:r w:rsidRPr="0040711B">
        <w:rPr>
          <w:rStyle w:val="FootnoteReference"/>
        </w:rPr>
        <w:footnoteRef/>
      </w:r>
      <w:r w:rsidRPr="0040711B">
        <w:t xml:space="preserve"> </w:t>
      </w:r>
      <w:r w:rsidRPr="0040711B">
        <w:tab/>
        <w:t>Limpieza</w:t>
      </w:r>
      <w:r w:rsidRPr="0040711B">
        <w:rPr>
          <w:szCs w:val="24"/>
          <w:lang w:val="es-ES_tradnl"/>
        </w:rPr>
        <w:t xml:space="preserve"> de calzada, hombros y alcantarillas, reparaciones puntuales menores, cuidado y reposición de señales, etc. Se han considerado costos recurrentes acordes al número de carriles para la condición “Sin Proyecto” y</w:t>
      </w:r>
      <w:r>
        <w:rPr>
          <w:szCs w:val="24"/>
          <w:lang w:val="es-ES_tradnl"/>
        </w:rPr>
        <w:t xml:space="preserve"> “</w:t>
      </w:r>
      <w:r w:rsidRPr="0040711B">
        <w:rPr>
          <w:szCs w:val="24"/>
          <w:lang w:val="es-ES_tradnl"/>
        </w:rPr>
        <w:t>Con Proyecto”.</w:t>
      </w:r>
    </w:p>
  </w:footnote>
  <w:footnote w:id="24">
    <w:p w:rsidR="00433D90" w:rsidRPr="00721A7C" w:rsidRDefault="00433D90" w:rsidP="00A90EDB">
      <w:pPr>
        <w:pStyle w:val="FootnoteText"/>
        <w:rPr>
          <w:lang w:val="pt-BR"/>
        </w:rPr>
      </w:pPr>
      <w:r w:rsidRPr="0040711B">
        <w:rPr>
          <w:rStyle w:val="FootnoteReference"/>
        </w:rPr>
        <w:footnoteRef/>
      </w:r>
      <w:r w:rsidRPr="00721A7C">
        <w:rPr>
          <w:lang w:val="pt-BR"/>
        </w:rPr>
        <w:t xml:space="preserve"> </w:t>
      </w:r>
      <w:r w:rsidRPr="00721A7C">
        <w:rPr>
          <w:lang w:val="pt-BR"/>
        </w:rPr>
        <w:tab/>
        <w:t xml:space="preserve">Idem Nota N° </w:t>
      </w:r>
      <w:r>
        <w:fldChar w:fldCharType="begin"/>
      </w:r>
      <w:r w:rsidRPr="00721A7C">
        <w:rPr>
          <w:lang w:val="pt-BR"/>
        </w:rPr>
        <w:instrText xml:space="preserve"> NOTEREF _Ref342390980 \h  \* MERGEFORMAT </w:instrText>
      </w:r>
      <w:r>
        <w:fldChar w:fldCharType="separate"/>
      </w:r>
      <w:ins w:id="44" w:author="IADB" w:date="2015-05-04T15:33:00Z">
        <w:r>
          <w:rPr>
            <w:lang w:val="pt-BR"/>
          </w:rPr>
          <w:t>22</w:t>
        </w:r>
      </w:ins>
      <w:del w:id="45" w:author="IADB" w:date="2015-05-04T15:33:00Z">
        <w:r w:rsidRPr="00721A7C" w:rsidDel="00311F1A">
          <w:rPr>
            <w:lang w:val="pt-BR"/>
          </w:rPr>
          <w:delText>20</w:delText>
        </w:r>
      </w:del>
      <w:r>
        <w:fldChar w:fldCharType="end"/>
      </w:r>
      <w:r w:rsidRPr="00721A7C">
        <w:rPr>
          <w:lang w:val="pt-BR"/>
        </w:rPr>
        <w:t>.</w:t>
      </w:r>
    </w:p>
  </w:footnote>
  <w:footnote w:id="25">
    <w:p w:rsidR="00433D90" w:rsidRPr="00721A7C" w:rsidRDefault="00433D90" w:rsidP="00A90EDB">
      <w:pPr>
        <w:pStyle w:val="FootnoteText"/>
        <w:rPr>
          <w:lang w:val="pt-BR"/>
        </w:rPr>
      </w:pPr>
      <w:r w:rsidRPr="0040711B">
        <w:rPr>
          <w:rStyle w:val="FootnoteReference"/>
        </w:rPr>
        <w:footnoteRef/>
      </w:r>
      <w:r w:rsidRPr="00721A7C">
        <w:rPr>
          <w:lang w:val="pt-BR"/>
        </w:rPr>
        <w:t xml:space="preserve"> </w:t>
      </w:r>
      <w:r w:rsidRPr="00721A7C">
        <w:rPr>
          <w:lang w:val="pt-BR"/>
        </w:rPr>
        <w:tab/>
        <w:t xml:space="preserve">Idem Nota N° </w:t>
      </w:r>
      <w:r>
        <w:fldChar w:fldCharType="begin"/>
      </w:r>
      <w:r w:rsidRPr="00721A7C">
        <w:rPr>
          <w:lang w:val="pt-BR"/>
        </w:rPr>
        <w:instrText xml:space="preserve"> NOTEREF _Ref349313861 \h  \* MERGEFORMAT </w:instrText>
      </w:r>
      <w:r>
        <w:fldChar w:fldCharType="separate"/>
      </w:r>
      <w:ins w:id="46" w:author="IADB" w:date="2015-05-04T15:33:00Z">
        <w:r>
          <w:rPr>
            <w:lang w:val="pt-BR"/>
          </w:rPr>
          <w:t>23</w:t>
        </w:r>
      </w:ins>
      <w:del w:id="47" w:author="IADB" w:date="2015-05-04T15:33:00Z">
        <w:r w:rsidRPr="00721A7C" w:rsidDel="00311F1A">
          <w:rPr>
            <w:lang w:val="pt-BR"/>
          </w:rPr>
          <w:delText>21</w:delText>
        </w:r>
      </w:del>
      <w:r>
        <w:fldChar w:fldCharType="end"/>
      </w:r>
      <w:r w:rsidRPr="00721A7C">
        <w:rPr>
          <w:lang w:val="pt-BR"/>
        </w:rPr>
        <w:t>.</w:t>
      </w:r>
    </w:p>
  </w:footnote>
  <w:footnote w:id="26">
    <w:p w:rsidR="00433D90" w:rsidRPr="0040711B" w:rsidRDefault="00433D90" w:rsidP="00F27906">
      <w:pPr>
        <w:pStyle w:val="FootnoteText"/>
        <w:ind w:left="709" w:hanging="709"/>
        <w:jc w:val="both"/>
      </w:pPr>
      <w:r w:rsidRPr="0040711B">
        <w:rPr>
          <w:rStyle w:val="FootnoteReference"/>
        </w:rPr>
        <w:footnoteRef/>
      </w:r>
      <w:r w:rsidRPr="0040711B">
        <w:t xml:space="preserve"> </w:t>
      </w:r>
      <w:r w:rsidRPr="0040711B">
        <w:tab/>
        <w:t>En proyectos viales, ocasionalmente se considera la variación de los costos de mantenimiento (ordinario y extraordinario) como un beneficio, pues suele ocurrir que resultan en ahorros. No obstante, ello no es correcto, por lo que estos costos se analizaron en el anterior apartado de este Informe.</w:t>
      </w:r>
    </w:p>
  </w:footnote>
  <w:footnote w:id="27">
    <w:p w:rsidR="00433D90" w:rsidRDefault="00433D90" w:rsidP="001A1E8F">
      <w:pPr>
        <w:pStyle w:val="FootnoteText"/>
        <w:ind w:left="709" w:hanging="709"/>
        <w:jc w:val="both"/>
      </w:pPr>
      <w:r>
        <w:rPr>
          <w:rStyle w:val="FootnoteReference"/>
        </w:rPr>
        <w:footnoteRef/>
      </w:r>
      <w:r>
        <w:t xml:space="preserve"> </w:t>
      </w:r>
      <w:r>
        <w:tab/>
        <w:t>Por ejemplo, teniendo presente la participación de bicicletas en el TMDA, especialmente en los horarios de mayor volumen de tránsito, los ciclistas deberían utilizar los hombros para circular (hoy son prácticamente inexistentes); aunque los hombros no tienen esa finalidad, ello siempre será más seguro que la situación actual.</w:t>
      </w:r>
    </w:p>
  </w:footnote>
  <w:footnote w:id="28">
    <w:p w:rsidR="002239A9" w:rsidRPr="002239A9" w:rsidRDefault="002239A9" w:rsidP="002239A9">
      <w:pPr>
        <w:pStyle w:val="FootnoteText"/>
        <w:ind w:left="706" w:hanging="706"/>
        <w:rPr>
          <w:lang w:val="es-ES_tradnl"/>
        </w:rPr>
      </w:pPr>
      <w:ins w:id="64" w:author="IADB" w:date="2015-05-04T16:12:00Z">
        <w:r>
          <w:rPr>
            <w:rStyle w:val="FootnoteReference"/>
          </w:rPr>
          <w:footnoteRef/>
        </w:r>
        <w:r w:rsidRPr="003C5DC3">
          <w:rPr>
            <w:lang w:val="es-ES_tradnl"/>
          </w:rPr>
          <w:t xml:space="preserve"> </w:t>
        </w:r>
      </w:ins>
      <w:ins w:id="65" w:author="IADB" w:date="2015-05-04T16:13:00Z">
        <w:r w:rsidRPr="003C5DC3">
          <w:rPr>
            <w:lang w:val="es-ES_tradnl"/>
          </w:rPr>
          <w:tab/>
          <w:t>Análisis</w:t>
        </w:r>
      </w:ins>
      <w:ins w:id="66" w:author="IADB" w:date="2015-05-04T16:12:00Z">
        <w:r w:rsidRPr="003C5DC3">
          <w:rPr>
            <w:lang w:val="es-ES_tradnl"/>
          </w:rPr>
          <w:t xml:space="preserve"> de sensibilidad para los segmentos de </w:t>
        </w:r>
      </w:ins>
      <w:ins w:id="67" w:author="IADB" w:date="2015-05-04T16:13:00Z">
        <w:r w:rsidRPr="003C5DC3">
          <w:rPr>
            <w:lang w:val="es-ES_tradnl"/>
          </w:rPr>
          <w:t xml:space="preserve">Croix des </w:t>
        </w:r>
        <w:proofErr w:type="spellStart"/>
        <w:r w:rsidRPr="003C5DC3">
          <w:rPr>
            <w:lang w:val="es-ES_tradnl"/>
          </w:rPr>
          <w:t>Bouquets-Fond</w:t>
        </w:r>
        <w:proofErr w:type="spellEnd"/>
        <w:r w:rsidRPr="003C5DC3">
          <w:rPr>
            <w:lang w:val="es-ES_tradnl"/>
          </w:rPr>
          <w:t xml:space="preserve"> </w:t>
        </w:r>
        <w:proofErr w:type="spellStart"/>
        <w:r w:rsidRPr="003C5DC3">
          <w:rPr>
            <w:lang w:val="es-ES_tradnl"/>
          </w:rPr>
          <w:t>Parisien</w:t>
        </w:r>
        <w:proofErr w:type="spellEnd"/>
        <w:r w:rsidRPr="003C5DC3">
          <w:rPr>
            <w:lang w:val="es-ES_tradnl"/>
          </w:rPr>
          <w:t xml:space="preserve">, </w:t>
        </w:r>
        <w:proofErr w:type="spellStart"/>
        <w:r w:rsidRPr="003C5DC3">
          <w:rPr>
            <w:lang w:val="es-ES_tradnl"/>
          </w:rPr>
          <w:t>Gonaives-Ennery</w:t>
        </w:r>
        <w:proofErr w:type="spellEnd"/>
        <w:r w:rsidRPr="003C5DC3">
          <w:rPr>
            <w:lang w:val="es-ES_tradnl"/>
          </w:rPr>
          <w:t xml:space="preserve">, </w:t>
        </w:r>
        <w:proofErr w:type="spellStart"/>
        <w:r w:rsidRPr="003C5DC3">
          <w:rPr>
            <w:lang w:val="es-ES_tradnl"/>
          </w:rPr>
          <w:t>Ennery-Plaisance</w:t>
        </w:r>
        <w:proofErr w:type="spellEnd"/>
        <w:r w:rsidRPr="003C5DC3">
          <w:rPr>
            <w:lang w:val="es-ES_tradnl"/>
          </w:rPr>
          <w:t xml:space="preserve">, </w:t>
        </w:r>
        <w:proofErr w:type="spellStart"/>
        <w:r w:rsidRPr="003C5DC3">
          <w:rPr>
            <w:lang w:val="es-ES_tradnl"/>
          </w:rPr>
          <w:t>Plaisance</w:t>
        </w:r>
        <w:proofErr w:type="spellEnd"/>
        <w:r w:rsidRPr="003C5DC3">
          <w:rPr>
            <w:lang w:val="es-ES_tradnl"/>
          </w:rPr>
          <w:t xml:space="preserve">-Camp </w:t>
        </w:r>
        <w:proofErr w:type="spellStart"/>
        <w:r w:rsidRPr="003C5DC3">
          <w:rPr>
            <w:lang w:val="es-ES_tradnl"/>
          </w:rPr>
          <w:t>Coq</w:t>
        </w:r>
      </w:ins>
      <w:proofErr w:type="spellEnd"/>
      <w:ins w:id="68" w:author="IADB" w:date="2015-05-04T16:14:00Z">
        <w:r w:rsidRPr="003C5DC3">
          <w:rPr>
            <w:lang w:val="es-ES_tradnl"/>
          </w:rPr>
          <w:t xml:space="preserve"> fueron realizados utilizando el </w:t>
        </w:r>
        <w:r w:rsidR="003C5DC3">
          <w:rPr>
            <w:lang w:val="es-ES_tradnl"/>
          </w:rPr>
          <w:t>supuesto clásico de variación de 10%</w:t>
        </w:r>
        <w:bookmarkStart w:id="69" w:name="_GoBack"/>
        <w:bookmarkEnd w:id="69"/>
        <w:r w:rsidR="003C5DC3">
          <w:rPr>
            <w:lang w:val="es-ES_tradnl"/>
          </w:rPr>
          <w:t>.</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D90" w:rsidRDefault="00433D90" w:rsidP="00133CD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33D90" w:rsidRDefault="00433D9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D90" w:rsidRPr="00E733DF" w:rsidRDefault="00433D90" w:rsidP="00133CDE">
    <w:pPr>
      <w:pStyle w:val="Header"/>
      <w:jc w:val="cent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800954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DAB7FC9"/>
    <w:multiLevelType w:val="multilevel"/>
    <w:tmpl w:val="0656918C"/>
    <w:lvl w:ilvl="0">
      <w:start w:val="1"/>
      <w:numFmt w:val="upperRoman"/>
      <w:pStyle w:val="Chapter"/>
      <w:lvlText w:val="%1."/>
      <w:lvlJc w:val="center"/>
      <w:pPr>
        <w:tabs>
          <w:tab w:val="num" w:pos="648"/>
        </w:tabs>
        <w:ind w:left="0" w:firstLine="288"/>
      </w:pPr>
      <w:rPr>
        <w:rFonts w:hint="default"/>
        <w:b/>
        <w:i w:val="0"/>
      </w:rPr>
    </w:lvl>
    <w:lvl w:ilvl="1">
      <w:start w:val="1"/>
      <w:numFmt w:val="decimal"/>
      <w:pStyle w:val="Paragraph"/>
      <w:isLgl/>
      <w:lvlText w:val="%1.%2"/>
      <w:lvlJc w:val="left"/>
      <w:pPr>
        <w:tabs>
          <w:tab w:val="num" w:pos="720"/>
        </w:tabs>
        <w:ind w:left="720" w:hanging="720"/>
      </w:pPr>
      <w:rPr>
        <w:rFonts w:hint="default"/>
        <w:b w:val="0"/>
        <w:i w:val="0"/>
        <w:color w:val="000000"/>
        <w:sz w:val="24"/>
        <w:szCs w:val="24"/>
      </w:rPr>
    </w:lvl>
    <w:lvl w:ilvl="2">
      <w:start w:val="1"/>
      <w:numFmt w:val="lowerLetter"/>
      <w:lvlText w:val="(%3)"/>
      <w:lvlJc w:val="left"/>
      <w:pPr>
        <w:tabs>
          <w:tab w:val="num" w:pos="648"/>
        </w:tabs>
        <w:ind w:left="648" w:hanging="360"/>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
    <w:nsid w:val="12C07B9F"/>
    <w:multiLevelType w:val="multilevel"/>
    <w:tmpl w:val="4B6AAF28"/>
    <w:lvl w:ilvl="0">
      <w:start w:val="1"/>
      <w:numFmt w:val="decimal"/>
      <w:lvlText w:val="%1."/>
      <w:lvlJc w:val="left"/>
      <w:pPr>
        <w:tabs>
          <w:tab w:val="num" w:pos="705"/>
        </w:tabs>
        <w:ind w:left="705" w:hanging="705"/>
      </w:pPr>
      <w:rPr>
        <w:rFonts w:hint="default"/>
        <w:sz w:val="24"/>
        <w:szCs w:val="24"/>
      </w:rPr>
    </w:lvl>
    <w:lvl w:ilvl="1">
      <w:start w:val="1"/>
      <w:numFmt w:val="decimal"/>
      <w:isLgl/>
      <w:lvlText w:val="%1.%2"/>
      <w:lvlJc w:val="left"/>
      <w:pPr>
        <w:tabs>
          <w:tab w:val="num" w:pos="360"/>
        </w:tabs>
        <w:ind w:left="360" w:hanging="360"/>
      </w:pPr>
      <w:rPr>
        <w:rFonts w:ascii="Times New Roman" w:hAnsi="Times New Roman" w:cs="Times New Roman" w:hint="default"/>
        <w:b w:val="0"/>
        <w:color w:val="auto"/>
        <w:sz w:val="24"/>
        <w:szCs w:val="24"/>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nsid w:val="162833CA"/>
    <w:multiLevelType w:val="hybridMultilevel"/>
    <w:tmpl w:val="D4265F9C"/>
    <w:lvl w:ilvl="0" w:tplc="118C98C8">
      <w:start w:val="1"/>
      <w:numFmt w:val="lowerLetter"/>
      <w:lvlText w:val="(%1)"/>
      <w:lvlJc w:val="left"/>
      <w:pPr>
        <w:tabs>
          <w:tab w:val="num" w:pos="1068"/>
        </w:tabs>
        <w:ind w:left="1068" w:hanging="360"/>
      </w:pPr>
      <w:rPr>
        <w:rFonts w:hint="default"/>
      </w:rPr>
    </w:lvl>
    <w:lvl w:ilvl="1" w:tplc="080A0019" w:tentative="1">
      <w:start w:val="1"/>
      <w:numFmt w:val="lowerLetter"/>
      <w:lvlText w:val="%2."/>
      <w:lvlJc w:val="left"/>
      <w:pPr>
        <w:tabs>
          <w:tab w:val="num" w:pos="1788"/>
        </w:tabs>
        <w:ind w:left="1788" w:hanging="360"/>
      </w:pPr>
    </w:lvl>
    <w:lvl w:ilvl="2" w:tplc="080A001B" w:tentative="1">
      <w:start w:val="1"/>
      <w:numFmt w:val="lowerRoman"/>
      <w:lvlText w:val="%3."/>
      <w:lvlJc w:val="right"/>
      <w:pPr>
        <w:tabs>
          <w:tab w:val="num" w:pos="2508"/>
        </w:tabs>
        <w:ind w:left="2508" w:hanging="180"/>
      </w:pPr>
    </w:lvl>
    <w:lvl w:ilvl="3" w:tplc="080A000F" w:tentative="1">
      <w:start w:val="1"/>
      <w:numFmt w:val="decimal"/>
      <w:lvlText w:val="%4."/>
      <w:lvlJc w:val="left"/>
      <w:pPr>
        <w:tabs>
          <w:tab w:val="num" w:pos="3228"/>
        </w:tabs>
        <w:ind w:left="3228" w:hanging="360"/>
      </w:pPr>
    </w:lvl>
    <w:lvl w:ilvl="4" w:tplc="080A0019" w:tentative="1">
      <w:start w:val="1"/>
      <w:numFmt w:val="lowerLetter"/>
      <w:lvlText w:val="%5."/>
      <w:lvlJc w:val="left"/>
      <w:pPr>
        <w:tabs>
          <w:tab w:val="num" w:pos="3948"/>
        </w:tabs>
        <w:ind w:left="3948" w:hanging="360"/>
      </w:pPr>
    </w:lvl>
    <w:lvl w:ilvl="5" w:tplc="080A001B" w:tentative="1">
      <w:start w:val="1"/>
      <w:numFmt w:val="lowerRoman"/>
      <w:lvlText w:val="%6."/>
      <w:lvlJc w:val="right"/>
      <w:pPr>
        <w:tabs>
          <w:tab w:val="num" w:pos="4668"/>
        </w:tabs>
        <w:ind w:left="4668" w:hanging="180"/>
      </w:pPr>
    </w:lvl>
    <w:lvl w:ilvl="6" w:tplc="080A000F" w:tentative="1">
      <w:start w:val="1"/>
      <w:numFmt w:val="decimal"/>
      <w:lvlText w:val="%7."/>
      <w:lvlJc w:val="left"/>
      <w:pPr>
        <w:tabs>
          <w:tab w:val="num" w:pos="5388"/>
        </w:tabs>
        <w:ind w:left="5388" w:hanging="360"/>
      </w:pPr>
    </w:lvl>
    <w:lvl w:ilvl="7" w:tplc="080A0019" w:tentative="1">
      <w:start w:val="1"/>
      <w:numFmt w:val="lowerLetter"/>
      <w:lvlText w:val="%8."/>
      <w:lvlJc w:val="left"/>
      <w:pPr>
        <w:tabs>
          <w:tab w:val="num" w:pos="6108"/>
        </w:tabs>
        <w:ind w:left="6108" w:hanging="360"/>
      </w:pPr>
    </w:lvl>
    <w:lvl w:ilvl="8" w:tplc="080A001B" w:tentative="1">
      <w:start w:val="1"/>
      <w:numFmt w:val="lowerRoman"/>
      <w:lvlText w:val="%9."/>
      <w:lvlJc w:val="right"/>
      <w:pPr>
        <w:tabs>
          <w:tab w:val="num" w:pos="6828"/>
        </w:tabs>
        <w:ind w:left="6828" w:hanging="180"/>
      </w:pPr>
    </w:lvl>
  </w:abstractNum>
  <w:abstractNum w:abstractNumId="4">
    <w:nsid w:val="19AB7565"/>
    <w:multiLevelType w:val="hybridMultilevel"/>
    <w:tmpl w:val="A522A90C"/>
    <w:lvl w:ilvl="0" w:tplc="33E42A50">
      <w:start w:val="1"/>
      <w:numFmt w:val="lowerLetter"/>
      <w:lvlText w:val="(%1)"/>
      <w:lvlJc w:val="left"/>
      <w:pPr>
        <w:ind w:left="1068" w:hanging="360"/>
      </w:pPr>
      <w:rPr>
        <w:rFonts w:hint="default"/>
      </w:rPr>
    </w:lvl>
    <w:lvl w:ilvl="1" w:tplc="380A0019" w:tentative="1">
      <w:start w:val="1"/>
      <w:numFmt w:val="lowerLetter"/>
      <w:lvlText w:val="%2."/>
      <w:lvlJc w:val="left"/>
      <w:pPr>
        <w:ind w:left="1788" w:hanging="360"/>
      </w:pPr>
    </w:lvl>
    <w:lvl w:ilvl="2" w:tplc="380A001B" w:tentative="1">
      <w:start w:val="1"/>
      <w:numFmt w:val="lowerRoman"/>
      <w:lvlText w:val="%3."/>
      <w:lvlJc w:val="right"/>
      <w:pPr>
        <w:ind w:left="2508" w:hanging="180"/>
      </w:pPr>
    </w:lvl>
    <w:lvl w:ilvl="3" w:tplc="380A000F" w:tentative="1">
      <w:start w:val="1"/>
      <w:numFmt w:val="decimal"/>
      <w:lvlText w:val="%4."/>
      <w:lvlJc w:val="left"/>
      <w:pPr>
        <w:ind w:left="3228" w:hanging="360"/>
      </w:pPr>
    </w:lvl>
    <w:lvl w:ilvl="4" w:tplc="380A0019" w:tentative="1">
      <w:start w:val="1"/>
      <w:numFmt w:val="lowerLetter"/>
      <w:lvlText w:val="%5."/>
      <w:lvlJc w:val="left"/>
      <w:pPr>
        <w:ind w:left="3948" w:hanging="360"/>
      </w:pPr>
    </w:lvl>
    <w:lvl w:ilvl="5" w:tplc="380A001B" w:tentative="1">
      <w:start w:val="1"/>
      <w:numFmt w:val="lowerRoman"/>
      <w:lvlText w:val="%6."/>
      <w:lvlJc w:val="right"/>
      <w:pPr>
        <w:ind w:left="4668" w:hanging="180"/>
      </w:pPr>
    </w:lvl>
    <w:lvl w:ilvl="6" w:tplc="380A000F" w:tentative="1">
      <w:start w:val="1"/>
      <w:numFmt w:val="decimal"/>
      <w:lvlText w:val="%7."/>
      <w:lvlJc w:val="left"/>
      <w:pPr>
        <w:ind w:left="5388" w:hanging="360"/>
      </w:pPr>
    </w:lvl>
    <w:lvl w:ilvl="7" w:tplc="380A0019" w:tentative="1">
      <w:start w:val="1"/>
      <w:numFmt w:val="lowerLetter"/>
      <w:lvlText w:val="%8."/>
      <w:lvlJc w:val="left"/>
      <w:pPr>
        <w:ind w:left="6108" w:hanging="360"/>
      </w:pPr>
    </w:lvl>
    <w:lvl w:ilvl="8" w:tplc="380A001B" w:tentative="1">
      <w:start w:val="1"/>
      <w:numFmt w:val="lowerRoman"/>
      <w:lvlText w:val="%9."/>
      <w:lvlJc w:val="right"/>
      <w:pPr>
        <w:ind w:left="6828" w:hanging="180"/>
      </w:pPr>
    </w:lvl>
  </w:abstractNum>
  <w:abstractNum w:abstractNumId="5">
    <w:nsid w:val="1BB5186E"/>
    <w:multiLevelType w:val="hybridMultilevel"/>
    <w:tmpl w:val="D9089748"/>
    <w:lvl w:ilvl="0" w:tplc="E15AC24E">
      <w:start w:val="1"/>
      <w:numFmt w:val="lowerLetter"/>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6">
    <w:nsid w:val="1DFD325B"/>
    <w:multiLevelType w:val="hybridMultilevel"/>
    <w:tmpl w:val="6CC0A170"/>
    <w:lvl w:ilvl="0" w:tplc="8D3E2EDE">
      <w:start w:val="1"/>
      <w:numFmt w:val="lowerLetter"/>
      <w:lvlText w:val="(%1)"/>
      <w:lvlJc w:val="left"/>
      <w:pPr>
        <w:ind w:left="1068" w:hanging="360"/>
      </w:pPr>
      <w:rPr>
        <w:rFonts w:hint="default"/>
      </w:rPr>
    </w:lvl>
    <w:lvl w:ilvl="1" w:tplc="380A0019">
      <w:start w:val="1"/>
      <w:numFmt w:val="lowerLetter"/>
      <w:lvlText w:val="%2."/>
      <w:lvlJc w:val="left"/>
      <w:pPr>
        <w:ind w:left="1788" w:hanging="360"/>
      </w:pPr>
    </w:lvl>
    <w:lvl w:ilvl="2" w:tplc="380A001B" w:tentative="1">
      <w:start w:val="1"/>
      <w:numFmt w:val="lowerRoman"/>
      <w:lvlText w:val="%3."/>
      <w:lvlJc w:val="right"/>
      <w:pPr>
        <w:ind w:left="2508" w:hanging="180"/>
      </w:pPr>
    </w:lvl>
    <w:lvl w:ilvl="3" w:tplc="380A000F" w:tentative="1">
      <w:start w:val="1"/>
      <w:numFmt w:val="decimal"/>
      <w:lvlText w:val="%4."/>
      <w:lvlJc w:val="left"/>
      <w:pPr>
        <w:ind w:left="3228" w:hanging="360"/>
      </w:pPr>
    </w:lvl>
    <w:lvl w:ilvl="4" w:tplc="380A0019" w:tentative="1">
      <w:start w:val="1"/>
      <w:numFmt w:val="lowerLetter"/>
      <w:lvlText w:val="%5."/>
      <w:lvlJc w:val="left"/>
      <w:pPr>
        <w:ind w:left="3948" w:hanging="360"/>
      </w:pPr>
    </w:lvl>
    <w:lvl w:ilvl="5" w:tplc="380A001B" w:tentative="1">
      <w:start w:val="1"/>
      <w:numFmt w:val="lowerRoman"/>
      <w:lvlText w:val="%6."/>
      <w:lvlJc w:val="right"/>
      <w:pPr>
        <w:ind w:left="4668" w:hanging="180"/>
      </w:pPr>
    </w:lvl>
    <w:lvl w:ilvl="6" w:tplc="380A000F" w:tentative="1">
      <w:start w:val="1"/>
      <w:numFmt w:val="decimal"/>
      <w:lvlText w:val="%7."/>
      <w:lvlJc w:val="left"/>
      <w:pPr>
        <w:ind w:left="5388" w:hanging="360"/>
      </w:pPr>
    </w:lvl>
    <w:lvl w:ilvl="7" w:tplc="380A0019" w:tentative="1">
      <w:start w:val="1"/>
      <w:numFmt w:val="lowerLetter"/>
      <w:lvlText w:val="%8."/>
      <w:lvlJc w:val="left"/>
      <w:pPr>
        <w:ind w:left="6108" w:hanging="360"/>
      </w:pPr>
    </w:lvl>
    <w:lvl w:ilvl="8" w:tplc="380A001B" w:tentative="1">
      <w:start w:val="1"/>
      <w:numFmt w:val="lowerRoman"/>
      <w:lvlText w:val="%9."/>
      <w:lvlJc w:val="right"/>
      <w:pPr>
        <w:ind w:left="6828" w:hanging="180"/>
      </w:pPr>
    </w:lvl>
  </w:abstractNum>
  <w:abstractNum w:abstractNumId="7">
    <w:nsid w:val="1FFE0C7E"/>
    <w:multiLevelType w:val="hybridMultilevel"/>
    <w:tmpl w:val="88E89DF0"/>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21741A53"/>
    <w:multiLevelType w:val="hybridMultilevel"/>
    <w:tmpl w:val="31447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252CBD"/>
    <w:multiLevelType w:val="hybridMultilevel"/>
    <w:tmpl w:val="48DA3F1A"/>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23B212D8"/>
    <w:multiLevelType w:val="hybridMultilevel"/>
    <w:tmpl w:val="582A98D0"/>
    <w:lvl w:ilvl="0" w:tplc="5B149F80">
      <w:start w:val="1"/>
      <w:numFmt w:val="lowerLetter"/>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11">
    <w:nsid w:val="2EE6663A"/>
    <w:multiLevelType w:val="hybridMultilevel"/>
    <w:tmpl w:val="005ACD2E"/>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3DD60DF8"/>
    <w:multiLevelType w:val="hybridMultilevel"/>
    <w:tmpl w:val="22E27D8A"/>
    <w:lvl w:ilvl="0" w:tplc="380A0015">
      <w:start w:val="1"/>
      <w:numFmt w:val="upperLetter"/>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3">
    <w:nsid w:val="42A62DD2"/>
    <w:multiLevelType w:val="hybridMultilevel"/>
    <w:tmpl w:val="2D742AB8"/>
    <w:lvl w:ilvl="0" w:tplc="63CA9CAE">
      <w:start w:val="1"/>
      <w:numFmt w:val="lowerLetter"/>
      <w:lvlText w:val="(%1)"/>
      <w:lvlJc w:val="left"/>
      <w:pPr>
        <w:tabs>
          <w:tab w:val="num" w:pos="1068"/>
        </w:tabs>
        <w:ind w:left="1068" w:hanging="360"/>
      </w:pPr>
      <w:rPr>
        <w:rFonts w:hint="default"/>
      </w:rPr>
    </w:lvl>
    <w:lvl w:ilvl="1" w:tplc="080A0019" w:tentative="1">
      <w:start w:val="1"/>
      <w:numFmt w:val="lowerLetter"/>
      <w:lvlText w:val="%2."/>
      <w:lvlJc w:val="left"/>
      <w:pPr>
        <w:tabs>
          <w:tab w:val="num" w:pos="1788"/>
        </w:tabs>
        <w:ind w:left="1788" w:hanging="360"/>
      </w:pPr>
    </w:lvl>
    <w:lvl w:ilvl="2" w:tplc="080A001B" w:tentative="1">
      <w:start w:val="1"/>
      <w:numFmt w:val="lowerRoman"/>
      <w:lvlText w:val="%3."/>
      <w:lvlJc w:val="right"/>
      <w:pPr>
        <w:tabs>
          <w:tab w:val="num" w:pos="2508"/>
        </w:tabs>
        <w:ind w:left="2508" w:hanging="180"/>
      </w:pPr>
    </w:lvl>
    <w:lvl w:ilvl="3" w:tplc="080A000F" w:tentative="1">
      <w:start w:val="1"/>
      <w:numFmt w:val="decimal"/>
      <w:lvlText w:val="%4."/>
      <w:lvlJc w:val="left"/>
      <w:pPr>
        <w:tabs>
          <w:tab w:val="num" w:pos="3228"/>
        </w:tabs>
        <w:ind w:left="3228" w:hanging="360"/>
      </w:pPr>
    </w:lvl>
    <w:lvl w:ilvl="4" w:tplc="080A0019" w:tentative="1">
      <w:start w:val="1"/>
      <w:numFmt w:val="lowerLetter"/>
      <w:lvlText w:val="%5."/>
      <w:lvlJc w:val="left"/>
      <w:pPr>
        <w:tabs>
          <w:tab w:val="num" w:pos="3948"/>
        </w:tabs>
        <w:ind w:left="3948" w:hanging="360"/>
      </w:pPr>
    </w:lvl>
    <w:lvl w:ilvl="5" w:tplc="080A001B" w:tentative="1">
      <w:start w:val="1"/>
      <w:numFmt w:val="lowerRoman"/>
      <w:lvlText w:val="%6."/>
      <w:lvlJc w:val="right"/>
      <w:pPr>
        <w:tabs>
          <w:tab w:val="num" w:pos="4668"/>
        </w:tabs>
        <w:ind w:left="4668" w:hanging="180"/>
      </w:pPr>
    </w:lvl>
    <w:lvl w:ilvl="6" w:tplc="080A000F" w:tentative="1">
      <w:start w:val="1"/>
      <w:numFmt w:val="decimal"/>
      <w:lvlText w:val="%7."/>
      <w:lvlJc w:val="left"/>
      <w:pPr>
        <w:tabs>
          <w:tab w:val="num" w:pos="5388"/>
        </w:tabs>
        <w:ind w:left="5388" w:hanging="360"/>
      </w:pPr>
    </w:lvl>
    <w:lvl w:ilvl="7" w:tplc="080A0019" w:tentative="1">
      <w:start w:val="1"/>
      <w:numFmt w:val="lowerLetter"/>
      <w:lvlText w:val="%8."/>
      <w:lvlJc w:val="left"/>
      <w:pPr>
        <w:tabs>
          <w:tab w:val="num" w:pos="6108"/>
        </w:tabs>
        <w:ind w:left="6108" w:hanging="360"/>
      </w:pPr>
    </w:lvl>
    <w:lvl w:ilvl="8" w:tplc="080A001B" w:tentative="1">
      <w:start w:val="1"/>
      <w:numFmt w:val="lowerRoman"/>
      <w:lvlText w:val="%9."/>
      <w:lvlJc w:val="right"/>
      <w:pPr>
        <w:tabs>
          <w:tab w:val="num" w:pos="6828"/>
        </w:tabs>
        <w:ind w:left="6828" w:hanging="180"/>
      </w:pPr>
    </w:lvl>
  </w:abstractNum>
  <w:abstractNum w:abstractNumId="14">
    <w:nsid w:val="43D924B0"/>
    <w:multiLevelType w:val="hybridMultilevel"/>
    <w:tmpl w:val="5DEA6288"/>
    <w:lvl w:ilvl="0" w:tplc="BC4091D6">
      <w:start w:val="1"/>
      <w:numFmt w:val="lowerLetter"/>
      <w:lvlText w:val="(%1)"/>
      <w:lvlJc w:val="left"/>
      <w:pPr>
        <w:tabs>
          <w:tab w:val="num" w:pos="1069"/>
        </w:tabs>
        <w:ind w:left="1069" w:hanging="360"/>
      </w:pPr>
      <w:rPr>
        <w:rFonts w:hint="default"/>
      </w:rPr>
    </w:lvl>
    <w:lvl w:ilvl="1" w:tplc="080A0019" w:tentative="1">
      <w:start w:val="1"/>
      <w:numFmt w:val="lowerLetter"/>
      <w:lvlText w:val="%2."/>
      <w:lvlJc w:val="left"/>
      <w:pPr>
        <w:tabs>
          <w:tab w:val="num" w:pos="1789"/>
        </w:tabs>
        <w:ind w:left="1789" w:hanging="360"/>
      </w:pPr>
    </w:lvl>
    <w:lvl w:ilvl="2" w:tplc="080A001B" w:tentative="1">
      <w:start w:val="1"/>
      <w:numFmt w:val="lowerRoman"/>
      <w:lvlText w:val="%3."/>
      <w:lvlJc w:val="right"/>
      <w:pPr>
        <w:tabs>
          <w:tab w:val="num" w:pos="2509"/>
        </w:tabs>
        <w:ind w:left="2509" w:hanging="180"/>
      </w:pPr>
    </w:lvl>
    <w:lvl w:ilvl="3" w:tplc="080A000F" w:tentative="1">
      <w:start w:val="1"/>
      <w:numFmt w:val="decimal"/>
      <w:lvlText w:val="%4."/>
      <w:lvlJc w:val="left"/>
      <w:pPr>
        <w:tabs>
          <w:tab w:val="num" w:pos="3229"/>
        </w:tabs>
        <w:ind w:left="3229" w:hanging="360"/>
      </w:pPr>
    </w:lvl>
    <w:lvl w:ilvl="4" w:tplc="080A0019" w:tentative="1">
      <w:start w:val="1"/>
      <w:numFmt w:val="lowerLetter"/>
      <w:lvlText w:val="%5."/>
      <w:lvlJc w:val="left"/>
      <w:pPr>
        <w:tabs>
          <w:tab w:val="num" w:pos="3949"/>
        </w:tabs>
        <w:ind w:left="3949" w:hanging="360"/>
      </w:pPr>
    </w:lvl>
    <w:lvl w:ilvl="5" w:tplc="080A001B" w:tentative="1">
      <w:start w:val="1"/>
      <w:numFmt w:val="lowerRoman"/>
      <w:lvlText w:val="%6."/>
      <w:lvlJc w:val="right"/>
      <w:pPr>
        <w:tabs>
          <w:tab w:val="num" w:pos="4669"/>
        </w:tabs>
        <w:ind w:left="4669" w:hanging="180"/>
      </w:pPr>
    </w:lvl>
    <w:lvl w:ilvl="6" w:tplc="080A000F" w:tentative="1">
      <w:start w:val="1"/>
      <w:numFmt w:val="decimal"/>
      <w:lvlText w:val="%7."/>
      <w:lvlJc w:val="left"/>
      <w:pPr>
        <w:tabs>
          <w:tab w:val="num" w:pos="5389"/>
        </w:tabs>
        <w:ind w:left="5389" w:hanging="360"/>
      </w:pPr>
    </w:lvl>
    <w:lvl w:ilvl="7" w:tplc="080A0019" w:tentative="1">
      <w:start w:val="1"/>
      <w:numFmt w:val="lowerLetter"/>
      <w:lvlText w:val="%8."/>
      <w:lvlJc w:val="left"/>
      <w:pPr>
        <w:tabs>
          <w:tab w:val="num" w:pos="6109"/>
        </w:tabs>
        <w:ind w:left="6109" w:hanging="360"/>
      </w:pPr>
    </w:lvl>
    <w:lvl w:ilvl="8" w:tplc="080A001B" w:tentative="1">
      <w:start w:val="1"/>
      <w:numFmt w:val="lowerRoman"/>
      <w:lvlText w:val="%9."/>
      <w:lvlJc w:val="right"/>
      <w:pPr>
        <w:tabs>
          <w:tab w:val="num" w:pos="6829"/>
        </w:tabs>
        <w:ind w:left="6829" w:hanging="180"/>
      </w:pPr>
    </w:lvl>
  </w:abstractNum>
  <w:abstractNum w:abstractNumId="15">
    <w:nsid w:val="4B095BB8"/>
    <w:multiLevelType w:val="multilevel"/>
    <w:tmpl w:val="4CC6AA8C"/>
    <w:lvl w:ilvl="0">
      <w:start w:val="1"/>
      <w:numFmt w:val="decimal"/>
      <w:lvlText w:val="%1."/>
      <w:lvlJc w:val="left"/>
      <w:pPr>
        <w:ind w:left="720" w:hanging="360"/>
      </w:pPr>
      <w:rPr>
        <w:rFonts w:hint="default"/>
        <w:sz w:val="24"/>
        <w:szCs w:val="24"/>
      </w:rPr>
    </w:lvl>
    <w:lvl w:ilvl="1">
      <w:start w:val="1"/>
      <w:numFmt w:val="decimal"/>
      <w:isLgl/>
      <w:lvlText w:val="%1.%2"/>
      <w:lvlJc w:val="left"/>
      <w:pPr>
        <w:ind w:left="1068" w:hanging="708"/>
      </w:pPr>
      <w:rPr>
        <w:rFonts w:ascii="Times New Roman" w:hAnsi="Times New Roman" w:cs="Times New Roman" w:hint="default"/>
        <w:b w:val="0"/>
        <w:sz w:val="24"/>
        <w:szCs w:val="24"/>
      </w:rPr>
    </w:lvl>
    <w:lvl w:ilvl="2">
      <w:start w:val="1"/>
      <w:numFmt w:val="decimal"/>
      <w:isLgl/>
      <w:lvlText w:val="%1.%2.%3"/>
      <w:lvlJc w:val="left"/>
      <w:pPr>
        <w:ind w:left="143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4B8313F2"/>
    <w:multiLevelType w:val="hybridMultilevel"/>
    <w:tmpl w:val="E68C0436"/>
    <w:lvl w:ilvl="0" w:tplc="53764B9A">
      <w:start w:val="1"/>
      <w:numFmt w:val="lowerLetter"/>
      <w:lvlText w:val="(%1)"/>
      <w:lvlJc w:val="left"/>
      <w:pPr>
        <w:tabs>
          <w:tab w:val="num" w:pos="1068"/>
        </w:tabs>
        <w:ind w:left="1068" w:hanging="360"/>
      </w:pPr>
      <w:rPr>
        <w:rFonts w:hint="default"/>
      </w:rPr>
    </w:lvl>
    <w:lvl w:ilvl="1" w:tplc="080A0019" w:tentative="1">
      <w:start w:val="1"/>
      <w:numFmt w:val="lowerLetter"/>
      <w:lvlText w:val="%2."/>
      <w:lvlJc w:val="left"/>
      <w:pPr>
        <w:tabs>
          <w:tab w:val="num" w:pos="1788"/>
        </w:tabs>
        <w:ind w:left="1788" w:hanging="360"/>
      </w:pPr>
    </w:lvl>
    <w:lvl w:ilvl="2" w:tplc="080A001B" w:tentative="1">
      <w:start w:val="1"/>
      <w:numFmt w:val="lowerRoman"/>
      <w:lvlText w:val="%3."/>
      <w:lvlJc w:val="right"/>
      <w:pPr>
        <w:tabs>
          <w:tab w:val="num" w:pos="2508"/>
        </w:tabs>
        <w:ind w:left="2508" w:hanging="180"/>
      </w:pPr>
    </w:lvl>
    <w:lvl w:ilvl="3" w:tplc="080A000F" w:tentative="1">
      <w:start w:val="1"/>
      <w:numFmt w:val="decimal"/>
      <w:lvlText w:val="%4."/>
      <w:lvlJc w:val="left"/>
      <w:pPr>
        <w:tabs>
          <w:tab w:val="num" w:pos="3228"/>
        </w:tabs>
        <w:ind w:left="3228" w:hanging="360"/>
      </w:pPr>
    </w:lvl>
    <w:lvl w:ilvl="4" w:tplc="080A0019" w:tentative="1">
      <w:start w:val="1"/>
      <w:numFmt w:val="lowerLetter"/>
      <w:lvlText w:val="%5."/>
      <w:lvlJc w:val="left"/>
      <w:pPr>
        <w:tabs>
          <w:tab w:val="num" w:pos="3948"/>
        </w:tabs>
        <w:ind w:left="3948" w:hanging="360"/>
      </w:pPr>
    </w:lvl>
    <w:lvl w:ilvl="5" w:tplc="080A001B" w:tentative="1">
      <w:start w:val="1"/>
      <w:numFmt w:val="lowerRoman"/>
      <w:lvlText w:val="%6."/>
      <w:lvlJc w:val="right"/>
      <w:pPr>
        <w:tabs>
          <w:tab w:val="num" w:pos="4668"/>
        </w:tabs>
        <w:ind w:left="4668" w:hanging="180"/>
      </w:pPr>
    </w:lvl>
    <w:lvl w:ilvl="6" w:tplc="080A000F" w:tentative="1">
      <w:start w:val="1"/>
      <w:numFmt w:val="decimal"/>
      <w:lvlText w:val="%7."/>
      <w:lvlJc w:val="left"/>
      <w:pPr>
        <w:tabs>
          <w:tab w:val="num" w:pos="5388"/>
        </w:tabs>
        <w:ind w:left="5388" w:hanging="360"/>
      </w:pPr>
    </w:lvl>
    <w:lvl w:ilvl="7" w:tplc="080A0019" w:tentative="1">
      <w:start w:val="1"/>
      <w:numFmt w:val="lowerLetter"/>
      <w:lvlText w:val="%8."/>
      <w:lvlJc w:val="left"/>
      <w:pPr>
        <w:tabs>
          <w:tab w:val="num" w:pos="6108"/>
        </w:tabs>
        <w:ind w:left="6108" w:hanging="360"/>
      </w:pPr>
    </w:lvl>
    <w:lvl w:ilvl="8" w:tplc="080A001B" w:tentative="1">
      <w:start w:val="1"/>
      <w:numFmt w:val="lowerRoman"/>
      <w:lvlText w:val="%9."/>
      <w:lvlJc w:val="right"/>
      <w:pPr>
        <w:tabs>
          <w:tab w:val="num" w:pos="6828"/>
        </w:tabs>
        <w:ind w:left="6828" w:hanging="180"/>
      </w:pPr>
    </w:lvl>
  </w:abstractNum>
  <w:abstractNum w:abstractNumId="17">
    <w:nsid w:val="4D3C2D42"/>
    <w:multiLevelType w:val="hybridMultilevel"/>
    <w:tmpl w:val="EF16DA80"/>
    <w:lvl w:ilvl="0" w:tplc="01FC8306">
      <w:start w:val="1"/>
      <w:numFmt w:val="lowerLetter"/>
      <w:lvlText w:val="(%1)"/>
      <w:lvlJc w:val="left"/>
      <w:pPr>
        <w:ind w:left="1068" w:hanging="360"/>
      </w:pPr>
      <w:rPr>
        <w:rFonts w:hint="default"/>
      </w:rPr>
    </w:lvl>
    <w:lvl w:ilvl="1" w:tplc="380A0019" w:tentative="1">
      <w:start w:val="1"/>
      <w:numFmt w:val="lowerLetter"/>
      <w:lvlText w:val="%2."/>
      <w:lvlJc w:val="left"/>
      <w:pPr>
        <w:ind w:left="1788" w:hanging="360"/>
      </w:pPr>
    </w:lvl>
    <w:lvl w:ilvl="2" w:tplc="380A001B" w:tentative="1">
      <w:start w:val="1"/>
      <w:numFmt w:val="lowerRoman"/>
      <w:lvlText w:val="%3."/>
      <w:lvlJc w:val="right"/>
      <w:pPr>
        <w:ind w:left="2508" w:hanging="180"/>
      </w:pPr>
    </w:lvl>
    <w:lvl w:ilvl="3" w:tplc="380A000F" w:tentative="1">
      <w:start w:val="1"/>
      <w:numFmt w:val="decimal"/>
      <w:lvlText w:val="%4."/>
      <w:lvlJc w:val="left"/>
      <w:pPr>
        <w:ind w:left="3228" w:hanging="360"/>
      </w:pPr>
    </w:lvl>
    <w:lvl w:ilvl="4" w:tplc="380A0019" w:tentative="1">
      <w:start w:val="1"/>
      <w:numFmt w:val="lowerLetter"/>
      <w:lvlText w:val="%5."/>
      <w:lvlJc w:val="left"/>
      <w:pPr>
        <w:ind w:left="3948" w:hanging="360"/>
      </w:pPr>
    </w:lvl>
    <w:lvl w:ilvl="5" w:tplc="380A001B" w:tentative="1">
      <w:start w:val="1"/>
      <w:numFmt w:val="lowerRoman"/>
      <w:lvlText w:val="%6."/>
      <w:lvlJc w:val="right"/>
      <w:pPr>
        <w:ind w:left="4668" w:hanging="180"/>
      </w:pPr>
    </w:lvl>
    <w:lvl w:ilvl="6" w:tplc="380A000F" w:tentative="1">
      <w:start w:val="1"/>
      <w:numFmt w:val="decimal"/>
      <w:lvlText w:val="%7."/>
      <w:lvlJc w:val="left"/>
      <w:pPr>
        <w:ind w:left="5388" w:hanging="360"/>
      </w:pPr>
    </w:lvl>
    <w:lvl w:ilvl="7" w:tplc="380A0019" w:tentative="1">
      <w:start w:val="1"/>
      <w:numFmt w:val="lowerLetter"/>
      <w:lvlText w:val="%8."/>
      <w:lvlJc w:val="left"/>
      <w:pPr>
        <w:ind w:left="6108" w:hanging="360"/>
      </w:pPr>
    </w:lvl>
    <w:lvl w:ilvl="8" w:tplc="380A001B" w:tentative="1">
      <w:start w:val="1"/>
      <w:numFmt w:val="lowerRoman"/>
      <w:lvlText w:val="%9."/>
      <w:lvlJc w:val="right"/>
      <w:pPr>
        <w:ind w:left="6828" w:hanging="180"/>
      </w:pPr>
    </w:lvl>
  </w:abstractNum>
  <w:abstractNum w:abstractNumId="18">
    <w:nsid w:val="5BBE42D1"/>
    <w:multiLevelType w:val="hybridMultilevel"/>
    <w:tmpl w:val="82EAED06"/>
    <w:lvl w:ilvl="0" w:tplc="988255B6">
      <w:start w:val="1"/>
      <w:numFmt w:val="lowerLetter"/>
      <w:lvlText w:val="(%1)"/>
      <w:lvlJc w:val="left"/>
      <w:pPr>
        <w:tabs>
          <w:tab w:val="num" w:pos="1069"/>
        </w:tabs>
        <w:ind w:left="1069" w:hanging="360"/>
      </w:pPr>
      <w:rPr>
        <w:rFonts w:hint="default"/>
      </w:rPr>
    </w:lvl>
    <w:lvl w:ilvl="1" w:tplc="080A0019" w:tentative="1">
      <w:start w:val="1"/>
      <w:numFmt w:val="lowerLetter"/>
      <w:lvlText w:val="%2."/>
      <w:lvlJc w:val="left"/>
      <w:pPr>
        <w:tabs>
          <w:tab w:val="num" w:pos="1789"/>
        </w:tabs>
        <w:ind w:left="1789" w:hanging="360"/>
      </w:pPr>
    </w:lvl>
    <w:lvl w:ilvl="2" w:tplc="080A001B" w:tentative="1">
      <w:start w:val="1"/>
      <w:numFmt w:val="lowerRoman"/>
      <w:lvlText w:val="%3."/>
      <w:lvlJc w:val="right"/>
      <w:pPr>
        <w:tabs>
          <w:tab w:val="num" w:pos="2509"/>
        </w:tabs>
        <w:ind w:left="2509" w:hanging="180"/>
      </w:pPr>
    </w:lvl>
    <w:lvl w:ilvl="3" w:tplc="080A000F" w:tentative="1">
      <w:start w:val="1"/>
      <w:numFmt w:val="decimal"/>
      <w:lvlText w:val="%4."/>
      <w:lvlJc w:val="left"/>
      <w:pPr>
        <w:tabs>
          <w:tab w:val="num" w:pos="3229"/>
        </w:tabs>
        <w:ind w:left="3229" w:hanging="360"/>
      </w:pPr>
    </w:lvl>
    <w:lvl w:ilvl="4" w:tplc="080A0019" w:tentative="1">
      <w:start w:val="1"/>
      <w:numFmt w:val="lowerLetter"/>
      <w:lvlText w:val="%5."/>
      <w:lvlJc w:val="left"/>
      <w:pPr>
        <w:tabs>
          <w:tab w:val="num" w:pos="3949"/>
        </w:tabs>
        <w:ind w:left="3949" w:hanging="360"/>
      </w:pPr>
    </w:lvl>
    <w:lvl w:ilvl="5" w:tplc="080A001B" w:tentative="1">
      <w:start w:val="1"/>
      <w:numFmt w:val="lowerRoman"/>
      <w:lvlText w:val="%6."/>
      <w:lvlJc w:val="right"/>
      <w:pPr>
        <w:tabs>
          <w:tab w:val="num" w:pos="4669"/>
        </w:tabs>
        <w:ind w:left="4669" w:hanging="180"/>
      </w:pPr>
    </w:lvl>
    <w:lvl w:ilvl="6" w:tplc="080A000F" w:tentative="1">
      <w:start w:val="1"/>
      <w:numFmt w:val="decimal"/>
      <w:lvlText w:val="%7."/>
      <w:lvlJc w:val="left"/>
      <w:pPr>
        <w:tabs>
          <w:tab w:val="num" w:pos="5389"/>
        </w:tabs>
        <w:ind w:left="5389" w:hanging="360"/>
      </w:pPr>
    </w:lvl>
    <w:lvl w:ilvl="7" w:tplc="080A0019" w:tentative="1">
      <w:start w:val="1"/>
      <w:numFmt w:val="lowerLetter"/>
      <w:lvlText w:val="%8."/>
      <w:lvlJc w:val="left"/>
      <w:pPr>
        <w:tabs>
          <w:tab w:val="num" w:pos="6109"/>
        </w:tabs>
        <w:ind w:left="6109" w:hanging="360"/>
      </w:pPr>
    </w:lvl>
    <w:lvl w:ilvl="8" w:tplc="080A001B" w:tentative="1">
      <w:start w:val="1"/>
      <w:numFmt w:val="lowerRoman"/>
      <w:lvlText w:val="%9."/>
      <w:lvlJc w:val="right"/>
      <w:pPr>
        <w:tabs>
          <w:tab w:val="num" w:pos="6829"/>
        </w:tabs>
        <w:ind w:left="6829" w:hanging="180"/>
      </w:pPr>
    </w:lvl>
  </w:abstractNum>
  <w:abstractNum w:abstractNumId="19">
    <w:nsid w:val="62D67775"/>
    <w:multiLevelType w:val="hybridMultilevel"/>
    <w:tmpl w:val="D97861E0"/>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6AA93266"/>
    <w:multiLevelType w:val="hybridMultilevel"/>
    <w:tmpl w:val="582A98D0"/>
    <w:lvl w:ilvl="0" w:tplc="5B149F80">
      <w:start w:val="1"/>
      <w:numFmt w:val="lowerLetter"/>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21">
    <w:nsid w:val="762A7CBE"/>
    <w:multiLevelType w:val="multilevel"/>
    <w:tmpl w:val="7E6A0DF6"/>
    <w:lvl w:ilvl="0">
      <w:start w:val="1"/>
      <w:numFmt w:val="decimal"/>
      <w:lvlText w:val="%1."/>
      <w:lvlJc w:val="left"/>
      <w:pPr>
        <w:tabs>
          <w:tab w:val="num" w:pos="705"/>
        </w:tabs>
        <w:ind w:left="705" w:hanging="705"/>
      </w:pPr>
      <w:rPr>
        <w:rFonts w:hint="default"/>
        <w:sz w:val="24"/>
        <w:szCs w:val="24"/>
      </w:rPr>
    </w:lvl>
    <w:lvl w:ilvl="1">
      <w:start w:val="1"/>
      <w:numFmt w:val="decimal"/>
      <w:isLgl/>
      <w:lvlText w:val="%1.%2"/>
      <w:lvlJc w:val="left"/>
      <w:pPr>
        <w:tabs>
          <w:tab w:val="num" w:pos="360"/>
        </w:tabs>
        <w:ind w:left="360" w:hanging="360"/>
      </w:pPr>
      <w:rPr>
        <w:rFonts w:ascii="Times New Roman" w:hAnsi="Times New Roman" w:cs="Times New Roman" w:hint="default"/>
        <w:b w:val="0"/>
        <w:sz w:val="24"/>
        <w:szCs w:val="24"/>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
    <w:nsid w:val="793E04C8"/>
    <w:multiLevelType w:val="hybridMultilevel"/>
    <w:tmpl w:val="EC1C8BD6"/>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2"/>
  </w:num>
  <w:num w:numId="3">
    <w:abstractNumId w:val="13"/>
  </w:num>
  <w:num w:numId="4">
    <w:abstractNumId w:val="16"/>
  </w:num>
  <w:num w:numId="5">
    <w:abstractNumId w:val="14"/>
  </w:num>
  <w:num w:numId="6">
    <w:abstractNumId w:val="18"/>
  </w:num>
  <w:num w:numId="7">
    <w:abstractNumId w:val="3"/>
  </w:num>
  <w:num w:numId="8">
    <w:abstractNumId w:val="0"/>
  </w:num>
  <w:num w:numId="9">
    <w:abstractNumId w:val="8"/>
  </w:num>
  <w:num w:numId="10">
    <w:abstractNumId w:val="17"/>
  </w:num>
  <w:num w:numId="11">
    <w:abstractNumId w:val="12"/>
  </w:num>
  <w:num w:numId="12">
    <w:abstractNumId w:val="15"/>
  </w:num>
  <w:num w:numId="13">
    <w:abstractNumId w:val="4"/>
  </w:num>
  <w:num w:numId="14">
    <w:abstractNumId w:val="6"/>
  </w:num>
  <w:num w:numId="15">
    <w:abstractNumId w:val="21"/>
  </w:num>
  <w:num w:numId="16">
    <w:abstractNumId w:val="20"/>
  </w:num>
  <w:num w:numId="17">
    <w:abstractNumId w:val="7"/>
  </w:num>
  <w:num w:numId="18">
    <w:abstractNumId w:val="9"/>
  </w:num>
  <w:num w:numId="19">
    <w:abstractNumId w:val="19"/>
  </w:num>
  <w:num w:numId="20">
    <w:abstractNumId w:val="5"/>
  </w:num>
  <w:num w:numId="21">
    <w:abstractNumId w:val="10"/>
  </w:num>
  <w:num w:numId="22">
    <w:abstractNumId w:val="1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isplayHorizontalDrawingGridEvery w:val="2"/>
  <w:noPunctuationKerning/>
  <w:characterSpacingControl w:val="doNotCompress"/>
  <w:hdrShapeDefaults>
    <o:shapedefaults v:ext="edit" spidmax="195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D9D"/>
    <w:rsid w:val="000013D5"/>
    <w:rsid w:val="000026BB"/>
    <w:rsid w:val="00010060"/>
    <w:rsid w:val="0001031E"/>
    <w:rsid w:val="0001212B"/>
    <w:rsid w:val="00013044"/>
    <w:rsid w:val="00014E4B"/>
    <w:rsid w:val="00015A85"/>
    <w:rsid w:val="0002223C"/>
    <w:rsid w:val="00024BBB"/>
    <w:rsid w:val="00026A5B"/>
    <w:rsid w:val="00027A69"/>
    <w:rsid w:val="00034441"/>
    <w:rsid w:val="00035FE4"/>
    <w:rsid w:val="000403B5"/>
    <w:rsid w:val="00042599"/>
    <w:rsid w:val="00044327"/>
    <w:rsid w:val="00044D53"/>
    <w:rsid w:val="00046A62"/>
    <w:rsid w:val="000479A3"/>
    <w:rsid w:val="00051EBD"/>
    <w:rsid w:val="00057166"/>
    <w:rsid w:val="00057211"/>
    <w:rsid w:val="00061FA9"/>
    <w:rsid w:val="00064000"/>
    <w:rsid w:val="00066F64"/>
    <w:rsid w:val="00071775"/>
    <w:rsid w:val="000813E5"/>
    <w:rsid w:val="00081976"/>
    <w:rsid w:val="00081EFA"/>
    <w:rsid w:val="0008320B"/>
    <w:rsid w:val="000970FC"/>
    <w:rsid w:val="000A0343"/>
    <w:rsid w:val="000A3543"/>
    <w:rsid w:val="000A3DEA"/>
    <w:rsid w:val="000A5E28"/>
    <w:rsid w:val="000A677B"/>
    <w:rsid w:val="000A7432"/>
    <w:rsid w:val="000A77E4"/>
    <w:rsid w:val="000A7A8A"/>
    <w:rsid w:val="000B0748"/>
    <w:rsid w:val="000B2B26"/>
    <w:rsid w:val="000B3089"/>
    <w:rsid w:val="000B640F"/>
    <w:rsid w:val="000B748E"/>
    <w:rsid w:val="000C240A"/>
    <w:rsid w:val="000C46DB"/>
    <w:rsid w:val="000C5DD6"/>
    <w:rsid w:val="000C725C"/>
    <w:rsid w:val="000D027B"/>
    <w:rsid w:val="000D2575"/>
    <w:rsid w:val="000D6EA4"/>
    <w:rsid w:val="000E17F5"/>
    <w:rsid w:val="000E3A46"/>
    <w:rsid w:val="000E3A9C"/>
    <w:rsid w:val="000E55D1"/>
    <w:rsid w:val="000E5A9C"/>
    <w:rsid w:val="00101689"/>
    <w:rsid w:val="00103048"/>
    <w:rsid w:val="00104623"/>
    <w:rsid w:val="00107D1D"/>
    <w:rsid w:val="0011718B"/>
    <w:rsid w:val="00121F68"/>
    <w:rsid w:val="00122189"/>
    <w:rsid w:val="001250CB"/>
    <w:rsid w:val="001255D6"/>
    <w:rsid w:val="0012644B"/>
    <w:rsid w:val="00133CDE"/>
    <w:rsid w:val="00133D85"/>
    <w:rsid w:val="00135469"/>
    <w:rsid w:val="00136C53"/>
    <w:rsid w:val="0013726A"/>
    <w:rsid w:val="00137953"/>
    <w:rsid w:val="00146218"/>
    <w:rsid w:val="001538A3"/>
    <w:rsid w:val="00154FC6"/>
    <w:rsid w:val="001667D4"/>
    <w:rsid w:val="00173734"/>
    <w:rsid w:val="00173F5D"/>
    <w:rsid w:val="00192B15"/>
    <w:rsid w:val="001948A3"/>
    <w:rsid w:val="0019618A"/>
    <w:rsid w:val="0019772D"/>
    <w:rsid w:val="001A0EFE"/>
    <w:rsid w:val="001A1E8F"/>
    <w:rsid w:val="001A29BF"/>
    <w:rsid w:val="001A5363"/>
    <w:rsid w:val="001A6605"/>
    <w:rsid w:val="001A730C"/>
    <w:rsid w:val="001B1CF2"/>
    <w:rsid w:val="001B302E"/>
    <w:rsid w:val="001B310C"/>
    <w:rsid w:val="001B4E7A"/>
    <w:rsid w:val="001B5298"/>
    <w:rsid w:val="001B5A4A"/>
    <w:rsid w:val="001C02F9"/>
    <w:rsid w:val="001C0D6A"/>
    <w:rsid w:val="001C27AD"/>
    <w:rsid w:val="001C3B68"/>
    <w:rsid w:val="001C6D5F"/>
    <w:rsid w:val="001D7EFE"/>
    <w:rsid w:val="001E4012"/>
    <w:rsid w:val="001E4C3B"/>
    <w:rsid w:val="001E62B9"/>
    <w:rsid w:val="001E7824"/>
    <w:rsid w:val="001F4622"/>
    <w:rsid w:val="001F4BE7"/>
    <w:rsid w:val="001F5C13"/>
    <w:rsid w:val="001F67E1"/>
    <w:rsid w:val="002115C7"/>
    <w:rsid w:val="002148E6"/>
    <w:rsid w:val="00215198"/>
    <w:rsid w:val="00222CA8"/>
    <w:rsid w:val="002239A9"/>
    <w:rsid w:val="002252A6"/>
    <w:rsid w:val="002260FB"/>
    <w:rsid w:val="00227F0F"/>
    <w:rsid w:val="00230D84"/>
    <w:rsid w:val="00231270"/>
    <w:rsid w:val="00233ECD"/>
    <w:rsid w:val="002346B0"/>
    <w:rsid w:val="00237A40"/>
    <w:rsid w:val="00246236"/>
    <w:rsid w:val="00250D30"/>
    <w:rsid w:val="00251301"/>
    <w:rsid w:val="00253086"/>
    <w:rsid w:val="00264886"/>
    <w:rsid w:val="00265FF5"/>
    <w:rsid w:val="00270B90"/>
    <w:rsid w:val="0027199C"/>
    <w:rsid w:val="002720DB"/>
    <w:rsid w:val="00275958"/>
    <w:rsid w:val="00287EA0"/>
    <w:rsid w:val="00293324"/>
    <w:rsid w:val="00296D26"/>
    <w:rsid w:val="002A1000"/>
    <w:rsid w:val="002A2EED"/>
    <w:rsid w:val="002A6E2D"/>
    <w:rsid w:val="002A6F75"/>
    <w:rsid w:val="002A74B9"/>
    <w:rsid w:val="002A7AC5"/>
    <w:rsid w:val="002B23FB"/>
    <w:rsid w:val="002B2565"/>
    <w:rsid w:val="002C433C"/>
    <w:rsid w:val="002C4BD3"/>
    <w:rsid w:val="002C7CAD"/>
    <w:rsid w:val="002D5F83"/>
    <w:rsid w:val="002D68E6"/>
    <w:rsid w:val="002E1C66"/>
    <w:rsid w:val="002E5F18"/>
    <w:rsid w:val="002F0B63"/>
    <w:rsid w:val="002F35DC"/>
    <w:rsid w:val="002F3D7B"/>
    <w:rsid w:val="002F5A40"/>
    <w:rsid w:val="003026AC"/>
    <w:rsid w:val="00311F1A"/>
    <w:rsid w:val="0031299E"/>
    <w:rsid w:val="003145BE"/>
    <w:rsid w:val="00315776"/>
    <w:rsid w:val="003179FD"/>
    <w:rsid w:val="003204D5"/>
    <w:rsid w:val="00322CC9"/>
    <w:rsid w:val="003238BA"/>
    <w:rsid w:val="00325703"/>
    <w:rsid w:val="00327D26"/>
    <w:rsid w:val="003422EA"/>
    <w:rsid w:val="00350FE0"/>
    <w:rsid w:val="00352217"/>
    <w:rsid w:val="003555C3"/>
    <w:rsid w:val="003555D1"/>
    <w:rsid w:val="00364215"/>
    <w:rsid w:val="003655E7"/>
    <w:rsid w:val="003725F3"/>
    <w:rsid w:val="0037700B"/>
    <w:rsid w:val="00384998"/>
    <w:rsid w:val="00385A24"/>
    <w:rsid w:val="00387783"/>
    <w:rsid w:val="00391D15"/>
    <w:rsid w:val="00395D38"/>
    <w:rsid w:val="003A6506"/>
    <w:rsid w:val="003A652B"/>
    <w:rsid w:val="003B3060"/>
    <w:rsid w:val="003B4D37"/>
    <w:rsid w:val="003C26FE"/>
    <w:rsid w:val="003C4E71"/>
    <w:rsid w:val="003C5AA1"/>
    <w:rsid w:val="003C5DC3"/>
    <w:rsid w:val="003D18C0"/>
    <w:rsid w:val="003D1987"/>
    <w:rsid w:val="003D261A"/>
    <w:rsid w:val="003D2C8C"/>
    <w:rsid w:val="003D2EC8"/>
    <w:rsid w:val="003D4531"/>
    <w:rsid w:val="003D50AB"/>
    <w:rsid w:val="003D757A"/>
    <w:rsid w:val="003E12C1"/>
    <w:rsid w:val="003E144C"/>
    <w:rsid w:val="003E6993"/>
    <w:rsid w:val="003E6AFC"/>
    <w:rsid w:val="003F1060"/>
    <w:rsid w:val="003F1E71"/>
    <w:rsid w:val="004000B9"/>
    <w:rsid w:val="00401591"/>
    <w:rsid w:val="0040171A"/>
    <w:rsid w:val="00402EC4"/>
    <w:rsid w:val="00404691"/>
    <w:rsid w:val="00406625"/>
    <w:rsid w:val="00410BD3"/>
    <w:rsid w:val="00410E56"/>
    <w:rsid w:val="00410F88"/>
    <w:rsid w:val="00411242"/>
    <w:rsid w:val="00412461"/>
    <w:rsid w:val="0041415D"/>
    <w:rsid w:val="004155ED"/>
    <w:rsid w:val="00415736"/>
    <w:rsid w:val="004163AB"/>
    <w:rsid w:val="0041691E"/>
    <w:rsid w:val="0042119B"/>
    <w:rsid w:val="00424922"/>
    <w:rsid w:val="00425A0D"/>
    <w:rsid w:val="0043265B"/>
    <w:rsid w:val="00433580"/>
    <w:rsid w:val="00433D90"/>
    <w:rsid w:val="004343A9"/>
    <w:rsid w:val="00434BD6"/>
    <w:rsid w:val="00437452"/>
    <w:rsid w:val="00441471"/>
    <w:rsid w:val="004418CA"/>
    <w:rsid w:val="00442A79"/>
    <w:rsid w:val="004436C9"/>
    <w:rsid w:val="004459E4"/>
    <w:rsid w:val="00451D2A"/>
    <w:rsid w:val="00457E82"/>
    <w:rsid w:val="00463691"/>
    <w:rsid w:val="004678BA"/>
    <w:rsid w:val="00471653"/>
    <w:rsid w:val="004719E3"/>
    <w:rsid w:val="00471A59"/>
    <w:rsid w:val="00480823"/>
    <w:rsid w:val="00482ADD"/>
    <w:rsid w:val="00486A9E"/>
    <w:rsid w:val="00486D91"/>
    <w:rsid w:val="00487C12"/>
    <w:rsid w:val="00490464"/>
    <w:rsid w:val="00497337"/>
    <w:rsid w:val="004A0EDB"/>
    <w:rsid w:val="004A5316"/>
    <w:rsid w:val="004A5EAD"/>
    <w:rsid w:val="004A7180"/>
    <w:rsid w:val="004A793B"/>
    <w:rsid w:val="004A7EED"/>
    <w:rsid w:val="004B01EB"/>
    <w:rsid w:val="004B1385"/>
    <w:rsid w:val="004B7D05"/>
    <w:rsid w:val="004D4AF9"/>
    <w:rsid w:val="004E2803"/>
    <w:rsid w:val="004F2B3F"/>
    <w:rsid w:val="005135BF"/>
    <w:rsid w:val="00513F79"/>
    <w:rsid w:val="00516ACF"/>
    <w:rsid w:val="005217F3"/>
    <w:rsid w:val="0052540D"/>
    <w:rsid w:val="00525929"/>
    <w:rsid w:val="00526FE4"/>
    <w:rsid w:val="00531B4F"/>
    <w:rsid w:val="00535C40"/>
    <w:rsid w:val="00537313"/>
    <w:rsid w:val="00537986"/>
    <w:rsid w:val="0054271F"/>
    <w:rsid w:val="0054381B"/>
    <w:rsid w:val="00543AF0"/>
    <w:rsid w:val="0054639E"/>
    <w:rsid w:val="005549C6"/>
    <w:rsid w:val="005712AF"/>
    <w:rsid w:val="00574D3D"/>
    <w:rsid w:val="005769D6"/>
    <w:rsid w:val="00591987"/>
    <w:rsid w:val="0059698F"/>
    <w:rsid w:val="005A2BAB"/>
    <w:rsid w:val="005B3790"/>
    <w:rsid w:val="005B3C08"/>
    <w:rsid w:val="005C0781"/>
    <w:rsid w:val="005C1DCE"/>
    <w:rsid w:val="005C3FF0"/>
    <w:rsid w:val="005C5F57"/>
    <w:rsid w:val="005D1CE1"/>
    <w:rsid w:val="005D23EB"/>
    <w:rsid w:val="005D28A7"/>
    <w:rsid w:val="005D5539"/>
    <w:rsid w:val="005E0FEE"/>
    <w:rsid w:val="005E11EB"/>
    <w:rsid w:val="005F31B2"/>
    <w:rsid w:val="005F50E8"/>
    <w:rsid w:val="006023F7"/>
    <w:rsid w:val="00615AF5"/>
    <w:rsid w:val="00620862"/>
    <w:rsid w:val="00623D64"/>
    <w:rsid w:val="00625B53"/>
    <w:rsid w:val="006269D7"/>
    <w:rsid w:val="006275A5"/>
    <w:rsid w:val="00644BC5"/>
    <w:rsid w:val="00646461"/>
    <w:rsid w:val="0065158B"/>
    <w:rsid w:val="00651FC3"/>
    <w:rsid w:val="00652D0E"/>
    <w:rsid w:val="00655616"/>
    <w:rsid w:val="0065649D"/>
    <w:rsid w:val="006669CA"/>
    <w:rsid w:val="00672E6C"/>
    <w:rsid w:val="00673B7E"/>
    <w:rsid w:val="00674A1F"/>
    <w:rsid w:val="00680296"/>
    <w:rsid w:val="00685819"/>
    <w:rsid w:val="00686AD7"/>
    <w:rsid w:val="006905E9"/>
    <w:rsid w:val="00690B31"/>
    <w:rsid w:val="00694384"/>
    <w:rsid w:val="00696838"/>
    <w:rsid w:val="006A3BB7"/>
    <w:rsid w:val="006B602F"/>
    <w:rsid w:val="006B7724"/>
    <w:rsid w:val="006C1D88"/>
    <w:rsid w:val="006C5EA1"/>
    <w:rsid w:val="006D1A9C"/>
    <w:rsid w:val="006D2FE4"/>
    <w:rsid w:val="006D4EA9"/>
    <w:rsid w:val="006E120E"/>
    <w:rsid w:val="006E2C21"/>
    <w:rsid w:val="006E445B"/>
    <w:rsid w:val="006E5560"/>
    <w:rsid w:val="006E6F9D"/>
    <w:rsid w:val="006E739C"/>
    <w:rsid w:val="006F0C51"/>
    <w:rsid w:val="006F77FD"/>
    <w:rsid w:val="006F7CE4"/>
    <w:rsid w:val="00700327"/>
    <w:rsid w:val="00700366"/>
    <w:rsid w:val="00702460"/>
    <w:rsid w:val="007061DA"/>
    <w:rsid w:val="00711050"/>
    <w:rsid w:val="00712106"/>
    <w:rsid w:val="0071214C"/>
    <w:rsid w:val="00712CDA"/>
    <w:rsid w:val="00715875"/>
    <w:rsid w:val="00721589"/>
    <w:rsid w:val="00721A7C"/>
    <w:rsid w:val="00722999"/>
    <w:rsid w:val="0072541D"/>
    <w:rsid w:val="0072571A"/>
    <w:rsid w:val="0072594A"/>
    <w:rsid w:val="00732177"/>
    <w:rsid w:val="007341C0"/>
    <w:rsid w:val="00737600"/>
    <w:rsid w:val="00740750"/>
    <w:rsid w:val="007409EE"/>
    <w:rsid w:val="00741D8C"/>
    <w:rsid w:val="007471C2"/>
    <w:rsid w:val="0075519B"/>
    <w:rsid w:val="007553B4"/>
    <w:rsid w:val="00755707"/>
    <w:rsid w:val="00756566"/>
    <w:rsid w:val="00756BA5"/>
    <w:rsid w:val="00757453"/>
    <w:rsid w:val="007601AE"/>
    <w:rsid w:val="00760C65"/>
    <w:rsid w:val="00762016"/>
    <w:rsid w:val="00764A42"/>
    <w:rsid w:val="00767E7F"/>
    <w:rsid w:val="007738BC"/>
    <w:rsid w:val="00773BD8"/>
    <w:rsid w:val="00784E0C"/>
    <w:rsid w:val="00787AB5"/>
    <w:rsid w:val="0079258D"/>
    <w:rsid w:val="00796CC0"/>
    <w:rsid w:val="00796DED"/>
    <w:rsid w:val="00797C36"/>
    <w:rsid w:val="007B0E88"/>
    <w:rsid w:val="007B2D90"/>
    <w:rsid w:val="007C1F03"/>
    <w:rsid w:val="007C2549"/>
    <w:rsid w:val="007C2C25"/>
    <w:rsid w:val="007C7E7A"/>
    <w:rsid w:val="007D4889"/>
    <w:rsid w:val="007D4B98"/>
    <w:rsid w:val="007E1246"/>
    <w:rsid w:val="007E3112"/>
    <w:rsid w:val="007E5765"/>
    <w:rsid w:val="007E5E68"/>
    <w:rsid w:val="007F0CC2"/>
    <w:rsid w:val="008000EE"/>
    <w:rsid w:val="00802761"/>
    <w:rsid w:val="00805319"/>
    <w:rsid w:val="00806D53"/>
    <w:rsid w:val="00813612"/>
    <w:rsid w:val="008137AC"/>
    <w:rsid w:val="00814FDE"/>
    <w:rsid w:val="00816398"/>
    <w:rsid w:val="00821B00"/>
    <w:rsid w:val="008314A3"/>
    <w:rsid w:val="00832474"/>
    <w:rsid w:val="00832F1E"/>
    <w:rsid w:val="008358AC"/>
    <w:rsid w:val="00835A9B"/>
    <w:rsid w:val="008446F2"/>
    <w:rsid w:val="00844ABE"/>
    <w:rsid w:val="008452AB"/>
    <w:rsid w:val="0085045C"/>
    <w:rsid w:val="008511AD"/>
    <w:rsid w:val="00851B81"/>
    <w:rsid w:val="00851DDC"/>
    <w:rsid w:val="0085342B"/>
    <w:rsid w:val="008535A0"/>
    <w:rsid w:val="00853BC4"/>
    <w:rsid w:val="00855DE0"/>
    <w:rsid w:val="00856A55"/>
    <w:rsid w:val="008619DF"/>
    <w:rsid w:val="0086368A"/>
    <w:rsid w:val="0087302C"/>
    <w:rsid w:val="00873C2B"/>
    <w:rsid w:val="00874DB4"/>
    <w:rsid w:val="00875150"/>
    <w:rsid w:val="00876CE5"/>
    <w:rsid w:val="008809AF"/>
    <w:rsid w:val="00882E00"/>
    <w:rsid w:val="00883718"/>
    <w:rsid w:val="00884C5A"/>
    <w:rsid w:val="008A19CA"/>
    <w:rsid w:val="008A2718"/>
    <w:rsid w:val="008A38A7"/>
    <w:rsid w:val="008A490D"/>
    <w:rsid w:val="008B1378"/>
    <w:rsid w:val="008B2865"/>
    <w:rsid w:val="008B3CC2"/>
    <w:rsid w:val="008B5405"/>
    <w:rsid w:val="008B5A9C"/>
    <w:rsid w:val="008C020C"/>
    <w:rsid w:val="008C0E75"/>
    <w:rsid w:val="008C4EA4"/>
    <w:rsid w:val="008C5B7D"/>
    <w:rsid w:val="008C7879"/>
    <w:rsid w:val="008D10D5"/>
    <w:rsid w:val="008D2224"/>
    <w:rsid w:val="008D4B3E"/>
    <w:rsid w:val="008E0B13"/>
    <w:rsid w:val="008E1013"/>
    <w:rsid w:val="008E474A"/>
    <w:rsid w:val="008E4941"/>
    <w:rsid w:val="008E5DFE"/>
    <w:rsid w:val="008F19EC"/>
    <w:rsid w:val="008F583C"/>
    <w:rsid w:val="009015D1"/>
    <w:rsid w:val="00901CAB"/>
    <w:rsid w:val="0091266D"/>
    <w:rsid w:val="00914888"/>
    <w:rsid w:val="00915B35"/>
    <w:rsid w:val="00916884"/>
    <w:rsid w:val="00916C05"/>
    <w:rsid w:val="00916F3C"/>
    <w:rsid w:val="00917707"/>
    <w:rsid w:val="00921EB3"/>
    <w:rsid w:val="009308A8"/>
    <w:rsid w:val="00935C8D"/>
    <w:rsid w:val="00936214"/>
    <w:rsid w:val="00936462"/>
    <w:rsid w:val="00941C9D"/>
    <w:rsid w:val="009420E8"/>
    <w:rsid w:val="00943D54"/>
    <w:rsid w:val="00943E57"/>
    <w:rsid w:val="00944086"/>
    <w:rsid w:val="00951C19"/>
    <w:rsid w:val="009528E5"/>
    <w:rsid w:val="009631F7"/>
    <w:rsid w:val="00975296"/>
    <w:rsid w:val="009753B3"/>
    <w:rsid w:val="00977ECE"/>
    <w:rsid w:val="00982661"/>
    <w:rsid w:val="00983F0A"/>
    <w:rsid w:val="00984962"/>
    <w:rsid w:val="0098573C"/>
    <w:rsid w:val="0098676E"/>
    <w:rsid w:val="00990E75"/>
    <w:rsid w:val="00993A01"/>
    <w:rsid w:val="00995CC4"/>
    <w:rsid w:val="009A2515"/>
    <w:rsid w:val="009A373E"/>
    <w:rsid w:val="009A5C21"/>
    <w:rsid w:val="009B1968"/>
    <w:rsid w:val="009B3517"/>
    <w:rsid w:val="009B713A"/>
    <w:rsid w:val="009B7FD8"/>
    <w:rsid w:val="009C3F30"/>
    <w:rsid w:val="009D38D0"/>
    <w:rsid w:val="009D4A74"/>
    <w:rsid w:val="009D6A67"/>
    <w:rsid w:val="009D72EB"/>
    <w:rsid w:val="009D737C"/>
    <w:rsid w:val="009E509B"/>
    <w:rsid w:val="009E78AD"/>
    <w:rsid w:val="009F096B"/>
    <w:rsid w:val="009F1882"/>
    <w:rsid w:val="009F302F"/>
    <w:rsid w:val="009F5C8E"/>
    <w:rsid w:val="009F6E36"/>
    <w:rsid w:val="009F7898"/>
    <w:rsid w:val="00A017F1"/>
    <w:rsid w:val="00A0611F"/>
    <w:rsid w:val="00A06A49"/>
    <w:rsid w:val="00A21955"/>
    <w:rsid w:val="00A2548C"/>
    <w:rsid w:val="00A265E0"/>
    <w:rsid w:val="00A32809"/>
    <w:rsid w:val="00A34146"/>
    <w:rsid w:val="00A3467B"/>
    <w:rsid w:val="00A3559A"/>
    <w:rsid w:val="00A3788E"/>
    <w:rsid w:val="00A37A7D"/>
    <w:rsid w:val="00A41F9B"/>
    <w:rsid w:val="00A42B95"/>
    <w:rsid w:val="00A4666D"/>
    <w:rsid w:val="00A47342"/>
    <w:rsid w:val="00A51859"/>
    <w:rsid w:val="00A534FB"/>
    <w:rsid w:val="00A536A5"/>
    <w:rsid w:val="00A5628B"/>
    <w:rsid w:val="00A60DB1"/>
    <w:rsid w:val="00A6607C"/>
    <w:rsid w:val="00A6684C"/>
    <w:rsid w:val="00A71176"/>
    <w:rsid w:val="00A77275"/>
    <w:rsid w:val="00A77F12"/>
    <w:rsid w:val="00A801C7"/>
    <w:rsid w:val="00A80B64"/>
    <w:rsid w:val="00A81E47"/>
    <w:rsid w:val="00A8403D"/>
    <w:rsid w:val="00A869E9"/>
    <w:rsid w:val="00A87C94"/>
    <w:rsid w:val="00A907E2"/>
    <w:rsid w:val="00A90EDB"/>
    <w:rsid w:val="00A920C3"/>
    <w:rsid w:val="00A92A41"/>
    <w:rsid w:val="00A94796"/>
    <w:rsid w:val="00AA6415"/>
    <w:rsid w:val="00AB21D6"/>
    <w:rsid w:val="00AB2689"/>
    <w:rsid w:val="00AB3064"/>
    <w:rsid w:val="00AB4130"/>
    <w:rsid w:val="00AC11C2"/>
    <w:rsid w:val="00AC74F1"/>
    <w:rsid w:val="00AD59B9"/>
    <w:rsid w:val="00AD6DB6"/>
    <w:rsid w:val="00AD7B9A"/>
    <w:rsid w:val="00AE1A12"/>
    <w:rsid w:val="00AE208C"/>
    <w:rsid w:val="00AE2453"/>
    <w:rsid w:val="00AE52BE"/>
    <w:rsid w:val="00AE61D9"/>
    <w:rsid w:val="00AF6D24"/>
    <w:rsid w:val="00B04354"/>
    <w:rsid w:val="00B04BB2"/>
    <w:rsid w:val="00B05931"/>
    <w:rsid w:val="00B10E44"/>
    <w:rsid w:val="00B12645"/>
    <w:rsid w:val="00B13393"/>
    <w:rsid w:val="00B1771F"/>
    <w:rsid w:val="00B177C8"/>
    <w:rsid w:val="00B20706"/>
    <w:rsid w:val="00B27B66"/>
    <w:rsid w:val="00B330F4"/>
    <w:rsid w:val="00B339E0"/>
    <w:rsid w:val="00B418C0"/>
    <w:rsid w:val="00B44D81"/>
    <w:rsid w:val="00B474A8"/>
    <w:rsid w:val="00B4750B"/>
    <w:rsid w:val="00B56CD2"/>
    <w:rsid w:val="00B64EE2"/>
    <w:rsid w:val="00B65E71"/>
    <w:rsid w:val="00B66B0E"/>
    <w:rsid w:val="00B66B77"/>
    <w:rsid w:val="00B72418"/>
    <w:rsid w:val="00B72FC8"/>
    <w:rsid w:val="00B739EA"/>
    <w:rsid w:val="00B76BBB"/>
    <w:rsid w:val="00B81EE7"/>
    <w:rsid w:val="00B829C1"/>
    <w:rsid w:val="00B834A0"/>
    <w:rsid w:val="00B84490"/>
    <w:rsid w:val="00B92126"/>
    <w:rsid w:val="00BA4EBD"/>
    <w:rsid w:val="00BA7115"/>
    <w:rsid w:val="00BB3DB6"/>
    <w:rsid w:val="00BC0243"/>
    <w:rsid w:val="00BC7C92"/>
    <w:rsid w:val="00BD0329"/>
    <w:rsid w:val="00BD1D8B"/>
    <w:rsid w:val="00BE1193"/>
    <w:rsid w:val="00BE1AD2"/>
    <w:rsid w:val="00BE4753"/>
    <w:rsid w:val="00BF3AFE"/>
    <w:rsid w:val="00BF581B"/>
    <w:rsid w:val="00BF7B61"/>
    <w:rsid w:val="00C06DDB"/>
    <w:rsid w:val="00C0724C"/>
    <w:rsid w:val="00C10D5E"/>
    <w:rsid w:val="00C13DF0"/>
    <w:rsid w:val="00C205A1"/>
    <w:rsid w:val="00C21302"/>
    <w:rsid w:val="00C24161"/>
    <w:rsid w:val="00C24AA7"/>
    <w:rsid w:val="00C34D19"/>
    <w:rsid w:val="00C373A4"/>
    <w:rsid w:val="00C43B9C"/>
    <w:rsid w:val="00C52DE2"/>
    <w:rsid w:val="00C52ECF"/>
    <w:rsid w:val="00C5335A"/>
    <w:rsid w:val="00C56873"/>
    <w:rsid w:val="00C56D91"/>
    <w:rsid w:val="00C608D6"/>
    <w:rsid w:val="00C60CBB"/>
    <w:rsid w:val="00C659A7"/>
    <w:rsid w:val="00C65F05"/>
    <w:rsid w:val="00C6627A"/>
    <w:rsid w:val="00C709A6"/>
    <w:rsid w:val="00C73A82"/>
    <w:rsid w:val="00C77D65"/>
    <w:rsid w:val="00C80A27"/>
    <w:rsid w:val="00C81005"/>
    <w:rsid w:val="00C83323"/>
    <w:rsid w:val="00C83B27"/>
    <w:rsid w:val="00C849DF"/>
    <w:rsid w:val="00C860F1"/>
    <w:rsid w:val="00C92504"/>
    <w:rsid w:val="00C9342B"/>
    <w:rsid w:val="00C970EF"/>
    <w:rsid w:val="00C97C08"/>
    <w:rsid w:val="00CA61BE"/>
    <w:rsid w:val="00CA640E"/>
    <w:rsid w:val="00CA65EE"/>
    <w:rsid w:val="00CA7D4A"/>
    <w:rsid w:val="00CB0245"/>
    <w:rsid w:val="00CB44A4"/>
    <w:rsid w:val="00CC16C5"/>
    <w:rsid w:val="00CC1D58"/>
    <w:rsid w:val="00CC3342"/>
    <w:rsid w:val="00CC458A"/>
    <w:rsid w:val="00CE0A6A"/>
    <w:rsid w:val="00CE1159"/>
    <w:rsid w:val="00CE1C9D"/>
    <w:rsid w:val="00CE6D62"/>
    <w:rsid w:val="00CE70AB"/>
    <w:rsid w:val="00D01139"/>
    <w:rsid w:val="00D04959"/>
    <w:rsid w:val="00D1167D"/>
    <w:rsid w:val="00D1675E"/>
    <w:rsid w:val="00D22F76"/>
    <w:rsid w:val="00D27280"/>
    <w:rsid w:val="00D27814"/>
    <w:rsid w:val="00D30387"/>
    <w:rsid w:val="00D309BE"/>
    <w:rsid w:val="00D32B3F"/>
    <w:rsid w:val="00D36737"/>
    <w:rsid w:val="00D37EE3"/>
    <w:rsid w:val="00D4266E"/>
    <w:rsid w:val="00D551F5"/>
    <w:rsid w:val="00D55CF5"/>
    <w:rsid w:val="00D566C7"/>
    <w:rsid w:val="00D63150"/>
    <w:rsid w:val="00D7031A"/>
    <w:rsid w:val="00D72019"/>
    <w:rsid w:val="00D72199"/>
    <w:rsid w:val="00D73E46"/>
    <w:rsid w:val="00D76760"/>
    <w:rsid w:val="00D80A62"/>
    <w:rsid w:val="00D85283"/>
    <w:rsid w:val="00D85442"/>
    <w:rsid w:val="00D864F5"/>
    <w:rsid w:val="00D86B1A"/>
    <w:rsid w:val="00D909BA"/>
    <w:rsid w:val="00D917A5"/>
    <w:rsid w:val="00DA19AA"/>
    <w:rsid w:val="00DA2811"/>
    <w:rsid w:val="00DA3767"/>
    <w:rsid w:val="00DA3F62"/>
    <w:rsid w:val="00DA4531"/>
    <w:rsid w:val="00DA5EF8"/>
    <w:rsid w:val="00DA6C9E"/>
    <w:rsid w:val="00DB54D7"/>
    <w:rsid w:val="00DB6978"/>
    <w:rsid w:val="00DC0376"/>
    <w:rsid w:val="00DC0823"/>
    <w:rsid w:val="00DC166F"/>
    <w:rsid w:val="00DC1C3D"/>
    <w:rsid w:val="00DC27FD"/>
    <w:rsid w:val="00DC41E3"/>
    <w:rsid w:val="00DC4749"/>
    <w:rsid w:val="00DC5FD5"/>
    <w:rsid w:val="00DC6CB6"/>
    <w:rsid w:val="00DD40F2"/>
    <w:rsid w:val="00DD671D"/>
    <w:rsid w:val="00DE1BDF"/>
    <w:rsid w:val="00DE1DED"/>
    <w:rsid w:val="00DE7E9B"/>
    <w:rsid w:val="00DF1C6C"/>
    <w:rsid w:val="00DF23B3"/>
    <w:rsid w:val="00DF546C"/>
    <w:rsid w:val="00E0024D"/>
    <w:rsid w:val="00E012A9"/>
    <w:rsid w:val="00E029A4"/>
    <w:rsid w:val="00E02AF3"/>
    <w:rsid w:val="00E02BE3"/>
    <w:rsid w:val="00E03B27"/>
    <w:rsid w:val="00E044FE"/>
    <w:rsid w:val="00E052A6"/>
    <w:rsid w:val="00E057BB"/>
    <w:rsid w:val="00E06C93"/>
    <w:rsid w:val="00E07F18"/>
    <w:rsid w:val="00E10D55"/>
    <w:rsid w:val="00E12286"/>
    <w:rsid w:val="00E2331E"/>
    <w:rsid w:val="00E336F7"/>
    <w:rsid w:val="00E342F5"/>
    <w:rsid w:val="00E34465"/>
    <w:rsid w:val="00E3728B"/>
    <w:rsid w:val="00E37D9B"/>
    <w:rsid w:val="00E44893"/>
    <w:rsid w:val="00E46505"/>
    <w:rsid w:val="00E5095F"/>
    <w:rsid w:val="00E51EDC"/>
    <w:rsid w:val="00E5441C"/>
    <w:rsid w:val="00E602F4"/>
    <w:rsid w:val="00E6053D"/>
    <w:rsid w:val="00E62820"/>
    <w:rsid w:val="00E71F6A"/>
    <w:rsid w:val="00E82903"/>
    <w:rsid w:val="00E83242"/>
    <w:rsid w:val="00E858B7"/>
    <w:rsid w:val="00E86620"/>
    <w:rsid w:val="00E86E6C"/>
    <w:rsid w:val="00E9153D"/>
    <w:rsid w:val="00E92CD1"/>
    <w:rsid w:val="00E942FF"/>
    <w:rsid w:val="00EA04BF"/>
    <w:rsid w:val="00EA1014"/>
    <w:rsid w:val="00EA19EC"/>
    <w:rsid w:val="00EA5015"/>
    <w:rsid w:val="00EA5BFD"/>
    <w:rsid w:val="00EA6D9D"/>
    <w:rsid w:val="00EA7DE7"/>
    <w:rsid w:val="00EB3763"/>
    <w:rsid w:val="00EB5D63"/>
    <w:rsid w:val="00EB7564"/>
    <w:rsid w:val="00EC0756"/>
    <w:rsid w:val="00EC0B95"/>
    <w:rsid w:val="00EC1D86"/>
    <w:rsid w:val="00EC2A1C"/>
    <w:rsid w:val="00EC6C33"/>
    <w:rsid w:val="00EC79F5"/>
    <w:rsid w:val="00ED1E11"/>
    <w:rsid w:val="00ED2E9E"/>
    <w:rsid w:val="00ED3183"/>
    <w:rsid w:val="00ED3B05"/>
    <w:rsid w:val="00ED555A"/>
    <w:rsid w:val="00ED6CF5"/>
    <w:rsid w:val="00EE64F7"/>
    <w:rsid w:val="00EE66FA"/>
    <w:rsid w:val="00EE78C5"/>
    <w:rsid w:val="00EF0D4C"/>
    <w:rsid w:val="00EF2817"/>
    <w:rsid w:val="00EF2D40"/>
    <w:rsid w:val="00EF3141"/>
    <w:rsid w:val="00EF318F"/>
    <w:rsid w:val="00EF406D"/>
    <w:rsid w:val="00EF4724"/>
    <w:rsid w:val="00F028D3"/>
    <w:rsid w:val="00F04D1A"/>
    <w:rsid w:val="00F055C9"/>
    <w:rsid w:val="00F07433"/>
    <w:rsid w:val="00F10708"/>
    <w:rsid w:val="00F128A9"/>
    <w:rsid w:val="00F171A5"/>
    <w:rsid w:val="00F23097"/>
    <w:rsid w:val="00F24D93"/>
    <w:rsid w:val="00F27906"/>
    <w:rsid w:val="00F30C94"/>
    <w:rsid w:val="00F30DA4"/>
    <w:rsid w:val="00F31F2D"/>
    <w:rsid w:val="00F320A1"/>
    <w:rsid w:val="00F33B0C"/>
    <w:rsid w:val="00F41306"/>
    <w:rsid w:val="00F44BB1"/>
    <w:rsid w:val="00F454EA"/>
    <w:rsid w:val="00F47D40"/>
    <w:rsid w:val="00F543F8"/>
    <w:rsid w:val="00F63BBC"/>
    <w:rsid w:val="00F70AF1"/>
    <w:rsid w:val="00F731EB"/>
    <w:rsid w:val="00F757D0"/>
    <w:rsid w:val="00F77098"/>
    <w:rsid w:val="00F8199F"/>
    <w:rsid w:val="00F90103"/>
    <w:rsid w:val="00F90AB0"/>
    <w:rsid w:val="00F939AB"/>
    <w:rsid w:val="00F95EA1"/>
    <w:rsid w:val="00F96AEE"/>
    <w:rsid w:val="00F9778D"/>
    <w:rsid w:val="00FA2A8D"/>
    <w:rsid w:val="00FA3240"/>
    <w:rsid w:val="00FA355A"/>
    <w:rsid w:val="00FA6D74"/>
    <w:rsid w:val="00FB17BC"/>
    <w:rsid w:val="00FB3825"/>
    <w:rsid w:val="00FB6DD4"/>
    <w:rsid w:val="00FB7864"/>
    <w:rsid w:val="00FB7CE6"/>
    <w:rsid w:val="00FC2621"/>
    <w:rsid w:val="00FC3404"/>
    <w:rsid w:val="00FC44D5"/>
    <w:rsid w:val="00FD005F"/>
    <w:rsid w:val="00FD372F"/>
    <w:rsid w:val="00FE34AC"/>
    <w:rsid w:val="00FE4512"/>
    <w:rsid w:val="00FE6950"/>
    <w:rsid w:val="00FE6C07"/>
    <w:rsid w:val="00FF0AC8"/>
    <w:rsid w:val="00FF19E9"/>
    <w:rsid w:val="00FF2E3E"/>
    <w:rsid w:val="00FF373F"/>
    <w:rsid w:val="00FF6B7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55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UY" w:eastAsia="es-UY"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3CDE"/>
    <w:rPr>
      <w:sz w:val="24"/>
      <w:lang w:eastAsia="en-US"/>
    </w:rPr>
  </w:style>
  <w:style w:type="paragraph" w:styleId="Heading2">
    <w:name w:val="heading 2"/>
    <w:basedOn w:val="Normal"/>
    <w:next w:val="Normal"/>
    <w:link w:val="Heading2Char"/>
    <w:uiPriority w:val="9"/>
    <w:unhideWhenUsed/>
    <w:qFormat/>
    <w:rsid w:val="00311F1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11F1A"/>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33CDE"/>
    <w:pPr>
      <w:tabs>
        <w:tab w:val="left" w:pos="3060"/>
      </w:tabs>
      <w:jc w:val="center"/>
    </w:pPr>
  </w:style>
  <w:style w:type="paragraph" w:customStyle="1" w:styleId="Chapter">
    <w:name w:val="Chapter"/>
    <w:basedOn w:val="Normal"/>
    <w:next w:val="Normal"/>
    <w:uiPriority w:val="99"/>
    <w:rsid w:val="00133CDE"/>
    <w:pPr>
      <w:numPr>
        <w:numId w:val="1"/>
      </w:numPr>
      <w:tabs>
        <w:tab w:val="left" w:pos="1440"/>
      </w:tabs>
      <w:spacing w:after="240"/>
      <w:jc w:val="center"/>
    </w:pPr>
    <w:rPr>
      <w:b/>
      <w:smallCaps/>
      <w:lang w:val="es-ES"/>
    </w:rPr>
  </w:style>
  <w:style w:type="paragraph" w:styleId="Footer">
    <w:name w:val="footer"/>
    <w:basedOn w:val="Normal"/>
    <w:link w:val="FooterChar"/>
    <w:uiPriority w:val="99"/>
    <w:rsid w:val="00133CDE"/>
    <w:pPr>
      <w:tabs>
        <w:tab w:val="center" w:pos="4320"/>
        <w:tab w:val="right" w:pos="8640"/>
      </w:tabs>
    </w:pPr>
  </w:style>
  <w:style w:type="paragraph" w:styleId="FootnoteText">
    <w:name w:val="footnote text"/>
    <w:aliases w:val="footnote,fn,Texto de rodapé,nota_rodapé,nota de rodapé Car Car,nota de rodapé Car Car Car Car Car Car Car Car Car Car Car,Texto nota pie IIRSA,single space,FOOTNOTES,footnote text,Footnote Text Char Char,ft,Footnote,foottextfra,F"/>
    <w:basedOn w:val="Normal"/>
    <w:link w:val="FootnoteTextChar"/>
    <w:uiPriority w:val="99"/>
    <w:rsid w:val="00133CDE"/>
    <w:rPr>
      <w:sz w:val="20"/>
    </w:rPr>
  </w:style>
  <w:style w:type="paragraph" w:styleId="Header">
    <w:name w:val="header"/>
    <w:basedOn w:val="Normal"/>
    <w:rsid w:val="00133CDE"/>
    <w:pPr>
      <w:tabs>
        <w:tab w:val="center" w:pos="4320"/>
        <w:tab w:val="right" w:pos="8640"/>
      </w:tabs>
    </w:pPr>
  </w:style>
  <w:style w:type="paragraph" w:customStyle="1" w:styleId="Newpage">
    <w:name w:val="Newpage"/>
    <w:basedOn w:val="Chapter"/>
    <w:rsid w:val="00133CDE"/>
    <w:pPr>
      <w:numPr>
        <w:numId w:val="0"/>
      </w:numPr>
      <w:tabs>
        <w:tab w:val="clear" w:pos="1440"/>
        <w:tab w:val="left" w:pos="3060"/>
      </w:tabs>
      <w:spacing w:after="0"/>
    </w:pPr>
  </w:style>
  <w:style w:type="character" w:styleId="PageNumber">
    <w:name w:val="page number"/>
    <w:basedOn w:val="DefaultParagraphFont"/>
    <w:rsid w:val="00133CDE"/>
  </w:style>
  <w:style w:type="paragraph" w:customStyle="1" w:styleId="Paragraph">
    <w:name w:val="Paragraph"/>
    <w:aliases w:val="paragraph,p,PARAGRAPH,PG,pa,at"/>
    <w:basedOn w:val="BodyTextIndent"/>
    <w:uiPriority w:val="99"/>
    <w:rsid w:val="00133CDE"/>
    <w:pPr>
      <w:numPr>
        <w:ilvl w:val="1"/>
        <w:numId w:val="1"/>
      </w:numPr>
      <w:spacing w:before="120"/>
      <w:jc w:val="both"/>
      <w:outlineLvl w:val="1"/>
    </w:pPr>
    <w:rPr>
      <w:lang w:val="es-ES"/>
    </w:rPr>
  </w:style>
  <w:style w:type="paragraph" w:customStyle="1" w:styleId="SubSubPar">
    <w:name w:val="SubSubPar"/>
    <w:basedOn w:val="Normal"/>
    <w:uiPriority w:val="99"/>
    <w:rsid w:val="00133CDE"/>
    <w:pPr>
      <w:numPr>
        <w:ilvl w:val="3"/>
        <w:numId w:val="1"/>
      </w:numPr>
      <w:tabs>
        <w:tab w:val="left" w:pos="0"/>
      </w:tabs>
      <w:spacing w:before="120" w:after="120"/>
      <w:jc w:val="both"/>
      <w:outlineLvl w:val="2"/>
    </w:pPr>
    <w:rPr>
      <w:lang w:val="es-ES_tradnl"/>
    </w:rPr>
  </w:style>
  <w:style w:type="paragraph" w:styleId="Title">
    <w:name w:val="Title"/>
    <w:basedOn w:val="Normal"/>
    <w:link w:val="TitleChar"/>
    <w:qFormat/>
    <w:rsid w:val="00133CDE"/>
    <w:pPr>
      <w:tabs>
        <w:tab w:val="left" w:pos="1440"/>
        <w:tab w:val="left" w:pos="3060"/>
      </w:tabs>
      <w:jc w:val="center"/>
      <w:outlineLvl w:val="0"/>
    </w:pPr>
  </w:style>
  <w:style w:type="character" w:styleId="FootnoteReference">
    <w:name w:val="footnote reference"/>
    <w:aliases w:val="FC,ftref"/>
    <w:basedOn w:val="DefaultParagraphFont"/>
    <w:uiPriority w:val="99"/>
    <w:rsid w:val="00133CDE"/>
    <w:rPr>
      <w:vertAlign w:val="superscript"/>
    </w:rPr>
  </w:style>
  <w:style w:type="paragraph" w:styleId="NormalWeb">
    <w:name w:val="Normal (Web)"/>
    <w:basedOn w:val="Normal"/>
    <w:rsid w:val="00133CDE"/>
    <w:pPr>
      <w:spacing w:before="100" w:beforeAutospacing="1" w:after="100" w:afterAutospacing="1"/>
    </w:pPr>
    <w:rPr>
      <w:rFonts w:ascii="Arial Unicode MS" w:eastAsia="Arial Unicode MS" w:hAnsi="Arial Unicode MS" w:cs="Arial Unicode MS"/>
      <w:color w:val="000000"/>
      <w:szCs w:val="24"/>
      <w:lang w:val="en-US"/>
    </w:rPr>
  </w:style>
  <w:style w:type="paragraph" w:styleId="BodyTextIndent">
    <w:name w:val="Body Text Indent"/>
    <w:basedOn w:val="Normal"/>
    <w:rsid w:val="00133CDE"/>
    <w:pPr>
      <w:spacing w:after="120"/>
      <w:ind w:left="283"/>
    </w:pPr>
  </w:style>
  <w:style w:type="paragraph" w:styleId="ListParagraph">
    <w:name w:val="List Paragraph"/>
    <w:basedOn w:val="Normal"/>
    <w:uiPriority w:val="34"/>
    <w:qFormat/>
    <w:rsid w:val="00D76760"/>
    <w:pPr>
      <w:ind w:left="708"/>
    </w:pPr>
  </w:style>
  <w:style w:type="paragraph" w:styleId="ListBullet">
    <w:name w:val="List Bullet"/>
    <w:basedOn w:val="Normal"/>
    <w:uiPriority w:val="99"/>
    <w:unhideWhenUsed/>
    <w:rsid w:val="007E5765"/>
    <w:pPr>
      <w:numPr>
        <w:numId w:val="8"/>
      </w:numPr>
      <w:contextualSpacing/>
    </w:pPr>
  </w:style>
  <w:style w:type="character" w:customStyle="1" w:styleId="FootnoteTextChar">
    <w:name w:val="Footnote Text Char"/>
    <w:aliases w:val="footnote Char,fn Char,Texto de rodapé Char,nota_rodapé Char,nota de rodapé Car Car Char,nota de rodapé Car Car Car Car Car Car Car Car Car Car Car Char,Texto nota pie IIRSA Char,single space Char,FOOTNOTES Char,footnote text Char"/>
    <w:basedOn w:val="DefaultParagraphFont"/>
    <w:link w:val="FootnoteText"/>
    <w:uiPriority w:val="99"/>
    <w:rsid w:val="00ED2E9E"/>
    <w:rPr>
      <w:lang w:val="es-UY" w:eastAsia="en-US"/>
    </w:rPr>
  </w:style>
  <w:style w:type="character" w:customStyle="1" w:styleId="TitleChar">
    <w:name w:val="Title Char"/>
    <w:link w:val="Title"/>
    <w:rsid w:val="0019618A"/>
    <w:rPr>
      <w:sz w:val="24"/>
      <w:lang w:eastAsia="en-US"/>
    </w:rPr>
  </w:style>
  <w:style w:type="character" w:customStyle="1" w:styleId="BodyTextChar">
    <w:name w:val="Body Text Char"/>
    <w:link w:val="BodyText"/>
    <w:rsid w:val="0019618A"/>
    <w:rPr>
      <w:sz w:val="24"/>
      <w:lang w:eastAsia="en-US"/>
    </w:rPr>
  </w:style>
  <w:style w:type="paragraph" w:styleId="BalloonText">
    <w:name w:val="Balloon Text"/>
    <w:basedOn w:val="Normal"/>
    <w:link w:val="BalloonTextChar"/>
    <w:uiPriority w:val="99"/>
    <w:semiHidden/>
    <w:unhideWhenUsed/>
    <w:rsid w:val="00457E82"/>
    <w:rPr>
      <w:rFonts w:ascii="Tahoma" w:hAnsi="Tahoma" w:cs="Tahoma"/>
      <w:sz w:val="16"/>
      <w:szCs w:val="16"/>
    </w:rPr>
  </w:style>
  <w:style w:type="character" w:customStyle="1" w:styleId="BalloonTextChar">
    <w:name w:val="Balloon Text Char"/>
    <w:basedOn w:val="DefaultParagraphFont"/>
    <w:link w:val="BalloonText"/>
    <w:uiPriority w:val="99"/>
    <w:semiHidden/>
    <w:rsid w:val="00457E82"/>
    <w:rPr>
      <w:rFonts w:ascii="Tahoma" w:hAnsi="Tahoma" w:cs="Tahoma"/>
      <w:sz w:val="16"/>
      <w:szCs w:val="16"/>
      <w:lang w:eastAsia="en-US"/>
    </w:rPr>
  </w:style>
  <w:style w:type="character" w:customStyle="1" w:styleId="FooterChar">
    <w:name w:val="Footer Char"/>
    <w:basedOn w:val="DefaultParagraphFont"/>
    <w:link w:val="Footer"/>
    <w:uiPriority w:val="99"/>
    <w:rsid w:val="00C659A7"/>
    <w:rPr>
      <w:sz w:val="24"/>
      <w:lang w:eastAsia="en-US"/>
    </w:rPr>
  </w:style>
  <w:style w:type="character" w:styleId="CommentReference">
    <w:name w:val="annotation reference"/>
    <w:basedOn w:val="DefaultParagraphFont"/>
    <w:uiPriority w:val="99"/>
    <w:semiHidden/>
    <w:unhideWhenUsed/>
    <w:rsid w:val="001A29BF"/>
    <w:rPr>
      <w:sz w:val="16"/>
      <w:szCs w:val="16"/>
    </w:rPr>
  </w:style>
  <w:style w:type="paragraph" w:styleId="CommentText">
    <w:name w:val="annotation text"/>
    <w:basedOn w:val="Normal"/>
    <w:link w:val="CommentTextChar"/>
    <w:uiPriority w:val="99"/>
    <w:semiHidden/>
    <w:unhideWhenUsed/>
    <w:rsid w:val="001A29BF"/>
    <w:rPr>
      <w:sz w:val="20"/>
    </w:rPr>
  </w:style>
  <w:style w:type="character" w:customStyle="1" w:styleId="CommentTextChar">
    <w:name w:val="Comment Text Char"/>
    <w:basedOn w:val="DefaultParagraphFont"/>
    <w:link w:val="CommentText"/>
    <w:uiPriority w:val="99"/>
    <w:semiHidden/>
    <w:rsid w:val="001A29BF"/>
    <w:rPr>
      <w:lang w:eastAsia="en-US"/>
    </w:rPr>
  </w:style>
  <w:style w:type="paragraph" w:styleId="CommentSubject">
    <w:name w:val="annotation subject"/>
    <w:basedOn w:val="CommentText"/>
    <w:next w:val="CommentText"/>
    <w:link w:val="CommentSubjectChar"/>
    <w:uiPriority w:val="99"/>
    <w:semiHidden/>
    <w:unhideWhenUsed/>
    <w:rsid w:val="001A29BF"/>
    <w:rPr>
      <w:b/>
      <w:bCs/>
    </w:rPr>
  </w:style>
  <w:style w:type="character" w:customStyle="1" w:styleId="CommentSubjectChar">
    <w:name w:val="Comment Subject Char"/>
    <w:basedOn w:val="CommentTextChar"/>
    <w:link w:val="CommentSubject"/>
    <w:uiPriority w:val="99"/>
    <w:semiHidden/>
    <w:rsid w:val="001A29BF"/>
    <w:rPr>
      <w:b/>
      <w:bCs/>
      <w:lang w:eastAsia="en-US"/>
    </w:rPr>
  </w:style>
  <w:style w:type="character" w:styleId="Emphasis">
    <w:name w:val="Emphasis"/>
    <w:basedOn w:val="DefaultParagraphFont"/>
    <w:uiPriority w:val="20"/>
    <w:qFormat/>
    <w:rsid w:val="005C3FF0"/>
    <w:rPr>
      <w:b/>
      <w:bCs/>
      <w:i w:val="0"/>
      <w:iCs w:val="0"/>
    </w:rPr>
  </w:style>
  <w:style w:type="character" w:customStyle="1" w:styleId="st">
    <w:name w:val="st"/>
    <w:basedOn w:val="DefaultParagraphFont"/>
    <w:rsid w:val="005C3FF0"/>
  </w:style>
  <w:style w:type="character" w:customStyle="1" w:styleId="hps">
    <w:name w:val="hps"/>
    <w:basedOn w:val="DefaultParagraphFont"/>
    <w:rsid w:val="00982661"/>
  </w:style>
  <w:style w:type="character" w:customStyle="1" w:styleId="atn">
    <w:name w:val="atn"/>
    <w:basedOn w:val="DefaultParagraphFont"/>
    <w:rsid w:val="00982661"/>
  </w:style>
  <w:style w:type="table" w:styleId="TableGrid">
    <w:name w:val="Table Grid"/>
    <w:basedOn w:val="TableNormal"/>
    <w:rsid w:val="009420E8"/>
    <w:rPr>
      <w:rFonts w:ascii="Arial" w:eastAsia="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77098"/>
    <w:rPr>
      <w:color w:val="0000FF" w:themeColor="hyperlink"/>
      <w:u w:val="single"/>
    </w:rPr>
  </w:style>
  <w:style w:type="character" w:styleId="FollowedHyperlink">
    <w:name w:val="FollowedHyperlink"/>
    <w:basedOn w:val="DefaultParagraphFont"/>
    <w:uiPriority w:val="99"/>
    <w:semiHidden/>
    <w:unhideWhenUsed/>
    <w:rsid w:val="00F128A9"/>
    <w:rPr>
      <w:color w:val="800080" w:themeColor="followedHyperlink"/>
      <w:u w:val="single"/>
    </w:rPr>
  </w:style>
  <w:style w:type="character" w:customStyle="1" w:styleId="Heading3Char">
    <w:name w:val="Heading 3 Char"/>
    <w:basedOn w:val="DefaultParagraphFont"/>
    <w:link w:val="Heading3"/>
    <w:uiPriority w:val="9"/>
    <w:rsid w:val="00311F1A"/>
    <w:rPr>
      <w:rFonts w:asciiTheme="majorHAnsi" w:eastAsiaTheme="majorEastAsia" w:hAnsiTheme="majorHAnsi" w:cstheme="majorBidi"/>
      <w:b/>
      <w:bCs/>
      <w:color w:val="4F81BD" w:themeColor="accent1"/>
      <w:sz w:val="24"/>
      <w:lang w:eastAsia="en-US"/>
    </w:rPr>
  </w:style>
  <w:style w:type="character" w:customStyle="1" w:styleId="Heading2Char">
    <w:name w:val="Heading 2 Char"/>
    <w:basedOn w:val="DefaultParagraphFont"/>
    <w:link w:val="Heading2"/>
    <w:uiPriority w:val="9"/>
    <w:rsid w:val="00311F1A"/>
    <w:rPr>
      <w:rFonts w:asciiTheme="majorHAnsi" w:eastAsiaTheme="majorEastAsia" w:hAnsiTheme="majorHAnsi" w:cstheme="majorBidi"/>
      <w:b/>
      <w:bCs/>
      <w:color w:val="4F81BD" w:themeColor="accent1"/>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UY" w:eastAsia="es-UY"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3CDE"/>
    <w:rPr>
      <w:sz w:val="24"/>
      <w:lang w:eastAsia="en-US"/>
    </w:rPr>
  </w:style>
  <w:style w:type="paragraph" w:styleId="Heading2">
    <w:name w:val="heading 2"/>
    <w:basedOn w:val="Normal"/>
    <w:next w:val="Normal"/>
    <w:link w:val="Heading2Char"/>
    <w:uiPriority w:val="9"/>
    <w:unhideWhenUsed/>
    <w:qFormat/>
    <w:rsid w:val="00311F1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11F1A"/>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33CDE"/>
    <w:pPr>
      <w:tabs>
        <w:tab w:val="left" w:pos="3060"/>
      </w:tabs>
      <w:jc w:val="center"/>
    </w:pPr>
  </w:style>
  <w:style w:type="paragraph" w:customStyle="1" w:styleId="Chapter">
    <w:name w:val="Chapter"/>
    <w:basedOn w:val="Normal"/>
    <w:next w:val="Normal"/>
    <w:uiPriority w:val="99"/>
    <w:rsid w:val="00133CDE"/>
    <w:pPr>
      <w:numPr>
        <w:numId w:val="1"/>
      </w:numPr>
      <w:tabs>
        <w:tab w:val="left" w:pos="1440"/>
      </w:tabs>
      <w:spacing w:after="240"/>
      <w:jc w:val="center"/>
    </w:pPr>
    <w:rPr>
      <w:b/>
      <w:smallCaps/>
      <w:lang w:val="es-ES"/>
    </w:rPr>
  </w:style>
  <w:style w:type="paragraph" w:styleId="Footer">
    <w:name w:val="footer"/>
    <w:basedOn w:val="Normal"/>
    <w:link w:val="FooterChar"/>
    <w:uiPriority w:val="99"/>
    <w:rsid w:val="00133CDE"/>
    <w:pPr>
      <w:tabs>
        <w:tab w:val="center" w:pos="4320"/>
        <w:tab w:val="right" w:pos="8640"/>
      </w:tabs>
    </w:pPr>
  </w:style>
  <w:style w:type="paragraph" w:styleId="FootnoteText">
    <w:name w:val="footnote text"/>
    <w:aliases w:val="footnote,fn,Texto de rodapé,nota_rodapé,nota de rodapé Car Car,nota de rodapé Car Car Car Car Car Car Car Car Car Car Car,Texto nota pie IIRSA,single space,FOOTNOTES,footnote text,Footnote Text Char Char,ft,Footnote,foottextfra,F"/>
    <w:basedOn w:val="Normal"/>
    <w:link w:val="FootnoteTextChar"/>
    <w:uiPriority w:val="99"/>
    <w:rsid w:val="00133CDE"/>
    <w:rPr>
      <w:sz w:val="20"/>
    </w:rPr>
  </w:style>
  <w:style w:type="paragraph" w:styleId="Header">
    <w:name w:val="header"/>
    <w:basedOn w:val="Normal"/>
    <w:rsid w:val="00133CDE"/>
    <w:pPr>
      <w:tabs>
        <w:tab w:val="center" w:pos="4320"/>
        <w:tab w:val="right" w:pos="8640"/>
      </w:tabs>
    </w:pPr>
  </w:style>
  <w:style w:type="paragraph" w:customStyle="1" w:styleId="Newpage">
    <w:name w:val="Newpage"/>
    <w:basedOn w:val="Chapter"/>
    <w:rsid w:val="00133CDE"/>
    <w:pPr>
      <w:numPr>
        <w:numId w:val="0"/>
      </w:numPr>
      <w:tabs>
        <w:tab w:val="clear" w:pos="1440"/>
        <w:tab w:val="left" w:pos="3060"/>
      </w:tabs>
      <w:spacing w:after="0"/>
    </w:pPr>
  </w:style>
  <w:style w:type="character" w:styleId="PageNumber">
    <w:name w:val="page number"/>
    <w:basedOn w:val="DefaultParagraphFont"/>
    <w:rsid w:val="00133CDE"/>
  </w:style>
  <w:style w:type="paragraph" w:customStyle="1" w:styleId="Paragraph">
    <w:name w:val="Paragraph"/>
    <w:aliases w:val="paragraph,p,PARAGRAPH,PG,pa,at"/>
    <w:basedOn w:val="BodyTextIndent"/>
    <w:uiPriority w:val="99"/>
    <w:rsid w:val="00133CDE"/>
    <w:pPr>
      <w:numPr>
        <w:ilvl w:val="1"/>
        <w:numId w:val="1"/>
      </w:numPr>
      <w:spacing w:before="120"/>
      <w:jc w:val="both"/>
      <w:outlineLvl w:val="1"/>
    </w:pPr>
    <w:rPr>
      <w:lang w:val="es-ES"/>
    </w:rPr>
  </w:style>
  <w:style w:type="paragraph" w:customStyle="1" w:styleId="SubSubPar">
    <w:name w:val="SubSubPar"/>
    <w:basedOn w:val="Normal"/>
    <w:uiPriority w:val="99"/>
    <w:rsid w:val="00133CDE"/>
    <w:pPr>
      <w:numPr>
        <w:ilvl w:val="3"/>
        <w:numId w:val="1"/>
      </w:numPr>
      <w:tabs>
        <w:tab w:val="left" w:pos="0"/>
      </w:tabs>
      <w:spacing w:before="120" w:after="120"/>
      <w:jc w:val="both"/>
      <w:outlineLvl w:val="2"/>
    </w:pPr>
    <w:rPr>
      <w:lang w:val="es-ES_tradnl"/>
    </w:rPr>
  </w:style>
  <w:style w:type="paragraph" w:styleId="Title">
    <w:name w:val="Title"/>
    <w:basedOn w:val="Normal"/>
    <w:link w:val="TitleChar"/>
    <w:qFormat/>
    <w:rsid w:val="00133CDE"/>
    <w:pPr>
      <w:tabs>
        <w:tab w:val="left" w:pos="1440"/>
        <w:tab w:val="left" w:pos="3060"/>
      </w:tabs>
      <w:jc w:val="center"/>
      <w:outlineLvl w:val="0"/>
    </w:pPr>
  </w:style>
  <w:style w:type="character" w:styleId="FootnoteReference">
    <w:name w:val="footnote reference"/>
    <w:aliases w:val="FC,ftref"/>
    <w:basedOn w:val="DefaultParagraphFont"/>
    <w:uiPriority w:val="99"/>
    <w:rsid w:val="00133CDE"/>
    <w:rPr>
      <w:vertAlign w:val="superscript"/>
    </w:rPr>
  </w:style>
  <w:style w:type="paragraph" w:styleId="NormalWeb">
    <w:name w:val="Normal (Web)"/>
    <w:basedOn w:val="Normal"/>
    <w:rsid w:val="00133CDE"/>
    <w:pPr>
      <w:spacing w:before="100" w:beforeAutospacing="1" w:after="100" w:afterAutospacing="1"/>
    </w:pPr>
    <w:rPr>
      <w:rFonts w:ascii="Arial Unicode MS" w:eastAsia="Arial Unicode MS" w:hAnsi="Arial Unicode MS" w:cs="Arial Unicode MS"/>
      <w:color w:val="000000"/>
      <w:szCs w:val="24"/>
      <w:lang w:val="en-US"/>
    </w:rPr>
  </w:style>
  <w:style w:type="paragraph" w:styleId="BodyTextIndent">
    <w:name w:val="Body Text Indent"/>
    <w:basedOn w:val="Normal"/>
    <w:rsid w:val="00133CDE"/>
    <w:pPr>
      <w:spacing w:after="120"/>
      <w:ind w:left="283"/>
    </w:pPr>
  </w:style>
  <w:style w:type="paragraph" w:styleId="ListParagraph">
    <w:name w:val="List Paragraph"/>
    <w:basedOn w:val="Normal"/>
    <w:uiPriority w:val="34"/>
    <w:qFormat/>
    <w:rsid w:val="00D76760"/>
    <w:pPr>
      <w:ind w:left="708"/>
    </w:pPr>
  </w:style>
  <w:style w:type="paragraph" w:styleId="ListBullet">
    <w:name w:val="List Bullet"/>
    <w:basedOn w:val="Normal"/>
    <w:uiPriority w:val="99"/>
    <w:unhideWhenUsed/>
    <w:rsid w:val="007E5765"/>
    <w:pPr>
      <w:numPr>
        <w:numId w:val="8"/>
      </w:numPr>
      <w:contextualSpacing/>
    </w:pPr>
  </w:style>
  <w:style w:type="character" w:customStyle="1" w:styleId="FootnoteTextChar">
    <w:name w:val="Footnote Text Char"/>
    <w:aliases w:val="footnote Char,fn Char,Texto de rodapé Char,nota_rodapé Char,nota de rodapé Car Car Char,nota de rodapé Car Car Car Car Car Car Car Car Car Car Car Char,Texto nota pie IIRSA Char,single space Char,FOOTNOTES Char,footnote text Char"/>
    <w:basedOn w:val="DefaultParagraphFont"/>
    <w:link w:val="FootnoteText"/>
    <w:uiPriority w:val="99"/>
    <w:rsid w:val="00ED2E9E"/>
    <w:rPr>
      <w:lang w:val="es-UY" w:eastAsia="en-US"/>
    </w:rPr>
  </w:style>
  <w:style w:type="character" w:customStyle="1" w:styleId="TitleChar">
    <w:name w:val="Title Char"/>
    <w:link w:val="Title"/>
    <w:rsid w:val="0019618A"/>
    <w:rPr>
      <w:sz w:val="24"/>
      <w:lang w:eastAsia="en-US"/>
    </w:rPr>
  </w:style>
  <w:style w:type="character" w:customStyle="1" w:styleId="BodyTextChar">
    <w:name w:val="Body Text Char"/>
    <w:link w:val="BodyText"/>
    <w:rsid w:val="0019618A"/>
    <w:rPr>
      <w:sz w:val="24"/>
      <w:lang w:eastAsia="en-US"/>
    </w:rPr>
  </w:style>
  <w:style w:type="paragraph" w:styleId="BalloonText">
    <w:name w:val="Balloon Text"/>
    <w:basedOn w:val="Normal"/>
    <w:link w:val="BalloonTextChar"/>
    <w:uiPriority w:val="99"/>
    <w:semiHidden/>
    <w:unhideWhenUsed/>
    <w:rsid w:val="00457E82"/>
    <w:rPr>
      <w:rFonts w:ascii="Tahoma" w:hAnsi="Tahoma" w:cs="Tahoma"/>
      <w:sz w:val="16"/>
      <w:szCs w:val="16"/>
    </w:rPr>
  </w:style>
  <w:style w:type="character" w:customStyle="1" w:styleId="BalloonTextChar">
    <w:name w:val="Balloon Text Char"/>
    <w:basedOn w:val="DefaultParagraphFont"/>
    <w:link w:val="BalloonText"/>
    <w:uiPriority w:val="99"/>
    <w:semiHidden/>
    <w:rsid w:val="00457E82"/>
    <w:rPr>
      <w:rFonts w:ascii="Tahoma" w:hAnsi="Tahoma" w:cs="Tahoma"/>
      <w:sz w:val="16"/>
      <w:szCs w:val="16"/>
      <w:lang w:eastAsia="en-US"/>
    </w:rPr>
  </w:style>
  <w:style w:type="character" w:customStyle="1" w:styleId="FooterChar">
    <w:name w:val="Footer Char"/>
    <w:basedOn w:val="DefaultParagraphFont"/>
    <w:link w:val="Footer"/>
    <w:uiPriority w:val="99"/>
    <w:rsid w:val="00C659A7"/>
    <w:rPr>
      <w:sz w:val="24"/>
      <w:lang w:eastAsia="en-US"/>
    </w:rPr>
  </w:style>
  <w:style w:type="character" w:styleId="CommentReference">
    <w:name w:val="annotation reference"/>
    <w:basedOn w:val="DefaultParagraphFont"/>
    <w:uiPriority w:val="99"/>
    <w:semiHidden/>
    <w:unhideWhenUsed/>
    <w:rsid w:val="001A29BF"/>
    <w:rPr>
      <w:sz w:val="16"/>
      <w:szCs w:val="16"/>
    </w:rPr>
  </w:style>
  <w:style w:type="paragraph" w:styleId="CommentText">
    <w:name w:val="annotation text"/>
    <w:basedOn w:val="Normal"/>
    <w:link w:val="CommentTextChar"/>
    <w:uiPriority w:val="99"/>
    <w:semiHidden/>
    <w:unhideWhenUsed/>
    <w:rsid w:val="001A29BF"/>
    <w:rPr>
      <w:sz w:val="20"/>
    </w:rPr>
  </w:style>
  <w:style w:type="character" w:customStyle="1" w:styleId="CommentTextChar">
    <w:name w:val="Comment Text Char"/>
    <w:basedOn w:val="DefaultParagraphFont"/>
    <w:link w:val="CommentText"/>
    <w:uiPriority w:val="99"/>
    <w:semiHidden/>
    <w:rsid w:val="001A29BF"/>
    <w:rPr>
      <w:lang w:eastAsia="en-US"/>
    </w:rPr>
  </w:style>
  <w:style w:type="paragraph" w:styleId="CommentSubject">
    <w:name w:val="annotation subject"/>
    <w:basedOn w:val="CommentText"/>
    <w:next w:val="CommentText"/>
    <w:link w:val="CommentSubjectChar"/>
    <w:uiPriority w:val="99"/>
    <w:semiHidden/>
    <w:unhideWhenUsed/>
    <w:rsid w:val="001A29BF"/>
    <w:rPr>
      <w:b/>
      <w:bCs/>
    </w:rPr>
  </w:style>
  <w:style w:type="character" w:customStyle="1" w:styleId="CommentSubjectChar">
    <w:name w:val="Comment Subject Char"/>
    <w:basedOn w:val="CommentTextChar"/>
    <w:link w:val="CommentSubject"/>
    <w:uiPriority w:val="99"/>
    <w:semiHidden/>
    <w:rsid w:val="001A29BF"/>
    <w:rPr>
      <w:b/>
      <w:bCs/>
      <w:lang w:eastAsia="en-US"/>
    </w:rPr>
  </w:style>
  <w:style w:type="character" w:styleId="Emphasis">
    <w:name w:val="Emphasis"/>
    <w:basedOn w:val="DefaultParagraphFont"/>
    <w:uiPriority w:val="20"/>
    <w:qFormat/>
    <w:rsid w:val="005C3FF0"/>
    <w:rPr>
      <w:b/>
      <w:bCs/>
      <w:i w:val="0"/>
      <w:iCs w:val="0"/>
    </w:rPr>
  </w:style>
  <w:style w:type="character" w:customStyle="1" w:styleId="st">
    <w:name w:val="st"/>
    <w:basedOn w:val="DefaultParagraphFont"/>
    <w:rsid w:val="005C3FF0"/>
  </w:style>
  <w:style w:type="character" w:customStyle="1" w:styleId="hps">
    <w:name w:val="hps"/>
    <w:basedOn w:val="DefaultParagraphFont"/>
    <w:rsid w:val="00982661"/>
  </w:style>
  <w:style w:type="character" w:customStyle="1" w:styleId="atn">
    <w:name w:val="atn"/>
    <w:basedOn w:val="DefaultParagraphFont"/>
    <w:rsid w:val="00982661"/>
  </w:style>
  <w:style w:type="table" w:styleId="TableGrid">
    <w:name w:val="Table Grid"/>
    <w:basedOn w:val="TableNormal"/>
    <w:rsid w:val="009420E8"/>
    <w:rPr>
      <w:rFonts w:ascii="Arial" w:eastAsia="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77098"/>
    <w:rPr>
      <w:color w:val="0000FF" w:themeColor="hyperlink"/>
      <w:u w:val="single"/>
    </w:rPr>
  </w:style>
  <w:style w:type="character" w:styleId="FollowedHyperlink">
    <w:name w:val="FollowedHyperlink"/>
    <w:basedOn w:val="DefaultParagraphFont"/>
    <w:uiPriority w:val="99"/>
    <w:semiHidden/>
    <w:unhideWhenUsed/>
    <w:rsid w:val="00F128A9"/>
    <w:rPr>
      <w:color w:val="800080" w:themeColor="followedHyperlink"/>
      <w:u w:val="single"/>
    </w:rPr>
  </w:style>
  <w:style w:type="character" w:customStyle="1" w:styleId="Heading3Char">
    <w:name w:val="Heading 3 Char"/>
    <w:basedOn w:val="DefaultParagraphFont"/>
    <w:link w:val="Heading3"/>
    <w:uiPriority w:val="9"/>
    <w:rsid w:val="00311F1A"/>
    <w:rPr>
      <w:rFonts w:asciiTheme="majorHAnsi" w:eastAsiaTheme="majorEastAsia" w:hAnsiTheme="majorHAnsi" w:cstheme="majorBidi"/>
      <w:b/>
      <w:bCs/>
      <w:color w:val="4F81BD" w:themeColor="accent1"/>
      <w:sz w:val="24"/>
      <w:lang w:eastAsia="en-US"/>
    </w:rPr>
  </w:style>
  <w:style w:type="character" w:customStyle="1" w:styleId="Heading2Char">
    <w:name w:val="Heading 2 Char"/>
    <w:basedOn w:val="DefaultParagraphFont"/>
    <w:link w:val="Heading2"/>
    <w:uiPriority w:val="9"/>
    <w:rsid w:val="00311F1A"/>
    <w:rPr>
      <w:rFonts w:asciiTheme="majorHAnsi" w:eastAsiaTheme="majorEastAsia" w:hAnsiTheme="majorHAnsi" w:cstheme="majorBidi"/>
      <w:b/>
      <w:bCs/>
      <w:color w:val="4F81BD" w:themeColor="accent1"/>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614461">
      <w:bodyDiv w:val="1"/>
      <w:marLeft w:val="0"/>
      <w:marRight w:val="0"/>
      <w:marTop w:val="0"/>
      <w:marBottom w:val="0"/>
      <w:divBdr>
        <w:top w:val="none" w:sz="0" w:space="0" w:color="auto"/>
        <w:left w:val="none" w:sz="0" w:space="0" w:color="auto"/>
        <w:bottom w:val="none" w:sz="0" w:space="0" w:color="auto"/>
        <w:right w:val="none" w:sz="0" w:space="0" w:color="auto"/>
      </w:divBdr>
    </w:div>
    <w:div w:id="951791218">
      <w:bodyDiv w:val="1"/>
      <w:marLeft w:val="0"/>
      <w:marRight w:val="0"/>
      <w:marTop w:val="0"/>
      <w:marBottom w:val="0"/>
      <w:divBdr>
        <w:top w:val="none" w:sz="0" w:space="0" w:color="auto"/>
        <w:left w:val="none" w:sz="0" w:space="0" w:color="auto"/>
        <w:bottom w:val="none" w:sz="0" w:space="0" w:color="auto"/>
        <w:right w:val="none" w:sz="0" w:space="0" w:color="auto"/>
      </w:divBdr>
    </w:div>
    <w:div w:id="1099713746">
      <w:bodyDiv w:val="1"/>
      <w:marLeft w:val="0"/>
      <w:marRight w:val="0"/>
      <w:marTop w:val="0"/>
      <w:marBottom w:val="0"/>
      <w:divBdr>
        <w:top w:val="none" w:sz="0" w:space="0" w:color="auto"/>
        <w:left w:val="none" w:sz="0" w:space="0" w:color="auto"/>
        <w:bottom w:val="none" w:sz="0" w:space="0" w:color="auto"/>
        <w:right w:val="none" w:sz="0" w:space="0" w:color="auto"/>
      </w:divBdr>
    </w:div>
    <w:div w:id="1208450496">
      <w:bodyDiv w:val="1"/>
      <w:marLeft w:val="0"/>
      <w:marRight w:val="0"/>
      <w:marTop w:val="0"/>
      <w:marBottom w:val="0"/>
      <w:divBdr>
        <w:top w:val="none" w:sz="0" w:space="0" w:color="auto"/>
        <w:left w:val="none" w:sz="0" w:space="0" w:color="auto"/>
        <w:bottom w:val="none" w:sz="0" w:space="0" w:color="auto"/>
        <w:right w:val="none" w:sz="0" w:space="0" w:color="auto"/>
      </w:divBdr>
    </w:div>
    <w:div w:id="1305700276">
      <w:bodyDiv w:val="1"/>
      <w:marLeft w:val="0"/>
      <w:marRight w:val="0"/>
      <w:marTop w:val="0"/>
      <w:marBottom w:val="0"/>
      <w:divBdr>
        <w:top w:val="none" w:sz="0" w:space="0" w:color="auto"/>
        <w:left w:val="none" w:sz="0" w:space="0" w:color="auto"/>
        <w:bottom w:val="none" w:sz="0" w:space="0" w:color="auto"/>
        <w:right w:val="none" w:sz="0" w:space="0" w:color="auto"/>
      </w:divBdr>
    </w:div>
    <w:div w:id="2112164585">
      <w:bodyDiv w:val="1"/>
      <w:marLeft w:val="0"/>
      <w:marRight w:val="0"/>
      <w:marTop w:val="0"/>
      <w:marBottom w:val="0"/>
      <w:divBdr>
        <w:top w:val="none" w:sz="0" w:space="0" w:color="auto"/>
        <w:left w:val="none" w:sz="0" w:space="0" w:color="auto"/>
        <w:bottom w:val="none" w:sz="0" w:space="0" w:color="auto"/>
        <w:right w:val="none" w:sz="0" w:space="0" w:color="auto"/>
      </w:divBdr>
      <w:divsChild>
        <w:div w:id="1679232925">
          <w:marLeft w:val="0"/>
          <w:marRight w:val="0"/>
          <w:marTop w:val="0"/>
          <w:marBottom w:val="0"/>
          <w:divBdr>
            <w:top w:val="none" w:sz="0" w:space="0" w:color="auto"/>
            <w:left w:val="none" w:sz="0" w:space="0" w:color="auto"/>
            <w:bottom w:val="none" w:sz="0" w:space="0" w:color="auto"/>
            <w:right w:val="none" w:sz="0" w:space="0" w:color="auto"/>
          </w:divBdr>
          <w:divsChild>
            <w:div w:id="373966779">
              <w:marLeft w:val="0"/>
              <w:marRight w:val="0"/>
              <w:marTop w:val="0"/>
              <w:marBottom w:val="0"/>
              <w:divBdr>
                <w:top w:val="none" w:sz="0" w:space="0" w:color="auto"/>
                <w:left w:val="none" w:sz="0" w:space="0" w:color="auto"/>
                <w:bottom w:val="none" w:sz="0" w:space="0" w:color="auto"/>
                <w:right w:val="none" w:sz="0" w:space="0" w:color="auto"/>
              </w:divBdr>
              <w:divsChild>
                <w:div w:id="1200778135">
                  <w:marLeft w:val="0"/>
                  <w:marRight w:val="0"/>
                  <w:marTop w:val="0"/>
                  <w:marBottom w:val="0"/>
                  <w:divBdr>
                    <w:top w:val="none" w:sz="0" w:space="0" w:color="auto"/>
                    <w:left w:val="none" w:sz="0" w:space="0" w:color="auto"/>
                    <w:bottom w:val="none" w:sz="0" w:space="0" w:color="auto"/>
                    <w:right w:val="none" w:sz="0" w:space="0" w:color="auto"/>
                  </w:divBdr>
                  <w:divsChild>
                    <w:div w:id="531721729">
                      <w:marLeft w:val="0"/>
                      <w:marRight w:val="0"/>
                      <w:marTop w:val="0"/>
                      <w:marBottom w:val="0"/>
                      <w:divBdr>
                        <w:top w:val="none" w:sz="0" w:space="0" w:color="auto"/>
                        <w:left w:val="none" w:sz="0" w:space="0" w:color="auto"/>
                        <w:bottom w:val="none" w:sz="0" w:space="0" w:color="auto"/>
                        <w:right w:val="none" w:sz="0" w:space="0" w:color="auto"/>
                      </w:divBdr>
                      <w:divsChild>
                        <w:div w:id="1740901050">
                          <w:marLeft w:val="0"/>
                          <w:marRight w:val="0"/>
                          <w:marTop w:val="0"/>
                          <w:marBottom w:val="0"/>
                          <w:divBdr>
                            <w:top w:val="none" w:sz="0" w:space="0" w:color="auto"/>
                            <w:left w:val="none" w:sz="0" w:space="0" w:color="auto"/>
                            <w:bottom w:val="none" w:sz="0" w:space="0" w:color="auto"/>
                            <w:right w:val="none" w:sz="0" w:space="0" w:color="auto"/>
                          </w:divBdr>
                          <w:divsChild>
                            <w:div w:id="176530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Cap-Ha%C3%AFtien" TargetMode="External"/><Relationship Id="rId18" Type="http://schemas.openxmlformats.org/officeDocument/2006/relationships/image" Target="media/image4.emf"/><Relationship Id="rId26" Type="http://schemas.openxmlformats.org/officeDocument/2006/relationships/image" Target="media/image12.emf"/><Relationship Id="rId21" Type="http://schemas.openxmlformats.org/officeDocument/2006/relationships/image" Target="media/image7.emf"/><Relationship Id="rId34"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3.emf"/><Relationship Id="rId25" Type="http://schemas.openxmlformats.org/officeDocument/2006/relationships/image" Target="media/image11.emf"/><Relationship Id="rId33"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image" Target="media/image6.emf"/><Relationship Id="rId29" Type="http://schemas.openxmlformats.org/officeDocument/2006/relationships/image" Target="media/image15.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10.emf"/><Relationship Id="rId32" Type="http://schemas.openxmlformats.org/officeDocument/2006/relationships/theme" Target="theme/theme1.xml"/><Relationship Id="rId37" Type="http://schemas.openxmlformats.org/officeDocument/2006/relationships/customXml" Target="../customXml/item6.xml"/><Relationship Id="rId5" Type="http://schemas.openxmlformats.org/officeDocument/2006/relationships/settings" Target="settings.xml"/><Relationship Id="rId15" Type="http://schemas.openxmlformats.org/officeDocument/2006/relationships/image" Target="media/image1.emf"/><Relationship Id="rId23" Type="http://schemas.openxmlformats.org/officeDocument/2006/relationships/image" Target="media/image9.emf"/><Relationship Id="rId28" Type="http://schemas.openxmlformats.org/officeDocument/2006/relationships/image" Target="media/image14.emf"/><Relationship Id="rId36" Type="http://schemas.openxmlformats.org/officeDocument/2006/relationships/customXml" Target="../customXml/item5.xml"/><Relationship Id="rId10" Type="http://schemas.openxmlformats.org/officeDocument/2006/relationships/footer" Target="footer1.xml"/><Relationship Id="rId19" Type="http://schemas.openxmlformats.org/officeDocument/2006/relationships/image" Target="media/image5.emf"/><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8.emf"/><Relationship Id="rId27" Type="http://schemas.openxmlformats.org/officeDocument/2006/relationships/image" Target="media/image13.emf"/><Relationship Id="rId30" Type="http://schemas.openxmlformats.org/officeDocument/2006/relationships/image" Target="media/image16.emf"/><Relationship Id="rId35" Type="http://schemas.openxmlformats.org/officeDocument/2006/relationships/customXml" Target="../customXml/item4.xml"/><Relationship Id="rId8" Type="http://schemas.openxmlformats.org/officeDocument/2006/relationships/endnotes" Target="endnotes.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idbdocs.iadb.org/wsdocs/getDocument.aspx?DOCNUM=38022825"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23D9CE438EE2594DBE5B21CE61EFA81E" ma:contentTypeVersion="0" ma:contentTypeDescription="A content type to manage public (operations) IDB documents" ma:contentTypeScope="" ma:versionID="7c95241fa4041fce715bdf967af3498f">
  <xsd:schema xmlns:xsd="http://www.w3.org/2001/XMLSchema" xmlns:xs="http://www.w3.org/2001/XMLSchema" xmlns:p="http://schemas.microsoft.com/office/2006/metadata/properties" xmlns:ns2="9c571b2f-e523-4ab2-ba2e-09e151a03ef4" targetNamespace="http://schemas.microsoft.com/office/2006/metadata/properties" ma:root="true" ma:fieldsID="d09c5b69cee1cd2827bb8c1849e9b8ae"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76c0645e-ed38-4b88-bd09-bd924f75b1ca}" ma:internalName="TaxCatchAll" ma:showField="CatchAllData" ma:web="62d80119-c9e5-4234-a178-fa32f7f2f46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76c0645e-ed38-4b88-bd09-bd924f75b1ca}" ma:internalName="TaxCatchAllLabel" ma:readOnly="true" ma:showField="CatchAllDataLabel" ma:web="62d80119-c9e5-4234-a178-fa32f7f2f46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INE/TSP</Division_x0020_or_x0020_Unit>
    <Other_x0020_Author xmlns="9c571b2f-e523-4ab2-ba2e-09e151a03ef4" xsi:nil="true"/>
    <Region xmlns="9c571b2f-e523-4ab2-ba2e-09e151a03ef4" xsi:nil="true"/>
    <IDBDocs_x0020_Number xmlns="9c571b2f-e523-4ab2-ba2e-09e151a03ef4">39394037</IDBDocs_x0020_Number>
    <Document_x0020_Author xmlns="9c571b2f-e523-4ab2-ba2e-09e151a03ef4">Fros, Alejandro M.</Document_x0020_Author>
    <Publication_x0020_Type xmlns="9c571b2f-e523-4ab2-ba2e-09e151a03ef4" xsi:nil="true"/>
    <Operation_x0020_Type xmlns="9c571b2f-e523-4ab2-ba2e-09e151a03ef4" xsi:nil="true"/>
    <TaxCatchAll xmlns="9c571b2f-e523-4ab2-ba2e-09e151a03ef4">
      <Value>16</Value>
      <Value>9</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HA-L1098</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Proposal&lt;/USER_STAGE&gt;&lt;APPROVAL_CODE&gt;QRR&lt;/APPROVAL_CODE&gt;&lt;APPROVAL_DESC&gt;Quality &amp; Risk Review&lt;/APPROVAL_DESC&gt;&lt;PD_OBJ_TYPE&gt;0&lt;/PD_OBJ_TYPE&gt;&lt;MAKERECORD&gt;N&lt;/MAKERECORD&gt;&lt;PD_FILEPT_NO&gt;PO-HA-T1198-Plan&lt;/PD_FILEPT_NO&gt;&lt;/Data&gt;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TR-TRP</Webtopic>
    <Identifier xmlns="9c571b2f-e523-4ab2-ba2e-09e151a03ef4"> ANNEX</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CEBF059F-A7B4-475D-B09E-10B41998CCF3}"/>
</file>

<file path=customXml/itemProps2.xml><?xml version="1.0" encoding="utf-8"?>
<ds:datastoreItem xmlns:ds="http://schemas.openxmlformats.org/officeDocument/2006/customXml" ds:itemID="{5357D18A-79FD-4B59-A5FF-84464B85458B}"/>
</file>

<file path=customXml/itemProps3.xml><?xml version="1.0" encoding="utf-8"?>
<ds:datastoreItem xmlns:ds="http://schemas.openxmlformats.org/officeDocument/2006/customXml" ds:itemID="{E80CC60B-0B42-4C48-9336-208C6DCA8BB7}"/>
</file>

<file path=customXml/itemProps4.xml><?xml version="1.0" encoding="utf-8"?>
<ds:datastoreItem xmlns:ds="http://schemas.openxmlformats.org/officeDocument/2006/customXml" ds:itemID="{4098779A-6E00-453B-889E-679B104FD315}"/>
</file>

<file path=customXml/itemProps5.xml><?xml version="1.0" encoding="utf-8"?>
<ds:datastoreItem xmlns:ds="http://schemas.openxmlformats.org/officeDocument/2006/customXml" ds:itemID="{35D718ED-C21C-490B-8B18-ACE565EB75BA}"/>
</file>

<file path=customXml/itemProps6.xml><?xml version="1.0" encoding="utf-8"?>
<ds:datastoreItem xmlns:ds="http://schemas.openxmlformats.org/officeDocument/2006/customXml" ds:itemID="{8E6A7E08-60A2-42FA-8221-A26B4A174AB1}"/>
</file>

<file path=docProps/app.xml><?xml version="1.0" encoding="utf-8"?>
<Properties xmlns="http://schemas.openxmlformats.org/officeDocument/2006/extended-properties" xmlns:vt="http://schemas.openxmlformats.org/officeDocument/2006/docPropsVTypes">
  <Template>Normal</Template>
  <TotalTime>531</TotalTime>
  <Pages>30</Pages>
  <Words>5173</Words>
  <Characters>28454</Characters>
  <Application>Microsoft Office Word</Application>
  <DocSecurity>0</DocSecurity>
  <Lines>237</Lines>
  <Paragraphs>67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HONDURAS</vt:lpstr>
      <vt:lpstr>HONDURAS</vt:lpstr>
    </vt:vector>
  </TitlesOfParts>
  <Company>Inter-American Development Bank</Company>
  <LinksUpToDate>false</LinksUpToDate>
  <CharactersWithSpaces>33560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OEL_2 Economic Evaluation Sample Project Component 1</dc:title>
  <dc:subject/>
  <dc:creator>R Suárez Nicolini</dc:creator>
  <cp:keywords/>
  <cp:lastModifiedBy>IADB</cp:lastModifiedBy>
  <cp:revision>8</cp:revision>
  <cp:lastPrinted>2015-01-31T19:27:00Z</cp:lastPrinted>
  <dcterms:created xsi:type="dcterms:W3CDTF">2015-05-01T16:07:00Z</dcterms:created>
  <dcterms:modified xsi:type="dcterms:W3CDTF">2015-05-04T20:15:00Z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0x01010046CF21643EE8D14686A648AA6DAD08920023D9CE438EE2594DBE5B21CE61EFA81E</vt:lpwstr>
  </property>
  <property fmtid="{D5CDD505-2E9C-101B-9397-08002B2CF9AE}" pid="5" name="TaxKeywordTaxHTField">
    <vt:lpwstr/>
  </property>
  <property fmtid="{D5CDD505-2E9C-101B-9397-08002B2CF9AE}" pid="6" name="Series Operations IDB">
    <vt:lpwstr>16;#Project Profile (PP)|ac5f0c28-f2f6-431c-8d05-62f851b6a822</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16;#Project Profile (PP)|ac5f0c28-f2f6-431c-8d05-62f851b6a822</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9;#Project Preparation, Planning and Design|29ca0c72-1fc4-435f-a09c-28585cb5eac9</vt:lpwstr>
  </property>
</Properties>
</file>