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E5E" w:rsidRPr="00477773" w:rsidRDefault="00C05E5E" w:rsidP="00C05E5E">
      <w:pPr>
        <w:pStyle w:val="Title"/>
        <w:tabs>
          <w:tab w:val="clear" w:pos="1440"/>
          <w:tab w:val="clear" w:pos="3060"/>
        </w:tabs>
        <w:outlineLvl w:val="9"/>
        <w:rPr>
          <w:smallCaps/>
          <w:szCs w:val="24"/>
          <w:lang w:val="en-US"/>
        </w:rPr>
      </w:pPr>
      <w:bookmarkStart w:id="0" w:name="_GoBack"/>
      <w:bookmarkEnd w:id="0"/>
      <w:r w:rsidRPr="00477773">
        <w:rPr>
          <w:smallCaps/>
          <w:szCs w:val="24"/>
          <w:lang w:val="en-US"/>
        </w:rPr>
        <w:t>Document of the Inter-American Development Bank</w:t>
      </w:r>
    </w:p>
    <w:p w:rsidR="00C05E5E" w:rsidRPr="00477773" w:rsidRDefault="00C05E5E" w:rsidP="00C05E5E">
      <w:pPr>
        <w:tabs>
          <w:tab w:val="left" w:pos="1440"/>
          <w:tab w:val="left" w:pos="3060"/>
        </w:tabs>
        <w:jc w:val="center"/>
        <w:rPr>
          <w:b/>
          <w:smallCaps/>
          <w:szCs w:val="24"/>
          <w:lang w:val="en-US"/>
        </w:rPr>
      </w:pPr>
    </w:p>
    <w:p w:rsidR="00C05E5E" w:rsidRPr="00477773" w:rsidRDefault="00C05E5E" w:rsidP="00C05E5E">
      <w:pPr>
        <w:tabs>
          <w:tab w:val="left" w:pos="1440"/>
          <w:tab w:val="left" w:pos="3060"/>
        </w:tabs>
        <w:jc w:val="center"/>
        <w:rPr>
          <w:b/>
          <w:smallCaps/>
          <w:szCs w:val="24"/>
          <w:lang w:val="en-US"/>
        </w:rPr>
      </w:pPr>
    </w:p>
    <w:p w:rsidR="00C05E5E" w:rsidRPr="00477773" w:rsidRDefault="00C05E5E" w:rsidP="00C05E5E">
      <w:pPr>
        <w:pStyle w:val="Newpage"/>
        <w:rPr>
          <w:rFonts w:cs="Times New Roman"/>
          <w:szCs w:val="24"/>
          <w:lang w:val="en-US"/>
        </w:rPr>
      </w:pPr>
    </w:p>
    <w:p w:rsidR="00C05E5E" w:rsidRPr="00477773" w:rsidRDefault="00C05E5E" w:rsidP="00C05E5E">
      <w:pPr>
        <w:pStyle w:val="Newpage"/>
        <w:rPr>
          <w:rFonts w:cs="Times New Roman"/>
          <w:szCs w:val="24"/>
          <w:lang w:val="en-US"/>
        </w:rPr>
      </w:pPr>
    </w:p>
    <w:p w:rsidR="00C05E5E" w:rsidRPr="00477773" w:rsidRDefault="00C05E5E" w:rsidP="00C05E5E">
      <w:pPr>
        <w:pStyle w:val="Newpage"/>
        <w:rPr>
          <w:rFonts w:cs="Times New Roman"/>
          <w:szCs w:val="24"/>
          <w:lang w:val="en-US"/>
        </w:rPr>
      </w:pPr>
    </w:p>
    <w:p w:rsidR="00C05E5E" w:rsidRPr="00477773" w:rsidRDefault="00C05E5E" w:rsidP="00C05E5E">
      <w:pPr>
        <w:pStyle w:val="Newpage"/>
        <w:rPr>
          <w:rFonts w:cs="Times New Roman"/>
          <w:szCs w:val="24"/>
          <w:lang w:val="en-US"/>
        </w:rPr>
      </w:pPr>
    </w:p>
    <w:p w:rsidR="00C05E5E" w:rsidRPr="00477773" w:rsidRDefault="00C05E5E" w:rsidP="00C05E5E">
      <w:pPr>
        <w:pStyle w:val="Newpage"/>
        <w:rPr>
          <w:rFonts w:cs="Times New Roman"/>
          <w:szCs w:val="24"/>
          <w:lang w:val="en-US"/>
        </w:rPr>
      </w:pPr>
    </w:p>
    <w:p w:rsidR="00C05E5E" w:rsidRPr="00477773" w:rsidRDefault="00C05E5E" w:rsidP="00C05E5E">
      <w:pPr>
        <w:pStyle w:val="Newpage"/>
        <w:rPr>
          <w:rFonts w:cs="Times New Roman"/>
          <w:szCs w:val="24"/>
          <w:lang w:val="en-US"/>
        </w:rPr>
      </w:pPr>
    </w:p>
    <w:p w:rsidR="00C05E5E" w:rsidRPr="00477773" w:rsidRDefault="00C05E5E" w:rsidP="00C05E5E">
      <w:pPr>
        <w:pStyle w:val="Newpage"/>
        <w:rPr>
          <w:rFonts w:cs="Times New Roman"/>
          <w:szCs w:val="24"/>
          <w:lang w:val="en-US"/>
        </w:rPr>
      </w:pPr>
    </w:p>
    <w:p w:rsidR="00C05E5E" w:rsidRPr="00477773" w:rsidRDefault="00C05E5E" w:rsidP="00C05E5E">
      <w:pPr>
        <w:pStyle w:val="Newpage"/>
        <w:rPr>
          <w:rFonts w:cs="Times New Roman"/>
          <w:szCs w:val="24"/>
          <w:lang w:val="en-US"/>
        </w:rPr>
      </w:pPr>
    </w:p>
    <w:p w:rsidR="00C05E5E" w:rsidRPr="00477773" w:rsidRDefault="00C05E5E" w:rsidP="00C05E5E">
      <w:pPr>
        <w:pStyle w:val="Newpage"/>
        <w:rPr>
          <w:rFonts w:cs="Times New Roman"/>
          <w:szCs w:val="24"/>
          <w:lang w:val="en-US"/>
        </w:rPr>
      </w:pPr>
    </w:p>
    <w:p w:rsidR="00C05E5E" w:rsidRPr="00477773" w:rsidRDefault="00C05E5E" w:rsidP="00C05E5E">
      <w:pPr>
        <w:pStyle w:val="Newpage"/>
        <w:rPr>
          <w:rFonts w:cs="Times New Roman"/>
          <w:szCs w:val="24"/>
          <w:lang w:val="en-US"/>
        </w:rPr>
      </w:pPr>
    </w:p>
    <w:p w:rsidR="00C05E5E" w:rsidRPr="00477773" w:rsidRDefault="00C05E5E" w:rsidP="00C05E5E">
      <w:pPr>
        <w:pStyle w:val="Newpage"/>
        <w:rPr>
          <w:rFonts w:cs="Times New Roman"/>
          <w:szCs w:val="24"/>
          <w:lang w:val="en-US"/>
        </w:rPr>
      </w:pPr>
      <w:r w:rsidRPr="00477773">
        <w:rPr>
          <w:rFonts w:cs="Times New Roman"/>
          <w:szCs w:val="24"/>
          <w:lang w:val="en-US"/>
        </w:rPr>
        <w:t>Haiti</w:t>
      </w:r>
    </w:p>
    <w:p w:rsidR="00C05E5E" w:rsidRPr="00477773" w:rsidRDefault="00C05E5E" w:rsidP="00C05E5E">
      <w:pPr>
        <w:pStyle w:val="Newpage"/>
        <w:rPr>
          <w:rFonts w:cs="Times New Roman"/>
          <w:szCs w:val="24"/>
          <w:lang w:val="en-US"/>
        </w:rPr>
      </w:pPr>
    </w:p>
    <w:p w:rsidR="00C05E5E" w:rsidRPr="00477773" w:rsidRDefault="00C05E5E" w:rsidP="00C05E5E">
      <w:pPr>
        <w:pStyle w:val="Newpage"/>
        <w:rPr>
          <w:rFonts w:cs="Times New Roman"/>
          <w:szCs w:val="24"/>
          <w:lang w:val="en-US"/>
        </w:rPr>
      </w:pPr>
    </w:p>
    <w:p w:rsidR="00C05E5E" w:rsidRPr="00477773" w:rsidRDefault="00C05E5E" w:rsidP="00C05E5E">
      <w:pPr>
        <w:pStyle w:val="Newpage"/>
        <w:rPr>
          <w:rFonts w:cs="Times New Roman"/>
          <w:szCs w:val="24"/>
          <w:lang w:val="en-US"/>
        </w:rPr>
      </w:pPr>
    </w:p>
    <w:p w:rsidR="00C05E5E" w:rsidRPr="00477773" w:rsidRDefault="00C05E5E" w:rsidP="00C05E5E">
      <w:pPr>
        <w:pStyle w:val="Newpage"/>
        <w:widowControl w:val="0"/>
        <w:tabs>
          <w:tab w:val="clear" w:pos="3060"/>
          <w:tab w:val="left" w:pos="2995"/>
          <w:tab w:val="left" w:pos="4680"/>
          <w:tab w:val="left" w:pos="5155"/>
          <w:tab w:val="left" w:pos="7675"/>
          <w:tab w:val="left" w:pos="10555"/>
        </w:tabs>
        <w:spacing w:before="40" w:after="40"/>
        <w:rPr>
          <w:rFonts w:cs="Times New Roman"/>
          <w:b w:val="0"/>
          <w:smallCaps w:val="0"/>
          <w:szCs w:val="24"/>
          <w:lang w:val="en-US"/>
        </w:rPr>
      </w:pPr>
      <w:r w:rsidRPr="00477773">
        <w:rPr>
          <w:rFonts w:cs="Times New Roman"/>
          <w:szCs w:val="24"/>
          <w:lang w:val="en-US"/>
        </w:rPr>
        <w:t>Support for</w:t>
      </w:r>
      <w:r w:rsidR="00AF4910" w:rsidRPr="00477773">
        <w:rPr>
          <w:rFonts w:cs="Times New Roman"/>
          <w:szCs w:val="24"/>
          <w:lang w:val="en-US"/>
        </w:rPr>
        <w:t xml:space="preserve"> Haiti’s Transportation Sector </w:t>
      </w:r>
      <w:r w:rsidRPr="00477773">
        <w:rPr>
          <w:rFonts w:cs="Times New Roman"/>
          <w:szCs w:val="24"/>
          <w:lang w:val="en-US"/>
        </w:rPr>
        <w:t>V</w:t>
      </w:r>
    </w:p>
    <w:p w:rsidR="00C05E5E" w:rsidRPr="00477773" w:rsidRDefault="00C05E5E" w:rsidP="00C05E5E">
      <w:pPr>
        <w:widowControl w:val="0"/>
        <w:tabs>
          <w:tab w:val="left" w:pos="1440"/>
          <w:tab w:val="left" w:pos="2995"/>
          <w:tab w:val="left" w:pos="4680"/>
          <w:tab w:val="left" w:pos="5155"/>
          <w:tab w:val="left" w:pos="7675"/>
          <w:tab w:val="left" w:pos="10555"/>
        </w:tabs>
        <w:jc w:val="center"/>
        <w:rPr>
          <w:b/>
          <w:smallCaps/>
          <w:szCs w:val="24"/>
          <w:lang w:val="en-US"/>
        </w:rPr>
      </w:pPr>
    </w:p>
    <w:p w:rsidR="00C05E5E" w:rsidRPr="00477773" w:rsidRDefault="00AF4910" w:rsidP="00C05E5E">
      <w:pPr>
        <w:widowControl w:val="0"/>
        <w:tabs>
          <w:tab w:val="left" w:pos="1440"/>
          <w:tab w:val="left" w:pos="2995"/>
          <w:tab w:val="left" w:pos="4680"/>
          <w:tab w:val="left" w:pos="5155"/>
          <w:tab w:val="left" w:pos="7675"/>
          <w:tab w:val="left" w:pos="10555"/>
        </w:tabs>
        <w:jc w:val="center"/>
        <w:rPr>
          <w:smallCaps/>
          <w:szCs w:val="24"/>
          <w:lang w:val="en-US"/>
        </w:rPr>
      </w:pPr>
      <w:r w:rsidRPr="00477773">
        <w:rPr>
          <w:b/>
          <w:smallCaps/>
          <w:szCs w:val="24"/>
          <w:lang w:val="en-US"/>
        </w:rPr>
        <w:t>HA-L10</w:t>
      </w:r>
      <w:r w:rsidR="00C05E5E" w:rsidRPr="00477773">
        <w:rPr>
          <w:b/>
          <w:smallCaps/>
          <w:szCs w:val="24"/>
          <w:lang w:val="en-US"/>
        </w:rPr>
        <w:t>9</w:t>
      </w:r>
      <w:r w:rsidRPr="00477773">
        <w:rPr>
          <w:b/>
          <w:smallCaps/>
          <w:szCs w:val="24"/>
          <w:lang w:val="en-US"/>
        </w:rPr>
        <w:t>8</w:t>
      </w:r>
    </w:p>
    <w:p w:rsidR="00C05E5E" w:rsidRPr="00477773" w:rsidRDefault="00C05E5E" w:rsidP="00C05E5E">
      <w:pPr>
        <w:tabs>
          <w:tab w:val="left" w:pos="1440"/>
          <w:tab w:val="left" w:pos="3060"/>
        </w:tabs>
        <w:jc w:val="center"/>
        <w:rPr>
          <w:b/>
          <w:smallCaps/>
          <w:szCs w:val="24"/>
          <w:lang w:val="en-US"/>
        </w:rPr>
      </w:pPr>
    </w:p>
    <w:p w:rsidR="00C05E5E" w:rsidRPr="00477773" w:rsidRDefault="00C05E5E" w:rsidP="00C05E5E">
      <w:pPr>
        <w:tabs>
          <w:tab w:val="left" w:pos="1440"/>
          <w:tab w:val="left" w:pos="3060"/>
        </w:tabs>
        <w:jc w:val="center"/>
        <w:rPr>
          <w:smallCaps/>
          <w:szCs w:val="24"/>
          <w:lang w:val="en-US"/>
        </w:rPr>
      </w:pPr>
    </w:p>
    <w:p w:rsidR="00C05E5E" w:rsidRPr="00477773" w:rsidRDefault="00C05E5E" w:rsidP="00C05E5E">
      <w:pPr>
        <w:tabs>
          <w:tab w:val="left" w:pos="1440"/>
          <w:tab w:val="left" w:pos="3060"/>
        </w:tabs>
        <w:jc w:val="center"/>
        <w:rPr>
          <w:smallCaps/>
          <w:szCs w:val="24"/>
          <w:lang w:val="en-US"/>
        </w:rPr>
      </w:pPr>
    </w:p>
    <w:p w:rsidR="00C05E5E" w:rsidRPr="00477773" w:rsidRDefault="00C05E5E" w:rsidP="00C05E5E">
      <w:pPr>
        <w:tabs>
          <w:tab w:val="left" w:pos="1440"/>
          <w:tab w:val="left" w:pos="3060"/>
        </w:tabs>
        <w:jc w:val="center"/>
        <w:rPr>
          <w:smallCaps/>
          <w:szCs w:val="24"/>
          <w:lang w:val="en-US"/>
        </w:rPr>
      </w:pPr>
    </w:p>
    <w:p w:rsidR="00C05E5E" w:rsidRPr="00477773" w:rsidRDefault="00C05E5E" w:rsidP="00C05E5E">
      <w:pPr>
        <w:tabs>
          <w:tab w:val="left" w:pos="1440"/>
          <w:tab w:val="left" w:pos="3060"/>
        </w:tabs>
        <w:jc w:val="center"/>
        <w:rPr>
          <w:smallCaps/>
          <w:szCs w:val="24"/>
          <w:lang w:val="en-US"/>
        </w:rPr>
      </w:pPr>
    </w:p>
    <w:p w:rsidR="00C05E5E" w:rsidRPr="00477773" w:rsidRDefault="00C05E5E" w:rsidP="00C05E5E">
      <w:pPr>
        <w:tabs>
          <w:tab w:val="left" w:pos="1440"/>
          <w:tab w:val="left" w:pos="3060"/>
        </w:tabs>
        <w:jc w:val="center"/>
        <w:rPr>
          <w:smallCaps/>
          <w:szCs w:val="24"/>
          <w:lang w:val="en-US"/>
        </w:rPr>
      </w:pPr>
    </w:p>
    <w:p w:rsidR="00C05E5E" w:rsidRPr="00477773" w:rsidRDefault="00C05E5E" w:rsidP="00C05E5E">
      <w:pPr>
        <w:tabs>
          <w:tab w:val="left" w:pos="1440"/>
          <w:tab w:val="left" w:pos="3060"/>
        </w:tabs>
        <w:jc w:val="center"/>
        <w:outlineLvl w:val="0"/>
        <w:rPr>
          <w:b/>
          <w:smallCaps/>
          <w:szCs w:val="24"/>
          <w:lang w:val="en-US"/>
        </w:rPr>
      </w:pPr>
    </w:p>
    <w:p w:rsidR="00C05E5E" w:rsidRPr="00477773" w:rsidRDefault="00C05E5E" w:rsidP="00C05E5E">
      <w:pPr>
        <w:tabs>
          <w:tab w:val="left" w:pos="1440"/>
          <w:tab w:val="left" w:pos="3060"/>
        </w:tabs>
        <w:jc w:val="center"/>
        <w:outlineLvl w:val="0"/>
        <w:rPr>
          <w:b/>
          <w:smallCaps/>
          <w:szCs w:val="24"/>
          <w:lang w:val="en-US"/>
        </w:rPr>
      </w:pPr>
    </w:p>
    <w:p w:rsidR="00C05E5E" w:rsidRPr="00477773" w:rsidRDefault="00C05E5E" w:rsidP="00C05E5E">
      <w:pPr>
        <w:tabs>
          <w:tab w:val="left" w:pos="1440"/>
          <w:tab w:val="left" w:pos="3060"/>
        </w:tabs>
        <w:jc w:val="center"/>
        <w:outlineLvl w:val="0"/>
        <w:rPr>
          <w:b/>
          <w:smallCaps/>
          <w:szCs w:val="24"/>
          <w:lang w:val="en-US"/>
        </w:rPr>
      </w:pPr>
    </w:p>
    <w:p w:rsidR="00C05E5E" w:rsidRPr="00477773" w:rsidRDefault="00C05E5E" w:rsidP="00C05E5E">
      <w:pPr>
        <w:tabs>
          <w:tab w:val="left" w:pos="1440"/>
          <w:tab w:val="left" w:pos="3060"/>
        </w:tabs>
        <w:jc w:val="center"/>
        <w:outlineLvl w:val="0"/>
        <w:rPr>
          <w:b/>
          <w:smallCaps/>
          <w:szCs w:val="24"/>
          <w:lang w:val="en-US"/>
        </w:rPr>
      </w:pPr>
    </w:p>
    <w:p w:rsidR="00C05E5E" w:rsidRPr="00477773" w:rsidRDefault="00C05E5E" w:rsidP="00C05E5E">
      <w:pPr>
        <w:tabs>
          <w:tab w:val="left" w:pos="1440"/>
          <w:tab w:val="left" w:pos="3060"/>
        </w:tabs>
        <w:jc w:val="center"/>
        <w:outlineLvl w:val="0"/>
        <w:rPr>
          <w:b/>
          <w:smallCaps/>
          <w:szCs w:val="24"/>
          <w:lang w:val="en-US"/>
        </w:rPr>
      </w:pPr>
    </w:p>
    <w:p w:rsidR="00C05E5E" w:rsidRPr="00477773" w:rsidRDefault="00C05E5E" w:rsidP="00C05E5E">
      <w:pPr>
        <w:tabs>
          <w:tab w:val="left" w:pos="1440"/>
          <w:tab w:val="left" w:pos="3060"/>
        </w:tabs>
        <w:jc w:val="center"/>
        <w:outlineLvl w:val="0"/>
        <w:rPr>
          <w:b/>
          <w:smallCaps/>
          <w:szCs w:val="24"/>
          <w:lang w:val="en-US"/>
        </w:rPr>
      </w:pPr>
    </w:p>
    <w:p w:rsidR="00C05E5E" w:rsidRPr="00477773" w:rsidRDefault="00C05E5E" w:rsidP="00C05E5E">
      <w:pPr>
        <w:tabs>
          <w:tab w:val="left" w:pos="1440"/>
          <w:tab w:val="left" w:pos="3060"/>
        </w:tabs>
        <w:jc w:val="center"/>
        <w:outlineLvl w:val="0"/>
        <w:rPr>
          <w:b/>
          <w:smallCaps/>
          <w:szCs w:val="24"/>
          <w:lang w:val="en-US"/>
        </w:rPr>
      </w:pPr>
    </w:p>
    <w:p w:rsidR="00C05E5E" w:rsidRPr="00477773" w:rsidRDefault="00C05E5E" w:rsidP="00C05E5E">
      <w:pPr>
        <w:tabs>
          <w:tab w:val="left" w:pos="1440"/>
          <w:tab w:val="left" w:pos="3060"/>
        </w:tabs>
        <w:jc w:val="center"/>
        <w:outlineLvl w:val="0"/>
        <w:rPr>
          <w:b/>
          <w:smallCaps/>
          <w:szCs w:val="24"/>
          <w:lang w:val="en-US"/>
        </w:rPr>
      </w:pPr>
    </w:p>
    <w:p w:rsidR="00C05E5E" w:rsidRPr="00477773" w:rsidRDefault="00C05E5E" w:rsidP="00C05E5E">
      <w:pPr>
        <w:tabs>
          <w:tab w:val="left" w:pos="1440"/>
          <w:tab w:val="left" w:pos="3060"/>
        </w:tabs>
        <w:jc w:val="center"/>
        <w:outlineLvl w:val="0"/>
        <w:rPr>
          <w:b/>
          <w:smallCaps/>
          <w:szCs w:val="24"/>
          <w:lang w:val="en-US"/>
        </w:rPr>
      </w:pPr>
    </w:p>
    <w:p w:rsidR="00C05E5E" w:rsidRPr="00477773" w:rsidRDefault="00C05E5E" w:rsidP="00C05E5E">
      <w:pPr>
        <w:tabs>
          <w:tab w:val="left" w:pos="1440"/>
          <w:tab w:val="left" w:pos="3060"/>
        </w:tabs>
        <w:jc w:val="center"/>
        <w:outlineLvl w:val="0"/>
        <w:rPr>
          <w:szCs w:val="24"/>
          <w:lang w:val="en-US"/>
        </w:rPr>
      </w:pPr>
      <w:r w:rsidRPr="00477773">
        <w:rPr>
          <w:b/>
          <w:smallCaps/>
          <w:szCs w:val="24"/>
          <w:lang w:val="en-US"/>
        </w:rPr>
        <w:t xml:space="preserve">Monitoring and Evaluation Plan </w:t>
      </w:r>
    </w:p>
    <w:p w:rsidR="00C05E5E" w:rsidRPr="00477773" w:rsidRDefault="00C05E5E" w:rsidP="00C05E5E">
      <w:pPr>
        <w:tabs>
          <w:tab w:val="left" w:pos="1440"/>
          <w:tab w:val="left" w:pos="3060"/>
        </w:tabs>
        <w:outlineLvl w:val="0"/>
        <w:rPr>
          <w:b/>
          <w:smallCaps/>
          <w:szCs w:val="24"/>
          <w:lang w:val="en-US"/>
        </w:rPr>
      </w:pPr>
    </w:p>
    <w:p w:rsidR="00C05E5E" w:rsidRPr="00477773" w:rsidRDefault="00C05E5E" w:rsidP="00C05E5E">
      <w:pPr>
        <w:pStyle w:val="ColorfulList-Accent11"/>
        <w:ind w:left="0"/>
        <w:jc w:val="center"/>
        <w:rPr>
          <w:rFonts w:ascii="Times New Roman" w:hAnsi="Times New Roman"/>
          <w:b/>
          <w:sz w:val="24"/>
          <w:szCs w:val="24"/>
          <w:lang w:val="en-US"/>
        </w:rPr>
      </w:pPr>
    </w:p>
    <w:p w:rsidR="00C05E5E" w:rsidRPr="00477773" w:rsidRDefault="00C05E5E" w:rsidP="00C05E5E">
      <w:pPr>
        <w:tabs>
          <w:tab w:val="left" w:pos="1440"/>
          <w:tab w:val="left" w:pos="3060"/>
        </w:tabs>
        <w:jc w:val="center"/>
        <w:rPr>
          <w:szCs w:val="24"/>
          <w:lang w:val="en-US"/>
        </w:rPr>
      </w:pPr>
    </w:p>
    <w:p w:rsidR="00C05E5E" w:rsidRPr="00477773" w:rsidRDefault="00C05E5E" w:rsidP="00C05E5E">
      <w:pPr>
        <w:pStyle w:val="BodyText"/>
        <w:widowControl w:val="0"/>
        <w:pBdr>
          <w:top w:val="single" w:sz="4" w:space="14" w:color="auto"/>
          <w:left w:val="single" w:sz="4" w:space="4" w:color="auto"/>
          <w:bottom w:val="single" w:sz="4" w:space="1" w:color="auto"/>
          <w:right w:val="single" w:sz="4" w:space="4" w:color="auto"/>
        </w:pBdr>
        <w:tabs>
          <w:tab w:val="left" w:pos="1440"/>
        </w:tabs>
        <w:jc w:val="both"/>
        <w:rPr>
          <w:szCs w:val="24"/>
          <w:lang w:val="en-US"/>
        </w:rPr>
      </w:pPr>
      <w:r w:rsidRPr="00477773">
        <w:rPr>
          <w:szCs w:val="24"/>
          <w:lang w:val="en-US"/>
        </w:rPr>
        <w:t>This</w:t>
      </w:r>
      <w:r w:rsidRPr="00477773">
        <w:rPr>
          <w:lang w:val="en-US"/>
        </w:rPr>
        <w:t xml:space="preserve"> </w:t>
      </w:r>
      <w:r w:rsidRPr="00477773">
        <w:rPr>
          <w:szCs w:val="24"/>
          <w:lang w:val="en-US"/>
        </w:rPr>
        <w:t xml:space="preserve">document was prepared by the project team consisting of: </w:t>
      </w:r>
      <w:r w:rsidR="00D1486C" w:rsidRPr="00D1486C">
        <w:rPr>
          <w:szCs w:val="24"/>
          <w:lang w:val="en-US"/>
        </w:rPr>
        <w:t>by the project team consisting of: Alejandro M. Fros (TSP/CHA), Team Leader; Carlos Mojica (INE/TSP), Alternate Team Leader; Reinaldo Fioravanti, Andrés Pereyra, Elkin Bello, Giovanna Mahfouz (INE/TSP); Olivia Désinor (TSP/CHA); María Elena Castro-Muñoz, Nicolas Kotschoubey, France Francois (VPS/ESG); Romina Kirkagacli, Takady Konate (FMP/CHA); and Louis-François Chrétien (LEG/SGO).</w:t>
      </w:r>
    </w:p>
    <w:p w:rsidR="00C05E5E" w:rsidRPr="00477773" w:rsidRDefault="00C05E5E" w:rsidP="00C05E5E">
      <w:pPr>
        <w:spacing w:after="200" w:line="276" w:lineRule="auto"/>
        <w:rPr>
          <w:rFonts w:ascii="Arial Unicode MS" w:eastAsia="Arial Unicode MS"/>
          <w:szCs w:val="24"/>
          <w:lang w:val="en-US"/>
        </w:rPr>
      </w:pPr>
      <w:r w:rsidRPr="00477773">
        <w:rPr>
          <w:rFonts w:ascii="Arial Unicode MS" w:eastAsia="Arial Unicode MS"/>
          <w:szCs w:val="24"/>
          <w:lang w:val="en-US"/>
        </w:rPr>
        <w:br w:type="page"/>
      </w:r>
    </w:p>
    <w:p w:rsidR="00C05E5E" w:rsidRPr="00477773" w:rsidRDefault="00C05E5E" w:rsidP="00C05E5E">
      <w:pPr>
        <w:widowControl w:val="0"/>
        <w:tabs>
          <w:tab w:val="left" w:pos="1440"/>
          <w:tab w:val="left" w:pos="3060"/>
        </w:tabs>
        <w:jc w:val="center"/>
        <w:rPr>
          <w:b/>
          <w:smallCaps/>
          <w:spacing w:val="0"/>
          <w:szCs w:val="24"/>
          <w:lang w:val="en-US"/>
        </w:rPr>
      </w:pPr>
      <w:r w:rsidRPr="00477773">
        <w:rPr>
          <w:b/>
          <w:smallCaps/>
          <w:spacing w:val="0"/>
          <w:szCs w:val="24"/>
          <w:lang w:val="en-US"/>
        </w:rPr>
        <w:lastRenderedPageBreak/>
        <w:t>Contents</w:t>
      </w:r>
    </w:p>
    <w:p w:rsidR="00C05E5E" w:rsidRPr="00477773" w:rsidRDefault="00C05E5E" w:rsidP="00C05E5E">
      <w:pPr>
        <w:widowControl w:val="0"/>
        <w:autoSpaceDE w:val="0"/>
        <w:autoSpaceDN w:val="0"/>
        <w:adjustRightInd w:val="0"/>
        <w:rPr>
          <w:rFonts w:ascii="Batang" w:eastAsia="Batang"/>
          <w:spacing w:val="0"/>
          <w:szCs w:val="24"/>
          <w:lang w:val="en-US"/>
        </w:rPr>
      </w:pPr>
    </w:p>
    <w:p w:rsidR="00C05E5E" w:rsidRPr="00477773" w:rsidRDefault="00C05E5E" w:rsidP="00C05E5E">
      <w:pPr>
        <w:widowControl w:val="0"/>
        <w:autoSpaceDE w:val="0"/>
        <w:autoSpaceDN w:val="0"/>
        <w:adjustRightInd w:val="0"/>
        <w:jc w:val="both"/>
        <w:rPr>
          <w:rFonts w:ascii="Batang" w:eastAsia="Batang"/>
          <w:spacing w:val="0"/>
          <w:szCs w:val="24"/>
          <w:lang w:val="en-US"/>
        </w:rPr>
      </w:pPr>
    </w:p>
    <w:p w:rsidR="00C05E5E" w:rsidRPr="00477773" w:rsidRDefault="00C05E5E" w:rsidP="00C05E5E">
      <w:pPr>
        <w:widowControl w:val="0"/>
        <w:autoSpaceDE w:val="0"/>
        <w:autoSpaceDN w:val="0"/>
        <w:adjustRightInd w:val="0"/>
        <w:jc w:val="both"/>
        <w:rPr>
          <w:spacing w:val="0"/>
          <w:szCs w:val="24"/>
          <w:lang w:val="en-US"/>
        </w:rPr>
      </w:pPr>
      <w:r w:rsidRPr="00477773">
        <w:rPr>
          <w:spacing w:val="0"/>
          <w:szCs w:val="24"/>
          <w:lang w:val="en-US"/>
        </w:rPr>
        <w:t>I. Introduction</w:t>
      </w:r>
    </w:p>
    <w:p w:rsidR="00C05E5E" w:rsidRPr="00477773" w:rsidRDefault="00C05E5E" w:rsidP="00C05E5E">
      <w:pPr>
        <w:widowControl w:val="0"/>
        <w:autoSpaceDE w:val="0"/>
        <w:autoSpaceDN w:val="0"/>
        <w:adjustRightInd w:val="0"/>
        <w:jc w:val="both"/>
        <w:rPr>
          <w:rFonts w:ascii="Batang" w:eastAsia="Batang"/>
          <w:spacing w:val="0"/>
          <w:szCs w:val="24"/>
          <w:lang w:val="en-US"/>
        </w:rPr>
      </w:pPr>
    </w:p>
    <w:p w:rsidR="00C05E5E" w:rsidRPr="00477773" w:rsidRDefault="00C05E5E" w:rsidP="00C05E5E">
      <w:pPr>
        <w:widowControl w:val="0"/>
        <w:autoSpaceDE w:val="0"/>
        <w:autoSpaceDN w:val="0"/>
        <w:adjustRightInd w:val="0"/>
        <w:jc w:val="both"/>
        <w:rPr>
          <w:spacing w:val="0"/>
          <w:szCs w:val="24"/>
          <w:lang w:val="en-US"/>
        </w:rPr>
      </w:pPr>
      <w:r w:rsidRPr="00477773">
        <w:rPr>
          <w:spacing w:val="0"/>
          <w:szCs w:val="24"/>
          <w:lang w:val="en-US"/>
        </w:rPr>
        <w:t>II. Project Monitoring</w:t>
      </w:r>
    </w:p>
    <w:p w:rsidR="00C05E5E" w:rsidRPr="00477773" w:rsidRDefault="00C05E5E" w:rsidP="00C05E5E">
      <w:pPr>
        <w:widowControl w:val="0"/>
        <w:autoSpaceDE w:val="0"/>
        <w:autoSpaceDN w:val="0"/>
        <w:adjustRightInd w:val="0"/>
        <w:jc w:val="both"/>
        <w:rPr>
          <w:rFonts w:ascii="Batang" w:eastAsia="Batang"/>
          <w:spacing w:val="0"/>
          <w:szCs w:val="24"/>
          <w:lang w:val="en-US"/>
        </w:rPr>
      </w:pPr>
    </w:p>
    <w:p w:rsidR="00C05E5E" w:rsidRPr="00477773" w:rsidRDefault="00C05E5E" w:rsidP="00C05E5E">
      <w:pPr>
        <w:widowControl w:val="0"/>
        <w:autoSpaceDE w:val="0"/>
        <w:autoSpaceDN w:val="0"/>
        <w:adjustRightInd w:val="0"/>
        <w:ind w:left="720"/>
        <w:jc w:val="both"/>
        <w:rPr>
          <w:spacing w:val="0"/>
          <w:szCs w:val="24"/>
          <w:lang w:val="en-US"/>
        </w:rPr>
      </w:pPr>
      <w:r w:rsidRPr="00477773">
        <w:rPr>
          <w:spacing w:val="0"/>
          <w:szCs w:val="24"/>
          <w:lang w:val="en-US"/>
        </w:rPr>
        <w:t>A. Output Indicators</w:t>
      </w:r>
    </w:p>
    <w:p w:rsidR="00C05E5E" w:rsidRPr="00477773" w:rsidRDefault="00C05E5E" w:rsidP="00C05E5E">
      <w:pPr>
        <w:widowControl w:val="0"/>
        <w:autoSpaceDE w:val="0"/>
        <w:autoSpaceDN w:val="0"/>
        <w:adjustRightInd w:val="0"/>
        <w:ind w:left="720"/>
        <w:jc w:val="both"/>
        <w:rPr>
          <w:rFonts w:ascii="Batang" w:eastAsia="Batang"/>
          <w:spacing w:val="0"/>
          <w:szCs w:val="24"/>
          <w:lang w:val="en-US"/>
        </w:rPr>
      </w:pPr>
    </w:p>
    <w:p w:rsidR="00C05E5E" w:rsidRPr="00477773" w:rsidRDefault="00C05E5E" w:rsidP="00C05E5E">
      <w:pPr>
        <w:widowControl w:val="0"/>
        <w:autoSpaceDE w:val="0"/>
        <w:autoSpaceDN w:val="0"/>
        <w:adjustRightInd w:val="0"/>
        <w:ind w:left="720"/>
        <w:jc w:val="both"/>
        <w:rPr>
          <w:spacing w:val="0"/>
          <w:szCs w:val="24"/>
          <w:lang w:val="en-US"/>
        </w:rPr>
      </w:pPr>
      <w:r w:rsidRPr="00477773">
        <w:rPr>
          <w:spacing w:val="0"/>
          <w:szCs w:val="24"/>
          <w:lang w:val="en-US"/>
        </w:rPr>
        <w:t>B. Instruments for Monitoring Indicators and Gathering Data</w:t>
      </w:r>
    </w:p>
    <w:p w:rsidR="00C05E5E" w:rsidRPr="00477773" w:rsidRDefault="00C05E5E" w:rsidP="00C05E5E">
      <w:pPr>
        <w:widowControl w:val="0"/>
        <w:autoSpaceDE w:val="0"/>
        <w:autoSpaceDN w:val="0"/>
        <w:adjustRightInd w:val="0"/>
        <w:ind w:left="720"/>
        <w:jc w:val="both"/>
        <w:rPr>
          <w:rFonts w:ascii="Batang" w:eastAsia="Batang"/>
          <w:spacing w:val="0"/>
          <w:szCs w:val="24"/>
          <w:lang w:val="en-US"/>
        </w:rPr>
      </w:pPr>
    </w:p>
    <w:p w:rsidR="00C05E5E" w:rsidRPr="00477773" w:rsidRDefault="00C05E5E" w:rsidP="00C05E5E">
      <w:pPr>
        <w:widowControl w:val="0"/>
        <w:autoSpaceDE w:val="0"/>
        <w:autoSpaceDN w:val="0"/>
        <w:adjustRightInd w:val="0"/>
        <w:ind w:left="720"/>
        <w:jc w:val="both"/>
        <w:rPr>
          <w:spacing w:val="0"/>
          <w:szCs w:val="24"/>
          <w:lang w:val="en-US"/>
        </w:rPr>
      </w:pPr>
      <w:r w:rsidRPr="00477773">
        <w:rPr>
          <w:spacing w:val="0"/>
          <w:szCs w:val="24"/>
          <w:lang w:val="en-US"/>
        </w:rPr>
        <w:t>C. Reporting</w:t>
      </w:r>
    </w:p>
    <w:p w:rsidR="00C05E5E" w:rsidRPr="00477773" w:rsidRDefault="00C05E5E" w:rsidP="00C05E5E">
      <w:pPr>
        <w:widowControl w:val="0"/>
        <w:autoSpaceDE w:val="0"/>
        <w:autoSpaceDN w:val="0"/>
        <w:adjustRightInd w:val="0"/>
        <w:ind w:left="720"/>
        <w:jc w:val="both"/>
        <w:rPr>
          <w:rFonts w:ascii="Batang" w:eastAsia="Batang"/>
          <w:spacing w:val="0"/>
          <w:szCs w:val="24"/>
          <w:lang w:val="en-US"/>
        </w:rPr>
      </w:pPr>
    </w:p>
    <w:p w:rsidR="00C05E5E" w:rsidRPr="00477773" w:rsidRDefault="00C05E5E" w:rsidP="00C05E5E">
      <w:pPr>
        <w:widowControl w:val="0"/>
        <w:autoSpaceDE w:val="0"/>
        <w:autoSpaceDN w:val="0"/>
        <w:adjustRightInd w:val="0"/>
        <w:ind w:left="720"/>
        <w:jc w:val="both"/>
        <w:rPr>
          <w:spacing w:val="0"/>
          <w:szCs w:val="24"/>
          <w:lang w:val="en-US"/>
        </w:rPr>
      </w:pPr>
      <w:r w:rsidRPr="00477773">
        <w:rPr>
          <w:spacing w:val="0"/>
          <w:szCs w:val="24"/>
          <w:lang w:val="en-US"/>
        </w:rPr>
        <w:t>D. Coordination, Work Plan, and Budget for Monitoring</w:t>
      </w:r>
    </w:p>
    <w:p w:rsidR="00C05E5E" w:rsidRPr="00477773" w:rsidRDefault="00C05E5E" w:rsidP="00C05E5E">
      <w:pPr>
        <w:widowControl w:val="0"/>
        <w:autoSpaceDE w:val="0"/>
        <w:autoSpaceDN w:val="0"/>
        <w:adjustRightInd w:val="0"/>
        <w:jc w:val="both"/>
        <w:rPr>
          <w:rFonts w:ascii="Batang" w:eastAsia="Batang"/>
          <w:spacing w:val="0"/>
          <w:szCs w:val="24"/>
          <w:lang w:val="en-US"/>
        </w:rPr>
      </w:pPr>
    </w:p>
    <w:p w:rsidR="00C05E5E" w:rsidRPr="00477773" w:rsidRDefault="00C05E5E" w:rsidP="00C05E5E">
      <w:pPr>
        <w:widowControl w:val="0"/>
        <w:autoSpaceDE w:val="0"/>
        <w:autoSpaceDN w:val="0"/>
        <w:adjustRightInd w:val="0"/>
        <w:jc w:val="both"/>
        <w:rPr>
          <w:spacing w:val="0"/>
          <w:szCs w:val="24"/>
          <w:lang w:val="en-US"/>
        </w:rPr>
      </w:pPr>
      <w:r w:rsidRPr="00477773">
        <w:rPr>
          <w:spacing w:val="0"/>
          <w:szCs w:val="24"/>
          <w:lang w:val="en-US"/>
        </w:rPr>
        <w:t xml:space="preserve">III. Project Evaluation </w:t>
      </w:r>
    </w:p>
    <w:p w:rsidR="00C05E5E" w:rsidRPr="00477773" w:rsidRDefault="00C05E5E" w:rsidP="00C05E5E">
      <w:pPr>
        <w:widowControl w:val="0"/>
        <w:autoSpaceDE w:val="0"/>
        <w:autoSpaceDN w:val="0"/>
        <w:adjustRightInd w:val="0"/>
        <w:jc w:val="both"/>
        <w:rPr>
          <w:rFonts w:ascii="Batang" w:eastAsia="Batang"/>
          <w:spacing w:val="0"/>
          <w:szCs w:val="24"/>
          <w:lang w:val="en-US"/>
        </w:rPr>
      </w:pPr>
    </w:p>
    <w:p w:rsidR="00C05E5E" w:rsidRPr="00477773" w:rsidRDefault="00C05E5E" w:rsidP="00C05E5E">
      <w:pPr>
        <w:widowControl w:val="0"/>
        <w:autoSpaceDE w:val="0"/>
        <w:autoSpaceDN w:val="0"/>
        <w:adjustRightInd w:val="0"/>
        <w:ind w:left="720"/>
        <w:jc w:val="both"/>
        <w:rPr>
          <w:spacing w:val="0"/>
          <w:szCs w:val="24"/>
          <w:lang w:val="en-US"/>
        </w:rPr>
      </w:pPr>
      <w:r w:rsidRPr="00477773">
        <w:rPr>
          <w:spacing w:val="0"/>
          <w:szCs w:val="24"/>
          <w:lang w:val="en-US"/>
        </w:rPr>
        <w:t>A. Key Evaluation Questions</w:t>
      </w:r>
    </w:p>
    <w:p w:rsidR="00C05E5E" w:rsidRPr="00477773" w:rsidRDefault="00C05E5E" w:rsidP="00C05E5E">
      <w:pPr>
        <w:widowControl w:val="0"/>
        <w:autoSpaceDE w:val="0"/>
        <w:autoSpaceDN w:val="0"/>
        <w:adjustRightInd w:val="0"/>
        <w:jc w:val="both"/>
        <w:rPr>
          <w:rFonts w:ascii="Batang" w:eastAsia="Batang"/>
          <w:spacing w:val="0"/>
          <w:szCs w:val="24"/>
          <w:lang w:val="en-US"/>
        </w:rPr>
      </w:pPr>
    </w:p>
    <w:p w:rsidR="00C05E5E" w:rsidRPr="00477773" w:rsidRDefault="00C05E5E" w:rsidP="00C05E5E">
      <w:pPr>
        <w:widowControl w:val="0"/>
        <w:autoSpaceDE w:val="0"/>
        <w:autoSpaceDN w:val="0"/>
        <w:adjustRightInd w:val="0"/>
        <w:ind w:left="720"/>
        <w:jc w:val="both"/>
        <w:rPr>
          <w:spacing w:val="0"/>
          <w:szCs w:val="24"/>
          <w:lang w:val="en-US"/>
        </w:rPr>
      </w:pPr>
      <w:r w:rsidRPr="00477773">
        <w:rPr>
          <w:spacing w:val="0"/>
          <w:szCs w:val="24"/>
          <w:lang w:val="en-US"/>
        </w:rPr>
        <w:t xml:space="preserve">B. Existing Knowledge on the Effectiveness of Infrastructure Projects in relation to the Project to Rehabilitate </w:t>
      </w:r>
    </w:p>
    <w:p w:rsidR="00C05E5E" w:rsidRPr="00477773" w:rsidRDefault="00C05E5E" w:rsidP="00C05E5E">
      <w:pPr>
        <w:widowControl w:val="0"/>
        <w:autoSpaceDE w:val="0"/>
        <w:autoSpaceDN w:val="0"/>
        <w:adjustRightInd w:val="0"/>
        <w:jc w:val="both"/>
        <w:rPr>
          <w:rFonts w:ascii="Batang" w:eastAsia="Batang"/>
          <w:spacing w:val="0"/>
          <w:szCs w:val="24"/>
          <w:lang w:val="en-US"/>
        </w:rPr>
      </w:pPr>
    </w:p>
    <w:p w:rsidR="00C05E5E" w:rsidRPr="00477773" w:rsidRDefault="00C05E5E" w:rsidP="00C05E5E">
      <w:pPr>
        <w:widowControl w:val="0"/>
        <w:autoSpaceDE w:val="0"/>
        <w:autoSpaceDN w:val="0"/>
        <w:adjustRightInd w:val="0"/>
        <w:ind w:firstLine="720"/>
        <w:jc w:val="both"/>
        <w:rPr>
          <w:spacing w:val="0"/>
          <w:szCs w:val="24"/>
          <w:lang w:val="en-US"/>
        </w:rPr>
      </w:pPr>
      <w:r w:rsidRPr="00477773">
        <w:rPr>
          <w:spacing w:val="0"/>
          <w:szCs w:val="24"/>
          <w:lang w:val="en-US"/>
        </w:rPr>
        <w:t xml:space="preserve">C. Key Outcome Indicators and their Methodology </w:t>
      </w:r>
    </w:p>
    <w:p w:rsidR="00C05E5E" w:rsidRPr="00477773" w:rsidRDefault="00C05E5E" w:rsidP="00C05E5E">
      <w:pPr>
        <w:widowControl w:val="0"/>
        <w:autoSpaceDE w:val="0"/>
        <w:autoSpaceDN w:val="0"/>
        <w:adjustRightInd w:val="0"/>
        <w:ind w:firstLine="720"/>
        <w:jc w:val="both"/>
        <w:rPr>
          <w:rFonts w:ascii="Batang" w:eastAsia="Batang"/>
          <w:spacing w:val="0"/>
          <w:szCs w:val="24"/>
          <w:lang w:val="en-US"/>
        </w:rPr>
      </w:pPr>
    </w:p>
    <w:p w:rsidR="00C05E5E" w:rsidRPr="00477773" w:rsidRDefault="00C05E5E" w:rsidP="00C05E5E">
      <w:pPr>
        <w:widowControl w:val="0"/>
        <w:autoSpaceDE w:val="0"/>
        <w:autoSpaceDN w:val="0"/>
        <w:adjustRightInd w:val="0"/>
        <w:ind w:firstLine="720"/>
        <w:jc w:val="both"/>
        <w:rPr>
          <w:spacing w:val="0"/>
          <w:szCs w:val="24"/>
          <w:lang w:val="en-US"/>
        </w:rPr>
      </w:pPr>
      <w:r w:rsidRPr="00477773">
        <w:rPr>
          <w:spacing w:val="0"/>
          <w:szCs w:val="24"/>
          <w:lang w:val="en-US"/>
        </w:rPr>
        <w:t xml:space="preserve">D. Calculation Methodologies for Outcome Indicators </w:t>
      </w:r>
    </w:p>
    <w:p w:rsidR="00C05E5E" w:rsidRPr="00477773" w:rsidRDefault="00C05E5E" w:rsidP="00C05E5E">
      <w:pPr>
        <w:widowControl w:val="0"/>
        <w:autoSpaceDE w:val="0"/>
        <w:autoSpaceDN w:val="0"/>
        <w:adjustRightInd w:val="0"/>
        <w:jc w:val="both"/>
        <w:rPr>
          <w:rFonts w:ascii="Batang" w:eastAsia="Batang"/>
          <w:spacing w:val="0"/>
          <w:szCs w:val="24"/>
          <w:lang w:val="en-US"/>
        </w:rPr>
      </w:pPr>
    </w:p>
    <w:p w:rsidR="00C05E5E" w:rsidRPr="00477773" w:rsidRDefault="00C05E5E" w:rsidP="00C05E5E">
      <w:pPr>
        <w:widowControl w:val="0"/>
        <w:autoSpaceDE w:val="0"/>
        <w:autoSpaceDN w:val="0"/>
        <w:adjustRightInd w:val="0"/>
        <w:ind w:left="720"/>
        <w:jc w:val="both"/>
        <w:rPr>
          <w:spacing w:val="0"/>
          <w:szCs w:val="24"/>
          <w:lang w:val="en-US"/>
        </w:rPr>
      </w:pPr>
      <w:r w:rsidRPr="00477773">
        <w:rPr>
          <w:spacing w:val="0"/>
          <w:szCs w:val="24"/>
          <w:lang w:val="en-US"/>
        </w:rPr>
        <w:t>E. Methodology for Ex-Post Economic Evaluation of Road Infrastructure Projects</w:t>
      </w:r>
    </w:p>
    <w:p w:rsidR="00C05E5E" w:rsidRPr="00477773" w:rsidRDefault="00C05E5E" w:rsidP="00C05E5E">
      <w:pPr>
        <w:widowControl w:val="0"/>
        <w:autoSpaceDE w:val="0"/>
        <w:autoSpaceDN w:val="0"/>
        <w:adjustRightInd w:val="0"/>
        <w:ind w:left="720"/>
        <w:jc w:val="both"/>
        <w:rPr>
          <w:spacing w:val="0"/>
          <w:szCs w:val="24"/>
          <w:lang w:val="en-US"/>
        </w:rPr>
      </w:pPr>
    </w:p>
    <w:p w:rsidR="00C05E5E" w:rsidRPr="00477773" w:rsidRDefault="00C05E5E" w:rsidP="00C05E5E">
      <w:pPr>
        <w:widowControl w:val="0"/>
        <w:autoSpaceDE w:val="0"/>
        <w:autoSpaceDN w:val="0"/>
        <w:adjustRightInd w:val="0"/>
        <w:ind w:left="720"/>
        <w:jc w:val="both"/>
        <w:rPr>
          <w:spacing w:val="0"/>
          <w:szCs w:val="24"/>
          <w:lang w:val="en-US"/>
        </w:rPr>
      </w:pPr>
      <w:r w:rsidRPr="00477773">
        <w:rPr>
          <w:spacing w:val="0"/>
          <w:szCs w:val="24"/>
          <w:lang w:val="en-US"/>
        </w:rPr>
        <w:t xml:space="preserve">F. Ex-Ante Cost/Benefit Analysis of the Toussaint </w:t>
      </w:r>
      <w:proofErr w:type="spellStart"/>
      <w:r w:rsidRPr="00477773">
        <w:rPr>
          <w:spacing w:val="0"/>
          <w:szCs w:val="24"/>
          <w:lang w:val="en-US"/>
        </w:rPr>
        <w:t>Louverture</w:t>
      </w:r>
      <w:proofErr w:type="spellEnd"/>
      <w:r w:rsidRPr="00477773">
        <w:rPr>
          <w:spacing w:val="0"/>
          <w:szCs w:val="24"/>
          <w:lang w:val="en-US"/>
        </w:rPr>
        <w:t xml:space="preserve"> International Airport Infrastructure Rehabilitation Project.</w:t>
      </w:r>
    </w:p>
    <w:p w:rsidR="00C05E5E" w:rsidRPr="00477773" w:rsidRDefault="00C05E5E" w:rsidP="00C05E5E">
      <w:pPr>
        <w:widowControl w:val="0"/>
        <w:autoSpaceDE w:val="0"/>
        <w:autoSpaceDN w:val="0"/>
        <w:adjustRightInd w:val="0"/>
        <w:ind w:left="720"/>
        <w:jc w:val="both"/>
        <w:rPr>
          <w:spacing w:val="0"/>
          <w:szCs w:val="24"/>
          <w:lang w:val="en-US"/>
        </w:rPr>
      </w:pPr>
    </w:p>
    <w:p w:rsidR="00C05E5E" w:rsidRPr="00477773" w:rsidRDefault="00C05E5E" w:rsidP="00C05E5E">
      <w:pPr>
        <w:widowControl w:val="0"/>
        <w:autoSpaceDE w:val="0"/>
        <w:autoSpaceDN w:val="0"/>
        <w:adjustRightInd w:val="0"/>
        <w:ind w:left="720"/>
        <w:jc w:val="both"/>
        <w:rPr>
          <w:spacing w:val="0"/>
          <w:szCs w:val="24"/>
          <w:lang w:val="en-US"/>
        </w:rPr>
      </w:pPr>
      <w:r w:rsidRPr="00477773">
        <w:rPr>
          <w:spacing w:val="0"/>
          <w:szCs w:val="24"/>
          <w:lang w:val="en-US"/>
        </w:rPr>
        <w:t xml:space="preserve">G. Calculation Methodologies for the Outcome Indicators of the Toussaint </w:t>
      </w:r>
      <w:proofErr w:type="spellStart"/>
      <w:r w:rsidRPr="00477773">
        <w:rPr>
          <w:spacing w:val="0"/>
          <w:szCs w:val="24"/>
          <w:lang w:val="en-US"/>
        </w:rPr>
        <w:t>Louverture</w:t>
      </w:r>
      <w:proofErr w:type="spellEnd"/>
      <w:r w:rsidRPr="00477773">
        <w:rPr>
          <w:spacing w:val="0"/>
          <w:szCs w:val="24"/>
          <w:lang w:val="en-US"/>
        </w:rPr>
        <w:t xml:space="preserve"> International Airport Infrastructure Rehabilitation Project</w:t>
      </w:r>
    </w:p>
    <w:p w:rsidR="00C05E5E" w:rsidRPr="00477773" w:rsidRDefault="00C05E5E" w:rsidP="00C05E5E">
      <w:pPr>
        <w:widowControl w:val="0"/>
        <w:autoSpaceDE w:val="0"/>
        <w:autoSpaceDN w:val="0"/>
        <w:adjustRightInd w:val="0"/>
        <w:ind w:left="720"/>
        <w:jc w:val="both"/>
        <w:rPr>
          <w:spacing w:val="0"/>
          <w:szCs w:val="24"/>
          <w:lang w:val="en-US"/>
        </w:rPr>
      </w:pPr>
    </w:p>
    <w:p w:rsidR="00C05E5E" w:rsidRPr="00477773" w:rsidRDefault="00C05E5E" w:rsidP="00C05E5E">
      <w:pPr>
        <w:widowControl w:val="0"/>
        <w:autoSpaceDE w:val="0"/>
        <w:autoSpaceDN w:val="0"/>
        <w:adjustRightInd w:val="0"/>
        <w:ind w:left="720"/>
        <w:jc w:val="both"/>
        <w:rPr>
          <w:spacing w:val="0"/>
          <w:szCs w:val="24"/>
          <w:lang w:val="en-US"/>
        </w:rPr>
      </w:pPr>
      <w:r w:rsidRPr="00477773">
        <w:rPr>
          <w:spacing w:val="0"/>
          <w:szCs w:val="24"/>
          <w:lang w:val="en-US"/>
        </w:rPr>
        <w:t xml:space="preserve">H. Methodology for Ex-Post Economic Evaluation of the Toussaint </w:t>
      </w:r>
      <w:proofErr w:type="spellStart"/>
      <w:r w:rsidRPr="00477773">
        <w:rPr>
          <w:spacing w:val="0"/>
          <w:szCs w:val="24"/>
          <w:lang w:val="en-US"/>
        </w:rPr>
        <w:t>Louverture</w:t>
      </w:r>
      <w:proofErr w:type="spellEnd"/>
      <w:r w:rsidRPr="00477773">
        <w:rPr>
          <w:spacing w:val="0"/>
          <w:szCs w:val="24"/>
          <w:lang w:val="en-US"/>
        </w:rPr>
        <w:t xml:space="preserve"> International Airport Infrastructure Works</w:t>
      </w:r>
    </w:p>
    <w:p w:rsidR="00C05E5E" w:rsidRPr="00477773" w:rsidRDefault="00C05E5E" w:rsidP="00C05E5E">
      <w:pPr>
        <w:widowControl w:val="0"/>
        <w:autoSpaceDE w:val="0"/>
        <w:autoSpaceDN w:val="0"/>
        <w:adjustRightInd w:val="0"/>
        <w:ind w:left="720"/>
        <w:jc w:val="both"/>
        <w:rPr>
          <w:rFonts w:ascii="Batang" w:eastAsia="Batang"/>
          <w:spacing w:val="0"/>
          <w:szCs w:val="24"/>
          <w:lang w:val="en-US"/>
        </w:rPr>
      </w:pPr>
    </w:p>
    <w:p w:rsidR="00C05E5E" w:rsidRPr="00477773" w:rsidRDefault="00C05E5E" w:rsidP="00C05E5E">
      <w:pPr>
        <w:widowControl w:val="0"/>
        <w:autoSpaceDE w:val="0"/>
        <w:autoSpaceDN w:val="0"/>
        <w:adjustRightInd w:val="0"/>
        <w:ind w:left="720"/>
        <w:jc w:val="both"/>
        <w:rPr>
          <w:spacing w:val="0"/>
          <w:szCs w:val="24"/>
          <w:lang w:val="en-US"/>
        </w:rPr>
      </w:pPr>
      <w:r w:rsidRPr="00477773">
        <w:rPr>
          <w:spacing w:val="0"/>
          <w:szCs w:val="24"/>
          <w:lang w:val="en-US"/>
        </w:rPr>
        <w:t>I. Instruments</w:t>
      </w:r>
    </w:p>
    <w:p w:rsidR="00C05E5E" w:rsidRPr="00477773" w:rsidRDefault="00C05E5E" w:rsidP="00C05E5E">
      <w:pPr>
        <w:widowControl w:val="0"/>
        <w:autoSpaceDE w:val="0"/>
        <w:autoSpaceDN w:val="0"/>
        <w:adjustRightInd w:val="0"/>
        <w:ind w:left="720"/>
        <w:jc w:val="both"/>
        <w:rPr>
          <w:rFonts w:ascii="Batang" w:eastAsia="Batang"/>
          <w:spacing w:val="0"/>
          <w:szCs w:val="24"/>
          <w:lang w:val="en-US"/>
        </w:rPr>
      </w:pPr>
    </w:p>
    <w:p w:rsidR="00C05E5E" w:rsidRPr="00477773" w:rsidRDefault="00C05E5E" w:rsidP="00C05E5E">
      <w:pPr>
        <w:widowControl w:val="0"/>
        <w:autoSpaceDE w:val="0"/>
        <w:autoSpaceDN w:val="0"/>
        <w:adjustRightInd w:val="0"/>
        <w:ind w:left="720"/>
        <w:jc w:val="both"/>
        <w:rPr>
          <w:spacing w:val="0"/>
          <w:szCs w:val="24"/>
          <w:lang w:val="en-US"/>
        </w:rPr>
      </w:pPr>
      <w:r w:rsidRPr="00477773">
        <w:rPr>
          <w:spacing w:val="0"/>
          <w:szCs w:val="24"/>
          <w:lang w:val="en-US"/>
        </w:rPr>
        <w:t>J. Coordination, Work Plan, and Budget for Evaluation</w:t>
      </w:r>
    </w:p>
    <w:p w:rsidR="00C05E5E" w:rsidRPr="00477773" w:rsidRDefault="00C05E5E" w:rsidP="00C05E5E">
      <w:pPr>
        <w:widowControl w:val="0"/>
        <w:autoSpaceDE w:val="0"/>
        <w:autoSpaceDN w:val="0"/>
        <w:adjustRightInd w:val="0"/>
        <w:jc w:val="both"/>
        <w:rPr>
          <w:rFonts w:ascii="Batang" w:eastAsia="Batang"/>
          <w:spacing w:val="0"/>
          <w:szCs w:val="24"/>
          <w:lang w:val="en-US"/>
        </w:rPr>
      </w:pPr>
    </w:p>
    <w:p w:rsidR="00C05E5E" w:rsidRPr="00477773" w:rsidRDefault="00C05E5E" w:rsidP="00C05E5E">
      <w:pPr>
        <w:spacing w:after="200" w:line="276" w:lineRule="auto"/>
        <w:jc w:val="both"/>
        <w:rPr>
          <w:rFonts w:ascii="Arial Unicode MS" w:eastAsia="Arial Unicode MS"/>
          <w:szCs w:val="24"/>
          <w:lang w:val="en-US"/>
        </w:rPr>
      </w:pPr>
      <w:r w:rsidRPr="00477773">
        <w:rPr>
          <w:rFonts w:ascii="Batang" w:eastAsia="Batang"/>
          <w:spacing w:val="0"/>
          <w:szCs w:val="24"/>
          <w:lang w:val="en-US"/>
        </w:rPr>
        <w:br w:type="page"/>
      </w:r>
    </w:p>
    <w:p w:rsidR="00C05E5E" w:rsidRPr="00477773" w:rsidRDefault="00C05E5E" w:rsidP="00C05E5E">
      <w:pPr>
        <w:pStyle w:val="heading-b24"/>
        <w:rPr>
          <w:szCs w:val="24"/>
          <w:lang w:val="en-US"/>
        </w:rPr>
      </w:pPr>
      <w:r w:rsidRPr="00477773">
        <w:rPr>
          <w:szCs w:val="24"/>
          <w:lang w:val="en-US"/>
        </w:rPr>
        <w:lastRenderedPageBreak/>
        <w:t>Abbreviations</w:t>
      </w:r>
    </w:p>
    <w:tbl>
      <w:tblPr>
        <w:tblW w:w="8775" w:type="dxa"/>
        <w:tblInd w:w="392" w:type="dxa"/>
        <w:tblLayout w:type="fixed"/>
        <w:tblLook w:val="0000" w:firstRow="0" w:lastRow="0" w:firstColumn="0" w:lastColumn="0" w:noHBand="0" w:noVBand="0"/>
      </w:tblPr>
      <w:tblGrid>
        <w:gridCol w:w="1756"/>
        <w:gridCol w:w="7019"/>
      </w:tblGrid>
      <w:tr w:rsidR="00C05E5E" w:rsidRPr="00477773"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r w:rsidRPr="00477773">
              <w:rPr>
                <w:szCs w:val="24"/>
                <w:lang w:val="en-US"/>
              </w:rPr>
              <w:t>AADT</w:t>
            </w:r>
          </w:p>
        </w:tc>
        <w:tc>
          <w:tcPr>
            <w:tcW w:w="7019" w:type="dxa"/>
            <w:vAlign w:val="center"/>
          </w:tcPr>
          <w:p w:rsidR="00C05E5E" w:rsidRPr="00477773" w:rsidRDefault="00C05E5E" w:rsidP="00AF4910">
            <w:pPr>
              <w:widowControl w:val="0"/>
              <w:spacing w:beforeLines="20" w:before="48" w:afterLines="20" w:after="48"/>
              <w:ind w:left="34" w:hanging="34"/>
              <w:rPr>
                <w:szCs w:val="24"/>
                <w:lang w:val="en-US"/>
              </w:rPr>
            </w:pPr>
            <w:r w:rsidRPr="00477773">
              <w:rPr>
                <w:szCs w:val="24"/>
                <w:lang w:val="en-US"/>
              </w:rPr>
              <w:t>Annual Average Daily Traffic</w:t>
            </w:r>
          </w:p>
        </w:tc>
      </w:tr>
      <w:tr w:rsidR="00C05E5E" w:rsidRPr="00477773"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r w:rsidRPr="00477773">
              <w:rPr>
                <w:szCs w:val="24"/>
                <w:lang w:val="en-US"/>
              </w:rPr>
              <w:t>ADT</w:t>
            </w:r>
          </w:p>
        </w:tc>
        <w:tc>
          <w:tcPr>
            <w:tcW w:w="7019" w:type="dxa"/>
            <w:vAlign w:val="center"/>
          </w:tcPr>
          <w:p w:rsidR="00C05E5E" w:rsidRPr="00477773" w:rsidRDefault="00C05E5E" w:rsidP="00AF4910">
            <w:pPr>
              <w:widowControl w:val="0"/>
              <w:spacing w:beforeLines="20" w:before="48" w:afterLines="20" w:after="48"/>
              <w:ind w:left="34" w:hanging="34"/>
              <w:rPr>
                <w:szCs w:val="24"/>
                <w:lang w:val="en-US"/>
              </w:rPr>
            </w:pPr>
            <w:r w:rsidRPr="00477773">
              <w:rPr>
                <w:szCs w:val="24"/>
                <w:lang w:val="en-US"/>
              </w:rPr>
              <w:t>Average Daily Traffic</w:t>
            </w:r>
          </w:p>
        </w:tc>
      </w:tr>
      <w:tr w:rsidR="00C05E5E" w:rsidRPr="00477773"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r w:rsidRPr="00477773">
              <w:rPr>
                <w:szCs w:val="24"/>
                <w:lang w:val="en-US"/>
              </w:rPr>
              <w:t>BCS</w:t>
            </w:r>
          </w:p>
        </w:tc>
        <w:tc>
          <w:tcPr>
            <w:tcW w:w="7019" w:type="dxa"/>
            <w:vAlign w:val="center"/>
          </w:tcPr>
          <w:p w:rsidR="00C05E5E" w:rsidRPr="00477773" w:rsidRDefault="00C05E5E" w:rsidP="00AF4910">
            <w:pPr>
              <w:widowControl w:val="0"/>
              <w:spacing w:beforeLines="20" w:before="48" w:afterLines="20" w:after="48"/>
              <w:ind w:left="34" w:hanging="34"/>
              <w:rPr>
                <w:szCs w:val="24"/>
                <w:lang w:val="en-US"/>
              </w:rPr>
            </w:pPr>
            <w:r w:rsidRPr="00477773">
              <w:rPr>
                <w:szCs w:val="24"/>
                <w:lang w:val="en-US"/>
              </w:rPr>
              <w:t>Bank’s Country Strategy</w:t>
            </w:r>
          </w:p>
        </w:tc>
      </w:tr>
      <w:tr w:rsidR="00C05E5E" w:rsidRPr="00E03025"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r w:rsidRPr="00477773">
              <w:rPr>
                <w:szCs w:val="24"/>
                <w:lang w:val="en-US"/>
              </w:rPr>
              <w:t>BRH</w:t>
            </w:r>
          </w:p>
        </w:tc>
        <w:tc>
          <w:tcPr>
            <w:tcW w:w="7019" w:type="dxa"/>
            <w:vAlign w:val="center"/>
          </w:tcPr>
          <w:p w:rsidR="00C05E5E" w:rsidRPr="00477773" w:rsidRDefault="00C05E5E" w:rsidP="00AF4910">
            <w:pPr>
              <w:widowControl w:val="0"/>
              <w:spacing w:beforeLines="20" w:before="48" w:afterLines="20" w:after="48"/>
              <w:ind w:left="34" w:hanging="34"/>
              <w:rPr>
                <w:szCs w:val="24"/>
                <w:lang w:val="en-US"/>
              </w:rPr>
            </w:pPr>
            <w:r w:rsidRPr="00477773">
              <w:rPr>
                <w:szCs w:val="24"/>
                <w:lang w:val="en-US"/>
              </w:rPr>
              <w:t>Bank of the Republic of Haiti</w:t>
            </w:r>
          </w:p>
        </w:tc>
      </w:tr>
      <w:tr w:rsidR="00C05E5E" w:rsidRPr="00E03025"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r w:rsidRPr="00477773">
              <w:rPr>
                <w:szCs w:val="24"/>
                <w:lang w:val="en-US"/>
              </w:rPr>
              <w:t>UCE</w:t>
            </w:r>
          </w:p>
        </w:tc>
        <w:tc>
          <w:tcPr>
            <w:tcW w:w="7019" w:type="dxa"/>
            <w:vAlign w:val="center"/>
          </w:tcPr>
          <w:p w:rsidR="00C05E5E" w:rsidRPr="00D1486C" w:rsidRDefault="00C05E5E" w:rsidP="00AF4910">
            <w:pPr>
              <w:widowControl w:val="0"/>
              <w:spacing w:beforeLines="20" w:before="48" w:afterLines="20" w:after="48"/>
              <w:ind w:left="34" w:hanging="34"/>
              <w:rPr>
                <w:szCs w:val="24"/>
                <w:lang w:val="fr-FR"/>
              </w:rPr>
            </w:pPr>
            <w:r w:rsidRPr="00D1486C">
              <w:rPr>
                <w:i/>
                <w:szCs w:val="24"/>
                <w:lang w:val="fr-FR"/>
              </w:rPr>
              <w:t>Unité Centrale d’Exécution</w:t>
            </w:r>
            <w:r w:rsidRPr="00D1486C">
              <w:rPr>
                <w:szCs w:val="24"/>
                <w:lang w:val="fr-FR"/>
              </w:rPr>
              <w:t xml:space="preserve"> (Central </w:t>
            </w:r>
            <w:proofErr w:type="spellStart"/>
            <w:r w:rsidRPr="00D1486C">
              <w:rPr>
                <w:szCs w:val="24"/>
                <w:lang w:val="fr-FR"/>
              </w:rPr>
              <w:t>Execution</w:t>
            </w:r>
            <w:proofErr w:type="spellEnd"/>
            <w:r w:rsidRPr="00D1486C">
              <w:rPr>
                <w:szCs w:val="24"/>
                <w:lang w:val="fr-FR"/>
              </w:rPr>
              <w:t xml:space="preserve"> Unit)</w:t>
            </w:r>
          </w:p>
        </w:tc>
      </w:tr>
      <w:tr w:rsidR="00C05E5E" w:rsidRPr="00477773"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r w:rsidRPr="00477773">
              <w:rPr>
                <w:szCs w:val="24"/>
                <w:lang w:val="en-US"/>
              </w:rPr>
              <w:t>CIDA</w:t>
            </w:r>
          </w:p>
        </w:tc>
        <w:tc>
          <w:tcPr>
            <w:tcW w:w="7019" w:type="dxa"/>
            <w:vAlign w:val="center"/>
          </w:tcPr>
          <w:p w:rsidR="00C05E5E" w:rsidRPr="00477773" w:rsidRDefault="00C05E5E" w:rsidP="00AF4910">
            <w:pPr>
              <w:widowControl w:val="0"/>
              <w:spacing w:beforeLines="20" w:before="48" w:afterLines="20" w:after="48"/>
              <w:ind w:left="34" w:hanging="34"/>
              <w:rPr>
                <w:szCs w:val="24"/>
                <w:lang w:val="en-US"/>
              </w:rPr>
            </w:pPr>
            <w:r w:rsidRPr="00477773">
              <w:rPr>
                <w:szCs w:val="24"/>
                <w:lang w:val="en-US"/>
              </w:rPr>
              <w:t>Canadian International Development Agency</w:t>
            </w:r>
          </w:p>
        </w:tc>
      </w:tr>
      <w:tr w:rsidR="00C05E5E" w:rsidRPr="00477773"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r w:rsidRPr="00477773">
              <w:rPr>
                <w:szCs w:val="24"/>
                <w:lang w:val="en-US"/>
              </w:rPr>
              <w:t>DR</w:t>
            </w:r>
          </w:p>
        </w:tc>
        <w:tc>
          <w:tcPr>
            <w:tcW w:w="7019" w:type="dxa"/>
            <w:vAlign w:val="center"/>
          </w:tcPr>
          <w:p w:rsidR="00C05E5E" w:rsidRPr="00477773" w:rsidRDefault="00C05E5E" w:rsidP="00AF4910">
            <w:pPr>
              <w:widowControl w:val="0"/>
              <w:spacing w:beforeLines="20" w:before="48" w:afterLines="20" w:after="48"/>
              <w:ind w:left="34" w:hanging="34"/>
              <w:rPr>
                <w:szCs w:val="24"/>
                <w:lang w:val="en-US"/>
              </w:rPr>
            </w:pPr>
            <w:r w:rsidRPr="00477773">
              <w:rPr>
                <w:szCs w:val="24"/>
                <w:lang w:val="en-US"/>
              </w:rPr>
              <w:t>Dominican Republic</w:t>
            </w:r>
          </w:p>
        </w:tc>
      </w:tr>
      <w:tr w:rsidR="00C05E5E" w:rsidRPr="00477773"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r w:rsidRPr="00477773">
              <w:rPr>
                <w:szCs w:val="24"/>
                <w:lang w:val="en-US"/>
              </w:rPr>
              <w:t>EA</w:t>
            </w:r>
          </w:p>
        </w:tc>
        <w:tc>
          <w:tcPr>
            <w:tcW w:w="7019" w:type="dxa"/>
            <w:vAlign w:val="center"/>
          </w:tcPr>
          <w:p w:rsidR="00C05E5E" w:rsidRPr="00477773" w:rsidRDefault="00C05E5E" w:rsidP="00AF4910">
            <w:pPr>
              <w:widowControl w:val="0"/>
              <w:spacing w:beforeLines="20" w:before="48" w:afterLines="20" w:after="48"/>
              <w:ind w:left="34" w:hanging="34"/>
              <w:rPr>
                <w:szCs w:val="24"/>
                <w:lang w:val="en-US"/>
              </w:rPr>
            </w:pPr>
            <w:r w:rsidRPr="00477773">
              <w:rPr>
                <w:szCs w:val="24"/>
                <w:lang w:val="en-US"/>
              </w:rPr>
              <w:t>Environmental Analysis</w:t>
            </w:r>
          </w:p>
        </w:tc>
      </w:tr>
      <w:tr w:rsidR="00C05E5E" w:rsidRPr="00477773"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r w:rsidRPr="00477773">
              <w:rPr>
                <w:szCs w:val="24"/>
                <w:lang w:val="en-US"/>
              </w:rPr>
              <w:t>ESMP</w:t>
            </w:r>
          </w:p>
        </w:tc>
        <w:tc>
          <w:tcPr>
            <w:tcW w:w="7019" w:type="dxa"/>
            <w:vAlign w:val="center"/>
          </w:tcPr>
          <w:p w:rsidR="00C05E5E" w:rsidRPr="00477773" w:rsidRDefault="00C05E5E" w:rsidP="00AF4910">
            <w:pPr>
              <w:widowControl w:val="0"/>
              <w:spacing w:beforeLines="20" w:before="48" w:afterLines="20" w:after="48"/>
              <w:ind w:left="34" w:hanging="34"/>
              <w:rPr>
                <w:szCs w:val="24"/>
                <w:lang w:val="en-US"/>
              </w:rPr>
            </w:pPr>
            <w:r w:rsidRPr="00477773">
              <w:rPr>
                <w:szCs w:val="24"/>
                <w:lang w:val="en-US"/>
              </w:rPr>
              <w:t>Environmental and Social Management Plan</w:t>
            </w:r>
          </w:p>
        </w:tc>
      </w:tr>
      <w:tr w:rsidR="00C05E5E" w:rsidRPr="00477773"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r w:rsidRPr="00477773">
              <w:rPr>
                <w:szCs w:val="24"/>
                <w:lang w:val="en-US"/>
              </w:rPr>
              <w:t>ESMR</w:t>
            </w:r>
          </w:p>
        </w:tc>
        <w:tc>
          <w:tcPr>
            <w:tcW w:w="7019" w:type="dxa"/>
            <w:vAlign w:val="center"/>
          </w:tcPr>
          <w:p w:rsidR="00C05E5E" w:rsidRPr="00477773" w:rsidRDefault="00C05E5E" w:rsidP="00AF4910">
            <w:pPr>
              <w:widowControl w:val="0"/>
              <w:spacing w:beforeLines="20" w:before="48" w:afterLines="20" w:after="48"/>
              <w:ind w:left="34" w:hanging="34"/>
              <w:rPr>
                <w:i/>
                <w:szCs w:val="24"/>
                <w:lang w:val="en-US"/>
              </w:rPr>
            </w:pPr>
            <w:r w:rsidRPr="00477773">
              <w:rPr>
                <w:szCs w:val="24"/>
                <w:lang w:val="en-US"/>
              </w:rPr>
              <w:t>Environmental and Social Management Report</w:t>
            </w:r>
          </w:p>
        </w:tc>
      </w:tr>
      <w:tr w:rsidR="00C05E5E" w:rsidRPr="00477773"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r w:rsidRPr="00477773">
              <w:rPr>
                <w:szCs w:val="24"/>
                <w:lang w:val="en-US"/>
              </w:rPr>
              <w:t>EMS</w:t>
            </w:r>
          </w:p>
        </w:tc>
        <w:tc>
          <w:tcPr>
            <w:tcW w:w="7019" w:type="dxa"/>
            <w:vAlign w:val="center"/>
          </w:tcPr>
          <w:p w:rsidR="00C05E5E" w:rsidRPr="00477773" w:rsidRDefault="00C05E5E" w:rsidP="00AF4910">
            <w:pPr>
              <w:widowControl w:val="0"/>
              <w:spacing w:beforeLines="20" w:before="48" w:afterLines="20" w:after="48"/>
              <w:ind w:left="34" w:hanging="34"/>
              <w:rPr>
                <w:i/>
                <w:szCs w:val="24"/>
                <w:lang w:val="en-US"/>
              </w:rPr>
            </w:pPr>
            <w:r w:rsidRPr="00477773">
              <w:rPr>
                <w:szCs w:val="24"/>
                <w:lang w:val="en-US"/>
              </w:rPr>
              <w:t>Environmental Management System</w:t>
            </w:r>
          </w:p>
        </w:tc>
      </w:tr>
      <w:tr w:rsidR="00C05E5E" w:rsidRPr="00477773"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r w:rsidRPr="00477773">
              <w:rPr>
                <w:szCs w:val="24"/>
                <w:lang w:val="en-US"/>
              </w:rPr>
              <w:t>FER</w:t>
            </w:r>
          </w:p>
        </w:tc>
        <w:tc>
          <w:tcPr>
            <w:tcW w:w="7019" w:type="dxa"/>
            <w:vAlign w:val="center"/>
          </w:tcPr>
          <w:p w:rsidR="00C05E5E" w:rsidRPr="00477773" w:rsidRDefault="00C05E5E" w:rsidP="00AF4910">
            <w:pPr>
              <w:widowControl w:val="0"/>
              <w:spacing w:beforeLines="20" w:before="48" w:afterLines="20" w:after="48"/>
              <w:ind w:left="34" w:hanging="34"/>
              <w:rPr>
                <w:szCs w:val="24"/>
                <w:lang w:val="en-US"/>
              </w:rPr>
            </w:pPr>
            <w:r w:rsidRPr="00477773">
              <w:rPr>
                <w:i/>
                <w:szCs w:val="24"/>
                <w:lang w:val="en-US"/>
              </w:rPr>
              <w:t xml:space="preserve">Fond </w:t>
            </w:r>
            <w:proofErr w:type="spellStart"/>
            <w:r w:rsidRPr="00477773">
              <w:rPr>
                <w:i/>
                <w:szCs w:val="24"/>
                <w:lang w:val="en-US"/>
              </w:rPr>
              <w:t>d’Entretien</w:t>
            </w:r>
            <w:proofErr w:type="spellEnd"/>
            <w:r w:rsidRPr="00477773">
              <w:rPr>
                <w:i/>
                <w:szCs w:val="24"/>
                <w:lang w:val="en-US"/>
              </w:rPr>
              <w:t xml:space="preserve"> </w:t>
            </w:r>
            <w:proofErr w:type="spellStart"/>
            <w:r w:rsidRPr="00477773">
              <w:rPr>
                <w:i/>
                <w:szCs w:val="24"/>
                <w:lang w:val="en-US"/>
              </w:rPr>
              <w:t>Routier</w:t>
            </w:r>
            <w:proofErr w:type="spellEnd"/>
            <w:r w:rsidRPr="00477773">
              <w:rPr>
                <w:szCs w:val="24"/>
                <w:lang w:val="en-US"/>
              </w:rPr>
              <w:t xml:space="preserve"> (Fund for Road Maintenance)</w:t>
            </w:r>
          </w:p>
        </w:tc>
      </w:tr>
      <w:tr w:rsidR="00C05E5E" w:rsidRPr="00477773"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r w:rsidRPr="00477773">
              <w:rPr>
                <w:szCs w:val="24"/>
                <w:lang w:val="en-US"/>
              </w:rPr>
              <w:t>GDP</w:t>
            </w:r>
          </w:p>
        </w:tc>
        <w:tc>
          <w:tcPr>
            <w:tcW w:w="7019" w:type="dxa"/>
            <w:vAlign w:val="center"/>
          </w:tcPr>
          <w:p w:rsidR="00C05E5E" w:rsidRPr="00477773" w:rsidRDefault="00C05E5E" w:rsidP="00AF4910">
            <w:pPr>
              <w:widowControl w:val="0"/>
              <w:spacing w:beforeLines="20" w:before="48" w:afterLines="20" w:after="48"/>
              <w:ind w:left="34" w:hanging="34"/>
              <w:rPr>
                <w:szCs w:val="24"/>
                <w:lang w:val="en-US"/>
              </w:rPr>
            </w:pPr>
            <w:r w:rsidRPr="00477773">
              <w:rPr>
                <w:szCs w:val="24"/>
                <w:lang w:val="en-US"/>
              </w:rPr>
              <w:t>Gross Domestic Product</w:t>
            </w:r>
          </w:p>
        </w:tc>
      </w:tr>
      <w:tr w:rsidR="00C05E5E" w:rsidRPr="00477773"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proofErr w:type="spellStart"/>
            <w:r w:rsidRPr="00477773">
              <w:rPr>
                <w:szCs w:val="24"/>
                <w:lang w:val="en-US"/>
              </w:rPr>
              <w:t>GoH</w:t>
            </w:r>
            <w:proofErr w:type="spellEnd"/>
          </w:p>
        </w:tc>
        <w:tc>
          <w:tcPr>
            <w:tcW w:w="7019" w:type="dxa"/>
            <w:vAlign w:val="center"/>
          </w:tcPr>
          <w:p w:rsidR="00C05E5E" w:rsidRPr="00477773" w:rsidRDefault="00C05E5E" w:rsidP="00AF4910">
            <w:pPr>
              <w:widowControl w:val="0"/>
              <w:spacing w:beforeLines="20" w:before="48" w:afterLines="20" w:after="48"/>
              <w:ind w:left="34" w:hanging="34"/>
              <w:rPr>
                <w:szCs w:val="24"/>
                <w:lang w:val="en-US"/>
              </w:rPr>
            </w:pPr>
            <w:r w:rsidRPr="00477773">
              <w:rPr>
                <w:szCs w:val="24"/>
                <w:lang w:val="en-US"/>
              </w:rPr>
              <w:t>Government of Haiti</w:t>
            </w:r>
          </w:p>
        </w:tc>
      </w:tr>
      <w:tr w:rsidR="00C05E5E" w:rsidRPr="00477773"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r w:rsidRPr="00477773">
              <w:rPr>
                <w:szCs w:val="24"/>
                <w:lang w:val="en-US"/>
              </w:rPr>
              <w:t>IDB</w:t>
            </w:r>
          </w:p>
        </w:tc>
        <w:tc>
          <w:tcPr>
            <w:tcW w:w="7019" w:type="dxa"/>
            <w:vAlign w:val="center"/>
          </w:tcPr>
          <w:p w:rsidR="00C05E5E" w:rsidRPr="00477773" w:rsidRDefault="00C05E5E" w:rsidP="00AF4910">
            <w:pPr>
              <w:widowControl w:val="0"/>
              <w:spacing w:beforeLines="20" w:before="48" w:afterLines="20" w:after="48"/>
              <w:ind w:left="34" w:hanging="34"/>
              <w:rPr>
                <w:szCs w:val="24"/>
                <w:lang w:val="en-US"/>
              </w:rPr>
            </w:pPr>
            <w:r w:rsidRPr="00477773">
              <w:rPr>
                <w:szCs w:val="24"/>
                <w:lang w:val="en-US"/>
              </w:rPr>
              <w:t>Inter-American Development Bank</w:t>
            </w:r>
          </w:p>
        </w:tc>
      </w:tr>
      <w:tr w:rsidR="00C05E5E" w:rsidRPr="00477773"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r w:rsidRPr="00477773">
              <w:rPr>
                <w:szCs w:val="24"/>
                <w:lang w:val="en-US"/>
              </w:rPr>
              <w:t>IRI</w:t>
            </w:r>
          </w:p>
        </w:tc>
        <w:tc>
          <w:tcPr>
            <w:tcW w:w="7019" w:type="dxa"/>
            <w:vAlign w:val="center"/>
          </w:tcPr>
          <w:p w:rsidR="00C05E5E" w:rsidRPr="00477773" w:rsidRDefault="00C05E5E" w:rsidP="00AF4910">
            <w:pPr>
              <w:widowControl w:val="0"/>
              <w:spacing w:beforeLines="20" w:before="48" w:afterLines="20" w:after="48"/>
              <w:ind w:left="34" w:hanging="34"/>
              <w:rPr>
                <w:szCs w:val="24"/>
                <w:lang w:val="en-US"/>
              </w:rPr>
            </w:pPr>
            <w:r w:rsidRPr="00477773">
              <w:rPr>
                <w:szCs w:val="24"/>
                <w:lang w:val="en-US"/>
              </w:rPr>
              <w:t>International Roughness Index</w:t>
            </w:r>
          </w:p>
        </w:tc>
      </w:tr>
      <w:tr w:rsidR="00C05E5E" w:rsidRPr="00477773"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r w:rsidRPr="00477773">
              <w:rPr>
                <w:szCs w:val="24"/>
                <w:lang w:val="en-US"/>
              </w:rPr>
              <w:t>IRR</w:t>
            </w:r>
          </w:p>
        </w:tc>
        <w:tc>
          <w:tcPr>
            <w:tcW w:w="7019" w:type="dxa"/>
            <w:vAlign w:val="center"/>
          </w:tcPr>
          <w:p w:rsidR="00C05E5E" w:rsidRPr="00477773" w:rsidRDefault="00C05E5E" w:rsidP="00AF4910">
            <w:pPr>
              <w:widowControl w:val="0"/>
              <w:spacing w:beforeLines="20" w:before="48" w:afterLines="20" w:after="48"/>
              <w:ind w:left="34" w:hanging="34"/>
              <w:rPr>
                <w:szCs w:val="24"/>
                <w:lang w:val="en-US"/>
              </w:rPr>
            </w:pPr>
            <w:r w:rsidRPr="00477773">
              <w:rPr>
                <w:szCs w:val="24"/>
                <w:lang w:val="en-US"/>
              </w:rPr>
              <w:t>Internal Rate of Return</w:t>
            </w:r>
          </w:p>
        </w:tc>
      </w:tr>
      <w:tr w:rsidR="00C05E5E" w:rsidRPr="00477773"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r w:rsidRPr="00477773">
              <w:rPr>
                <w:szCs w:val="24"/>
                <w:lang w:val="en-US"/>
              </w:rPr>
              <w:t>MDTF</w:t>
            </w:r>
          </w:p>
        </w:tc>
        <w:tc>
          <w:tcPr>
            <w:tcW w:w="7019" w:type="dxa"/>
            <w:vAlign w:val="center"/>
          </w:tcPr>
          <w:p w:rsidR="00C05E5E" w:rsidRPr="00477773" w:rsidRDefault="00C05E5E" w:rsidP="00AF4910">
            <w:pPr>
              <w:widowControl w:val="0"/>
              <w:spacing w:beforeLines="20" w:before="48" w:afterLines="20" w:after="48"/>
              <w:ind w:left="34" w:hanging="34"/>
              <w:rPr>
                <w:szCs w:val="24"/>
                <w:lang w:val="en-US"/>
              </w:rPr>
            </w:pPr>
            <w:r w:rsidRPr="00477773">
              <w:rPr>
                <w:szCs w:val="24"/>
                <w:lang w:val="en-US"/>
              </w:rPr>
              <w:t>Multi-Donor Trust Fund</w:t>
            </w:r>
          </w:p>
        </w:tc>
      </w:tr>
      <w:tr w:rsidR="00C05E5E" w:rsidRPr="00E03025"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r w:rsidRPr="00477773">
              <w:rPr>
                <w:szCs w:val="24"/>
                <w:lang w:val="en-US"/>
              </w:rPr>
              <w:t>MTPTC</w:t>
            </w:r>
          </w:p>
        </w:tc>
        <w:tc>
          <w:tcPr>
            <w:tcW w:w="7019" w:type="dxa"/>
            <w:vAlign w:val="center"/>
          </w:tcPr>
          <w:p w:rsidR="00C05E5E" w:rsidRPr="00477773" w:rsidRDefault="00C05E5E" w:rsidP="00AF4910">
            <w:pPr>
              <w:widowControl w:val="0"/>
              <w:spacing w:beforeLines="20" w:before="48" w:afterLines="20" w:after="48"/>
              <w:ind w:left="34" w:hanging="34"/>
              <w:rPr>
                <w:szCs w:val="24"/>
                <w:lang w:val="en-US"/>
              </w:rPr>
            </w:pPr>
            <w:r w:rsidRPr="00477773">
              <w:rPr>
                <w:szCs w:val="24"/>
                <w:lang w:val="en-US"/>
              </w:rPr>
              <w:t>Ministry of Public Works, Transportation, Energy, and Communications</w:t>
            </w:r>
          </w:p>
        </w:tc>
      </w:tr>
      <w:tr w:rsidR="00C05E5E" w:rsidRPr="00477773"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r w:rsidRPr="00477773">
              <w:rPr>
                <w:szCs w:val="24"/>
                <w:lang w:val="en-US"/>
              </w:rPr>
              <w:t>NPV</w:t>
            </w:r>
          </w:p>
        </w:tc>
        <w:tc>
          <w:tcPr>
            <w:tcW w:w="7019" w:type="dxa"/>
            <w:vAlign w:val="center"/>
          </w:tcPr>
          <w:p w:rsidR="00C05E5E" w:rsidRPr="00477773" w:rsidRDefault="00C05E5E" w:rsidP="00AF4910">
            <w:pPr>
              <w:widowControl w:val="0"/>
              <w:autoSpaceDE w:val="0"/>
              <w:autoSpaceDN w:val="0"/>
              <w:adjustRightInd w:val="0"/>
              <w:spacing w:beforeLines="20" w:before="48" w:afterLines="20" w:after="48"/>
              <w:ind w:left="34" w:hanging="34"/>
              <w:rPr>
                <w:szCs w:val="24"/>
                <w:lang w:val="en-US"/>
              </w:rPr>
            </w:pPr>
            <w:r w:rsidRPr="00477773">
              <w:rPr>
                <w:szCs w:val="24"/>
                <w:lang w:val="en-US"/>
              </w:rPr>
              <w:t>Net Present Value</w:t>
            </w:r>
          </w:p>
        </w:tc>
      </w:tr>
      <w:tr w:rsidR="00C05E5E" w:rsidRPr="00E03025"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r w:rsidRPr="00477773">
              <w:rPr>
                <w:szCs w:val="24"/>
                <w:lang w:val="en-US"/>
              </w:rPr>
              <w:t>PSTDH</w:t>
            </w:r>
          </w:p>
        </w:tc>
        <w:tc>
          <w:tcPr>
            <w:tcW w:w="7019" w:type="dxa"/>
            <w:vAlign w:val="center"/>
          </w:tcPr>
          <w:p w:rsidR="00C05E5E" w:rsidRPr="00477773" w:rsidRDefault="00C05E5E" w:rsidP="00AF4910">
            <w:pPr>
              <w:widowControl w:val="0"/>
              <w:autoSpaceDE w:val="0"/>
              <w:autoSpaceDN w:val="0"/>
              <w:adjustRightInd w:val="0"/>
              <w:spacing w:beforeLines="20" w:before="48" w:afterLines="20" w:after="48"/>
              <w:ind w:left="34" w:hanging="34"/>
              <w:rPr>
                <w:szCs w:val="24"/>
                <w:lang w:val="en-US"/>
              </w:rPr>
            </w:pPr>
            <w:r w:rsidRPr="00477773">
              <w:rPr>
                <w:szCs w:val="24"/>
                <w:lang w:val="en-US"/>
              </w:rPr>
              <w:t>Program to Support Transportation Sector Development in Haiti</w:t>
            </w:r>
          </w:p>
        </w:tc>
      </w:tr>
      <w:tr w:rsidR="00C05E5E" w:rsidRPr="00477773"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r w:rsidRPr="00477773">
              <w:rPr>
                <w:szCs w:val="24"/>
                <w:lang w:val="en-US"/>
              </w:rPr>
              <w:t>PAP</w:t>
            </w:r>
          </w:p>
        </w:tc>
        <w:tc>
          <w:tcPr>
            <w:tcW w:w="7019" w:type="dxa"/>
            <w:vAlign w:val="center"/>
          </w:tcPr>
          <w:p w:rsidR="00C05E5E" w:rsidRPr="00477773" w:rsidRDefault="00C05E5E" w:rsidP="00AF4910">
            <w:pPr>
              <w:widowControl w:val="0"/>
              <w:autoSpaceDE w:val="0"/>
              <w:autoSpaceDN w:val="0"/>
              <w:adjustRightInd w:val="0"/>
              <w:spacing w:beforeLines="20" w:before="48" w:afterLines="20" w:after="48"/>
              <w:ind w:left="34" w:hanging="34"/>
              <w:rPr>
                <w:szCs w:val="24"/>
                <w:lang w:val="en-US"/>
              </w:rPr>
            </w:pPr>
            <w:r w:rsidRPr="00477773">
              <w:rPr>
                <w:szCs w:val="24"/>
                <w:lang w:val="en-US"/>
              </w:rPr>
              <w:t>Port-au-Prince</w:t>
            </w:r>
          </w:p>
        </w:tc>
      </w:tr>
      <w:tr w:rsidR="00C05E5E" w:rsidRPr="00477773"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r w:rsidRPr="00477773">
              <w:rPr>
                <w:szCs w:val="24"/>
                <w:lang w:val="en-US"/>
              </w:rPr>
              <w:t>PCR</w:t>
            </w:r>
          </w:p>
        </w:tc>
        <w:tc>
          <w:tcPr>
            <w:tcW w:w="7019" w:type="dxa"/>
            <w:vAlign w:val="center"/>
          </w:tcPr>
          <w:p w:rsidR="00C05E5E" w:rsidRPr="00477773" w:rsidRDefault="00C05E5E" w:rsidP="00AF4910">
            <w:pPr>
              <w:widowControl w:val="0"/>
              <w:autoSpaceDE w:val="0"/>
              <w:autoSpaceDN w:val="0"/>
              <w:adjustRightInd w:val="0"/>
              <w:spacing w:beforeLines="20" w:before="48" w:afterLines="20" w:after="48"/>
              <w:ind w:left="34" w:hanging="34"/>
              <w:rPr>
                <w:szCs w:val="24"/>
                <w:lang w:val="en-US"/>
              </w:rPr>
            </w:pPr>
            <w:r w:rsidRPr="00477773">
              <w:rPr>
                <w:szCs w:val="24"/>
                <w:lang w:val="en-US"/>
              </w:rPr>
              <w:t>Project Completion Report</w:t>
            </w:r>
          </w:p>
        </w:tc>
      </w:tr>
      <w:tr w:rsidR="00C05E5E" w:rsidRPr="00477773"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r w:rsidRPr="00477773">
              <w:rPr>
                <w:szCs w:val="24"/>
                <w:lang w:val="en-US"/>
              </w:rPr>
              <w:t>PMR</w:t>
            </w:r>
          </w:p>
        </w:tc>
        <w:tc>
          <w:tcPr>
            <w:tcW w:w="7019" w:type="dxa"/>
            <w:vAlign w:val="center"/>
          </w:tcPr>
          <w:p w:rsidR="00C05E5E" w:rsidRPr="00477773" w:rsidRDefault="00C05E5E" w:rsidP="00AF4910">
            <w:pPr>
              <w:widowControl w:val="0"/>
              <w:autoSpaceDE w:val="0"/>
              <w:autoSpaceDN w:val="0"/>
              <w:adjustRightInd w:val="0"/>
              <w:spacing w:beforeLines="20" w:before="48" w:afterLines="20" w:after="48"/>
              <w:ind w:left="34" w:hanging="34"/>
              <w:rPr>
                <w:szCs w:val="24"/>
                <w:lang w:val="en-US"/>
              </w:rPr>
            </w:pPr>
            <w:r w:rsidRPr="00477773">
              <w:rPr>
                <w:szCs w:val="24"/>
                <w:lang w:val="en-US"/>
              </w:rPr>
              <w:t>Progress Monitoring Report</w:t>
            </w:r>
          </w:p>
        </w:tc>
      </w:tr>
      <w:tr w:rsidR="00C05E5E" w:rsidRPr="00477773"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r w:rsidRPr="00477773">
              <w:rPr>
                <w:szCs w:val="24"/>
                <w:lang w:val="en-US"/>
              </w:rPr>
              <w:t>POD</w:t>
            </w:r>
          </w:p>
        </w:tc>
        <w:tc>
          <w:tcPr>
            <w:tcW w:w="7019" w:type="dxa"/>
            <w:vAlign w:val="center"/>
          </w:tcPr>
          <w:p w:rsidR="00C05E5E" w:rsidRPr="00477773" w:rsidRDefault="00C05E5E" w:rsidP="00AF4910">
            <w:pPr>
              <w:widowControl w:val="0"/>
              <w:autoSpaceDE w:val="0"/>
              <w:autoSpaceDN w:val="0"/>
              <w:adjustRightInd w:val="0"/>
              <w:spacing w:beforeLines="20" w:before="48" w:afterLines="20" w:after="48"/>
              <w:ind w:left="34" w:hanging="34"/>
              <w:rPr>
                <w:szCs w:val="24"/>
                <w:lang w:val="en-US"/>
              </w:rPr>
            </w:pPr>
            <w:r w:rsidRPr="00477773">
              <w:rPr>
                <w:szCs w:val="24"/>
                <w:lang w:val="en-US"/>
              </w:rPr>
              <w:t>Proposal for Operation Development</w:t>
            </w:r>
          </w:p>
        </w:tc>
      </w:tr>
      <w:tr w:rsidR="00C05E5E" w:rsidRPr="00477773"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r w:rsidRPr="00477773">
              <w:rPr>
                <w:szCs w:val="24"/>
                <w:lang w:val="en-US"/>
              </w:rPr>
              <w:t>RN</w:t>
            </w:r>
          </w:p>
        </w:tc>
        <w:tc>
          <w:tcPr>
            <w:tcW w:w="7019" w:type="dxa"/>
            <w:vAlign w:val="center"/>
          </w:tcPr>
          <w:p w:rsidR="00C05E5E" w:rsidRPr="00477773" w:rsidRDefault="00C05E5E" w:rsidP="00AF4910">
            <w:pPr>
              <w:widowControl w:val="0"/>
              <w:autoSpaceDE w:val="0"/>
              <w:autoSpaceDN w:val="0"/>
              <w:adjustRightInd w:val="0"/>
              <w:spacing w:beforeLines="20" w:before="48" w:afterLines="20" w:after="48"/>
              <w:ind w:left="34" w:hanging="34"/>
              <w:rPr>
                <w:szCs w:val="24"/>
                <w:lang w:val="en-US"/>
              </w:rPr>
            </w:pPr>
            <w:r w:rsidRPr="00477773">
              <w:rPr>
                <w:i/>
                <w:szCs w:val="24"/>
                <w:lang w:val="en-US"/>
              </w:rPr>
              <w:t xml:space="preserve">Route </w:t>
            </w:r>
            <w:proofErr w:type="spellStart"/>
            <w:r w:rsidRPr="00477773">
              <w:rPr>
                <w:i/>
                <w:szCs w:val="24"/>
                <w:lang w:val="en-US"/>
              </w:rPr>
              <w:t>Nationale</w:t>
            </w:r>
            <w:proofErr w:type="spellEnd"/>
            <w:r w:rsidRPr="00477773">
              <w:rPr>
                <w:szCs w:val="24"/>
                <w:lang w:val="en-US"/>
              </w:rPr>
              <w:t xml:space="preserve"> (National Route)</w:t>
            </w:r>
          </w:p>
        </w:tc>
      </w:tr>
      <w:tr w:rsidR="00C05E5E" w:rsidRPr="00477773"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r w:rsidRPr="00477773">
              <w:rPr>
                <w:szCs w:val="24"/>
                <w:lang w:val="en-US"/>
              </w:rPr>
              <w:t>RN (1</w:t>
            </w:r>
            <w:proofErr w:type="gramStart"/>
            <w:r w:rsidRPr="00477773">
              <w:rPr>
                <w:szCs w:val="24"/>
                <w:lang w:val="en-US"/>
              </w:rPr>
              <w:t>)(</w:t>
            </w:r>
            <w:proofErr w:type="gramEnd"/>
            <w:r w:rsidRPr="00477773">
              <w:rPr>
                <w:szCs w:val="24"/>
                <w:lang w:val="en-US"/>
              </w:rPr>
              <w:t>2)..(X)</w:t>
            </w:r>
          </w:p>
        </w:tc>
        <w:tc>
          <w:tcPr>
            <w:tcW w:w="7019" w:type="dxa"/>
            <w:vAlign w:val="center"/>
          </w:tcPr>
          <w:p w:rsidR="00C05E5E" w:rsidRPr="00477773" w:rsidRDefault="00C05E5E" w:rsidP="00AF4910">
            <w:pPr>
              <w:widowControl w:val="0"/>
              <w:autoSpaceDE w:val="0"/>
              <w:autoSpaceDN w:val="0"/>
              <w:adjustRightInd w:val="0"/>
              <w:spacing w:beforeLines="20" w:before="48" w:afterLines="20" w:after="48"/>
              <w:ind w:left="34" w:hanging="34"/>
              <w:rPr>
                <w:szCs w:val="24"/>
                <w:lang w:val="en-US"/>
              </w:rPr>
            </w:pPr>
            <w:r w:rsidRPr="00477773">
              <w:rPr>
                <w:szCs w:val="24"/>
                <w:lang w:val="en-US"/>
              </w:rPr>
              <w:t xml:space="preserve">Route </w:t>
            </w:r>
            <w:proofErr w:type="spellStart"/>
            <w:r w:rsidRPr="00477773">
              <w:rPr>
                <w:szCs w:val="24"/>
                <w:lang w:val="en-US"/>
              </w:rPr>
              <w:t>Nationale</w:t>
            </w:r>
            <w:proofErr w:type="spellEnd"/>
            <w:r w:rsidRPr="00477773">
              <w:rPr>
                <w:szCs w:val="24"/>
                <w:lang w:val="en-US"/>
              </w:rPr>
              <w:t xml:space="preserve"> 1, 2 ……..X</w:t>
            </w:r>
          </w:p>
        </w:tc>
      </w:tr>
      <w:tr w:rsidR="00C05E5E" w:rsidRPr="00477773"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r w:rsidRPr="00477773">
              <w:rPr>
                <w:szCs w:val="24"/>
                <w:lang w:val="en-US"/>
              </w:rPr>
              <w:t>RS</w:t>
            </w:r>
          </w:p>
        </w:tc>
        <w:tc>
          <w:tcPr>
            <w:tcW w:w="7019" w:type="dxa"/>
            <w:vAlign w:val="center"/>
          </w:tcPr>
          <w:p w:rsidR="00C05E5E" w:rsidRPr="00477773" w:rsidRDefault="00C05E5E" w:rsidP="00AF4910">
            <w:pPr>
              <w:widowControl w:val="0"/>
              <w:autoSpaceDE w:val="0"/>
              <w:autoSpaceDN w:val="0"/>
              <w:adjustRightInd w:val="0"/>
              <w:spacing w:beforeLines="20" w:before="48" w:afterLines="20" w:after="48"/>
              <w:ind w:left="34" w:hanging="34"/>
              <w:rPr>
                <w:szCs w:val="24"/>
                <w:lang w:val="en-US"/>
              </w:rPr>
            </w:pPr>
            <w:r w:rsidRPr="00477773">
              <w:rPr>
                <w:szCs w:val="24"/>
                <w:lang w:val="en-US"/>
              </w:rPr>
              <w:t>Road Safety</w:t>
            </w:r>
          </w:p>
        </w:tc>
      </w:tr>
      <w:tr w:rsidR="00C05E5E" w:rsidRPr="00477773"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proofErr w:type="spellStart"/>
            <w:r w:rsidRPr="00477773">
              <w:rPr>
                <w:szCs w:val="24"/>
                <w:lang w:val="en-US"/>
              </w:rPr>
              <w:t>ToR</w:t>
            </w:r>
            <w:proofErr w:type="spellEnd"/>
          </w:p>
        </w:tc>
        <w:tc>
          <w:tcPr>
            <w:tcW w:w="7019" w:type="dxa"/>
            <w:vAlign w:val="center"/>
          </w:tcPr>
          <w:p w:rsidR="00C05E5E" w:rsidRPr="00477773" w:rsidRDefault="00C05E5E" w:rsidP="00AF4910">
            <w:pPr>
              <w:widowControl w:val="0"/>
              <w:autoSpaceDE w:val="0"/>
              <w:autoSpaceDN w:val="0"/>
              <w:adjustRightInd w:val="0"/>
              <w:spacing w:beforeLines="20" w:before="48" w:afterLines="20" w:after="48"/>
              <w:ind w:left="34" w:hanging="34"/>
              <w:rPr>
                <w:szCs w:val="24"/>
                <w:lang w:val="en-US"/>
              </w:rPr>
            </w:pPr>
            <w:r w:rsidRPr="00477773">
              <w:rPr>
                <w:szCs w:val="24"/>
                <w:lang w:val="en-US"/>
              </w:rPr>
              <w:t>Terms of Reference</w:t>
            </w:r>
          </w:p>
        </w:tc>
      </w:tr>
      <w:tr w:rsidR="00C05E5E" w:rsidRPr="00477773"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r w:rsidRPr="00477773">
              <w:rPr>
                <w:szCs w:val="24"/>
                <w:lang w:val="en-US"/>
              </w:rPr>
              <w:t>VOC</w:t>
            </w:r>
          </w:p>
        </w:tc>
        <w:tc>
          <w:tcPr>
            <w:tcW w:w="7019" w:type="dxa"/>
            <w:vAlign w:val="center"/>
          </w:tcPr>
          <w:p w:rsidR="00C05E5E" w:rsidRPr="00477773" w:rsidRDefault="00C05E5E" w:rsidP="00AF4910">
            <w:pPr>
              <w:widowControl w:val="0"/>
              <w:autoSpaceDE w:val="0"/>
              <w:autoSpaceDN w:val="0"/>
              <w:adjustRightInd w:val="0"/>
              <w:spacing w:beforeLines="20" w:before="48" w:afterLines="20" w:after="48"/>
              <w:ind w:left="34" w:hanging="34"/>
              <w:rPr>
                <w:szCs w:val="24"/>
                <w:lang w:val="en-US"/>
              </w:rPr>
            </w:pPr>
            <w:r w:rsidRPr="00477773">
              <w:rPr>
                <w:szCs w:val="24"/>
                <w:lang w:val="en-US"/>
              </w:rPr>
              <w:t>Vehicle Operating Cost</w:t>
            </w:r>
          </w:p>
        </w:tc>
      </w:tr>
      <w:tr w:rsidR="00C05E5E" w:rsidRPr="00477773" w:rsidTr="00AF4910">
        <w:trPr>
          <w:cantSplit/>
          <w:trHeight w:val="20"/>
        </w:trPr>
        <w:tc>
          <w:tcPr>
            <w:tcW w:w="1756" w:type="dxa"/>
            <w:vAlign w:val="center"/>
          </w:tcPr>
          <w:p w:rsidR="00C05E5E" w:rsidRPr="00477773" w:rsidRDefault="00C05E5E" w:rsidP="00AF4910">
            <w:pPr>
              <w:widowControl w:val="0"/>
              <w:spacing w:beforeLines="20" w:before="48" w:afterLines="20" w:after="48"/>
              <w:ind w:left="40"/>
              <w:rPr>
                <w:szCs w:val="24"/>
                <w:lang w:val="en-US"/>
              </w:rPr>
            </w:pPr>
          </w:p>
        </w:tc>
        <w:tc>
          <w:tcPr>
            <w:tcW w:w="7019" w:type="dxa"/>
            <w:vAlign w:val="center"/>
          </w:tcPr>
          <w:p w:rsidR="00C05E5E" w:rsidRPr="00477773" w:rsidRDefault="00C05E5E" w:rsidP="00AF4910">
            <w:pPr>
              <w:widowControl w:val="0"/>
              <w:autoSpaceDE w:val="0"/>
              <w:autoSpaceDN w:val="0"/>
              <w:adjustRightInd w:val="0"/>
              <w:spacing w:beforeLines="20" w:before="48" w:afterLines="20" w:after="48"/>
              <w:ind w:left="34" w:hanging="34"/>
              <w:rPr>
                <w:szCs w:val="24"/>
                <w:lang w:val="en-US"/>
              </w:rPr>
            </w:pPr>
          </w:p>
        </w:tc>
      </w:tr>
    </w:tbl>
    <w:p w:rsidR="00C05E5E" w:rsidRPr="00477773" w:rsidRDefault="00C05E5E" w:rsidP="00C05E5E">
      <w:pPr>
        <w:pStyle w:val="Chapter"/>
        <w:widowControl w:val="0"/>
        <w:rPr>
          <w:szCs w:val="24"/>
          <w:lang w:val="en-US"/>
        </w:rPr>
        <w:sectPr w:rsidR="00C05E5E" w:rsidRPr="00477773">
          <w:pgSz w:w="12240" w:h="15840" w:code="1"/>
          <w:pgMar w:top="1080" w:right="1678" w:bottom="1440" w:left="1800" w:header="706" w:footer="706" w:gutter="0"/>
          <w:pgNumType w:start="1"/>
          <w:cols w:space="720"/>
          <w:docGrid w:linePitch="326"/>
        </w:sectPr>
      </w:pPr>
    </w:p>
    <w:p w:rsidR="00C05E5E" w:rsidRPr="00477773" w:rsidRDefault="00C05E5E" w:rsidP="00C05E5E">
      <w:pPr>
        <w:pStyle w:val="Heading1"/>
        <w:rPr>
          <w:noProof w:val="0"/>
          <w:szCs w:val="24"/>
        </w:rPr>
      </w:pPr>
      <w:r w:rsidRPr="00477773">
        <w:rPr>
          <w:noProof w:val="0"/>
          <w:sz w:val="24"/>
          <w:szCs w:val="24"/>
        </w:rPr>
        <w:lastRenderedPageBreak/>
        <w:t>Introduction</w:t>
      </w:r>
    </w:p>
    <w:p w:rsidR="00C05E5E" w:rsidRPr="00477773" w:rsidRDefault="00C05E5E" w:rsidP="00C05E5E">
      <w:pPr>
        <w:pStyle w:val="AutoNumpara"/>
        <w:numPr>
          <w:ilvl w:val="0"/>
          <w:numId w:val="0"/>
        </w:numPr>
        <w:ind w:left="720" w:hanging="720"/>
        <w:rPr>
          <w:noProof w:val="0"/>
          <w:szCs w:val="24"/>
          <w:lang w:val="en-US"/>
        </w:rPr>
      </w:pPr>
      <w:r w:rsidRPr="00477773">
        <w:rPr>
          <w:noProof w:val="0"/>
          <w:szCs w:val="24"/>
          <w:lang w:val="en-US"/>
        </w:rPr>
        <w:t>1.1</w:t>
      </w:r>
      <w:r w:rsidRPr="00477773">
        <w:rPr>
          <w:noProof w:val="0"/>
          <w:szCs w:val="24"/>
          <w:lang w:val="en-US"/>
        </w:rPr>
        <w:tab/>
        <w:t xml:space="preserve">The purpose of this document is to present the Monitoring and Evaluation Plan for the project “Support for Haiti’s </w:t>
      </w:r>
      <w:r w:rsidR="00AF4910" w:rsidRPr="00477773">
        <w:rPr>
          <w:noProof w:val="0"/>
          <w:szCs w:val="24"/>
          <w:lang w:val="en-US"/>
        </w:rPr>
        <w:t xml:space="preserve">Transport Sector </w:t>
      </w:r>
      <w:r w:rsidRPr="00477773">
        <w:rPr>
          <w:noProof w:val="0"/>
          <w:szCs w:val="24"/>
          <w:lang w:val="en-US"/>
        </w:rPr>
        <w:t xml:space="preserve">V”. </w:t>
      </w:r>
      <w:r w:rsidR="005D365D" w:rsidRPr="00477773">
        <w:rPr>
          <w:lang w:val="en-US"/>
        </w:rPr>
        <w:t>The overall objective of the project is to increase the competitiveness and connectivity in Haiti by reducing transportation costs and providing safer transport services, thus promoting the country’s regional and international integration. Specific objectives include the rehabilitation of a road segment on Route Nationale 1 (RN-1) between Camp Coq and Vaudreuil and multiple works of rehabilitation, improvement and maintenance in Haiti’s primary and secondary road networks</w:t>
      </w:r>
      <w:r w:rsidR="00250A8A" w:rsidRPr="00477773">
        <w:rPr>
          <w:noProof w:val="0"/>
          <w:szCs w:val="24"/>
          <w:lang w:val="en-US"/>
        </w:rPr>
        <w:t xml:space="preserve">. </w:t>
      </w:r>
    </w:p>
    <w:p w:rsidR="00C05E5E" w:rsidRPr="00477773" w:rsidRDefault="00C05E5E" w:rsidP="00C05E5E">
      <w:pPr>
        <w:pStyle w:val="AutoNumpara"/>
        <w:numPr>
          <w:ilvl w:val="0"/>
          <w:numId w:val="0"/>
        </w:numPr>
        <w:ind w:left="720" w:hanging="720"/>
        <w:rPr>
          <w:noProof w:val="0"/>
          <w:szCs w:val="24"/>
          <w:lang w:val="en-US"/>
        </w:rPr>
      </w:pPr>
      <w:r w:rsidRPr="00477773">
        <w:rPr>
          <w:noProof w:val="0"/>
          <w:szCs w:val="24"/>
          <w:lang w:val="en-US"/>
        </w:rPr>
        <w:t>1.2</w:t>
      </w:r>
      <w:r w:rsidRPr="00477773">
        <w:rPr>
          <w:noProof w:val="0"/>
          <w:szCs w:val="24"/>
          <w:lang w:val="en-US"/>
        </w:rPr>
        <w:tab/>
        <w:t xml:space="preserve">The project fosters regional and international integration by improving </w:t>
      </w:r>
      <w:r w:rsidR="00164100" w:rsidRPr="00477773">
        <w:rPr>
          <w:noProof w:val="0"/>
          <w:szCs w:val="24"/>
          <w:lang w:val="en-US"/>
        </w:rPr>
        <w:t>o</w:t>
      </w:r>
      <w:r w:rsidR="00DC7A6E" w:rsidRPr="00477773">
        <w:rPr>
          <w:noProof w:val="0"/>
          <w:szCs w:val="24"/>
          <w:lang w:val="en-US"/>
        </w:rPr>
        <w:t>ne of Haiti’s main corridors</w:t>
      </w:r>
      <w:r w:rsidR="000E639B" w:rsidRPr="00477773">
        <w:rPr>
          <w:noProof w:val="0"/>
          <w:szCs w:val="24"/>
          <w:lang w:val="en-US"/>
        </w:rPr>
        <w:t>:</w:t>
      </w:r>
      <w:r w:rsidR="00DC7A6E" w:rsidRPr="00477773">
        <w:rPr>
          <w:noProof w:val="0"/>
          <w:szCs w:val="24"/>
          <w:lang w:val="en-US"/>
        </w:rPr>
        <w:t xml:space="preserve"> the RN-1, a 250 km corridor, extending from PAP to the second largest city, Cap-</w:t>
      </w:r>
      <w:r w:rsidR="005D365D" w:rsidRPr="00477773">
        <w:rPr>
          <w:noProof w:val="0"/>
          <w:szCs w:val="24"/>
          <w:lang w:val="en-US"/>
        </w:rPr>
        <w:t>Haitian</w:t>
      </w:r>
      <w:r w:rsidR="00DC7A6E" w:rsidRPr="00477773">
        <w:rPr>
          <w:noProof w:val="0"/>
          <w:szCs w:val="24"/>
          <w:lang w:val="en-US"/>
        </w:rPr>
        <w:t>, in the North</w:t>
      </w:r>
      <w:r w:rsidRPr="00477773">
        <w:rPr>
          <w:noProof w:val="0"/>
          <w:szCs w:val="24"/>
          <w:lang w:val="en-US"/>
        </w:rPr>
        <w:t xml:space="preserve"> (home to Haiti’s second most important port).</w:t>
      </w:r>
      <w:r w:rsidR="00DC7A6E" w:rsidRPr="00477773">
        <w:rPr>
          <w:lang w:val="en-US"/>
        </w:rPr>
        <w:t xml:space="preserve"> The corridor plays a </w:t>
      </w:r>
      <w:r w:rsidR="00A33BB6" w:rsidRPr="00477773">
        <w:rPr>
          <w:lang w:val="en-US"/>
        </w:rPr>
        <w:t>key</w:t>
      </w:r>
      <w:r w:rsidR="00DC7A6E" w:rsidRPr="00477773">
        <w:rPr>
          <w:lang w:val="en-US"/>
        </w:rPr>
        <w:t xml:space="preserve"> role in international trade facilitation and regional integration as it connects the two most important seaports and airport</w:t>
      </w:r>
      <w:r w:rsidR="00A33BB6" w:rsidRPr="00477773">
        <w:rPr>
          <w:lang w:val="en-US"/>
        </w:rPr>
        <w:t>s</w:t>
      </w:r>
      <w:r w:rsidR="00DC7A6E" w:rsidRPr="00477773">
        <w:rPr>
          <w:lang w:val="en-US"/>
        </w:rPr>
        <w:t xml:space="preserve"> with the major cities and productive regions</w:t>
      </w:r>
      <w:r w:rsidR="000E639B" w:rsidRPr="00477773">
        <w:rPr>
          <w:lang w:val="en-US"/>
        </w:rPr>
        <w:t>.</w:t>
      </w:r>
      <w:r w:rsidRPr="00477773">
        <w:rPr>
          <w:noProof w:val="0"/>
          <w:szCs w:val="24"/>
          <w:lang w:val="en-US"/>
        </w:rPr>
        <w:t xml:space="preserve"> The project is structured around the following main components:</w:t>
      </w:r>
      <w:r w:rsidR="0013523E" w:rsidRPr="00477773">
        <w:rPr>
          <w:noProof w:val="0"/>
          <w:szCs w:val="24"/>
          <w:lang w:val="en-US"/>
        </w:rPr>
        <w:t xml:space="preserve"> </w:t>
      </w:r>
      <w:r w:rsidR="009508D9" w:rsidRPr="00477773">
        <w:rPr>
          <w:noProof w:val="0"/>
          <w:szCs w:val="24"/>
          <w:lang w:val="en-US"/>
        </w:rPr>
        <w:t>1</w:t>
      </w:r>
      <w:r w:rsidRPr="00477773">
        <w:rPr>
          <w:noProof w:val="0"/>
          <w:szCs w:val="24"/>
          <w:lang w:val="en-US"/>
        </w:rPr>
        <w:t>) Civil works</w:t>
      </w:r>
      <w:r w:rsidR="005D365D" w:rsidRPr="00477773">
        <w:rPr>
          <w:noProof w:val="0"/>
          <w:szCs w:val="24"/>
          <w:lang w:val="en-US"/>
        </w:rPr>
        <w:t xml:space="preserve"> and supervision</w:t>
      </w:r>
      <w:r w:rsidRPr="00477773">
        <w:rPr>
          <w:noProof w:val="0"/>
          <w:szCs w:val="24"/>
          <w:lang w:val="en-US"/>
        </w:rPr>
        <w:t xml:space="preserve">, </w:t>
      </w:r>
      <w:r w:rsidR="0013523E" w:rsidRPr="00477773">
        <w:rPr>
          <w:noProof w:val="0"/>
          <w:szCs w:val="24"/>
          <w:lang w:val="en-US"/>
        </w:rPr>
        <w:t>2</w:t>
      </w:r>
      <w:r w:rsidRPr="00477773">
        <w:rPr>
          <w:noProof w:val="0"/>
          <w:szCs w:val="24"/>
          <w:lang w:val="en-US"/>
        </w:rPr>
        <w:t xml:space="preserve">) </w:t>
      </w:r>
      <w:r w:rsidR="005D365D" w:rsidRPr="00477773">
        <w:rPr>
          <w:noProof w:val="0"/>
          <w:szCs w:val="24"/>
          <w:lang w:val="en-US"/>
        </w:rPr>
        <w:t>Strengthening of Road Infrastructure Sector</w:t>
      </w:r>
      <w:r w:rsidRPr="00477773">
        <w:rPr>
          <w:noProof w:val="0"/>
          <w:szCs w:val="24"/>
          <w:lang w:val="en-US"/>
        </w:rPr>
        <w:t>,</w:t>
      </w:r>
      <w:r w:rsidR="005D365D" w:rsidRPr="00477773">
        <w:rPr>
          <w:noProof w:val="0"/>
          <w:szCs w:val="24"/>
          <w:lang w:val="en-US"/>
        </w:rPr>
        <w:t xml:space="preserve"> and</w:t>
      </w:r>
      <w:r w:rsidRPr="00477773">
        <w:rPr>
          <w:noProof w:val="0"/>
          <w:szCs w:val="24"/>
          <w:lang w:val="en-US"/>
        </w:rPr>
        <w:t xml:space="preserve"> </w:t>
      </w:r>
      <w:r w:rsidR="00A33BB6" w:rsidRPr="00477773">
        <w:rPr>
          <w:noProof w:val="0"/>
          <w:szCs w:val="24"/>
          <w:lang w:val="en-US"/>
        </w:rPr>
        <w:t>3</w:t>
      </w:r>
      <w:r w:rsidRPr="00477773">
        <w:rPr>
          <w:noProof w:val="0"/>
          <w:szCs w:val="24"/>
          <w:lang w:val="en-US"/>
        </w:rPr>
        <w:t xml:space="preserve">) </w:t>
      </w:r>
      <w:r w:rsidR="00ED4D30" w:rsidRPr="00477773">
        <w:rPr>
          <w:noProof w:val="0"/>
          <w:szCs w:val="24"/>
          <w:lang w:val="en-US"/>
        </w:rPr>
        <w:t>Engineering, Socio-environmental Studies</w:t>
      </w:r>
      <w:r w:rsidR="00961FDD" w:rsidRPr="00477773">
        <w:rPr>
          <w:noProof w:val="0"/>
          <w:szCs w:val="24"/>
          <w:lang w:val="en-US"/>
        </w:rPr>
        <w:t xml:space="preserve"> </w:t>
      </w:r>
      <w:r w:rsidR="00ED4D30" w:rsidRPr="00477773">
        <w:rPr>
          <w:noProof w:val="0"/>
          <w:szCs w:val="24"/>
          <w:lang w:val="en-US"/>
        </w:rPr>
        <w:t>and administration</w:t>
      </w:r>
      <w:r w:rsidRPr="00477773">
        <w:rPr>
          <w:noProof w:val="0"/>
          <w:szCs w:val="24"/>
          <w:lang w:val="en-US"/>
        </w:rPr>
        <w:t>.</w:t>
      </w:r>
    </w:p>
    <w:p w:rsidR="00C05E5E" w:rsidRPr="00477773" w:rsidRDefault="00C05E5E" w:rsidP="00C05E5E">
      <w:pPr>
        <w:pStyle w:val="AutoNumpara"/>
        <w:numPr>
          <w:ilvl w:val="0"/>
          <w:numId w:val="0"/>
        </w:numPr>
        <w:ind w:left="720" w:hanging="720"/>
        <w:contextualSpacing/>
        <w:rPr>
          <w:noProof w:val="0"/>
          <w:szCs w:val="24"/>
          <w:lang w:val="en-US"/>
        </w:rPr>
      </w:pPr>
      <w:r w:rsidRPr="00477773">
        <w:rPr>
          <w:noProof w:val="0"/>
          <w:szCs w:val="24"/>
          <w:lang w:val="en-US"/>
        </w:rPr>
        <w:t>1.3</w:t>
      </w:r>
      <w:r w:rsidRPr="00477773">
        <w:rPr>
          <w:noProof w:val="0"/>
          <w:szCs w:val="24"/>
          <w:lang w:val="en-US"/>
        </w:rPr>
        <w:tab/>
        <w:t xml:space="preserve">Figure 1 </w:t>
      </w:r>
      <w:proofErr w:type="gramStart"/>
      <w:r w:rsidRPr="00477773">
        <w:rPr>
          <w:noProof w:val="0"/>
          <w:szCs w:val="24"/>
          <w:lang w:val="en-US"/>
        </w:rPr>
        <w:t>shows</w:t>
      </w:r>
      <w:proofErr w:type="gramEnd"/>
      <w:r w:rsidRPr="00477773">
        <w:rPr>
          <w:noProof w:val="0"/>
          <w:szCs w:val="24"/>
          <w:lang w:val="en-US"/>
        </w:rPr>
        <w:t xml:space="preserve"> the proposed monitoring and evaluation framework for the project, which is based on industry-recommended practices. The first level shows the various outputs that the project is intended to achieve; the achievement of these outputs will be subject to the monitoring plan described in Section II of this document. The middle level shows the outcome indicators; the evaluation plan for these indicators is described in Section III of this document. Finally, the last level contains the project objective; this objective will be achieved by meeting the targets listed for each indicator. </w:t>
      </w:r>
    </w:p>
    <w:p w:rsidR="00C05E5E" w:rsidRPr="00477773" w:rsidRDefault="00C05E5E" w:rsidP="00C05E5E">
      <w:pPr>
        <w:rPr>
          <w:szCs w:val="24"/>
          <w:lang w:val="en-US"/>
        </w:rPr>
      </w:pPr>
    </w:p>
    <w:p w:rsidR="00C05E5E" w:rsidRPr="00477773" w:rsidRDefault="00C05E5E" w:rsidP="00C05E5E">
      <w:pPr>
        <w:spacing w:after="200" w:line="276" w:lineRule="auto"/>
        <w:rPr>
          <w:b/>
          <w:szCs w:val="24"/>
          <w:lang w:val="en-US"/>
        </w:rPr>
        <w:sectPr w:rsidR="00C05E5E" w:rsidRPr="00477773">
          <w:pgSz w:w="12240" w:h="15840"/>
          <w:pgMar w:top="1440" w:right="1800" w:bottom="1440" w:left="1800" w:header="720" w:footer="720" w:gutter="0"/>
          <w:cols w:space="720"/>
          <w:docGrid w:linePitch="360"/>
        </w:sectPr>
      </w:pPr>
    </w:p>
    <w:p w:rsidR="00C05E5E" w:rsidRPr="00477773" w:rsidRDefault="00C05E5E" w:rsidP="00C05E5E">
      <w:pPr>
        <w:pStyle w:val="AutoNumpara"/>
        <w:numPr>
          <w:ilvl w:val="0"/>
          <w:numId w:val="0"/>
        </w:numPr>
        <w:ind w:left="720"/>
        <w:jc w:val="center"/>
        <w:rPr>
          <w:noProof w:val="0"/>
          <w:szCs w:val="24"/>
          <w:lang w:val="en-US"/>
        </w:rPr>
      </w:pPr>
      <w:r w:rsidRPr="00477773">
        <w:rPr>
          <w:b/>
          <w:noProof w:val="0"/>
          <w:szCs w:val="24"/>
          <w:lang w:val="en-US"/>
        </w:rPr>
        <w:lastRenderedPageBreak/>
        <w:t>Figure 1: Monitoring and Evaluation Framework</w:t>
      </w:r>
    </w:p>
    <w:tbl>
      <w:tblPr>
        <w:tblW w:w="13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27"/>
      </w:tblGrid>
      <w:tr w:rsidR="00C05E5E" w:rsidRPr="00477773" w:rsidTr="00AF4910">
        <w:trPr>
          <w:trHeight w:val="400"/>
        </w:trPr>
        <w:tc>
          <w:tcPr>
            <w:tcW w:w="13327" w:type="dxa"/>
            <w:shd w:val="clear" w:color="auto" w:fill="D9D9D9"/>
          </w:tcPr>
          <w:p w:rsidR="00C05E5E" w:rsidRPr="00477773" w:rsidRDefault="00C05E5E" w:rsidP="00AF4910">
            <w:pPr>
              <w:spacing w:before="120" w:after="120"/>
              <w:jc w:val="center"/>
              <w:rPr>
                <w:szCs w:val="24"/>
                <w:lang w:val="en-US"/>
              </w:rPr>
            </w:pPr>
            <w:r w:rsidRPr="00477773">
              <w:rPr>
                <w:b/>
                <w:sz w:val="22"/>
                <w:szCs w:val="24"/>
                <w:lang w:val="en-US"/>
              </w:rPr>
              <w:t>Overall objective</w:t>
            </w:r>
          </w:p>
        </w:tc>
      </w:tr>
      <w:tr w:rsidR="00C05E5E" w:rsidRPr="00E03025" w:rsidTr="00AF4910">
        <w:trPr>
          <w:trHeight w:val="848"/>
        </w:trPr>
        <w:tc>
          <w:tcPr>
            <w:tcW w:w="13327" w:type="dxa"/>
          </w:tcPr>
          <w:p w:rsidR="00C05E5E" w:rsidRPr="00477773" w:rsidRDefault="00C05E5E" w:rsidP="00AF4910">
            <w:pPr>
              <w:spacing w:before="120" w:after="120"/>
              <w:rPr>
                <w:szCs w:val="24"/>
                <w:lang w:val="en-US"/>
              </w:rPr>
            </w:pPr>
            <w:r w:rsidRPr="00477773">
              <w:rPr>
                <w:sz w:val="22"/>
                <w:szCs w:val="24"/>
                <w:lang w:val="en-US"/>
              </w:rPr>
              <w:t>The overall objective is to contribute to improving connectivity between different regions of the country, by reducing vehicle operating costs and travel times, thus fostering regional</w:t>
            </w:r>
            <w:r w:rsidR="00ED4D30" w:rsidRPr="00477773">
              <w:rPr>
                <w:sz w:val="22"/>
                <w:szCs w:val="24"/>
                <w:lang w:val="en-US"/>
              </w:rPr>
              <w:t xml:space="preserve"> and international integration</w:t>
            </w:r>
            <w:r w:rsidRPr="00477773">
              <w:rPr>
                <w:sz w:val="22"/>
                <w:szCs w:val="24"/>
                <w:lang w:val="en-US"/>
              </w:rPr>
              <w:t xml:space="preserve"> and economic development. </w:t>
            </w:r>
          </w:p>
          <w:p w:rsidR="00C05E5E" w:rsidRPr="00477773" w:rsidRDefault="00C05E5E" w:rsidP="00AF4910">
            <w:pPr>
              <w:spacing w:before="120" w:after="120"/>
              <w:rPr>
                <w:sz w:val="22"/>
                <w:szCs w:val="24"/>
                <w:lang w:val="en-US"/>
              </w:rPr>
            </w:pPr>
          </w:p>
        </w:tc>
      </w:tr>
    </w:tbl>
    <w:p w:rsidR="00C05E5E" w:rsidRPr="00477773" w:rsidRDefault="00C05E5E" w:rsidP="00C05E5E">
      <w:pPr>
        <w:rPr>
          <w:szCs w:val="24"/>
          <w:lang w:val="en-US"/>
        </w:rPr>
      </w:pPr>
      <w:r w:rsidRPr="00477773">
        <w:rPr>
          <w:noProof/>
          <w:lang w:val="en-US"/>
        </w:rPr>
        <mc:AlternateContent>
          <mc:Choice Requires="wps">
            <w:drawing>
              <wp:anchor distT="0" distB="0" distL="114300" distR="114300" simplePos="0" relativeHeight="251663360" behindDoc="0" locked="0" layoutInCell="1" allowOverlap="1" wp14:anchorId="216AFC89" wp14:editId="2066CEE4">
                <wp:simplePos x="0" y="0"/>
                <wp:positionH relativeFrom="column">
                  <wp:posOffset>3933825</wp:posOffset>
                </wp:positionH>
                <wp:positionV relativeFrom="paragraph">
                  <wp:posOffset>57150</wp:posOffset>
                </wp:positionV>
                <wp:extent cx="409575" cy="240030"/>
                <wp:effectExtent l="38100" t="0" r="28575" b="45720"/>
                <wp:wrapNone/>
                <wp:docPr id="7" name="Down Arrow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40030"/>
                        </a:xfrm>
                        <a:prstGeom prst="downArrow">
                          <a:avLst>
                            <a:gd name="adj1" fmla="val 56444"/>
                            <a:gd name="adj2" fmla="val 5287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7" o:spid="_x0000_s1026" type="#_x0000_t67" style="position:absolute;margin-left:309.75pt;margin-top:4.5pt;width:32.25pt;height:18.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" adj="10180,4704"/>
            </w:pict>
          </mc:Fallback>
        </mc:AlternateContent>
      </w:r>
    </w:p>
    <w:p w:rsidR="00C05E5E" w:rsidRPr="00477773" w:rsidRDefault="00C05E5E" w:rsidP="00C05E5E">
      <w:pPr>
        <w:rPr>
          <w:szCs w:val="24"/>
          <w:lang w:val="en-US"/>
        </w:rPr>
      </w:pPr>
      <w:r w:rsidRPr="00477773">
        <w:rPr>
          <w:szCs w:val="24"/>
          <w:lang w:val="en-US"/>
        </w:rPr>
        <w:t xml:space="preserve">                                               </w:t>
      </w:r>
    </w:p>
    <w:tbl>
      <w:tblPr>
        <w:tblW w:w="7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2340"/>
        <w:gridCol w:w="2250"/>
        <w:gridCol w:w="1710"/>
      </w:tblGrid>
      <w:tr w:rsidR="00961FDD" w:rsidRPr="00477773" w:rsidTr="00961FDD">
        <w:trPr>
          <w:trHeight w:val="548"/>
          <w:jc w:val="center"/>
        </w:trPr>
        <w:tc>
          <w:tcPr>
            <w:tcW w:w="7830" w:type="dxa"/>
            <w:gridSpan w:val="4"/>
            <w:shd w:val="clear" w:color="auto" w:fill="D9D9D9" w:themeFill="background1" w:themeFillShade="D9"/>
          </w:tcPr>
          <w:p w:rsidR="00961FDD" w:rsidRPr="00477773" w:rsidRDefault="00961FDD" w:rsidP="00961FDD">
            <w:pPr>
              <w:spacing w:before="120" w:after="120"/>
              <w:jc w:val="center"/>
              <w:rPr>
                <w:b/>
                <w:sz w:val="22"/>
                <w:szCs w:val="24"/>
                <w:lang w:val="en-US"/>
              </w:rPr>
            </w:pPr>
            <w:r w:rsidRPr="00477773">
              <w:rPr>
                <w:b/>
                <w:sz w:val="22"/>
                <w:szCs w:val="24"/>
                <w:lang w:val="en-US"/>
              </w:rPr>
              <w:t>Outcome Indicators</w:t>
            </w:r>
          </w:p>
        </w:tc>
      </w:tr>
      <w:tr w:rsidR="00961FDD" w:rsidRPr="00477773" w:rsidTr="00961FDD">
        <w:trPr>
          <w:trHeight w:val="1206"/>
          <w:jc w:val="center"/>
        </w:trPr>
        <w:tc>
          <w:tcPr>
            <w:tcW w:w="1530" w:type="dxa"/>
          </w:tcPr>
          <w:p w:rsidR="00961FDD" w:rsidRPr="00477773" w:rsidRDefault="00961FDD" w:rsidP="00833561">
            <w:pPr>
              <w:spacing w:before="120" w:after="120"/>
              <w:rPr>
                <w:szCs w:val="24"/>
                <w:lang w:val="en-US"/>
              </w:rPr>
            </w:pPr>
            <w:r w:rsidRPr="00477773">
              <w:rPr>
                <w:sz w:val="20"/>
                <w:szCs w:val="24"/>
                <w:lang w:val="en-US"/>
              </w:rPr>
              <w:t xml:space="preserve">Reduction </w:t>
            </w:r>
            <w:r w:rsidR="00833561" w:rsidRPr="00477773">
              <w:rPr>
                <w:sz w:val="20"/>
                <w:szCs w:val="24"/>
                <w:lang w:val="en-US"/>
              </w:rPr>
              <w:t>in vehicles</w:t>
            </w:r>
            <w:r w:rsidRPr="00477773">
              <w:rPr>
                <w:sz w:val="20"/>
                <w:szCs w:val="24"/>
                <w:lang w:val="en-US"/>
              </w:rPr>
              <w:t xml:space="preserve"> operating costs </w:t>
            </w:r>
          </w:p>
        </w:tc>
        <w:tc>
          <w:tcPr>
            <w:tcW w:w="2340" w:type="dxa"/>
          </w:tcPr>
          <w:p w:rsidR="00961FDD" w:rsidRPr="00477773" w:rsidRDefault="00833561" w:rsidP="00833561">
            <w:pPr>
              <w:spacing w:before="120" w:after="120"/>
              <w:rPr>
                <w:szCs w:val="24"/>
                <w:lang w:val="en-US"/>
              </w:rPr>
            </w:pPr>
            <w:r w:rsidRPr="00477773">
              <w:rPr>
                <w:sz w:val="20"/>
                <w:szCs w:val="24"/>
                <w:lang w:val="en-US"/>
              </w:rPr>
              <w:t>Average travel time</w:t>
            </w:r>
            <w:r w:rsidR="00961FDD" w:rsidRPr="00477773">
              <w:rPr>
                <w:sz w:val="20"/>
                <w:szCs w:val="24"/>
                <w:lang w:val="en-US"/>
              </w:rPr>
              <w:t xml:space="preserve"> </w:t>
            </w:r>
          </w:p>
        </w:tc>
        <w:tc>
          <w:tcPr>
            <w:tcW w:w="2250" w:type="dxa"/>
          </w:tcPr>
          <w:p w:rsidR="00961FDD" w:rsidRPr="00477773" w:rsidRDefault="00961FDD" w:rsidP="00833561">
            <w:pPr>
              <w:spacing w:before="120" w:after="120"/>
              <w:rPr>
                <w:szCs w:val="24"/>
                <w:lang w:val="en-US"/>
              </w:rPr>
            </w:pPr>
            <w:r w:rsidRPr="00477773">
              <w:rPr>
                <w:sz w:val="20"/>
                <w:szCs w:val="24"/>
                <w:lang w:val="en-US"/>
              </w:rPr>
              <w:t>International Roughness Index (IRI), in m/km</w:t>
            </w:r>
            <w:r w:rsidR="00833561" w:rsidRPr="00477773">
              <w:rPr>
                <w:sz w:val="20"/>
                <w:szCs w:val="24"/>
                <w:lang w:val="en-US"/>
              </w:rPr>
              <w:t>)</w:t>
            </w:r>
          </w:p>
        </w:tc>
        <w:tc>
          <w:tcPr>
            <w:tcW w:w="1710" w:type="dxa"/>
          </w:tcPr>
          <w:p w:rsidR="00961FDD" w:rsidRPr="00477773" w:rsidRDefault="00833561" w:rsidP="00833561">
            <w:pPr>
              <w:spacing w:before="120" w:after="120"/>
              <w:rPr>
                <w:szCs w:val="24"/>
                <w:lang w:val="en-US"/>
              </w:rPr>
            </w:pPr>
            <w:r w:rsidRPr="00477773">
              <w:rPr>
                <w:sz w:val="20"/>
                <w:szCs w:val="24"/>
                <w:lang w:val="en-US"/>
              </w:rPr>
              <w:t>Number</w:t>
            </w:r>
            <w:r w:rsidR="00961FDD" w:rsidRPr="00477773">
              <w:rPr>
                <w:sz w:val="20"/>
                <w:szCs w:val="24"/>
                <w:lang w:val="en-US"/>
              </w:rPr>
              <w:t xml:space="preserve"> of accidents</w:t>
            </w:r>
          </w:p>
        </w:tc>
      </w:tr>
    </w:tbl>
    <w:p w:rsidR="00C05E5E" w:rsidRPr="00477773" w:rsidRDefault="00C05E5E" w:rsidP="00C05E5E">
      <w:pPr>
        <w:rPr>
          <w:szCs w:val="24"/>
          <w:lang w:val="en-US"/>
        </w:rPr>
      </w:pPr>
      <w:r w:rsidRPr="00477773">
        <w:rPr>
          <w:noProof/>
          <w:lang w:val="en-US"/>
        </w:rPr>
        <mc:AlternateContent>
          <mc:Choice Requires="wps">
            <w:drawing>
              <wp:anchor distT="0" distB="0" distL="114300" distR="114300" simplePos="0" relativeHeight="251662336" behindDoc="0" locked="0" layoutInCell="1" allowOverlap="1" wp14:anchorId="231BC05F" wp14:editId="7AAFB12F">
                <wp:simplePos x="0" y="0"/>
                <wp:positionH relativeFrom="column">
                  <wp:posOffset>3933825</wp:posOffset>
                </wp:positionH>
                <wp:positionV relativeFrom="paragraph">
                  <wp:posOffset>48895</wp:posOffset>
                </wp:positionV>
                <wp:extent cx="409575" cy="240030"/>
                <wp:effectExtent l="38100" t="0" r="28575" b="45720"/>
                <wp:wrapNone/>
                <wp:docPr id="2" name="Down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40030"/>
                        </a:xfrm>
                        <a:prstGeom prst="downArrow">
                          <a:avLst>
                            <a:gd name="adj1" fmla="val 56444"/>
                            <a:gd name="adj2" fmla="val 5287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wn Arrow 2" o:spid="_x0000_s1026" type="#_x0000_t67" style="position:absolute;margin-left:309.75pt;margin-top:3.85pt;width:32.25pt;height:18.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" adj="10180,4704"/>
            </w:pict>
          </mc:Fallback>
        </mc:AlternateContent>
      </w:r>
    </w:p>
    <w:p w:rsidR="00C05E5E" w:rsidRPr="00477773" w:rsidRDefault="00C05E5E" w:rsidP="00C05E5E">
      <w:pPr>
        <w:rPr>
          <w:szCs w:val="24"/>
          <w:lang w:val="en-US"/>
        </w:rPr>
      </w:pPr>
    </w:p>
    <w:tbl>
      <w:tblPr>
        <w:tblW w:w="981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10"/>
      </w:tblGrid>
      <w:tr w:rsidR="00C05E5E" w:rsidRPr="00565AE3" w:rsidTr="00AF4910">
        <w:trPr>
          <w:trHeight w:val="933"/>
          <w:jc w:val="center"/>
        </w:trPr>
        <w:tc>
          <w:tcPr>
            <w:tcW w:w="9810" w:type="dxa"/>
            <w:tcBorders>
              <w:top w:val="double" w:sz="4" w:space="0" w:color="auto"/>
            </w:tcBorders>
            <w:shd w:val="clear" w:color="auto" w:fill="D9D9D9"/>
            <w:vAlign w:val="center"/>
          </w:tcPr>
          <w:p w:rsidR="00C05E5E" w:rsidRPr="00565AE3" w:rsidRDefault="00C05E5E" w:rsidP="00AF4910">
            <w:pPr>
              <w:jc w:val="center"/>
              <w:rPr>
                <w:szCs w:val="24"/>
                <w:lang w:val="en-US"/>
              </w:rPr>
            </w:pPr>
            <w:r w:rsidRPr="00565AE3">
              <w:rPr>
                <w:b/>
                <w:sz w:val="20"/>
                <w:szCs w:val="24"/>
                <w:lang w:val="en-US"/>
              </w:rPr>
              <w:t xml:space="preserve">Output Indicators </w:t>
            </w:r>
          </w:p>
        </w:tc>
      </w:tr>
      <w:tr w:rsidR="00C05E5E" w:rsidRPr="00E03025" w:rsidTr="00AF4910">
        <w:trPr>
          <w:jc w:val="center"/>
        </w:trPr>
        <w:tc>
          <w:tcPr>
            <w:tcW w:w="9810" w:type="dxa"/>
            <w:tcBorders>
              <w:top w:val="double" w:sz="4" w:space="0" w:color="auto"/>
            </w:tcBorders>
            <w:shd w:val="clear" w:color="auto" w:fill="D9D9D9"/>
            <w:vAlign w:val="center"/>
          </w:tcPr>
          <w:p w:rsidR="00C05E5E" w:rsidRPr="008A2998" w:rsidRDefault="00C05E5E" w:rsidP="003047C7">
            <w:pPr>
              <w:spacing w:before="120" w:after="120"/>
              <w:ind w:left="186"/>
              <w:rPr>
                <w:szCs w:val="24"/>
                <w:lang w:val="en-US"/>
              </w:rPr>
            </w:pPr>
            <w:r w:rsidRPr="00565AE3">
              <w:rPr>
                <w:b/>
                <w:sz w:val="20"/>
                <w:szCs w:val="24"/>
                <w:lang w:val="en-US"/>
              </w:rPr>
              <w:t xml:space="preserve">Component </w:t>
            </w:r>
            <w:r w:rsidR="003047C7" w:rsidRPr="00565AE3">
              <w:rPr>
                <w:b/>
                <w:sz w:val="20"/>
                <w:szCs w:val="24"/>
                <w:lang w:val="en-US"/>
              </w:rPr>
              <w:t>1</w:t>
            </w:r>
            <w:r w:rsidRPr="00565AE3">
              <w:rPr>
                <w:b/>
                <w:sz w:val="20"/>
                <w:szCs w:val="24"/>
                <w:lang w:val="en-US"/>
              </w:rPr>
              <w:t xml:space="preserve">: </w:t>
            </w:r>
            <w:r w:rsidR="00961FDD" w:rsidRPr="00565AE3">
              <w:rPr>
                <w:b/>
                <w:bCs/>
                <w:color w:val="000000"/>
                <w:sz w:val="20"/>
                <w:lang w:val="en-US"/>
              </w:rPr>
              <w:t>Civil Works and Supervision</w:t>
            </w:r>
          </w:p>
        </w:tc>
      </w:tr>
      <w:tr w:rsidR="00C05E5E" w:rsidRPr="00E03025" w:rsidTr="00AF4910">
        <w:trPr>
          <w:jc w:val="center"/>
        </w:trPr>
        <w:tc>
          <w:tcPr>
            <w:tcW w:w="9810" w:type="dxa"/>
            <w:tcBorders>
              <w:top w:val="double" w:sz="4" w:space="0" w:color="auto"/>
            </w:tcBorders>
            <w:vAlign w:val="center"/>
          </w:tcPr>
          <w:p w:rsidR="00C05E5E" w:rsidRPr="008A2998" w:rsidRDefault="00833561" w:rsidP="00F63948">
            <w:pPr>
              <w:keepNext/>
              <w:autoSpaceDE w:val="0"/>
              <w:autoSpaceDN w:val="0"/>
              <w:adjustRightInd w:val="0"/>
              <w:spacing w:line="276" w:lineRule="auto"/>
              <w:ind w:left="72" w:right="72" w:firstLine="144"/>
              <w:jc w:val="both"/>
              <w:rPr>
                <w:szCs w:val="24"/>
                <w:lang w:val="en-US"/>
              </w:rPr>
            </w:pPr>
            <w:r w:rsidRPr="00565AE3">
              <w:rPr>
                <w:rFonts w:eastAsia="Arial Unicode MS"/>
                <w:sz w:val="20"/>
                <w:lang w:val="en-US"/>
              </w:rPr>
              <w:t xml:space="preserve">Roads </w:t>
            </w:r>
            <w:r w:rsidR="00F63948" w:rsidRPr="00565AE3">
              <w:rPr>
                <w:rFonts w:eastAsia="Arial Unicode MS"/>
                <w:sz w:val="20"/>
                <w:lang w:val="en-US"/>
              </w:rPr>
              <w:t>Built or Upgraded (</w:t>
            </w:r>
            <w:r w:rsidRPr="00565AE3">
              <w:rPr>
                <w:rFonts w:eastAsia="Arial Unicode MS"/>
                <w:sz w:val="20"/>
                <w:lang w:val="en-US"/>
              </w:rPr>
              <w:t>Rehabilitated</w:t>
            </w:r>
            <w:r w:rsidR="00F63948" w:rsidRPr="00565AE3">
              <w:rPr>
                <w:rFonts w:eastAsia="Arial Unicode MS"/>
                <w:sz w:val="20"/>
                <w:lang w:val="en-US"/>
              </w:rPr>
              <w:t>)</w:t>
            </w:r>
            <w:r w:rsidRPr="008A2998">
              <w:rPr>
                <w:rFonts w:eastAsia="Arial Unicode MS"/>
                <w:sz w:val="20"/>
                <w:lang w:val="en-US"/>
              </w:rPr>
              <w:t xml:space="preserve"> (km)</w:t>
            </w:r>
          </w:p>
        </w:tc>
      </w:tr>
      <w:tr w:rsidR="00C05E5E" w:rsidRPr="00E03025" w:rsidTr="00AF4910">
        <w:trPr>
          <w:jc w:val="center"/>
        </w:trPr>
        <w:tc>
          <w:tcPr>
            <w:tcW w:w="9810" w:type="dxa"/>
            <w:tcBorders>
              <w:top w:val="double" w:sz="4" w:space="0" w:color="auto"/>
            </w:tcBorders>
            <w:vAlign w:val="center"/>
          </w:tcPr>
          <w:p w:rsidR="00C05E5E" w:rsidRPr="00565AE3" w:rsidRDefault="00833561" w:rsidP="00833561">
            <w:pPr>
              <w:keepNext/>
              <w:autoSpaceDE w:val="0"/>
              <w:autoSpaceDN w:val="0"/>
              <w:adjustRightInd w:val="0"/>
              <w:spacing w:line="276" w:lineRule="auto"/>
              <w:ind w:right="72"/>
              <w:jc w:val="both"/>
              <w:rPr>
                <w:szCs w:val="24"/>
                <w:lang w:val="en-US"/>
              </w:rPr>
            </w:pPr>
            <w:r w:rsidRPr="00565AE3">
              <w:rPr>
                <w:rFonts w:eastAsia="Arial Unicode MS"/>
                <w:sz w:val="20"/>
                <w:lang w:val="en-US"/>
              </w:rPr>
              <w:t xml:space="preserve">    Primary and Secondary Roads Maintained (km)</w:t>
            </w:r>
          </w:p>
        </w:tc>
      </w:tr>
      <w:tr w:rsidR="008A1BD3" w:rsidRPr="00565AE3" w:rsidTr="00477773">
        <w:trPr>
          <w:trHeight w:val="50"/>
          <w:jc w:val="center"/>
        </w:trPr>
        <w:tc>
          <w:tcPr>
            <w:tcW w:w="9810" w:type="dxa"/>
            <w:tcBorders>
              <w:top w:val="double" w:sz="4" w:space="0" w:color="auto"/>
            </w:tcBorders>
            <w:vAlign w:val="center"/>
          </w:tcPr>
          <w:p w:rsidR="008A1BD3" w:rsidRPr="00565AE3" w:rsidRDefault="008A1BD3" w:rsidP="00AF4910">
            <w:pPr>
              <w:spacing w:before="120" w:after="120"/>
              <w:ind w:left="186"/>
              <w:rPr>
                <w:sz w:val="20"/>
                <w:szCs w:val="24"/>
                <w:lang w:val="en-US"/>
              </w:rPr>
            </w:pPr>
            <w:r w:rsidRPr="00C41921">
              <w:rPr>
                <w:color w:val="000000"/>
                <w:sz w:val="20"/>
                <w:lang w:val="en-US"/>
              </w:rPr>
              <w:t>Social &amp; environmental mitigation and compensations (reports)</w:t>
            </w:r>
          </w:p>
        </w:tc>
      </w:tr>
      <w:tr w:rsidR="00C05E5E" w:rsidRPr="00E03025" w:rsidTr="00AF4910">
        <w:trPr>
          <w:jc w:val="center"/>
        </w:trPr>
        <w:tc>
          <w:tcPr>
            <w:tcW w:w="9810" w:type="dxa"/>
            <w:tcBorders>
              <w:top w:val="double" w:sz="4" w:space="0" w:color="auto"/>
            </w:tcBorders>
            <w:shd w:val="clear" w:color="auto" w:fill="D9D9D9"/>
          </w:tcPr>
          <w:p w:rsidR="00C05E5E" w:rsidRPr="008A2998" w:rsidRDefault="00C05E5E" w:rsidP="003047C7">
            <w:pPr>
              <w:spacing w:before="120" w:after="120"/>
              <w:ind w:left="186"/>
              <w:rPr>
                <w:szCs w:val="24"/>
                <w:lang w:val="en-US"/>
              </w:rPr>
            </w:pPr>
            <w:r w:rsidRPr="00565AE3">
              <w:rPr>
                <w:b/>
                <w:sz w:val="20"/>
                <w:szCs w:val="24"/>
                <w:lang w:val="en-US"/>
              </w:rPr>
              <w:t xml:space="preserve">Component </w:t>
            </w:r>
            <w:r w:rsidR="003047C7" w:rsidRPr="00565AE3">
              <w:rPr>
                <w:b/>
                <w:sz w:val="20"/>
                <w:szCs w:val="24"/>
                <w:lang w:val="en-US"/>
              </w:rPr>
              <w:t>2</w:t>
            </w:r>
            <w:r w:rsidRPr="00565AE3">
              <w:rPr>
                <w:b/>
                <w:sz w:val="20"/>
                <w:szCs w:val="24"/>
                <w:lang w:val="en-US"/>
              </w:rPr>
              <w:t xml:space="preserve">: </w:t>
            </w:r>
            <w:r w:rsidR="008F43AA" w:rsidRPr="00565AE3">
              <w:rPr>
                <w:b/>
                <w:bCs/>
                <w:color w:val="000000"/>
                <w:sz w:val="20"/>
                <w:lang w:val="en-US"/>
              </w:rPr>
              <w:t>Strengthening of Road Infrastructure Sector</w:t>
            </w:r>
          </w:p>
        </w:tc>
      </w:tr>
      <w:tr w:rsidR="00F63948" w:rsidRPr="00E03025" w:rsidTr="00AF4910">
        <w:trPr>
          <w:jc w:val="center"/>
        </w:trPr>
        <w:tc>
          <w:tcPr>
            <w:tcW w:w="9810" w:type="dxa"/>
            <w:tcBorders>
              <w:top w:val="double" w:sz="4" w:space="0" w:color="auto"/>
            </w:tcBorders>
            <w:vAlign w:val="center"/>
          </w:tcPr>
          <w:p w:rsidR="00F63948" w:rsidRPr="008A2998" w:rsidRDefault="004D72A3" w:rsidP="00E03025">
            <w:pPr>
              <w:spacing w:before="120" w:after="120"/>
              <w:ind w:left="186"/>
              <w:rPr>
                <w:bCs/>
                <w:sz w:val="20"/>
                <w:lang w:val="en-US"/>
              </w:rPr>
            </w:pPr>
            <w:del w:id="1" w:author="IADB" w:date="2015-09-29T11:44:00Z">
              <w:r w:rsidRPr="00565AE3" w:rsidDel="00E03025">
                <w:rPr>
                  <w:bCs/>
                  <w:sz w:val="20"/>
                  <w:lang w:val="en-US"/>
                </w:rPr>
                <w:delText>Procurement and a</w:delText>
              </w:r>
            </w:del>
            <w:ins w:id="2" w:author="IADB" w:date="2015-09-29T11:44:00Z">
              <w:r w:rsidR="00E03025">
                <w:rPr>
                  <w:bCs/>
                  <w:sz w:val="20"/>
                  <w:lang w:val="en-US"/>
                </w:rPr>
                <w:t>A</w:t>
              </w:r>
            </w:ins>
            <w:r w:rsidRPr="00565AE3">
              <w:rPr>
                <w:bCs/>
                <w:sz w:val="20"/>
                <w:lang w:val="en-US"/>
              </w:rPr>
              <w:t>cquisition of maintenance equipment and supplies (process)</w:t>
            </w:r>
          </w:p>
        </w:tc>
      </w:tr>
      <w:tr w:rsidR="00302EC4" w:rsidRPr="00E03025" w:rsidTr="00AF4910">
        <w:trPr>
          <w:jc w:val="center"/>
        </w:trPr>
        <w:tc>
          <w:tcPr>
            <w:tcW w:w="9810" w:type="dxa"/>
            <w:tcBorders>
              <w:top w:val="double" w:sz="4" w:space="0" w:color="auto"/>
            </w:tcBorders>
            <w:vAlign w:val="center"/>
          </w:tcPr>
          <w:p w:rsidR="00302EC4" w:rsidRPr="00565AE3" w:rsidRDefault="00833561" w:rsidP="00302EC4">
            <w:pPr>
              <w:spacing w:before="120" w:after="120"/>
              <w:ind w:left="186"/>
              <w:rPr>
                <w:sz w:val="20"/>
                <w:szCs w:val="24"/>
                <w:lang w:val="en-US"/>
              </w:rPr>
            </w:pPr>
            <w:r w:rsidRPr="00565AE3">
              <w:rPr>
                <w:bCs/>
                <w:sz w:val="20"/>
                <w:lang w:val="en-US"/>
              </w:rPr>
              <w:lastRenderedPageBreak/>
              <w:t>Maintenance system designed and implemented (un)</w:t>
            </w:r>
          </w:p>
        </w:tc>
      </w:tr>
      <w:tr w:rsidR="007413C8" w:rsidRPr="00E03025" w:rsidTr="00AF4910">
        <w:trPr>
          <w:jc w:val="center"/>
        </w:trPr>
        <w:tc>
          <w:tcPr>
            <w:tcW w:w="9810" w:type="dxa"/>
            <w:tcBorders>
              <w:top w:val="double" w:sz="4" w:space="0" w:color="auto"/>
            </w:tcBorders>
            <w:vAlign w:val="center"/>
          </w:tcPr>
          <w:p w:rsidR="007413C8" w:rsidRPr="00C41921" w:rsidRDefault="007413C8" w:rsidP="007413C8">
            <w:pPr>
              <w:spacing w:before="120" w:after="120"/>
              <w:ind w:left="186"/>
              <w:rPr>
                <w:bCs/>
                <w:sz w:val="20"/>
                <w:lang w:val="fr-FR"/>
              </w:rPr>
            </w:pPr>
            <w:r w:rsidRPr="00C41921">
              <w:rPr>
                <w:bCs/>
                <w:sz w:val="20"/>
                <w:lang w:val="fr-FR"/>
              </w:rPr>
              <w:t xml:space="preserve">Maintenance unit personnel </w:t>
            </w:r>
            <w:proofErr w:type="spellStart"/>
            <w:r w:rsidRPr="00C41921">
              <w:rPr>
                <w:bCs/>
                <w:sz w:val="20"/>
                <w:lang w:val="fr-FR"/>
              </w:rPr>
              <w:t>trained</w:t>
            </w:r>
            <w:proofErr w:type="spellEnd"/>
            <w:r w:rsidRPr="00C41921">
              <w:rPr>
                <w:bCs/>
                <w:sz w:val="20"/>
                <w:lang w:val="fr-FR"/>
              </w:rPr>
              <w:t xml:space="preserve"> (un)</w:t>
            </w:r>
          </w:p>
        </w:tc>
      </w:tr>
      <w:tr w:rsidR="00302EC4" w:rsidRPr="00E03025" w:rsidTr="00AF4910">
        <w:trPr>
          <w:jc w:val="center"/>
        </w:trPr>
        <w:tc>
          <w:tcPr>
            <w:tcW w:w="9810" w:type="dxa"/>
            <w:tcBorders>
              <w:top w:val="double" w:sz="4" w:space="0" w:color="auto"/>
            </w:tcBorders>
            <w:vAlign w:val="center"/>
          </w:tcPr>
          <w:p w:rsidR="00302EC4" w:rsidRPr="00565AE3" w:rsidRDefault="00833561" w:rsidP="00AF4910">
            <w:pPr>
              <w:spacing w:before="120" w:after="120"/>
              <w:ind w:left="186"/>
              <w:rPr>
                <w:sz w:val="20"/>
                <w:szCs w:val="24"/>
                <w:lang w:val="en-US"/>
              </w:rPr>
            </w:pPr>
            <w:r w:rsidRPr="00565AE3">
              <w:rPr>
                <w:bCs/>
                <w:sz w:val="20"/>
                <w:lang w:val="en-US"/>
              </w:rPr>
              <w:t>Personnel trained</w:t>
            </w:r>
            <w:r w:rsidR="007413C8" w:rsidRPr="00565AE3">
              <w:rPr>
                <w:bCs/>
                <w:sz w:val="20"/>
                <w:lang w:val="en-US"/>
              </w:rPr>
              <w:t xml:space="preserve"> in road safety strategy</w:t>
            </w:r>
            <w:r w:rsidR="00F63948" w:rsidRPr="00565AE3">
              <w:rPr>
                <w:bCs/>
                <w:sz w:val="20"/>
                <w:lang w:val="en-US"/>
              </w:rPr>
              <w:t xml:space="preserve"> (un)</w:t>
            </w:r>
          </w:p>
        </w:tc>
      </w:tr>
      <w:tr w:rsidR="00C05E5E" w:rsidRPr="00E03025" w:rsidTr="00AF4910">
        <w:trPr>
          <w:jc w:val="center"/>
        </w:trPr>
        <w:tc>
          <w:tcPr>
            <w:tcW w:w="9810" w:type="dxa"/>
            <w:tcBorders>
              <w:top w:val="double" w:sz="4" w:space="0" w:color="auto"/>
            </w:tcBorders>
            <w:vAlign w:val="center"/>
          </w:tcPr>
          <w:p w:rsidR="00C05E5E" w:rsidRPr="00565AE3" w:rsidRDefault="00833561" w:rsidP="00AF4910">
            <w:pPr>
              <w:spacing w:before="120" w:after="120"/>
              <w:ind w:left="186"/>
              <w:rPr>
                <w:szCs w:val="24"/>
                <w:lang w:val="en-US"/>
              </w:rPr>
            </w:pPr>
            <w:r w:rsidRPr="00565AE3">
              <w:rPr>
                <w:bCs/>
                <w:sz w:val="20"/>
                <w:lang w:val="en-US"/>
              </w:rPr>
              <w:t>Women trained in tasks related to infrastructure works (un).</w:t>
            </w:r>
          </w:p>
        </w:tc>
      </w:tr>
      <w:tr w:rsidR="00C05E5E" w:rsidRPr="00E03025" w:rsidTr="00AF4910">
        <w:trPr>
          <w:jc w:val="center"/>
        </w:trPr>
        <w:tc>
          <w:tcPr>
            <w:tcW w:w="9810" w:type="dxa"/>
            <w:tcBorders>
              <w:top w:val="double" w:sz="4" w:space="0" w:color="auto"/>
            </w:tcBorders>
            <w:shd w:val="clear" w:color="auto" w:fill="D9D9D9"/>
            <w:vAlign w:val="center"/>
          </w:tcPr>
          <w:p w:rsidR="00C05E5E" w:rsidRPr="00565AE3" w:rsidRDefault="00C05E5E" w:rsidP="00B32E83">
            <w:pPr>
              <w:spacing w:before="120" w:after="120"/>
              <w:ind w:left="186"/>
              <w:rPr>
                <w:szCs w:val="24"/>
                <w:lang w:val="en-US"/>
              </w:rPr>
            </w:pPr>
            <w:r w:rsidRPr="00565AE3">
              <w:rPr>
                <w:b/>
                <w:sz w:val="20"/>
                <w:szCs w:val="24"/>
                <w:lang w:val="en-US"/>
              </w:rPr>
              <w:t xml:space="preserve">Component </w:t>
            </w:r>
            <w:r w:rsidR="00B32E83" w:rsidRPr="00565AE3">
              <w:rPr>
                <w:b/>
                <w:sz w:val="20"/>
                <w:szCs w:val="24"/>
                <w:lang w:val="en-US"/>
              </w:rPr>
              <w:t>3</w:t>
            </w:r>
            <w:r w:rsidRPr="00565AE3">
              <w:rPr>
                <w:b/>
                <w:sz w:val="20"/>
                <w:szCs w:val="24"/>
                <w:lang w:val="en-US"/>
              </w:rPr>
              <w:t xml:space="preserve">: </w:t>
            </w:r>
            <w:r w:rsidR="00302EC4" w:rsidRPr="00565AE3">
              <w:rPr>
                <w:b/>
                <w:sz w:val="20"/>
                <w:szCs w:val="24"/>
                <w:lang w:val="en-US"/>
              </w:rPr>
              <w:t xml:space="preserve"> Engineering, Socio-environmental Studies and administration</w:t>
            </w:r>
          </w:p>
        </w:tc>
      </w:tr>
      <w:tr w:rsidR="00C05E5E" w:rsidRPr="00E03025" w:rsidTr="00AF4910">
        <w:trPr>
          <w:jc w:val="center"/>
        </w:trPr>
        <w:tc>
          <w:tcPr>
            <w:tcW w:w="9810" w:type="dxa"/>
            <w:tcBorders>
              <w:top w:val="double" w:sz="4" w:space="0" w:color="auto"/>
            </w:tcBorders>
            <w:vAlign w:val="center"/>
          </w:tcPr>
          <w:p w:rsidR="00C05E5E" w:rsidRPr="00565AE3" w:rsidRDefault="00833561" w:rsidP="00AF4910">
            <w:pPr>
              <w:spacing w:before="120" w:after="120"/>
              <w:ind w:left="186"/>
              <w:rPr>
                <w:szCs w:val="24"/>
                <w:lang w:val="en-US"/>
              </w:rPr>
            </w:pPr>
            <w:r w:rsidRPr="00565AE3">
              <w:rPr>
                <w:bCs/>
                <w:sz w:val="20"/>
                <w:lang w:val="en-US"/>
              </w:rPr>
              <w:t>Engineering designs and studies developed (un)</w:t>
            </w:r>
          </w:p>
        </w:tc>
      </w:tr>
      <w:tr w:rsidR="008F43AA" w:rsidRPr="00565AE3" w:rsidTr="008F43AA">
        <w:trPr>
          <w:jc w:val="center"/>
        </w:trPr>
        <w:tc>
          <w:tcPr>
            <w:tcW w:w="9810" w:type="dxa"/>
            <w:tcBorders>
              <w:top w:val="double" w:sz="4" w:space="0" w:color="auto"/>
              <w:left w:val="single" w:sz="4" w:space="0" w:color="auto"/>
              <w:bottom w:val="single" w:sz="4" w:space="0" w:color="auto"/>
              <w:right w:val="single" w:sz="4" w:space="0" w:color="auto"/>
            </w:tcBorders>
            <w:vAlign w:val="center"/>
          </w:tcPr>
          <w:p w:rsidR="008F43AA" w:rsidRPr="00565AE3" w:rsidRDefault="00F23F57" w:rsidP="00867567">
            <w:pPr>
              <w:spacing w:before="120" w:after="120"/>
              <w:ind w:left="186"/>
              <w:rPr>
                <w:sz w:val="20"/>
                <w:szCs w:val="24"/>
                <w:lang w:val="en-US"/>
              </w:rPr>
            </w:pPr>
            <w:proofErr w:type="spellStart"/>
            <w:r w:rsidRPr="00C41921">
              <w:rPr>
                <w:bCs/>
                <w:sz w:val="20"/>
                <w:lang w:val="en-US"/>
              </w:rPr>
              <w:t>Pluriannual</w:t>
            </w:r>
            <w:proofErr w:type="spellEnd"/>
            <w:r w:rsidRPr="00C41921">
              <w:rPr>
                <w:bCs/>
                <w:sz w:val="20"/>
                <w:lang w:val="en-US"/>
              </w:rPr>
              <w:t xml:space="preserve"> execution plan update (un)</w:t>
            </w:r>
          </w:p>
        </w:tc>
      </w:tr>
      <w:tr w:rsidR="00302EC4" w:rsidRPr="00E03025" w:rsidTr="00F23F57">
        <w:trPr>
          <w:jc w:val="center"/>
        </w:trPr>
        <w:tc>
          <w:tcPr>
            <w:tcW w:w="9810" w:type="dxa"/>
            <w:tcBorders>
              <w:top w:val="double" w:sz="4" w:space="0" w:color="auto"/>
              <w:bottom w:val="double" w:sz="4" w:space="0" w:color="auto"/>
            </w:tcBorders>
            <w:vAlign w:val="center"/>
          </w:tcPr>
          <w:p w:rsidR="00302EC4" w:rsidRPr="00565AE3" w:rsidRDefault="00833561" w:rsidP="003364B2">
            <w:pPr>
              <w:spacing w:before="120" w:after="120"/>
              <w:ind w:left="186"/>
              <w:rPr>
                <w:sz w:val="20"/>
                <w:szCs w:val="24"/>
                <w:lang w:val="en-US"/>
              </w:rPr>
            </w:pPr>
            <w:r w:rsidRPr="00565AE3">
              <w:rPr>
                <w:bCs/>
                <w:sz w:val="20"/>
                <w:lang w:val="en-US"/>
              </w:rPr>
              <w:t>Project evaluation reports issued by UCE (un)</w:t>
            </w:r>
          </w:p>
        </w:tc>
      </w:tr>
      <w:tr w:rsidR="00F23F57" w:rsidRPr="00565AE3" w:rsidTr="00C20365">
        <w:trPr>
          <w:jc w:val="center"/>
        </w:trPr>
        <w:tc>
          <w:tcPr>
            <w:tcW w:w="9810" w:type="dxa"/>
            <w:tcBorders>
              <w:top w:val="double" w:sz="4" w:space="0" w:color="auto"/>
              <w:left w:val="single" w:sz="4" w:space="0" w:color="auto"/>
              <w:bottom w:val="single" w:sz="4" w:space="0" w:color="auto"/>
              <w:right w:val="single" w:sz="4" w:space="0" w:color="auto"/>
            </w:tcBorders>
            <w:vAlign w:val="center"/>
          </w:tcPr>
          <w:p w:rsidR="00F23F57" w:rsidRPr="00565AE3" w:rsidRDefault="00F23F57" w:rsidP="00A97157">
            <w:pPr>
              <w:spacing w:before="120" w:after="120"/>
              <w:ind w:left="186"/>
              <w:rPr>
                <w:sz w:val="20"/>
                <w:szCs w:val="24"/>
                <w:lang w:val="en-US"/>
              </w:rPr>
            </w:pPr>
            <w:r w:rsidRPr="00C41921">
              <w:rPr>
                <w:bCs/>
                <w:sz w:val="20"/>
                <w:lang w:val="en-US"/>
              </w:rPr>
              <w:t xml:space="preserve">Financial </w:t>
            </w:r>
            <w:r w:rsidR="00565AE3" w:rsidRPr="00C41921">
              <w:rPr>
                <w:bCs/>
                <w:sz w:val="20"/>
                <w:lang w:val="en-US"/>
              </w:rPr>
              <w:t xml:space="preserve">and </w:t>
            </w:r>
            <w:r w:rsidR="00D23D78">
              <w:rPr>
                <w:bCs/>
                <w:sz w:val="20"/>
                <w:lang w:val="en-US"/>
              </w:rPr>
              <w:t>socio-</w:t>
            </w:r>
            <w:r w:rsidR="00565AE3" w:rsidRPr="00565AE3">
              <w:rPr>
                <w:bCs/>
                <w:sz w:val="20"/>
                <w:lang w:val="en-US"/>
              </w:rPr>
              <w:t xml:space="preserve">environmental </w:t>
            </w:r>
            <w:r w:rsidRPr="00565AE3">
              <w:rPr>
                <w:bCs/>
                <w:sz w:val="20"/>
                <w:lang w:val="en-US"/>
              </w:rPr>
              <w:t>audit</w:t>
            </w:r>
            <w:r w:rsidR="00A97157" w:rsidRPr="00565AE3">
              <w:rPr>
                <w:bCs/>
                <w:sz w:val="20"/>
                <w:lang w:val="en-US"/>
              </w:rPr>
              <w:t xml:space="preserve"> </w:t>
            </w:r>
            <w:r w:rsidRPr="00565AE3">
              <w:rPr>
                <w:bCs/>
                <w:sz w:val="20"/>
                <w:lang w:val="en-US"/>
              </w:rPr>
              <w:t>reports (un)</w:t>
            </w:r>
          </w:p>
        </w:tc>
      </w:tr>
    </w:tbl>
    <w:p w:rsidR="00C05E5E" w:rsidRPr="00477773" w:rsidRDefault="00C05E5E" w:rsidP="00C05E5E">
      <w:pPr>
        <w:rPr>
          <w:szCs w:val="24"/>
          <w:lang w:val="en-US"/>
        </w:rPr>
      </w:pPr>
    </w:p>
    <w:p w:rsidR="00C05E5E" w:rsidRPr="00477773" w:rsidRDefault="00C05E5E" w:rsidP="00C05E5E">
      <w:pPr>
        <w:spacing w:after="200" w:line="276" w:lineRule="auto"/>
        <w:rPr>
          <w:szCs w:val="24"/>
          <w:lang w:val="en-US"/>
        </w:rPr>
      </w:pPr>
    </w:p>
    <w:p w:rsidR="00C05E5E" w:rsidRPr="00477773" w:rsidRDefault="00C05E5E" w:rsidP="00C05E5E">
      <w:pPr>
        <w:spacing w:after="200" w:line="276" w:lineRule="auto"/>
        <w:rPr>
          <w:szCs w:val="24"/>
          <w:lang w:val="en-US"/>
        </w:rPr>
        <w:sectPr w:rsidR="00C05E5E" w:rsidRPr="00477773">
          <w:pgSz w:w="15840" w:h="12240" w:orient="landscape"/>
          <w:pgMar w:top="1800" w:right="1440" w:bottom="1800" w:left="1440" w:header="720" w:footer="720" w:gutter="0"/>
          <w:cols w:space="720"/>
          <w:docGrid w:linePitch="360"/>
        </w:sectPr>
      </w:pPr>
    </w:p>
    <w:p w:rsidR="00C05E5E" w:rsidRPr="00477773" w:rsidRDefault="00C05E5E" w:rsidP="00C05E5E">
      <w:pPr>
        <w:spacing w:after="200" w:line="276" w:lineRule="auto"/>
        <w:rPr>
          <w:szCs w:val="24"/>
          <w:lang w:val="en-US"/>
        </w:rPr>
      </w:pPr>
    </w:p>
    <w:p w:rsidR="00C05E5E" w:rsidRPr="00477773" w:rsidRDefault="00C05E5E" w:rsidP="00C05E5E">
      <w:pPr>
        <w:pStyle w:val="Heading1"/>
        <w:rPr>
          <w:noProof w:val="0"/>
          <w:sz w:val="24"/>
          <w:szCs w:val="24"/>
        </w:rPr>
      </w:pPr>
      <w:r w:rsidRPr="00477773">
        <w:rPr>
          <w:noProof w:val="0"/>
          <w:sz w:val="24"/>
          <w:szCs w:val="24"/>
        </w:rPr>
        <w:t>Monitoring</w:t>
      </w:r>
    </w:p>
    <w:p w:rsidR="00C05E5E" w:rsidRPr="00477773" w:rsidRDefault="00C05E5E" w:rsidP="00C05E5E">
      <w:pPr>
        <w:pStyle w:val="FirstHeading"/>
        <w:keepNext w:val="0"/>
        <w:widowControl w:val="0"/>
        <w:rPr>
          <w:szCs w:val="24"/>
          <w:lang w:val="en-US"/>
        </w:rPr>
      </w:pPr>
      <w:r w:rsidRPr="00477773">
        <w:rPr>
          <w:szCs w:val="24"/>
          <w:lang w:val="en-US"/>
        </w:rPr>
        <w:t>Output Indicators</w:t>
      </w:r>
    </w:p>
    <w:p w:rsidR="00C05E5E" w:rsidRPr="00477773" w:rsidRDefault="00C05E5E" w:rsidP="00C05E5E">
      <w:pPr>
        <w:pStyle w:val="AutoNumpara"/>
        <w:numPr>
          <w:ilvl w:val="0"/>
          <w:numId w:val="0"/>
        </w:numPr>
        <w:ind w:left="720" w:hanging="720"/>
        <w:rPr>
          <w:noProof w:val="0"/>
          <w:szCs w:val="24"/>
          <w:lang w:val="en-US"/>
        </w:rPr>
      </w:pPr>
      <w:r w:rsidRPr="00477773">
        <w:rPr>
          <w:noProof w:val="0"/>
          <w:szCs w:val="24"/>
          <w:lang w:val="en-US"/>
        </w:rPr>
        <w:t>2.1</w:t>
      </w:r>
      <w:r w:rsidRPr="00477773">
        <w:rPr>
          <w:noProof w:val="0"/>
          <w:szCs w:val="24"/>
          <w:lang w:val="en-US"/>
        </w:rPr>
        <w:tab/>
        <w:t>The project monitoring indicators refer to the progress in achieving the specific outputs expected for each component, as indicated in Table 1 below. The details about each indicator’s expected progress are given in Annex II to the PDP – Project Results Framework, according to the timeline in the Annual Work</w:t>
      </w:r>
      <w:r w:rsidR="00867567" w:rsidRPr="00477773">
        <w:rPr>
          <w:noProof w:val="0"/>
          <w:szCs w:val="24"/>
          <w:lang w:val="en-US"/>
        </w:rPr>
        <w:t>.</w:t>
      </w:r>
    </w:p>
    <w:p w:rsidR="00C05E5E" w:rsidRPr="00477773" w:rsidRDefault="00C05E5E" w:rsidP="00C05E5E">
      <w:pPr>
        <w:autoSpaceDE w:val="0"/>
        <w:autoSpaceDN w:val="0"/>
        <w:adjustRightInd w:val="0"/>
        <w:spacing w:after="200"/>
        <w:ind w:left="720"/>
        <w:jc w:val="both"/>
        <w:rPr>
          <w:szCs w:val="24"/>
          <w:lang w:val="en-US"/>
        </w:rPr>
      </w:pPr>
      <w:r w:rsidRPr="00477773">
        <w:rPr>
          <w:szCs w:val="24"/>
          <w:lang w:val="en-US"/>
        </w:rPr>
        <w:t>The following table shows the output indicators, their definition, how frequently they are measured, and how they are verified:</w:t>
      </w:r>
    </w:p>
    <w:p w:rsidR="00C05E5E" w:rsidRPr="00477773" w:rsidRDefault="00C05E5E" w:rsidP="00C05E5E">
      <w:pPr>
        <w:pStyle w:val="TableTitle"/>
        <w:rPr>
          <w:szCs w:val="24"/>
          <w:lang w:val="en-US"/>
        </w:rPr>
      </w:pPr>
      <w:r w:rsidRPr="00477773">
        <w:rPr>
          <w:b w:val="0"/>
          <w:sz w:val="22"/>
          <w:szCs w:val="24"/>
          <w:lang w:val="en-US"/>
        </w:rPr>
        <w:t xml:space="preserve">Table 1: </w:t>
      </w:r>
      <w:r w:rsidRPr="00477773">
        <w:rPr>
          <w:sz w:val="22"/>
          <w:szCs w:val="24"/>
          <w:lang w:val="en-US"/>
        </w:rPr>
        <w:t>Support for Haiti’s Transportation Sector Project</w:t>
      </w:r>
      <w:r w:rsidRPr="00477773">
        <w:rPr>
          <w:color w:val="000000"/>
          <w:szCs w:val="24"/>
          <w:lang w:val="en-US"/>
        </w:rPr>
        <w:t xml:space="preserve"> </w:t>
      </w:r>
      <w:r w:rsidR="00416057" w:rsidRPr="00477773">
        <w:rPr>
          <w:color w:val="000000"/>
          <w:szCs w:val="24"/>
          <w:lang w:val="en-US"/>
        </w:rPr>
        <w:t>V</w:t>
      </w:r>
      <w:r w:rsidRPr="00477773">
        <w:rPr>
          <w:color w:val="000000"/>
          <w:szCs w:val="24"/>
          <w:lang w:val="en-US"/>
        </w:rPr>
        <w:t xml:space="preserve"> (HA-L0</w:t>
      </w:r>
      <w:r w:rsidR="00416057" w:rsidRPr="00477773">
        <w:rPr>
          <w:color w:val="000000"/>
          <w:szCs w:val="24"/>
          <w:lang w:val="en-US"/>
        </w:rPr>
        <w:t>98</w:t>
      </w:r>
      <w:r w:rsidRPr="00477773">
        <w:rPr>
          <w:color w:val="000000"/>
          <w:szCs w:val="24"/>
          <w:lang w:val="en-US"/>
        </w:rPr>
        <w:t xml:space="preserve">) </w:t>
      </w:r>
    </w:p>
    <w:p w:rsidR="00C05E5E" w:rsidRPr="00477773" w:rsidRDefault="00C05E5E" w:rsidP="00C05E5E">
      <w:pPr>
        <w:pStyle w:val="TableTitle"/>
        <w:rPr>
          <w:b w:val="0"/>
          <w:sz w:val="22"/>
          <w:szCs w:val="24"/>
          <w:lang w:val="en-US"/>
        </w:rPr>
      </w:pPr>
      <w:r w:rsidRPr="00477773">
        <w:rPr>
          <w:color w:val="000000"/>
          <w:szCs w:val="24"/>
          <w:lang w:val="en-US"/>
        </w:rPr>
        <w:t xml:space="preserve">- </w:t>
      </w:r>
      <w:r w:rsidRPr="00477773">
        <w:rPr>
          <w:b w:val="0"/>
          <w:sz w:val="22"/>
          <w:szCs w:val="24"/>
          <w:lang w:val="en-US"/>
        </w:rPr>
        <w:t>Output Indicators by Component</w:t>
      </w:r>
    </w:p>
    <w:p w:rsidR="00C05E5E" w:rsidRPr="00477773" w:rsidRDefault="00C05E5E" w:rsidP="00C05E5E">
      <w:pPr>
        <w:pStyle w:val="TableTitle"/>
        <w:rPr>
          <w:rFonts w:ascii="Cambria" w:hAnsi="Cambria"/>
          <w:szCs w:val="24"/>
          <w:lang w:val="en-US"/>
        </w:rPr>
      </w:pPr>
    </w:p>
    <w:tbl>
      <w:tblPr>
        <w:tblW w:w="884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3"/>
        <w:gridCol w:w="2610"/>
        <w:gridCol w:w="1406"/>
        <w:gridCol w:w="2412"/>
      </w:tblGrid>
      <w:tr w:rsidR="00C05E5E" w:rsidRPr="00DB0A39" w:rsidTr="00742C09">
        <w:tc>
          <w:tcPr>
            <w:tcW w:w="2413" w:type="dxa"/>
            <w:shd w:val="clear" w:color="auto" w:fill="244061"/>
            <w:vAlign w:val="center"/>
          </w:tcPr>
          <w:p w:rsidR="00C05E5E" w:rsidRPr="00DB0A39" w:rsidRDefault="00C05E5E" w:rsidP="00490721">
            <w:pPr>
              <w:jc w:val="center"/>
              <w:rPr>
                <w:sz w:val="18"/>
                <w:szCs w:val="18"/>
                <w:lang w:val="en-US"/>
              </w:rPr>
            </w:pPr>
            <w:r w:rsidRPr="00DB0A39">
              <w:rPr>
                <w:b/>
                <w:sz w:val="18"/>
                <w:szCs w:val="18"/>
                <w:lang w:val="en-US"/>
              </w:rPr>
              <w:t>Indicators by Component</w:t>
            </w:r>
          </w:p>
        </w:tc>
        <w:tc>
          <w:tcPr>
            <w:tcW w:w="2610" w:type="dxa"/>
            <w:shd w:val="clear" w:color="auto" w:fill="244061"/>
            <w:vAlign w:val="center"/>
          </w:tcPr>
          <w:p w:rsidR="00C05E5E" w:rsidRPr="00DB0A39" w:rsidRDefault="00C05E5E" w:rsidP="00490721">
            <w:pPr>
              <w:jc w:val="center"/>
              <w:rPr>
                <w:sz w:val="18"/>
                <w:szCs w:val="18"/>
                <w:lang w:val="en-US"/>
              </w:rPr>
            </w:pPr>
            <w:r w:rsidRPr="00DB0A39">
              <w:rPr>
                <w:b/>
                <w:sz w:val="18"/>
                <w:szCs w:val="18"/>
                <w:lang w:val="en-US"/>
              </w:rPr>
              <w:t>Definitions</w:t>
            </w:r>
          </w:p>
        </w:tc>
        <w:tc>
          <w:tcPr>
            <w:tcW w:w="1406" w:type="dxa"/>
            <w:shd w:val="clear" w:color="auto" w:fill="244061"/>
            <w:vAlign w:val="center"/>
          </w:tcPr>
          <w:p w:rsidR="00C05E5E" w:rsidRPr="00DB0A39" w:rsidRDefault="00C05E5E" w:rsidP="00490721">
            <w:pPr>
              <w:jc w:val="center"/>
              <w:rPr>
                <w:sz w:val="18"/>
                <w:szCs w:val="18"/>
                <w:lang w:val="en-US"/>
              </w:rPr>
            </w:pPr>
            <w:r w:rsidRPr="00DB0A39">
              <w:rPr>
                <w:b/>
                <w:sz w:val="18"/>
                <w:szCs w:val="18"/>
                <w:lang w:val="en-US"/>
              </w:rPr>
              <w:t>Frequency of Measurement</w:t>
            </w:r>
          </w:p>
        </w:tc>
        <w:tc>
          <w:tcPr>
            <w:tcW w:w="2412" w:type="dxa"/>
            <w:shd w:val="clear" w:color="auto" w:fill="244061"/>
            <w:vAlign w:val="center"/>
          </w:tcPr>
          <w:p w:rsidR="00C05E5E" w:rsidRPr="00DB0A39" w:rsidRDefault="00C05E5E" w:rsidP="00490721">
            <w:pPr>
              <w:jc w:val="center"/>
              <w:rPr>
                <w:sz w:val="18"/>
                <w:szCs w:val="18"/>
                <w:lang w:val="en-US"/>
              </w:rPr>
            </w:pPr>
            <w:r w:rsidRPr="00DB0A39">
              <w:rPr>
                <w:b/>
                <w:sz w:val="18"/>
                <w:szCs w:val="18"/>
                <w:lang w:val="en-US"/>
              </w:rPr>
              <w:t>Means of Verification</w:t>
            </w:r>
          </w:p>
        </w:tc>
      </w:tr>
      <w:tr w:rsidR="00C05E5E" w:rsidRPr="00E03025" w:rsidTr="00742C09">
        <w:tc>
          <w:tcPr>
            <w:tcW w:w="8841" w:type="dxa"/>
            <w:gridSpan w:val="4"/>
            <w:shd w:val="clear" w:color="auto" w:fill="95B3D7"/>
            <w:vAlign w:val="center"/>
          </w:tcPr>
          <w:p w:rsidR="00C05E5E" w:rsidRPr="00DB0A39" w:rsidRDefault="00C05E5E" w:rsidP="00490721">
            <w:pPr>
              <w:jc w:val="center"/>
              <w:rPr>
                <w:sz w:val="18"/>
                <w:szCs w:val="18"/>
                <w:lang w:val="en-US"/>
              </w:rPr>
            </w:pPr>
            <w:r w:rsidRPr="00DB0A39">
              <w:rPr>
                <w:b/>
                <w:sz w:val="18"/>
                <w:szCs w:val="18"/>
                <w:lang w:val="en-US"/>
              </w:rPr>
              <w:t xml:space="preserve">Component </w:t>
            </w:r>
            <w:r w:rsidR="00881BB1" w:rsidRPr="00DB0A39">
              <w:rPr>
                <w:b/>
                <w:sz w:val="18"/>
                <w:szCs w:val="18"/>
                <w:lang w:val="en-US"/>
              </w:rPr>
              <w:t>1</w:t>
            </w:r>
            <w:r w:rsidRPr="00DB0A39">
              <w:rPr>
                <w:b/>
                <w:sz w:val="18"/>
                <w:szCs w:val="18"/>
                <w:lang w:val="en-US"/>
              </w:rPr>
              <w:t xml:space="preserve">: </w:t>
            </w:r>
            <w:r w:rsidR="00416057" w:rsidRPr="00DB0A39">
              <w:rPr>
                <w:b/>
                <w:bCs/>
                <w:color w:val="000000"/>
                <w:sz w:val="18"/>
                <w:szCs w:val="18"/>
                <w:lang w:val="en-US"/>
              </w:rPr>
              <w:t>Civil Works and Supervision</w:t>
            </w:r>
          </w:p>
        </w:tc>
      </w:tr>
      <w:tr w:rsidR="00090FF8" w:rsidRPr="00E03025" w:rsidTr="00742C09">
        <w:trPr>
          <w:trHeight w:val="710"/>
        </w:trPr>
        <w:tc>
          <w:tcPr>
            <w:tcW w:w="2413" w:type="dxa"/>
            <w:vAlign w:val="center"/>
          </w:tcPr>
          <w:p w:rsidR="00090FF8" w:rsidRPr="00DB0A39" w:rsidRDefault="00833561" w:rsidP="00490721">
            <w:pPr>
              <w:keepNext/>
              <w:autoSpaceDE w:val="0"/>
              <w:autoSpaceDN w:val="0"/>
              <w:adjustRightInd w:val="0"/>
              <w:spacing w:line="276" w:lineRule="auto"/>
              <w:ind w:left="72" w:right="72" w:firstLine="144"/>
              <w:jc w:val="center"/>
              <w:rPr>
                <w:bCs/>
                <w:sz w:val="18"/>
                <w:szCs w:val="18"/>
                <w:lang w:val="en-US"/>
              </w:rPr>
            </w:pPr>
            <w:r w:rsidRPr="00DB0A39">
              <w:rPr>
                <w:rFonts w:eastAsia="Arial Unicode MS"/>
                <w:sz w:val="18"/>
                <w:szCs w:val="18"/>
                <w:lang w:val="en-US"/>
              </w:rPr>
              <w:t>R</w:t>
            </w:r>
            <w:r w:rsidR="00090FF8" w:rsidRPr="00DB0A39">
              <w:rPr>
                <w:rFonts w:eastAsia="Arial Unicode MS"/>
                <w:sz w:val="18"/>
                <w:szCs w:val="18"/>
                <w:lang w:val="en-US"/>
              </w:rPr>
              <w:t>oad</w:t>
            </w:r>
            <w:r w:rsidR="00F23F57">
              <w:rPr>
                <w:rFonts w:eastAsia="Arial Unicode MS"/>
                <w:sz w:val="18"/>
                <w:szCs w:val="18"/>
                <w:lang w:val="en-US"/>
              </w:rPr>
              <w:t>s built or upgraded</w:t>
            </w:r>
            <w:r w:rsidR="00477773" w:rsidRPr="00DB0A39">
              <w:rPr>
                <w:rFonts w:eastAsia="Arial Unicode MS"/>
                <w:sz w:val="18"/>
                <w:szCs w:val="18"/>
                <w:lang w:val="en-US"/>
              </w:rPr>
              <w:t xml:space="preserve"> </w:t>
            </w:r>
            <w:r w:rsidR="00F23F57">
              <w:rPr>
                <w:rFonts w:eastAsia="Arial Unicode MS"/>
                <w:sz w:val="18"/>
                <w:szCs w:val="18"/>
                <w:lang w:val="en-US"/>
              </w:rPr>
              <w:t>(</w:t>
            </w:r>
            <w:r w:rsidR="00090FF8" w:rsidRPr="00DB0A39">
              <w:rPr>
                <w:rFonts w:eastAsia="Arial Unicode MS"/>
                <w:sz w:val="18"/>
                <w:szCs w:val="18"/>
                <w:lang w:val="en-US"/>
              </w:rPr>
              <w:t>Rehabilitated</w:t>
            </w:r>
            <w:r w:rsidR="00F23F57">
              <w:rPr>
                <w:rFonts w:eastAsia="Arial Unicode MS"/>
                <w:sz w:val="18"/>
                <w:szCs w:val="18"/>
                <w:lang w:val="en-US"/>
              </w:rPr>
              <w:t>)</w:t>
            </w:r>
            <w:r w:rsidRPr="00DB0A39">
              <w:rPr>
                <w:rFonts w:eastAsia="Arial Unicode MS"/>
                <w:sz w:val="18"/>
                <w:szCs w:val="18"/>
                <w:lang w:val="en-US"/>
              </w:rPr>
              <w:t xml:space="preserve"> (km)</w:t>
            </w:r>
          </w:p>
        </w:tc>
        <w:tc>
          <w:tcPr>
            <w:tcW w:w="2610" w:type="dxa"/>
            <w:vAlign w:val="center"/>
          </w:tcPr>
          <w:p w:rsidR="00090FF8" w:rsidRPr="00DB0A39" w:rsidRDefault="00090FF8" w:rsidP="00490721">
            <w:pPr>
              <w:jc w:val="center"/>
              <w:rPr>
                <w:sz w:val="18"/>
                <w:szCs w:val="18"/>
                <w:lang w:val="en-US"/>
              </w:rPr>
            </w:pPr>
            <w:r w:rsidRPr="00DB0A39">
              <w:rPr>
                <w:sz w:val="18"/>
                <w:szCs w:val="18"/>
                <w:lang w:val="en-US"/>
              </w:rPr>
              <w:t>Rehabilitated: kilometers of deteriorated roadway that have been rehabilitated</w:t>
            </w:r>
          </w:p>
        </w:tc>
        <w:tc>
          <w:tcPr>
            <w:tcW w:w="1406" w:type="dxa"/>
            <w:vAlign w:val="center"/>
          </w:tcPr>
          <w:p w:rsidR="00090FF8" w:rsidRPr="00DB0A39" w:rsidRDefault="00090FF8" w:rsidP="00490721">
            <w:pPr>
              <w:jc w:val="center"/>
              <w:rPr>
                <w:sz w:val="18"/>
                <w:szCs w:val="18"/>
                <w:lang w:val="en-US"/>
              </w:rPr>
            </w:pPr>
            <w:r w:rsidRPr="00DB0A39">
              <w:rPr>
                <w:sz w:val="18"/>
                <w:szCs w:val="18"/>
                <w:lang w:val="en-US"/>
              </w:rPr>
              <w:t>Semiannually</w:t>
            </w:r>
          </w:p>
        </w:tc>
        <w:tc>
          <w:tcPr>
            <w:tcW w:w="2412" w:type="dxa"/>
            <w:vAlign w:val="center"/>
          </w:tcPr>
          <w:p w:rsidR="00090FF8" w:rsidRPr="00DB0A39" w:rsidRDefault="00090FF8" w:rsidP="00490721">
            <w:pPr>
              <w:jc w:val="center"/>
              <w:rPr>
                <w:sz w:val="18"/>
                <w:szCs w:val="18"/>
                <w:lang w:val="en-US"/>
              </w:rPr>
            </w:pPr>
            <w:r w:rsidRPr="00DB0A39">
              <w:rPr>
                <w:sz w:val="18"/>
                <w:szCs w:val="18"/>
                <w:lang w:val="en-US"/>
              </w:rPr>
              <w:t>Certificate of acceptance of work. Oversight Reports.</w:t>
            </w:r>
            <w:r w:rsidR="00477773" w:rsidRPr="00DB0A39">
              <w:rPr>
                <w:sz w:val="18"/>
                <w:szCs w:val="18"/>
                <w:lang w:val="en-US"/>
              </w:rPr>
              <w:t xml:space="preserve"> </w:t>
            </w:r>
            <w:r w:rsidRPr="00DB0A39">
              <w:rPr>
                <w:sz w:val="18"/>
                <w:szCs w:val="18"/>
                <w:lang w:val="en-US"/>
              </w:rPr>
              <w:t>Reports from the UCE.</w:t>
            </w:r>
          </w:p>
        </w:tc>
      </w:tr>
      <w:tr w:rsidR="00090FF8" w:rsidRPr="00E03025" w:rsidTr="00742C09">
        <w:trPr>
          <w:trHeight w:val="872"/>
        </w:trPr>
        <w:tc>
          <w:tcPr>
            <w:tcW w:w="2413" w:type="dxa"/>
            <w:vAlign w:val="center"/>
          </w:tcPr>
          <w:p w:rsidR="00090FF8" w:rsidRPr="00DB0A39" w:rsidRDefault="00090FF8" w:rsidP="00490721">
            <w:pPr>
              <w:keepNext/>
              <w:autoSpaceDE w:val="0"/>
              <w:autoSpaceDN w:val="0"/>
              <w:adjustRightInd w:val="0"/>
              <w:spacing w:line="276" w:lineRule="auto"/>
              <w:ind w:left="72" w:right="72" w:firstLine="234"/>
              <w:jc w:val="center"/>
              <w:rPr>
                <w:bCs/>
                <w:sz w:val="18"/>
                <w:szCs w:val="18"/>
                <w:lang w:val="en-US"/>
              </w:rPr>
            </w:pPr>
            <w:r w:rsidRPr="00DB0A39">
              <w:rPr>
                <w:rFonts w:eastAsia="Arial Unicode MS"/>
                <w:sz w:val="18"/>
                <w:szCs w:val="18"/>
                <w:lang w:val="en-US"/>
              </w:rPr>
              <w:t xml:space="preserve">Primary </w:t>
            </w:r>
            <w:r w:rsidR="00833561" w:rsidRPr="00DB0A39">
              <w:rPr>
                <w:rFonts w:eastAsia="Arial Unicode MS"/>
                <w:sz w:val="18"/>
                <w:szCs w:val="18"/>
                <w:lang w:val="en-US"/>
              </w:rPr>
              <w:t>and Secondary R</w:t>
            </w:r>
            <w:r w:rsidRPr="00DB0A39">
              <w:rPr>
                <w:rFonts w:eastAsia="Arial Unicode MS"/>
                <w:sz w:val="18"/>
                <w:szCs w:val="18"/>
                <w:lang w:val="en-US"/>
              </w:rPr>
              <w:t>oad</w:t>
            </w:r>
            <w:r w:rsidR="00477773" w:rsidRPr="00DB0A39">
              <w:rPr>
                <w:rFonts w:eastAsia="Arial Unicode MS"/>
                <w:sz w:val="18"/>
                <w:szCs w:val="18"/>
                <w:lang w:val="en-US"/>
              </w:rPr>
              <w:t xml:space="preserve"> </w:t>
            </w:r>
            <w:r w:rsidR="00833561" w:rsidRPr="00DB0A39">
              <w:rPr>
                <w:rFonts w:eastAsia="Arial Unicode MS"/>
                <w:sz w:val="18"/>
                <w:szCs w:val="18"/>
                <w:lang w:val="en-US"/>
              </w:rPr>
              <w:t>Maintained (km)</w:t>
            </w:r>
          </w:p>
        </w:tc>
        <w:tc>
          <w:tcPr>
            <w:tcW w:w="2610" w:type="dxa"/>
            <w:vAlign w:val="center"/>
          </w:tcPr>
          <w:p w:rsidR="00090FF8" w:rsidRPr="00DB0A39" w:rsidRDefault="00090FF8" w:rsidP="00490721">
            <w:pPr>
              <w:jc w:val="center"/>
              <w:rPr>
                <w:sz w:val="18"/>
                <w:szCs w:val="18"/>
                <w:lang w:val="en-US"/>
              </w:rPr>
            </w:pPr>
            <w:r w:rsidRPr="00DB0A39">
              <w:rPr>
                <w:sz w:val="18"/>
                <w:szCs w:val="18"/>
                <w:lang w:val="en-US"/>
              </w:rPr>
              <w:t>Maintained: kilometers of roadway maintained, according to criteria defined by the MTPTC prior to the start of the work and approved by the Bank</w:t>
            </w:r>
          </w:p>
        </w:tc>
        <w:tc>
          <w:tcPr>
            <w:tcW w:w="1406" w:type="dxa"/>
            <w:vAlign w:val="center"/>
          </w:tcPr>
          <w:p w:rsidR="00090FF8" w:rsidRPr="00DB0A39" w:rsidRDefault="00090FF8" w:rsidP="00490721">
            <w:pPr>
              <w:jc w:val="center"/>
              <w:rPr>
                <w:sz w:val="18"/>
                <w:szCs w:val="18"/>
                <w:lang w:val="en-US"/>
              </w:rPr>
            </w:pPr>
            <w:r w:rsidRPr="00DB0A39">
              <w:rPr>
                <w:sz w:val="18"/>
                <w:szCs w:val="18"/>
                <w:lang w:val="en-US"/>
              </w:rPr>
              <w:t>Semiannually</w:t>
            </w:r>
          </w:p>
        </w:tc>
        <w:tc>
          <w:tcPr>
            <w:tcW w:w="2412" w:type="dxa"/>
            <w:vAlign w:val="center"/>
          </w:tcPr>
          <w:p w:rsidR="00090FF8" w:rsidRPr="00DB0A39" w:rsidRDefault="00090FF8" w:rsidP="00490721">
            <w:pPr>
              <w:jc w:val="center"/>
              <w:rPr>
                <w:sz w:val="18"/>
                <w:szCs w:val="18"/>
                <w:lang w:val="en-US"/>
              </w:rPr>
            </w:pPr>
            <w:r w:rsidRPr="00DB0A39">
              <w:rPr>
                <w:sz w:val="18"/>
                <w:szCs w:val="18"/>
                <w:lang w:val="en-US"/>
              </w:rPr>
              <w:t>Certificate of acceptance of work. Oversight Reports.</w:t>
            </w:r>
            <w:r w:rsidR="00477773" w:rsidRPr="00DB0A39">
              <w:rPr>
                <w:sz w:val="18"/>
                <w:szCs w:val="18"/>
                <w:lang w:val="en-US"/>
              </w:rPr>
              <w:t xml:space="preserve"> </w:t>
            </w:r>
            <w:r w:rsidRPr="00DB0A39">
              <w:rPr>
                <w:sz w:val="18"/>
                <w:szCs w:val="18"/>
                <w:lang w:val="en-US"/>
              </w:rPr>
              <w:t>Reports from the UCE.</w:t>
            </w:r>
          </w:p>
        </w:tc>
      </w:tr>
      <w:tr w:rsidR="008A1BD3" w:rsidRPr="00E03025" w:rsidTr="00742C09">
        <w:trPr>
          <w:trHeight w:val="872"/>
        </w:trPr>
        <w:tc>
          <w:tcPr>
            <w:tcW w:w="2413" w:type="dxa"/>
            <w:vAlign w:val="center"/>
          </w:tcPr>
          <w:p w:rsidR="008A1BD3" w:rsidRPr="00DB0A39" w:rsidRDefault="00DE6A7A" w:rsidP="00490721">
            <w:pPr>
              <w:keepNext/>
              <w:autoSpaceDE w:val="0"/>
              <w:autoSpaceDN w:val="0"/>
              <w:adjustRightInd w:val="0"/>
              <w:spacing w:line="276" w:lineRule="auto"/>
              <w:jc w:val="center"/>
              <w:rPr>
                <w:bCs/>
                <w:sz w:val="18"/>
                <w:szCs w:val="18"/>
                <w:lang w:val="en-US"/>
              </w:rPr>
            </w:pPr>
            <w:r w:rsidRPr="00DB0A39">
              <w:rPr>
                <w:bCs/>
                <w:sz w:val="18"/>
                <w:szCs w:val="18"/>
                <w:lang w:val="en-US"/>
              </w:rPr>
              <w:t>Socio</w:t>
            </w:r>
            <w:r w:rsidR="00E93EBD" w:rsidRPr="00DB0A39">
              <w:rPr>
                <w:bCs/>
                <w:sz w:val="18"/>
                <w:szCs w:val="18"/>
                <w:lang w:val="en-US"/>
              </w:rPr>
              <w:t>-</w:t>
            </w:r>
            <w:r w:rsidR="008A1BD3" w:rsidRPr="00DB0A39">
              <w:rPr>
                <w:bCs/>
                <w:sz w:val="18"/>
                <w:szCs w:val="18"/>
                <w:lang w:val="en-US"/>
              </w:rPr>
              <w:t>environmental mitigation and compensations (reports)</w:t>
            </w:r>
          </w:p>
        </w:tc>
        <w:tc>
          <w:tcPr>
            <w:tcW w:w="2610" w:type="dxa"/>
            <w:vAlign w:val="center"/>
          </w:tcPr>
          <w:p w:rsidR="008A1BD3" w:rsidRPr="00DB0A39" w:rsidRDefault="008A1BD3" w:rsidP="00490721">
            <w:pPr>
              <w:jc w:val="center"/>
              <w:rPr>
                <w:sz w:val="18"/>
                <w:szCs w:val="18"/>
                <w:lang w:val="en-US"/>
              </w:rPr>
            </w:pPr>
            <w:r w:rsidRPr="00DB0A39">
              <w:rPr>
                <w:sz w:val="18"/>
                <w:szCs w:val="18"/>
                <w:lang w:val="en-US"/>
              </w:rPr>
              <w:t xml:space="preserve">Reports prepared by a specialized professional documenting </w:t>
            </w:r>
            <w:r w:rsidR="00896AB8" w:rsidRPr="00DB0A39">
              <w:rPr>
                <w:sz w:val="18"/>
                <w:szCs w:val="18"/>
                <w:lang w:val="en-US"/>
              </w:rPr>
              <w:t xml:space="preserve">all </w:t>
            </w:r>
            <w:r w:rsidRPr="00DB0A39">
              <w:rPr>
                <w:sz w:val="18"/>
                <w:szCs w:val="18"/>
                <w:lang w:val="en-US"/>
              </w:rPr>
              <w:t>socio</w:t>
            </w:r>
            <w:r w:rsidR="00E93EBD" w:rsidRPr="00DB0A39">
              <w:rPr>
                <w:sz w:val="18"/>
                <w:szCs w:val="18"/>
                <w:lang w:val="en-US"/>
              </w:rPr>
              <w:t>-</w:t>
            </w:r>
            <w:r w:rsidRPr="00DB0A39">
              <w:rPr>
                <w:sz w:val="18"/>
                <w:szCs w:val="18"/>
                <w:lang w:val="en-US"/>
              </w:rPr>
              <w:t>environmental impacts and mitigation measures on affected areas due to execution of proposed road works</w:t>
            </w:r>
            <w:r w:rsidR="00896AB8" w:rsidRPr="00DB0A39">
              <w:rPr>
                <w:sz w:val="18"/>
                <w:szCs w:val="18"/>
                <w:lang w:val="en-US"/>
              </w:rPr>
              <w:t xml:space="preserve"> (sample project and others eligible in the Multiple works program)</w:t>
            </w:r>
          </w:p>
        </w:tc>
        <w:tc>
          <w:tcPr>
            <w:tcW w:w="1406" w:type="dxa"/>
            <w:vAlign w:val="center"/>
          </w:tcPr>
          <w:p w:rsidR="008A1BD3" w:rsidRPr="00DB0A39" w:rsidRDefault="002700D1" w:rsidP="00490721">
            <w:pPr>
              <w:jc w:val="center"/>
              <w:rPr>
                <w:sz w:val="18"/>
                <w:szCs w:val="18"/>
                <w:lang w:val="en-US"/>
              </w:rPr>
            </w:pPr>
            <w:r w:rsidRPr="00DB0A39">
              <w:rPr>
                <w:sz w:val="18"/>
                <w:szCs w:val="18"/>
                <w:lang w:val="en-US"/>
              </w:rPr>
              <w:t>A</w:t>
            </w:r>
            <w:r w:rsidR="00896AB8" w:rsidRPr="00DB0A39">
              <w:rPr>
                <w:sz w:val="18"/>
                <w:szCs w:val="18"/>
                <w:lang w:val="en-US"/>
              </w:rPr>
              <w:t>nnually</w:t>
            </w:r>
            <w:r w:rsidRPr="00DB0A39">
              <w:rPr>
                <w:sz w:val="18"/>
                <w:szCs w:val="18"/>
                <w:lang w:val="en-US"/>
              </w:rPr>
              <w:t xml:space="preserve"> / Semiannually</w:t>
            </w:r>
          </w:p>
        </w:tc>
        <w:tc>
          <w:tcPr>
            <w:tcW w:w="2412" w:type="dxa"/>
            <w:vAlign w:val="center"/>
          </w:tcPr>
          <w:p w:rsidR="008A1BD3" w:rsidRPr="00DB0A39" w:rsidRDefault="00896AB8" w:rsidP="00490721">
            <w:pPr>
              <w:jc w:val="center"/>
              <w:rPr>
                <w:bCs/>
                <w:sz w:val="18"/>
                <w:szCs w:val="18"/>
                <w:lang w:val="en-US"/>
              </w:rPr>
            </w:pPr>
            <w:r w:rsidRPr="00DB0A39">
              <w:rPr>
                <w:bCs/>
                <w:sz w:val="18"/>
                <w:szCs w:val="18"/>
                <w:lang w:val="en-US"/>
              </w:rPr>
              <w:t xml:space="preserve">Environmental and Social Management Reports in compliance with IDB’s directives and policies </w:t>
            </w:r>
            <w:r w:rsidR="00592ABB" w:rsidRPr="00DB0A39">
              <w:rPr>
                <w:bCs/>
                <w:sz w:val="18"/>
                <w:szCs w:val="18"/>
                <w:lang w:val="en-US"/>
              </w:rPr>
              <w:t xml:space="preserve">issued by specialized firms </w:t>
            </w:r>
            <w:r w:rsidRPr="00DB0A39">
              <w:rPr>
                <w:bCs/>
                <w:sz w:val="18"/>
                <w:szCs w:val="18"/>
                <w:lang w:val="en-US"/>
              </w:rPr>
              <w:t>(reports).</w:t>
            </w:r>
          </w:p>
        </w:tc>
      </w:tr>
      <w:tr w:rsidR="00C05E5E" w:rsidRPr="00E03025" w:rsidTr="00742C09">
        <w:tc>
          <w:tcPr>
            <w:tcW w:w="8841" w:type="dxa"/>
            <w:gridSpan w:val="4"/>
            <w:shd w:val="clear" w:color="auto" w:fill="95B3D7"/>
            <w:vAlign w:val="center"/>
          </w:tcPr>
          <w:p w:rsidR="00C05E5E" w:rsidRPr="00DB0A39" w:rsidRDefault="00C05E5E" w:rsidP="00490721">
            <w:pPr>
              <w:jc w:val="center"/>
              <w:rPr>
                <w:sz w:val="18"/>
                <w:szCs w:val="18"/>
                <w:lang w:val="en-US"/>
              </w:rPr>
            </w:pPr>
            <w:r w:rsidRPr="00DB0A39">
              <w:rPr>
                <w:b/>
                <w:sz w:val="18"/>
                <w:szCs w:val="18"/>
                <w:lang w:val="en-US"/>
              </w:rPr>
              <w:t xml:space="preserve">Component </w:t>
            </w:r>
            <w:r w:rsidR="00881BB1" w:rsidRPr="00DB0A39">
              <w:rPr>
                <w:b/>
                <w:sz w:val="18"/>
                <w:szCs w:val="18"/>
                <w:lang w:val="en-US"/>
              </w:rPr>
              <w:t>2</w:t>
            </w:r>
            <w:r w:rsidRPr="00DB0A39">
              <w:rPr>
                <w:b/>
                <w:sz w:val="18"/>
                <w:szCs w:val="18"/>
                <w:lang w:val="en-US"/>
              </w:rPr>
              <w:t xml:space="preserve">: </w:t>
            </w:r>
            <w:r w:rsidR="00416057" w:rsidRPr="00DB0A39">
              <w:rPr>
                <w:b/>
                <w:bCs/>
                <w:color w:val="000000"/>
                <w:sz w:val="18"/>
                <w:szCs w:val="18"/>
                <w:lang w:val="en-US"/>
              </w:rPr>
              <w:t>Strengthening of Road Infrastructure Sector</w:t>
            </w:r>
          </w:p>
        </w:tc>
      </w:tr>
      <w:tr w:rsidR="00490721" w:rsidRPr="00E03025" w:rsidTr="00742C09">
        <w:trPr>
          <w:trHeight w:val="872"/>
        </w:trPr>
        <w:tc>
          <w:tcPr>
            <w:tcW w:w="2413" w:type="dxa"/>
            <w:vAlign w:val="center"/>
          </w:tcPr>
          <w:p w:rsidR="00490721" w:rsidRPr="00DB0A39" w:rsidRDefault="004D72A3" w:rsidP="00E03025">
            <w:pPr>
              <w:autoSpaceDE w:val="0"/>
              <w:autoSpaceDN w:val="0"/>
              <w:adjustRightInd w:val="0"/>
              <w:spacing w:line="276" w:lineRule="auto"/>
              <w:ind w:left="72" w:right="72"/>
              <w:jc w:val="center"/>
              <w:rPr>
                <w:bCs/>
                <w:sz w:val="18"/>
                <w:szCs w:val="18"/>
                <w:lang w:val="en-US"/>
              </w:rPr>
            </w:pPr>
            <w:del w:id="3" w:author="IADB" w:date="2015-09-29T11:44:00Z">
              <w:r w:rsidRPr="004D72A3" w:rsidDel="00E03025">
                <w:rPr>
                  <w:bCs/>
                  <w:sz w:val="18"/>
                  <w:szCs w:val="18"/>
                  <w:lang w:val="en-US"/>
                </w:rPr>
                <w:delText xml:space="preserve">Procurement and </w:delText>
              </w:r>
            </w:del>
            <w:r w:rsidR="00E03025" w:rsidRPr="004D72A3">
              <w:rPr>
                <w:bCs/>
                <w:sz w:val="18"/>
                <w:szCs w:val="18"/>
                <w:lang w:val="en-US"/>
              </w:rPr>
              <w:t xml:space="preserve">Acquisition </w:t>
            </w:r>
            <w:r w:rsidRPr="004D72A3">
              <w:rPr>
                <w:bCs/>
                <w:sz w:val="18"/>
                <w:szCs w:val="18"/>
                <w:lang w:val="en-US"/>
              </w:rPr>
              <w:t>of maintenance equipment and supplies (process)</w:t>
            </w:r>
          </w:p>
        </w:tc>
        <w:tc>
          <w:tcPr>
            <w:tcW w:w="2610" w:type="dxa"/>
            <w:vAlign w:val="center"/>
          </w:tcPr>
          <w:p w:rsidR="00490721" w:rsidRPr="00DB0A39" w:rsidRDefault="004D72A3" w:rsidP="00E03025">
            <w:pPr>
              <w:jc w:val="center"/>
              <w:rPr>
                <w:sz w:val="18"/>
                <w:szCs w:val="18"/>
                <w:lang w:val="en-US"/>
              </w:rPr>
            </w:pPr>
            <w:r>
              <w:rPr>
                <w:sz w:val="18"/>
                <w:szCs w:val="18"/>
                <w:lang w:val="en-US"/>
              </w:rPr>
              <w:t xml:space="preserve">Processes launched for the </w:t>
            </w:r>
            <w:del w:id="4" w:author="IADB" w:date="2015-09-29T11:44:00Z">
              <w:r w:rsidDel="00E03025">
                <w:rPr>
                  <w:sz w:val="18"/>
                  <w:szCs w:val="18"/>
                  <w:lang w:val="en-US"/>
                </w:rPr>
                <w:delText xml:space="preserve">procurement and </w:delText>
              </w:r>
            </w:del>
            <w:r>
              <w:rPr>
                <w:sz w:val="18"/>
                <w:szCs w:val="18"/>
                <w:lang w:val="en-US"/>
              </w:rPr>
              <w:t xml:space="preserve">acquisition </w:t>
            </w:r>
            <w:r w:rsidR="00157990">
              <w:rPr>
                <w:sz w:val="18"/>
                <w:szCs w:val="18"/>
                <w:lang w:val="en-US"/>
              </w:rPr>
              <w:t>of maintenance equipment and supplies at departmental directions.</w:t>
            </w:r>
          </w:p>
        </w:tc>
        <w:tc>
          <w:tcPr>
            <w:tcW w:w="1406" w:type="dxa"/>
            <w:vAlign w:val="center"/>
          </w:tcPr>
          <w:p w:rsidR="00490721" w:rsidRPr="00DB0A39" w:rsidRDefault="00157990" w:rsidP="00490721">
            <w:pPr>
              <w:jc w:val="center"/>
              <w:rPr>
                <w:sz w:val="18"/>
                <w:szCs w:val="18"/>
                <w:lang w:val="en-US"/>
              </w:rPr>
            </w:pPr>
            <w:r>
              <w:rPr>
                <w:sz w:val="18"/>
                <w:szCs w:val="18"/>
                <w:lang w:val="en-US"/>
              </w:rPr>
              <w:t>Annually</w:t>
            </w:r>
          </w:p>
        </w:tc>
        <w:tc>
          <w:tcPr>
            <w:tcW w:w="2412" w:type="dxa"/>
            <w:vAlign w:val="center"/>
          </w:tcPr>
          <w:p w:rsidR="00490721" w:rsidRPr="00DB0A39" w:rsidRDefault="00157990" w:rsidP="0032650F">
            <w:pPr>
              <w:jc w:val="center"/>
              <w:rPr>
                <w:sz w:val="18"/>
                <w:szCs w:val="18"/>
                <w:lang w:val="en-US"/>
              </w:rPr>
            </w:pPr>
            <w:r w:rsidRPr="00157990">
              <w:rPr>
                <w:sz w:val="18"/>
                <w:szCs w:val="18"/>
                <w:lang w:val="en-US"/>
              </w:rPr>
              <w:t xml:space="preserve">Annual </w:t>
            </w:r>
            <w:r w:rsidR="0032650F">
              <w:rPr>
                <w:sz w:val="18"/>
                <w:szCs w:val="18"/>
                <w:lang w:val="en-US"/>
              </w:rPr>
              <w:t xml:space="preserve">reports from </w:t>
            </w:r>
            <w:r w:rsidRPr="00157990">
              <w:rPr>
                <w:sz w:val="18"/>
                <w:szCs w:val="18"/>
                <w:lang w:val="en-US"/>
              </w:rPr>
              <w:t>maintenance</w:t>
            </w:r>
            <w:r>
              <w:rPr>
                <w:sz w:val="18"/>
                <w:szCs w:val="18"/>
                <w:lang w:val="en-US"/>
              </w:rPr>
              <w:t xml:space="preserve"> unit and</w:t>
            </w:r>
            <w:r w:rsidRPr="00157990">
              <w:rPr>
                <w:sz w:val="18"/>
                <w:szCs w:val="18"/>
                <w:lang w:val="en-US"/>
              </w:rPr>
              <w:t xml:space="preserve"> departmental directions</w:t>
            </w:r>
          </w:p>
        </w:tc>
      </w:tr>
      <w:tr w:rsidR="00090FF8" w:rsidRPr="00DB0A39" w:rsidTr="00742C09">
        <w:trPr>
          <w:trHeight w:val="872"/>
        </w:trPr>
        <w:tc>
          <w:tcPr>
            <w:tcW w:w="2413" w:type="dxa"/>
            <w:vAlign w:val="center"/>
          </w:tcPr>
          <w:p w:rsidR="00090FF8" w:rsidRPr="00DB0A39" w:rsidRDefault="00090FF8" w:rsidP="00490721">
            <w:pPr>
              <w:autoSpaceDE w:val="0"/>
              <w:autoSpaceDN w:val="0"/>
              <w:adjustRightInd w:val="0"/>
              <w:spacing w:line="276" w:lineRule="auto"/>
              <w:ind w:left="72" w:right="72"/>
              <w:jc w:val="center"/>
              <w:rPr>
                <w:bCs/>
                <w:sz w:val="18"/>
                <w:szCs w:val="18"/>
                <w:lang w:val="en-US"/>
              </w:rPr>
            </w:pPr>
            <w:r w:rsidRPr="00DB0A39">
              <w:rPr>
                <w:bCs/>
                <w:sz w:val="18"/>
                <w:szCs w:val="18"/>
                <w:lang w:val="en-US"/>
              </w:rPr>
              <w:t>Maintenance system designed and implemented (un)</w:t>
            </w:r>
          </w:p>
        </w:tc>
        <w:tc>
          <w:tcPr>
            <w:tcW w:w="2610" w:type="dxa"/>
            <w:vAlign w:val="center"/>
          </w:tcPr>
          <w:p w:rsidR="00090FF8" w:rsidRPr="00DB0A39" w:rsidRDefault="00090FF8" w:rsidP="00490721">
            <w:pPr>
              <w:jc w:val="center"/>
              <w:rPr>
                <w:sz w:val="18"/>
                <w:szCs w:val="18"/>
                <w:lang w:val="en-US"/>
              </w:rPr>
            </w:pPr>
            <w:r w:rsidRPr="00DB0A39">
              <w:rPr>
                <w:sz w:val="18"/>
                <w:szCs w:val="18"/>
                <w:lang w:val="en-US"/>
              </w:rPr>
              <w:t>Design and installation of software able to manage maintenance activities</w:t>
            </w:r>
          </w:p>
        </w:tc>
        <w:tc>
          <w:tcPr>
            <w:tcW w:w="1406" w:type="dxa"/>
            <w:vAlign w:val="center"/>
          </w:tcPr>
          <w:p w:rsidR="00090FF8" w:rsidRPr="00DB0A39" w:rsidRDefault="00090FF8" w:rsidP="00490721">
            <w:pPr>
              <w:jc w:val="center"/>
              <w:rPr>
                <w:sz w:val="18"/>
                <w:szCs w:val="18"/>
                <w:lang w:val="en-US"/>
              </w:rPr>
            </w:pPr>
            <w:r w:rsidRPr="00DB0A39">
              <w:rPr>
                <w:sz w:val="18"/>
                <w:szCs w:val="18"/>
                <w:lang w:val="en-US"/>
              </w:rPr>
              <w:t>Annually</w:t>
            </w:r>
          </w:p>
        </w:tc>
        <w:tc>
          <w:tcPr>
            <w:tcW w:w="2412" w:type="dxa"/>
            <w:vAlign w:val="center"/>
          </w:tcPr>
          <w:p w:rsidR="00090FF8" w:rsidRPr="00DB0A39" w:rsidRDefault="00090FF8" w:rsidP="00490721">
            <w:pPr>
              <w:jc w:val="center"/>
              <w:rPr>
                <w:sz w:val="18"/>
                <w:szCs w:val="18"/>
                <w:lang w:val="en-US"/>
              </w:rPr>
            </w:pPr>
            <w:r w:rsidRPr="00DB0A39">
              <w:rPr>
                <w:sz w:val="18"/>
                <w:szCs w:val="18"/>
                <w:lang w:val="en-US"/>
              </w:rPr>
              <w:t>Reports from the UCE</w:t>
            </w:r>
          </w:p>
        </w:tc>
      </w:tr>
      <w:tr w:rsidR="00157990" w:rsidRPr="00E03025" w:rsidTr="00742C09">
        <w:trPr>
          <w:trHeight w:val="872"/>
        </w:trPr>
        <w:tc>
          <w:tcPr>
            <w:tcW w:w="2413" w:type="dxa"/>
            <w:vAlign w:val="center"/>
          </w:tcPr>
          <w:p w:rsidR="00157990" w:rsidRPr="003364B2" w:rsidRDefault="00157990" w:rsidP="00490721">
            <w:pPr>
              <w:autoSpaceDE w:val="0"/>
              <w:autoSpaceDN w:val="0"/>
              <w:adjustRightInd w:val="0"/>
              <w:spacing w:line="276" w:lineRule="auto"/>
              <w:ind w:left="72" w:right="72"/>
              <w:jc w:val="center"/>
              <w:rPr>
                <w:bCs/>
                <w:sz w:val="18"/>
                <w:szCs w:val="18"/>
                <w:lang w:val="fr-FR"/>
              </w:rPr>
            </w:pPr>
            <w:r w:rsidRPr="00157990">
              <w:rPr>
                <w:bCs/>
                <w:sz w:val="18"/>
                <w:szCs w:val="18"/>
                <w:lang w:val="fr-FR"/>
              </w:rPr>
              <w:t>Mai</w:t>
            </w:r>
            <w:r>
              <w:rPr>
                <w:bCs/>
                <w:sz w:val="18"/>
                <w:szCs w:val="18"/>
                <w:lang w:val="fr-FR"/>
              </w:rPr>
              <w:t xml:space="preserve">ntenance unit personnel </w:t>
            </w:r>
            <w:proofErr w:type="spellStart"/>
            <w:r>
              <w:rPr>
                <w:bCs/>
                <w:sz w:val="18"/>
                <w:szCs w:val="18"/>
                <w:lang w:val="fr-FR"/>
              </w:rPr>
              <w:t>trained</w:t>
            </w:r>
            <w:proofErr w:type="spellEnd"/>
            <w:r w:rsidRPr="00157990">
              <w:rPr>
                <w:bCs/>
                <w:sz w:val="18"/>
                <w:szCs w:val="18"/>
                <w:lang w:val="fr-FR"/>
              </w:rPr>
              <w:t xml:space="preserve"> (un)</w:t>
            </w:r>
          </w:p>
        </w:tc>
        <w:tc>
          <w:tcPr>
            <w:tcW w:w="2610" w:type="dxa"/>
            <w:vAlign w:val="center"/>
          </w:tcPr>
          <w:p w:rsidR="00157990" w:rsidRPr="00157990" w:rsidRDefault="009F28D8" w:rsidP="00490721">
            <w:pPr>
              <w:jc w:val="center"/>
              <w:rPr>
                <w:sz w:val="18"/>
                <w:szCs w:val="18"/>
                <w:lang w:val="en-US"/>
              </w:rPr>
            </w:pPr>
            <w:r>
              <w:rPr>
                <w:sz w:val="18"/>
                <w:szCs w:val="18"/>
                <w:lang w:val="en-US"/>
              </w:rPr>
              <w:t>Maintenance strategy and procedures training</w:t>
            </w:r>
          </w:p>
        </w:tc>
        <w:tc>
          <w:tcPr>
            <w:tcW w:w="1406" w:type="dxa"/>
            <w:vAlign w:val="center"/>
          </w:tcPr>
          <w:p w:rsidR="00157990" w:rsidRPr="00157990" w:rsidRDefault="009F28D8" w:rsidP="00490721">
            <w:pPr>
              <w:jc w:val="center"/>
              <w:rPr>
                <w:sz w:val="18"/>
                <w:szCs w:val="18"/>
                <w:lang w:val="en-US"/>
              </w:rPr>
            </w:pPr>
            <w:r>
              <w:rPr>
                <w:sz w:val="18"/>
                <w:szCs w:val="18"/>
                <w:lang w:val="en-US"/>
              </w:rPr>
              <w:t>Annually</w:t>
            </w:r>
          </w:p>
        </w:tc>
        <w:tc>
          <w:tcPr>
            <w:tcW w:w="2412" w:type="dxa"/>
            <w:vAlign w:val="center"/>
          </w:tcPr>
          <w:p w:rsidR="00157990" w:rsidRPr="00157990" w:rsidRDefault="0032650F" w:rsidP="0032650F">
            <w:pPr>
              <w:jc w:val="center"/>
              <w:rPr>
                <w:sz w:val="18"/>
                <w:szCs w:val="18"/>
                <w:lang w:val="en-US"/>
              </w:rPr>
            </w:pPr>
            <w:r w:rsidRPr="0032650F">
              <w:rPr>
                <w:sz w:val="18"/>
                <w:szCs w:val="18"/>
                <w:lang w:val="en-US"/>
              </w:rPr>
              <w:t xml:space="preserve">Annual </w:t>
            </w:r>
            <w:r>
              <w:rPr>
                <w:sz w:val="18"/>
                <w:szCs w:val="18"/>
                <w:lang w:val="en-US"/>
              </w:rPr>
              <w:t xml:space="preserve">report from </w:t>
            </w:r>
            <w:r w:rsidRPr="0032650F">
              <w:rPr>
                <w:sz w:val="18"/>
                <w:szCs w:val="18"/>
                <w:lang w:val="en-US"/>
              </w:rPr>
              <w:t>maintenance u</w:t>
            </w:r>
            <w:r>
              <w:rPr>
                <w:sz w:val="18"/>
                <w:szCs w:val="18"/>
                <w:lang w:val="en-US"/>
              </w:rPr>
              <w:t>nit and departmental directions</w:t>
            </w:r>
          </w:p>
        </w:tc>
      </w:tr>
      <w:tr w:rsidR="00490721" w:rsidRPr="00DB0A39" w:rsidTr="00742C09">
        <w:trPr>
          <w:trHeight w:val="872"/>
        </w:trPr>
        <w:tc>
          <w:tcPr>
            <w:tcW w:w="2413" w:type="dxa"/>
            <w:vAlign w:val="center"/>
          </w:tcPr>
          <w:p w:rsidR="00490721" w:rsidRPr="00DB0A39" w:rsidRDefault="00490721" w:rsidP="0032650F">
            <w:pPr>
              <w:autoSpaceDE w:val="0"/>
              <w:autoSpaceDN w:val="0"/>
              <w:adjustRightInd w:val="0"/>
              <w:spacing w:line="276" w:lineRule="auto"/>
              <w:ind w:left="72" w:right="72"/>
              <w:jc w:val="center"/>
              <w:rPr>
                <w:bCs/>
                <w:sz w:val="18"/>
                <w:szCs w:val="18"/>
                <w:lang w:val="en-US"/>
              </w:rPr>
            </w:pPr>
            <w:r w:rsidRPr="00DB0A39">
              <w:rPr>
                <w:bCs/>
                <w:sz w:val="18"/>
                <w:szCs w:val="18"/>
                <w:lang w:val="en-US"/>
              </w:rPr>
              <w:t>Personnel trained</w:t>
            </w:r>
            <w:r>
              <w:rPr>
                <w:bCs/>
                <w:sz w:val="18"/>
                <w:szCs w:val="18"/>
                <w:lang w:val="en-US"/>
              </w:rPr>
              <w:t xml:space="preserve"> in road safety strategy (un)</w:t>
            </w:r>
          </w:p>
        </w:tc>
        <w:tc>
          <w:tcPr>
            <w:tcW w:w="2610" w:type="dxa"/>
            <w:vAlign w:val="center"/>
          </w:tcPr>
          <w:p w:rsidR="00490721" w:rsidRPr="00DB0A39" w:rsidRDefault="00490721" w:rsidP="00490721">
            <w:pPr>
              <w:jc w:val="center"/>
              <w:rPr>
                <w:sz w:val="18"/>
                <w:szCs w:val="18"/>
                <w:lang w:val="en-US"/>
              </w:rPr>
            </w:pPr>
            <w:r w:rsidRPr="00DB0A39">
              <w:rPr>
                <w:sz w:val="18"/>
                <w:szCs w:val="18"/>
                <w:lang w:val="en-US"/>
              </w:rPr>
              <w:t>Road safety explanation, education, and training workshops</w:t>
            </w:r>
          </w:p>
        </w:tc>
        <w:tc>
          <w:tcPr>
            <w:tcW w:w="1406" w:type="dxa"/>
            <w:vAlign w:val="center"/>
          </w:tcPr>
          <w:p w:rsidR="00490721" w:rsidRPr="00DB0A39" w:rsidRDefault="00490721" w:rsidP="00490721">
            <w:pPr>
              <w:jc w:val="center"/>
              <w:rPr>
                <w:sz w:val="18"/>
                <w:szCs w:val="18"/>
                <w:lang w:val="en-US"/>
              </w:rPr>
            </w:pPr>
            <w:r w:rsidRPr="00DB0A39">
              <w:rPr>
                <w:sz w:val="18"/>
                <w:szCs w:val="18"/>
                <w:lang w:val="en-US"/>
              </w:rPr>
              <w:t>Annually</w:t>
            </w:r>
          </w:p>
        </w:tc>
        <w:tc>
          <w:tcPr>
            <w:tcW w:w="2412" w:type="dxa"/>
            <w:vAlign w:val="center"/>
          </w:tcPr>
          <w:p w:rsidR="00490721" w:rsidRPr="00DB0A39" w:rsidRDefault="00490721" w:rsidP="00490721">
            <w:pPr>
              <w:jc w:val="center"/>
              <w:rPr>
                <w:sz w:val="18"/>
                <w:szCs w:val="18"/>
                <w:lang w:val="en-US"/>
              </w:rPr>
            </w:pPr>
            <w:r w:rsidRPr="00DB0A39">
              <w:rPr>
                <w:sz w:val="18"/>
                <w:szCs w:val="18"/>
                <w:lang w:val="en-US"/>
              </w:rPr>
              <w:t>Reports from the UCE</w:t>
            </w:r>
          </w:p>
        </w:tc>
      </w:tr>
      <w:tr w:rsidR="00490721" w:rsidRPr="00DB0A39" w:rsidTr="00742C09">
        <w:trPr>
          <w:trHeight w:val="872"/>
        </w:trPr>
        <w:tc>
          <w:tcPr>
            <w:tcW w:w="2413" w:type="dxa"/>
            <w:vAlign w:val="center"/>
          </w:tcPr>
          <w:p w:rsidR="00490721" w:rsidRPr="00DB0A39" w:rsidRDefault="00490721" w:rsidP="00490721">
            <w:pPr>
              <w:autoSpaceDE w:val="0"/>
              <w:autoSpaceDN w:val="0"/>
              <w:adjustRightInd w:val="0"/>
              <w:ind w:left="72" w:right="72"/>
              <w:jc w:val="center"/>
              <w:rPr>
                <w:bCs/>
                <w:sz w:val="18"/>
                <w:szCs w:val="18"/>
                <w:lang w:val="en-US"/>
              </w:rPr>
            </w:pPr>
            <w:r w:rsidRPr="00DB0A39">
              <w:rPr>
                <w:bCs/>
                <w:sz w:val="18"/>
                <w:szCs w:val="18"/>
                <w:lang w:val="en-US"/>
              </w:rPr>
              <w:lastRenderedPageBreak/>
              <w:t>Women trained in tasks related to infrastructure works (un).</w:t>
            </w:r>
          </w:p>
        </w:tc>
        <w:tc>
          <w:tcPr>
            <w:tcW w:w="2610" w:type="dxa"/>
            <w:vAlign w:val="center"/>
          </w:tcPr>
          <w:p w:rsidR="00490721" w:rsidRPr="00DB0A39" w:rsidRDefault="00490721" w:rsidP="00490721">
            <w:pPr>
              <w:jc w:val="center"/>
              <w:rPr>
                <w:sz w:val="18"/>
                <w:szCs w:val="18"/>
                <w:lang w:val="en-US"/>
              </w:rPr>
            </w:pPr>
            <w:r w:rsidRPr="00DB0A39">
              <w:rPr>
                <w:sz w:val="18"/>
                <w:szCs w:val="18"/>
                <w:lang w:val="en-US"/>
              </w:rPr>
              <w:t>Women trained in the use of heavy machinery</w:t>
            </w:r>
          </w:p>
        </w:tc>
        <w:tc>
          <w:tcPr>
            <w:tcW w:w="1406" w:type="dxa"/>
            <w:vAlign w:val="center"/>
          </w:tcPr>
          <w:p w:rsidR="00490721" w:rsidRPr="00DB0A39" w:rsidRDefault="00490721" w:rsidP="00490721">
            <w:pPr>
              <w:jc w:val="center"/>
              <w:rPr>
                <w:sz w:val="18"/>
                <w:szCs w:val="18"/>
                <w:lang w:val="en-US"/>
              </w:rPr>
            </w:pPr>
            <w:r w:rsidRPr="00DB0A39">
              <w:rPr>
                <w:sz w:val="18"/>
                <w:szCs w:val="18"/>
                <w:lang w:val="en-US"/>
              </w:rPr>
              <w:t>Annually</w:t>
            </w:r>
          </w:p>
        </w:tc>
        <w:tc>
          <w:tcPr>
            <w:tcW w:w="2412" w:type="dxa"/>
            <w:vAlign w:val="center"/>
          </w:tcPr>
          <w:p w:rsidR="00490721" w:rsidRPr="00DB0A39" w:rsidRDefault="00490721" w:rsidP="00490721">
            <w:pPr>
              <w:jc w:val="center"/>
              <w:rPr>
                <w:sz w:val="18"/>
                <w:szCs w:val="18"/>
                <w:lang w:val="en-US"/>
              </w:rPr>
            </w:pPr>
            <w:r w:rsidRPr="00DB0A39">
              <w:rPr>
                <w:sz w:val="18"/>
                <w:szCs w:val="18"/>
                <w:lang w:val="en-US"/>
              </w:rPr>
              <w:t>Reports from the UCE</w:t>
            </w:r>
          </w:p>
        </w:tc>
      </w:tr>
      <w:tr w:rsidR="00490721" w:rsidRPr="00E03025" w:rsidTr="00742C09">
        <w:tc>
          <w:tcPr>
            <w:tcW w:w="8841" w:type="dxa"/>
            <w:gridSpan w:val="4"/>
            <w:shd w:val="clear" w:color="auto" w:fill="95B3D7"/>
            <w:vAlign w:val="center"/>
          </w:tcPr>
          <w:p w:rsidR="00490721" w:rsidRPr="00DB0A39" w:rsidRDefault="00490721" w:rsidP="00490721">
            <w:pPr>
              <w:jc w:val="center"/>
              <w:rPr>
                <w:sz w:val="18"/>
                <w:szCs w:val="18"/>
                <w:lang w:val="en-US"/>
              </w:rPr>
            </w:pPr>
            <w:r w:rsidRPr="00DB0A39">
              <w:rPr>
                <w:b/>
                <w:sz w:val="18"/>
                <w:szCs w:val="18"/>
                <w:lang w:val="en-US"/>
              </w:rPr>
              <w:t xml:space="preserve">Component 3: </w:t>
            </w:r>
            <w:r w:rsidR="008F4585" w:rsidRPr="008F4585">
              <w:rPr>
                <w:b/>
                <w:sz w:val="18"/>
                <w:szCs w:val="18"/>
                <w:lang w:val="en-US"/>
              </w:rPr>
              <w:t>Engineering, socio-environmental studies and administration</w:t>
            </w:r>
          </w:p>
        </w:tc>
      </w:tr>
      <w:tr w:rsidR="00157990" w:rsidRPr="00DB0A39" w:rsidTr="00C20365">
        <w:trPr>
          <w:trHeight w:val="872"/>
        </w:trPr>
        <w:tc>
          <w:tcPr>
            <w:tcW w:w="2413" w:type="dxa"/>
            <w:vAlign w:val="center"/>
          </w:tcPr>
          <w:p w:rsidR="00157990" w:rsidRPr="00DB0A39" w:rsidRDefault="00157990" w:rsidP="00C20365">
            <w:pPr>
              <w:autoSpaceDE w:val="0"/>
              <w:autoSpaceDN w:val="0"/>
              <w:adjustRightInd w:val="0"/>
              <w:spacing w:line="276" w:lineRule="auto"/>
              <w:ind w:left="72" w:right="72"/>
              <w:jc w:val="center"/>
              <w:rPr>
                <w:bCs/>
                <w:sz w:val="18"/>
                <w:szCs w:val="18"/>
                <w:lang w:val="en-US"/>
              </w:rPr>
            </w:pPr>
            <w:r w:rsidRPr="00DB0A39">
              <w:rPr>
                <w:bCs/>
                <w:sz w:val="18"/>
                <w:szCs w:val="18"/>
                <w:lang w:val="en-US"/>
              </w:rPr>
              <w:t>Engineering designs and studies developed (un).</w:t>
            </w:r>
          </w:p>
        </w:tc>
        <w:tc>
          <w:tcPr>
            <w:tcW w:w="2610" w:type="dxa"/>
            <w:vAlign w:val="center"/>
          </w:tcPr>
          <w:p w:rsidR="00157990" w:rsidRPr="00DB0A39" w:rsidRDefault="00157990" w:rsidP="00C20365">
            <w:pPr>
              <w:jc w:val="center"/>
              <w:rPr>
                <w:sz w:val="18"/>
                <w:szCs w:val="18"/>
                <w:lang w:val="en-US"/>
              </w:rPr>
            </w:pPr>
            <w:r w:rsidRPr="00DB0A39">
              <w:rPr>
                <w:sz w:val="18"/>
                <w:szCs w:val="18"/>
                <w:lang w:val="en-US"/>
              </w:rPr>
              <w:t>All the studies necessary to start the procurement phase, including engineering, social and environment.</w:t>
            </w:r>
          </w:p>
        </w:tc>
        <w:tc>
          <w:tcPr>
            <w:tcW w:w="1406" w:type="dxa"/>
            <w:vAlign w:val="center"/>
          </w:tcPr>
          <w:p w:rsidR="00157990" w:rsidRPr="00DB0A39" w:rsidRDefault="00157990" w:rsidP="00C20365">
            <w:pPr>
              <w:jc w:val="center"/>
              <w:rPr>
                <w:sz w:val="18"/>
                <w:szCs w:val="18"/>
                <w:lang w:val="en-US"/>
              </w:rPr>
            </w:pPr>
            <w:r w:rsidRPr="00DB0A39">
              <w:rPr>
                <w:sz w:val="18"/>
                <w:szCs w:val="18"/>
                <w:lang w:val="en-US"/>
              </w:rPr>
              <w:t>Semiannually</w:t>
            </w:r>
          </w:p>
        </w:tc>
        <w:tc>
          <w:tcPr>
            <w:tcW w:w="2412" w:type="dxa"/>
            <w:vAlign w:val="center"/>
          </w:tcPr>
          <w:p w:rsidR="00157990" w:rsidRPr="00DB0A39" w:rsidRDefault="00157990" w:rsidP="00C20365">
            <w:pPr>
              <w:jc w:val="center"/>
              <w:rPr>
                <w:sz w:val="18"/>
                <w:szCs w:val="18"/>
                <w:lang w:val="en-US"/>
              </w:rPr>
            </w:pPr>
            <w:r w:rsidRPr="00DB0A39">
              <w:rPr>
                <w:sz w:val="18"/>
                <w:szCs w:val="18"/>
                <w:lang w:val="en-US"/>
              </w:rPr>
              <w:t>Reports from the UCE</w:t>
            </w:r>
          </w:p>
        </w:tc>
      </w:tr>
      <w:tr w:rsidR="00490721" w:rsidRPr="00DB0A39" w:rsidTr="00742C09">
        <w:tc>
          <w:tcPr>
            <w:tcW w:w="2413" w:type="dxa"/>
            <w:vAlign w:val="center"/>
          </w:tcPr>
          <w:p w:rsidR="00490721" w:rsidRPr="00DB0A39" w:rsidRDefault="00490721" w:rsidP="008F4585">
            <w:pPr>
              <w:autoSpaceDE w:val="0"/>
              <w:autoSpaceDN w:val="0"/>
              <w:adjustRightInd w:val="0"/>
              <w:ind w:left="72" w:right="72"/>
              <w:jc w:val="center"/>
              <w:rPr>
                <w:bCs/>
                <w:sz w:val="18"/>
                <w:szCs w:val="18"/>
                <w:lang w:val="en-US"/>
              </w:rPr>
            </w:pPr>
            <w:proofErr w:type="spellStart"/>
            <w:r w:rsidRPr="00DB0A39">
              <w:rPr>
                <w:bCs/>
                <w:sz w:val="18"/>
                <w:szCs w:val="18"/>
                <w:lang w:val="en-US"/>
              </w:rPr>
              <w:t>Pluriannual</w:t>
            </w:r>
            <w:proofErr w:type="spellEnd"/>
            <w:r w:rsidRPr="00DB0A39">
              <w:rPr>
                <w:bCs/>
                <w:sz w:val="18"/>
                <w:szCs w:val="18"/>
                <w:lang w:val="en-US"/>
              </w:rPr>
              <w:t xml:space="preserve"> Execution Plan</w:t>
            </w:r>
            <w:r w:rsidR="008F4585">
              <w:rPr>
                <w:bCs/>
                <w:sz w:val="18"/>
                <w:szCs w:val="18"/>
                <w:lang w:val="en-US"/>
              </w:rPr>
              <w:t xml:space="preserve"> Update (un)</w:t>
            </w:r>
          </w:p>
        </w:tc>
        <w:tc>
          <w:tcPr>
            <w:tcW w:w="2610" w:type="dxa"/>
            <w:vAlign w:val="center"/>
          </w:tcPr>
          <w:p w:rsidR="00490721" w:rsidRPr="00DB0A39" w:rsidRDefault="008F4585" w:rsidP="008F4585">
            <w:pPr>
              <w:jc w:val="center"/>
              <w:rPr>
                <w:sz w:val="18"/>
                <w:szCs w:val="18"/>
                <w:lang w:val="en-US"/>
              </w:rPr>
            </w:pPr>
            <w:r>
              <w:rPr>
                <w:sz w:val="18"/>
                <w:szCs w:val="18"/>
                <w:lang w:val="en-US"/>
              </w:rPr>
              <w:t>P</w:t>
            </w:r>
            <w:r w:rsidR="00490721" w:rsidRPr="00DB0A39">
              <w:rPr>
                <w:sz w:val="18"/>
                <w:szCs w:val="18"/>
                <w:lang w:val="en-US"/>
              </w:rPr>
              <w:t>roject execution</w:t>
            </w:r>
            <w:r>
              <w:rPr>
                <w:sz w:val="18"/>
                <w:szCs w:val="18"/>
                <w:lang w:val="en-US"/>
              </w:rPr>
              <w:t xml:space="preserve"> planning</w:t>
            </w:r>
          </w:p>
        </w:tc>
        <w:tc>
          <w:tcPr>
            <w:tcW w:w="1406" w:type="dxa"/>
            <w:vAlign w:val="center"/>
          </w:tcPr>
          <w:p w:rsidR="00490721" w:rsidRPr="00DB0A39" w:rsidRDefault="00490721" w:rsidP="00490721">
            <w:pPr>
              <w:jc w:val="center"/>
              <w:rPr>
                <w:sz w:val="18"/>
                <w:szCs w:val="18"/>
                <w:lang w:val="en-US"/>
              </w:rPr>
            </w:pPr>
            <w:r w:rsidRPr="00DB0A39">
              <w:rPr>
                <w:sz w:val="18"/>
                <w:szCs w:val="18"/>
                <w:lang w:val="en-US"/>
              </w:rPr>
              <w:t>Annually</w:t>
            </w:r>
          </w:p>
        </w:tc>
        <w:tc>
          <w:tcPr>
            <w:tcW w:w="2412" w:type="dxa"/>
            <w:vAlign w:val="center"/>
          </w:tcPr>
          <w:p w:rsidR="00490721" w:rsidRPr="00DB0A39" w:rsidRDefault="00490721" w:rsidP="00490721">
            <w:pPr>
              <w:jc w:val="center"/>
              <w:rPr>
                <w:sz w:val="18"/>
                <w:szCs w:val="18"/>
                <w:lang w:val="en-US"/>
              </w:rPr>
            </w:pPr>
            <w:r w:rsidRPr="00DB0A39">
              <w:rPr>
                <w:sz w:val="18"/>
                <w:szCs w:val="18"/>
                <w:lang w:val="en-US"/>
              </w:rPr>
              <w:t>Reports from the UCE</w:t>
            </w:r>
          </w:p>
        </w:tc>
      </w:tr>
      <w:tr w:rsidR="00490721" w:rsidRPr="00DB0A39" w:rsidTr="00742C09">
        <w:trPr>
          <w:trHeight w:val="872"/>
        </w:trPr>
        <w:tc>
          <w:tcPr>
            <w:tcW w:w="2413" w:type="dxa"/>
            <w:vAlign w:val="center"/>
          </w:tcPr>
          <w:p w:rsidR="00490721" w:rsidRPr="00DB0A39" w:rsidRDefault="00490721" w:rsidP="00490721">
            <w:pPr>
              <w:autoSpaceDE w:val="0"/>
              <w:autoSpaceDN w:val="0"/>
              <w:adjustRightInd w:val="0"/>
              <w:ind w:left="72" w:right="72"/>
              <w:jc w:val="center"/>
              <w:rPr>
                <w:bCs/>
                <w:sz w:val="18"/>
                <w:szCs w:val="18"/>
                <w:lang w:val="en-US"/>
              </w:rPr>
            </w:pPr>
            <w:r w:rsidRPr="00DB0A39">
              <w:rPr>
                <w:bCs/>
                <w:sz w:val="18"/>
                <w:szCs w:val="18"/>
                <w:lang w:val="en-US"/>
              </w:rPr>
              <w:t>Project evaluation reports issued by UCE (un).</w:t>
            </w:r>
          </w:p>
        </w:tc>
        <w:tc>
          <w:tcPr>
            <w:tcW w:w="2610" w:type="dxa"/>
            <w:vAlign w:val="center"/>
          </w:tcPr>
          <w:p w:rsidR="00490721" w:rsidRPr="00DB0A39" w:rsidRDefault="00490721" w:rsidP="00490721">
            <w:pPr>
              <w:jc w:val="center"/>
              <w:rPr>
                <w:sz w:val="18"/>
                <w:szCs w:val="18"/>
                <w:lang w:val="en-US"/>
              </w:rPr>
            </w:pPr>
            <w:r w:rsidRPr="00DB0A39">
              <w:rPr>
                <w:sz w:val="18"/>
                <w:szCs w:val="18"/>
                <w:lang w:val="en-US"/>
              </w:rPr>
              <w:t>Intermediate and final project evaluation report</w:t>
            </w:r>
          </w:p>
        </w:tc>
        <w:tc>
          <w:tcPr>
            <w:tcW w:w="1406" w:type="dxa"/>
            <w:vAlign w:val="center"/>
          </w:tcPr>
          <w:p w:rsidR="00490721" w:rsidRPr="00DB0A39" w:rsidRDefault="00490721" w:rsidP="00490721">
            <w:pPr>
              <w:jc w:val="center"/>
              <w:rPr>
                <w:sz w:val="18"/>
                <w:szCs w:val="18"/>
                <w:lang w:val="en-US"/>
              </w:rPr>
            </w:pPr>
            <w:r w:rsidRPr="00DB0A39">
              <w:rPr>
                <w:sz w:val="18"/>
                <w:szCs w:val="18"/>
                <w:lang w:val="en-US"/>
              </w:rPr>
              <w:t>Mid-term and final</w:t>
            </w:r>
          </w:p>
        </w:tc>
        <w:tc>
          <w:tcPr>
            <w:tcW w:w="2412" w:type="dxa"/>
            <w:vAlign w:val="center"/>
          </w:tcPr>
          <w:p w:rsidR="00490721" w:rsidRPr="00DB0A39" w:rsidRDefault="00490721" w:rsidP="00490721">
            <w:pPr>
              <w:jc w:val="center"/>
              <w:rPr>
                <w:sz w:val="18"/>
                <w:szCs w:val="18"/>
                <w:lang w:val="en-US"/>
              </w:rPr>
            </w:pPr>
            <w:r w:rsidRPr="00DB0A39">
              <w:rPr>
                <w:sz w:val="18"/>
                <w:szCs w:val="18"/>
                <w:lang w:val="en-US"/>
              </w:rPr>
              <w:t>Reports from the UCE</w:t>
            </w:r>
          </w:p>
        </w:tc>
      </w:tr>
      <w:tr w:rsidR="00490721" w:rsidRPr="00DB0A39" w:rsidTr="00742C09">
        <w:tc>
          <w:tcPr>
            <w:tcW w:w="2413" w:type="dxa"/>
            <w:vAlign w:val="center"/>
          </w:tcPr>
          <w:p w:rsidR="00490721" w:rsidRPr="00DB0A39" w:rsidRDefault="00490721" w:rsidP="00490721">
            <w:pPr>
              <w:autoSpaceDE w:val="0"/>
              <w:autoSpaceDN w:val="0"/>
              <w:adjustRightInd w:val="0"/>
              <w:ind w:left="72" w:right="72"/>
              <w:jc w:val="center"/>
              <w:rPr>
                <w:bCs/>
                <w:sz w:val="18"/>
                <w:szCs w:val="18"/>
                <w:lang w:val="en-US"/>
              </w:rPr>
            </w:pPr>
            <w:r w:rsidRPr="00DB0A39">
              <w:rPr>
                <w:bCs/>
                <w:sz w:val="18"/>
                <w:szCs w:val="18"/>
                <w:lang w:val="en-US"/>
              </w:rPr>
              <w:t xml:space="preserve">Financial </w:t>
            </w:r>
            <w:r w:rsidR="008A2998">
              <w:rPr>
                <w:bCs/>
                <w:sz w:val="18"/>
                <w:szCs w:val="18"/>
                <w:lang w:val="en-US"/>
              </w:rPr>
              <w:t xml:space="preserve">and </w:t>
            </w:r>
            <w:r w:rsidR="00D23D78">
              <w:rPr>
                <w:bCs/>
                <w:sz w:val="18"/>
                <w:szCs w:val="18"/>
                <w:lang w:val="en-US"/>
              </w:rPr>
              <w:t>socio-</w:t>
            </w:r>
            <w:r w:rsidR="008A2998">
              <w:rPr>
                <w:bCs/>
                <w:sz w:val="18"/>
                <w:szCs w:val="18"/>
                <w:lang w:val="en-US"/>
              </w:rPr>
              <w:t xml:space="preserve">environmental </w:t>
            </w:r>
            <w:r w:rsidRPr="00DB0A39">
              <w:rPr>
                <w:bCs/>
                <w:sz w:val="18"/>
                <w:szCs w:val="18"/>
                <w:lang w:val="en-US"/>
              </w:rPr>
              <w:t>audit reports (un).</w:t>
            </w:r>
          </w:p>
        </w:tc>
        <w:tc>
          <w:tcPr>
            <w:tcW w:w="2610" w:type="dxa"/>
            <w:vAlign w:val="center"/>
          </w:tcPr>
          <w:p w:rsidR="00490721" w:rsidRPr="00DB0A39" w:rsidRDefault="00490721" w:rsidP="00490721">
            <w:pPr>
              <w:jc w:val="center"/>
              <w:rPr>
                <w:sz w:val="18"/>
                <w:szCs w:val="18"/>
                <w:lang w:val="en-US"/>
              </w:rPr>
            </w:pPr>
            <w:r w:rsidRPr="00DB0A39">
              <w:rPr>
                <w:sz w:val="18"/>
                <w:szCs w:val="18"/>
                <w:lang w:val="en-US"/>
              </w:rPr>
              <w:t xml:space="preserve">Financial </w:t>
            </w:r>
            <w:r w:rsidR="008A2998">
              <w:rPr>
                <w:sz w:val="18"/>
                <w:szCs w:val="18"/>
                <w:lang w:val="en-US"/>
              </w:rPr>
              <w:t xml:space="preserve">and </w:t>
            </w:r>
            <w:r w:rsidR="00D23D78">
              <w:rPr>
                <w:sz w:val="18"/>
                <w:szCs w:val="18"/>
                <w:lang w:val="en-US"/>
              </w:rPr>
              <w:t>socio-</w:t>
            </w:r>
            <w:r w:rsidR="008A2998">
              <w:rPr>
                <w:sz w:val="18"/>
                <w:szCs w:val="18"/>
                <w:lang w:val="en-US"/>
              </w:rPr>
              <w:t xml:space="preserve">environmental </w:t>
            </w:r>
            <w:r w:rsidRPr="00DB0A39">
              <w:rPr>
                <w:sz w:val="18"/>
                <w:szCs w:val="18"/>
                <w:lang w:val="en-US"/>
              </w:rPr>
              <w:t>audits by well-known, independent firms</w:t>
            </w:r>
          </w:p>
        </w:tc>
        <w:tc>
          <w:tcPr>
            <w:tcW w:w="1406" w:type="dxa"/>
            <w:vAlign w:val="center"/>
          </w:tcPr>
          <w:p w:rsidR="00490721" w:rsidRPr="00DB0A39" w:rsidRDefault="00490721" w:rsidP="00490721">
            <w:pPr>
              <w:jc w:val="center"/>
              <w:rPr>
                <w:sz w:val="18"/>
                <w:szCs w:val="18"/>
                <w:lang w:val="en-US"/>
              </w:rPr>
            </w:pPr>
            <w:r w:rsidRPr="00DB0A39">
              <w:rPr>
                <w:sz w:val="18"/>
                <w:szCs w:val="18"/>
                <w:lang w:val="en-US"/>
              </w:rPr>
              <w:t>Annually</w:t>
            </w:r>
          </w:p>
        </w:tc>
        <w:tc>
          <w:tcPr>
            <w:tcW w:w="2412" w:type="dxa"/>
            <w:vAlign w:val="center"/>
          </w:tcPr>
          <w:p w:rsidR="00490721" w:rsidRPr="00DB0A39" w:rsidRDefault="00490721" w:rsidP="00490721">
            <w:pPr>
              <w:jc w:val="center"/>
              <w:rPr>
                <w:sz w:val="18"/>
                <w:szCs w:val="18"/>
                <w:lang w:val="en-US"/>
              </w:rPr>
            </w:pPr>
            <w:r w:rsidRPr="00DB0A39">
              <w:rPr>
                <w:sz w:val="18"/>
                <w:szCs w:val="18"/>
                <w:lang w:val="en-US"/>
              </w:rPr>
              <w:t>Auditing reports</w:t>
            </w:r>
          </w:p>
        </w:tc>
      </w:tr>
    </w:tbl>
    <w:p w:rsidR="00C05E5E" w:rsidRPr="00477773" w:rsidRDefault="00C05E5E" w:rsidP="00C05E5E">
      <w:pPr>
        <w:spacing w:after="120"/>
        <w:jc w:val="center"/>
        <w:rPr>
          <w:b/>
          <w:sz w:val="22"/>
          <w:szCs w:val="24"/>
          <w:lang w:val="en-US"/>
        </w:rPr>
      </w:pPr>
    </w:p>
    <w:p w:rsidR="00C05E5E" w:rsidRPr="00477773" w:rsidRDefault="00C05E5E" w:rsidP="00C05E5E">
      <w:pPr>
        <w:pStyle w:val="FirstHeading"/>
        <w:keepNext w:val="0"/>
        <w:widowControl w:val="0"/>
        <w:rPr>
          <w:szCs w:val="24"/>
          <w:lang w:val="en-US"/>
        </w:rPr>
      </w:pPr>
      <w:r w:rsidRPr="00477773">
        <w:rPr>
          <w:szCs w:val="24"/>
          <w:lang w:val="en-US"/>
        </w:rPr>
        <w:t>Instruments for Monitoring Indicators and Gathering Data</w:t>
      </w:r>
    </w:p>
    <w:p w:rsidR="00C05E5E" w:rsidRPr="00477773" w:rsidRDefault="00C05E5E" w:rsidP="00C05E5E">
      <w:pPr>
        <w:pStyle w:val="AutoNumpara"/>
        <w:numPr>
          <w:ilvl w:val="0"/>
          <w:numId w:val="0"/>
        </w:numPr>
        <w:ind w:left="720" w:hanging="720"/>
        <w:rPr>
          <w:noProof w:val="0"/>
          <w:szCs w:val="24"/>
          <w:lang w:val="en-US"/>
        </w:rPr>
      </w:pPr>
      <w:r w:rsidRPr="00477773">
        <w:rPr>
          <w:noProof w:val="0"/>
          <w:szCs w:val="24"/>
          <w:lang w:val="en-US"/>
        </w:rPr>
        <w:t>2.2</w:t>
      </w:r>
      <w:r w:rsidRPr="00477773">
        <w:rPr>
          <w:noProof w:val="0"/>
          <w:szCs w:val="24"/>
          <w:lang w:val="en-US"/>
        </w:rPr>
        <w:tab/>
        <w:t>The MTPTC will be responsible for administering this program, and the UCE will be responsible for managing the operational relationship with the Bank. The UCE is part of the MTPTC’s organizational structure, under the MTPTC’s Head Office, and the UCE’s management structure consists of a general coordinator, a financial specialist, a financial consultant, an accountant, an administrator, a procurement specialist, and a team of engineers responsible for the technical monitoring of projects.</w:t>
      </w:r>
    </w:p>
    <w:p w:rsidR="00C05E5E" w:rsidRPr="00477773" w:rsidRDefault="00C05E5E" w:rsidP="00C05E5E">
      <w:pPr>
        <w:pStyle w:val="AutoNumpara"/>
        <w:numPr>
          <w:ilvl w:val="0"/>
          <w:numId w:val="0"/>
        </w:numPr>
        <w:ind w:left="720" w:hanging="720"/>
        <w:rPr>
          <w:noProof w:val="0"/>
          <w:szCs w:val="24"/>
          <w:lang w:val="en-US"/>
        </w:rPr>
      </w:pPr>
      <w:r w:rsidRPr="00477773">
        <w:rPr>
          <w:noProof w:val="0"/>
          <w:szCs w:val="24"/>
          <w:lang w:val="en-US"/>
        </w:rPr>
        <w:t>2.3</w:t>
      </w:r>
      <w:r w:rsidRPr="00477773">
        <w:rPr>
          <w:noProof w:val="0"/>
          <w:szCs w:val="24"/>
          <w:lang w:val="en-US"/>
        </w:rPr>
        <w:tab/>
        <w:t>The UCE will be responsible for: (i) gathering information on the various output and outcome indicators included in the Results Framework and for monitoring the program’s progress against the agreed targets; (ii) planning, executing, monitoring, and overseeing all administrative, financial, and accounting procedures; (iii) planning, executing, monitoring, and overseeing procurement processes (including the development and review of technical specifications and terms of reference); (iv) monitoring and evaluating the rehabilitation work through specialized consulting firms engaged for this purpose; (v) implementing the social and environmental plan; (vi) monitoring, recording, and reporting program outcomes using the agreed indicators; (vii) preserving the institutional memory of the program; (viii) preparing, complying with, and reporting on the annual work plans required by the Bank in connection with the use of the resources provided; (ix) preparing reports on the program’s physical and financial progress, as required by the MTPTC and the Bank; and (x) making all necessary information and documents available to the external auditor.</w:t>
      </w:r>
    </w:p>
    <w:p w:rsidR="00C05E5E" w:rsidRPr="00477773" w:rsidRDefault="00C05E5E" w:rsidP="00C05E5E">
      <w:pPr>
        <w:pStyle w:val="AutoNumpara"/>
        <w:numPr>
          <w:ilvl w:val="0"/>
          <w:numId w:val="0"/>
        </w:numPr>
        <w:rPr>
          <w:noProof w:val="0"/>
          <w:szCs w:val="24"/>
          <w:lang w:val="en-US"/>
        </w:rPr>
      </w:pPr>
      <w:r w:rsidRPr="00477773">
        <w:rPr>
          <w:noProof w:val="0"/>
          <w:szCs w:val="24"/>
          <w:lang w:val="en-US"/>
        </w:rPr>
        <w:t>2.4</w:t>
      </w:r>
      <w:r w:rsidRPr="00477773">
        <w:rPr>
          <w:noProof w:val="0"/>
          <w:szCs w:val="24"/>
          <w:lang w:val="en-US"/>
        </w:rPr>
        <w:tab/>
        <w:t>The main tools to be used to plan the project are:</w:t>
      </w:r>
    </w:p>
    <w:p w:rsidR="00C05E5E" w:rsidRPr="00477773" w:rsidRDefault="00C05E5E" w:rsidP="00C05E5E">
      <w:pPr>
        <w:pStyle w:val="AutoNumpara"/>
        <w:numPr>
          <w:ilvl w:val="0"/>
          <w:numId w:val="0"/>
        </w:numPr>
        <w:ind w:left="720" w:hanging="720"/>
        <w:rPr>
          <w:noProof w:val="0"/>
          <w:lang w:val="en-US"/>
        </w:rPr>
      </w:pPr>
      <w:r w:rsidRPr="00477773">
        <w:rPr>
          <w:noProof w:val="0"/>
          <w:lang w:val="en-US"/>
        </w:rPr>
        <w:t>2.5</w:t>
      </w:r>
      <w:r w:rsidRPr="00477773">
        <w:rPr>
          <w:b/>
          <w:noProof w:val="0"/>
          <w:lang w:val="en-US"/>
        </w:rPr>
        <w:tab/>
      </w:r>
      <w:proofErr w:type="spellStart"/>
      <w:r w:rsidR="00CB01A1" w:rsidRPr="00477773">
        <w:rPr>
          <w:b/>
          <w:noProof w:val="0"/>
          <w:lang w:val="en-US"/>
        </w:rPr>
        <w:t>Pluria</w:t>
      </w:r>
      <w:r w:rsidRPr="00477773">
        <w:rPr>
          <w:b/>
          <w:noProof w:val="0"/>
          <w:lang w:val="en-US"/>
        </w:rPr>
        <w:t>nnual</w:t>
      </w:r>
      <w:proofErr w:type="spellEnd"/>
      <w:r w:rsidRPr="00477773">
        <w:rPr>
          <w:b/>
          <w:noProof w:val="0"/>
          <w:lang w:val="en-US"/>
        </w:rPr>
        <w:t xml:space="preserve"> </w:t>
      </w:r>
      <w:r w:rsidR="00CB01A1" w:rsidRPr="00477773">
        <w:rPr>
          <w:b/>
          <w:noProof w:val="0"/>
          <w:lang w:val="en-US"/>
        </w:rPr>
        <w:t>Execution</w:t>
      </w:r>
      <w:r w:rsidRPr="00477773">
        <w:rPr>
          <w:b/>
          <w:noProof w:val="0"/>
          <w:lang w:val="en-US"/>
        </w:rPr>
        <w:t xml:space="preserve"> Plan (P</w:t>
      </w:r>
      <w:r w:rsidR="00CB01A1" w:rsidRPr="00477773">
        <w:rPr>
          <w:b/>
          <w:noProof w:val="0"/>
          <w:lang w:val="en-US"/>
        </w:rPr>
        <w:t>EP</w:t>
      </w:r>
      <w:r w:rsidRPr="00477773">
        <w:rPr>
          <w:b/>
          <w:noProof w:val="0"/>
          <w:lang w:val="en-US"/>
        </w:rPr>
        <w:t>).</w:t>
      </w:r>
      <w:r w:rsidRPr="00477773">
        <w:rPr>
          <w:noProof w:val="0"/>
          <w:lang w:val="en-US"/>
        </w:rPr>
        <w:t xml:space="preserve"> The purpose of the P</w:t>
      </w:r>
      <w:r w:rsidR="00CB01A1" w:rsidRPr="00477773">
        <w:rPr>
          <w:noProof w:val="0"/>
          <w:lang w:val="en-US"/>
        </w:rPr>
        <w:t>EP</w:t>
      </w:r>
      <w:r w:rsidRPr="00477773">
        <w:rPr>
          <w:noProof w:val="0"/>
          <w:lang w:val="en-US"/>
        </w:rPr>
        <w:t xml:space="preserve"> is to propose to the Bank with an annual plan for implementation of the project. The </w:t>
      </w:r>
      <w:r w:rsidR="00CB01A1" w:rsidRPr="00477773">
        <w:rPr>
          <w:noProof w:val="0"/>
          <w:lang w:val="en-US"/>
        </w:rPr>
        <w:t>PEP</w:t>
      </w:r>
      <w:r w:rsidRPr="00477773">
        <w:rPr>
          <w:noProof w:val="0"/>
          <w:lang w:val="en-US"/>
        </w:rPr>
        <w:t xml:space="preserve"> includes all of the activities that will be carried out during a given project implementation period, by output, and it contains a timeline for physical and financial progress. The </w:t>
      </w:r>
      <w:r w:rsidR="00CB01A1" w:rsidRPr="00477773">
        <w:rPr>
          <w:noProof w:val="0"/>
          <w:lang w:val="en-US"/>
        </w:rPr>
        <w:t>PEP</w:t>
      </w:r>
      <w:r w:rsidRPr="00477773">
        <w:rPr>
          <w:noProof w:val="0"/>
          <w:lang w:val="en-US"/>
        </w:rPr>
        <w:t xml:space="preserve"> will include, at minimum, the following information: i) the status of the </w:t>
      </w:r>
      <w:r w:rsidRPr="00477773">
        <w:rPr>
          <w:noProof w:val="0"/>
          <w:lang w:val="en-US"/>
        </w:rPr>
        <w:lastRenderedPageBreak/>
        <w:t>implementation of the project, broken down by components and outputs; ii) the procurement plan for works, goods, and services, as well as the procurement plan for consulting services, including the budget and expected disbursements; iii) the progress in meeting the project targets and outcomes; iv) the progress in meeting the outcome indicators for each component of the project, according to the Results Matrix and the project implementation timeline; v) problems that have arisen; and vi) solutions that have been implemented.</w:t>
      </w:r>
    </w:p>
    <w:p w:rsidR="00C05E5E" w:rsidRPr="00477773" w:rsidRDefault="00C05E5E" w:rsidP="00C05E5E">
      <w:pPr>
        <w:pStyle w:val="AutoNumpara"/>
        <w:numPr>
          <w:ilvl w:val="0"/>
          <w:numId w:val="0"/>
        </w:numPr>
        <w:ind w:left="720" w:hanging="720"/>
        <w:rPr>
          <w:noProof w:val="0"/>
          <w:lang w:val="en-US"/>
        </w:rPr>
      </w:pPr>
      <w:r w:rsidRPr="00477773">
        <w:rPr>
          <w:noProof w:val="0"/>
          <w:lang w:val="en-US"/>
        </w:rPr>
        <w:t>2.6</w:t>
      </w:r>
      <w:r w:rsidRPr="00477773">
        <w:rPr>
          <w:noProof w:val="0"/>
          <w:lang w:val="en-US"/>
        </w:rPr>
        <w:tab/>
      </w:r>
      <w:r w:rsidRPr="00477773">
        <w:rPr>
          <w:b/>
          <w:noProof w:val="0"/>
          <w:szCs w:val="24"/>
          <w:lang w:val="en-US"/>
        </w:rPr>
        <w:t xml:space="preserve">Procurement Plan (PP). </w:t>
      </w:r>
      <w:r w:rsidRPr="00477773">
        <w:rPr>
          <w:noProof w:val="0"/>
          <w:szCs w:val="24"/>
          <w:lang w:val="en-US"/>
        </w:rPr>
        <w:t xml:space="preserve">The PP is intended to publicize and provide the Bank with the details of all procurements and contracts that will take place during a given project implementation period. The PP includes procurements that will take place and contracts that will be executed in accordance with the “Policies for the Procurement of Goods and Works financed by the Inter-American Development Bank” (GN-2349-9) and the “Policies for the Selection and Contracting of Consultants financed by the Inter-American Development Bank” (GN-2350-9), as required by the Loan Agreement. The PP must be submitted together with the </w:t>
      </w:r>
      <w:r w:rsidR="00CB01A1" w:rsidRPr="00477773">
        <w:rPr>
          <w:noProof w:val="0"/>
          <w:szCs w:val="24"/>
          <w:lang w:val="en-US"/>
        </w:rPr>
        <w:t>PEP</w:t>
      </w:r>
      <w:r w:rsidRPr="00477773">
        <w:rPr>
          <w:noProof w:val="0"/>
          <w:szCs w:val="24"/>
          <w:lang w:val="en-US"/>
        </w:rPr>
        <w:t xml:space="preserve"> for review by the Bank, and updated annually or whenever necessary throughout the implementation of the project. The Bank will review contracts on an ex-ante basis in accordance with these policies. In addition to these policies, the “Special Procurement Provisions to Address the Emergency caused by the January 12, 2010, earthquake in the Republic of Haiti” (OP-387-1) will also apply.</w:t>
      </w:r>
    </w:p>
    <w:p w:rsidR="00C05E5E" w:rsidRPr="00477773" w:rsidRDefault="00C05E5E" w:rsidP="00C05E5E">
      <w:pPr>
        <w:pStyle w:val="AutoNumpara"/>
        <w:numPr>
          <w:ilvl w:val="0"/>
          <w:numId w:val="0"/>
        </w:numPr>
        <w:rPr>
          <w:b/>
          <w:noProof w:val="0"/>
          <w:szCs w:val="24"/>
          <w:lang w:val="en-US"/>
        </w:rPr>
      </w:pPr>
      <w:r w:rsidRPr="00477773">
        <w:rPr>
          <w:b/>
          <w:noProof w:val="0"/>
          <w:szCs w:val="24"/>
          <w:lang w:val="en-US"/>
        </w:rPr>
        <w:t xml:space="preserve">C. </w:t>
      </w:r>
      <w:r w:rsidRPr="00477773">
        <w:rPr>
          <w:b/>
          <w:noProof w:val="0"/>
          <w:szCs w:val="24"/>
          <w:lang w:val="en-US"/>
        </w:rPr>
        <w:tab/>
        <w:t>Reporting</w:t>
      </w:r>
    </w:p>
    <w:p w:rsidR="00C05E5E" w:rsidRPr="00477773" w:rsidRDefault="00C05E5E" w:rsidP="00C05E5E">
      <w:pPr>
        <w:pStyle w:val="AutoNumpara"/>
        <w:numPr>
          <w:ilvl w:val="0"/>
          <w:numId w:val="0"/>
        </w:numPr>
        <w:ind w:left="720" w:hanging="720"/>
        <w:rPr>
          <w:noProof w:val="0"/>
          <w:szCs w:val="24"/>
          <w:lang w:val="en-US"/>
        </w:rPr>
      </w:pPr>
      <w:r w:rsidRPr="00477773">
        <w:rPr>
          <w:noProof w:val="0"/>
          <w:szCs w:val="24"/>
          <w:lang w:val="en-US"/>
        </w:rPr>
        <w:t>2.7</w:t>
      </w:r>
      <w:r w:rsidRPr="00477773">
        <w:rPr>
          <w:noProof w:val="0"/>
          <w:szCs w:val="24"/>
          <w:lang w:val="en-US"/>
        </w:rPr>
        <w:tab/>
        <w:t>The main project monitoring reports are the Semiannual Progress Report and the Progress Monitoring Reports (PMRs), which are described below</w:t>
      </w:r>
      <w:r w:rsidRPr="00477773">
        <w:rPr>
          <w:b/>
          <w:noProof w:val="0"/>
          <w:szCs w:val="24"/>
          <w:lang w:val="en-US"/>
        </w:rPr>
        <w:t>:</w:t>
      </w:r>
    </w:p>
    <w:p w:rsidR="00C05E5E" w:rsidRPr="00477773" w:rsidRDefault="00C05E5E" w:rsidP="00C05E5E">
      <w:pPr>
        <w:pStyle w:val="AutoNumpara"/>
        <w:numPr>
          <w:ilvl w:val="0"/>
          <w:numId w:val="0"/>
        </w:numPr>
        <w:ind w:left="720" w:hanging="720"/>
        <w:rPr>
          <w:noProof w:val="0"/>
          <w:szCs w:val="24"/>
          <w:lang w:val="en-US"/>
        </w:rPr>
      </w:pPr>
      <w:r w:rsidRPr="00477773">
        <w:rPr>
          <w:noProof w:val="0"/>
          <w:szCs w:val="24"/>
          <w:lang w:val="en-US"/>
        </w:rPr>
        <w:t>2.8</w:t>
      </w:r>
      <w:r w:rsidRPr="00477773">
        <w:rPr>
          <w:noProof w:val="0"/>
          <w:szCs w:val="24"/>
          <w:lang w:val="en-US"/>
        </w:rPr>
        <w:tab/>
      </w:r>
      <w:r w:rsidRPr="00477773">
        <w:rPr>
          <w:b/>
          <w:noProof w:val="0"/>
          <w:szCs w:val="24"/>
          <w:lang w:val="en-US"/>
        </w:rPr>
        <w:t>Semiannual Progress Report.</w:t>
      </w:r>
      <w:r w:rsidRPr="00477773">
        <w:rPr>
          <w:noProof w:val="0"/>
          <w:szCs w:val="24"/>
          <w:lang w:val="en-US"/>
        </w:rPr>
        <w:t xml:space="preserve"> The UCE will submit to the Bank, in August and February of each year, a Semiannual Progress Report (these reports are a contractual condition of the Bank funding). The Semiannual Progress Reports will describe the program’s physical and financial progress, and will summarize the oversight reports on works awarded to contractors, as well as the internal oversight reports on consulting contracts. These reports will form the basis for the PMR reports, which will report the monitoring of the Program and the progress against the performance indicators.</w:t>
      </w:r>
    </w:p>
    <w:p w:rsidR="00C05E5E" w:rsidRPr="00477773" w:rsidRDefault="00C05E5E" w:rsidP="00C05E5E">
      <w:pPr>
        <w:pStyle w:val="AutoNumpara"/>
        <w:numPr>
          <w:ilvl w:val="0"/>
          <w:numId w:val="0"/>
        </w:numPr>
        <w:ind w:left="720" w:hanging="720"/>
        <w:rPr>
          <w:noProof w:val="0"/>
          <w:szCs w:val="24"/>
          <w:lang w:val="en-US"/>
        </w:rPr>
      </w:pPr>
      <w:r w:rsidRPr="00477773">
        <w:rPr>
          <w:b/>
          <w:noProof w:val="0"/>
          <w:szCs w:val="24"/>
          <w:lang w:val="en-US"/>
        </w:rPr>
        <w:t>2.9</w:t>
      </w:r>
      <w:r w:rsidRPr="00477773">
        <w:rPr>
          <w:b/>
          <w:noProof w:val="0"/>
          <w:szCs w:val="24"/>
          <w:lang w:val="en-US"/>
        </w:rPr>
        <w:tab/>
        <w:t>Progress Monitoring Reports (PMRs).</w:t>
      </w:r>
      <w:r w:rsidRPr="00477773">
        <w:rPr>
          <w:noProof w:val="0"/>
          <w:szCs w:val="24"/>
          <w:lang w:val="en-US"/>
        </w:rPr>
        <w:t xml:space="preserve"> The monitoring results will be available when the Progress Monitoring Reports (PMR) are approved, and through the respective access-to-information mechanisms. In special cases, or when necessary, summaries of PMR reports may be disseminated in order to meet specific needs involving the communication of monitoring information.</w:t>
      </w:r>
    </w:p>
    <w:p w:rsidR="00C05E5E" w:rsidRPr="00477773" w:rsidRDefault="00C05E5E" w:rsidP="00C05E5E">
      <w:pPr>
        <w:pStyle w:val="AutoNumpara"/>
        <w:numPr>
          <w:ilvl w:val="0"/>
          <w:numId w:val="0"/>
        </w:numPr>
        <w:ind w:left="720" w:hanging="720"/>
        <w:rPr>
          <w:noProof w:val="0"/>
          <w:szCs w:val="24"/>
          <w:lang w:val="en-US"/>
        </w:rPr>
      </w:pPr>
      <w:r w:rsidRPr="00477773">
        <w:rPr>
          <w:noProof w:val="0"/>
          <w:szCs w:val="24"/>
          <w:lang w:val="en-US"/>
        </w:rPr>
        <w:t>2.10</w:t>
      </w:r>
      <w:r w:rsidRPr="00477773">
        <w:rPr>
          <w:noProof w:val="0"/>
          <w:szCs w:val="24"/>
          <w:lang w:val="en-US"/>
        </w:rPr>
        <w:tab/>
        <w:t>In addition, the following program reports will be prepared:</w:t>
      </w:r>
    </w:p>
    <w:p w:rsidR="00C05E5E" w:rsidRPr="00477773" w:rsidRDefault="00C05E5E" w:rsidP="00C05E5E">
      <w:pPr>
        <w:pStyle w:val="AutoNumpara"/>
        <w:numPr>
          <w:ilvl w:val="0"/>
          <w:numId w:val="0"/>
        </w:numPr>
        <w:ind w:left="720" w:hanging="720"/>
        <w:rPr>
          <w:noProof w:val="0"/>
          <w:szCs w:val="24"/>
          <w:lang w:val="en-US"/>
        </w:rPr>
      </w:pPr>
      <w:r w:rsidRPr="00477773">
        <w:rPr>
          <w:noProof w:val="0"/>
          <w:szCs w:val="24"/>
          <w:lang w:val="en-US"/>
        </w:rPr>
        <w:t>2.11</w:t>
      </w:r>
      <w:r w:rsidRPr="00477773">
        <w:rPr>
          <w:noProof w:val="0"/>
          <w:szCs w:val="24"/>
          <w:lang w:val="en-US"/>
        </w:rPr>
        <w:tab/>
      </w:r>
      <w:r w:rsidRPr="00477773">
        <w:rPr>
          <w:b/>
          <w:noProof w:val="0"/>
          <w:szCs w:val="24"/>
          <w:lang w:val="en-US"/>
        </w:rPr>
        <w:t>Project Completion Report (PCR)</w:t>
      </w:r>
      <w:r w:rsidR="00A8355C" w:rsidRPr="00477773">
        <w:rPr>
          <w:b/>
          <w:noProof w:val="0"/>
          <w:szCs w:val="24"/>
          <w:lang w:val="en-US"/>
        </w:rPr>
        <w:t>.</w:t>
      </w:r>
      <w:r w:rsidRPr="00477773">
        <w:rPr>
          <w:noProof w:val="0"/>
          <w:szCs w:val="24"/>
          <w:lang w:val="en-US"/>
        </w:rPr>
        <w:t xml:space="preserve"> </w:t>
      </w:r>
      <w:r w:rsidRPr="00477773">
        <w:rPr>
          <w:noProof w:val="0"/>
          <w:spacing w:val="-3"/>
          <w:szCs w:val="24"/>
          <w:lang w:val="en-US"/>
        </w:rPr>
        <w:t xml:space="preserve">Within </w:t>
      </w:r>
      <w:r w:rsidRPr="00477773">
        <w:rPr>
          <w:noProof w:val="0"/>
          <w:szCs w:val="24"/>
          <w:lang w:val="en-US"/>
        </w:rPr>
        <w:t xml:space="preserve">60 (sixty) days following the last disbursement, a report containing the final evaluation of the project will be prepared. This report will include, at minimum: (a) the financial implementation results by component; (b) the achievement of the targets set, according to the agreed outcome indicators; (c) the compliance with contractual commitments; (d) a breakdown of the cost of the works, by type of work; (d) an ex-post impact </w:t>
      </w:r>
      <w:r w:rsidRPr="00477773">
        <w:rPr>
          <w:noProof w:val="0"/>
          <w:szCs w:val="24"/>
          <w:lang w:val="en-US"/>
        </w:rPr>
        <w:lastRenderedPageBreak/>
        <w:t xml:space="preserve">evaluation, based on the model developed ex ante; (f) a discussion of lessons learned; and (d) an evaluation of the implementation of the works, as it relates to social and environmental considerations. </w:t>
      </w:r>
    </w:p>
    <w:p w:rsidR="00C05E5E" w:rsidRPr="00477773" w:rsidRDefault="00C05E5E" w:rsidP="00C05E5E">
      <w:pPr>
        <w:pStyle w:val="AutoNumpara"/>
        <w:numPr>
          <w:ilvl w:val="0"/>
          <w:numId w:val="0"/>
        </w:numPr>
        <w:ind w:left="720" w:hanging="720"/>
        <w:rPr>
          <w:noProof w:val="0"/>
          <w:szCs w:val="24"/>
          <w:lang w:val="en-US"/>
        </w:rPr>
      </w:pPr>
      <w:r w:rsidRPr="00477773">
        <w:rPr>
          <w:noProof w:val="0"/>
          <w:szCs w:val="24"/>
          <w:lang w:val="en-US"/>
        </w:rPr>
        <w:t>2.12</w:t>
      </w:r>
      <w:r w:rsidRPr="00477773">
        <w:rPr>
          <w:noProof w:val="0"/>
          <w:szCs w:val="24"/>
          <w:lang w:val="en-US"/>
        </w:rPr>
        <w:tab/>
      </w:r>
      <w:r w:rsidRPr="00477773">
        <w:rPr>
          <w:b/>
          <w:noProof w:val="0"/>
          <w:szCs w:val="24"/>
          <w:lang w:val="en-US"/>
        </w:rPr>
        <w:t>Auditing Reports.</w:t>
      </w:r>
      <w:r w:rsidRPr="00477773">
        <w:rPr>
          <w:noProof w:val="0"/>
          <w:szCs w:val="24"/>
          <w:lang w:val="en-US"/>
        </w:rPr>
        <w:t xml:space="preserve"> Program resources will be used to pay for the financial audits of the program. An annual audit of the project’s financial statements will be conducted, as will annual ex-post reviews of the justifications for the use of funds advanced by the Bank to the UCE. The audit will be performed by an independent firm acceptable to the Bank, in accordance with the terms of reference agreed with the Bank. The report on the audited annual financial statements must be submitted within 120 days after the end of the fiscal year. The report on the final audited financial statements must be submitted within 120 days after the last disbursement. The ex-post review reports must be submitted within sixty days after the end of the first half of each fiscal year.</w:t>
      </w:r>
    </w:p>
    <w:p w:rsidR="00C05E5E" w:rsidRPr="00477773" w:rsidRDefault="00C05E5E" w:rsidP="00C05E5E">
      <w:pPr>
        <w:pStyle w:val="AutoNumpara"/>
        <w:numPr>
          <w:ilvl w:val="0"/>
          <w:numId w:val="0"/>
        </w:numPr>
        <w:ind w:left="720" w:hanging="720"/>
        <w:rPr>
          <w:noProof w:val="0"/>
          <w:szCs w:val="24"/>
          <w:lang w:val="en-US"/>
        </w:rPr>
      </w:pPr>
      <w:r w:rsidRPr="00477773">
        <w:rPr>
          <w:noProof w:val="0"/>
          <w:szCs w:val="24"/>
          <w:lang w:val="en-US"/>
        </w:rPr>
        <w:t>2.13</w:t>
      </w:r>
      <w:r w:rsidRPr="00477773">
        <w:rPr>
          <w:noProof w:val="0"/>
          <w:szCs w:val="24"/>
          <w:lang w:val="en-US"/>
        </w:rPr>
        <w:tab/>
      </w:r>
      <w:r w:rsidRPr="00477773">
        <w:rPr>
          <w:b/>
          <w:noProof w:val="0"/>
          <w:szCs w:val="24"/>
          <w:lang w:val="en-US"/>
        </w:rPr>
        <w:t>Reports on Site Visits and Missions.</w:t>
      </w:r>
      <w:r w:rsidRPr="00477773">
        <w:rPr>
          <w:noProof w:val="0"/>
          <w:szCs w:val="24"/>
          <w:lang w:val="en-US"/>
        </w:rPr>
        <w:t xml:space="preserve"> The Bank will conduct on-site inspection visits on a quarterly basis, in order to monitor the progress in achieving the various planned outputs. In addition, management missions will be conducted annually in order to analyze the progress of the project and address specific issues that have been identified.</w:t>
      </w:r>
    </w:p>
    <w:p w:rsidR="00C05E5E" w:rsidRPr="00477773" w:rsidRDefault="00C05E5E" w:rsidP="00C05E5E">
      <w:pPr>
        <w:pStyle w:val="FirstHeading"/>
        <w:keepNext w:val="0"/>
        <w:widowControl w:val="0"/>
        <w:numPr>
          <w:ilvl w:val="0"/>
          <w:numId w:val="29"/>
        </w:numPr>
        <w:rPr>
          <w:szCs w:val="24"/>
          <w:lang w:val="en-US"/>
        </w:rPr>
      </w:pPr>
      <w:r w:rsidRPr="00477773">
        <w:rPr>
          <w:szCs w:val="24"/>
          <w:lang w:val="en-US"/>
        </w:rPr>
        <w:t>Coordination, Work Plan, and Budget for Monitoring</w:t>
      </w:r>
    </w:p>
    <w:p w:rsidR="00C05E5E" w:rsidRPr="00477773" w:rsidRDefault="00C05E5E" w:rsidP="00C05E5E">
      <w:pPr>
        <w:pStyle w:val="AutoNumpara"/>
        <w:numPr>
          <w:ilvl w:val="0"/>
          <w:numId w:val="0"/>
        </w:numPr>
        <w:ind w:left="720" w:hanging="720"/>
        <w:rPr>
          <w:noProof w:val="0"/>
          <w:szCs w:val="24"/>
          <w:lang w:val="en-US"/>
        </w:rPr>
      </w:pPr>
      <w:r w:rsidRPr="00477773">
        <w:rPr>
          <w:noProof w:val="0"/>
          <w:szCs w:val="24"/>
          <w:lang w:val="en-US"/>
        </w:rPr>
        <w:t>2.14</w:t>
      </w:r>
      <w:r w:rsidRPr="00477773">
        <w:rPr>
          <w:noProof w:val="0"/>
          <w:szCs w:val="24"/>
          <w:lang w:val="en-US"/>
        </w:rPr>
        <w:tab/>
        <w:t xml:space="preserve">The UCE will track and monitor the program’s implementation and results, from the time when the program becomes eligible until it is completed, which is expected to be in </w:t>
      </w:r>
      <w:r w:rsidR="00CB01A1" w:rsidRPr="00477773">
        <w:rPr>
          <w:noProof w:val="0"/>
          <w:szCs w:val="24"/>
          <w:lang w:val="en-US"/>
        </w:rPr>
        <w:t>2020</w:t>
      </w:r>
      <w:r w:rsidRPr="00477773">
        <w:rPr>
          <w:noProof w:val="0"/>
          <w:szCs w:val="24"/>
          <w:lang w:val="en-US"/>
        </w:rPr>
        <w:t>.</w:t>
      </w:r>
    </w:p>
    <w:p w:rsidR="00C05E5E" w:rsidRPr="00477773" w:rsidRDefault="00C05E5E" w:rsidP="00C05E5E">
      <w:pPr>
        <w:pStyle w:val="AutoNumpara"/>
        <w:numPr>
          <w:ilvl w:val="0"/>
          <w:numId w:val="0"/>
        </w:numPr>
        <w:ind w:left="720" w:hanging="720"/>
        <w:rPr>
          <w:noProof w:val="0"/>
          <w:sz w:val="32"/>
          <w:szCs w:val="32"/>
          <w:lang w:val="en-US"/>
        </w:rPr>
      </w:pPr>
      <w:r w:rsidRPr="00477773">
        <w:rPr>
          <w:noProof w:val="0"/>
          <w:szCs w:val="24"/>
          <w:lang w:val="en-US"/>
        </w:rPr>
        <w:t>2.15</w:t>
      </w:r>
      <w:r w:rsidRPr="00477773">
        <w:rPr>
          <w:noProof w:val="0"/>
          <w:szCs w:val="24"/>
          <w:lang w:val="en-US"/>
        </w:rPr>
        <w:tab/>
      </w:r>
      <w:r w:rsidR="009000A2" w:rsidRPr="00477773">
        <w:rPr>
          <w:noProof w:val="0"/>
          <w:szCs w:val="24"/>
          <w:lang w:val="en-US"/>
        </w:rPr>
        <w:t>Full</w:t>
      </w:r>
      <w:r w:rsidRPr="00477773">
        <w:rPr>
          <w:noProof w:val="0"/>
          <w:szCs w:val="24"/>
          <w:lang w:val="en-US"/>
        </w:rPr>
        <w:t xml:space="preserve"> cost</w:t>
      </w:r>
      <w:r w:rsidR="009000A2" w:rsidRPr="00477773">
        <w:rPr>
          <w:noProof w:val="0"/>
          <w:szCs w:val="24"/>
          <w:lang w:val="en-US"/>
        </w:rPr>
        <w:t>s</w:t>
      </w:r>
      <w:r w:rsidRPr="00477773">
        <w:rPr>
          <w:noProof w:val="0"/>
          <w:szCs w:val="24"/>
          <w:lang w:val="en-US"/>
        </w:rPr>
        <w:t xml:space="preserve"> of the project monitoring activities</w:t>
      </w:r>
      <w:r w:rsidR="009000A2" w:rsidRPr="00477773">
        <w:rPr>
          <w:noProof w:val="0"/>
          <w:szCs w:val="24"/>
          <w:lang w:val="en-US"/>
        </w:rPr>
        <w:t xml:space="preserve"> will be covered with resources of the grant</w:t>
      </w:r>
      <w:r w:rsidRPr="00477773">
        <w:rPr>
          <w:noProof w:val="0"/>
          <w:szCs w:val="24"/>
          <w:lang w:val="en-US"/>
        </w:rPr>
        <w:t>, including: i) functioning of the UCE, which is directly responsible for monitoring the project; ii) oversight contracts; iii) audits; iv) site visits and management missions; and v) engaging consultants to perform the monitoring.</w:t>
      </w:r>
      <w:r w:rsidR="00F742F3" w:rsidRPr="00477773">
        <w:rPr>
          <w:noProof w:val="0"/>
          <w:szCs w:val="24"/>
          <w:lang w:val="en-US"/>
        </w:rPr>
        <w:t xml:space="preserve"> </w:t>
      </w:r>
    </w:p>
    <w:p w:rsidR="00C05E5E" w:rsidRPr="00477773" w:rsidRDefault="00C05E5E" w:rsidP="00C05E5E">
      <w:pPr>
        <w:pStyle w:val="AutoNumpara"/>
        <w:numPr>
          <w:ilvl w:val="0"/>
          <w:numId w:val="0"/>
        </w:numPr>
        <w:ind w:left="720" w:hanging="720"/>
        <w:rPr>
          <w:noProof w:val="0"/>
          <w:szCs w:val="24"/>
          <w:lang w:val="en-US"/>
        </w:rPr>
      </w:pPr>
      <w:r w:rsidRPr="00477773">
        <w:rPr>
          <w:noProof w:val="0"/>
          <w:szCs w:val="24"/>
          <w:lang w:val="en-US"/>
        </w:rPr>
        <w:t>2.16</w:t>
      </w:r>
      <w:r w:rsidRPr="00477773">
        <w:rPr>
          <w:noProof w:val="0"/>
          <w:szCs w:val="24"/>
          <w:lang w:val="en-US"/>
        </w:rPr>
        <w:tab/>
        <w:t>The monitoring will consist of verifying whether activities are carried out as expected, and whether the specific objectives have been achieved in accordance with the Results Matrix. The monitoring will focus on, among other things, confirming the physical progress of the work—i.e., whether the work originally planned has been completed within the expected timeframes, and whether the work complies with the outputs and objectives originally proposed.</w:t>
      </w:r>
    </w:p>
    <w:p w:rsidR="00C05E5E" w:rsidRPr="00477773" w:rsidRDefault="00C05E5E" w:rsidP="00C05E5E">
      <w:pPr>
        <w:pStyle w:val="AutoNumpara"/>
        <w:numPr>
          <w:ilvl w:val="0"/>
          <w:numId w:val="0"/>
        </w:numPr>
        <w:ind w:left="720" w:hanging="720"/>
        <w:rPr>
          <w:noProof w:val="0"/>
          <w:szCs w:val="24"/>
          <w:lang w:val="en-US"/>
        </w:rPr>
      </w:pPr>
      <w:r w:rsidRPr="00477773">
        <w:rPr>
          <w:noProof w:val="0"/>
          <w:szCs w:val="24"/>
          <w:lang w:val="en-US"/>
        </w:rPr>
        <w:t>2.17</w:t>
      </w:r>
      <w:r w:rsidRPr="00477773">
        <w:rPr>
          <w:noProof w:val="0"/>
          <w:szCs w:val="24"/>
          <w:lang w:val="en-US"/>
        </w:rPr>
        <w:tab/>
        <w:t xml:space="preserve">All of the indicators will be verified directly based on the reports from the supervision of works, which will be submitted </w:t>
      </w:r>
      <w:r w:rsidR="00E43867">
        <w:rPr>
          <w:noProof w:val="0"/>
          <w:szCs w:val="24"/>
          <w:lang w:val="en-US"/>
        </w:rPr>
        <w:t xml:space="preserve">by the specialized firm </w:t>
      </w:r>
      <w:r w:rsidRPr="00477773">
        <w:rPr>
          <w:noProof w:val="0"/>
          <w:szCs w:val="24"/>
          <w:lang w:val="en-US"/>
        </w:rPr>
        <w:t xml:space="preserve">to the UCE on a monthly basis. </w:t>
      </w:r>
      <w:r w:rsidR="00E43867">
        <w:rPr>
          <w:noProof w:val="0"/>
          <w:szCs w:val="24"/>
          <w:lang w:val="en-US"/>
        </w:rPr>
        <w:t>In turn, t</w:t>
      </w:r>
      <w:r w:rsidRPr="00477773">
        <w:rPr>
          <w:noProof w:val="0"/>
          <w:szCs w:val="24"/>
          <w:lang w:val="en-US"/>
        </w:rPr>
        <w:t xml:space="preserve">he UCE will prepare and submit to the Bank </w:t>
      </w:r>
      <w:r w:rsidR="00E43867" w:rsidRPr="00477773">
        <w:rPr>
          <w:noProof w:val="0"/>
          <w:szCs w:val="24"/>
          <w:lang w:val="en-US"/>
        </w:rPr>
        <w:t>Semiannual Progress Reports</w:t>
      </w:r>
      <w:r w:rsidR="00E43867">
        <w:rPr>
          <w:noProof w:val="0"/>
          <w:szCs w:val="24"/>
          <w:lang w:val="en-US"/>
        </w:rPr>
        <w:t xml:space="preserve"> (</w:t>
      </w:r>
      <w:r w:rsidR="00E43867" w:rsidRPr="00E43867">
        <w:rPr>
          <w:lang w:val="en-US"/>
        </w:rPr>
        <w:t>¶2.</w:t>
      </w:r>
      <w:r w:rsidR="00E43867">
        <w:rPr>
          <w:lang w:val="en-US"/>
        </w:rPr>
        <w:t>8)</w:t>
      </w:r>
      <w:r w:rsidRPr="00477773">
        <w:rPr>
          <w:noProof w:val="0"/>
          <w:szCs w:val="24"/>
          <w:lang w:val="en-US"/>
        </w:rPr>
        <w:t>, which will include a summary of the oversight reports on works awarded to contractors, as well as the internal oversight reports on consulting contracts. The UCE will be responsible, firstly, for carrying out the Program monitoring activities in accordance with the framework, scope, and responsibilities described above.</w:t>
      </w:r>
    </w:p>
    <w:p w:rsidR="00C05E5E" w:rsidRPr="00477773" w:rsidRDefault="00C05E5E" w:rsidP="00C05E5E">
      <w:pPr>
        <w:pStyle w:val="AutoNumpara"/>
        <w:numPr>
          <w:ilvl w:val="0"/>
          <w:numId w:val="0"/>
        </w:numPr>
        <w:ind w:left="720" w:hanging="720"/>
        <w:rPr>
          <w:noProof w:val="0"/>
          <w:szCs w:val="24"/>
          <w:lang w:val="en-US"/>
        </w:rPr>
      </w:pPr>
      <w:r w:rsidRPr="00477773">
        <w:rPr>
          <w:noProof w:val="0"/>
          <w:szCs w:val="24"/>
          <w:lang w:val="en-US"/>
        </w:rPr>
        <w:t>2.18</w:t>
      </w:r>
      <w:r w:rsidRPr="00477773">
        <w:rPr>
          <w:noProof w:val="0"/>
          <w:szCs w:val="24"/>
          <w:lang w:val="en-US"/>
        </w:rPr>
        <w:tab/>
        <w:t xml:space="preserve">The UCE will verify the progress and impact of the program activities. To this end, it will: (i) gather periodic information about physical progress (activities) and financial progress (funds available and invested); and (ii) maintain, in a current, </w:t>
      </w:r>
      <w:r w:rsidRPr="00477773">
        <w:rPr>
          <w:noProof w:val="0"/>
          <w:szCs w:val="24"/>
          <w:lang w:val="en-US"/>
        </w:rPr>
        <w:lastRenderedPageBreak/>
        <w:t>accessible, and relevant form, information about the performance of project activities and about project resources. The IDB, for its part, through the Project Leader and Team, is responsible for coordinating and ensuring that the monitoring plan is of the required technical quality and adheres to the required timeframe. To this end, the IDB will hold periodic meetings with the parties responsible for implementing this plan and, if necessary, it will request special reports or presentations of results. The Program will be tracked continuously, from the time when it becomes eligible until it is completed, which is expected to be in 2018.</w:t>
      </w:r>
    </w:p>
    <w:p w:rsidR="00C05E5E" w:rsidRPr="00477773" w:rsidRDefault="00C05E5E" w:rsidP="00C05E5E">
      <w:pPr>
        <w:pStyle w:val="AutoNumpara"/>
        <w:numPr>
          <w:ilvl w:val="0"/>
          <w:numId w:val="0"/>
        </w:numPr>
        <w:ind w:left="720" w:hanging="720"/>
        <w:rPr>
          <w:noProof w:val="0"/>
          <w:szCs w:val="24"/>
          <w:lang w:val="en-US"/>
        </w:rPr>
      </w:pPr>
      <w:r w:rsidRPr="00477773">
        <w:rPr>
          <w:noProof w:val="0"/>
          <w:szCs w:val="24"/>
          <w:lang w:val="en-US"/>
        </w:rPr>
        <w:t>2.20</w:t>
      </w:r>
      <w:r w:rsidRPr="00477773">
        <w:rPr>
          <w:noProof w:val="0"/>
          <w:szCs w:val="24"/>
          <w:lang w:val="en-US"/>
        </w:rPr>
        <w:tab/>
        <w:t>The financing for monitoring of the Program is ensured by the financing from the Bank.</w:t>
      </w:r>
    </w:p>
    <w:p w:rsidR="00C05E5E" w:rsidRPr="00477773" w:rsidRDefault="00C05E5E" w:rsidP="00C05E5E">
      <w:pPr>
        <w:pStyle w:val="AutoNumpara"/>
        <w:numPr>
          <w:ilvl w:val="0"/>
          <w:numId w:val="0"/>
        </w:numPr>
        <w:ind w:left="720" w:hanging="720"/>
        <w:rPr>
          <w:noProof w:val="0"/>
          <w:szCs w:val="24"/>
          <w:lang w:val="en-US"/>
        </w:rPr>
        <w:sectPr w:rsidR="00C05E5E" w:rsidRPr="00477773">
          <w:pgSz w:w="12240" w:h="15840"/>
          <w:pgMar w:top="1440" w:right="1800" w:bottom="1440" w:left="1800" w:header="720" w:footer="720" w:gutter="0"/>
          <w:cols w:space="720"/>
          <w:docGrid w:linePitch="360"/>
        </w:sectPr>
      </w:pPr>
      <w:r w:rsidRPr="00477773">
        <w:rPr>
          <w:noProof w:val="0"/>
          <w:szCs w:val="24"/>
          <w:lang w:val="en-US"/>
        </w:rPr>
        <w:t>2.21</w:t>
      </w:r>
      <w:r w:rsidRPr="00477773">
        <w:rPr>
          <w:noProof w:val="0"/>
          <w:szCs w:val="24"/>
          <w:lang w:val="en-US"/>
        </w:rPr>
        <w:tab/>
        <w:t>Table 2 below summarizes the various project monitoring activities that are expected to be performed; it also summarizes the budget for engaging consulting services and for the work of the UCE and the Bank. The UCE and the Bank will work together to ensure that these activities are carried out in accordance with this budget.</w:t>
      </w:r>
    </w:p>
    <w:p w:rsidR="00C05E5E" w:rsidRPr="00477773" w:rsidRDefault="00C05E5E" w:rsidP="00C05E5E">
      <w:pPr>
        <w:pStyle w:val="AutoNumpara"/>
        <w:numPr>
          <w:ilvl w:val="0"/>
          <w:numId w:val="0"/>
        </w:numPr>
        <w:ind w:left="720" w:hanging="720"/>
        <w:rPr>
          <w:noProof w:val="0"/>
          <w:szCs w:val="24"/>
          <w:lang w:val="en-US"/>
        </w:rPr>
      </w:pPr>
    </w:p>
    <w:p w:rsidR="00C05E5E" w:rsidRPr="00477773" w:rsidRDefault="00C05E5E" w:rsidP="00C05E5E">
      <w:pPr>
        <w:pStyle w:val="AutoNumpara"/>
        <w:numPr>
          <w:ilvl w:val="0"/>
          <w:numId w:val="0"/>
        </w:numPr>
        <w:spacing w:before="360"/>
        <w:ind w:left="720"/>
        <w:jc w:val="center"/>
        <w:rPr>
          <w:noProof w:val="0"/>
          <w:szCs w:val="24"/>
          <w:lang w:val="en-US"/>
        </w:rPr>
      </w:pPr>
      <w:r w:rsidRPr="00477773">
        <w:rPr>
          <w:b/>
          <w:noProof w:val="0"/>
          <w:sz w:val="22"/>
          <w:szCs w:val="24"/>
          <w:lang w:val="en-US"/>
        </w:rPr>
        <w:t>Table 2: Summary of Monitoring Activities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2"/>
        <w:gridCol w:w="3210"/>
        <w:gridCol w:w="1569"/>
        <w:gridCol w:w="2247"/>
      </w:tblGrid>
      <w:tr w:rsidR="00C05E5E" w:rsidRPr="00477773" w:rsidTr="00AF4910">
        <w:tc>
          <w:tcPr>
            <w:tcW w:w="1722" w:type="dxa"/>
            <w:shd w:val="clear" w:color="auto" w:fill="D9D9D9"/>
          </w:tcPr>
          <w:p w:rsidR="00C05E5E" w:rsidRPr="00477773" w:rsidRDefault="00C05E5E" w:rsidP="00AF4910">
            <w:pPr>
              <w:spacing w:before="120" w:after="120"/>
              <w:jc w:val="center"/>
              <w:rPr>
                <w:szCs w:val="24"/>
                <w:lang w:val="en-US"/>
              </w:rPr>
            </w:pPr>
            <w:r w:rsidRPr="00477773">
              <w:rPr>
                <w:b/>
                <w:sz w:val="22"/>
                <w:szCs w:val="24"/>
                <w:lang w:val="en-US"/>
              </w:rPr>
              <w:t>Entity</w:t>
            </w:r>
          </w:p>
        </w:tc>
        <w:tc>
          <w:tcPr>
            <w:tcW w:w="3210" w:type="dxa"/>
            <w:shd w:val="clear" w:color="auto" w:fill="D9D9D9"/>
          </w:tcPr>
          <w:p w:rsidR="00C05E5E" w:rsidRPr="00477773" w:rsidRDefault="00C05E5E" w:rsidP="00AF4910">
            <w:pPr>
              <w:spacing w:before="120" w:after="120"/>
              <w:jc w:val="center"/>
              <w:rPr>
                <w:szCs w:val="24"/>
                <w:lang w:val="en-US"/>
              </w:rPr>
            </w:pPr>
            <w:r w:rsidRPr="00477773">
              <w:rPr>
                <w:b/>
                <w:sz w:val="22"/>
                <w:szCs w:val="24"/>
                <w:lang w:val="en-US"/>
              </w:rPr>
              <w:t>Responsibilities</w:t>
            </w:r>
          </w:p>
        </w:tc>
        <w:tc>
          <w:tcPr>
            <w:tcW w:w="1569" w:type="dxa"/>
            <w:shd w:val="clear" w:color="auto" w:fill="D9D9D9"/>
          </w:tcPr>
          <w:p w:rsidR="00C05E5E" w:rsidRPr="00477773" w:rsidRDefault="00C05E5E" w:rsidP="00AF4910">
            <w:pPr>
              <w:spacing w:before="120" w:after="120"/>
              <w:jc w:val="center"/>
              <w:rPr>
                <w:szCs w:val="24"/>
                <w:lang w:val="en-US"/>
              </w:rPr>
            </w:pPr>
            <w:r w:rsidRPr="00477773">
              <w:rPr>
                <w:b/>
                <w:sz w:val="22"/>
                <w:szCs w:val="24"/>
                <w:lang w:val="en-US"/>
              </w:rPr>
              <w:t>Frequency</w:t>
            </w:r>
          </w:p>
        </w:tc>
        <w:tc>
          <w:tcPr>
            <w:tcW w:w="2247" w:type="dxa"/>
            <w:shd w:val="clear" w:color="auto" w:fill="D9D9D9"/>
          </w:tcPr>
          <w:p w:rsidR="00C05E5E" w:rsidRPr="00477773" w:rsidRDefault="00C05E5E" w:rsidP="00AF4910">
            <w:pPr>
              <w:spacing w:before="120" w:after="120"/>
              <w:jc w:val="center"/>
              <w:rPr>
                <w:szCs w:val="24"/>
                <w:lang w:val="en-US"/>
              </w:rPr>
            </w:pPr>
            <w:r w:rsidRPr="00477773">
              <w:rPr>
                <w:b/>
                <w:sz w:val="22"/>
                <w:szCs w:val="24"/>
                <w:lang w:val="en-US"/>
              </w:rPr>
              <w:t>Cost</w:t>
            </w:r>
          </w:p>
        </w:tc>
      </w:tr>
      <w:tr w:rsidR="00C05E5E" w:rsidRPr="00E03025" w:rsidTr="00AF4910">
        <w:trPr>
          <w:trHeight w:val="1340"/>
        </w:trPr>
        <w:tc>
          <w:tcPr>
            <w:tcW w:w="1722" w:type="dxa"/>
            <w:vMerge w:val="restart"/>
            <w:vAlign w:val="center"/>
          </w:tcPr>
          <w:p w:rsidR="00C05E5E" w:rsidRPr="00477773" w:rsidRDefault="00C05E5E" w:rsidP="00AF4910">
            <w:pPr>
              <w:pStyle w:val="Paragraph"/>
              <w:widowControl w:val="0"/>
              <w:numPr>
                <w:ilvl w:val="0"/>
                <w:numId w:val="0"/>
              </w:numPr>
              <w:jc w:val="left"/>
              <w:rPr>
                <w:szCs w:val="24"/>
                <w:lang w:val="en-US"/>
              </w:rPr>
            </w:pPr>
            <w:r w:rsidRPr="00477773">
              <w:rPr>
                <w:sz w:val="22"/>
                <w:szCs w:val="24"/>
                <w:lang w:val="en-US"/>
              </w:rPr>
              <w:t>UCE</w:t>
            </w:r>
          </w:p>
        </w:tc>
        <w:tc>
          <w:tcPr>
            <w:tcW w:w="3210"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Discuss and confirm progress reports and, when applicable, propose corrective actions for review by the Bank. Conduct inspection visits of each project.</w:t>
            </w:r>
          </w:p>
        </w:tc>
        <w:tc>
          <w:tcPr>
            <w:tcW w:w="1569"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Semiannually</w:t>
            </w:r>
          </w:p>
        </w:tc>
        <w:tc>
          <w:tcPr>
            <w:tcW w:w="2247"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3 people x 8 days/year x 5 years x US$300 = US$36,000</w:t>
            </w:r>
          </w:p>
        </w:tc>
      </w:tr>
      <w:tr w:rsidR="00C05E5E" w:rsidRPr="00E03025" w:rsidTr="00AF4910">
        <w:trPr>
          <w:trHeight w:val="800"/>
        </w:trPr>
        <w:tc>
          <w:tcPr>
            <w:tcW w:w="1722" w:type="dxa"/>
            <w:vMerge/>
          </w:tcPr>
          <w:p w:rsidR="00C05E5E" w:rsidRPr="00477773" w:rsidRDefault="00C05E5E" w:rsidP="00AF4910">
            <w:pPr>
              <w:pStyle w:val="Paragraph"/>
              <w:widowControl w:val="0"/>
              <w:numPr>
                <w:ilvl w:val="0"/>
                <w:numId w:val="0"/>
              </w:numPr>
              <w:rPr>
                <w:sz w:val="22"/>
                <w:szCs w:val="24"/>
                <w:lang w:val="en-US"/>
              </w:rPr>
            </w:pPr>
          </w:p>
        </w:tc>
        <w:tc>
          <w:tcPr>
            <w:tcW w:w="3210" w:type="dxa"/>
            <w:tcMar>
              <w:top w:w="43" w:type="dxa"/>
              <w:left w:w="115" w:type="dxa"/>
              <w:bottom w:w="43" w:type="dxa"/>
              <w:right w:w="115" w:type="dxa"/>
            </w:tcMar>
            <w:vAlign w:val="center"/>
          </w:tcPr>
          <w:p w:rsidR="00C05E5E" w:rsidRPr="00477773" w:rsidRDefault="00C05E5E" w:rsidP="00CB01A1">
            <w:pPr>
              <w:rPr>
                <w:szCs w:val="24"/>
                <w:lang w:val="en-US"/>
              </w:rPr>
            </w:pPr>
            <w:r w:rsidRPr="00477773">
              <w:rPr>
                <w:color w:val="000000"/>
                <w:sz w:val="20"/>
                <w:szCs w:val="24"/>
                <w:lang w:val="en-US"/>
              </w:rPr>
              <w:t xml:space="preserve">Prepare the </w:t>
            </w:r>
            <w:proofErr w:type="spellStart"/>
            <w:r w:rsidR="00CB01A1" w:rsidRPr="00477773">
              <w:rPr>
                <w:color w:val="000000"/>
                <w:sz w:val="20"/>
                <w:szCs w:val="24"/>
                <w:lang w:val="en-US"/>
              </w:rPr>
              <w:t>Pluriannual</w:t>
            </w:r>
            <w:proofErr w:type="spellEnd"/>
            <w:r w:rsidR="00CB01A1" w:rsidRPr="00477773">
              <w:rPr>
                <w:color w:val="000000"/>
                <w:sz w:val="20"/>
                <w:szCs w:val="24"/>
                <w:lang w:val="en-US"/>
              </w:rPr>
              <w:t xml:space="preserve"> Execution </w:t>
            </w:r>
            <w:r w:rsidRPr="00477773">
              <w:rPr>
                <w:color w:val="000000"/>
                <w:sz w:val="20"/>
                <w:szCs w:val="24"/>
                <w:lang w:val="en-US"/>
              </w:rPr>
              <w:t>Plans (P</w:t>
            </w:r>
            <w:r w:rsidR="00CB01A1" w:rsidRPr="00477773">
              <w:rPr>
                <w:color w:val="000000"/>
                <w:sz w:val="20"/>
                <w:szCs w:val="24"/>
                <w:lang w:val="en-US"/>
              </w:rPr>
              <w:t>EP</w:t>
            </w:r>
            <w:r w:rsidRPr="00477773">
              <w:rPr>
                <w:color w:val="000000"/>
                <w:sz w:val="20"/>
                <w:szCs w:val="24"/>
                <w:lang w:val="en-US"/>
              </w:rPr>
              <w:t>s) and Procurement Plans (PPs) and submit them to the Bank.</w:t>
            </w:r>
          </w:p>
        </w:tc>
        <w:tc>
          <w:tcPr>
            <w:tcW w:w="1569"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Annually or as necessary</w:t>
            </w:r>
          </w:p>
        </w:tc>
        <w:tc>
          <w:tcPr>
            <w:tcW w:w="2247"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 xml:space="preserve">2 people x 4 days/year x 5 years x US$300 = US$12,000 </w:t>
            </w:r>
          </w:p>
        </w:tc>
      </w:tr>
      <w:tr w:rsidR="00C05E5E" w:rsidRPr="00E03025" w:rsidTr="00AF4910">
        <w:tc>
          <w:tcPr>
            <w:tcW w:w="1722" w:type="dxa"/>
            <w:vMerge/>
          </w:tcPr>
          <w:p w:rsidR="00C05E5E" w:rsidRPr="00477773" w:rsidRDefault="00C05E5E" w:rsidP="00AF4910">
            <w:pPr>
              <w:pStyle w:val="Paragraph"/>
              <w:widowControl w:val="0"/>
              <w:numPr>
                <w:ilvl w:val="0"/>
                <w:numId w:val="0"/>
              </w:numPr>
              <w:rPr>
                <w:sz w:val="22"/>
                <w:szCs w:val="24"/>
                <w:lang w:val="en-US"/>
              </w:rPr>
            </w:pPr>
          </w:p>
        </w:tc>
        <w:tc>
          <w:tcPr>
            <w:tcW w:w="3210"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Monitoring of the Program Results Matrix.</w:t>
            </w:r>
          </w:p>
        </w:tc>
        <w:tc>
          <w:tcPr>
            <w:tcW w:w="1569"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Semiannually</w:t>
            </w:r>
          </w:p>
        </w:tc>
        <w:tc>
          <w:tcPr>
            <w:tcW w:w="2247"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1 person x 16 days x US$300 = US$4,800</w:t>
            </w:r>
          </w:p>
        </w:tc>
      </w:tr>
      <w:tr w:rsidR="00C05E5E" w:rsidRPr="00E03025" w:rsidTr="00AF4910">
        <w:tc>
          <w:tcPr>
            <w:tcW w:w="1722" w:type="dxa"/>
            <w:vMerge/>
          </w:tcPr>
          <w:p w:rsidR="00C05E5E" w:rsidRPr="00477773" w:rsidRDefault="00C05E5E" w:rsidP="00AF4910">
            <w:pPr>
              <w:pStyle w:val="Paragraph"/>
              <w:widowControl w:val="0"/>
              <w:numPr>
                <w:ilvl w:val="0"/>
                <w:numId w:val="0"/>
              </w:numPr>
              <w:rPr>
                <w:sz w:val="22"/>
                <w:szCs w:val="24"/>
                <w:lang w:val="en-US"/>
              </w:rPr>
            </w:pPr>
          </w:p>
        </w:tc>
        <w:tc>
          <w:tcPr>
            <w:tcW w:w="3210"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Social and environmental monitoring of the program.</w:t>
            </w:r>
          </w:p>
        </w:tc>
        <w:tc>
          <w:tcPr>
            <w:tcW w:w="1569"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Quarterly</w:t>
            </w:r>
          </w:p>
        </w:tc>
        <w:tc>
          <w:tcPr>
            <w:tcW w:w="2247"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2 people x 8 days/year x 5 years x US$300= US$24,000</w:t>
            </w:r>
          </w:p>
        </w:tc>
      </w:tr>
      <w:tr w:rsidR="00C05E5E" w:rsidRPr="00E03025" w:rsidTr="00AF4910">
        <w:tc>
          <w:tcPr>
            <w:tcW w:w="1722" w:type="dxa"/>
            <w:vMerge/>
          </w:tcPr>
          <w:p w:rsidR="00C05E5E" w:rsidRPr="00477773" w:rsidRDefault="00C05E5E" w:rsidP="00AF4910">
            <w:pPr>
              <w:pStyle w:val="Paragraph"/>
              <w:widowControl w:val="0"/>
              <w:numPr>
                <w:ilvl w:val="0"/>
                <w:numId w:val="0"/>
              </w:numPr>
              <w:rPr>
                <w:sz w:val="22"/>
                <w:szCs w:val="24"/>
                <w:lang w:val="en-US"/>
              </w:rPr>
            </w:pPr>
          </w:p>
        </w:tc>
        <w:tc>
          <w:tcPr>
            <w:tcW w:w="3210"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Preparation of semiannual reports.</w:t>
            </w:r>
          </w:p>
        </w:tc>
        <w:tc>
          <w:tcPr>
            <w:tcW w:w="1569"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Semiannually</w:t>
            </w:r>
          </w:p>
        </w:tc>
        <w:tc>
          <w:tcPr>
            <w:tcW w:w="2247"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2 people x 4 days/year x 5 years x US$300 = US$12,000</w:t>
            </w:r>
          </w:p>
        </w:tc>
      </w:tr>
      <w:tr w:rsidR="00C05E5E" w:rsidRPr="00E03025" w:rsidTr="00AF4910">
        <w:tc>
          <w:tcPr>
            <w:tcW w:w="1722" w:type="dxa"/>
            <w:vMerge/>
          </w:tcPr>
          <w:p w:rsidR="00C05E5E" w:rsidRPr="00477773" w:rsidRDefault="00C05E5E" w:rsidP="00AF4910">
            <w:pPr>
              <w:pStyle w:val="Paragraph"/>
              <w:widowControl w:val="0"/>
              <w:numPr>
                <w:ilvl w:val="0"/>
                <w:numId w:val="0"/>
              </w:numPr>
              <w:rPr>
                <w:sz w:val="22"/>
                <w:szCs w:val="24"/>
                <w:lang w:val="en-US"/>
              </w:rPr>
            </w:pPr>
          </w:p>
        </w:tc>
        <w:tc>
          <w:tcPr>
            <w:tcW w:w="3210"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Preparation of the PCR report.</w:t>
            </w:r>
          </w:p>
        </w:tc>
        <w:tc>
          <w:tcPr>
            <w:tcW w:w="1569"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Once</w:t>
            </w:r>
          </w:p>
        </w:tc>
        <w:tc>
          <w:tcPr>
            <w:tcW w:w="2247"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1 person x 10 days x US$300 = US$3,000</w:t>
            </w:r>
          </w:p>
        </w:tc>
      </w:tr>
      <w:tr w:rsidR="00C05E5E" w:rsidRPr="00E03025" w:rsidTr="00AF4910">
        <w:tc>
          <w:tcPr>
            <w:tcW w:w="1722" w:type="dxa"/>
            <w:vMerge/>
          </w:tcPr>
          <w:p w:rsidR="00C05E5E" w:rsidRPr="00477773" w:rsidRDefault="00C05E5E" w:rsidP="00AF4910">
            <w:pPr>
              <w:pStyle w:val="Paragraph"/>
              <w:widowControl w:val="0"/>
              <w:numPr>
                <w:ilvl w:val="0"/>
                <w:numId w:val="0"/>
              </w:numPr>
              <w:rPr>
                <w:sz w:val="22"/>
                <w:szCs w:val="24"/>
                <w:lang w:val="en-US"/>
              </w:rPr>
            </w:pPr>
          </w:p>
        </w:tc>
        <w:tc>
          <w:tcPr>
            <w:tcW w:w="3210"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Prepare financial and legal information for the project, or any other kind of information required by the Bank about the Program.</w:t>
            </w:r>
          </w:p>
        </w:tc>
        <w:tc>
          <w:tcPr>
            <w:tcW w:w="1569"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Monthly</w:t>
            </w:r>
          </w:p>
        </w:tc>
        <w:tc>
          <w:tcPr>
            <w:tcW w:w="2247"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1 person x 4 days/year x 5 years x US$300=US$6,000</w:t>
            </w:r>
          </w:p>
        </w:tc>
      </w:tr>
      <w:tr w:rsidR="00C05E5E" w:rsidRPr="00E03025" w:rsidTr="00AF4910">
        <w:tc>
          <w:tcPr>
            <w:tcW w:w="1722" w:type="dxa"/>
            <w:vMerge/>
          </w:tcPr>
          <w:p w:rsidR="00C05E5E" w:rsidRPr="00477773" w:rsidRDefault="00C05E5E" w:rsidP="00AF4910">
            <w:pPr>
              <w:pStyle w:val="Paragraph"/>
              <w:widowControl w:val="0"/>
              <w:numPr>
                <w:ilvl w:val="0"/>
                <w:numId w:val="0"/>
              </w:numPr>
              <w:rPr>
                <w:sz w:val="22"/>
                <w:szCs w:val="24"/>
                <w:lang w:val="en-US"/>
              </w:rPr>
            </w:pPr>
          </w:p>
        </w:tc>
        <w:tc>
          <w:tcPr>
            <w:tcW w:w="3210"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Create, maintain, and update the Program database, particularly in relation to the indicators. Provide appropriate monitoring of the Project and, in the event of project delays due to external factors affecting the Program, propose corrective measures.</w:t>
            </w:r>
          </w:p>
        </w:tc>
        <w:tc>
          <w:tcPr>
            <w:tcW w:w="1569"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Weekly</w:t>
            </w:r>
          </w:p>
        </w:tc>
        <w:tc>
          <w:tcPr>
            <w:tcW w:w="2247"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1 person x 8 days/year x 5 years x US$250 = US$10,000</w:t>
            </w:r>
          </w:p>
        </w:tc>
      </w:tr>
      <w:tr w:rsidR="00C05E5E" w:rsidRPr="00E03025" w:rsidTr="00AF4910">
        <w:tc>
          <w:tcPr>
            <w:tcW w:w="1722" w:type="dxa"/>
            <w:vMerge/>
          </w:tcPr>
          <w:p w:rsidR="00C05E5E" w:rsidRPr="00477773" w:rsidRDefault="00C05E5E" w:rsidP="00AF4910">
            <w:pPr>
              <w:pStyle w:val="Paragraph"/>
              <w:widowControl w:val="0"/>
              <w:numPr>
                <w:ilvl w:val="0"/>
                <w:numId w:val="0"/>
              </w:numPr>
              <w:rPr>
                <w:sz w:val="22"/>
                <w:szCs w:val="24"/>
                <w:lang w:val="en-US"/>
              </w:rPr>
            </w:pPr>
          </w:p>
        </w:tc>
        <w:tc>
          <w:tcPr>
            <w:tcW w:w="3210"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Provide support for internal meetings related to the monitoring of the Program, and provide support for the Bank’s monitoring missions.</w:t>
            </w:r>
          </w:p>
        </w:tc>
        <w:tc>
          <w:tcPr>
            <w:tcW w:w="1569"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Potential</w:t>
            </w:r>
          </w:p>
        </w:tc>
        <w:tc>
          <w:tcPr>
            <w:tcW w:w="2247"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1 person x 32 days x US$250=US$8,000</w:t>
            </w:r>
          </w:p>
        </w:tc>
      </w:tr>
      <w:tr w:rsidR="00C05E5E" w:rsidRPr="00E03025" w:rsidTr="00AF4910">
        <w:tc>
          <w:tcPr>
            <w:tcW w:w="1722" w:type="dxa"/>
            <w:vMerge w:val="restart"/>
            <w:vAlign w:val="center"/>
          </w:tcPr>
          <w:p w:rsidR="00C05E5E" w:rsidRPr="00477773" w:rsidRDefault="00C05E5E" w:rsidP="00AF4910">
            <w:pPr>
              <w:pStyle w:val="Paragraph"/>
              <w:widowControl w:val="0"/>
              <w:numPr>
                <w:ilvl w:val="0"/>
                <w:numId w:val="0"/>
              </w:numPr>
              <w:jc w:val="left"/>
              <w:rPr>
                <w:szCs w:val="24"/>
                <w:lang w:val="en-US"/>
              </w:rPr>
            </w:pPr>
            <w:r w:rsidRPr="00477773">
              <w:rPr>
                <w:sz w:val="22"/>
                <w:szCs w:val="24"/>
                <w:lang w:val="en-US"/>
              </w:rPr>
              <w:t>Bank</w:t>
            </w:r>
          </w:p>
        </w:tc>
        <w:tc>
          <w:tcPr>
            <w:tcW w:w="3210"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 xml:space="preserve">Examine and approve the </w:t>
            </w:r>
            <w:r w:rsidR="00242CB9" w:rsidRPr="00477773">
              <w:rPr>
                <w:color w:val="000000"/>
                <w:sz w:val="20"/>
                <w:szCs w:val="24"/>
                <w:lang w:val="en-US"/>
              </w:rPr>
              <w:t>PEP</w:t>
            </w:r>
            <w:r w:rsidRPr="00477773">
              <w:rPr>
                <w:color w:val="000000"/>
                <w:sz w:val="20"/>
                <w:szCs w:val="24"/>
                <w:lang w:val="en-US"/>
              </w:rPr>
              <w:t>s and the PPs.</w:t>
            </w:r>
          </w:p>
        </w:tc>
        <w:tc>
          <w:tcPr>
            <w:tcW w:w="1569"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Annually</w:t>
            </w:r>
          </w:p>
        </w:tc>
        <w:tc>
          <w:tcPr>
            <w:tcW w:w="2247"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1 person x 8 days/year x 5 x US$600 =US$24,000</w:t>
            </w:r>
          </w:p>
        </w:tc>
      </w:tr>
      <w:tr w:rsidR="00C05E5E" w:rsidRPr="00E03025" w:rsidTr="00AF4910">
        <w:tc>
          <w:tcPr>
            <w:tcW w:w="1722" w:type="dxa"/>
            <w:vMerge/>
          </w:tcPr>
          <w:p w:rsidR="00C05E5E" w:rsidRPr="00477773" w:rsidRDefault="00C05E5E" w:rsidP="00AF4910">
            <w:pPr>
              <w:pStyle w:val="Paragraph"/>
              <w:widowControl w:val="0"/>
              <w:numPr>
                <w:ilvl w:val="0"/>
                <w:numId w:val="0"/>
              </w:numPr>
              <w:rPr>
                <w:sz w:val="22"/>
                <w:szCs w:val="24"/>
                <w:lang w:val="en-US"/>
              </w:rPr>
            </w:pPr>
          </w:p>
        </w:tc>
        <w:tc>
          <w:tcPr>
            <w:tcW w:w="3210"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Examine the Progress Reports, hold monitoring and monitoring meetings, and, if applicable, make recommendations.</w:t>
            </w:r>
          </w:p>
        </w:tc>
        <w:tc>
          <w:tcPr>
            <w:tcW w:w="1569"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Semiannually</w:t>
            </w:r>
          </w:p>
        </w:tc>
        <w:tc>
          <w:tcPr>
            <w:tcW w:w="2247"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 xml:space="preserve">1 person x 8 days/year x 5 years x US$600 = US$24,000 </w:t>
            </w:r>
          </w:p>
        </w:tc>
      </w:tr>
      <w:tr w:rsidR="00C05E5E" w:rsidRPr="00E03025" w:rsidTr="00AF4910">
        <w:tc>
          <w:tcPr>
            <w:tcW w:w="1722" w:type="dxa"/>
            <w:vMerge/>
          </w:tcPr>
          <w:p w:rsidR="00C05E5E" w:rsidRPr="00477773" w:rsidRDefault="00C05E5E" w:rsidP="00AF4910">
            <w:pPr>
              <w:pStyle w:val="Paragraph"/>
              <w:widowControl w:val="0"/>
              <w:numPr>
                <w:ilvl w:val="0"/>
                <w:numId w:val="0"/>
              </w:numPr>
              <w:rPr>
                <w:sz w:val="22"/>
                <w:szCs w:val="24"/>
                <w:lang w:val="en-US"/>
              </w:rPr>
            </w:pPr>
          </w:p>
        </w:tc>
        <w:tc>
          <w:tcPr>
            <w:tcW w:w="3210"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Examine and review requests for disbursements.</w:t>
            </w:r>
          </w:p>
        </w:tc>
        <w:tc>
          <w:tcPr>
            <w:tcW w:w="1569"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Bimonthly</w:t>
            </w:r>
          </w:p>
        </w:tc>
        <w:tc>
          <w:tcPr>
            <w:tcW w:w="2247"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1 person x 32 days x US$600=US$19,200</w:t>
            </w:r>
          </w:p>
        </w:tc>
      </w:tr>
      <w:tr w:rsidR="00C05E5E" w:rsidRPr="00E03025" w:rsidTr="00AF4910">
        <w:tc>
          <w:tcPr>
            <w:tcW w:w="1722" w:type="dxa"/>
            <w:vMerge/>
          </w:tcPr>
          <w:p w:rsidR="00C05E5E" w:rsidRPr="00477773" w:rsidRDefault="00C05E5E" w:rsidP="00AF4910">
            <w:pPr>
              <w:pStyle w:val="Paragraph"/>
              <w:widowControl w:val="0"/>
              <w:numPr>
                <w:ilvl w:val="0"/>
                <w:numId w:val="0"/>
              </w:numPr>
              <w:rPr>
                <w:sz w:val="22"/>
                <w:szCs w:val="24"/>
                <w:lang w:val="en-US"/>
              </w:rPr>
            </w:pPr>
          </w:p>
        </w:tc>
        <w:tc>
          <w:tcPr>
            <w:tcW w:w="3210"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 xml:space="preserve">Examine and review audited financial </w:t>
            </w:r>
            <w:r w:rsidRPr="00477773">
              <w:rPr>
                <w:color w:val="000000"/>
                <w:sz w:val="20"/>
                <w:szCs w:val="24"/>
                <w:lang w:val="en-US"/>
              </w:rPr>
              <w:lastRenderedPageBreak/>
              <w:t>statements.</w:t>
            </w:r>
          </w:p>
        </w:tc>
        <w:tc>
          <w:tcPr>
            <w:tcW w:w="1569"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lastRenderedPageBreak/>
              <w:t>Annually</w:t>
            </w:r>
          </w:p>
        </w:tc>
        <w:tc>
          <w:tcPr>
            <w:tcW w:w="2247"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 xml:space="preserve">1 person x 32 days x </w:t>
            </w:r>
            <w:r w:rsidRPr="00477773">
              <w:rPr>
                <w:color w:val="000000"/>
                <w:sz w:val="20"/>
                <w:szCs w:val="24"/>
                <w:lang w:val="en-US"/>
              </w:rPr>
              <w:lastRenderedPageBreak/>
              <w:t>US$600=US$19,200</w:t>
            </w:r>
          </w:p>
        </w:tc>
      </w:tr>
      <w:tr w:rsidR="00C05E5E" w:rsidRPr="00477773" w:rsidTr="00AF4910">
        <w:trPr>
          <w:trHeight w:val="422"/>
        </w:trPr>
        <w:tc>
          <w:tcPr>
            <w:tcW w:w="1722" w:type="dxa"/>
            <w:vMerge/>
          </w:tcPr>
          <w:p w:rsidR="00C05E5E" w:rsidRPr="00477773" w:rsidRDefault="00C05E5E" w:rsidP="00AF4910">
            <w:pPr>
              <w:pStyle w:val="Paragraph"/>
              <w:widowControl w:val="0"/>
              <w:numPr>
                <w:ilvl w:val="0"/>
                <w:numId w:val="0"/>
              </w:numPr>
              <w:rPr>
                <w:sz w:val="22"/>
                <w:szCs w:val="24"/>
                <w:lang w:val="en-US"/>
              </w:rPr>
            </w:pPr>
          </w:p>
        </w:tc>
        <w:tc>
          <w:tcPr>
            <w:tcW w:w="3210"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Contingencies.</w:t>
            </w:r>
          </w:p>
        </w:tc>
        <w:tc>
          <w:tcPr>
            <w:tcW w:w="1569" w:type="dxa"/>
            <w:tcMar>
              <w:top w:w="43" w:type="dxa"/>
              <w:left w:w="115" w:type="dxa"/>
              <w:bottom w:w="43" w:type="dxa"/>
              <w:right w:w="115" w:type="dxa"/>
            </w:tcMar>
            <w:vAlign w:val="center"/>
          </w:tcPr>
          <w:p w:rsidR="00C05E5E" w:rsidRPr="00477773" w:rsidRDefault="00C05E5E" w:rsidP="00AF4910">
            <w:pPr>
              <w:rPr>
                <w:szCs w:val="24"/>
                <w:lang w:val="en-US"/>
              </w:rPr>
            </w:pPr>
            <w:r w:rsidRPr="00477773">
              <w:rPr>
                <w:color w:val="000000"/>
                <w:sz w:val="20"/>
                <w:szCs w:val="24"/>
                <w:lang w:val="en-US"/>
              </w:rPr>
              <w:t>Potential</w:t>
            </w:r>
          </w:p>
        </w:tc>
        <w:tc>
          <w:tcPr>
            <w:tcW w:w="2247" w:type="dxa"/>
            <w:tcMar>
              <w:top w:w="43" w:type="dxa"/>
              <w:left w:w="115" w:type="dxa"/>
              <w:bottom w:w="43" w:type="dxa"/>
              <w:right w:w="115" w:type="dxa"/>
            </w:tcMar>
            <w:vAlign w:val="center"/>
          </w:tcPr>
          <w:p w:rsidR="00C05E5E" w:rsidRPr="00477773" w:rsidRDefault="00C05E5E" w:rsidP="00AF4910">
            <w:pPr>
              <w:jc w:val="center"/>
              <w:rPr>
                <w:szCs w:val="24"/>
                <w:lang w:val="en-US"/>
              </w:rPr>
            </w:pPr>
            <w:r w:rsidRPr="00477773">
              <w:rPr>
                <w:color w:val="000000"/>
                <w:sz w:val="20"/>
                <w:szCs w:val="24"/>
                <w:lang w:val="en-US"/>
              </w:rPr>
              <w:t>US$7,800</w:t>
            </w:r>
          </w:p>
        </w:tc>
      </w:tr>
      <w:tr w:rsidR="00C05E5E" w:rsidRPr="00477773" w:rsidTr="00AF4910">
        <w:trPr>
          <w:trHeight w:val="512"/>
        </w:trPr>
        <w:tc>
          <w:tcPr>
            <w:tcW w:w="6501" w:type="dxa"/>
            <w:gridSpan w:val="3"/>
            <w:vAlign w:val="center"/>
          </w:tcPr>
          <w:p w:rsidR="00C05E5E" w:rsidRPr="00477773" w:rsidRDefault="00C05E5E" w:rsidP="00AF4910">
            <w:pPr>
              <w:rPr>
                <w:szCs w:val="24"/>
                <w:lang w:val="en-US"/>
              </w:rPr>
            </w:pPr>
            <w:r w:rsidRPr="00477773">
              <w:rPr>
                <w:b/>
                <w:color w:val="000000"/>
                <w:sz w:val="20"/>
                <w:szCs w:val="24"/>
                <w:lang w:val="en-US"/>
              </w:rPr>
              <w:t>TOTAL</w:t>
            </w:r>
          </w:p>
        </w:tc>
        <w:tc>
          <w:tcPr>
            <w:tcW w:w="2247" w:type="dxa"/>
            <w:tcMar>
              <w:top w:w="43" w:type="dxa"/>
              <w:left w:w="115" w:type="dxa"/>
              <w:bottom w:w="43" w:type="dxa"/>
              <w:right w:w="115" w:type="dxa"/>
            </w:tcMar>
            <w:vAlign w:val="center"/>
          </w:tcPr>
          <w:p w:rsidR="00C05E5E" w:rsidRPr="00477773" w:rsidRDefault="00C05E5E" w:rsidP="00AF4910">
            <w:pPr>
              <w:jc w:val="center"/>
              <w:rPr>
                <w:szCs w:val="24"/>
                <w:lang w:val="en-US"/>
              </w:rPr>
            </w:pPr>
            <w:r w:rsidRPr="00477773">
              <w:rPr>
                <w:b/>
                <w:color w:val="000000"/>
                <w:sz w:val="20"/>
                <w:szCs w:val="24"/>
                <w:lang w:val="en-US"/>
              </w:rPr>
              <w:t>US$210,000</w:t>
            </w:r>
          </w:p>
        </w:tc>
      </w:tr>
      <w:tr w:rsidR="00C05E5E" w:rsidRPr="00477773" w:rsidTr="00AF4910">
        <w:trPr>
          <w:trHeight w:val="442"/>
        </w:trPr>
        <w:tc>
          <w:tcPr>
            <w:tcW w:w="6501" w:type="dxa"/>
            <w:gridSpan w:val="3"/>
            <w:vAlign w:val="center"/>
          </w:tcPr>
          <w:p w:rsidR="00C05E5E" w:rsidRPr="00477773" w:rsidRDefault="00C05E5E" w:rsidP="00AF4910">
            <w:pPr>
              <w:rPr>
                <w:szCs w:val="24"/>
                <w:lang w:val="en-US"/>
              </w:rPr>
            </w:pPr>
            <w:r w:rsidRPr="00477773">
              <w:rPr>
                <w:b/>
                <w:color w:val="000000"/>
                <w:sz w:val="20"/>
                <w:szCs w:val="24"/>
                <w:lang w:val="en-US"/>
              </w:rPr>
              <w:t>TOTAL Execution Unit</w:t>
            </w:r>
          </w:p>
        </w:tc>
        <w:tc>
          <w:tcPr>
            <w:tcW w:w="2247" w:type="dxa"/>
            <w:tcMar>
              <w:top w:w="43" w:type="dxa"/>
              <w:left w:w="115" w:type="dxa"/>
              <w:bottom w:w="43" w:type="dxa"/>
              <w:right w:w="115" w:type="dxa"/>
            </w:tcMar>
            <w:vAlign w:val="center"/>
          </w:tcPr>
          <w:p w:rsidR="00C05E5E" w:rsidRPr="00477773" w:rsidRDefault="00C05E5E" w:rsidP="00AF4910">
            <w:pPr>
              <w:jc w:val="center"/>
              <w:rPr>
                <w:szCs w:val="24"/>
                <w:lang w:val="en-US"/>
              </w:rPr>
            </w:pPr>
            <w:r w:rsidRPr="00477773">
              <w:rPr>
                <w:b/>
                <w:color w:val="000000"/>
                <w:sz w:val="20"/>
                <w:szCs w:val="24"/>
                <w:lang w:val="en-US"/>
              </w:rPr>
              <w:t>US$115,800</w:t>
            </w:r>
          </w:p>
        </w:tc>
      </w:tr>
      <w:tr w:rsidR="00C05E5E" w:rsidRPr="00477773" w:rsidTr="00AF4910">
        <w:trPr>
          <w:trHeight w:val="532"/>
        </w:trPr>
        <w:tc>
          <w:tcPr>
            <w:tcW w:w="6501" w:type="dxa"/>
            <w:gridSpan w:val="3"/>
            <w:vAlign w:val="center"/>
          </w:tcPr>
          <w:p w:rsidR="00C05E5E" w:rsidRPr="00477773" w:rsidRDefault="00C05E5E" w:rsidP="00AF4910">
            <w:pPr>
              <w:rPr>
                <w:szCs w:val="24"/>
                <w:lang w:val="en-US"/>
              </w:rPr>
            </w:pPr>
            <w:r w:rsidRPr="00477773">
              <w:rPr>
                <w:b/>
                <w:color w:val="000000"/>
                <w:sz w:val="20"/>
                <w:szCs w:val="24"/>
                <w:lang w:val="en-US"/>
              </w:rPr>
              <w:t>TOTAL Bank Oversight</w:t>
            </w:r>
          </w:p>
        </w:tc>
        <w:tc>
          <w:tcPr>
            <w:tcW w:w="2247" w:type="dxa"/>
            <w:tcMar>
              <w:top w:w="43" w:type="dxa"/>
              <w:left w:w="115" w:type="dxa"/>
              <w:bottom w:w="43" w:type="dxa"/>
              <w:right w:w="115" w:type="dxa"/>
            </w:tcMar>
            <w:vAlign w:val="center"/>
          </w:tcPr>
          <w:p w:rsidR="00C05E5E" w:rsidRPr="00477773" w:rsidRDefault="00C05E5E" w:rsidP="00AF4910">
            <w:pPr>
              <w:jc w:val="center"/>
              <w:rPr>
                <w:szCs w:val="24"/>
                <w:lang w:val="en-US"/>
              </w:rPr>
            </w:pPr>
            <w:r w:rsidRPr="00477773">
              <w:rPr>
                <w:b/>
                <w:color w:val="000000"/>
                <w:sz w:val="20"/>
                <w:szCs w:val="24"/>
                <w:lang w:val="en-US"/>
              </w:rPr>
              <w:t>US$86,400</w:t>
            </w:r>
          </w:p>
        </w:tc>
      </w:tr>
    </w:tbl>
    <w:p w:rsidR="00C05E5E" w:rsidRPr="00477773" w:rsidRDefault="00C05E5E" w:rsidP="00C05E5E">
      <w:pPr>
        <w:pStyle w:val="Paragraph"/>
        <w:widowControl w:val="0"/>
        <w:numPr>
          <w:ilvl w:val="0"/>
          <w:numId w:val="0"/>
        </w:numPr>
        <w:ind w:left="708"/>
        <w:rPr>
          <w:szCs w:val="24"/>
          <w:lang w:val="en-US"/>
        </w:rPr>
      </w:pPr>
    </w:p>
    <w:p w:rsidR="00C05E5E" w:rsidRPr="00477773" w:rsidRDefault="00C05E5E" w:rsidP="00C05E5E">
      <w:pPr>
        <w:spacing w:after="200" w:line="280" w:lineRule="auto"/>
        <w:rPr>
          <w:szCs w:val="24"/>
          <w:lang w:val="en-US"/>
        </w:rPr>
      </w:pPr>
      <w:r w:rsidRPr="00477773">
        <w:rPr>
          <w:szCs w:val="24"/>
          <w:lang w:val="en-US"/>
        </w:rPr>
        <w:t>The planned monitoring activities are shown in table 3, which includes a list of the main activities, their associated outputs, and the timeframe for completion:</w:t>
      </w:r>
    </w:p>
    <w:p w:rsidR="00C05E5E" w:rsidRPr="00477773" w:rsidRDefault="00C05E5E" w:rsidP="00C05E5E">
      <w:pPr>
        <w:spacing w:after="200" w:line="276" w:lineRule="auto"/>
        <w:rPr>
          <w:szCs w:val="24"/>
          <w:lang w:val="en-US"/>
        </w:rPr>
        <w:sectPr w:rsidR="00C05E5E" w:rsidRPr="00477773">
          <w:pgSz w:w="12240" w:h="15840"/>
          <w:pgMar w:top="1440" w:right="1800" w:bottom="1440" w:left="1800" w:header="720" w:footer="720" w:gutter="0"/>
          <w:cols w:space="720"/>
          <w:docGrid w:linePitch="360"/>
        </w:sectPr>
      </w:pPr>
    </w:p>
    <w:p w:rsidR="00C05E5E" w:rsidRPr="00477773" w:rsidRDefault="00C05E5E" w:rsidP="00C05E5E">
      <w:pPr>
        <w:pStyle w:val="AutoNumpara"/>
        <w:numPr>
          <w:ilvl w:val="0"/>
          <w:numId w:val="0"/>
        </w:numPr>
        <w:spacing w:before="360"/>
        <w:ind w:left="720"/>
        <w:jc w:val="center"/>
        <w:rPr>
          <w:b/>
          <w:noProof w:val="0"/>
          <w:sz w:val="22"/>
          <w:szCs w:val="24"/>
          <w:lang w:val="en-US"/>
        </w:rPr>
      </w:pPr>
      <w:r w:rsidRPr="00477773">
        <w:rPr>
          <w:b/>
          <w:noProof w:val="0"/>
          <w:sz w:val="22"/>
          <w:szCs w:val="24"/>
          <w:lang w:val="en-US"/>
        </w:rPr>
        <w:lastRenderedPageBreak/>
        <w:t>Table 3: Support for Haiti’s Transportation Sector V – Monitoring Work Plan</w:t>
      </w:r>
    </w:p>
    <w:p w:rsidR="00C05E5E" w:rsidRPr="00477773" w:rsidRDefault="00C05E5E" w:rsidP="00C05E5E">
      <w:pPr>
        <w:pStyle w:val="AutoNumpara"/>
        <w:numPr>
          <w:ilvl w:val="0"/>
          <w:numId w:val="0"/>
        </w:numPr>
        <w:spacing w:before="360"/>
        <w:ind w:left="720"/>
        <w:jc w:val="center"/>
        <w:rPr>
          <w:noProof w:val="0"/>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0" w:type="dxa"/>
          <w:bottom w:w="14" w:type="dxa"/>
          <w:right w:w="0" w:type="dxa"/>
        </w:tblCellMar>
        <w:tblLook w:val="04A0" w:firstRow="1" w:lastRow="0" w:firstColumn="1" w:lastColumn="0" w:noHBand="0" w:noVBand="1"/>
      </w:tblPr>
      <w:tblGrid>
        <w:gridCol w:w="862"/>
        <w:gridCol w:w="4644"/>
        <w:gridCol w:w="371"/>
        <w:gridCol w:w="372"/>
        <w:gridCol w:w="372"/>
        <w:gridCol w:w="372"/>
        <w:gridCol w:w="373"/>
        <w:gridCol w:w="373"/>
        <w:gridCol w:w="373"/>
        <w:gridCol w:w="373"/>
        <w:gridCol w:w="373"/>
        <w:gridCol w:w="373"/>
        <w:gridCol w:w="372"/>
        <w:gridCol w:w="373"/>
        <w:gridCol w:w="373"/>
        <w:gridCol w:w="373"/>
        <w:gridCol w:w="373"/>
        <w:gridCol w:w="373"/>
        <w:gridCol w:w="373"/>
        <w:gridCol w:w="373"/>
        <w:gridCol w:w="373"/>
        <w:gridCol w:w="373"/>
      </w:tblGrid>
      <w:tr w:rsidR="00C05E5E" w:rsidRPr="00E03025" w:rsidTr="006B51AA">
        <w:tc>
          <w:tcPr>
            <w:tcW w:w="12960" w:type="dxa"/>
            <w:gridSpan w:val="22"/>
            <w:tcBorders>
              <w:top w:val="nil"/>
              <w:left w:val="nil"/>
              <w:right w:val="nil"/>
            </w:tcBorders>
          </w:tcPr>
          <w:p w:rsidR="00C05E5E" w:rsidRPr="00477773" w:rsidRDefault="00C05E5E" w:rsidP="00AF4910">
            <w:pPr>
              <w:spacing w:line="276" w:lineRule="auto"/>
              <w:jc w:val="center"/>
              <w:rPr>
                <w:rFonts w:ascii="Calibri" w:hAnsi="Calibri"/>
                <w:b/>
                <w:sz w:val="17"/>
                <w:szCs w:val="14"/>
                <w:lang w:val="en-US"/>
              </w:rPr>
            </w:pPr>
            <w:r w:rsidRPr="00477773">
              <w:rPr>
                <w:rFonts w:ascii="Calibri" w:hAnsi="Calibri"/>
                <w:b/>
                <w:sz w:val="17"/>
                <w:szCs w:val="14"/>
                <w:lang w:val="en-US"/>
              </w:rPr>
              <w:t>Support for Haiti’s Transportation Sector V</w:t>
            </w:r>
          </w:p>
          <w:p w:rsidR="00C05E5E" w:rsidRPr="00477773" w:rsidRDefault="00C05E5E" w:rsidP="00AF4910">
            <w:pPr>
              <w:spacing w:line="276" w:lineRule="auto"/>
              <w:jc w:val="center"/>
              <w:rPr>
                <w:rFonts w:ascii="Calibri" w:hAnsi="Calibri"/>
                <w:b/>
                <w:sz w:val="17"/>
                <w:szCs w:val="14"/>
                <w:lang w:val="en-US"/>
              </w:rPr>
            </w:pPr>
            <w:r w:rsidRPr="00477773">
              <w:rPr>
                <w:rFonts w:ascii="Calibri" w:hAnsi="Calibri"/>
                <w:b/>
                <w:sz w:val="17"/>
                <w:szCs w:val="14"/>
                <w:lang w:val="en-US"/>
              </w:rPr>
              <w:t>Monitoring - Work Plan</w:t>
            </w:r>
          </w:p>
        </w:tc>
      </w:tr>
      <w:tr w:rsidR="00C05E5E" w:rsidRPr="00477773" w:rsidTr="006B51AA">
        <w:tc>
          <w:tcPr>
            <w:tcW w:w="5506" w:type="dxa"/>
            <w:gridSpan w:val="2"/>
            <w:tcBorders>
              <w:bottom w:val="single" w:sz="4" w:space="0" w:color="auto"/>
            </w:tcBorders>
          </w:tcPr>
          <w:p w:rsidR="00C05E5E" w:rsidRPr="00477773" w:rsidRDefault="00C05E5E" w:rsidP="00AF4910">
            <w:pPr>
              <w:rPr>
                <w:rFonts w:ascii="Calibri" w:hAnsi="Calibri"/>
                <w:b/>
                <w:sz w:val="17"/>
                <w:szCs w:val="14"/>
                <w:lang w:val="en-US"/>
              </w:rPr>
            </w:pPr>
            <w:r w:rsidRPr="00477773">
              <w:rPr>
                <w:rFonts w:ascii="Calibri" w:hAnsi="Calibri"/>
                <w:b/>
                <w:sz w:val="17"/>
                <w:szCs w:val="14"/>
                <w:lang w:val="en-US"/>
              </w:rPr>
              <w:t>Main Monitoring Activities/Outputs by Activity</w:t>
            </w:r>
          </w:p>
        </w:tc>
        <w:tc>
          <w:tcPr>
            <w:tcW w:w="1487" w:type="dxa"/>
            <w:gridSpan w:val="4"/>
            <w:vAlign w:val="center"/>
          </w:tcPr>
          <w:p w:rsidR="00C05E5E" w:rsidRPr="00477773" w:rsidRDefault="002D2589" w:rsidP="00AF4910">
            <w:pPr>
              <w:jc w:val="center"/>
              <w:rPr>
                <w:rFonts w:ascii="Calibri" w:hAnsi="Calibri"/>
                <w:sz w:val="17"/>
                <w:szCs w:val="14"/>
                <w:lang w:val="en-US"/>
              </w:rPr>
            </w:pPr>
            <w:r w:rsidRPr="00477773">
              <w:rPr>
                <w:rFonts w:ascii="Calibri" w:hAnsi="Calibri"/>
                <w:sz w:val="17"/>
                <w:szCs w:val="14"/>
                <w:lang w:val="en-US"/>
              </w:rPr>
              <w:t>Year 201</w:t>
            </w:r>
            <w:r w:rsidR="00101329">
              <w:rPr>
                <w:rFonts w:ascii="Calibri" w:hAnsi="Calibri"/>
                <w:sz w:val="17"/>
                <w:szCs w:val="14"/>
                <w:lang w:val="en-US"/>
              </w:rPr>
              <w:t>6</w:t>
            </w:r>
          </w:p>
        </w:tc>
        <w:tc>
          <w:tcPr>
            <w:tcW w:w="1492" w:type="dxa"/>
            <w:gridSpan w:val="4"/>
            <w:vAlign w:val="center"/>
          </w:tcPr>
          <w:p w:rsidR="00C05E5E" w:rsidRPr="00477773" w:rsidRDefault="00C05E5E" w:rsidP="002D2589">
            <w:pPr>
              <w:jc w:val="center"/>
              <w:rPr>
                <w:rFonts w:ascii="Calibri" w:hAnsi="Calibri"/>
                <w:sz w:val="17"/>
                <w:szCs w:val="14"/>
                <w:lang w:val="en-US"/>
              </w:rPr>
            </w:pPr>
            <w:r w:rsidRPr="00477773">
              <w:rPr>
                <w:rFonts w:ascii="Calibri" w:hAnsi="Calibri"/>
                <w:sz w:val="17"/>
                <w:szCs w:val="14"/>
                <w:lang w:val="en-US"/>
              </w:rPr>
              <w:t>Year 201</w:t>
            </w:r>
            <w:r w:rsidR="00101329">
              <w:rPr>
                <w:rFonts w:ascii="Calibri" w:hAnsi="Calibri"/>
                <w:sz w:val="17"/>
                <w:szCs w:val="14"/>
                <w:lang w:val="en-US"/>
              </w:rPr>
              <w:t>7</w:t>
            </w:r>
          </w:p>
        </w:tc>
        <w:tc>
          <w:tcPr>
            <w:tcW w:w="1491" w:type="dxa"/>
            <w:gridSpan w:val="4"/>
            <w:vAlign w:val="center"/>
          </w:tcPr>
          <w:p w:rsidR="00C05E5E" w:rsidRPr="00477773" w:rsidRDefault="002D2589" w:rsidP="00AF4910">
            <w:pPr>
              <w:jc w:val="center"/>
              <w:rPr>
                <w:rFonts w:ascii="Calibri" w:hAnsi="Calibri"/>
                <w:sz w:val="17"/>
                <w:szCs w:val="14"/>
                <w:lang w:val="en-US"/>
              </w:rPr>
            </w:pPr>
            <w:r w:rsidRPr="00477773">
              <w:rPr>
                <w:rFonts w:ascii="Calibri" w:hAnsi="Calibri"/>
                <w:sz w:val="17"/>
                <w:szCs w:val="14"/>
                <w:lang w:val="en-US"/>
              </w:rPr>
              <w:t>Year 201</w:t>
            </w:r>
            <w:r w:rsidR="00101329">
              <w:rPr>
                <w:rFonts w:ascii="Calibri" w:hAnsi="Calibri"/>
                <w:sz w:val="17"/>
                <w:szCs w:val="14"/>
                <w:lang w:val="en-US"/>
              </w:rPr>
              <w:t>8</w:t>
            </w:r>
          </w:p>
        </w:tc>
        <w:tc>
          <w:tcPr>
            <w:tcW w:w="1492" w:type="dxa"/>
            <w:gridSpan w:val="4"/>
            <w:vAlign w:val="center"/>
          </w:tcPr>
          <w:p w:rsidR="00C05E5E" w:rsidRPr="00477773" w:rsidRDefault="002D2589" w:rsidP="00AF4910">
            <w:pPr>
              <w:jc w:val="center"/>
              <w:rPr>
                <w:rFonts w:ascii="Calibri" w:hAnsi="Calibri"/>
                <w:sz w:val="17"/>
                <w:szCs w:val="14"/>
                <w:lang w:val="en-US"/>
              </w:rPr>
            </w:pPr>
            <w:r w:rsidRPr="00477773">
              <w:rPr>
                <w:rFonts w:ascii="Calibri" w:hAnsi="Calibri"/>
                <w:sz w:val="17"/>
                <w:szCs w:val="14"/>
                <w:lang w:val="en-US"/>
              </w:rPr>
              <w:t>Year 201</w:t>
            </w:r>
            <w:r w:rsidR="00101329">
              <w:rPr>
                <w:rFonts w:ascii="Calibri" w:hAnsi="Calibri"/>
                <w:sz w:val="17"/>
                <w:szCs w:val="14"/>
                <w:lang w:val="en-US"/>
              </w:rPr>
              <w:t>9</w:t>
            </w:r>
          </w:p>
        </w:tc>
        <w:tc>
          <w:tcPr>
            <w:tcW w:w="1492" w:type="dxa"/>
            <w:gridSpan w:val="4"/>
            <w:vAlign w:val="center"/>
          </w:tcPr>
          <w:p w:rsidR="00C05E5E" w:rsidRPr="00477773" w:rsidRDefault="002D2589" w:rsidP="00AF4910">
            <w:pPr>
              <w:jc w:val="center"/>
              <w:rPr>
                <w:rFonts w:ascii="Calibri" w:hAnsi="Calibri"/>
                <w:sz w:val="17"/>
                <w:szCs w:val="14"/>
                <w:lang w:val="en-US"/>
              </w:rPr>
            </w:pPr>
            <w:r w:rsidRPr="00477773">
              <w:rPr>
                <w:rFonts w:ascii="Calibri" w:hAnsi="Calibri"/>
                <w:sz w:val="17"/>
                <w:szCs w:val="14"/>
                <w:lang w:val="en-US"/>
              </w:rPr>
              <w:t>Year 20</w:t>
            </w:r>
            <w:r w:rsidR="00101329">
              <w:rPr>
                <w:rFonts w:ascii="Calibri" w:hAnsi="Calibri"/>
                <w:sz w:val="17"/>
                <w:szCs w:val="14"/>
                <w:lang w:val="en-US"/>
              </w:rPr>
              <w:t>20</w:t>
            </w:r>
          </w:p>
        </w:tc>
      </w:tr>
      <w:tr w:rsidR="00C05E5E" w:rsidRPr="00477773" w:rsidTr="006B51AA">
        <w:tc>
          <w:tcPr>
            <w:tcW w:w="862" w:type="dxa"/>
            <w:tcBorders>
              <w:bottom w:val="nil"/>
            </w:tcBorders>
          </w:tcPr>
          <w:p w:rsidR="00C05E5E" w:rsidRPr="00477773" w:rsidRDefault="00C05E5E" w:rsidP="00AF4910">
            <w:pPr>
              <w:rPr>
                <w:rFonts w:ascii="Calibri" w:hAnsi="Calibri"/>
                <w:sz w:val="17"/>
                <w:szCs w:val="14"/>
                <w:lang w:val="en-US"/>
              </w:rPr>
            </w:pPr>
          </w:p>
        </w:tc>
        <w:tc>
          <w:tcPr>
            <w:tcW w:w="4644" w:type="dxa"/>
            <w:tcBorders>
              <w:bottom w:val="nil"/>
            </w:tcBorders>
          </w:tcPr>
          <w:p w:rsidR="00C05E5E" w:rsidRPr="00477773" w:rsidRDefault="00C05E5E" w:rsidP="00AF4910">
            <w:pPr>
              <w:rPr>
                <w:rFonts w:ascii="Calibri" w:hAnsi="Calibri"/>
                <w:sz w:val="17"/>
                <w:szCs w:val="14"/>
                <w:lang w:val="en-US"/>
              </w:rPr>
            </w:pPr>
          </w:p>
        </w:tc>
        <w:tc>
          <w:tcPr>
            <w:tcW w:w="371" w:type="dxa"/>
            <w:vAlign w:val="center"/>
          </w:tcPr>
          <w:p w:rsidR="00C05E5E" w:rsidRPr="00477773" w:rsidRDefault="00C05E5E" w:rsidP="00AF4910">
            <w:pPr>
              <w:jc w:val="center"/>
              <w:rPr>
                <w:rFonts w:ascii="Calibri" w:hAnsi="Calibri"/>
                <w:sz w:val="17"/>
                <w:szCs w:val="14"/>
                <w:lang w:val="en-US"/>
              </w:rPr>
            </w:pPr>
            <w:r w:rsidRPr="00477773">
              <w:rPr>
                <w:rFonts w:ascii="Calibri" w:hAnsi="Calibri"/>
                <w:sz w:val="17"/>
                <w:szCs w:val="14"/>
                <w:lang w:val="en-US"/>
              </w:rPr>
              <w:t>I</w:t>
            </w:r>
          </w:p>
        </w:tc>
        <w:tc>
          <w:tcPr>
            <w:tcW w:w="372" w:type="dxa"/>
            <w:vAlign w:val="center"/>
          </w:tcPr>
          <w:p w:rsidR="00C05E5E" w:rsidRPr="00477773" w:rsidRDefault="00C05E5E" w:rsidP="00AF4910">
            <w:pPr>
              <w:jc w:val="center"/>
              <w:rPr>
                <w:rFonts w:ascii="Calibri" w:hAnsi="Calibri"/>
                <w:sz w:val="17"/>
                <w:szCs w:val="14"/>
                <w:lang w:val="en-US"/>
              </w:rPr>
            </w:pPr>
            <w:r w:rsidRPr="00477773">
              <w:rPr>
                <w:rFonts w:ascii="Calibri" w:hAnsi="Calibri"/>
                <w:sz w:val="17"/>
                <w:szCs w:val="14"/>
                <w:lang w:val="en-US"/>
              </w:rPr>
              <w:t>II</w:t>
            </w:r>
          </w:p>
        </w:tc>
        <w:tc>
          <w:tcPr>
            <w:tcW w:w="372" w:type="dxa"/>
            <w:vAlign w:val="center"/>
          </w:tcPr>
          <w:p w:rsidR="00C05E5E" w:rsidRPr="00477773" w:rsidRDefault="00C05E5E" w:rsidP="00AF4910">
            <w:pPr>
              <w:jc w:val="center"/>
              <w:rPr>
                <w:rFonts w:ascii="Calibri" w:hAnsi="Calibri"/>
                <w:sz w:val="17"/>
                <w:szCs w:val="14"/>
                <w:lang w:val="en-US"/>
              </w:rPr>
            </w:pPr>
            <w:r w:rsidRPr="00477773">
              <w:rPr>
                <w:rFonts w:ascii="Calibri" w:hAnsi="Calibri"/>
                <w:sz w:val="17"/>
                <w:szCs w:val="14"/>
                <w:lang w:val="en-US"/>
              </w:rPr>
              <w:t>III</w:t>
            </w:r>
          </w:p>
        </w:tc>
        <w:tc>
          <w:tcPr>
            <w:tcW w:w="372" w:type="dxa"/>
            <w:vAlign w:val="center"/>
          </w:tcPr>
          <w:p w:rsidR="00C05E5E" w:rsidRPr="00477773" w:rsidRDefault="00C05E5E" w:rsidP="00AF4910">
            <w:pPr>
              <w:jc w:val="center"/>
              <w:rPr>
                <w:rFonts w:ascii="Calibri" w:hAnsi="Calibri"/>
                <w:sz w:val="17"/>
                <w:szCs w:val="14"/>
                <w:lang w:val="en-US"/>
              </w:rPr>
            </w:pPr>
            <w:r w:rsidRPr="00477773">
              <w:rPr>
                <w:rFonts w:ascii="Calibri" w:hAnsi="Calibri"/>
                <w:sz w:val="17"/>
                <w:szCs w:val="14"/>
                <w:lang w:val="en-US"/>
              </w:rPr>
              <w:t>IV</w:t>
            </w:r>
          </w:p>
        </w:tc>
        <w:tc>
          <w:tcPr>
            <w:tcW w:w="373" w:type="dxa"/>
            <w:vAlign w:val="center"/>
          </w:tcPr>
          <w:p w:rsidR="00C05E5E" w:rsidRPr="00477773" w:rsidRDefault="00C05E5E" w:rsidP="00AF4910">
            <w:pPr>
              <w:jc w:val="center"/>
              <w:rPr>
                <w:rFonts w:ascii="Calibri" w:hAnsi="Calibri"/>
                <w:sz w:val="17"/>
                <w:szCs w:val="14"/>
                <w:lang w:val="en-US"/>
              </w:rPr>
            </w:pPr>
            <w:r w:rsidRPr="00477773">
              <w:rPr>
                <w:rFonts w:ascii="Calibri" w:hAnsi="Calibri"/>
                <w:sz w:val="17"/>
                <w:szCs w:val="14"/>
                <w:lang w:val="en-US"/>
              </w:rPr>
              <w:t>I</w:t>
            </w:r>
          </w:p>
        </w:tc>
        <w:tc>
          <w:tcPr>
            <w:tcW w:w="373" w:type="dxa"/>
            <w:vAlign w:val="center"/>
          </w:tcPr>
          <w:p w:rsidR="00C05E5E" w:rsidRPr="00477773" w:rsidRDefault="00C05E5E" w:rsidP="00AF4910">
            <w:pPr>
              <w:jc w:val="center"/>
              <w:rPr>
                <w:rFonts w:ascii="Calibri" w:hAnsi="Calibri"/>
                <w:sz w:val="17"/>
                <w:szCs w:val="14"/>
                <w:lang w:val="en-US"/>
              </w:rPr>
            </w:pPr>
            <w:r w:rsidRPr="00477773">
              <w:rPr>
                <w:rFonts w:ascii="Calibri" w:hAnsi="Calibri"/>
                <w:sz w:val="17"/>
                <w:szCs w:val="14"/>
                <w:lang w:val="en-US"/>
              </w:rPr>
              <w:t>II</w:t>
            </w:r>
          </w:p>
        </w:tc>
        <w:tc>
          <w:tcPr>
            <w:tcW w:w="373" w:type="dxa"/>
            <w:vAlign w:val="center"/>
          </w:tcPr>
          <w:p w:rsidR="00C05E5E" w:rsidRPr="00477773" w:rsidRDefault="00C05E5E" w:rsidP="00AF4910">
            <w:pPr>
              <w:jc w:val="center"/>
              <w:rPr>
                <w:rFonts w:ascii="Calibri" w:hAnsi="Calibri"/>
                <w:sz w:val="17"/>
                <w:szCs w:val="14"/>
                <w:lang w:val="en-US"/>
              </w:rPr>
            </w:pPr>
            <w:r w:rsidRPr="00477773">
              <w:rPr>
                <w:rFonts w:ascii="Calibri" w:hAnsi="Calibri"/>
                <w:sz w:val="17"/>
                <w:szCs w:val="14"/>
                <w:lang w:val="en-US"/>
              </w:rPr>
              <w:t>III</w:t>
            </w:r>
          </w:p>
        </w:tc>
        <w:tc>
          <w:tcPr>
            <w:tcW w:w="373" w:type="dxa"/>
            <w:vAlign w:val="center"/>
          </w:tcPr>
          <w:p w:rsidR="00C05E5E" w:rsidRPr="00477773" w:rsidRDefault="00C05E5E" w:rsidP="00AF4910">
            <w:pPr>
              <w:jc w:val="center"/>
              <w:rPr>
                <w:rFonts w:ascii="Calibri" w:hAnsi="Calibri"/>
                <w:sz w:val="17"/>
                <w:szCs w:val="14"/>
                <w:lang w:val="en-US"/>
              </w:rPr>
            </w:pPr>
            <w:r w:rsidRPr="00477773">
              <w:rPr>
                <w:rFonts w:ascii="Calibri" w:hAnsi="Calibri"/>
                <w:sz w:val="17"/>
                <w:szCs w:val="14"/>
                <w:lang w:val="en-US"/>
              </w:rPr>
              <w:t>IV</w:t>
            </w:r>
          </w:p>
        </w:tc>
        <w:tc>
          <w:tcPr>
            <w:tcW w:w="373" w:type="dxa"/>
            <w:vAlign w:val="center"/>
          </w:tcPr>
          <w:p w:rsidR="00C05E5E" w:rsidRPr="00477773" w:rsidRDefault="00C05E5E" w:rsidP="00AF4910">
            <w:pPr>
              <w:jc w:val="center"/>
              <w:rPr>
                <w:rFonts w:ascii="Calibri" w:hAnsi="Calibri"/>
                <w:sz w:val="17"/>
                <w:szCs w:val="14"/>
                <w:lang w:val="en-US"/>
              </w:rPr>
            </w:pPr>
            <w:r w:rsidRPr="00477773">
              <w:rPr>
                <w:rFonts w:ascii="Calibri" w:hAnsi="Calibri"/>
                <w:sz w:val="17"/>
                <w:szCs w:val="14"/>
                <w:lang w:val="en-US"/>
              </w:rPr>
              <w:t>I</w:t>
            </w:r>
          </w:p>
        </w:tc>
        <w:tc>
          <w:tcPr>
            <w:tcW w:w="373" w:type="dxa"/>
            <w:vAlign w:val="center"/>
          </w:tcPr>
          <w:p w:rsidR="00C05E5E" w:rsidRPr="00477773" w:rsidRDefault="00C05E5E" w:rsidP="00AF4910">
            <w:pPr>
              <w:jc w:val="center"/>
              <w:rPr>
                <w:rFonts w:ascii="Calibri" w:hAnsi="Calibri"/>
                <w:sz w:val="17"/>
                <w:szCs w:val="14"/>
                <w:lang w:val="en-US"/>
              </w:rPr>
            </w:pPr>
            <w:r w:rsidRPr="00477773">
              <w:rPr>
                <w:rFonts w:ascii="Calibri" w:hAnsi="Calibri"/>
                <w:sz w:val="17"/>
                <w:szCs w:val="14"/>
                <w:lang w:val="en-US"/>
              </w:rPr>
              <w:t>II</w:t>
            </w:r>
          </w:p>
        </w:tc>
        <w:tc>
          <w:tcPr>
            <w:tcW w:w="372" w:type="dxa"/>
            <w:vAlign w:val="center"/>
          </w:tcPr>
          <w:p w:rsidR="00C05E5E" w:rsidRPr="00477773" w:rsidRDefault="00C05E5E" w:rsidP="00AF4910">
            <w:pPr>
              <w:jc w:val="center"/>
              <w:rPr>
                <w:rFonts w:ascii="Calibri" w:hAnsi="Calibri"/>
                <w:sz w:val="17"/>
                <w:szCs w:val="14"/>
                <w:lang w:val="en-US"/>
              </w:rPr>
            </w:pPr>
            <w:r w:rsidRPr="00477773">
              <w:rPr>
                <w:rFonts w:ascii="Calibri" w:hAnsi="Calibri"/>
                <w:sz w:val="17"/>
                <w:szCs w:val="14"/>
                <w:lang w:val="en-US"/>
              </w:rPr>
              <w:t>III</w:t>
            </w:r>
          </w:p>
        </w:tc>
        <w:tc>
          <w:tcPr>
            <w:tcW w:w="373" w:type="dxa"/>
            <w:vAlign w:val="center"/>
          </w:tcPr>
          <w:p w:rsidR="00C05E5E" w:rsidRPr="00477773" w:rsidRDefault="00C05E5E" w:rsidP="00AF4910">
            <w:pPr>
              <w:jc w:val="center"/>
              <w:rPr>
                <w:rFonts w:ascii="Calibri" w:hAnsi="Calibri"/>
                <w:sz w:val="17"/>
                <w:szCs w:val="14"/>
                <w:lang w:val="en-US"/>
              </w:rPr>
            </w:pPr>
            <w:r w:rsidRPr="00477773">
              <w:rPr>
                <w:rFonts w:ascii="Calibri" w:hAnsi="Calibri"/>
                <w:sz w:val="17"/>
                <w:szCs w:val="14"/>
                <w:lang w:val="en-US"/>
              </w:rPr>
              <w:t>IV</w:t>
            </w:r>
          </w:p>
        </w:tc>
        <w:tc>
          <w:tcPr>
            <w:tcW w:w="373" w:type="dxa"/>
            <w:vAlign w:val="center"/>
          </w:tcPr>
          <w:p w:rsidR="00C05E5E" w:rsidRPr="00477773" w:rsidRDefault="00C05E5E" w:rsidP="00AF4910">
            <w:pPr>
              <w:jc w:val="center"/>
              <w:rPr>
                <w:rFonts w:ascii="Calibri" w:hAnsi="Calibri"/>
                <w:sz w:val="17"/>
                <w:szCs w:val="14"/>
                <w:lang w:val="en-US"/>
              </w:rPr>
            </w:pPr>
            <w:r w:rsidRPr="00477773">
              <w:rPr>
                <w:rFonts w:ascii="Calibri" w:hAnsi="Calibri"/>
                <w:sz w:val="17"/>
                <w:szCs w:val="14"/>
                <w:lang w:val="en-US"/>
              </w:rPr>
              <w:t>I</w:t>
            </w:r>
          </w:p>
        </w:tc>
        <w:tc>
          <w:tcPr>
            <w:tcW w:w="373" w:type="dxa"/>
            <w:vAlign w:val="center"/>
          </w:tcPr>
          <w:p w:rsidR="00C05E5E" w:rsidRPr="00477773" w:rsidRDefault="00C05E5E" w:rsidP="00AF4910">
            <w:pPr>
              <w:jc w:val="center"/>
              <w:rPr>
                <w:rFonts w:ascii="Calibri" w:hAnsi="Calibri"/>
                <w:sz w:val="17"/>
                <w:szCs w:val="14"/>
                <w:lang w:val="en-US"/>
              </w:rPr>
            </w:pPr>
            <w:r w:rsidRPr="00477773">
              <w:rPr>
                <w:rFonts w:ascii="Calibri" w:hAnsi="Calibri"/>
                <w:sz w:val="17"/>
                <w:szCs w:val="14"/>
                <w:lang w:val="en-US"/>
              </w:rPr>
              <w:t>II</w:t>
            </w:r>
          </w:p>
        </w:tc>
        <w:tc>
          <w:tcPr>
            <w:tcW w:w="373" w:type="dxa"/>
            <w:vAlign w:val="center"/>
          </w:tcPr>
          <w:p w:rsidR="00C05E5E" w:rsidRPr="00477773" w:rsidRDefault="00C05E5E" w:rsidP="00AF4910">
            <w:pPr>
              <w:jc w:val="center"/>
              <w:rPr>
                <w:rFonts w:ascii="Calibri" w:hAnsi="Calibri"/>
                <w:sz w:val="17"/>
                <w:szCs w:val="14"/>
                <w:lang w:val="en-US"/>
              </w:rPr>
            </w:pPr>
            <w:r w:rsidRPr="00477773">
              <w:rPr>
                <w:rFonts w:ascii="Calibri" w:hAnsi="Calibri"/>
                <w:sz w:val="17"/>
                <w:szCs w:val="14"/>
                <w:lang w:val="en-US"/>
              </w:rPr>
              <w:t>III</w:t>
            </w:r>
          </w:p>
        </w:tc>
        <w:tc>
          <w:tcPr>
            <w:tcW w:w="373" w:type="dxa"/>
            <w:vAlign w:val="center"/>
          </w:tcPr>
          <w:p w:rsidR="00C05E5E" w:rsidRPr="00477773" w:rsidRDefault="00C05E5E" w:rsidP="00AF4910">
            <w:pPr>
              <w:jc w:val="center"/>
              <w:rPr>
                <w:rFonts w:ascii="Calibri" w:hAnsi="Calibri"/>
                <w:sz w:val="17"/>
                <w:szCs w:val="14"/>
                <w:lang w:val="en-US"/>
              </w:rPr>
            </w:pPr>
            <w:r w:rsidRPr="00477773">
              <w:rPr>
                <w:rFonts w:ascii="Calibri" w:hAnsi="Calibri"/>
                <w:sz w:val="17"/>
                <w:szCs w:val="14"/>
                <w:lang w:val="en-US"/>
              </w:rPr>
              <w:t>IV</w:t>
            </w:r>
          </w:p>
        </w:tc>
        <w:tc>
          <w:tcPr>
            <w:tcW w:w="373" w:type="dxa"/>
            <w:vAlign w:val="center"/>
          </w:tcPr>
          <w:p w:rsidR="00C05E5E" w:rsidRPr="00477773" w:rsidRDefault="00C05E5E" w:rsidP="00AF4910">
            <w:pPr>
              <w:jc w:val="center"/>
              <w:rPr>
                <w:rFonts w:ascii="Calibri" w:hAnsi="Calibri"/>
                <w:sz w:val="17"/>
                <w:szCs w:val="14"/>
                <w:lang w:val="en-US"/>
              </w:rPr>
            </w:pPr>
            <w:r w:rsidRPr="00477773">
              <w:rPr>
                <w:rFonts w:ascii="Calibri" w:hAnsi="Calibri"/>
                <w:sz w:val="17"/>
                <w:szCs w:val="14"/>
                <w:lang w:val="en-US"/>
              </w:rPr>
              <w:t>I</w:t>
            </w:r>
          </w:p>
        </w:tc>
        <w:tc>
          <w:tcPr>
            <w:tcW w:w="373" w:type="dxa"/>
            <w:vAlign w:val="center"/>
          </w:tcPr>
          <w:p w:rsidR="00C05E5E" w:rsidRPr="00477773" w:rsidRDefault="00C05E5E" w:rsidP="00AF4910">
            <w:pPr>
              <w:jc w:val="center"/>
              <w:rPr>
                <w:rFonts w:ascii="Calibri" w:hAnsi="Calibri"/>
                <w:sz w:val="17"/>
                <w:szCs w:val="14"/>
                <w:lang w:val="en-US"/>
              </w:rPr>
            </w:pPr>
            <w:r w:rsidRPr="00477773">
              <w:rPr>
                <w:rFonts w:ascii="Calibri" w:hAnsi="Calibri"/>
                <w:sz w:val="17"/>
                <w:szCs w:val="14"/>
                <w:lang w:val="en-US"/>
              </w:rPr>
              <w:t>II</w:t>
            </w:r>
          </w:p>
        </w:tc>
        <w:tc>
          <w:tcPr>
            <w:tcW w:w="373" w:type="dxa"/>
            <w:vAlign w:val="center"/>
          </w:tcPr>
          <w:p w:rsidR="00C05E5E" w:rsidRPr="00477773" w:rsidRDefault="00C05E5E" w:rsidP="00AF4910">
            <w:pPr>
              <w:jc w:val="center"/>
              <w:rPr>
                <w:rFonts w:ascii="Calibri" w:hAnsi="Calibri"/>
                <w:sz w:val="17"/>
                <w:szCs w:val="14"/>
                <w:lang w:val="en-US"/>
              </w:rPr>
            </w:pPr>
            <w:r w:rsidRPr="00477773">
              <w:rPr>
                <w:rFonts w:ascii="Calibri" w:hAnsi="Calibri"/>
                <w:sz w:val="17"/>
                <w:szCs w:val="14"/>
                <w:lang w:val="en-US"/>
              </w:rPr>
              <w:t>III</w:t>
            </w:r>
          </w:p>
        </w:tc>
        <w:tc>
          <w:tcPr>
            <w:tcW w:w="373" w:type="dxa"/>
            <w:vAlign w:val="center"/>
          </w:tcPr>
          <w:p w:rsidR="00C05E5E" w:rsidRPr="00477773" w:rsidRDefault="00C05E5E" w:rsidP="00AF4910">
            <w:pPr>
              <w:jc w:val="center"/>
              <w:rPr>
                <w:rFonts w:ascii="Calibri" w:hAnsi="Calibri"/>
                <w:sz w:val="17"/>
                <w:szCs w:val="14"/>
                <w:lang w:val="en-US"/>
              </w:rPr>
            </w:pPr>
            <w:r w:rsidRPr="00477773">
              <w:rPr>
                <w:rFonts w:ascii="Calibri" w:hAnsi="Calibri"/>
                <w:sz w:val="17"/>
                <w:szCs w:val="14"/>
                <w:lang w:val="en-US"/>
              </w:rPr>
              <w:t>IV</w:t>
            </w:r>
          </w:p>
        </w:tc>
      </w:tr>
      <w:tr w:rsidR="00C05E5E" w:rsidRPr="00E03025" w:rsidTr="006B51AA">
        <w:tc>
          <w:tcPr>
            <w:tcW w:w="862" w:type="dxa"/>
            <w:tcBorders>
              <w:top w:val="nil"/>
              <w:bottom w:val="nil"/>
            </w:tcBorders>
          </w:tcPr>
          <w:p w:rsidR="00C05E5E" w:rsidRPr="00477773" w:rsidRDefault="00C05E5E" w:rsidP="00AF4910">
            <w:pPr>
              <w:jc w:val="center"/>
              <w:rPr>
                <w:rFonts w:ascii="Calibri" w:hAnsi="Calibri"/>
                <w:b/>
                <w:sz w:val="17"/>
                <w:szCs w:val="14"/>
                <w:lang w:val="en-US"/>
              </w:rPr>
            </w:pPr>
            <w:r w:rsidRPr="00477773">
              <w:rPr>
                <w:rFonts w:ascii="Calibri" w:hAnsi="Calibri"/>
                <w:b/>
                <w:sz w:val="17"/>
                <w:szCs w:val="14"/>
                <w:lang w:val="en-US"/>
              </w:rPr>
              <w:t>I</w:t>
            </w:r>
          </w:p>
        </w:tc>
        <w:tc>
          <w:tcPr>
            <w:tcW w:w="4644" w:type="dxa"/>
            <w:tcBorders>
              <w:top w:val="nil"/>
              <w:bottom w:val="nil"/>
            </w:tcBorders>
            <w:tcMar>
              <w:left w:w="115" w:type="dxa"/>
              <w:right w:w="115" w:type="dxa"/>
            </w:tcMar>
          </w:tcPr>
          <w:p w:rsidR="00C05E5E" w:rsidRPr="00477773" w:rsidRDefault="006B51AA" w:rsidP="00AF4910">
            <w:pPr>
              <w:rPr>
                <w:rFonts w:ascii="Calibri" w:hAnsi="Calibri"/>
                <w:b/>
                <w:sz w:val="17"/>
                <w:szCs w:val="14"/>
                <w:lang w:val="en-US"/>
              </w:rPr>
            </w:pPr>
            <w:r w:rsidRPr="00477773">
              <w:rPr>
                <w:rFonts w:ascii="Calibri" w:hAnsi="Calibri"/>
                <w:b/>
                <w:sz w:val="17"/>
                <w:szCs w:val="14"/>
                <w:lang w:val="en-US"/>
              </w:rPr>
              <w:t xml:space="preserve">Civil Works and Supervision </w:t>
            </w:r>
            <w:r w:rsidR="00C05E5E" w:rsidRPr="00477773">
              <w:rPr>
                <w:rFonts w:ascii="Calibri" w:hAnsi="Calibri"/>
                <w:b/>
                <w:sz w:val="17"/>
                <w:szCs w:val="14"/>
                <w:lang w:val="en-US"/>
              </w:rPr>
              <w:t>Indicators</w:t>
            </w:r>
          </w:p>
        </w:tc>
        <w:tc>
          <w:tcPr>
            <w:tcW w:w="371" w:type="dxa"/>
            <w:vAlign w:val="center"/>
          </w:tcPr>
          <w:p w:rsidR="00C05E5E" w:rsidRPr="00477773" w:rsidRDefault="00C05E5E" w:rsidP="00AF4910">
            <w:pPr>
              <w:jc w:val="center"/>
              <w:rPr>
                <w:rFonts w:ascii="Calibri" w:hAnsi="Calibri"/>
                <w:sz w:val="17"/>
                <w:szCs w:val="14"/>
                <w:lang w:val="en-US"/>
              </w:rPr>
            </w:pPr>
          </w:p>
        </w:tc>
        <w:tc>
          <w:tcPr>
            <w:tcW w:w="372" w:type="dxa"/>
            <w:vAlign w:val="center"/>
          </w:tcPr>
          <w:p w:rsidR="00C05E5E" w:rsidRPr="00477773" w:rsidRDefault="00C05E5E" w:rsidP="00AF4910">
            <w:pPr>
              <w:jc w:val="center"/>
              <w:rPr>
                <w:rFonts w:ascii="Calibri" w:hAnsi="Calibri"/>
                <w:sz w:val="17"/>
                <w:szCs w:val="14"/>
                <w:lang w:val="en-US"/>
              </w:rPr>
            </w:pPr>
          </w:p>
        </w:tc>
        <w:tc>
          <w:tcPr>
            <w:tcW w:w="372" w:type="dxa"/>
            <w:vAlign w:val="center"/>
          </w:tcPr>
          <w:p w:rsidR="00C05E5E" w:rsidRPr="00477773" w:rsidRDefault="00C05E5E" w:rsidP="00AF4910">
            <w:pPr>
              <w:jc w:val="center"/>
              <w:rPr>
                <w:rFonts w:ascii="Calibri" w:hAnsi="Calibri"/>
                <w:sz w:val="17"/>
                <w:szCs w:val="14"/>
                <w:lang w:val="en-US"/>
              </w:rPr>
            </w:pPr>
          </w:p>
        </w:tc>
        <w:tc>
          <w:tcPr>
            <w:tcW w:w="372" w:type="dxa"/>
            <w:vAlign w:val="center"/>
          </w:tcPr>
          <w:p w:rsidR="00C05E5E" w:rsidRPr="00477773" w:rsidRDefault="00C05E5E" w:rsidP="00AF4910">
            <w:pPr>
              <w:jc w:val="center"/>
              <w:rPr>
                <w:rFonts w:ascii="Calibri" w:hAnsi="Calibri"/>
                <w:sz w:val="17"/>
                <w:szCs w:val="14"/>
                <w:lang w:val="en-US"/>
              </w:rPr>
            </w:pPr>
          </w:p>
        </w:tc>
        <w:tc>
          <w:tcPr>
            <w:tcW w:w="373" w:type="dxa"/>
            <w:vAlign w:val="center"/>
          </w:tcPr>
          <w:p w:rsidR="00C05E5E" w:rsidRPr="00477773" w:rsidRDefault="00C05E5E" w:rsidP="00AF4910">
            <w:pPr>
              <w:jc w:val="center"/>
              <w:rPr>
                <w:rFonts w:ascii="Calibri" w:hAnsi="Calibri"/>
                <w:sz w:val="17"/>
                <w:szCs w:val="14"/>
                <w:lang w:val="en-US"/>
              </w:rPr>
            </w:pPr>
          </w:p>
        </w:tc>
        <w:tc>
          <w:tcPr>
            <w:tcW w:w="373" w:type="dxa"/>
            <w:vAlign w:val="center"/>
          </w:tcPr>
          <w:p w:rsidR="00C05E5E" w:rsidRPr="00477773" w:rsidRDefault="00C05E5E" w:rsidP="00AF4910">
            <w:pPr>
              <w:jc w:val="center"/>
              <w:rPr>
                <w:rFonts w:ascii="Calibri" w:hAnsi="Calibri"/>
                <w:sz w:val="17"/>
                <w:szCs w:val="14"/>
                <w:lang w:val="en-US"/>
              </w:rPr>
            </w:pPr>
          </w:p>
        </w:tc>
        <w:tc>
          <w:tcPr>
            <w:tcW w:w="373" w:type="dxa"/>
            <w:vAlign w:val="center"/>
          </w:tcPr>
          <w:p w:rsidR="00C05E5E" w:rsidRPr="00477773" w:rsidRDefault="00C05E5E" w:rsidP="00AF4910">
            <w:pPr>
              <w:jc w:val="center"/>
              <w:rPr>
                <w:rFonts w:ascii="Calibri" w:hAnsi="Calibri"/>
                <w:sz w:val="17"/>
                <w:szCs w:val="14"/>
                <w:lang w:val="en-US"/>
              </w:rPr>
            </w:pPr>
          </w:p>
        </w:tc>
        <w:tc>
          <w:tcPr>
            <w:tcW w:w="373" w:type="dxa"/>
            <w:vAlign w:val="center"/>
          </w:tcPr>
          <w:p w:rsidR="00C05E5E" w:rsidRPr="00477773" w:rsidRDefault="00C05E5E" w:rsidP="00AF4910">
            <w:pPr>
              <w:jc w:val="center"/>
              <w:rPr>
                <w:rFonts w:ascii="Calibri" w:hAnsi="Calibri"/>
                <w:sz w:val="17"/>
                <w:szCs w:val="14"/>
                <w:lang w:val="en-US"/>
              </w:rPr>
            </w:pPr>
          </w:p>
        </w:tc>
        <w:tc>
          <w:tcPr>
            <w:tcW w:w="373" w:type="dxa"/>
            <w:vAlign w:val="center"/>
          </w:tcPr>
          <w:p w:rsidR="00C05E5E" w:rsidRPr="00477773" w:rsidRDefault="00C05E5E" w:rsidP="00AF4910">
            <w:pPr>
              <w:jc w:val="center"/>
              <w:rPr>
                <w:rFonts w:ascii="Calibri" w:hAnsi="Calibri"/>
                <w:sz w:val="17"/>
                <w:szCs w:val="14"/>
                <w:lang w:val="en-US"/>
              </w:rPr>
            </w:pPr>
          </w:p>
        </w:tc>
        <w:tc>
          <w:tcPr>
            <w:tcW w:w="373" w:type="dxa"/>
            <w:vAlign w:val="center"/>
          </w:tcPr>
          <w:p w:rsidR="00C05E5E" w:rsidRPr="00477773" w:rsidRDefault="00C05E5E" w:rsidP="00AF4910">
            <w:pPr>
              <w:jc w:val="center"/>
              <w:rPr>
                <w:rFonts w:ascii="Calibri" w:hAnsi="Calibri"/>
                <w:sz w:val="17"/>
                <w:szCs w:val="14"/>
                <w:lang w:val="en-US"/>
              </w:rPr>
            </w:pPr>
          </w:p>
        </w:tc>
        <w:tc>
          <w:tcPr>
            <w:tcW w:w="372" w:type="dxa"/>
            <w:vAlign w:val="center"/>
          </w:tcPr>
          <w:p w:rsidR="00C05E5E" w:rsidRPr="00477773" w:rsidRDefault="00C05E5E" w:rsidP="00AF4910">
            <w:pPr>
              <w:jc w:val="center"/>
              <w:rPr>
                <w:rFonts w:ascii="Calibri" w:hAnsi="Calibri"/>
                <w:sz w:val="17"/>
                <w:szCs w:val="14"/>
                <w:lang w:val="en-US"/>
              </w:rPr>
            </w:pPr>
          </w:p>
        </w:tc>
        <w:tc>
          <w:tcPr>
            <w:tcW w:w="373" w:type="dxa"/>
            <w:vAlign w:val="center"/>
          </w:tcPr>
          <w:p w:rsidR="00C05E5E" w:rsidRPr="00477773" w:rsidRDefault="00C05E5E" w:rsidP="00AF4910">
            <w:pPr>
              <w:jc w:val="center"/>
              <w:rPr>
                <w:rFonts w:ascii="Calibri" w:hAnsi="Calibri"/>
                <w:sz w:val="17"/>
                <w:szCs w:val="14"/>
                <w:lang w:val="en-US"/>
              </w:rPr>
            </w:pPr>
          </w:p>
        </w:tc>
        <w:tc>
          <w:tcPr>
            <w:tcW w:w="373" w:type="dxa"/>
            <w:vAlign w:val="center"/>
          </w:tcPr>
          <w:p w:rsidR="00C05E5E" w:rsidRPr="00477773" w:rsidRDefault="00C05E5E" w:rsidP="00AF4910">
            <w:pPr>
              <w:jc w:val="center"/>
              <w:rPr>
                <w:rFonts w:ascii="Calibri" w:hAnsi="Calibri"/>
                <w:sz w:val="17"/>
                <w:szCs w:val="14"/>
                <w:lang w:val="en-US"/>
              </w:rPr>
            </w:pPr>
          </w:p>
        </w:tc>
        <w:tc>
          <w:tcPr>
            <w:tcW w:w="373" w:type="dxa"/>
            <w:vAlign w:val="center"/>
          </w:tcPr>
          <w:p w:rsidR="00C05E5E" w:rsidRPr="00477773" w:rsidRDefault="00C05E5E" w:rsidP="00AF4910">
            <w:pPr>
              <w:jc w:val="center"/>
              <w:rPr>
                <w:rFonts w:ascii="Calibri" w:hAnsi="Calibri"/>
                <w:sz w:val="17"/>
                <w:szCs w:val="14"/>
                <w:lang w:val="en-US"/>
              </w:rPr>
            </w:pPr>
          </w:p>
        </w:tc>
        <w:tc>
          <w:tcPr>
            <w:tcW w:w="373" w:type="dxa"/>
            <w:vAlign w:val="center"/>
          </w:tcPr>
          <w:p w:rsidR="00C05E5E" w:rsidRPr="00477773" w:rsidRDefault="00C05E5E" w:rsidP="00AF4910">
            <w:pPr>
              <w:jc w:val="center"/>
              <w:rPr>
                <w:rFonts w:ascii="Calibri" w:hAnsi="Calibri"/>
                <w:sz w:val="17"/>
                <w:szCs w:val="14"/>
                <w:lang w:val="en-US"/>
              </w:rPr>
            </w:pPr>
          </w:p>
        </w:tc>
        <w:tc>
          <w:tcPr>
            <w:tcW w:w="373" w:type="dxa"/>
            <w:vAlign w:val="center"/>
          </w:tcPr>
          <w:p w:rsidR="00C05E5E" w:rsidRPr="00477773" w:rsidRDefault="00C05E5E" w:rsidP="00AF4910">
            <w:pPr>
              <w:jc w:val="center"/>
              <w:rPr>
                <w:rFonts w:ascii="Calibri" w:hAnsi="Calibri"/>
                <w:sz w:val="17"/>
                <w:szCs w:val="14"/>
                <w:lang w:val="en-US"/>
              </w:rPr>
            </w:pPr>
          </w:p>
        </w:tc>
        <w:tc>
          <w:tcPr>
            <w:tcW w:w="373" w:type="dxa"/>
            <w:vAlign w:val="center"/>
          </w:tcPr>
          <w:p w:rsidR="00C05E5E" w:rsidRPr="00477773" w:rsidRDefault="00C05E5E" w:rsidP="00AF4910">
            <w:pPr>
              <w:jc w:val="center"/>
              <w:rPr>
                <w:rFonts w:ascii="Calibri" w:hAnsi="Calibri"/>
                <w:sz w:val="17"/>
                <w:szCs w:val="14"/>
                <w:lang w:val="en-US"/>
              </w:rPr>
            </w:pPr>
          </w:p>
        </w:tc>
        <w:tc>
          <w:tcPr>
            <w:tcW w:w="373" w:type="dxa"/>
            <w:vAlign w:val="center"/>
          </w:tcPr>
          <w:p w:rsidR="00C05E5E" w:rsidRPr="00477773" w:rsidRDefault="00C05E5E" w:rsidP="00AF4910">
            <w:pPr>
              <w:jc w:val="center"/>
              <w:rPr>
                <w:rFonts w:ascii="Calibri" w:hAnsi="Calibri"/>
                <w:sz w:val="17"/>
                <w:szCs w:val="14"/>
                <w:lang w:val="en-US"/>
              </w:rPr>
            </w:pPr>
          </w:p>
        </w:tc>
        <w:tc>
          <w:tcPr>
            <w:tcW w:w="373" w:type="dxa"/>
            <w:vAlign w:val="center"/>
          </w:tcPr>
          <w:p w:rsidR="00C05E5E" w:rsidRPr="00477773" w:rsidRDefault="00C05E5E" w:rsidP="00AF4910">
            <w:pPr>
              <w:jc w:val="center"/>
              <w:rPr>
                <w:rFonts w:ascii="Calibri" w:hAnsi="Calibri"/>
                <w:sz w:val="17"/>
                <w:szCs w:val="14"/>
                <w:lang w:val="en-US"/>
              </w:rPr>
            </w:pPr>
          </w:p>
        </w:tc>
        <w:tc>
          <w:tcPr>
            <w:tcW w:w="373" w:type="dxa"/>
            <w:vAlign w:val="center"/>
          </w:tcPr>
          <w:p w:rsidR="00C05E5E" w:rsidRPr="00477773" w:rsidRDefault="00C05E5E" w:rsidP="00AF4910">
            <w:pPr>
              <w:jc w:val="center"/>
              <w:rPr>
                <w:rFonts w:ascii="Calibri" w:hAnsi="Calibri"/>
                <w:sz w:val="17"/>
                <w:szCs w:val="14"/>
                <w:lang w:val="en-US"/>
              </w:rPr>
            </w:pPr>
          </w:p>
        </w:tc>
      </w:tr>
      <w:tr w:rsidR="00C05E5E" w:rsidRPr="00477773" w:rsidTr="006B51AA">
        <w:tc>
          <w:tcPr>
            <w:tcW w:w="862" w:type="dxa"/>
            <w:tcBorders>
              <w:top w:val="nil"/>
              <w:bottom w:val="nil"/>
            </w:tcBorders>
          </w:tcPr>
          <w:p w:rsidR="00C05E5E" w:rsidRPr="00477773" w:rsidRDefault="00C05E5E" w:rsidP="00AF4910">
            <w:pPr>
              <w:rPr>
                <w:rFonts w:ascii="Calibri" w:hAnsi="Calibri"/>
                <w:sz w:val="17"/>
                <w:szCs w:val="14"/>
                <w:lang w:val="en-US"/>
              </w:rPr>
            </w:pPr>
          </w:p>
        </w:tc>
        <w:tc>
          <w:tcPr>
            <w:tcW w:w="4644" w:type="dxa"/>
            <w:tcBorders>
              <w:top w:val="nil"/>
              <w:bottom w:val="nil"/>
            </w:tcBorders>
            <w:tcMar>
              <w:left w:w="115" w:type="dxa"/>
              <w:right w:w="115" w:type="dxa"/>
            </w:tcMar>
          </w:tcPr>
          <w:p w:rsidR="00C05E5E" w:rsidRPr="00477773" w:rsidRDefault="00C05E5E" w:rsidP="00AF4910">
            <w:pPr>
              <w:rPr>
                <w:rFonts w:ascii="Calibri" w:hAnsi="Calibri"/>
                <w:i/>
                <w:sz w:val="17"/>
                <w:szCs w:val="14"/>
                <w:lang w:val="en-US"/>
              </w:rPr>
            </w:pPr>
            <w:r w:rsidRPr="00477773">
              <w:rPr>
                <w:rFonts w:ascii="Calibri" w:hAnsi="Calibri"/>
                <w:sz w:val="17"/>
                <w:szCs w:val="14"/>
                <w:lang w:val="en-US"/>
              </w:rPr>
              <w:tab/>
            </w:r>
            <w:r w:rsidRPr="00477773">
              <w:rPr>
                <w:rFonts w:ascii="Calibri" w:hAnsi="Calibri"/>
                <w:i/>
                <w:sz w:val="17"/>
                <w:szCs w:val="14"/>
                <w:lang w:val="en-US"/>
              </w:rPr>
              <w:t>Information Gathering</w:t>
            </w:r>
          </w:p>
        </w:tc>
        <w:tc>
          <w:tcPr>
            <w:tcW w:w="371" w:type="dxa"/>
            <w:vAlign w:val="center"/>
          </w:tcPr>
          <w:p w:rsidR="00C05E5E" w:rsidRPr="00477773" w:rsidRDefault="00C05E5E" w:rsidP="00AF4910">
            <w:pPr>
              <w:jc w:val="center"/>
              <w:rPr>
                <w:rFonts w:ascii="Calibri" w:hAnsi="Calibri"/>
                <w:sz w:val="17"/>
                <w:szCs w:val="14"/>
                <w:lang w:val="en-US"/>
              </w:rPr>
            </w:pPr>
          </w:p>
        </w:tc>
        <w:tc>
          <w:tcPr>
            <w:tcW w:w="372" w:type="dxa"/>
            <w:vAlign w:val="center"/>
          </w:tcPr>
          <w:p w:rsidR="00C05E5E" w:rsidRPr="00477773" w:rsidRDefault="00C05E5E" w:rsidP="00AF4910">
            <w:pPr>
              <w:jc w:val="center"/>
              <w:rPr>
                <w:rFonts w:ascii="Calibri" w:hAnsi="Calibri"/>
                <w:sz w:val="17"/>
                <w:szCs w:val="14"/>
                <w:lang w:val="en-US"/>
              </w:rPr>
            </w:pPr>
          </w:p>
        </w:tc>
        <w:tc>
          <w:tcPr>
            <w:tcW w:w="372" w:type="dxa"/>
            <w:vAlign w:val="center"/>
          </w:tcPr>
          <w:p w:rsidR="00C05E5E" w:rsidRPr="00477773" w:rsidRDefault="00C05E5E" w:rsidP="00AF4910">
            <w:pPr>
              <w:jc w:val="center"/>
              <w:rPr>
                <w:rFonts w:ascii="Calibri" w:hAnsi="Calibri"/>
                <w:sz w:val="17"/>
                <w:szCs w:val="14"/>
                <w:lang w:val="en-US"/>
              </w:rPr>
            </w:pPr>
          </w:p>
        </w:tc>
        <w:tc>
          <w:tcPr>
            <w:tcW w:w="372" w:type="dxa"/>
            <w:vAlign w:val="center"/>
          </w:tcPr>
          <w:p w:rsidR="00C05E5E" w:rsidRPr="00477773" w:rsidRDefault="00C05E5E" w:rsidP="00AF4910">
            <w:pPr>
              <w:jc w:val="center"/>
              <w:rPr>
                <w:rFonts w:ascii="Calibri" w:hAnsi="Calibri"/>
                <w:sz w:val="17"/>
                <w:szCs w:val="14"/>
                <w:lang w:val="en-US"/>
              </w:rPr>
            </w:pPr>
          </w:p>
        </w:tc>
        <w:tc>
          <w:tcPr>
            <w:tcW w:w="373" w:type="dxa"/>
            <w:vAlign w:val="center"/>
          </w:tcPr>
          <w:p w:rsidR="00C05E5E" w:rsidRPr="00477773" w:rsidRDefault="00C05E5E" w:rsidP="00AF4910">
            <w:pPr>
              <w:jc w:val="center"/>
              <w:rPr>
                <w:rFonts w:ascii="Calibri" w:hAnsi="Calibri"/>
                <w:sz w:val="17"/>
                <w:szCs w:val="14"/>
                <w:lang w:val="en-US"/>
              </w:rPr>
            </w:pPr>
          </w:p>
        </w:tc>
        <w:tc>
          <w:tcPr>
            <w:tcW w:w="373" w:type="dxa"/>
            <w:vAlign w:val="center"/>
          </w:tcPr>
          <w:p w:rsidR="00C05E5E" w:rsidRPr="00477773" w:rsidRDefault="00C05E5E" w:rsidP="00AF4910">
            <w:pPr>
              <w:jc w:val="center"/>
              <w:rPr>
                <w:rFonts w:ascii="Calibri" w:hAnsi="Calibri"/>
                <w:sz w:val="17"/>
                <w:szCs w:val="14"/>
                <w:lang w:val="en-US"/>
              </w:rPr>
            </w:pPr>
          </w:p>
        </w:tc>
        <w:tc>
          <w:tcPr>
            <w:tcW w:w="373" w:type="dxa"/>
            <w:vAlign w:val="center"/>
          </w:tcPr>
          <w:p w:rsidR="00C05E5E" w:rsidRPr="00477773" w:rsidRDefault="00C05E5E" w:rsidP="00AF4910">
            <w:pPr>
              <w:jc w:val="center"/>
              <w:rPr>
                <w:rFonts w:ascii="Calibri" w:hAnsi="Calibri"/>
                <w:sz w:val="17"/>
                <w:szCs w:val="14"/>
                <w:lang w:val="en-US"/>
              </w:rPr>
            </w:pPr>
          </w:p>
        </w:tc>
        <w:tc>
          <w:tcPr>
            <w:tcW w:w="373" w:type="dxa"/>
            <w:vAlign w:val="center"/>
          </w:tcPr>
          <w:p w:rsidR="00C05E5E" w:rsidRPr="00477773" w:rsidRDefault="00C05E5E" w:rsidP="00AF4910">
            <w:pPr>
              <w:jc w:val="center"/>
              <w:rPr>
                <w:rFonts w:ascii="Calibri" w:hAnsi="Calibri"/>
                <w:sz w:val="17"/>
                <w:szCs w:val="14"/>
                <w:lang w:val="en-US"/>
              </w:rPr>
            </w:pPr>
          </w:p>
        </w:tc>
        <w:tc>
          <w:tcPr>
            <w:tcW w:w="373" w:type="dxa"/>
            <w:vAlign w:val="center"/>
          </w:tcPr>
          <w:p w:rsidR="00C05E5E" w:rsidRPr="00477773" w:rsidRDefault="00C05E5E" w:rsidP="00AF4910">
            <w:pPr>
              <w:jc w:val="center"/>
              <w:rPr>
                <w:rFonts w:ascii="Calibri" w:hAnsi="Calibri"/>
                <w:sz w:val="17"/>
                <w:szCs w:val="14"/>
                <w:lang w:val="en-US"/>
              </w:rPr>
            </w:pPr>
          </w:p>
        </w:tc>
        <w:tc>
          <w:tcPr>
            <w:tcW w:w="373" w:type="dxa"/>
            <w:vAlign w:val="center"/>
          </w:tcPr>
          <w:p w:rsidR="00C05E5E" w:rsidRPr="00477773" w:rsidRDefault="00C05E5E" w:rsidP="00AF4910">
            <w:pPr>
              <w:jc w:val="center"/>
              <w:rPr>
                <w:rFonts w:ascii="Calibri" w:hAnsi="Calibri"/>
                <w:sz w:val="17"/>
                <w:szCs w:val="14"/>
                <w:lang w:val="en-US"/>
              </w:rPr>
            </w:pPr>
          </w:p>
        </w:tc>
        <w:tc>
          <w:tcPr>
            <w:tcW w:w="372" w:type="dxa"/>
            <w:vAlign w:val="center"/>
          </w:tcPr>
          <w:p w:rsidR="00C05E5E" w:rsidRPr="00477773" w:rsidRDefault="00C05E5E" w:rsidP="00AF4910">
            <w:pPr>
              <w:jc w:val="center"/>
              <w:rPr>
                <w:rFonts w:ascii="Calibri" w:hAnsi="Calibri"/>
                <w:sz w:val="17"/>
                <w:szCs w:val="14"/>
                <w:lang w:val="en-US"/>
              </w:rPr>
            </w:pPr>
          </w:p>
        </w:tc>
        <w:tc>
          <w:tcPr>
            <w:tcW w:w="373" w:type="dxa"/>
            <w:vAlign w:val="center"/>
          </w:tcPr>
          <w:p w:rsidR="00C05E5E" w:rsidRPr="00477773" w:rsidRDefault="00C05E5E" w:rsidP="00AF4910">
            <w:pPr>
              <w:jc w:val="center"/>
              <w:rPr>
                <w:rFonts w:ascii="Calibri" w:hAnsi="Calibri"/>
                <w:sz w:val="17"/>
                <w:szCs w:val="14"/>
                <w:lang w:val="en-US"/>
              </w:rPr>
            </w:pPr>
          </w:p>
        </w:tc>
        <w:tc>
          <w:tcPr>
            <w:tcW w:w="373" w:type="dxa"/>
            <w:vAlign w:val="center"/>
          </w:tcPr>
          <w:p w:rsidR="00C05E5E" w:rsidRPr="00477773" w:rsidRDefault="00C05E5E" w:rsidP="00AF4910">
            <w:pPr>
              <w:jc w:val="center"/>
              <w:rPr>
                <w:rFonts w:ascii="Calibri" w:hAnsi="Calibri"/>
                <w:sz w:val="17"/>
                <w:szCs w:val="14"/>
                <w:lang w:val="en-US"/>
              </w:rPr>
            </w:pPr>
          </w:p>
        </w:tc>
        <w:tc>
          <w:tcPr>
            <w:tcW w:w="373" w:type="dxa"/>
            <w:vAlign w:val="center"/>
          </w:tcPr>
          <w:p w:rsidR="00C05E5E" w:rsidRPr="00477773" w:rsidRDefault="00C05E5E" w:rsidP="00AF4910">
            <w:pPr>
              <w:jc w:val="center"/>
              <w:rPr>
                <w:rFonts w:ascii="Calibri" w:hAnsi="Calibri"/>
                <w:sz w:val="17"/>
                <w:szCs w:val="14"/>
                <w:lang w:val="en-US"/>
              </w:rPr>
            </w:pPr>
          </w:p>
        </w:tc>
        <w:tc>
          <w:tcPr>
            <w:tcW w:w="373" w:type="dxa"/>
            <w:vAlign w:val="center"/>
          </w:tcPr>
          <w:p w:rsidR="00C05E5E" w:rsidRPr="00477773" w:rsidRDefault="00C05E5E" w:rsidP="00AF4910">
            <w:pPr>
              <w:jc w:val="center"/>
              <w:rPr>
                <w:rFonts w:ascii="Calibri" w:hAnsi="Calibri"/>
                <w:sz w:val="17"/>
                <w:szCs w:val="14"/>
                <w:lang w:val="en-US"/>
              </w:rPr>
            </w:pPr>
          </w:p>
        </w:tc>
        <w:tc>
          <w:tcPr>
            <w:tcW w:w="373" w:type="dxa"/>
            <w:vAlign w:val="center"/>
          </w:tcPr>
          <w:p w:rsidR="00C05E5E" w:rsidRPr="00477773" w:rsidRDefault="00C05E5E" w:rsidP="00AF4910">
            <w:pPr>
              <w:jc w:val="center"/>
              <w:rPr>
                <w:rFonts w:ascii="Calibri" w:hAnsi="Calibri"/>
                <w:sz w:val="17"/>
                <w:szCs w:val="14"/>
                <w:lang w:val="en-US"/>
              </w:rPr>
            </w:pPr>
          </w:p>
        </w:tc>
        <w:tc>
          <w:tcPr>
            <w:tcW w:w="373" w:type="dxa"/>
            <w:vAlign w:val="center"/>
          </w:tcPr>
          <w:p w:rsidR="00C05E5E" w:rsidRPr="00477773" w:rsidRDefault="00C05E5E" w:rsidP="00AF4910">
            <w:pPr>
              <w:jc w:val="center"/>
              <w:rPr>
                <w:rFonts w:ascii="Calibri" w:hAnsi="Calibri"/>
                <w:sz w:val="17"/>
                <w:szCs w:val="14"/>
                <w:lang w:val="en-US"/>
              </w:rPr>
            </w:pPr>
          </w:p>
        </w:tc>
        <w:tc>
          <w:tcPr>
            <w:tcW w:w="373" w:type="dxa"/>
            <w:vAlign w:val="center"/>
          </w:tcPr>
          <w:p w:rsidR="00C05E5E" w:rsidRPr="00477773" w:rsidRDefault="00C05E5E" w:rsidP="00AF4910">
            <w:pPr>
              <w:jc w:val="center"/>
              <w:rPr>
                <w:rFonts w:ascii="Calibri" w:hAnsi="Calibri"/>
                <w:sz w:val="17"/>
                <w:szCs w:val="14"/>
                <w:lang w:val="en-US"/>
              </w:rPr>
            </w:pPr>
          </w:p>
        </w:tc>
        <w:tc>
          <w:tcPr>
            <w:tcW w:w="373" w:type="dxa"/>
            <w:vAlign w:val="center"/>
          </w:tcPr>
          <w:p w:rsidR="00C05E5E" w:rsidRPr="00477773" w:rsidRDefault="00C05E5E" w:rsidP="00AF4910">
            <w:pPr>
              <w:jc w:val="center"/>
              <w:rPr>
                <w:rFonts w:ascii="Calibri" w:hAnsi="Calibri"/>
                <w:sz w:val="17"/>
                <w:szCs w:val="14"/>
                <w:lang w:val="en-US"/>
              </w:rPr>
            </w:pPr>
          </w:p>
        </w:tc>
        <w:tc>
          <w:tcPr>
            <w:tcW w:w="373" w:type="dxa"/>
            <w:vAlign w:val="center"/>
          </w:tcPr>
          <w:p w:rsidR="00C05E5E" w:rsidRPr="00477773" w:rsidRDefault="00C05E5E" w:rsidP="00AF4910">
            <w:pPr>
              <w:jc w:val="center"/>
              <w:rPr>
                <w:rFonts w:ascii="Calibri" w:hAnsi="Calibri"/>
                <w:sz w:val="17"/>
                <w:szCs w:val="14"/>
                <w:lang w:val="en-US"/>
              </w:rPr>
            </w:pPr>
          </w:p>
        </w:tc>
      </w:tr>
      <w:tr w:rsidR="002E3AFA" w:rsidRPr="00477773" w:rsidTr="006B51AA">
        <w:tc>
          <w:tcPr>
            <w:tcW w:w="862" w:type="dxa"/>
            <w:tcBorders>
              <w:top w:val="nil"/>
              <w:bottom w:val="nil"/>
            </w:tcBorders>
          </w:tcPr>
          <w:p w:rsidR="002E3AFA" w:rsidRPr="00477773" w:rsidRDefault="002E3AFA" w:rsidP="00AF4910">
            <w:pPr>
              <w:rPr>
                <w:rFonts w:ascii="Calibri" w:hAnsi="Calibri"/>
                <w:sz w:val="17"/>
                <w:szCs w:val="14"/>
                <w:lang w:val="en-US"/>
              </w:rPr>
            </w:pPr>
          </w:p>
        </w:tc>
        <w:tc>
          <w:tcPr>
            <w:tcW w:w="4644" w:type="dxa"/>
            <w:tcBorders>
              <w:top w:val="nil"/>
              <w:bottom w:val="nil"/>
            </w:tcBorders>
            <w:tcMar>
              <w:left w:w="115" w:type="dxa"/>
              <w:right w:w="115" w:type="dxa"/>
            </w:tcMar>
          </w:tcPr>
          <w:p w:rsidR="002E3AFA" w:rsidRPr="00477773" w:rsidRDefault="002E3AFA" w:rsidP="006B51AA">
            <w:pPr>
              <w:rPr>
                <w:rFonts w:ascii="Calibri" w:hAnsi="Calibri"/>
                <w:sz w:val="17"/>
                <w:szCs w:val="14"/>
                <w:lang w:val="en-US"/>
              </w:rPr>
            </w:pPr>
            <w:r w:rsidRPr="00477773">
              <w:rPr>
                <w:rFonts w:ascii="Calibri" w:hAnsi="Calibri"/>
                <w:sz w:val="17"/>
                <w:szCs w:val="14"/>
                <w:lang w:val="en-US"/>
              </w:rPr>
              <w:tab/>
              <w:t xml:space="preserve">Kilometers of the Camp Coq – Vaudreuil roadway that </w:t>
            </w:r>
            <w:r w:rsidRPr="00477773">
              <w:rPr>
                <w:rFonts w:ascii="Calibri" w:hAnsi="Calibri"/>
                <w:sz w:val="17"/>
                <w:szCs w:val="14"/>
                <w:lang w:val="en-US"/>
              </w:rPr>
              <w:tab/>
              <w:t>have been rehabilitated</w:t>
            </w:r>
          </w:p>
        </w:tc>
        <w:tc>
          <w:tcPr>
            <w:tcW w:w="371"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2"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r>
      <w:tr w:rsidR="002E3AFA" w:rsidRPr="00477773" w:rsidTr="006B51AA">
        <w:tc>
          <w:tcPr>
            <w:tcW w:w="862" w:type="dxa"/>
            <w:tcBorders>
              <w:top w:val="nil"/>
              <w:bottom w:val="nil"/>
            </w:tcBorders>
          </w:tcPr>
          <w:p w:rsidR="002E3AFA" w:rsidRPr="00477773" w:rsidRDefault="002E3AFA" w:rsidP="00AF4910">
            <w:pPr>
              <w:rPr>
                <w:rFonts w:ascii="Calibri" w:hAnsi="Calibri"/>
                <w:sz w:val="17"/>
                <w:szCs w:val="14"/>
                <w:lang w:val="en-US"/>
              </w:rPr>
            </w:pPr>
          </w:p>
        </w:tc>
        <w:tc>
          <w:tcPr>
            <w:tcW w:w="4644" w:type="dxa"/>
            <w:tcBorders>
              <w:top w:val="nil"/>
              <w:bottom w:val="nil"/>
            </w:tcBorders>
            <w:tcMar>
              <w:left w:w="115" w:type="dxa"/>
              <w:right w:w="115" w:type="dxa"/>
            </w:tcMar>
          </w:tcPr>
          <w:p w:rsidR="002E3AFA" w:rsidRPr="00477773" w:rsidRDefault="002E3AFA" w:rsidP="00AF4910">
            <w:pPr>
              <w:rPr>
                <w:rFonts w:ascii="Calibri" w:hAnsi="Calibri"/>
                <w:sz w:val="17"/>
                <w:szCs w:val="14"/>
                <w:lang w:val="en-US"/>
              </w:rPr>
            </w:pPr>
            <w:r w:rsidRPr="00477773">
              <w:rPr>
                <w:rFonts w:ascii="Calibri" w:hAnsi="Calibri"/>
                <w:sz w:val="17"/>
                <w:szCs w:val="14"/>
                <w:lang w:val="en-US"/>
              </w:rPr>
              <w:tab/>
              <w:t>Finalized maintenance plan</w:t>
            </w:r>
          </w:p>
        </w:tc>
        <w:tc>
          <w:tcPr>
            <w:tcW w:w="371"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r>
      <w:tr w:rsidR="002E3AFA" w:rsidRPr="00477773" w:rsidTr="006B51AA">
        <w:tc>
          <w:tcPr>
            <w:tcW w:w="862" w:type="dxa"/>
            <w:tcBorders>
              <w:top w:val="nil"/>
              <w:bottom w:val="nil"/>
            </w:tcBorders>
          </w:tcPr>
          <w:p w:rsidR="002E3AFA" w:rsidRPr="00477773" w:rsidRDefault="002E3AFA" w:rsidP="00AF4910">
            <w:pPr>
              <w:rPr>
                <w:rFonts w:ascii="Calibri" w:hAnsi="Calibri"/>
                <w:sz w:val="17"/>
                <w:szCs w:val="14"/>
                <w:lang w:val="en-US"/>
              </w:rPr>
            </w:pPr>
          </w:p>
        </w:tc>
        <w:tc>
          <w:tcPr>
            <w:tcW w:w="4644" w:type="dxa"/>
            <w:tcBorders>
              <w:top w:val="nil"/>
              <w:bottom w:val="nil"/>
            </w:tcBorders>
            <w:tcMar>
              <w:left w:w="115" w:type="dxa"/>
              <w:right w:w="115" w:type="dxa"/>
            </w:tcMar>
          </w:tcPr>
          <w:p w:rsidR="002E3AFA" w:rsidRPr="00477773" w:rsidRDefault="002E3AFA" w:rsidP="006B51AA">
            <w:pPr>
              <w:rPr>
                <w:rFonts w:ascii="Calibri" w:hAnsi="Calibri"/>
                <w:sz w:val="17"/>
                <w:szCs w:val="14"/>
                <w:lang w:val="en-US"/>
              </w:rPr>
            </w:pPr>
            <w:r w:rsidRPr="00477773">
              <w:rPr>
                <w:rFonts w:ascii="Calibri" w:hAnsi="Calibri"/>
                <w:sz w:val="17"/>
                <w:szCs w:val="14"/>
                <w:lang w:val="en-US"/>
              </w:rPr>
              <w:tab/>
              <w:t xml:space="preserve">Kilometers of the Camp Coq – Vaudreuil roadway that </w:t>
            </w:r>
            <w:r w:rsidRPr="00477773">
              <w:rPr>
                <w:rFonts w:ascii="Calibri" w:hAnsi="Calibri"/>
                <w:sz w:val="17"/>
                <w:szCs w:val="14"/>
                <w:lang w:val="en-US"/>
              </w:rPr>
              <w:tab/>
              <w:t>are maintained</w:t>
            </w:r>
          </w:p>
        </w:tc>
        <w:tc>
          <w:tcPr>
            <w:tcW w:w="371" w:type="dxa"/>
            <w:vAlign w:val="center"/>
          </w:tcPr>
          <w:p w:rsidR="002E3AFA" w:rsidRPr="00477773" w:rsidRDefault="002E3AFA" w:rsidP="006B51AA">
            <w:pP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r>
      <w:tr w:rsidR="002E3AFA" w:rsidRPr="00E03025" w:rsidTr="006B51AA">
        <w:tc>
          <w:tcPr>
            <w:tcW w:w="862" w:type="dxa"/>
            <w:tcBorders>
              <w:top w:val="nil"/>
              <w:bottom w:val="nil"/>
            </w:tcBorders>
          </w:tcPr>
          <w:p w:rsidR="002E3AFA" w:rsidRPr="00477773" w:rsidRDefault="002E3AFA" w:rsidP="00AF4910">
            <w:pPr>
              <w:jc w:val="center"/>
              <w:rPr>
                <w:rFonts w:ascii="Calibri" w:hAnsi="Calibri"/>
                <w:b/>
                <w:sz w:val="17"/>
                <w:szCs w:val="14"/>
                <w:lang w:val="en-US"/>
              </w:rPr>
            </w:pPr>
            <w:r w:rsidRPr="00477773">
              <w:rPr>
                <w:rFonts w:ascii="Calibri" w:hAnsi="Calibri"/>
                <w:b/>
                <w:sz w:val="17"/>
                <w:szCs w:val="14"/>
                <w:lang w:val="en-US"/>
              </w:rPr>
              <w:t>II</w:t>
            </w:r>
          </w:p>
        </w:tc>
        <w:tc>
          <w:tcPr>
            <w:tcW w:w="4644" w:type="dxa"/>
            <w:tcBorders>
              <w:top w:val="nil"/>
              <w:bottom w:val="nil"/>
            </w:tcBorders>
            <w:tcMar>
              <w:left w:w="115" w:type="dxa"/>
              <w:right w:w="115" w:type="dxa"/>
            </w:tcMar>
          </w:tcPr>
          <w:p w:rsidR="002E3AFA" w:rsidRPr="00477773" w:rsidRDefault="002E3AFA" w:rsidP="00AF4910">
            <w:pPr>
              <w:rPr>
                <w:rFonts w:ascii="Calibri" w:hAnsi="Calibri"/>
                <w:b/>
                <w:sz w:val="17"/>
                <w:szCs w:val="14"/>
                <w:lang w:val="en-US"/>
              </w:rPr>
            </w:pPr>
            <w:r w:rsidRPr="00477773">
              <w:rPr>
                <w:rFonts w:ascii="Calibri" w:hAnsi="Calibri"/>
                <w:b/>
                <w:sz w:val="17"/>
                <w:szCs w:val="14"/>
                <w:lang w:val="en-US"/>
              </w:rPr>
              <w:t>Strengthening of Road Infrastructure Sector Indicators</w:t>
            </w:r>
          </w:p>
        </w:tc>
        <w:tc>
          <w:tcPr>
            <w:tcW w:w="371"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r>
      <w:tr w:rsidR="002E3AFA" w:rsidRPr="00477773" w:rsidTr="006B51AA">
        <w:tc>
          <w:tcPr>
            <w:tcW w:w="862" w:type="dxa"/>
            <w:tcBorders>
              <w:top w:val="nil"/>
              <w:bottom w:val="nil"/>
            </w:tcBorders>
          </w:tcPr>
          <w:p w:rsidR="002E3AFA" w:rsidRPr="00477773" w:rsidRDefault="002E3AFA" w:rsidP="00AF4910">
            <w:pPr>
              <w:rPr>
                <w:rFonts w:ascii="Calibri" w:hAnsi="Calibri"/>
                <w:sz w:val="17"/>
                <w:szCs w:val="14"/>
                <w:lang w:val="en-US"/>
              </w:rPr>
            </w:pPr>
          </w:p>
        </w:tc>
        <w:tc>
          <w:tcPr>
            <w:tcW w:w="4644" w:type="dxa"/>
            <w:tcBorders>
              <w:top w:val="nil"/>
              <w:bottom w:val="nil"/>
            </w:tcBorders>
            <w:tcMar>
              <w:left w:w="115" w:type="dxa"/>
              <w:right w:w="115" w:type="dxa"/>
            </w:tcMar>
          </w:tcPr>
          <w:p w:rsidR="002E3AFA" w:rsidRPr="00477773" w:rsidRDefault="002E3AFA" w:rsidP="00AF4910">
            <w:pPr>
              <w:rPr>
                <w:rFonts w:ascii="Calibri" w:hAnsi="Calibri"/>
                <w:i/>
                <w:sz w:val="17"/>
                <w:szCs w:val="14"/>
                <w:lang w:val="en-US"/>
              </w:rPr>
            </w:pPr>
            <w:r w:rsidRPr="00477773">
              <w:rPr>
                <w:rFonts w:ascii="Calibri" w:hAnsi="Calibri"/>
                <w:sz w:val="17"/>
                <w:szCs w:val="14"/>
                <w:lang w:val="en-US"/>
              </w:rPr>
              <w:tab/>
            </w:r>
            <w:r w:rsidRPr="00477773">
              <w:rPr>
                <w:rFonts w:ascii="Calibri" w:hAnsi="Calibri"/>
                <w:i/>
                <w:sz w:val="17"/>
                <w:szCs w:val="14"/>
                <w:lang w:val="en-US"/>
              </w:rPr>
              <w:t>Information Gathering</w:t>
            </w:r>
          </w:p>
        </w:tc>
        <w:tc>
          <w:tcPr>
            <w:tcW w:w="371"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r>
      <w:tr w:rsidR="002E3AFA" w:rsidRPr="00477773" w:rsidTr="006B51AA">
        <w:tc>
          <w:tcPr>
            <w:tcW w:w="862" w:type="dxa"/>
            <w:tcBorders>
              <w:top w:val="nil"/>
              <w:bottom w:val="nil"/>
            </w:tcBorders>
          </w:tcPr>
          <w:p w:rsidR="002E3AFA" w:rsidRPr="00477773" w:rsidRDefault="002E3AFA" w:rsidP="00AF4910">
            <w:pPr>
              <w:rPr>
                <w:rFonts w:ascii="Calibri" w:hAnsi="Calibri"/>
                <w:sz w:val="17"/>
                <w:szCs w:val="14"/>
                <w:lang w:val="en-US"/>
              </w:rPr>
            </w:pPr>
          </w:p>
        </w:tc>
        <w:tc>
          <w:tcPr>
            <w:tcW w:w="4644" w:type="dxa"/>
            <w:tcBorders>
              <w:top w:val="nil"/>
              <w:bottom w:val="nil"/>
            </w:tcBorders>
            <w:tcMar>
              <w:left w:w="115" w:type="dxa"/>
              <w:right w:w="115" w:type="dxa"/>
            </w:tcMar>
          </w:tcPr>
          <w:p w:rsidR="002E3AFA" w:rsidRPr="00477773" w:rsidRDefault="002E3AFA" w:rsidP="00AF4910">
            <w:pPr>
              <w:rPr>
                <w:rFonts w:ascii="Calibri" w:hAnsi="Calibri"/>
                <w:sz w:val="17"/>
                <w:szCs w:val="14"/>
                <w:lang w:val="en-US"/>
              </w:rPr>
            </w:pPr>
            <w:r w:rsidRPr="00477773">
              <w:rPr>
                <w:rFonts w:ascii="Calibri" w:hAnsi="Calibri"/>
                <w:sz w:val="17"/>
                <w:szCs w:val="14"/>
                <w:lang w:val="en-US"/>
              </w:rPr>
              <w:tab/>
              <w:t xml:space="preserve">An implemented Gender Equality and Security Program </w:t>
            </w:r>
            <w:r w:rsidRPr="00477773">
              <w:rPr>
                <w:rFonts w:ascii="Calibri" w:hAnsi="Calibri"/>
                <w:sz w:val="17"/>
                <w:szCs w:val="14"/>
                <w:lang w:val="en-US"/>
              </w:rPr>
              <w:tab/>
              <w:t>pertaining to the Work</w:t>
            </w:r>
          </w:p>
        </w:tc>
        <w:tc>
          <w:tcPr>
            <w:tcW w:w="371"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2"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r>
      <w:tr w:rsidR="002E3AFA" w:rsidRPr="00477773" w:rsidTr="006B51AA">
        <w:tc>
          <w:tcPr>
            <w:tcW w:w="862" w:type="dxa"/>
            <w:tcBorders>
              <w:top w:val="nil"/>
              <w:bottom w:val="nil"/>
            </w:tcBorders>
          </w:tcPr>
          <w:p w:rsidR="002E3AFA" w:rsidRPr="00477773" w:rsidRDefault="002E3AFA" w:rsidP="00AF4910">
            <w:pPr>
              <w:jc w:val="center"/>
              <w:rPr>
                <w:rFonts w:ascii="Calibri" w:hAnsi="Calibri"/>
                <w:b/>
                <w:sz w:val="17"/>
                <w:szCs w:val="14"/>
                <w:lang w:val="en-US"/>
              </w:rPr>
            </w:pPr>
            <w:r w:rsidRPr="00477773">
              <w:rPr>
                <w:rFonts w:ascii="Calibri" w:hAnsi="Calibri"/>
                <w:b/>
                <w:sz w:val="17"/>
                <w:szCs w:val="14"/>
                <w:lang w:val="en-US"/>
              </w:rPr>
              <w:t>III</w:t>
            </w:r>
          </w:p>
        </w:tc>
        <w:tc>
          <w:tcPr>
            <w:tcW w:w="4644" w:type="dxa"/>
            <w:tcBorders>
              <w:top w:val="nil"/>
              <w:bottom w:val="nil"/>
            </w:tcBorders>
            <w:tcMar>
              <w:left w:w="115" w:type="dxa"/>
              <w:right w:w="115" w:type="dxa"/>
            </w:tcMar>
          </w:tcPr>
          <w:p w:rsidR="002E3AFA" w:rsidRPr="00477773" w:rsidRDefault="002E3AFA" w:rsidP="00AF4910">
            <w:pPr>
              <w:rPr>
                <w:rFonts w:ascii="Calibri" w:hAnsi="Calibri"/>
                <w:b/>
                <w:sz w:val="17"/>
                <w:szCs w:val="14"/>
                <w:lang w:val="en-US"/>
              </w:rPr>
            </w:pPr>
            <w:r w:rsidRPr="00477773">
              <w:rPr>
                <w:rFonts w:ascii="Calibri" w:hAnsi="Calibri"/>
                <w:b/>
                <w:sz w:val="17"/>
                <w:szCs w:val="14"/>
                <w:lang w:val="en-US"/>
              </w:rPr>
              <w:t>Management and Engineering Indicators</w:t>
            </w:r>
          </w:p>
        </w:tc>
        <w:tc>
          <w:tcPr>
            <w:tcW w:w="371"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r>
      <w:tr w:rsidR="002E3AFA" w:rsidRPr="00477773" w:rsidTr="006B51AA">
        <w:tc>
          <w:tcPr>
            <w:tcW w:w="862" w:type="dxa"/>
            <w:tcBorders>
              <w:top w:val="nil"/>
              <w:bottom w:val="nil"/>
            </w:tcBorders>
          </w:tcPr>
          <w:p w:rsidR="002E3AFA" w:rsidRPr="00477773" w:rsidRDefault="002E3AFA" w:rsidP="00AF4910">
            <w:pPr>
              <w:rPr>
                <w:rFonts w:ascii="Calibri" w:hAnsi="Calibri"/>
                <w:sz w:val="17"/>
                <w:szCs w:val="14"/>
                <w:lang w:val="en-US"/>
              </w:rPr>
            </w:pPr>
          </w:p>
        </w:tc>
        <w:tc>
          <w:tcPr>
            <w:tcW w:w="4644" w:type="dxa"/>
            <w:tcBorders>
              <w:top w:val="nil"/>
              <w:bottom w:val="nil"/>
            </w:tcBorders>
            <w:tcMar>
              <w:left w:w="115" w:type="dxa"/>
              <w:right w:w="115" w:type="dxa"/>
            </w:tcMar>
          </w:tcPr>
          <w:p w:rsidR="002E3AFA" w:rsidRPr="00477773" w:rsidRDefault="002E3AFA" w:rsidP="00AF4910">
            <w:pPr>
              <w:rPr>
                <w:rFonts w:ascii="Calibri" w:hAnsi="Calibri"/>
                <w:i/>
                <w:sz w:val="17"/>
                <w:szCs w:val="14"/>
                <w:lang w:val="en-US"/>
              </w:rPr>
            </w:pPr>
            <w:r w:rsidRPr="00477773">
              <w:rPr>
                <w:rFonts w:ascii="Calibri" w:hAnsi="Calibri"/>
                <w:i/>
                <w:sz w:val="17"/>
                <w:szCs w:val="14"/>
                <w:lang w:val="en-US"/>
              </w:rPr>
              <w:tab/>
              <w:t>Information Gathering</w:t>
            </w:r>
          </w:p>
        </w:tc>
        <w:tc>
          <w:tcPr>
            <w:tcW w:w="371"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r>
      <w:tr w:rsidR="002E3AFA" w:rsidRPr="00477773" w:rsidTr="006B51AA">
        <w:tc>
          <w:tcPr>
            <w:tcW w:w="862" w:type="dxa"/>
            <w:tcBorders>
              <w:top w:val="nil"/>
              <w:bottom w:val="nil"/>
            </w:tcBorders>
          </w:tcPr>
          <w:p w:rsidR="002E3AFA" w:rsidRPr="00477773" w:rsidRDefault="002E3AFA" w:rsidP="00AF4910">
            <w:pPr>
              <w:rPr>
                <w:rFonts w:ascii="Calibri" w:hAnsi="Calibri"/>
                <w:sz w:val="17"/>
                <w:szCs w:val="14"/>
                <w:lang w:val="en-US"/>
              </w:rPr>
            </w:pPr>
          </w:p>
        </w:tc>
        <w:tc>
          <w:tcPr>
            <w:tcW w:w="4644" w:type="dxa"/>
            <w:tcBorders>
              <w:top w:val="nil"/>
              <w:bottom w:val="nil"/>
            </w:tcBorders>
            <w:tcMar>
              <w:left w:w="115" w:type="dxa"/>
              <w:right w:w="115" w:type="dxa"/>
            </w:tcMar>
          </w:tcPr>
          <w:p w:rsidR="002E3AFA" w:rsidRPr="00477773" w:rsidRDefault="002E3AFA" w:rsidP="009000A2">
            <w:pPr>
              <w:rPr>
                <w:rFonts w:ascii="Calibri" w:hAnsi="Calibri"/>
                <w:sz w:val="17"/>
                <w:szCs w:val="14"/>
                <w:lang w:val="en-US"/>
              </w:rPr>
            </w:pPr>
            <w:r w:rsidRPr="00477773">
              <w:rPr>
                <w:rFonts w:ascii="Calibri" w:hAnsi="Calibri"/>
                <w:sz w:val="17"/>
                <w:szCs w:val="14"/>
                <w:lang w:val="en-US"/>
              </w:rPr>
              <w:tab/>
              <w:t xml:space="preserve">Final Engineering Designs, approved and </w:t>
            </w:r>
          </w:p>
          <w:p w:rsidR="002E3AFA" w:rsidRPr="00477773" w:rsidRDefault="002E3AFA" w:rsidP="009000A2">
            <w:pPr>
              <w:rPr>
                <w:rFonts w:ascii="Calibri" w:hAnsi="Calibri"/>
                <w:sz w:val="17"/>
                <w:szCs w:val="14"/>
                <w:lang w:val="en-US"/>
              </w:rPr>
            </w:pPr>
            <w:r w:rsidRPr="00477773">
              <w:rPr>
                <w:rFonts w:ascii="Calibri" w:hAnsi="Calibri"/>
                <w:sz w:val="17"/>
                <w:szCs w:val="14"/>
                <w:lang w:val="en-US"/>
              </w:rPr>
              <w:tab/>
              <w:t>available for  a call for bids</w:t>
            </w:r>
          </w:p>
        </w:tc>
        <w:tc>
          <w:tcPr>
            <w:tcW w:w="371"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r>
      <w:tr w:rsidR="002E3AFA" w:rsidRPr="00E03025" w:rsidTr="006B51AA">
        <w:tc>
          <w:tcPr>
            <w:tcW w:w="862" w:type="dxa"/>
            <w:tcBorders>
              <w:top w:val="nil"/>
              <w:bottom w:val="nil"/>
            </w:tcBorders>
          </w:tcPr>
          <w:p w:rsidR="002E3AFA" w:rsidRPr="00477773" w:rsidRDefault="002E3AFA" w:rsidP="00AF4910">
            <w:pPr>
              <w:rPr>
                <w:rFonts w:ascii="Calibri" w:hAnsi="Calibri"/>
                <w:sz w:val="17"/>
                <w:szCs w:val="14"/>
                <w:lang w:val="en-US"/>
              </w:rPr>
            </w:pPr>
          </w:p>
        </w:tc>
        <w:tc>
          <w:tcPr>
            <w:tcW w:w="4644" w:type="dxa"/>
            <w:tcBorders>
              <w:top w:val="nil"/>
              <w:bottom w:val="nil"/>
            </w:tcBorders>
            <w:tcMar>
              <w:left w:w="115" w:type="dxa"/>
              <w:right w:w="115" w:type="dxa"/>
            </w:tcMar>
          </w:tcPr>
          <w:p w:rsidR="002E3AFA" w:rsidRPr="00477773" w:rsidRDefault="002E3AFA" w:rsidP="009000A2">
            <w:pPr>
              <w:rPr>
                <w:rFonts w:ascii="Calibri" w:hAnsi="Calibri"/>
                <w:sz w:val="17"/>
                <w:szCs w:val="14"/>
                <w:lang w:val="en-US"/>
              </w:rPr>
            </w:pPr>
            <w:r w:rsidRPr="00477773">
              <w:rPr>
                <w:rFonts w:ascii="Calibri" w:hAnsi="Calibri"/>
                <w:sz w:val="17"/>
                <w:szCs w:val="14"/>
                <w:lang w:val="en-US"/>
              </w:rPr>
              <w:tab/>
              <w:t xml:space="preserve">Engineering Designs other Roadways, </w:t>
            </w:r>
          </w:p>
          <w:p w:rsidR="002E3AFA" w:rsidRPr="00477773" w:rsidRDefault="002E3AFA" w:rsidP="009000A2">
            <w:pPr>
              <w:ind w:left="733"/>
              <w:rPr>
                <w:rFonts w:ascii="Calibri" w:hAnsi="Calibri"/>
                <w:sz w:val="17"/>
                <w:szCs w:val="14"/>
                <w:lang w:val="en-US"/>
              </w:rPr>
            </w:pPr>
            <w:r w:rsidRPr="00477773">
              <w:rPr>
                <w:rFonts w:ascii="Calibri" w:hAnsi="Calibri"/>
                <w:sz w:val="17"/>
                <w:szCs w:val="14"/>
                <w:lang w:val="en-US"/>
              </w:rPr>
              <w:t>approved  and available for a call for bids</w:t>
            </w:r>
          </w:p>
        </w:tc>
        <w:tc>
          <w:tcPr>
            <w:tcW w:w="371"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r>
      <w:tr w:rsidR="002E3AFA" w:rsidRPr="00477773" w:rsidTr="006B51AA">
        <w:tc>
          <w:tcPr>
            <w:tcW w:w="862" w:type="dxa"/>
            <w:tcBorders>
              <w:top w:val="nil"/>
              <w:bottom w:val="nil"/>
            </w:tcBorders>
          </w:tcPr>
          <w:p w:rsidR="002E3AFA" w:rsidRPr="00477773" w:rsidRDefault="002E3AFA" w:rsidP="00AF4910">
            <w:pPr>
              <w:rPr>
                <w:rFonts w:ascii="Calibri" w:hAnsi="Calibri"/>
                <w:sz w:val="17"/>
                <w:szCs w:val="14"/>
                <w:lang w:val="en-US"/>
              </w:rPr>
            </w:pPr>
          </w:p>
        </w:tc>
        <w:tc>
          <w:tcPr>
            <w:tcW w:w="4644" w:type="dxa"/>
            <w:tcBorders>
              <w:top w:val="nil"/>
              <w:bottom w:val="nil"/>
            </w:tcBorders>
            <w:tcMar>
              <w:left w:w="115" w:type="dxa"/>
              <w:right w:w="115" w:type="dxa"/>
            </w:tcMar>
          </w:tcPr>
          <w:p w:rsidR="002E3AFA" w:rsidRPr="00477773" w:rsidRDefault="002E3AFA" w:rsidP="00AF4910">
            <w:pPr>
              <w:rPr>
                <w:rFonts w:ascii="Calibri" w:hAnsi="Calibri"/>
                <w:sz w:val="17"/>
                <w:szCs w:val="14"/>
                <w:lang w:val="en-US"/>
              </w:rPr>
            </w:pPr>
            <w:r w:rsidRPr="00477773">
              <w:rPr>
                <w:rFonts w:ascii="Calibri" w:hAnsi="Calibri"/>
                <w:sz w:val="17"/>
                <w:szCs w:val="14"/>
                <w:lang w:val="en-US"/>
              </w:rPr>
              <w:tab/>
              <w:t xml:space="preserve">Completed work contracts, with approved </w:t>
            </w:r>
            <w:r w:rsidR="00D23D78">
              <w:rPr>
                <w:rFonts w:ascii="Calibri" w:hAnsi="Calibri"/>
                <w:sz w:val="17"/>
                <w:szCs w:val="14"/>
                <w:lang w:val="en-US"/>
              </w:rPr>
              <w:br/>
            </w:r>
            <w:r w:rsidRPr="00477773">
              <w:rPr>
                <w:rFonts w:ascii="Calibri" w:hAnsi="Calibri"/>
                <w:sz w:val="17"/>
                <w:szCs w:val="14"/>
                <w:lang w:val="en-US"/>
              </w:rPr>
              <w:tab/>
            </w:r>
            <w:r w:rsidR="00D23D78">
              <w:rPr>
                <w:rFonts w:ascii="Calibri" w:hAnsi="Calibri"/>
                <w:sz w:val="17"/>
                <w:szCs w:val="14"/>
                <w:lang w:val="en-US"/>
              </w:rPr>
              <w:t>socio-</w:t>
            </w:r>
            <w:r w:rsidRPr="00477773">
              <w:rPr>
                <w:rFonts w:ascii="Calibri" w:hAnsi="Calibri"/>
                <w:sz w:val="17"/>
                <w:szCs w:val="14"/>
                <w:lang w:val="en-US"/>
              </w:rPr>
              <w:t>environmental audit reports</w:t>
            </w:r>
          </w:p>
        </w:tc>
        <w:tc>
          <w:tcPr>
            <w:tcW w:w="371"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r>
      <w:tr w:rsidR="002E3AFA" w:rsidRPr="00477773" w:rsidTr="006B51AA">
        <w:tc>
          <w:tcPr>
            <w:tcW w:w="862" w:type="dxa"/>
            <w:tcBorders>
              <w:top w:val="nil"/>
              <w:bottom w:val="nil"/>
            </w:tcBorders>
            <w:vAlign w:val="center"/>
          </w:tcPr>
          <w:p w:rsidR="002E3AFA" w:rsidRPr="00477773" w:rsidRDefault="002E3AFA" w:rsidP="00AF4910">
            <w:pPr>
              <w:jc w:val="center"/>
              <w:rPr>
                <w:rFonts w:ascii="Calibri" w:hAnsi="Calibri"/>
                <w:b/>
                <w:sz w:val="17"/>
                <w:szCs w:val="14"/>
                <w:lang w:val="en-US"/>
              </w:rPr>
            </w:pPr>
            <w:r w:rsidRPr="00477773">
              <w:rPr>
                <w:rFonts w:ascii="Calibri" w:hAnsi="Calibri"/>
                <w:b/>
                <w:sz w:val="17"/>
                <w:szCs w:val="14"/>
                <w:lang w:val="en-US"/>
              </w:rPr>
              <w:t>IV</w:t>
            </w:r>
          </w:p>
        </w:tc>
        <w:tc>
          <w:tcPr>
            <w:tcW w:w="4644" w:type="dxa"/>
            <w:tcBorders>
              <w:top w:val="nil"/>
              <w:bottom w:val="nil"/>
            </w:tcBorders>
            <w:tcMar>
              <w:left w:w="115" w:type="dxa"/>
              <w:right w:w="115" w:type="dxa"/>
            </w:tcMar>
          </w:tcPr>
          <w:p w:rsidR="002E3AFA" w:rsidRPr="00477773" w:rsidRDefault="002E3AFA" w:rsidP="00AF4910">
            <w:pPr>
              <w:rPr>
                <w:rFonts w:ascii="Calibri" w:hAnsi="Calibri"/>
                <w:b/>
                <w:sz w:val="17"/>
                <w:szCs w:val="14"/>
                <w:lang w:val="en-US"/>
              </w:rPr>
            </w:pPr>
            <w:r w:rsidRPr="00477773">
              <w:rPr>
                <w:rFonts w:ascii="Calibri" w:hAnsi="Calibri"/>
                <w:b/>
                <w:sz w:val="17"/>
                <w:szCs w:val="14"/>
                <w:lang w:val="en-US"/>
              </w:rPr>
              <w:t>Information processing and analysis</w:t>
            </w:r>
          </w:p>
        </w:tc>
        <w:tc>
          <w:tcPr>
            <w:tcW w:w="371"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2"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2"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2"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2"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r>
      <w:tr w:rsidR="002E3AFA" w:rsidRPr="00477773" w:rsidTr="006B51AA">
        <w:tc>
          <w:tcPr>
            <w:tcW w:w="862" w:type="dxa"/>
            <w:tcBorders>
              <w:top w:val="nil"/>
              <w:bottom w:val="nil"/>
            </w:tcBorders>
            <w:vAlign w:val="center"/>
          </w:tcPr>
          <w:p w:rsidR="002E3AFA" w:rsidRPr="00477773" w:rsidRDefault="002E3AFA" w:rsidP="00AF4910">
            <w:pPr>
              <w:jc w:val="center"/>
              <w:rPr>
                <w:rFonts w:ascii="Calibri" w:hAnsi="Calibri"/>
                <w:b/>
                <w:sz w:val="17"/>
                <w:szCs w:val="14"/>
                <w:lang w:val="en-US"/>
              </w:rPr>
            </w:pPr>
            <w:r w:rsidRPr="00477773">
              <w:rPr>
                <w:rFonts w:ascii="Calibri" w:hAnsi="Calibri"/>
                <w:b/>
                <w:sz w:val="17"/>
                <w:szCs w:val="14"/>
                <w:lang w:val="en-US"/>
              </w:rPr>
              <w:t>VI</w:t>
            </w:r>
          </w:p>
        </w:tc>
        <w:tc>
          <w:tcPr>
            <w:tcW w:w="4644" w:type="dxa"/>
            <w:tcBorders>
              <w:top w:val="nil"/>
              <w:bottom w:val="nil"/>
            </w:tcBorders>
            <w:tcMar>
              <w:left w:w="115" w:type="dxa"/>
              <w:right w:w="115" w:type="dxa"/>
            </w:tcMar>
          </w:tcPr>
          <w:p w:rsidR="002E3AFA" w:rsidRPr="00477773" w:rsidRDefault="002E3AFA" w:rsidP="00AF4910">
            <w:pPr>
              <w:rPr>
                <w:rFonts w:ascii="Calibri" w:hAnsi="Calibri"/>
                <w:b/>
                <w:sz w:val="17"/>
                <w:szCs w:val="14"/>
                <w:lang w:val="en-US"/>
              </w:rPr>
            </w:pPr>
            <w:r w:rsidRPr="00477773">
              <w:rPr>
                <w:rFonts w:ascii="Calibri" w:hAnsi="Calibri"/>
                <w:b/>
                <w:sz w:val="17"/>
                <w:szCs w:val="14"/>
                <w:lang w:val="en-US"/>
              </w:rPr>
              <w:t>Progress Monitoring Report</w:t>
            </w:r>
          </w:p>
        </w:tc>
        <w:tc>
          <w:tcPr>
            <w:tcW w:w="371"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2"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2"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r>
      <w:tr w:rsidR="002E3AFA" w:rsidRPr="00477773" w:rsidTr="006B51AA">
        <w:tc>
          <w:tcPr>
            <w:tcW w:w="862" w:type="dxa"/>
            <w:tcBorders>
              <w:top w:val="nil"/>
            </w:tcBorders>
            <w:vAlign w:val="center"/>
          </w:tcPr>
          <w:p w:rsidR="002E3AFA" w:rsidRPr="00477773" w:rsidRDefault="002E3AFA" w:rsidP="00AF4910">
            <w:pPr>
              <w:jc w:val="center"/>
              <w:rPr>
                <w:rFonts w:ascii="Calibri" w:hAnsi="Calibri"/>
                <w:b/>
                <w:sz w:val="17"/>
                <w:szCs w:val="14"/>
                <w:lang w:val="en-US"/>
              </w:rPr>
            </w:pPr>
            <w:r w:rsidRPr="00477773">
              <w:rPr>
                <w:rFonts w:ascii="Calibri" w:hAnsi="Calibri"/>
                <w:b/>
                <w:sz w:val="17"/>
                <w:szCs w:val="14"/>
                <w:lang w:val="en-US"/>
              </w:rPr>
              <w:t>VII</w:t>
            </w:r>
          </w:p>
        </w:tc>
        <w:tc>
          <w:tcPr>
            <w:tcW w:w="4644" w:type="dxa"/>
            <w:tcBorders>
              <w:top w:val="nil"/>
            </w:tcBorders>
            <w:tcMar>
              <w:left w:w="115" w:type="dxa"/>
              <w:right w:w="115" w:type="dxa"/>
            </w:tcMar>
          </w:tcPr>
          <w:p w:rsidR="002E3AFA" w:rsidRPr="00477773" w:rsidRDefault="002E3AFA" w:rsidP="00AF4910">
            <w:pPr>
              <w:rPr>
                <w:rFonts w:ascii="Calibri" w:hAnsi="Calibri"/>
                <w:b/>
                <w:sz w:val="17"/>
                <w:szCs w:val="14"/>
                <w:lang w:val="en-US"/>
              </w:rPr>
            </w:pPr>
            <w:r w:rsidRPr="00477773">
              <w:rPr>
                <w:rFonts w:ascii="Calibri" w:hAnsi="Calibri"/>
                <w:b/>
                <w:sz w:val="17"/>
                <w:szCs w:val="14"/>
                <w:lang w:val="en-US"/>
              </w:rPr>
              <w:t>Final Monitoring Report on the Program</w:t>
            </w:r>
          </w:p>
        </w:tc>
        <w:tc>
          <w:tcPr>
            <w:tcW w:w="371"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2"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r w:rsidRPr="00477773">
              <w:rPr>
                <w:rFonts w:ascii="Calibri" w:hAnsi="Calibri"/>
                <w:sz w:val="17"/>
                <w:szCs w:val="14"/>
                <w:lang w:val="en-US"/>
              </w:rPr>
              <w:t>X</w:t>
            </w: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c>
          <w:tcPr>
            <w:tcW w:w="373" w:type="dxa"/>
            <w:vAlign w:val="center"/>
          </w:tcPr>
          <w:p w:rsidR="002E3AFA" w:rsidRPr="00477773" w:rsidRDefault="002E3AFA" w:rsidP="00AF4910">
            <w:pPr>
              <w:jc w:val="center"/>
              <w:rPr>
                <w:rFonts w:ascii="Calibri" w:hAnsi="Calibri"/>
                <w:sz w:val="17"/>
                <w:szCs w:val="14"/>
                <w:lang w:val="en-US"/>
              </w:rPr>
            </w:pPr>
          </w:p>
        </w:tc>
      </w:tr>
    </w:tbl>
    <w:p w:rsidR="00C05E5E" w:rsidRPr="00477773" w:rsidRDefault="00C05E5E" w:rsidP="00C05E5E">
      <w:pPr>
        <w:spacing w:after="200" w:line="276" w:lineRule="auto"/>
        <w:rPr>
          <w:szCs w:val="24"/>
          <w:lang w:val="en-US"/>
        </w:rPr>
      </w:pPr>
    </w:p>
    <w:p w:rsidR="00C05E5E" w:rsidRPr="00477773" w:rsidRDefault="00C05E5E" w:rsidP="00C05E5E">
      <w:pPr>
        <w:spacing w:after="200" w:line="280" w:lineRule="auto"/>
        <w:rPr>
          <w:szCs w:val="24"/>
          <w:lang w:val="en-US"/>
        </w:rPr>
        <w:sectPr w:rsidR="00C05E5E" w:rsidRPr="00477773">
          <w:pgSz w:w="15840" w:h="12240" w:orient="landscape"/>
          <w:pgMar w:top="1800" w:right="1440" w:bottom="1800" w:left="1440" w:header="720" w:footer="720" w:gutter="0"/>
          <w:cols w:space="720"/>
          <w:docGrid w:linePitch="360"/>
        </w:sectPr>
      </w:pPr>
    </w:p>
    <w:p w:rsidR="00C05E5E" w:rsidRPr="00477773" w:rsidRDefault="00C05E5E" w:rsidP="00C05E5E">
      <w:pPr>
        <w:pStyle w:val="Heading1"/>
        <w:rPr>
          <w:noProof w:val="0"/>
          <w:szCs w:val="24"/>
        </w:rPr>
      </w:pPr>
      <w:r w:rsidRPr="00477773">
        <w:rPr>
          <w:noProof w:val="0"/>
          <w:sz w:val="24"/>
          <w:szCs w:val="24"/>
        </w:rPr>
        <w:lastRenderedPageBreak/>
        <w:t xml:space="preserve">Evaluation of the Project </w:t>
      </w:r>
    </w:p>
    <w:p w:rsidR="00C05E5E" w:rsidRPr="00477773" w:rsidRDefault="00C05E5E" w:rsidP="00C05E5E">
      <w:pPr>
        <w:pStyle w:val="FirstHeading"/>
        <w:keepNext w:val="0"/>
        <w:widowControl w:val="0"/>
        <w:numPr>
          <w:ilvl w:val="0"/>
          <w:numId w:val="7"/>
        </w:numPr>
        <w:rPr>
          <w:szCs w:val="24"/>
          <w:lang w:val="en-US"/>
        </w:rPr>
      </w:pPr>
      <w:r w:rsidRPr="00477773">
        <w:rPr>
          <w:szCs w:val="24"/>
          <w:lang w:val="en-US"/>
        </w:rPr>
        <w:t xml:space="preserve">Key Evaluation Questions </w:t>
      </w:r>
    </w:p>
    <w:p w:rsidR="00C05E5E" w:rsidRPr="00477773" w:rsidRDefault="00C05E5E" w:rsidP="00C05E5E">
      <w:pPr>
        <w:pStyle w:val="AutoNumpara"/>
        <w:numPr>
          <w:ilvl w:val="0"/>
          <w:numId w:val="0"/>
        </w:numPr>
        <w:spacing w:before="0" w:after="0"/>
        <w:ind w:left="720"/>
        <w:rPr>
          <w:noProof w:val="0"/>
          <w:color w:val="000000"/>
          <w:szCs w:val="24"/>
          <w:lang w:val="en-US"/>
        </w:rPr>
      </w:pPr>
      <w:r w:rsidRPr="00477773">
        <w:rPr>
          <w:noProof w:val="0"/>
          <w:color w:val="000000"/>
          <w:szCs w:val="24"/>
          <w:lang w:val="en-US"/>
        </w:rPr>
        <w:t>The specific evaluation questions are</w:t>
      </w:r>
      <w:r w:rsidR="00271C80" w:rsidRPr="00477773">
        <w:rPr>
          <w:noProof w:val="0"/>
          <w:color w:val="000000"/>
          <w:szCs w:val="24"/>
          <w:lang w:val="en-US"/>
        </w:rPr>
        <w:t xml:space="preserve"> (i)</w:t>
      </w:r>
      <w:r w:rsidRPr="00477773">
        <w:rPr>
          <w:noProof w:val="0"/>
          <w:color w:val="000000"/>
          <w:szCs w:val="24"/>
          <w:lang w:val="en-US"/>
        </w:rPr>
        <w:t xml:space="preserve"> What was the impact of the rehabilitation and the routine maintenance of the</w:t>
      </w:r>
      <w:r w:rsidR="00271C80" w:rsidRPr="00477773">
        <w:rPr>
          <w:noProof w:val="0"/>
          <w:color w:val="000000"/>
          <w:szCs w:val="24"/>
          <w:lang w:val="en-US"/>
        </w:rPr>
        <w:t xml:space="preserve"> </w:t>
      </w:r>
      <w:r w:rsidRPr="00477773">
        <w:rPr>
          <w:noProof w:val="0"/>
          <w:color w:val="000000"/>
          <w:szCs w:val="24"/>
          <w:lang w:val="en-US"/>
        </w:rPr>
        <w:t xml:space="preserve">Camp Coq </w:t>
      </w:r>
      <w:r w:rsidR="00271C80" w:rsidRPr="00477773">
        <w:rPr>
          <w:noProof w:val="0"/>
          <w:color w:val="000000"/>
          <w:szCs w:val="24"/>
          <w:lang w:val="en-US"/>
        </w:rPr>
        <w:t xml:space="preserve">– Vaudreuil </w:t>
      </w:r>
      <w:r w:rsidRPr="00477773">
        <w:rPr>
          <w:noProof w:val="0"/>
          <w:color w:val="000000"/>
          <w:szCs w:val="24"/>
          <w:lang w:val="en-US"/>
        </w:rPr>
        <w:t>roadway, in relation to vehicle operating costs and travel times on the roadway; (ii) What was the impact of the rehabilitation and the routine maintenance of the</w:t>
      </w:r>
      <w:r w:rsidR="00271C80" w:rsidRPr="00477773">
        <w:rPr>
          <w:noProof w:val="0"/>
          <w:color w:val="000000"/>
          <w:szCs w:val="24"/>
          <w:lang w:val="en-US"/>
        </w:rPr>
        <w:t xml:space="preserve"> </w:t>
      </w:r>
      <w:r w:rsidRPr="00477773">
        <w:rPr>
          <w:noProof w:val="0"/>
          <w:color w:val="000000"/>
          <w:szCs w:val="24"/>
          <w:lang w:val="en-US"/>
        </w:rPr>
        <w:t xml:space="preserve">Camp Coq </w:t>
      </w:r>
      <w:r w:rsidR="00271C80" w:rsidRPr="00477773">
        <w:rPr>
          <w:noProof w:val="0"/>
          <w:color w:val="000000"/>
          <w:szCs w:val="24"/>
          <w:lang w:val="en-US"/>
        </w:rPr>
        <w:t xml:space="preserve">– Vaudreuil </w:t>
      </w:r>
      <w:r w:rsidRPr="00477773">
        <w:rPr>
          <w:noProof w:val="0"/>
          <w:color w:val="000000"/>
          <w:szCs w:val="24"/>
          <w:lang w:val="en-US"/>
        </w:rPr>
        <w:t>roadway, in relation to the International Roughness Index (IRI) on the roadway</w:t>
      </w:r>
      <w:r w:rsidR="00A278FA" w:rsidRPr="00477773">
        <w:rPr>
          <w:noProof w:val="0"/>
          <w:color w:val="000000"/>
          <w:szCs w:val="24"/>
          <w:lang w:val="en-US"/>
        </w:rPr>
        <w:t>.</w:t>
      </w:r>
    </w:p>
    <w:p w:rsidR="00C05E5E" w:rsidRPr="00477773" w:rsidRDefault="00C05E5E" w:rsidP="00C05E5E">
      <w:pPr>
        <w:widowControl w:val="0"/>
        <w:numPr>
          <w:ilvl w:val="0"/>
          <w:numId w:val="7"/>
        </w:numPr>
        <w:tabs>
          <w:tab w:val="left" w:pos="0"/>
          <w:tab w:val="left" w:pos="90"/>
        </w:tabs>
        <w:spacing w:before="120" w:after="120"/>
        <w:rPr>
          <w:spacing w:val="0"/>
          <w:szCs w:val="24"/>
          <w:lang w:val="en-US"/>
        </w:rPr>
      </w:pPr>
      <w:r w:rsidRPr="00477773">
        <w:rPr>
          <w:b/>
          <w:spacing w:val="0"/>
          <w:szCs w:val="24"/>
          <w:lang w:val="en-US"/>
        </w:rPr>
        <w:t xml:space="preserve">Key Outcome Indicators and their Methodology </w:t>
      </w:r>
    </w:p>
    <w:p w:rsidR="00C05E5E" w:rsidRPr="00477773" w:rsidRDefault="00C05E5E" w:rsidP="00C05E5E">
      <w:pPr>
        <w:spacing w:before="120" w:after="120"/>
        <w:ind w:left="720" w:hanging="720"/>
        <w:jc w:val="both"/>
        <w:rPr>
          <w:color w:val="000000"/>
          <w:spacing w:val="-2"/>
          <w:szCs w:val="24"/>
          <w:lang w:val="en-US"/>
        </w:rPr>
      </w:pPr>
      <w:r w:rsidRPr="00477773">
        <w:rPr>
          <w:color w:val="000000"/>
          <w:spacing w:val="-2"/>
          <w:szCs w:val="24"/>
          <w:lang w:val="en-US"/>
        </w:rPr>
        <w:t>3.1</w:t>
      </w:r>
      <w:r w:rsidRPr="00477773">
        <w:rPr>
          <w:color w:val="000000"/>
          <w:spacing w:val="-2"/>
          <w:szCs w:val="24"/>
          <w:lang w:val="en-US"/>
        </w:rPr>
        <w:tab/>
        <w:t>The methodology for calculating each of the project outcome indicators is presented below.</w:t>
      </w:r>
    </w:p>
    <w:p w:rsidR="00C05E5E" w:rsidRPr="00477773" w:rsidRDefault="00C05E5E" w:rsidP="00C05E5E">
      <w:pPr>
        <w:spacing w:before="120" w:after="120"/>
        <w:ind w:left="720" w:hanging="720"/>
        <w:jc w:val="both"/>
        <w:rPr>
          <w:szCs w:val="24"/>
          <w:lang w:val="en-US"/>
        </w:rPr>
      </w:pPr>
      <w:r w:rsidRPr="00477773">
        <w:rPr>
          <w:color w:val="000000"/>
          <w:spacing w:val="-2"/>
          <w:szCs w:val="24"/>
          <w:lang w:val="en-US"/>
        </w:rPr>
        <w:t>3.2</w:t>
      </w:r>
      <w:r w:rsidRPr="00477773">
        <w:rPr>
          <w:color w:val="000000"/>
          <w:spacing w:val="-2"/>
          <w:szCs w:val="24"/>
          <w:lang w:val="en-US"/>
        </w:rPr>
        <w:tab/>
      </w:r>
      <w:r w:rsidRPr="00477773">
        <w:rPr>
          <w:spacing w:val="-2"/>
          <w:szCs w:val="24"/>
          <w:lang w:val="en-US"/>
        </w:rPr>
        <w:t>Most of the desired impacts of the implementation of the Program will occur after the implementation of each component is complete. At that point, each outcome indicator will be measured. This approach will provide a basis for performing a more appropriate impact evaluation, depending on the component.</w:t>
      </w:r>
    </w:p>
    <w:p w:rsidR="00C05E5E" w:rsidRPr="00477773" w:rsidRDefault="00C05E5E" w:rsidP="00C05E5E">
      <w:pPr>
        <w:spacing w:before="120" w:after="120"/>
        <w:ind w:left="720" w:hanging="720"/>
        <w:jc w:val="both"/>
        <w:rPr>
          <w:szCs w:val="24"/>
          <w:lang w:val="en-US"/>
        </w:rPr>
      </w:pPr>
      <w:r w:rsidRPr="00477773">
        <w:rPr>
          <w:szCs w:val="24"/>
          <w:lang w:val="en-US"/>
        </w:rPr>
        <w:t>3.3</w:t>
      </w:r>
      <w:r w:rsidRPr="00477773">
        <w:rPr>
          <w:szCs w:val="24"/>
          <w:lang w:val="en-US"/>
        </w:rPr>
        <w:tab/>
      </w:r>
      <w:r w:rsidRPr="00477773">
        <w:rPr>
          <w:color w:val="000000"/>
          <w:spacing w:val="-2"/>
          <w:szCs w:val="24"/>
          <w:lang w:val="en-US"/>
        </w:rPr>
        <w:t>The indicators related to vehicle operating cost, travel times, and the road roughness index will be verified upon completion of the rehabilitation work and also upon completion of the maintenance work</w:t>
      </w:r>
      <w:r w:rsidRPr="00477773">
        <w:rPr>
          <w:spacing w:val="-2"/>
          <w:szCs w:val="24"/>
          <w:lang w:val="en-US"/>
        </w:rPr>
        <w:t xml:space="preserve">. </w:t>
      </w:r>
    </w:p>
    <w:p w:rsidR="00C05E5E" w:rsidRPr="00477773" w:rsidRDefault="00C05E5E" w:rsidP="00C05E5E">
      <w:pPr>
        <w:numPr>
          <w:ilvl w:val="1"/>
          <w:numId w:val="0"/>
        </w:numPr>
        <w:tabs>
          <w:tab w:val="num" w:pos="720"/>
        </w:tabs>
        <w:spacing w:before="120" w:after="120"/>
        <w:ind w:left="720" w:hanging="720"/>
        <w:jc w:val="both"/>
        <w:rPr>
          <w:color w:val="000000"/>
          <w:spacing w:val="-2"/>
          <w:szCs w:val="24"/>
          <w:lang w:val="en-US"/>
        </w:rPr>
      </w:pPr>
      <w:r w:rsidRPr="00477773">
        <w:rPr>
          <w:spacing w:val="-2"/>
          <w:szCs w:val="24"/>
          <w:lang w:val="en-US"/>
        </w:rPr>
        <w:tab/>
        <w:t>“Project evaluation” refers to verifying that the proposed objectives have been achieved. This is done by verifying that the selected output and impact indicators have reached the expected levels. This verification will be performed after the activities are completed, and verifications will continue to be performed periodically in order to ensure that the expected levels are achieved.</w:t>
      </w:r>
    </w:p>
    <w:p w:rsidR="00C05E5E" w:rsidRPr="00477773" w:rsidRDefault="00C05E5E" w:rsidP="00C05E5E">
      <w:pPr>
        <w:spacing w:before="120" w:after="120"/>
        <w:ind w:left="720"/>
        <w:jc w:val="both"/>
        <w:rPr>
          <w:spacing w:val="-2"/>
          <w:szCs w:val="24"/>
          <w:lang w:val="en-US"/>
        </w:rPr>
      </w:pPr>
      <w:r w:rsidRPr="00477773">
        <w:rPr>
          <w:spacing w:val="-2"/>
          <w:szCs w:val="24"/>
          <w:lang w:val="en-US"/>
        </w:rPr>
        <w:t>The results obtained will enable the Bank’s Transport Division and the project implementer to better design future projects, and to adjust the strategy sector in Haiti (and will provide a basis for doing so in other countries in the region).</w:t>
      </w:r>
    </w:p>
    <w:p w:rsidR="00C05E5E" w:rsidRPr="00477773" w:rsidRDefault="00C05E5E" w:rsidP="00C05E5E">
      <w:pPr>
        <w:pStyle w:val="FirstHeading"/>
        <w:numPr>
          <w:ilvl w:val="0"/>
          <w:numId w:val="7"/>
        </w:numPr>
        <w:rPr>
          <w:szCs w:val="24"/>
          <w:lang w:val="en-US"/>
        </w:rPr>
      </w:pPr>
      <w:r w:rsidRPr="00477773">
        <w:rPr>
          <w:color w:val="000000"/>
          <w:szCs w:val="24"/>
          <w:lang w:val="en-US"/>
        </w:rPr>
        <w:t xml:space="preserve">Ex-Ante Cost/Benefit Analysis of the </w:t>
      </w:r>
      <w:r w:rsidR="00271C80" w:rsidRPr="00477773">
        <w:rPr>
          <w:color w:val="000000"/>
          <w:szCs w:val="24"/>
          <w:lang w:val="en-US"/>
        </w:rPr>
        <w:t xml:space="preserve">Camp Coq – </w:t>
      </w:r>
      <w:proofErr w:type="gramStart"/>
      <w:r w:rsidR="00271C80" w:rsidRPr="00477773">
        <w:rPr>
          <w:color w:val="000000"/>
          <w:szCs w:val="24"/>
          <w:lang w:val="en-US"/>
        </w:rPr>
        <w:t>Vaudreuil</w:t>
      </w:r>
      <w:r w:rsidRPr="00477773">
        <w:rPr>
          <w:color w:val="000000"/>
          <w:szCs w:val="24"/>
          <w:lang w:val="en-US"/>
        </w:rPr>
        <w:t xml:space="preserve"> </w:t>
      </w:r>
      <w:r w:rsidR="0065676F" w:rsidRPr="00477773">
        <w:rPr>
          <w:color w:val="000000"/>
          <w:szCs w:val="24"/>
          <w:lang w:val="en-US"/>
        </w:rPr>
        <w:t xml:space="preserve"> </w:t>
      </w:r>
      <w:r w:rsidRPr="00477773">
        <w:rPr>
          <w:color w:val="000000"/>
          <w:szCs w:val="24"/>
          <w:lang w:val="en-US"/>
        </w:rPr>
        <w:t>Roadway</w:t>
      </w:r>
      <w:proofErr w:type="gramEnd"/>
      <w:r w:rsidRPr="00477773">
        <w:rPr>
          <w:color w:val="000000"/>
          <w:szCs w:val="24"/>
          <w:lang w:val="en-US"/>
        </w:rPr>
        <w:t xml:space="preserve"> Rehabilitation Project.</w:t>
      </w:r>
    </w:p>
    <w:p w:rsidR="00C05E5E" w:rsidRDefault="00C05E5E" w:rsidP="00C05E5E">
      <w:pPr>
        <w:pStyle w:val="AutoNumpara"/>
        <w:widowControl w:val="0"/>
        <w:numPr>
          <w:ilvl w:val="0"/>
          <w:numId w:val="0"/>
        </w:numPr>
        <w:adjustRightInd w:val="0"/>
        <w:ind w:left="720" w:hanging="720"/>
        <w:textAlignment w:val="baseline"/>
        <w:rPr>
          <w:noProof w:val="0"/>
          <w:szCs w:val="24"/>
          <w:lang w:val="en-US"/>
        </w:rPr>
      </w:pPr>
      <w:r w:rsidRPr="00477773">
        <w:rPr>
          <w:noProof w:val="0"/>
          <w:szCs w:val="24"/>
          <w:lang w:val="en-US"/>
        </w:rPr>
        <w:t>3.4</w:t>
      </w:r>
      <w:r w:rsidRPr="00477773">
        <w:rPr>
          <w:noProof w:val="0"/>
          <w:szCs w:val="24"/>
          <w:lang w:val="en-US"/>
        </w:rPr>
        <w:tab/>
        <w:t xml:space="preserve">For the economic evaluation, a cost/benefit analysis was performed in relation to the contract for maintenance work on the </w:t>
      </w:r>
      <w:r w:rsidR="00271C80" w:rsidRPr="00477773">
        <w:rPr>
          <w:noProof w:val="0"/>
          <w:color w:val="000000"/>
          <w:szCs w:val="24"/>
          <w:lang w:val="en-US"/>
        </w:rPr>
        <w:t>Camp Coq – Vaudreuil</w:t>
      </w:r>
      <w:r w:rsidRPr="00477773">
        <w:rPr>
          <w:noProof w:val="0"/>
          <w:color w:val="000000"/>
          <w:szCs w:val="24"/>
          <w:lang w:val="en-US"/>
        </w:rPr>
        <w:t xml:space="preserve"> roadway</w:t>
      </w:r>
      <w:r w:rsidR="009000A2" w:rsidRPr="00477773">
        <w:rPr>
          <w:noProof w:val="0"/>
          <w:color w:val="000000"/>
          <w:szCs w:val="24"/>
          <w:lang w:val="en-US"/>
        </w:rPr>
        <w:t>.</w:t>
      </w:r>
      <w:r w:rsidRPr="00477773">
        <w:rPr>
          <w:noProof w:val="0"/>
          <w:color w:val="000000"/>
          <w:szCs w:val="24"/>
          <w:lang w:val="en-US"/>
        </w:rPr>
        <w:t xml:space="preserve"> </w:t>
      </w:r>
      <w:r w:rsidRPr="00477773">
        <w:rPr>
          <w:noProof w:val="0"/>
          <w:szCs w:val="24"/>
          <w:lang w:val="en-US"/>
        </w:rPr>
        <w:t>The HDM-4 results indicate that, in the baseline situation, the return indicators show an Economic Net Present Value (ENPV) of US$</w:t>
      </w:r>
      <w:r w:rsidR="006E39E8" w:rsidRPr="00477773">
        <w:rPr>
          <w:noProof w:val="0"/>
          <w:szCs w:val="24"/>
          <w:lang w:val="en-US"/>
        </w:rPr>
        <w:t>3.1</w:t>
      </w:r>
      <w:r w:rsidRPr="00477773">
        <w:rPr>
          <w:noProof w:val="0"/>
          <w:szCs w:val="24"/>
          <w:lang w:val="en-US"/>
        </w:rPr>
        <w:t xml:space="preserve"> million (with a discount rate of 12.0%) and an Internal Rate of Return (IRR) of 1</w:t>
      </w:r>
      <w:r w:rsidR="006E39E8" w:rsidRPr="00477773">
        <w:rPr>
          <w:noProof w:val="0"/>
          <w:szCs w:val="24"/>
          <w:lang w:val="en-US"/>
        </w:rPr>
        <w:t>2.8</w:t>
      </w:r>
      <w:r w:rsidRPr="00477773">
        <w:rPr>
          <w:noProof w:val="0"/>
          <w:szCs w:val="24"/>
          <w:lang w:val="en-US"/>
        </w:rPr>
        <w:t>%, since the benefit/cost ratio is 1.</w:t>
      </w:r>
      <w:r w:rsidR="006E39E8" w:rsidRPr="00477773">
        <w:rPr>
          <w:noProof w:val="0"/>
          <w:szCs w:val="24"/>
          <w:lang w:val="en-US"/>
        </w:rPr>
        <w:t>07</w:t>
      </w:r>
      <w:r w:rsidRPr="00477773">
        <w:rPr>
          <w:noProof w:val="0"/>
          <w:szCs w:val="24"/>
          <w:lang w:val="en-US"/>
        </w:rPr>
        <w:t xml:space="preserve"> and the ENPV/investment ratio is 0.</w:t>
      </w:r>
      <w:r w:rsidR="00252E0B" w:rsidRPr="00477773">
        <w:rPr>
          <w:noProof w:val="0"/>
          <w:szCs w:val="24"/>
          <w:lang w:val="en-US"/>
        </w:rPr>
        <w:t>06</w:t>
      </w:r>
      <w:r w:rsidRPr="00477773">
        <w:rPr>
          <w:noProof w:val="0"/>
          <w:szCs w:val="24"/>
          <w:lang w:val="en-US"/>
        </w:rPr>
        <w:t xml:space="preserve">. The IRR value is higher than the minimum acceptable rate of return of 12.0% and is satisfactory. The ENPV, the benefit/cost ratio, and the ENPV/investment ratio are acceptable. Therefore, the Project is considered to have a positive economic return. The economic evaluation report also contains the sensitivity analysis, which confirms the project’s </w:t>
      </w:r>
      <w:r w:rsidR="009000A2" w:rsidRPr="00477773">
        <w:rPr>
          <w:noProof w:val="0"/>
          <w:szCs w:val="24"/>
          <w:lang w:val="en-US"/>
        </w:rPr>
        <w:t>reasonable</w:t>
      </w:r>
      <w:r w:rsidRPr="00477773">
        <w:rPr>
          <w:noProof w:val="0"/>
          <w:szCs w:val="24"/>
          <w:lang w:val="en-US"/>
        </w:rPr>
        <w:t xml:space="preserve"> return.</w:t>
      </w:r>
    </w:p>
    <w:p w:rsidR="00101329" w:rsidRDefault="00101329" w:rsidP="00C05E5E">
      <w:pPr>
        <w:pStyle w:val="AutoNumpara"/>
        <w:widowControl w:val="0"/>
        <w:numPr>
          <w:ilvl w:val="0"/>
          <w:numId w:val="0"/>
        </w:numPr>
        <w:adjustRightInd w:val="0"/>
        <w:ind w:left="720" w:hanging="720"/>
        <w:textAlignment w:val="baseline"/>
        <w:rPr>
          <w:noProof w:val="0"/>
          <w:szCs w:val="24"/>
          <w:lang w:val="en-US"/>
        </w:rPr>
      </w:pPr>
    </w:p>
    <w:p w:rsidR="00101329" w:rsidRPr="00477773" w:rsidRDefault="00101329" w:rsidP="00C05E5E">
      <w:pPr>
        <w:pStyle w:val="AutoNumpara"/>
        <w:widowControl w:val="0"/>
        <w:numPr>
          <w:ilvl w:val="0"/>
          <w:numId w:val="0"/>
        </w:numPr>
        <w:adjustRightInd w:val="0"/>
        <w:ind w:left="720" w:hanging="720"/>
        <w:textAlignment w:val="baseline"/>
        <w:rPr>
          <w:noProof w:val="0"/>
          <w:szCs w:val="24"/>
          <w:lang w:val="en-US"/>
        </w:rPr>
      </w:pPr>
    </w:p>
    <w:p w:rsidR="00C05E5E" w:rsidRPr="00477773" w:rsidRDefault="00C05E5E" w:rsidP="00C05E5E">
      <w:pPr>
        <w:pStyle w:val="FirstHeading"/>
        <w:keepNext w:val="0"/>
        <w:widowControl w:val="0"/>
        <w:numPr>
          <w:ilvl w:val="0"/>
          <w:numId w:val="7"/>
        </w:numPr>
        <w:rPr>
          <w:szCs w:val="24"/>
          <w:lang w:val="en-US"/>
        </w:rPr>
      </w:pPr>
      <w:r w:rsidRPr="00477773">
        <w:rPr>
          <w:szCs w:val="24"/>
          <w:lang w:val="en-US"/>
        </w:rPr>
        <w:lastRenderedPageBreak/>
        <w:t xml:space="preserve">Calculation Methodologies for Outcome Indicators </w:t>
      </w:r>
    </w:p>
    <w:p w:rsidR="00C05E5E" w:rsidRPr="00477773" w:rsidRDefault="00C05E5E" w:rsidP="00C05E5E">
      <w:pPr>
        <w:pStyle w:val="AutoNumpara"/>
        <w:numPr>
          <w:ilvl w:val="0"/>
          <w:numId w:val="0"/>
        </w:numPr>
        <w:ind w:left="720"/>
        <w:rPr>
          <w:b/>
          <w:noProof w:val="0"/>
          <w:color w:val="000000"/>
          <w:szCs w:val="24"/>
          <w:lang w:val="en-US"/>
        </w:rPr>
      </w:pPr>
      <w:r w:rsidRPr="00477773">
        <w:rPr>
          <w:b/>
          <w:noProof w:val="0"/>
          <w:color w:val="000000"/>
          <w:szCs w:val="24"/>
          <w:lang w:val="en-US"/>
        </w:rPr>
        <w:t>(i) Outcome Indicator – Vehicle Operating Costs</w:t>
      </w:r>
    </w:p>
    <w:p w:rsidR="00C05E5E" w:rsidRPr="00477773" w:rsidRDefault="00C05E5E" w:rsidP="00C05E5E">
      <w:pPr>
        <w:pStyle w:val="AutoNumpara"/>
        <w:numPr>
          <w:ilvl w:val="0"/>
          <w:numId w:val="0"/>
        </w:numPr>
        <w:ind w:left="720"/>
        <w:rPr>
          <w:noProof w:val="0"/>
          <w:szCs w:val="24"/>
          <w:lang w:val="en-US"/>
        </w:rPr>
      </w:pPr>
      <w:r w:rsidRPr="00477773">
        <w:rPr>
          <w:noProof w:val="0"/>
          <w:color w:val="000000"/>
          <w:szCs w:val="24"/>
          <w:lang w:val="en-US"/>
        </w:rPr>
        <w:t>Both the vehicle operating cost (VOC), measured in USD/</w:t>
      </w:r>
      <w:proofErr w:type="spellStart"/>
      <w:r w:rsidRPr="00477773">
        <w:rPr>
          <w:noProof w:val="0"/>
          <w:color w:val="000000"/>
          <w:szCs w:val="24"/>
          <w:lang w:val="en-US"/>
        </w:rPr>
        <w:t>veh</w:t>
      </w:r>
      <w:proofErr w:type="spellEnd"/>
      <w:r w:rsidRPr="00477773">
        <w:rPr>
          <w:noProof w:val="0"/>
          <w:color w:val="000000"/>
          <w:szCs w:val="24"/>
          <w:lang w:val="en-US"/>
        </w:rPr>
        <w:t>./km in constant 2014 prices, and the percentage reduction in the VOC are determined. The “</w:t>
      </w:r>
      <w:proofErr w:type="spellStart"/>
      <w:r w:rsidRPr="00477773">
        <w:rPr>
          <w:noProof w:val="0"/>
          <w:color w:val="000000"/>
          <w:szCs w:val="24"/>
          <w:lang w:val="en-US"/>
        </w:rPr>
        <w:t>with</w:t>
      </w:r>
      <w:proofErr w:type="spellEnd"/>
      <w:r w:rsidRPr="00477773">
        <w:rPr>
          <w:noProof w:val="0"/>
          <w:color w:val="000000"/>
          <w:szCs w:val="24"/>
          <w:lang w:val="en-US"/>
        </w:rPr>
        <w:t xml:space="preserve"> project” and “without project” scenarios are compared, with the savings for each type of vehicle weighted by the share of that type of vehicle as a percentage of the total traffic.</w:t>
      </w:r>
    </w:p>
    <w:p w:rsidR="00C05E5E" w:rsidRPr="00477773" w:rsidRDefault="00C05E5E" w:rsidP="00C05E5E">
      <w:pPr>
        <w:pStyle w:val="AutoNumpara"/>
        <w:numPr>
          <w:ilvl w:val="0"/>
          <w:numId w:val="0"/>
        </w:numPr>
        <w:ind w:left="720"/>
        <w:rPr>
          <w:noProof w:val="0"/>
          <w:szCs w:val="24"/>
          <w:lang w:val="en-US"/>
        </w:rPr>
      </w:pPr>
      <w:r w:rsidRPr="00477773">
        <w:rPr>
          <w:noProof w:val="0"/>
          <w:color w:val="000000"/>
          <w:szCs w:val="24"/>
          <w:lang w:val="en-US"/>
        </w:rPr>
        <w:t>Because the HDM-4 model has been used for the economic evaluations of each segment, it is stipulated that the VOC (vehicle operating cost) sub-model of this HDM model is used, in order to simplify the calculations.</w:t>
      </w:r>
    </w:p>
    <w:p w:rsidR="00C05E5E" w:rsidRPr="00477773" w:rsidRDefault="00C05E5E" w:rsidP="00C05E5E">
      <w:pPr>
        <w:pStyle w:val="AutoNumpara"/>
        <w:numPr>
          <w:ilvl w:val="0"/>
          <w:numId w:val="0"/>
        </w:numPr>
        <w:ind w:left="720"/>
        <w:rPr>
          <w:noProof w:val="0"/>
          <w:szCs w:val="24"/>
          <w:lang w:val="en-US"/>
        </w:rPr>
      </w:pPr>
      <w:r w:rsidRPr="00477773">
        <w:rPr>
          <w:noProof w:val="0"/>
          <w:color w:val="000000"/>
          <w:szCs w:val="24"/>
          <w:lang w:val="en-US"/>
        </w:rPr>
        <w:t xml:space="preserve">The following table shows the data, methodology, and sources of the calculation to determine the baseline and target vehicle operating costs: </w:t>
      </w:r>
    </w:p>
    <w:p w:rsidR="00C05E5E" w:rsidRPr="00477773" w:rsidRDefault="00C05E5E" w:rsidP="00C05E5E">
      <w:pPr>
        <w:spacing w:after="200" w:line="280" w:lineRule="auto"/>
        <w:jc w:val="center"/>
        <w:rPr>
          <w:szCs w:val="24"/>
          <w:lang w:val="en-US"/>
        </w:rPr>
      </w:pPr>
      <w:r w:rsidRPr="00477773">
        <w:rPr>
          <w:b/>
          <w:szCs w:val="24"/>
          <w:lang w:val="en-US"/>
        </w:rPr>
        <w:t xml:space="preserve">Table 4: Vehicle Operating Costs </w:t>
      </w:r>
    </w:p>
    <w:p w:rsidR="00C05E5E" w:rsidRPr="00477773" w:rsidRDefault="00C05E5E" w:rsidP="00C05E5E">
      <w:pPr>
        <w:pStyle w:val="BodyText"/>
        <w:ind w:left="709"/>
        <w:rPr>
          <w:szCs w:val="24"/>
          <w:lang w:val="en-US"/>
        </w:rPr>
      </w:pPr>
      <w:r w:rsidRPr="00477773">
        <w:rPr>
          <w:b/>
          <w:sz w:val="20"/>
          <w:szCs w:val="24"/>
          <w:lang w:val="en-US"/>
        </w:rPr>
        <w:t xml:space="preserve">PROJECT: ROUTE No. 1, </w:t>
      </w:r>
      <w:r w:rsidR="00A278FA" w:rsidRPr="00477773">
        <w:rPr>
          <w:b/>
          <w:sz w:val="20"/>
          <w:szCs w:val="24"/>
          <w:lang w:val="en-US"/>
        </w:rPr>
        <w:t>CAMP COQ – VAUDREUIL</w:t>
      </w:r>
      <w:r w:rsidRPr="00477773">
        <w:rPr>
          <w:b/>
          <w:sz w:val="20"/>
          <w:szCs w:val="24"/>
          <w:lang w:val="en-US"/>
        </w:rPr>
        <w:t xml:space="preserve"> Segment</w:t>
      </w:r>
    </w:p>
    <w:p w:rsidR="00C05E5E" w:rsidRPr="00477773" w:rsidRDefault="00C05E5E" w:rsidP="00C05E5E">
      <w:pPr>
        <w:ind w:left="709"/>
        <w:jc w:val="center"/>
        <w:rPr>
          <w:b/>
          <w:sz w:val="20"/>
          <w:szCs w:val="24"/>
          <w:lang w:val="en-US"/>
        </w:rPr>
      </w:pPr>
      <w:r w:rsidRPr="00477773">
        <w:rPr>
          <w:b/>
          <w:sz w:val="20"/>
          <w:szCs w:val="24"/>
          <w:lang w:val="en-US"/>
        </w:rPr>
        <w:t>Average Operating Costs (US$/</w:t>
      </w:r>
      <w:proofErr w:type="spellStart"/>
      <w:r w:rsidRPr="00477773">
        <w:rPr>
          <w:b/>
          <w:sz w:val="20"/>
          <w:szCs w:val="24"/>
          <w:lang w:val="en-US"/>
        </w:rPr>
        <w:t>veh</w:t>
      </w:r>
      <w:proofErr w:type="spellEnd"/>
      <w:r w:rsidRPr="00477773">
        <w:rPr>
          <w:b/>
          <w:sz w:val="20"/>
          <w:szCs w:val="24"/>
          <w:lang w:val="en-US"/>
        </w:rPr>
        <w:t>./km)</w:t>
      </w:r>
    </w:p>
    <w:p w:rsidR="00C05E5E" w:rsidRPr="00477773" w:rsidRDefault="00C05E5E" w:rsidP="00C05E5E">
      <w:pPr>
        <w:ind w:left="709"/>
        <w:jc w:val="center"/>
        <w:rPr>
          <w:rFonts w:ascii="Times New Roman Bold" w:hAnsi="Times New Roman Bold"/>
          <w:b/>
          <w:sz w:val="10"/>
          <w:szCs w:val="24"/>
          <w:lang w:val="en-US"/>
        </w:rPr>
      </w:pPr>
    </w:p>
    <w:tbl>
      <w:tblPr>
        <w:tblW w:w="0" w:type="auto"/>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4" w:type="dxa"/>
          <w:bottom w:w="14" w:type="dxa"/>
          <w:right w:w="14" w:type="dxa"/>
        </w:tblCellMar>
        <w:tblLook w:val="04A0" w:firstRow="1" w:lastRow="0" w:firstColumn="1" w:lastColumn="0" w:noHBand="0" w:noVBand="1"/>
      </w:tblPr>
      <w:tblGrid>
        <w:gridCol w:w="1109"/>
        <w:gridCol w:w="979"/>
        <w:gridCol w:w="979"/>
        <w:gridCol w:w="979"/>
        <w:gridCol w:w="979"/>
        <w:gridCol w:w="979"/>
        <w:gridCol w:w="979"/>
        <w:gridCol w:w="980"/>
      </w:tblGrid>
      <w:tr w:rsidR="00C05E5E" w:rsidRPr="00477773" w:rsidTr="00BC3E2E">
        <w:tc>
          <w:tcPr>
            <w:tcW w:w="1109" w:type="dxa"/>
            <w:vAlign w:val="center"/>
          </w:tcPr>
          <w:p w:rsidR="00C05E5E" w:rsidRPr="00477773" w:rsidRDefault="00C05E5E" w:rsidP="00BC3E2E">
            <w:pPr>
              <w:widowControl w:val="0"/>
              <w:adjustRightInd w:val="0"/>
              <w:jc w:val="center"/>
              <w:textAlignment w:val="baseline"/>
              <w:rPr>
                <w:rFonts w:ascii="Calibri" w:hAnsi="Calibri"/>
                <w:b/>
                <w:sz w:val="20"/>
                <w:szCs w:val="24"/>
                <w:lang w:val="en-US"/>
              </w:rPr>
            </w:pPr>
            <w:r w:rsidRPr="00477773">
              <w:rPr>
                <w:rFonts w:ascii="Calibri" w:hAnsi="Calibri"/>
                <w:b/>
                <w:sz w:val="20"/>
                <w:szCs w:val="24"/>
                <w:lang w:val="en-US"/>
              </w:rPr>
              <w:t>Condition</w:t>
            </w:r>
          </w:p>
        </w:tc>
        <w:tc>
          <w:tcPr>
            <w:tcW w:w="979" w:type="dxa"/>
            <w:vAlign w:val="center"/>
          </w:tcPr>
          <w:p w:rsidR="00C05E5E" w:rsidRPr="00477773" w:rsidRDefault="00C05E5E" w:rsidP="00BC3E2E">
            <w:pPr>
              <w:widowControl w:val="0"/>
              <w:adjustRightInd w:val="0"/>
              <w:jc w:val="center"/>
              <w:textAlignment w:val="baseline"/>
              <w:rPr>
                <w:rFonts w:ascii="Calibri" w:hAnsi="Calibri"/>
                <w:b/>
                <w:sz w:val="20"/>
                <w:szCs w:val="24"/>
                <w:lang w:val="en-US"/>
              </w:rPr>
            </w:pPr>
            <w:r w:rsidRPr="00477773">
              <w:rPr>
                <w:rFonts w:ascii="Calibri" w:hAnsi="Calibri"/>
                <w:b/>
                <w:sz w:val="20"/>
                <w:szCs w:val="24"/>
                <w:lang w:val="en-US"/>
              </w:rPr>
              <w:t>Motorcycle</w:t>
            </w:r>
          </w:p>
        </w:tc>
        <w:tc>
          <w:tcPr>
            <w:tcW w:w="979" w:type="dxa"/>
            <w:vAlign w:val="center"/>
          </w:tcPr>
          <w:p w:rsidR="00C05E5E" w:rsidRPr="00477773" w:rsidRDefault="00C05E5E" w:rsidP="00BC3E2E">
            <w:pPr>
              <w:widowControl w:val="0"/>
              <w:adjustRightInd w:val="0"/>
              <w:jc w:val="center"/>
              <w:textAlignment w:val="baseline"/>
              <w:rPr>
                <w:rFonts w:ascii="Calibri" w:hAnsi="Calibri"/>
                <w:b/>
                <w:sz w:val="20"/>
                <w:szCs w:val="24"/>
                <w:lang w:val="en-US"/>
              </w:rPr>
            </w:pPr>
            <w:r w:rsidRPr="00477773">
              <w:rPr>
                <w:rFonts w:ascii="Calibri" w:hAnsi="Calibri"/>
                <w:b/>
                <w:sz w:val="20"/>
                <w:szCs w:val="24"/>
                <w:lang w:val="en-US"/>
              </w:rPr>
              <w:t>Car</w:t>
            </w:r>
          </w:p>
        </w:tc>
        <w:tc>
          <w:tcPr>
            <w:tcW w:w="979" w:type="dxa"/>
            <w:vAlign w:val="center"/>
          </w:tcPr>
          <w:p w:rsidR="00C05E5E" w:rsidRPr="00477773" w:rsidRDefault="00C05E5E" w:rsidP="00BC3E2E">
            <w:pPr>
              <w:widowControl w:val="0"/>
              <w:adjustRightInd w:val="0"/>
              <w:jc w:val="center"/>
              <w:textAlignment w:val="baseline"/>
              <w:rPr>
                <w:rFonts w:ascii="Calibri" w:hAnsi="Calibri"/>
                <w:b/>
                <w:sz w:val="20"/>
                <w:szCs w:val="24"/>
                <w:lang w:val="en-US"/>
              </w:rPr>
            </w:pPr>
            <w:r w:rsidRPr="00477773">
              <w:rPr>
                <w:rFonts w:ascii="Calibri" w:hAnsi="Calibri"/>
                <w:b/>
                <w:sz w:val="20"/>
                <w:szCs w:val="24"/>
                <w:lang w:val="en-US"/>
              </w:rPr>
              <w:t>Pickup</w:t>
            </w:r>
          </w:p>
        </w:tc>
        <w:tc>
          <w:tcPr>
            <w:tcW w:w="979" w:type="dxa"/>
            <w:vAlign w:val="center"/>
          </w:tcPr>
          <w:p w:rsidR="00C05E5E" w:rsidRPr="00477773" w:rsidRDefault="00C05E5E" w:rsidP="00BC3E2E">
            <w:pPr>
              <w:widowControl w:val="0"/>
              <w:adjustRightInd w:val="0"/>
              <w:jc w:val="center"/>
              <w:textAlignment w:val="baseline"/>
              <w:rPr>
                <w:rFonts w:ascii="Calibri" w:hAnsi="Calibri"/>
                <w:b/>
                <w:sz w:val="20"/>
                <w:szCs w:val="24"/>
                <w:lang w:val="en-US"/>
              </w:rPr>
            </w:pPr>
            <w:r w:rsidRPr="00477773">
              <w:rPr>
                <w:rFonts w:ascii="Calibri" w:hAnsi="Calibri"/>
                <w:b/>
                <w:sz w:val="20"/>
                <w:szCs w:val="24"/>
                <w:lang w:val="en-US"/>
              </w:rPr>
              <w:t>Bus</w:t>
            </w:r>
          </w:p>
        </w:tc>
        <w:tc>
          <w:tcPr>
            <w:tcW w:w="979" w:type="dxa"/>
            <w:vAlign w:val="center"/>
          </w:tcPr>
          <w:p w:rsidR="00C05E5E" w:rsidRPr="00477773" w:rsidRDefault="00C05E5E" w:rsidP="00BC3E2E">
            <w:pPr>
              <w:widowControl w:val="0"/>
              <w:adjustRightInd w:val="0"/>
              <w:jc w:val="center"/>
              <w:textAlignment w:val="baseline"/>
              <w:rPr>
                <w:rFonts w:ascii="Calibri" w:hAnsi="Calibri"/>
                <w:b/>
                <w:sz w:val="20"/>
                <w:szCs w:val="24"/>
                <w:lang w:val="en-US"/>
              </w:rPr>
            </w:pPr>
            <w:r w:rsidRPr="00477773">
              <w:rPr>
                <w:rFonts w:ascii="Calibri" w:hAnsi="Calibri"/>
                <w:b/>
                <w:sz w:val="20"/>
                <w:szCs w:val="24"/>
                <w:lang w:val="en-US"/>
              </w:rPr>
              <w:t>Two-Axle Truck</w:t>
            </w:r>
          </w:p>
        </w:tc>
        <w:tc>
          <w:tcPr>
            <w:tcW w:w="979" w:type="dxa"/>
            <w:vAlign w:val="center"/>
          </w:tcPr>
          <w:p w:rsidR="00C05E5E" w:rsidRPr="00477773" w:rsidRDefault="00C05E5E" w:rsidP="00BC3E2E">
            <w:pPr>
              <w:widowControl w:val="0"/>
              <w:adjustRightInd w:val="0"/>
              <w:jc w:val="center"/>
              <w:textAlignment w:val="baseline"/>
              <w:rPr>
                <w:rFonts w:ascii="Calibri" w:hAnsi="Calibri"/>
                <w:b/>
                <w:sz w:val="20"/>
                <w:szCs w:val="24"/>
                <w:lang w:val="en-US"/>
              </w:rPr>
            </w:pPr>
            <w:r w:rsidRPr="00477773">
              <w:rPr>
                <w:rFonts w:ascii="Calibri" w:hAnsi="Calibri"/>
                <w:b/>
                <w:sz w:val="20"/>
                <w:szCs w:val="24"/>
                <w:lang w:val="en-US"/>
              </w:rPr>
              <w:t>Three-Axle Truck</w:t>
            </w:r>
          </w:p>
        </w:tc>
        <w:tc>
          <w:tcPr>
            <w:tcW w:w="980" w:type="dxa"/>
            <w:vAlign w:val="center"/>
          </w:tcPr>
          <w:p w:rsidR="00C05E5E" w:rsidRPr="00477773" w:rsidRDefault="00C05E5E" w:rsidP="00BC3E2E">
            <w:pPr>
              <w:widowControl w:val="0"/>
              <w:adjustRightInd w:val="0"/>
              <w:jc w:val="center"/>
              <w:textAlignment w:val="baseline"/>
              <w:rPr>
                <w:rFonts w:ascii="Calibri" w:hAnsi="Calibri"/>
                <w:b/>
                <w:sz w:val="20"/>
                <w:szCs w:val="24"/>
                <w:lang w:val="en-US"/>
              </w:rPr>
            </w:pPr>
            <w:r w:rsidRPr="00477773">
              <w:rPr>
                <w:rFonts w:ascii="Calibri" w:hAnsi="Calibri"/>
                <w:b/>
                <w:sz w:val="20"/>
                <w:szCs w:val="24"/>
                <w:lang w:val="en-US"/>
              </w:rPr>
              <w:t>Articulated Truck</w:t>
            </w:r>
          </w:p>
        </w:tc>
      </w:tr>
      <w:tr w:rsidR="00C05E5E" w:rsidRPr="00477773" w:rsidTr="00BC3E2E">
        <w:tc>
          <w:tcPr>
            <w:tcW w:w="1109" w:type="dxa"/>
            <w:vAlign w:val="center"/>
          </w:tcPr>
          <w:p w:rsidR="00C05E5E" w:rsidRPr="00477773" w:rsidRDefault="00C05E5E"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Without</w:t>
            </w:r>
            <w:r w:rsidR="00A278FA" w:rsidRPr="00477773">
              <w:rPr>
                <w:rFonts w:ascii="Calibri" w:hAnsi="Calibri"/>
                <w:sz w:val="20"/>
                <w:szCs w:val="24"/>
                <w:lang w:val="en-US"/>
              </w:rPr>
              <w:t xml:space="preserve"> works (2016</w:t>
            </w:r>
            <w:r w:rsidRPr="00477773">
              <w:rPr>
                <w:rFonts w:ascii="Calibri" w:hAnsi="Calibri"/>
                <w:sz w:val="20"/>
                <w:szCs w:val="24"/>
                <w:lang w:val="en-US"/>
              </w:rPr>
              <w:t>)</w:t>
            </w:r>
          </w:p>
        </w:tc>
        <w:tc>
          <w:tcPr>
            <w:tcW w:w="979" w:type="dxa"/>
            <w:tcMar>
              <w:left w:w="29" w:type="dxa"/>
              <w:right w:w="29" w:type="dxa"/>
            </w:tcMar>
            <w:vAlign w:val="center"/>
          </w:tcPr>
          <w:p w:rsidR="00C05E5E" w:rsidRPr="00477773" w:rsidRDefault="00C05E5E"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0.05</w:t>
            </w:r>
          </w:p>
        </w:tc>
        <w:tc>
          <w:tcPr>
            <w:tcW w:w="979" w:type="dxa"/>
            <w:tcMar>
              <w:left w:w="29" w:type="dxa"/>
              <w:right w:w="29" w:type="dxa"/>
            </w:tcMar>
            <w:vAlign w:val="center"/>
          </w:tcPr>
          <w:p w:rsidR="00C05E5E" w:rsidRPr="00477773" w:rsidRDefault="00C05E5E"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0.2</w:t>
            </w:r>
            <w:r w:rsidR="00A278FA" w:rsidRPr="00477773">
              <w:rPr>
                <w:rFonts w:ascii="Calibri" w:hAnsi="Calibri"/>
                <w:sz w:val="20"/>
                <w:szCs w:val="24"/>
                <w:lang w:val="en-US"/>
              </w:rPr>
              <w:t>0</w:t>
            </w:r>
          </w:p>
        </w:tc>
        <w:tc>
          <w:tcPr>
            <w:tcW w:w="979" w:type="dxa"/>
            <w:tcMar>
              <w:left w:w="29" w:type="dxa"/>
              <w:right w:w="29" w:type="dxa"/>
            </w:tcMar>
            <w:vAlign w:val="center"/>
          </w:tcPr>
          <w:p w:rsidR="00C05E5E" w:rsidRPr="00477773" w:rsidRDefault="00C05E5E"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0.</w:t>
            </w:r>
            <w:r w:rsidR="00A278FA" w:rsidRPr="00477773">
              <w:rPr>
                <w:rFonts w:ascii="Calibri" w:hAnsi="Calibri"/>
                <w:sz w:val="20"/>
                <w:szCs w:val="24"/>
                <w:lang w:val="en-US"/>
              </w:rPr>
              <w:t>26</w:t>
            </w:r>
          </w:p>
        </w:tc>
        <w:tc>
          <w:tcPr>
            <w:tcW w:w="979" w:type="dxa"/>
            <w:tcMar>
              <w:left w:w="29" w:type="dxa"/>
              <w:right w:w="29" w:type="dxa"/>
            </w:tcMar>
            <w:vAlign w:val="center"/>
          </w:tcPr>
          <w:p w:rsidR="00C05E5E" w:rsidRPr="00477773" w:rsidRDefault="00C05E5E"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0.</w:t>
            </w:r>
            <w:r w:rsidR="00A278FA" w:rsidRPr="00477773">
              <w:rPr>
                <w:rFonts w:ascii="Calibri" w:hAnsi="Calibri"/>
                <w:sz w:val="20"/>
                <w:szCs w:val="24"/>
                <w:lang w:val="en-US"/>
              </w:rPr>
              <w:t>52</w:t>
            </w:r>
          </w:p>
        </w:tc>
        <w:tc>
          <w:tcPr>
            <w:tcW w:w="979" w:type="dxa"/>
            <w:tcMar>
              <w:left w:w="29" w:type="dxa"/>
              <w:right w:w="29" w:type="dxa"/>
            </w:tcMar>
            <w:vAlign w:val="center"/>
          </w:tcPr>
          <w:p w:rsidR="00C05E5E" w:rsidRPr="00477773" w:rsidRDefault="00A278FA"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0.59</w:t>
            </w:r>
          </w:p>
        </w:tc>
        <w:tc>
          <w:tcPr>
            <w:tcW w:w="979" w:type="dxa"/>
            <w:tcMar>
              <w:left w:w="29" w:type="dxa"/>
              <w:right w:w="29" w:type="dxa"/>
            </w:tcMar>
            <w:vAlign w:val="center"/>
          </w:tcPr>
          <w:p w:rsidR="00C05E5E" w:rsidRPr="00477773" w:rsidRDefault="00A278FA"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1.29</w:t>
            </w:r>
          </w:p>
        </w:tc>
        <w:tc>
          <w:tcPr>
            <w:tcW w:w="980" w:type="dxa"/>
            <w:tcMar>
              <w:left w:w="29" w:type="dxa"/>
              <w:right w:w="29" w:type="dxa"/>
            </w:tcMar>
            <w:vAlign w:val="center"/>
          </w:tcPr>
          <w:p w:rsidR="00C05E5E" w:rsidRPr="00477773" w:rsidRDefault="00A278FA"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1.45</w:t>
            </w:r>
          </w:p>
        </w:tc>
      </w:tr>
      <w:tr w:rsidR="00C05E5E" w:rsidRPr="00477773" w:rsidTr="00BC3E2E">
        <w:tc>
          <w:tcPr>
            <w:tcW w:w="1109" w:type="dxa"/>
            <w:tcBorders>
              <w:bottom w:val="single" w:sz="4" w:space="0" w:color="auto"/>
            </w:tcBorders>
            <w:vAlign w:val="center"/>
          </w:tcPr>
          <w:p w:rsidR="00C05E5E" w:rsidRPr="00477773" w:rsidRDefault="00A278FA"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With works (2019</w:t>
            </w:r>
            <w:r w:rsidR="00C05E5E" w:rsidRPr="00477773">
              <w:rPr>
                <w:rFonts w:ascii="Calibri" w:hAnsi="Calibri"/>
                <w:sz w:val="20"/>
                <w:szCs w:val="24"/>
                <w:lang w:val="en-US"/>
              </w:rPr>
              <w:t>)</w:t>
            </w:r>
          </w:p>
        </w:tc>
        <w:tc>
          <w:tcPr>
            <w:tcW w:w="979" w:type="dxa"/>
            <w:tcBorders>
              <w:bottom w:val="single" w:sz="4" w:space="0" w:color="auto"/>
            </w:tcBorders>
            <w:tcMar>
              <w:left w:w="29" w:type="dxa"/>
              <w:right w:w="29" w:type="dxa"/>
            </w:tcMar>
            <w:vAlign w:val="center"/>
          </w:tcPr>
          <w:p w:rsidR="00C05E5E" w:rsidRPr="00477773" w:rsidRDefault="00A278FA"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0.05</w:t>
            </w:r>
          </w:p>
        </w:tc>
        <w:tc>
          <w:tcPr>
            <w:tcW w:w="979" w:type="dxa"/>
            <w:tcBorders>
              <w:bottom w:val="single" w:sz="4" w:space="0" w:color="auto"/>
            </w:tcBorders>
            <w:tcMar>
              <w:left w:w="29" w:type="dxa"/>
              <w:right w:w="29" w:type="dxa"/>
            </w:tcMar>
            <w:vAlign w:val="center"/>
          </w:tcPr>
          <w:p w:rsidR="00C05E5E" w:rsidRPr="00477773" w:rsidRDefault="00A278FA"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0.18</w:t>
            </w:r>
          </w:p>
        </w:tc>
        <w:tc>
          <w:tcPr>
            <w:tcW w:w="979" w:type="dxa"/>
            <w:tcBorders>
              <w:bottom w:val="single" w:sz="4" w:space="0" w:color="auto"/>
            </w:tcBorders>
            <w:tcMar>
              <w:left w:w="29" w:type="dxa"/>
              <w:right w:w="29" w:type="dxa"/>
            </w:tcMar>
            <w:vAlign w:val="center"/>
          </w:tcPr>
          <w:p w:rsidR="00C05E5E" w:rsidRPr="00477773" w:rsidRDefault="00A278FA"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0.23</w:t>
            </w:r>
          </w:p>
        </w:tc>
        <w:tc>
          <w:tcPr>
            <w:tcW w:w="979" w:type="dxa"/>
            <w:tcBorders>
              <w:bottom w:val="single" w:sz="4" w:space="0" w:color="auto"/>
            </w:tcBorders>
            <w:tcMar>
              <w:left w:w="29" w:type="dxa"/>
              <w:right w:w="29" w:type="dxa"/>
            </w:tcMar>
            <w:vAlign w:val="center"/>
          </w:tcPr>
          <w:p w:rsidR="00C05E5E" w:rsidRPr="00477773" w:rsidRDefault="00A278FA"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0.41</w:t>
            </w:r>
          </w:p>
        </w:tc>
        <w:tc>
          <w:tcPr>
            <w:tcW w:w="979" w:type="dxa"/>
            <w:tcBorders>
              <w:bottom w:val="single" w:sz="4" w:space="0" w:color="auto"/>
            </w:tcBorders>
            <w:tcMar>
              <w:left w:w="29" w:type="dxa"/>
              <w:right w:w="29" w:type="dxa"/>
            </w:tcMar>
            <w:vAlign w:val="center"/>
          </w:tcPr>
          <w:p w:rsidR="00C05E5E" w:rsidRPr="00477773" w:rsidRDefault="00A278FA"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0.45</w:t>
            </w:r>
          </w:p>
        </w:tc>
        <w:tc>
          <w:tcPr>
            <w:tcW w:w="979" w:type="dxa"/>
            <w:tcBorders>
              <w:bottom w:val="single" w:sz="4" w:space="0" w:color="auto"/>
            </w:tcBorders>
            <w:tcMar>
              <w:left w:w="29" w:type="dxa"/>
              <w:right w:w="29" w:type="dxa"/>
            </w:tcMar>
            <w:vAlign w:val="center"/>
          </w:tcPr>
          <w:p w:rsidR="00C05E5E" w:rsidRPr="00477773" w:rsidRDefault="00A278FA"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0.98</w:t>
            </w:r>
          </w:p>
        </w:tc>
        <w:tc>
          <w:tcPr>
            <w:tcW w:w="980" w:type="dxa"/>
            <w:tcBorders>
              <w:bottom w:val="single" w:sz="4" w:space="0" w:color="auto"/>
            </w:tcBorders>
            <w:tcMar>
              <w:left w:w="29" w:type="dxa"/>
              <w:right w:w="29" w:type="dxa"/>
            </w:tcMar>
            <w:vAlign w:val="center"/>
          </w:tcPr>
          <w:p w:rsidR="00C05E5E" w:rsidRPr="00477773" w:rsidRDefault="00A278FA"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1.09</w:t>
            </w:r>
          </w:p>
        </w:tc>
      </w:tr>
      <w:tr w:rsidR="00C05E5E" w:rsidRPr="00E03025" w:rsidTr="00BC3E2E">
        <w:tc>
          <w:tcPr>
            <w:tcW w:w="7963" w:type="dxa"/>
            <w:gridSpan w:val="8"/>
            <w:tcBorders>
              <w:left w:val="nil"/>
              <w:bottom w:val="nil"/>
              <w:right w:val="nil"/>
            </w:tcBorders>
            <w:vAlign w:val="center"/>
          </w:tcPr>
          <w:p w:rsidR="00C05E5E" w:rsidRPr="00477773" w:rsidRDefault="00C05E5E" w:rsidP="00BC3E2E">
            <w:pPr>
              <w:widowControl w:val="0"/>
              <w:adjustRightInd w:val="0"/>
              <w:jc w:val="center"/>
              <w:textAlignment w:val="baseline"/>
              <w:rPr>
                <w:rFonts w:ascii="Calibri" w:hAnsi="Calibri"/>
                <w:sz w:val="22"/>
                <w:szCs w:val="24"/>
                <w:lang w:val="en-US"/>
              </w:rPr>
            </w:pPr>
            <w:r w:rsidRPr="00477773">
              <w:rPr>
                <w:rFonts w:ascii="Calibri" w:hAnsi="Calibri"/>
                <w:sz w:val="22"/>
                <w:szCs w:val="24"/>
                <w:u w:val="single"/>
                <w:lang w:val="en-US"/>
              </w:rPr>
              <w:t>Source:</w:t>
            </w:r>
            <w:r w:rsidRPr="00477773">
              <w:rPr>
                <w:rFonts w:ascii="Calibri" w:hAnsi="Calibri"/>
                <w:sz w:val="22"/>
                <w:szCs w:val="24"/>
                <w:lang w:val="en-US"/>
              </w:rPr>
              <w:t xml:space="preserve"> Prepared by the authors.</w:t>
            </w:r>
          </w:p>
        </w:tc>
      </w:tr>
    </w:tbl>
    <w:p w:rsidR="00C05E5E" w:rsidRPr="00477773" w:rsidRDefault="00C05E5E" w:rsidP="00C05E5E">
      <w:pPr>
        <w:pStyle w:val="AutoNumpara"/>
        <w:numPr>
          <w:ilvl w:val="0"/>
          <w:numId w:val="0"/>
        </w:numPr>
        <w:ind w:left="720"/>
        <w:rPr>
          <w:b/>
          <w:noProof w:val="0"/>
          <w:color w:val="000000"/>
          <w:szCs w:val="24"/>
          <w:lang w:val="en-US"/>
        </w:rPr>
      </w:pPr>
      <w:r w:rsidRPr="00477773">
        <w:rPr>
          <w:b/>
          <w:noProof w:val="0"/>
          <w:color w:val="000000"/>
          <w:szCs w:val="24"/>
          <w:lang w:val="en-US"/>
        </w:rPr>
        <w:t>(ii) Outcome Indicator - Travel Times</w:t>
      </w:r>
    </w:p>
    <w:p w:rsidR="00C05E5E" w:rsidRPr="00477773" w:rsidRDefault="00C05E5E" w:rsidP="00C05E5E">
      <w:pPr>
        <w:pStyle w:val="AutoNumpara"/>
        <w:numPr>
          <w:ilvl w:val="0"/>
          <w:numId w:val="0"/>
        </w:numPr>
        <w:ind w:left="720"/>
        <w:rPr>
          <w:noProof w:val="0"/>
          <w:color w:val="000000"/>
          <w:szCs w:val="24"/>
          <w:lang w:val="en-US"/>
        </w:rPr>
      </w:pPr>
      <w:r w:rsidRPr="00477773">
        <w:rPr>
          <w:noProof w:val="0"/>
          <w:color w:val="000000"/>
          <w:szCs w:val="24"/>
          <w:lang w:val="en-US"/>
        </w:rPr>
        <w:t>The travel time in minutes or hours per vehicle is determined for the “without project” and “</w:t>
      </w:r>
      <w:proofErr w:type="spellStart"/>
      <w:r w:rsidRPr="00477773">
        <w:rPr>
          <w:noProof w:val="0"/>
          <w:color w:val="000000"/>
          <w:szCs w:val="24"/>
          <w:lang w:val="en-US"/>
        </w:rPr>
        <w:t>with</w:t>
      </w:r>
      <w:proofErr w:type="spellEnd"/>
      <w:r w:rsidRPr="00477773">
        <w:rPr>
          <w:noProof w:val="0"/>
          <w:color w:val="000000"/>
          <w:szCs w:val="24"/>
          <w:lang w:val="en-US"/>
        </w:rPr>
        <w:t xml:space="preserve"> project” scenarios, and the average travel time is also determined; each vehicle’s travel time is weighted by the share of that type of vehicle as a percentage of the total traffic.</w:t>
      </w:r>
    </w:p>
    <w:p w:rsidR="00C05E5E" w:rsidRPr="00477773" w:rsidRDefault="00C05E5E" w:rsidP="00C05E5E">
      <w:pPr>
        <w:pStyle w:val="AutoNumpara"/>
        <w:numPr>
          <w:ilvl w:val="0"/>
          <w:numId w:val="0"/>
        </w:numPr>
        <w:ind w:left="720"/>
        <w:rPr>
          <w:noProof w:val="0"/>
          <w:szCs w:val="24"/>
          <w:lang w:val="en-US"/>
        </w:rPr>
      </w:pPr>
      <w:r w:rsidRPr="00477773">
        <w:rPr>
          <w:noProof w:val="0"/>
          <w:color w:val="000000"/>
          <w:szCs w:val="24"/>
          <w:lang w:val="en-US"/>
        </w:rPr>
        <w:t xml:space="preserve">Once the work to improve the </w:t>
      </w:r>
      <w:r w:rsidR="00271C80" w:rsidRPr="00477773">
        <w:rPr>
          <w:noProof w:val="0"/>
          <w:color w:val="000000"/>
          <w:szCs w:val="24"/>
          <w:lang w:val="en-US"/>
        </w:rPr>
        <w:t>Camp Coq – Vaudreuil</w:t>
      </w:r>
      <w:r w:rsidRPr="00477773">
        <w:rPr>
          <w:noProof w:val="0"/>
          <w:color w:val="000000"/>
          <w:szCs w:val="24"/>
          <w:lang w:val="en-US"/>
        </w:rPr>
        <w:t xml:space="preserve"> segment is complete, a traffic study will be performed in order to determine the volume and composition of the traffic, and to measure the roughness of all segments, prior to the completion of the Project, expected to be in 3 years. Then the model will be run again, with the traffic and roughness that are actually obtained. </w:t>
      </w:r>
    </w:p>
    <w:p w:rsidR="00C05E5E" w:rsidRDefault="00C05E5E" w:rsidP="00C05E5E">
      <w:pPr>
        <w:pStyle w:val="AutoNumpara"/>
        <w:numPr>
          <w:ilvl w:val="0"/>
          <w:numId w:val="0"/>
        </w:numPr>
        <w:ind w:left="720"/>
        <w:rPr>
          <w:noProof w:val="0"/>
          <w:color w:val="000000"/>
          <w:szCs w:val="24"/>
          <w:lang w:val="en-US"/>
        </w:rPr>
      </w:pPr>
      <w:r w:rsidRPr="00477773">
        <w:rPr>
          <w:noProof w:val="0"/>
          <w:color w:val="000000"/>
          <w:szCs w:val="24"/>
          <w:lang w:val="en-US"/>
        </w:rPr>
        <w:t>The following tables show the data, methodology, and sources of the calculation to determine the baseline and target:</w:t>
      </w:r>
    </w:p>
    <w:p w:rsidR="00101329" w:rsidRDefault="00101329" w:rsidP="00C05E5E">
      <w:pPr>
        <w:pStyle w:val="AutoNumpara"/>
        <w:numPr>
          <w:ilvl w:val="0"/>
          <w:numId w:val="0"/>
        </w:numPr>
        <w:ind w:left="720"/>
        <w:rPr>
          <w:noProof w:val="0"/>
          <w:color w:val="000000"/>
          <w:szCs w:val="24"/>
          <w:lang w:val="en-US"/>
        </w:rPr>
      </w:pPr>
    </w:p>
    <w:p w:rsidR="00101329" w:rsidRDefault="00101329" w:rsidP="00C05E5E">
      <w:pPr>
        <w:pStyle w:val="AutoNumpara"/>
        <w:numPr>
          <w:ilvl w:val="0"/>
          <w:numId w:val="0"/>
        </w:numPr>
        <w:ind w:left="720"/>
        <w:rPr>
          <w:noProof w:val="0"/>
          <w:color w:val="000000"/>
          <w:szCs w:val="24"/>
          <w:lang w:val="en-US"/>
        </w:rPr>
      </w:pPr>
    </w:p>
    <w:p w:rsidR="00101329" w:rsidRDefault="00101329" w:rsidP="00C05E5E">
      <w:pPr>
        <w:pStyle w:val="AutoNumpara"/>
        <w:numPr>
          <w:ilvl w:val="0"/>
          <w:numId w:val="0"/>
        </w:numPr>
        <w:ind w:left="720"/>
        <w:rPr>
          <w:noProof w:val="0"/>
          <w:color w:val="000000"/>
          <w:szCs w:val="24"/>
          <w:lang w:val="en-US"/>
        </w:rPr>
      </w:pPr>
    </w:p>
    <w:p w:rsidR="00101329" w:rsidRDefault="00101329" w:rsidP="00C05E5E">
      <w:pPr>
        <w:pStyle w:val="AutoNumpara"/>
        <w:numPr>
          <w:ilvl w:val="0"/>
          <w:numId w:val="0"/>
        </w:numPr>
        <w:ind w:left="720"/>
        <w:rPr>
          <w:noProof w:val="0"/>
          <w:color w:val="000000"/>
          <w:szCs w:val="24"/>
          <w:lang w:val="en-US"/>
        </w:rPr>
      </w:pPr>
    </w:p>
    <w:p w:rsidR="00101329" w:rsidRPr="00477773" w:rsidRDefault="00101329" w:rsidP="00C05E5E">
      <w:pPr>
        <w:pStyle w:val="AutoNumpara"/>
        <w:numPr>
          <w:ilvl w:val="0"/>
          <w:numId w:val="0"/>
        </w:numPr>
        <w:ind w:left="720"/>
        <w:rPr>
          <w:noProof w:val="0"/>
          <w:color w:val="000000"/>
          <w:szCs w:val="24"/>
          <w:lang w:val="en-US"/>
        </w:rPr>
      </w:pPr>
    </w:p>
    <w:p w:rsidR="00C05E5E" w:rsidRPr="00477773" w:rsidRDefault="00C05E5E" w:rsidP="00C05E5E">
      <w:pPr>
        <w:spacing w:after="200" w:line="280" w:lineRule="auto"/>
        <w:jc w:val="center"/>
        <w:rPr>
          <w:szCs w:val="24"/>
          <w:lang w:val="en-US"/>
        </w:rPr>
      </w:pPr>
      <w:r w:rsidRPr="00477773">
        <w:rPr>
          <w:b/>
          <w:szCs w:val="24"/>
          <w:lang w:val="en-US"/>
        </w:rPr>
        <w:lastRenderedPageBreak/>
        <w:t xml:space="preserve">Table 5: Average Travel Times </w:t>
      </w:r>
    </w:p>
    <w:p w:rsidR="00C05E5E" w:rsidRPr="00477773" w:rsidRDefault="00C05E5E" w:rsidP="00C05E5E">
      <w:pPr>
        <w:pStyle w:val="BodyText"/>
        <w:ind w:left="709"/>
        <w:rPr>
          <w:szCs w:val="24"/>
          <w:lang w:val="en-US"/>
        </w:rPr>
      </w:pPr>
      <w:r w:rsidRPr="00477773">
        <w:rPr>
          <w:b/>
          <w:sz w:val="20"/>
          <w:szCs w:val="24"/>
          <w:lang w:val="en-US"/>
        </w:rPr>
        <w:t xml:space="preserve">PROJECT: ROUTE No. 1, </w:t>
      </w:r>
      <w:r w:rsidR="00A278FA" w:rsidRPr="00477773">
        <w:rPr>
          <w:b/>
          <w:sz w:val="20"/>
          <w:szCs w:val="24"/>
          <w:lang w:val="en-US"/>
        </w:rPr>
        <w:t xml:space="preserve">CAMP COQ – VAUDREUIL </w:t>
      </w:r>
      <w:r w:rsidRPr="00477773">
        <w:rPr>
          <w:b/>
          <w:sz w:val="20"/>
          <w:szCs w:val="24"/>
          <w:lang w:val="en-US"/>
        </w:rPr>
        <w:t>Segment</w:t>
      </w:r>
    </w:p>
    <w:p w:rsidR="00C05E5E" w:rsidRPr="00477773" w:rsidRDefault="00C05E5E" w:rsidP="00C05E5E">
      <w:pPr>
        <w:ind w:left="709"/>
        <w:jc w:val="center"/>
        <w:rPr>
          <w:b/>
          <w:sz w:val="20"/>
          <w:szCs w:val="24"/>
          <w:lang w:val="en-US"/>
        </w:rPr>
      </w:pPr>
      <w:r w:rsidRPr="00477773">
        <w:rPr>
          <w:b/>
          <w:sz w:val="20"/>
          <w:szCs w:val="24"/>
          <w:lang w:val="en-US"/>
        </w:rPr>
        <w:t>Average Travel Times (Minutes)</w:t>
      </w:r>
    </w:p>
    <w:p w:rsidR="00C05E5E" w:rsidRPr="00477773" w:rsidRDefault="00C05E5E" w:rsidP="00C05E5E">
      <w:pPr>
        <w:ind w:left="709"/>
        <w:jc w:val="center"/>
        <w:rPr>
          <w:rFonts w:ascii="Times New Roman Bold" w:hAnsi="Times New Roman Bold"/>
          <w:b/>
          <w:sz w:val="10"/>
          <w:szCs w:val="24"/>
          <w:lang w:val="en-US"/>
        </w:rPr>
      </w:pPr>
    </w:p>
    <w:tbl>
      <w:tblPr>
        <w:tblW w:w="7962" w:type="dxa"/>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4" w:type="dxa"/>
          <w:bottom w:w="14" w:type="dxa"/>
          <w:right w:w="14" w:type="dxa"/>
        </w:tblCellMar>
        <w:tblLook w:val="04A0" w:firstRow="1" w:lastRow="0" w:firstColumn="1" w:lastColumn="0" w:noHBand="0" w:noVBand="1"/>
      </w:tblPr>
      <w:tblGrid>
        <w:gridCol w:w="2641"/>
        <w:gridCol w:w="941"/>
        <w:gridCol w:w="387"/>
        <w:gridCol w:w="623"/>
        <w:gridCol w:w="637"/>
        <w:gridCol w:w="905"/>
        <w:gridCol w:w="906"/>
        <w:gridCol w:w="922"/>
      </w:tblGrid>
      <w:tr w:rsidR="00C05E5E" w:rsidRPr="00477773" w:rsidTr="003364B2">
        <w:tc>
          <w:tcPr>
            <w:tcW w:w="2664" w:type="dxa"/>
            <w:vAlign w:val="center"/>
          </w:tcPr>
          <w:p w:rsidR="00C05E5E" w:rsidRPr="00477773" w:rsidRDefault="00C05E5E" w:rsidP="00BC3E2E">
            <w:pPr>
              <w:widowControl w:val="0"/>
              <w:adjustRightInd w:val="0"/>
              <w:jc w:val="center"/>
              <w:textAlignment w:val="baseline"/>
              <w:rPr>
                <w:rFonts w:ascii="Calibri" w:hAnsi="Calibri"/>
                <w:b/>
                <w:sz w:val="20"/>
                <w:szCs w:val="24"/>
                <w:lang w:val="en-US"/>
              </w:rPr>
            </w:pPr>
            <w:r w:rsidRPr="00477773">
              <w:rPr>
                <w:rFonts w:ascii="Calibri" w:hAnsi="Calibri"/>
                <w:b/>
                <w:sz w:val="20"/>
                <w:szCs w:val="24"/>
                <w:lang w:val="en-US"/>
              </w:rPr>
              <w:t>Condition</w:t>
            </w:r>
          </w:p>
        </w:tc>
        <w:tc>
          <w:tcPr>
            <w:tcW w:w="911" w:type="dxa"/>
            <w:vAlign w:val="center"/>
          </w:tcPr>
          <w:p w:rsidR="00C05E5E" w:rsidRPr="00477773" w:rsidRDefault="00C05E5E" w:rsidP="00BC3E2E">
            <w:pPr>
              <w:widowControl w:val="0"/>
              <w:adjustRightInd w:val="0"/>
              <w:jc w:val="center"/>
              <w:textAlignment w:val="baseline"/>
              <w:rPr>
                <w:rFonts w:ascii="Calibri" w:hAnsi="Calibri"/>
                <w:b/>
                <w:sz w:val="20"/>
                <w:szCs w:val="24"/>
                <w:lang w:val="en-US"/>
              </w:rPr>
            </w:pPr>
            <w:r w:rsidRPr="00477773">
              <w:rPr>
                <w:rFonts w:ascii="Calibri" w:hAnsi="Calibri"/>
                <w:b/>
                <w:sz w:val="20"/>
                <w:szCs w:val="24"/>
                <w:lang w:val="en-US"/>
              </w:rPr>
              <w:t>Motorcycle</w:t>
            </w:r>
          </w:p>
        </w:tc>
        <w:tc>
          <w:tcPr>
            <w:tcW w:w="388" w:type="dxa"/>
            <w:vAlign w:val="center"/>
          </w:tcPr>
          <w:p w:rsidR="00C05E5E" w:rsidRPr="00477773" w:rsidRDefault="00C05E5E" w:rsidP="00BC3E2E">
            <w:pPr>
              <w:widowControl w:val="0"/>
              <w:adjustRightInd w:val="0"/>
              <w:jc w:val="center"/>
              <w:textAlignment w:val="baseline"/>
              <w:rPr>
                <w:rFonts w:ascii="Calibri" w:hAnsi="Calibri"/>
                <w:b/>
                <w:sz w:val="20"/>
                <w:szCs w:val="24"/>
                <w:lang w:val="en-US"/>
              </w:rPr>
            </w:pPr>
            <w:r w:rsidRPr="00477773">
              <w:rPr>
                <w:rFonts w:ascii="Calibri" w:hAnsi="Calibri"/>
                <w:b/>
                <w:sz w:val="20"/>
                <w:szCs w:val="24"/>
                <w:lang w:val="en-US"/>
              </w:rPr>
              <w:t>Car</w:t>
            </w:r>
          </w:p>
        </w:tc>
        <w:tc>
          <w:tcPr>
            <w:tcW w:w="624" w:type="dxa"/>
            <w:vAlign w:val="center"/>
          </w:tcPr>
          <w:p w:rsidR="00C05E5E" w:rsidRPr="00477773" w:rsidRDefault="00C05E5E" w:rsidP="00BC3E2E">
            <w:pPr>
              <w:widowControl w:val="0"/>
              <w:adjustRightInd w:val="0"/>
              <w:jc w:val="center"/>
              <w:textAlignment w:val="baseline"/>
              <w:rPr>
                <w:rFonts w:ascii="Calibri" w:hAnsi="Calibri"/>
                <w:b/>
                <w:sz w:val="20"/>
                <w:szCs w:val="24"/>
                <w:lang w:val="en-US"/>
              </w:rPr>
            </w:pPr>
            <w:r w:rsidRPr="00477773">
              <w:rPr>
                <w:rFonts w:ascii="Calibri" w:hAnsi="Calibri"/>
                <w:b/>
                <w:sz w:val="20"/>
                <w:szCs w:val="24"/>
                <w:lang w:val="en-US"/>
              </w:rPr>
              <w:t>Pickup</w:t>
            </w:r>
          </w:p>
        </w:tc>
        <w:tc>
          <w:tcPr>
            <w:tcW w:w="641" w:type="dxa"/>
            <w:vAlign w:val="center"/>
          </w:tcPr>
          <w:p w:rsidR="00C05E5E" w:rsidRPr="00477773" w:rsidRDefault="00C05E5E" w:rsidP="00BC3E2E">
            <w:pPr>
              <w:widowControl w:val="0"/>
              <w:adjustRightInd w:val="0"/>
              <w:jc w:val="center"/>
              <w:textAlignment w:val="baseline"/>
              <w:rPr>
                <w:rFonts w:ascii="Calibri" w:hAnsi="Calibri"/>
                <w:b/>
                <w:sz w:val="20"/>
                <w:szCs w:val="24"/>
                <w:lang w:val="en-US"/>
              </w:rPr>
            </w:pPr>
            <w:r w:rsidRPr="00477773">
              <w:rPr>
                <w:rFonts w:ascii="Calibri" w:hAnsi="Calibri"/>
                <w:b/>
                <w:sz w:val="20"/>
                <w:szCs w:val="24"/>
                <w:lang w:val="en-US"/>
              </w:rPr>
              <w:t>Bus (1)</w:t>
            </w:r>
          </w:p>
        </w:tc>
        <w:tc>
          <w:tcPr>
            <w:tcW w:w="911" w:type="dxa"/>
            <w:vAlign w:val="center"/>
          </w:tcPr>
          <w:p w:rsidR="00C05E5E" w:rsidRPr="00477773" w:rsidRDefault="00C05E5E" w:rsidP="00BC3E2E">
            <w:pPr>
              <w:widowControl w:val="0"/>
              <w:adjustRightInd w:val="0"/>
              <w:jc w:val="center"/>
              <w:textAlignment w:val="baseline"/>
              <w:rPr>
                <w:rFonts w:ascii="Calibri" w:hAnsi="Calibri"/>
                <w:b/>
                <w:sz w:val="20"/>
                <w:szCs w:val="24"/>
                <w:lang w:val="en-US"/>
              </w:rPr>
            </w:pPr>
            <w:r w:rsidRPr="00477773">
              <w:rPr>
                <w:rFonts w:ascii="Calibri" w:hAnsi="Calibri"/>
                <w:b/>
                <w:sz w:val="20"/>
                <w:szCs w:val="24"/>
                <w:lang w:val="en-US"/>
              </w:rPr>
              <w:t>Two-Axle Truck</w:t>
            </w:r>
          </w:p>
        </w:tc>
        <w:tc>
          <w:tcPr>
            <w:tcW w:w="911" w:type="dxa"/>
            <w:vAlign w:val="center"/>
          </w:tcPr>
          <w:p w:rsidR="00C05E5E" w:rsidRPr="00477773" w:rsidRDefault="00C05E5E" w:rsidP="00BC3E2E">
            <w:pPr>
              <w:widowControl w:val="0"/>
              <w:adjustRightInd w:val="0"/>
              <w:jc w:val="center"/>
              <w:textAlignment w:val="baseline"/>
              <w:rPr>
                <w:rFonts w:ascii="Calibri" w:hAnsi="Calibri"/>
                <w:b/>
                <w:sz w:val="20"/>
                <w:szCs w:val="24"/>
                <w:lang w:val="en-US"/>
              </w:rPr>
            </w:pPr>
            <w:r w:rsidRPr="00477773">
              <w:rPr>
                <w:rFonts w:ascii="Calibri" w:hAnsi="Calibri"/>
                <w:b/>
                <w:sz w:val="20"/>
                <w:szCs w:val="24"/>
                <w:lang w:val="en-US"/>
              </w:rPr>
              <w:t>Three-Axle Truck</w:t>
            </w:r>
          </w:p>
        </w:tc>
        <w:tc>
          <w:tcPr>
            <w:tcW w:w="912" w:type="dxa"/>
            <w:vAlign w:val="center"/>
          </w:tcPr>
          <w:p w:rsidR="00C05E5E" w:rsidRPr="00477773" w:rsidRDefault="00C05E5E" w:rsidP="00BC3E2E">
            <w:pPr>
              <w:widowControl w:val="0"/>
              <w:adjustRightInd w:val="0"/>
              <w:jc w:val="center"/>
              <w:textAlignment w:val="baseline"/>
              <w:rPr>
                <w:rFonts w:ascii="Calibri" w:hAnsi="Calibri"/>
                <w:b/>
                <w:sz w:val="20"/>
                <w:szCs w:val="24"/>
                <w:lang w:val="en-US"/>
              </w:rPr>
            </w:pPr>
            <w:r w:rsidRPr="00477773">
              <w:rPr>
                <w:rFonts w:ascii="Calibri" w:hAnsi="Calibri"/>
                <w:b/>
                <w:sz w:val="20"/>
                <w:szCs w:val="24"/>
                <w:lang w:val="en-US"/>
              </w:rPr>
              <w:t>Articulated Truck</w:t>
            </w:r>
          </w:p>
        </w:tc>
      </w:tr>
      <w:tr w:rsidR="00C05E5E" w:rsidRPr="00477773" w:rsidTr="003364B2">
        <w:tc>
          <w:tcPr>
            <w:tcW w:w="2664" w:type="dxa"/>
            <w:vAlign w:val="center"/>
          </w:tcPr>
          <w:p w:rsidR="00C05E5E" w:rsidRPr="00477773" w:rsidRDefault="00C05E5E"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Without works (201</w:t>
            </w:r>
            <w:r w:rsidR="00A278FA" w:rsidRPr="00477773">
              <w:rPr>
                <w:rFonts w:ascii="Calibri" w:hAnsi="Calibri"/>
                <w:sz w:val="20"/>
                <w:szCs w:val="24"/>
                <w:lang w:val="en-US"/>
              </w:rPr>
              <w:t>6</w:t>
            </w:r>
            <w:r w:rsidRPr="00477773">
              <w:rPr>
                <w:rFonts w:ascii="Calibri" w:hAnsi="Calibri"/>
                <w:sz w:val="20"/>
                <w:szCs w:val="24"/>
                <w:lang w:val="en-US"/>
              </w:rPr>
              <w:t>)</w:t>
            </w:r>
          </w:p>
        </w:tc>
        <w:tc>
          <w:tcPr>
            <w:tcW w:w="911" w:type="dxa"/>
            <w:tcMar>
              <w:left w:w="29" w:type="dxa"/>
              <w:right w:w="29" w:type="dxa"/>
            </w:tcMar>
            <w:vAlign w:val="center"/>
          </w:tcPr>
          <w:p w:rsidR="00C05E5E" w:rsidRPr="00477773" w:rsidRDefault="00A278FA"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34</w:t>
            </w:r>
          </w:p>
        </w:tc>
        <w:tc>
          <w:tcPr>
            <w:tcW w:w="388" w:type="dxa"/>
            <w:tcMar>
              <w:left w:w="29" w:type="dxa"/>
              <w:right w:w="29" w:type="dxa"/>
            </w:tcMar>
            <w:vAlign w:val="center"/>
          </w:tcPr>
          <w:p w:rsidR="00C05E5E" w:rsidRPr="00477773" w:rsidRDefault="00A278FA"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38</w:t>
            </w:r>
          </w:p>
        </w:tc>
        <w:tc>
          <w:tcPr>
            <w:tcW w:w="624" w:type="dxa"/>
            <w:tcMar>
              <w:left w:w="29" w:type="dxa"/>
              <w:right w:w="29" w:type="dxa"/>
            </w:tcMar>
            <w:vAlign w:val="center"/>
          </w:tcPr>
          <w:p w:rsidR="00C05E5E" w:rsidRPr="00477773" w:rsidRDefault="00A278FA"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39</w:t>
            </w:r>
          </w:p>
        </w:tc>
        <w:tc>
          <w:tcPr>
            <w:tcW w:w="641" w:type="dxa"/>
            <w:tcMar>
              <w:left w:w="29" w:type="dxa"/>
              <w:right w:w="29" w:type="dxa"/>
            </w:tcMar>
            <w:vAlign w:val="center"/>
          </w:tcPr>
          <w:p w:rsidR="00C05E5E" w:rsidRPr="00477773" w:rsidRDefault="00A278FA"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36</w:t>
            </w:r>
          </w:p>
        </w:tc>
        <w:tc>
          <w:tcPr>
            <w:tcW w:w="911" w:type="dxa"/>
            <w:tcMar>
              <w:left w:w="29" w:type="dxa"/>
              <w:right w:w="29" w:type="dxa"/>
            </w:tcMar>
            <w:vAlign w:val="center"/>
          </w:tcPr>
          <w:p w:rsidR="00C05E5E" w:rsidRPr="00477773" w:rsidRDefault="00A278FA"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46</w:t>
            </w:r>
          </w:p>
        </w:tc>
        <w:tc>
          <w:tcPr>
            <w:tcW w:w="911" w:type="dxa"/>
            <w:tcMar>
              <w:left w:w="29" w:type="dxa"/>
              <w:right w:w="29" w:type="dxa"/>
            </w:tcMar>
            <w:vAlign w:val="center"/>
          </w:tcPr>
          <w:p w:rsidR="00C05E5E" w:rsidRPr="00477773" w:rsidRDefault="00A278FA"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54</w:t>
            </w:r>
          </w:p>
        </w:tc>
        <w:tc>
          <w:tcPr>
            <w:tcW w:w="912" w:type="dxa"/>
            <w:tcMar>
              <w:left w:w="29" w:type="dxa"/>
              <w:right w:w="29" w:type="dxa"/>
            </w:tcMar>
            <w:vAlign w:val="center"/>
          </w:tcPr>
          <w:p w:rsidR="00C05E5E" w:rsidRPr="00477773" w:rsidRDefault="00A278FA"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46</w:t>
            </w:r>
          </w:p>
        </w:tc>
      </w:tr>
      <w:tr w:rsidR="00C05E5E" w:rsidRPr="00477773" w:rsidTr="003364B2">
        <w:tc>
          <w:tcPr>
            <w:tcW w:w="2664" w:type="dxa"/>
            <w:tcBorders>
              <w:bottom w:val="single" w:sz="4" w:space="0" w:color="auto"/>
            </w:tcBorders>
            <w:vAlign w:val="center"/>
          </w:tcPr>
          <w:p w:rsidR="00C05E5E" w:rsidRPr="00477773" w:rsidRDefault="00A278FA"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With works (2019</w:t>
            </w:r>
            <w:r w:rsidR="00C05E5E" w:rsidRPr="00477773">
              <w:rPr>
                <w:rFonts w:ascii="Calibri" w:hAnsi="Calibri"/>
                <w:sz w:val="20"/>
                <w:szCs w:val="24"/>
                <w:lang w:val="en-US"/>
              </w:rPr>
              <w:t>)</w:t>
            </w:r>
          </w:p>
        </w:tc>
        <w:tc>
          <w:tcPr>
            <w:tcW w:w="911" w:type="dxa"/>
            <w:tcBorders>
              <w:bottom w:val="single" w:sz="4" w:space="0" w:color="auto"/>
            </w:tcBorders>
            <w:tcMar>
              <w:left w:w="29" w:type="dxa"/>
              <w:right w:w="29" w:type="dxa"/>
            </w:tcMar>
            <w:vAlign w:val="center"/>
          </w:tcPr>
          <w:p w:rsidR="00C05E5E" w:rsidRPr="00477773" w:rsidRDefault="00A278FA"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24</w:t>
            </w:r>
          </w:p>
        </w:tc>
        <w:tc>
          <w:tcPr>
            <w:tcW w:w="388" w:type="dxa"/>
            <w:tcBorders>
              <w:bottom w:val="single" w:sz="4" w:space="0" w:color="auto"/>
            </w:tcBorders>
            <w:tcMar>
              <w:left w:w="29" w:type="dxa"/>
              <w:right w:w="29" w:type="dxa"/>
            </w:tcMar>
            <w:vAlign w:val="center"/>
          </w:tcPr>
          <w:p w:rsidR="00C05E5E" w:rsidRPr="00477773" w:rsidRDefault="00A278FA"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26</w:t>
            </w:r>
          </w:p>
        </w:tc>
        <w:tc>
          <w:tcPr>
            <w:tcW w:w="624" w:type="dxa"/>
            <w:tcBorders>
              <w:bottom w:val="single" w:sz="4" w:space="0" w:color="auto"/>
            </w:tcBorders>
            <w:tcMar>
              <w:left w:w="29" w:type="dxa"/>
              <w:right w:w="29" w:type="dxa"/>
            </w:tcMar>
            <w:vAlign w:val="center"/>
          </w:tcPr>
          <w:p w:rsidR="00C05E5E" w:rsidRPr="00477773" w:rsidRDefault="00A278FA"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26</w:t>
            </w:r>
          </w:p>
        </w:tc>
        <w:tc>
          <w:tcPr>
            <w:tcW w:w="641" w:type="dxa"/>
            <w:tcBorders>
              <w:bottom w:val="single" w:sz="4" w:space="0" w:color="auto"/>
            </w:tcBorders>
            <w:tcMar>
              <w:left w:w="29" w:type="dxa"/>
              <w:right w:w="29" w:type="dxa"/>
            </w:tcMar>
            <w:vAlign w:val="center"/>
          </w:tcPr>
          <w:p w:rsidR="00C05E5E" w:rsidRPr="00477773" w:rsidRDefault="00A278FA"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26</w:t>
            </w:r>
          </w:p>
        </w:tc>
        <w:tc>
          <w:tcPr>
            <w:tcW w:w="911" w:type="dxa"/>
            <w:tcBorders>
              <w:bottom w:val="single" w:sz="4" w:space="0" w:color="auto"/>
            </w:tcBorders>
            <w:tcMar>
              <w:left w:w="29" w:type="dxa"/>
              <w:right w:w="29" w:type="dxa"/>
            </w:tcMar>
            <w:vAlign w:val="center"/>
          </w:tcPr>
          <w:p w:rsidR="00C05E5E" w:rsidRPr="00477773" w:rsidRDefault="00A278FA"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32</w:t>
            </w:r>
          </w:p>
        </w:tc>
        <w:tc>
          <w:tcPr>
            <w:tcW w:w="911" w:type="dxa"/>
            <w:tcBorders>
              <w:bottom w:val="single" w:sz="4" w:space="0" w:color="auto"/>
            </w:tcBorders>
            <w:tcMar>
              <w:left w:w="29" w:type="dxa"/>
              <w:right w:w="29" w:type="dxa"/>
            </w:tcMar>
            <w:vAlign w:val="center"/>
          </w:tcPr>
          <w:p w:rsidR="00C05E5E" w:rsidRPr="00477773" w:rsidRDefault="00A278FA"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34</w:t>
            </w:r>
          </w:p>
        </w:tc>
        <w:tc>
          <w:tcPr>
            <w:tcW w:w="912" w:type="dxa"/>
            <w:tcBorders>
              <w:bottom w:val="single" w:sz="4" w:space="0" w:color="auto"/>
            </w:tcBorders>
            <w:tcMar>
              <w:left w:w="29" w:type="dxa"/>
              <w:right w:w="29" w:type="dxa"/>
            </w:tcMar>
            <w:vAlign w:val="center"/>
          </w:tcPr>
          <w:p w:rsidR="00C05E5E" w:rsidRPr="00477773" w:rsidRDefault="00A278FA"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32</w:t>
            </w:r>
          </w:p>
        </w:tc>
      </w:tr>
      <w:tr w:rsidR="00C05E5E" w:rsidRPr="00E03025" w:rsidTr="003364B2">
        <w:trPr>
          <w:gridAfter w:val="7"/>
          <w:wAfter w:w="5298" w:type="dxa"/>
        </w:trPr>
        <w:tc>
          <w:tcPr>
            <w:tcW w:w="2664" w:type="dxa"/>
            <w:tcBorders>
              <w:left w:val="nil"/>
              <w:bottom w:val="nil"/>
              <w:right w:val="nil"/>
            </w:tcBorders>
            <w:vAlign w:val="center"/>
          </w:tcPr>
          <w:p w:rsidR="00C05E5E" w:rsidRPr="00477773" w:rsidRDefault="00C05E5E"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lang w:val="en-US"/>
              </w:rPr>
              <w:t>(1): Does not include time for stops.</w:t>
            </w:r>
          </w:p>
          <w:p w:rsidR="00C05E5E" w:rsidRPr="00477773" w:rsidRDefault="00C05E5E" w:rsidP="00BC3E2E">
            <w:pPr>
              <w:widowControl w:val="0"/>
              <w:adjustRightInd w:val="0"/>
              <w:jc w:val="center"/>
              <w:textAlignment w:val="baseline"/>
              <w:rPr>
                <w:rFonts w:ascii="Calibri" w:hAnsi="Calibri"/>
                <w:sz w:val="20"/>
                <w:szCs w:val="24"/>
                <w:lang w:val="en-US"/>
              </w:rPr>
            </w:pPr>
            <w:r w:rsidRPr="00477773">
              <w:rPr>
                <w:rFonts w:ascii="Calibri" w:hAnsi="Calibri"/>
                <w:sz w:val="20"/>
                <w:szCs w:val="24"/>
                <w:u w:val="single"/>
                <w:lang w:val="en-US"/>
              </w:rPr>
              <w:t>Source:</w:t>
            </w:r>
            <w:r w:rsidRPr="00477773">
              <w:rPr>
                <w:rFonts w:ascii="Calibri" w:hAnsi="Calibri"/>
                <w:sz w:val="20"/>
                <w:szCs w:val="24"/>
                <w:lang w:val="en-US"/>
              </w:rPr>
              <w:t xml:space="preserve"> Prepared by the authors.</w:t>
            </w:r>
          </w:p>
        </w:tc>
      </w:tr>
    </w:tbl>
    <w:p w:rsidR="00C05E5E" w:rsidRPr="00477773" w:rsidRDefault="00C05E5E" w:rsidP="00C05E5E">
      <w:pPr>
        <w:widowControl w:val="0"/>
        <w:adjustRightInd w:val="0"/>
        <w:ind w:left="709"/>
        <w:jc w:val="center"/>
        <w:textAlignment w:val="baseline"/>
        <w:rPr>
          <w:szCs w:val="24"/>
          <w:lang w:val="en-US"/>
        </w:rPr>
      </w:pPr>
    </w:p>
    <w:p w:rsidR="00C05E5E" w:rsidRPr="00477773" w:rsidRDefault="00C05E5E" w:rsidP="00C05E5E">
      <w:pPr>
        <w:ind w:left="705"/>
        <w:jc w:val="both"/>
        <w:rPr>
          <w:b/>
          <w:szCs w:val="24"/>
          <w:lang w:val="en-US"/>
        </w:rPr>
      </w:pPr>
      <w:r w:rsidRPr="00477773">
        <w:rPr>
          <w:szCs w:val="24"/>
          <w:lang w:val="en-US"/>
        </w:rPr>
        <w:t xml:space="preserve">As the table makes clear, </w:t>
      </w:r>
      <w:r w:rsidRPr="00477773">
        <w:rPr>
          <w:color w:val="000000"/>
          <w:szCs w:val="24"/>
          <w:lang w:val="en-US"/>
        </w:rPr>
        <w:t>the vehicle operating costs and travel times for the various categories of vehicles in each segment will decrease significantly.</w:t>
      </w:r>
    </w:p>
    <w:p w:rsidR="00C05E5E" w:rsidRPr="00477773" w:rsidRDefault="00C05E5E" w:rsidP="00C05E5E">
      <w:pPr>
        <w:pStyle w:val="AutoNumpara"/>
        <w:numPr>
          <w:ilvl w:val="0"/>
          <w:numId w:val="0"/>
        </w:numPr>
        <w:ind w:left="720"/>
        <w:rPr>
          <w:b/>
          <w:noProof w:val="0"/>
          <w:color w:val="000000"/>
          <w:szCs w:val="24"/>
          <w:lang w:val="en-US"/>
        </w:rPr>
      </w:pPr>
      <w:r w:rsidRPr="00477773">
        <w:rPr>
          <w:b/>
          <w:noProof w:val="0"/>
          <w:color w:val="000000"/>
          <w:szCs w:val="24"/>
          <w:lang w:val="en-US"/>
        </w:rPr>
        <w:t>(iii) Outcome Indicator – International Roughness Index</w:t>
      </w:r>
    </w:p>
    <w:p w:rsidR="00C05E5E" w:rsidRPr="00477773" w:rsidRDefault="00C05E5E" w:rsidP="00C05E5E">
      <w:pPr>
        <w:pStyle w:val="AutoNumpara"/>
        <w:numPr>
          <w:ilvl w:val="0"/>
          <w:numId w:val="0"/>
        </w:numPr>
        <w:ind w:left="720"/>
        <w:rPr>
          <w:noProof w:val="0"/>
          <w:szCs w:val="24"/>
          <w:lang w:val="en-US"/>
        </w:rPr>
      </w:pPr>
      <w:r w:rsidRPr="00477773">
        <w:rPr>
          <w:noProof w:val="0"/>
          <w:color w:val="000000"/>
          <w:szCs w:val="24"/>
          <w:lang w:val="en-US"/>
        </w:rPr>
        <w:t>The average IRI value for the entire length of the roadway was calculated by taking each segment’s IRI in the baseline situation, weighted by that segment’s length as a portion of the total kilometers of the roadway in question. The IRI values for each segment are as follows:</w:t>
      </w:r>
    </w:p>
    <w:p w:rsidR="00C05E5E" w:rsidRPr="00477773" w:rsidRDefault="00C05E5E" w:rsidP="00C05E5E">
      <w:pPr>
        <w:spacing w:after="200" w:line="280" w:lineRule="auto"/>
        <w:jc w:val="center"/>
        <w:rPr>
          <w:szCs w:val="24"/>
          <w:lang w:val="en-US"/>
        </w:rPr>
      </w:pPr>
      <w:r w:rsidRPr="00477773">
        <w:rPr>
          <w:b/>
          <w:szCs w:val="24"/>
          <w:lang w:val="en-US"/>
        </w:rPr>
        <w:t xml:space="preserve">Table 6: International Roughness Index </w:t>
      </w:r>
    </w:p>
    <w:tbl>
      <w:tblPr>
        <w:tblW w:w="9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2"/>
        <w:gridCol w:w="2242"/>
        <w:gridCol w:w="2864"/>
        <w:gridCol w:w="2268"/>
      </w:tblGrid>
      <w:tr w:rsidR="00C05E5E" w:rsidRPr="00477773" w:rsidTr="00AF4910">
        <w:tc>
          <w:tcPr>
            <w:tcW w:w="1662" w:type="dxa"/>
            <w:shd w:val="pct25" w:color="auto" w:fill="auto"/>
            <w:vAlign w:val="center"/>
          </w:tcPr>
          <w:p w:rsidR="00C05E5E" w:rsidRPr="00477773" w:rsidRDefault="00C05E5E" w:rsidP="00AF4910">
            <w:pPr>
              <w:autoSpaceDE w:val="0"/>
              <w:autoSpaceDN w:val="0"/>
              <w:adjustRightInd w:val="0"/>
              <w:jc w:val="center"/>
              <w:rPr>
                <w:szCs w:val="24"/>
                <w:lang w:val="en-US"/>
              </w:rPr>
            </w:pPr>
            <w:r w:rsidRPr="00477773">
              <w:rPr>
                <w:sz w:val="20"/>
                <w:szCs w:val="24"/>
                <w:lang w:val="en-US"/>
              </w:rPr>
              <w:br w:type="page"/>
            </w:r>
            <w:r w:rsidRPr="00477773">
              <w:rPr>
                <w:b/>
                <w:sz w:val="20"/>
                <w:szCs w:val="24"/>
                <w:lang w:val="en-US"/>
              </w:rPr>
              <w:t>Outcome indicators</w:t>
            </w:r>
          </w:p>
        </w:tc>
        <w:tc>
          <w:tcPr>
            <w:tcW w:w="2242" w:type="dxa"/>
            <w:shd w:val="pct25" w:color="auto" w:fill="auto"/>
            <w:vAlign w:val="center"/>
          </w:tcPr>
          <w:p w:rsidR="00C05E5E" w:rsidRPr="00477773" w:rsidRDefault="00C05E5E" w:rsidP="00AF4910">
            <w:pPr>
              <w:autoSpaceDE w:val="0"/>
              <w:autoSpaceDN w:val="0"/>
              <w:adjustRightInd w:val="0"/>
              <w:jc w:val="center"/>
              <w:rPr>
                <w:szCs w:val="24"/>
                <w:lang w:val="en-US"/>
              </w:rPr>
            </w:pPr>
            <w:r w:rsidRPr="00477773">
              <w:rPr>
                <w:b/>
                <w:sz w:val="20"/>
                <w:szCs w:val="24"/>
                <w:lang w:val="en-US"/>
              </w:rPr>
              <w:t>Baseline (2012)</w:t>
            </w:r>
          </w:p>
        </w:tc>
        <w:tc>
          <w:tcPr>
            <w:tcW w:w="2864" w:type="dxa"/>
            <w:shd w:val="pct25" w:color="auto" w:fill="auto"/>
            <w:vAlign w:val="center"/>
          </w:tcPr>
          <w:p w:rsidR="00C05E5E" w:rsidRPr="00477773" w:rsidRDefault="00C05E5E" w:rsidP="00AF4910">
            <w:pPr>
              <w:autoSpaceDE w:val="0"/>
              <w:autoSpaceDN w:val="0"/>
              <w:adjustRightInd w:val="0"/>
              <w:jc w:val="center"/>
              <w:rPr>
                <w:szCs w:val="24"/>
                <w:lang w:val="en-US"/>
              </w:rPr>
            </w:pPr>
            <w:r w:rsidRPr="00477773">
              <w:rPr>
                <w:b/>
                <w:sz w:val="20"/>
                <w:szCs w:val="24"/>
                <w:lang w:val="en-US"/>
              </w:rPr>
              <w:t>Target (2017)</w:t>
            </w:r>
          </w:p>
        </w:tc>
        <w:tc>
          <w:tcPr>
            <w:tcW w:w="2268" w:type="dxa"/>
            <w:shd w:val="pct25" w:color="auto" w:fill="auto"/>
            <w:vAlign w:val="center"/>
          </w:tcPr>
          <w:p w:rsidR="00C05E5E" w:rsidRPr="00477773" w:rsidRDefault="00C05E5E" w:rsidP="00AF4910">
            <w:pPr>
              <w:autoSpaceDE w:val="0"/>
              <w:autoSpaceDN w:val="0"/>
              <w:adjustRightInd w:val="0"/>
              <w:jc w:val="center"/>
              <w:rPr>
                <w:szCs w:val="24"/>
                <w:lang w:val="en-US"/>
              </w:rPr>
            </w:pPr>
            <w:r w:rsidRPr="00477773">
              <w:rPr>
                <w:b/>
                <w:sz w:val="20"/>
                <w:szCs w:val="24"/>
                <w:lang w:val="en-US"/>
              </w:rPr>
              <w:t>Means of Verification/Remarks</w:t>
            </w:r>
          </w:p>
        </w:tc>
      </w:tr>
      <w:tr w:rsidR="00C05E5E" w:rsidRPr="00E03025" w:rsidTr="00AF4910">
        <w:tc>
          <w:tcPr>
            <w:tcW w:w="1662" w:type="dxa"/>
            <w:vAlign w:val="center"/>
          </w:tcPr>
          <w:p w:rsidR="00C05E5E" w:rsidRPr="00477773" w:rsidRDefault="00C05E5E" w:rsidP="00AF4910">
            <w:pPr>
              <w:rPr>
                <w:szCs w:val="24"/>
                <w:lang w:val="en-US"/>
              </w:rPr>
            </w:pPr>
            <w:r w:rsidRPr="00477773">
              <w:rPr>
                <w:sz w:val="20"/>
                <w:szCs w:val="24"/>
                <w:lang w:val="en-US"/>
              </w:rPr>
              <w:t xml:space="preserve">International Roughness Index (IRI) on the </w:t>
            </w:r>
            <w:r w:rsidR="00271C80" w:rsidRPr="00477773">
              <w:rPr>
                <w:sz w:val="20"/>
                <w:szCs w:val="24"/>
                <w:lang w:val="en-US"/>
              </w:rPr>
              <w:t>Camp Coq – Vaudreuil</w:t>
            </w:r>
            <w:r w:rsidRPr="00477773">
              <w:rPr>
                <w:sz w:val="20"/>
                <w:szCs w:val="24"/>
                <w:lang w:val="en-US"/>
              </w:rPr>
              <w:t xml:space="preserve"> route, in m/km (1)</w:t>
            </w:r>
          </w:p>
        </w:tc>
        <w:tc>
          <w:tcPr>
            <w:tcW w:w="2242" w:type="dxa"/>
            <w:vAlign w:val="center"/>
          </w:tcPr>
          <w:p w:rsidR="00C05E5E" w:rsidRPr="00477773" w:rsidRDefault="00C05E5E" w:rsidP="009000A2">
            <w:pPr>
              <w:jc w:val="center"/>
              <w:rPr>
                <w:szCs w:val="24"/>
                <w:lang w:val="en-US"/>
              </w:rPr>
            </w:pPr>
            <w:r w:rsidRPr="00477773">
              <w:rPr>
                <w:sz w:val="20"/>
                <w:szCs w:val="24"/>
                <w:lang w:val="en-US"/>
              </w:rPr>
              <w:t xml:space="preserve">Value of </w:t>
            </w:r>
            <w:r w:rsidR="009000A2" w:rsidRPr="00477773">
              <w:rPr>
                <w:sz w:val="20"/>
                <w:szCs w:val="24"/>
                <w:lang w:val="en-US"/>
              </w:rPr>
              <w:t>7</w:t>
            </w:r>
          </w:p>
        </w:tc>
        <w:tc>
          <w:tcPr>
            <w:tcW w:w="2864" w:type="dxa"/>
            <w:vAlign w:val="center"/>
          </w:tcPr>
          <w:p w:rsidR="00C05E5E" w:rsidRPr="00477773" w:rsidRDefault="00C05E5E" w:rsidP="009000A2">
            <w:pPr>
              <w:jc w:val="center"/>
              <w:rPr>
                <w:szCs w:val="24"/>
                <w:lang w:val="en-US"/>
              </w:rPr>
            </w:pPr>
            <w:r w:rsidRPr="00477773">
              <w:rPr>
                <w:sz w:val="20"/>
                <w:szCs w:val="24"/>
                <w:lang w:val="en-US"/>
              </w:rPr>
              <w:t xml:space="preserve">Value </w:t>
            </w:r>
            <w:r w:rsidR="009000A2" w:rsidRPr="00477773">
              <w:rPr>
                <w:sz w:val="20"/>
                <w:szCs w:val="24"/>
                <w:lang w:val="en-US"/>
              </w:rPr>
              <w:t>of 2.3</w:t>
            </w:r>
          </w:p>
        </w:tc>
        <w:tc>
          <w:tcPr>
            <w:tcW w:w="2268" w:type="dxa"/>
            <w:vAlign w:val="center"/>
          </w:tcPr>
          <w:p w:rsidR="00C05E5E" w:rsidRPr="00477773" w:rsidRDefault="00C05E5E" w:rsidP="00AF4910">
            <w:pPr>
              <w:rPr>
                <w:szCs w:val="24"/>
                <w:lang w:val="en-US"/>
              </w:rPr>
            </w:pPr>
            <w:r w:rsidRPr="00477773">
              <w:rPr>
                <w:sz w:val="20"/>
                <w:szCs w:val="24"/>
                <w:lang w:val="en-US"/>
              </w:rPr>
              <w:t>Roughness measurements to be taken using specialized equipment (</w:t>
            </w:r>
            <w:proofErr w:type="spellStart"/>
            <w:r w:rsidRPr="00477773">
              <w:rPr>
                <w:sz w:val="20"/>
                <w:szCs w:val="24"/>
                <w:lang w:val="en-US"/>
              </w:rPr>
              <w:t>profilometer</w:t>
            </w:r>
            <w:proofErr w:type="spellEnd"/>
            <w:r w:rsidRPr="00477773">
              <w:rPr>
                <w:sz w:val="20"/>
                <w:szCs w:val="24"/>
                <w:lang w:val="en-US"/>
              </w:rPr>
              <w:t>)</w:t>
            </w:r>
          </w:p>
        </w:tc>
      </w:tr>
    </w:tbl>
    <w:p w:rsidR="00C05E5E" w:rsidRPr="00477773" w:rsidRDefault="00C05E5E" w:rsidP="00C05E5E">
      <w:pPr>
        <w:pStyle w:val="AutoNumpara"/>
        <w:numPr>
          <w:ilvl w:val="0"/>
          <w:numId w:val="0"/>
        </w:numPr>
        <w:ind w:left="720"/>
        <w:rPr>
          <w:noProof w:val="0"/>
          <w:color w:val="000000"/>
          <w:szCs w:val="24"/>
          <w:lang w:val="en-US"/>
        </w:rPr>
      </w:pPr>
    </w:p>
    <w:p w:rsidR="00C05E5E" w:rsidRPr="00477773" w:rsidRDefault="00C05E5E" w:rsidP="00C05E5E">
      <w:pPr>
        <w:pStyle w:val="AutoNumpara"/>
        <w:numPr>
          <w:ilvl w:val="0"/>
          <w:numId w:val="0"/>
        </w:numPr>
        <w:ind w:left="720"/>
        <w:rPr>
          <w:noProof w:val="0"/>
          <w:szCs w:val="24"/>
          <w:lang w:val="en-US"/>
        </w:rPr>
      </w:pPr>
      <w:r w:rsidRPr="00477773">
        <w:rPr>
          <w:noProof w:val="0"/>
          <w:color w:val="000000"/>
          <w:szCs w:val="24"/>
          <w:lang w:val="en-US"/>
        </w:rPr>
        <w:t xml:space="preserve">Roughness would decrease from a value of 10 m/km to a value of </w:t>
      </w:r>
      <w:r w:rsidR="0065676F" w:rsidRPr="00477773">
        <w:rPr>
          <w:noProof w:val="0"/>
          <w:color w:val="000000"/>
          <w:szCs w:val="24"/>
          <w:lang w:val="en-US"/>
        </w:rPr>
        <w:t>3</w:t>
      </w:r>
      <w:proofErr w:type="gramStart"/>
      <w:r w:rsidR="0065676F" w:rsidRPr="00477773">
        <w:rPr>
          <w:noProof w:val="0"/>
          <w:color w:val="000000"/>
          <w:szCs w:val="24"/>
          <w:lang w:val="en-US"/>
        </w:rPr>
        <w:t>,5</w:t>
      </w:r>
      <w:proofErr w:type="gramEnd"/>
      <w:r w:rsidRPr="00477773">
        <w:rPr>
          <w:noProof w:val="0"/>
          <w:color w:val="000000"/>
          <w:szCs w:val="24"/>
          <w:lang w:val="en-US"/>
        </w:rPr>
        <w:t xml:space="preserve"> m/km. Once the program is finished, a new average IRI value will be calculated for the road works completed, and a weighted average will be determined based on the length as a portion of the total kilometers of each roadway in question. This will provide an outcome indicator that can be compared to the baseline level.</w:t>
      </w:r>
    </w:p>
    <w:p w:rsidR="00C05E5E" w:rsidRPr="00477773" w:rsidRDefault="00C05E5E" w:rsidP="00C05E5E">
      <w:pPr>
        <w:pStyle w:val="AutoNumpara"/>
        <w:numPr>
          <w:ilvl w:val="0"/>
          <w:numId w:val="0"/>
        </w:numPr>
        <w:ind w:left="720"/>
        <w:rPr>
          <w:b/>
          <w:noProof w:val="0"/>
          <w:color w:val="000000"/>
          <w:szCs w:val="24"/>
          <w:lang w:val="en-US"/>
        </w:rPr>
      </w:pPr>
      <w:proofErr w:type="gramStart"/>
      <w:r w:rsidRPr="00477773">
        <w:rPr>
          <w:b/>
          <w:noProof w:val="0"/>
          <w:color w:val="000000"/>
          <w:szCs w:val="24"/>
          <w:lang w:val="en-US"/>
        </w:rPr>
        <w:t>(iv) Outcome</w:t>
      </w:r>
      <w:proofErr w:type="gramEnd"/>
      <w:r w:rsidRPr="00477773">
        <w:rPr>
          <w:b/>
          <w:noProof w:val="0"/>
          <w:color w:val="000000"/>
          <w:szCs w:val="24"/>
          <w:lang w:val="en-US"/>
        </w:rPr>
        <w:t xml:space="preserve"> Indicator – Number of Accidents on the </w:t>
      </w:r>
      <w:r w:rsidR="00271C80" w:rsidRPr="00477773">
        <w:rPr>
          <w:b/>
          <w:noProof w:val="0"/>
          <w:color w:val="000000"/>
          <w:szCs w:val="24"/>
          <w:lang w:val="en-US"/>
        </w:rPr>
        <w:t>Camp Coq – Vaudreuil</w:t>
      </w:r>
      <w:r w:rsidRPr="00477773">
        <w:rPr>
          <w:b/>
          <w:noProof w:val="0"/>
          <w:color w:val="000000"/>
          <w:szCs w:val="24"/>
          <w:lang w:val="en-US"/>
        </w:rPr>
        <w:t xml:space="preserve"> segment of RN-1</w:t>
      </w:r>
    </w:p>
    <w:p w:rsidR="00C05E5E" w:rsidRDefault="00C05E5E" w:rsidP="00C05E5E">
      <w:pPr>
        <w:pStyle w:val="AutoNumpara"/>
        <w:numPr>
          <w:ilvl w:val="0"/>
          <w:numId w:val="0"/>
        </w:numPr>
        <w:ind w:left="720" w:hanging="720"/>
        <w:rPr>
          <w:noProof w:val="0"/>
          <w:szCs w:val="24"/>
          <w:lang w:val="en-US"/>
        </w:rPr>
      </w:pPr>
      <w:r w:rsidRPr="00477773">
        <w:rPr>
          <w:noProof w:val="0"/>
          <w:szCs w:val="24"/>
          <w:lang w:val="en-US"/>
        </w:rPr>
        <w:t>3.5</w:t>
      </w:r>
      <w:r w:rsidRPr="00477773">
        <w:rPr>
          <w:noProof w:val="0"/>
          <w:szCs w:val="24"/>
          <w:lang w:val="en-US"/>
        </w:rPr>
        <w:tab/>
        <w:t>Measuring the number of accidents is a direct observation process. This process will be carried out in a way that allows accidents to be classified by type, cause, number of victims, types of fatal and non-fatal accidents, location, etc. A baseline for road safety data in Haiti, at least for the year 2014, will be established through systematic gathering of statistical information about accidents along the entire RN-1 corridor.</w:t>
      </w:r>
    </w:p>
    <w:p w:rsidR="00101329" w:rsidRDefault="00101329" w:rsidP="00C05E5E">
      <w:pPr>
        <w:pStyle w:val="AutoNumpara"/>
        <w:numPr>
          <w:ilvl w:val="0"/>
          <w:numId w:val="0"/>
        </w:numPr>
        <w:ind w:left="720" w:hanging="720"/>
        <w:rPr>
          <w:noProof w:val="0"/>
          <w:szCs w:val="24"/>
          <w:lang w:val="en-US"/>
        </w:rPr>
      </w:pPr>
    </w:p>
    <w:p w:rsidR="00101329" w:rsidRPr="00477773" w:rsidRDefault="00101329" w:rsidP="00C05E5E">
      <w:pPr>
        <w:pStyle w:val="AutoNumpara"/>
        <w:numPr>
          <w:ilvl w:val="0"/>
          <w:numId w:val="0"/>
        </w:numPr>
        <w:ind w:left="720" w:hanging="720"/>
        <w:rPr>
          <w:noProof w:val="0"/>
          <w:szCs w:val="24"/>
          <w:lang w:val="en-US"/>
        </w:rPr>
      </w:pPr>
    </w:p>
    <w:p w:rsidR="00C05E5E" w:rsidRPr="00477773" w:rsidRDefault="00C05E5E" w:rsidP="00C05E5E">
      <w:pPr>
        <w:pStyle w:val="FirstHeading"/>
        <w:keepNext w:val="0"/>
        <w:widowControl w:val="0"/>
        <w:numPr>
          <w:ilvl w:val="0"/>
          <w:numId w:val="7"/>
        </w:numPr>
        <w:rPr>
          <w:szCs w:val="24"/>
          <w:lang w:val="en-US"/>
        </w:rPr>
      </w:pPr>
      <w:r w:rsidRPr="00477773">
        <w:rPr>
          <w:szCs w:val="24"/>
          <w:lang w:val="en-US"/>
        </w:rPr>
        <w:lastRenderedPageBreak/>
        <w:t>Methodology for Ex-Post Economic Evaluation of Road Infrastructure Projects</w:t>
      </w:r>
    </w:p>
    <w:p w:rsidR="00C05E5E" w:rsidRPr="00477773" w:rsidRDefault="00C05E5E" w:rsidP="00C05E5E">
      <w:pPr>
        <w:pStyle w:val="AutoNumpara"/>
        <w:numPr>
          <w:ilvl w:val="0"/>
          <w:numId w:val="0"/>
        </w:numPr>
        <w:ind w:left="720" w:hanging="720"/>
        <w:rPr>
          <w:noProof w:val="0"/>
          <w:szCs w:val="24"/>
          <w:lang w:val="en-US"/>
        </w:rPr>
      </w:pPr>
      <w:r w:rsidRPr="00477773">
        <w:rPr>
          <w:noProof w:val="0"/>
          <w:color w:val="000000"/>
          <w:szCs w:val="24"/>
          <w:lang w:val="en-US"/>
        </w:rPr>
        <w:t>3.6</w:t>
      </w:r>
      <w:r w:rsidRPr="00477773">
        <w:rPr>
          <w:noProof w:val="0"/>
          <w:color w:val="000000"/>
          <w:szCs w:val="24"/>
          <w:lang w:val="en-US"/>
        </w:rPr>
        <w:tab/>
        <w:t xml:space="preserve">“Before” and “after” methodologies, along with ex-post cost/benefit analysis, will be used to measure the Program’s outcome indicators. The evaluation is based primarily on use of the </w:t>
      </w:r>
      <w:r w:rsidRPr="00477773">
        <w:rPr>
          <w:i/>
          <w:noProof w:val="0"/>
          <w:color w:val="000000"/>
          <w:szCs w:val="24"/>
          <w:lang w:val="en-US"/>
        </w:rPr>
        <w:t>Highway Development and Management Model</w:t>
      </w:r>
      <w:r w:rsidRPr="00477773">
        <w:rPr>
          <w:noProof w:val="0"/>
          <w:color w:val="000000"/>
          <w:szCs w:val="24"/>
          <w:lang w:val="en-US"/>
        </w:rPr>
        <w:t xml:space="preserve"> (HDM-4).</w:t>
      </w:r>
    </w:p>
    <w:p w:rsidR="00C05E5E" w:rsidRPr="00477773" w:rsidRDefault="00C05E5E" w:rsidP="00C05E5E">
      <w:pPr>
        <w:pStyle w:val="AutoNumpara"/>
        <w:numPr>
          <w:ilvl w:val="0"/>
          <w:numId w:val="0"/>
        </w:numPr>
        <w:ind w:left="720"/>
        <w:rPr>
          <w:noProof w:val="0"/>
          <w:szCs w:val="24"/>
          <w:lang w:val="en-US"/>
        </w:rPr>
      </w:pPr>
      <w:r w:rsidRPr="00477773">
        <w:rPr>
          <w:noProof w:val="0"/>
          <w:color w:val="000000"/>
          <w:szCs w:val="24"/>
          <w:lang w:val="en-US"/>
        </w:rPr>
        <w:t>The ex-post cost/benefit analysis of each of the works financed by the program will use the same model as the ex-ante cost/benefit analysis that was performed as part of the eligibility and feasibility studies of the works. In order to perform the ex-post evaluation, the new amount of traffic on the segment that has been completed and placed into service, as well as the IRI of that segment, must first be calculated.</w:t>
      </w:r>
    </w:p>
    <w:p w:rsidR="00C05E5E" w:rsidRPr="00477773" w:rsidRDefault="00C05E5E" w:rsidP="00C05E5E">
      <w:pPr>
        <w:pStyle w:val="AutoNumpara"/>
        <w:numPr>
          <w:ilvl w:val="0"/>
          <w:numId w:val="0"/>
        </w:numPr>
        <w:ind w:left="720"/>
        <w:rPr>
          <w:noProof w:val="0"/>
          <w:color w:val="000000"/>
          <w:szCs w:val="24"/>
          <w:lang w:val="en-US"/>
        </w:rPr>
      </w:pPr>
    </w:p>
    <w:p w:rsidR="00C05E5E" w:rsidRPr="00477773" w:rsidRDefault="00C05E5E" w:rsidP="00C05E5E">
      <w:pPr>
        <w:pStyle w:val="FirstHeading"/>
        <w:keepNext w:val="0"/>
        <w:widowControl w:val="0"/>
        <w:numPr>
          <w:ilvl w:val="0"/>
          <w:numId w:val="7"/>
        </w:numPr>
        <w:rPr>
          <w:szCs w:val="24"/>
          <w:lang w:val="en-US"/>
        </w:rPr>
      </w:pPr>
      <w:r w:rsidRPr="00477773">
        <w:rPr>
          <w:szCs w:val="24"/>
          <w:lang w:val="en-US"/>
        </w:rPr>
        <w:t xml:space="preserve">Instruments </w:t>
      </w:r>
    </w:p>
    <w:p w:rsidR="00C05E5E" w:rsidRPr="00477773" w:rsidRDefault="00C05E5E" w:rsidP="00C05E5E">
      <w:pPr>
        <w:pStyle w:val="AutoNumpara"/>
        <w:numPr>
          <w:ilvl w:val="0"/>
          <w:numId w:val="0"/>
        </w:numPr>
        <w:ind w:left="720" w:hanging="720"/>
        <w:rPr>
          <w:noProof w:val="0"/>
          <w:szCs w:val="24"/>
          <w:lang w:val="en-US"/>
        </w:rPr>
      </w:pPr>
      <w:r w:rsidRPr="00477773">
        <w:rPr>
          <w:noProof w:val="0"/>
          <w:szCs w:val="24"/>
          <w:lang w:val="en-US"/>
        </w:rPr>
        <w:t>3.14</w:t>
      </w:r>
      <w:r w:rsidRPr="00477773">
        <w:rPr>
          <w:b/>
          <w:noProof w:val="0"/>
          <w:szCs w:val="24"/>
          <w:lang w:val="en-US"/>
        </w:rPr>
        <w:tab/>
        <w:t>Project results report.</w:t>
      </w:r>
      <w:r w:rsidRPr="00477773">
        <w:rPr>
          <w:noProof w:val="0"/>
          <w:szCs w:val="24"/>
          <w:lang w:val="en-US"/>
        </w:rPr>
        <w:t xml:space="preserve"> </w:t>
      </w:r>
      <w:proofErr w:type="gramStart"/>
      <w:r w:rsidRPr="00477773">
        <w:rPr>
          <w:noProof w:val="0"/>
          <w:szCs w:val="24"/>
          <w:lang w:val="en-US"/>
        </w:rPr>
        <w:t>After 18 months, counted from the actual date of the first disbursement for the project.</w:t>
      </w:r>
      <w:proofErr w:type="gramEnd"/>
    </w:p>
    <w:p w:rsidR="00C05E5E" w:rsidRPr="00477773" w:rsidRDefault="00C05E5E" w:rsidP="00C05E5E">
      <w:pPr>
        <w:pStyle w:val="AutoNumpara"/>
        <w:numPr>
          <w:ilvl w:val="0"/>
          <w:numId w:val="0"/>
        </w:numPr>
        <w:ind w:left="720" w:hanging="720"/>
        <w:rPr>
          <w:noProof w:val="0"/>
          <w:szCs w:val="24"/>
          <w:lang w:val="en-US"/>
        </w:rPr>
      </w:pPr>
      <w:r w:rsidRPr="00477773">
        <w:rPr>
          <w:noProof w:val="0"/>
          <w:szCs w:val="24"/>
          <w:lang w:val="en-US"/>
        </w:rPr>
        <w:t>3.15</w:t>
      </w:r>
      <w:r w:rsidRPr="00477773">
        <w:rPr>
          <w:noProof w:val="0"/>
          <w:szCs w:val="24"/>
          <w:lang w:val="en-US"/>
        </w:rPr>
        <w:tab/>
      </w:r>
      <w:r w:rsidRPr="00477773">
        <w:rPr>
          <w:b/>
          <w:noProof w:val="0"/>
          <w:szCs w:val="24"/>
          <w:lang w:val="en-US"/>
        </w:rPr>
        <w:t>Intermediate evaluation</w:t>
      </w:r>
      <w:r w:rsidRPr="00477773">
        <w:rPr>
          <w:b/>
          <w:i/>
          <w:noProof w:val="0"/>
          <w:szCs w:val="24"/>
          <w:lang w:val="en-US"/>
        </w:rPr>
        <w:t>.</w:t>
      </w:r>
      <w:r w:rsidRPr="00477773">
        <w:rPr>
          <w:noProof w:val="0"/>
          <w:szCs w:val="24"/>
          <w:lang w:val="en-US"/>
        </w:rPr>
        <w:t xml:space="preserve"> The UCE will submit an evaluation to the Bank 24 months from the effective date of the grant, or when 70% of the disbursements have been made (whichever occurs first). This evaluation will examine, at a minimum: i) the initial results of the project; ii) the processes and results of the bidding and the performance of consulting studies in regard to the works; and iii) the evaluation of the road works undertaken.</w:t>
      </w:r>
    </w:p>
    <w:p w:rsidR="00C05E5E" w:rsidRPr="00477773" w:rsidRDefault="00C05E5E" w:rsidP="00C05E5E">
      <w:pPr>
        <w:pStyle w:val="AutoNumpara"/>
        <w:numPr>
          <w:ilvl w:val="0"/>
          <w:numId w:val="0"/>
        </w:numPr>
        <w:ind w:left="720" w:hanging="720"/>
        <w:rPr>
          <w:noProof w:val="0"/>
          <w:szCs w:val="24"/>
          <w:lang w:val="en-US"/>
        </w:rPr>
      </w:pPr>
      <w:r w:rsidRPr="00477773">
        <w:rPr>
          <w:noProof w:val="0"/>
          <w:szCs w:val="24"/>
          <w:lang w:val="en-US"/>
        </w:rPr>
        <w:t>3.16</w:t>
      </w:r>
      <w:r w:rsidRPr="00477773">
        <w:rPr>
          <w:noProof w:val="0"/>
          <w:szCs w:val="24"/>
          <w:lang w:val="en-US"/>
        </w:rPr>
        <w:tab/>
      </w:r>
      <w:r w:rsidRPr="00477773">
        <w:rPr>
          <w:b/>
          <w:noProof w:val="0"/>
          <w:szCs w:val="24"/>
          <w:lang w:val="en-US"/>
        </w:rPr>
        <w:t>Final report.</w:t>
      </w:r>
      <w:r w:rsidRPr="00477773">
        <w:rPr>
          <w:noProof w:val="0"/>
          <w:szCs w:val="24"/>
          <w:lang w:val="en-US"/>
        </w:rPr>
        <w:t xml:space="preserve"> In addition, within 60 (sixty) days following the last disbursement, a final evaluation of the project will be prepared. This evaluation will include, at minimum: (a) the financial implementation results by component; (b) the achievement of the targets set, according to the agreed outcome indicators; (c) the compliance with contractual commitments; (d) a breakdown of the cost of the works; (d) an ex-post cost/benefit evaluation, based on the model developed ex ante; (f) lessons learned; and (d) an evaluation of the implementation of the works, as it relates to social and environmental considerations. An outside party will be engaged to perform this evaluation, which will begin with the gathering of the necessary data, such as travel times, vehicle operating costs, etc. The resources to engage an outside party to perform this evaluation fall under the “evaluation” category in the table of project costs.</w:t>
      </w:r>
    </w:p>
    <w:p w:rsidR="00C05E5E" w:rsidRPr="00477773" w:rsidRDefault="00C05E5E" w:rsidP="00C05E5E">
      <w:pPr>
        <w:pStyle w:val="FirstHeading"/>
        <w:keepNext w:val="0"/>
        <w:widowControl w:val="0"/>
        <w:numPr>
          <w:ilvl w:val="0"/>
          <w:numId w:val="7"/>
        </w:numPr>
        <w:rPr>
          <w:szCs w:val="24"/>
          <w:lang w:val="en-US"/>
        </w:rPr>
      </w:pPr>
      <w:r w:rsidRPr="00477773">
        <w:rPr>
          <w:szCs w:val="24"/>
          <w:lang w:val="en-US"/>
        </w:rPr>
        <w:t>Coordination, Work Plan, and Budget for Evaluation</w:t>
      </w:r>
    </w:p>
    <w:p w:rsidR="00C05E5E" w:rsidRPr="00477773" w:rsidRDefault="00C05E5E" w:rsidP="00C05E5E">
      <w:pPr>
        <w:pStyle w:val="AutoNumpara"/>
        <w:numPr>
          <w:ilvl w:val="0"/>
          <w:numId w:val="0"/>
        </w:numPr>
        <w:ind w:left="720" w:hanging="720"/>
        <w:rPr>
          <w:noProof w:val="0"/>
          <w:color w:val="000000"/>
          <w:szCs w:val="24"/>
          <w:lang w:val="en-US"/>
        </w:rPr>
      </w:pPr>
      <w:r w:rsidRPr="00477773">
        <w:rPr>
          <w:noProof w:val="0"/>
          <w:szCs w:val="24"/>
          <w:lang w:val="en-US"/>
        </w:rPr>
        <w:t>3.17</w:t>
      </w:r>
      <w:r w:rsidRPr="00477773">
        <w:rPr>
          <w:noProof w:val="0"/>
          <w:szCs w:val="24"/>
          <w:lang w:val="en-US"/>
        </w:rPr>
        <w:tab/>
        <w:t>The UCE will gather, store, and maintain all of the information, indicators, and parameters, including the semiannual reports, annual work plans, program implementation plans, procurement plans, and intermediate and final reviews, which are necessary to: i) assist the Bank in preparing the Project Completion Report (PCR); and ii) assist the Bank’s Office of Evaluation and Oversight (OVE) in evaluating the impact of this project.</w:t>
      </w:r>
    </w:p>
    <w:p w:rsidR="00C05E5E" w:rsidRPr="00477773" w:rsidRDefault="00C05E5E" w:rsidP="00C05E5E">
      <w:pPr>
        <w:pStyle w:val="AutoNumpara"/>
        <w:numPr>
          <w:ilvl w:val="0"/>
          <w:numId w:val="0"/>
        </w:numPr>
        <w:ind w:left="720" w:hanging="720"/>
        <w:rPr>
          <w:noProof w:val="0"/>
          <w:szCs w:val="24"/>
          <w:lang w:val="en-US"/>
        </w:rPr>
      </w:pPr>
      <w:r w:rsidRPr="00477773">
        <w:rPr>
          <w:noProof w:val="0"/>
          <w:color w:val="000000"/>
          <w:szCs w:val="24"/>
          <w:lang w:val="en-US"/>
        </w:rPr>
        <w:t>3.18</w:t>
      </w:r>
      <w:r w:rsidRPr="00477773">
        <w:rPr>
          <w:noProof w:val="0"/>
          <w:color w:val="000000"/>
          <w:szCs w:val="24"/>
          <w:lang w:val="en-US"/>
        </w:rPr>
        <w:tab/>
        <w:t xml:space="preserve">The Bank, acting through its Representation in Haiti and in conjunction with the UCE, will be responsible for general oversight of the implementation of the project. The oversight will focus on achievement of the various milestones established in </w:t>
      </w:r>
      <w:r w:rsidRPr="00477773">
        <w:rPr>
          <w:noProof w:val="0"/>
          <w:color w:val="000000"/>
          <w:szCs w:val="24"/>
          <w:lang w:val="en-US"/>
        </w:rPr>
        <w:lastRenderedPageBreak/>
        <w:t>the Annual Work Plan, in order to ensure that the identified impact indicators are met.</w:t>
      </w:r>
    </w:p>
    <w:p w:rsidR="00C05E5E" w:rsidRPr="00477773" w:rsidRDefault="00C05E5E" w:rsidP="00C05E5E">
      <w:pPr>
        <w:pStyle w:val="AutoNumpara"/>
        <w:numPr>
          <w:ilvl w:val="0"/>
          <w:numId w:val="0"/>
        </w:numPr>
        <w:ind w:left="720" w:hanging="720"/>
        <w:rPr>
          <w:noProof w:val="0"/>
          <w:szCs w:val="24"/>
          <w:lang w:val="en-US"/>
        </w:rPr>
      </w:pPr>
      <w:r w:rsidRPr="00477773">
        <w:rPr>
          <w:noProof w:val="0"/>
          <w:szCs w:val="24"/>
          <w:lang w:val="en-US"/>
        </w:rPr>
        <w:t>3.19</w:t>
      </w:r>
      <w:r w:rsidRPr="00477773">
        <w:rPr>
          <w:noProof w:val="0"/>
          <w:szCs w:val="24"/>
          <w:lang w:val="en-US"/>
        </w:rPr>
        <w:tab/>
      </w:r>
      <w:r w:rsidRPr="00477773">
        <w:rPr>
          <w:noProof w:val="0"/>
          <w:color w:val="000000"/>
          <w:szCs w:val="24"/>
          <w:lang w:val="en-US"/>
        </w:rPr>
        <w:t>In addition to the semiannual management reports that the UCE will submit over the course of the implementation of the project, an intermediate evaluation will also be performed in 2015, followed by a final evaluation in 2017. These evaluations will be performed by independent consultants. The evaluations will provide a means of verifying the eligibility of the investments, the degree of compliance with the work plans, the degree to which the expenditures were in line with the budget, and the degree to which physical and impact targets were met.</w:t>
      </w:r>
    </w:p>
    <w:p w:rsidR="00C05E5E" w:rsidRPr="00477773" w:rsidRDefault="00C05E5E" w:rsidP="00C05E5E">
      <w:pPr>
        <w:pStyle w:val="AutoNumpara"/>
        <w:numPr>
          <w:ilvl w:val="0"/>
          <w:numId w:val="0"/>
        </w:numPr>
        <w:ind w:left="720" w:hanging="720"/>
        <w:rPr>
          <w:noProof w:val="0"/>
          <w:szCs w:val="24"/>
          <w:lang w:val="en-US"/>
        </w:rPr>
      </w:pPr>
      <w:r w:rsidRPr="00477773">
        <w:rPr>
          <w:noProof w:val="0"/>
          <w:szCs w:val="24"/>
          <w:lang w:val="en-US"/>
        </w:rPr>
        <w:t>3.20</w:t>
      </w:r>
      <w:r w:rsidRPr="00477773">
        <w:rPr>
          <w:noProof w:val="0"/>
          <w:szCs w:val="24"/>
          <w:lang w:val="en-US"/>
        </w:rPr>
        <w:tab/>
      </w:r>
      <w:r w:rsidRPr="00477773">
        <w:rPr>
          <w:noProof w:val="0"/>
          <w:color w:val="000000"/>
          <w:szCs w:val="24"/>
          <w:lang w:val="en-US"/>
        </w:rPr>
        <w:t>Based on these management reports, as well as analysis meetings with the parties implementing the project, the Project Team and the Representation in Haiti will be responsible for preparing the Performance Monitoring Reports (PMRs) and any other document that the Bank may establish for its project cycle.</w:t>
      </w:r>
    </w:p>
    <w:p w:rsidR="00C05E5E" w:rsidRPr="00477773" w:rsidRDefault="00C05E5E" w:rsidP="00C05E5E">
      <w:pPr>
        <w:pStyle w:val="AutoNumpara"/>
        <w:numPr>
          <w:ilvl w:val="0"/>
          <w:numId w:val="0"/>
        </w:numPr>
        <w:ind w:left="720" w:hanging="720"/>
        <w:rPr>
          <w:noProof w:val="0"/>
          <w:szCs w:val="24"/>
          <w:lang w:val="en-US"/>
        </w:rPr>
      </w:pPr>
      <w:r w:rsidRPr="00477773">
        <w:rPr>
          <w:noProof w:val="0"/>
          <w:szCs w:val="24"/>
          <w:lang w:val="en-US"/>
        </w:rPr>
        <w:t>3.21</w:t>
      </w:r>
      <w:r w:rsidRPr="00477773">
        <w:rPr>
          <w:noProof w:val="0"/>
          <w:szCs w:val="24"/>
          <w:lang w:val="en-US"/>
        </w:rPr>
        <w:tab/>
      </w:r>
      <w:r w:rsidRPr="00477773">
        <w:rPr>
          <w:noProof w:val="0"/>
          <w:color w:val="000000"/>
          <w:szCs w:val="24"/>
          <w:lang w:val="en-US"/>
        </w:rPr>
        <w:t>The final evaluation of the Program will be included in the Expanded Project Completion Report (XPCR), which will examine the degree to which the objectives of the Program were met, after all of the Program’s components have been implemented. The XPCR will also note lessons learned</w:t>
      </w:r>
      <w:proofErr w:type="gramStart"/>
      <w:r w:rsidRPr="00477773">
        <w:rPr>
          <w:noProof w:val="0"/>
          <w:color w:val="000000"/>
          <w:szCs w:val="24"/>
          <w:lang w:val="en-US"/>
        </w:rPr>
        <w:t>,</w:t>
      </w:r>
      <w:proofErr w:type="gramEnd"/>
      <w:r w:rsidRPr="00477773">
        <w:rPr>
          <w:noProof w:val="0"/>
          <w:color w:val="000000"/>
          <w:szCs w:val="24"/>
          <w:lang w:val="en-US"/>
        </w:rPr>
        <w:t xml:space="preserve"> to be taken into account when designing and implementing future transportation projects in Haiti and in the region.</w:t>
      </w:r>
    </w:p>
    <w:p w:rsidR="00C05E5E" w:rsidRPr="00477773" w:rsidRDefault="00C05E5E" w:rsidP="00C05E5E">
      <w:pPr>
        <w:pStyle w:val="AutoNumpara"/>
        <w:numPr>
          <w:ilvl w:val="0"/>
          <w:numId w:val="0"/>
        </w:numPr>
        <w:ind w:left="720" w:hanging="720"/>
        <w:rPr>
          <w:noProof w:val="0"/>
          <w:szCs w:val="24"/>
          <w:lang w:val="en-US"/>
        </w:rPr>
      </w:pPr>
      <w:r w:rsidRPr="00477773">
        <w:rPr>
          <w:noProof w:val="0"/>
          <w:szCs w:val="24"/>
          <w:lang w:val="en-US"/>
        </w:rPr>
        <w:t>3.22</w:t>
      </w:r>
      <w:r w:rsidRPr="00477773">
        <w:rPr>
          <w:noProof w:val="0"/>
          <w:szCs w:val="24"/>
          <w:lang w:val="en-US"/>
        </w:rPr>
        <w:tab/>
      </w:r>
      <w:r w:rsidRPr="00477773">
        <w:rPr>
          <w:noProof w:val="0"/>
          <w:color w:val="000000"/>
          <w:szCs w:val="24"/>
          <w:lang w:val="en-US"/>
        </w:rPr>
        <w:t>The evaluation activities will be distributed between the UCE and the Bank, with a budget of US$90,000.</w:t>
      </w:r>
    </w:p>
    <w:p w:rsidR="00C05E5E" w:rsidRPr="00477773" w:rsidRDefault="00C05E5E" w:rsidP="00C05E5E">
      <w:pPr>
        <w:pStyle w:val="AutoNumpara"/>
        <w:numPr>
          <w:ilvl w:val="0"/>
          <w:numId w:val="0"/>
        </w:numPr>
        <w:ind w:left="720"/>
        <w:rPr>
          <w:noProof w:val="0"/>
          <w:color w:val="000000"/>
          <w:szCs w:val="24"/>
          <w:lang w:val="en-US"/>
        </w:rPr>
      </w:pPr>
    </w:p>
    <w:p w:rsidR="00C05E5E" w:rsidRPr="00477773" w:rsidRDefault="00C05E5E" w:rsidP="00C05E5E">
      <w:pPr>
        <w:pStyle w:val="AutoNumpara"/>
        <w:numPr>
          <w:ilvl w:val="0"/>
          <w:numId w:val="0"/>
        </w:numPr>
        <w:spacing w:before="360"/>
        <w:ind w:left="720"/>
        <w:jc w:val="center"/>
        <w:rPr>
          <w:b/>
          <w:noProof w:val="0"/>
          <w:sz w:val="22"/>
          <w:szCs w:val="24"/>
          <w:lang w:val="en-US"/>
        </w:rPr>
        <w:sectPr w:rsidR="00C05E5E" w:rsidRPr="00477773">
          <w:pgSz w:w="12240" w:h="15840"/>
          <w:pgMar w:top="1440" w:right="1800" w:bottom="1440" w:left="1800" w:header="720" w:footer="720" w:gutter="0"/>
          <w:cols w:space="720"/>
          <w:docGrid w:linePitch="360"/>
        </w:sectPr>
      </w:pPr>
    </w:p>
    <w:p w:rsidR="00C05E5E" w:rsidRPr="003364B2" w:rsidRDefault="00C05E5E" w:rsidP="00C05E5E">
      <w:pPr>
        <w:pStyle w:val="AutoNumpara"/>
        <w:numPr>
          <w:ilvl w:val="0"/>
          <w:numId w:val="0"/>
        </w:numPr>
        <w:spacing w:before="360"/>
        <w:ind w:left="720"/>
        <w:jc w:val="center"/>
        <w:rPr>
          <w:noProof w:val="0"/>
          <w:sz w:val="22"/>
          <w:szCs w:val="24"/>
          <w:lang w:val="en-US"/>
        </w:rPr>
      </w:pPr>
      <w:r w:rsidRPr="003364B2">
        <w:rPr>
          <w:b/>
          <w:noProof w:val="0"/>
          <w:sz w:val="20"/>
          <w:szCs w:val="24"/>
          <w:lang w:val="en-US"/>
        </w:rPr>
        <w:lastRenderedPageBreak/>
        <w:t>Table 9: Support for</w:t>
      </w:r>
      <w:r w:rsidR="00F12EC0" w:rsidRPr="003364B2">
        <w:rPr>
          <w:b/>
          <w:noProof w:val="0"/>
          <w:sz w:val="20"/>
          <w:szCs w:val="24"/>
          <w:lang w:val="en-US"/>
        </w:rPr>
        <w:t xml:space="preserve"> Haiti’s Transportation Sector </w:t>
      </w:r>
      <w:r w:rsidRPr="003364B2">
        <w:rPr>
          <w:b/>
          <w:noProof w:val="0"/>
          <w:sz w:val="20"/>
          <w:szCs w:val="24"/>
          <w:lang w:val="en-US"/>
        </w:rPr>
        <w:t xml:space="preserve">V – </w:t>
      </w:r>
      <w:r w:rsidR="00B27A19" w:rsidRPr="003364B2">
        <w:rPr>
          <w:b/>
          <w:noProof w:val="0"/>
          <w:sz w:val="20"/>
          <w:szCs w:val="24"/>
          <w:lang w:val="en-US"/>
        </w:rPr>
        <w:t xml:space="preserve">Evaluation Activities and </w:t>
      </w:r>
      <w:r w:rsidRPr="003364B2">
        <w:rPr>
          <w:b/>
          <w:noProof w:val="0"/>
          <w:sz w:val="20"/>
          <w:szCs w:val="24"/>
          <w:lang w:val="en-US"/>
        </w:rPr>
        <w:t>Work Plan</w:t>
      </w:r>
    </w:p>
    <w:p w:rsidR="00C05E5E" w:rsidRPr="00477773" w:rsidRDefault="00C05E5E" w:rsidP="00C05E5E">
      <w:pPr>
        <w:pStyle w:val="AutoNumpara"/>
        <w:numPr>
          <w:ilvl w:val="0"/>
          <w:numId w:val="0"/>
        </w:numPr>
        <w:spacing w:before="360"/>
        <w:ind w:left="720"/>
        <w:jc w:val="left"/>
        <w:rPr>
          <w:noProof w:val="0"/>
          <w:szCs w:val="24"/>
          <w:lang w:val="en-US"/>
        </w:rPr>
      </w:pPr>
    </w:p>
    <w:tbl>
      <w:tblPr>
        <w:tblW w:w="5848" w:type="pct"/>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0" w:type="dxa"/>
          <w:bottom w:w="29" w:type="dxa"/>
          <w:right w:w="0" w:type="dxa"/>
        </w:tblCellMar>
        <w:tblLook w:val="04A0" w:firstRow="1" w:lastRow="0" w:firstColumn="1" w:lastColumn="0" w:noHBand="0" w:noVBand="1"/>
      </w:tblPr>
      <w:tblGrid>
        <w:gridCol w:w="2340"/>
        <w:gridCol w:w="206"/>
        <w:gridCol w:w="206"/>
        <w:gridCol w:w="205"/>
        <w:gridCol w:w="218"/>
        <w:gridCol w:w="205"/>
        <w:gridCol w:w="205"/>
        <w:gridCol w:w="205"/>
        <w:gridCol w:w="205"/>
        <w:gridCol w:w="205"/>
        <w:gridCol w:w="205"/>
        <w:gridCol w:w="205"/>
        <w:gridCol w:w="205"/>
        <w:gridCol w:w="205"/>
        <w:gridCol w:w="205"/>
        <w:gridCol w:w="205"/>
        <w:gridCol w:w="205"/>
        <w:gridCol w:w="205"/>
        <w:gridCol w:w="205"/>
        <w:gridCol w:w="205"/>
        <w:gridCol w:w="205"/>
        <w:gridCol w:w="2282"/>
        <w:gridCol w:w="1523"/>
      </w:tblGrid>
      <w:tr w:rsidR="00A6444D" w:rsidRPr="00477773" w:rsidTr="002E3AFA">
        <w:tc>
          <w:tcPr>
            <w:tcW w:w="1140" w:type="pct"/>
            <w:vMerge w:val="restart"/>
            <w:shd w:val="clear" w:color="auto" w:fill="B8CCE4" w:themeFill="accent1" w:themeFillTint="66"/>
          </w:tcPr>
          <w:p w:rsidR="00A6444D" w:rsidRPr="003364B2" w:rsidRDefault="00A6444D" w:rsidP="003364B2">
            <w:pPr>
              <w:jc w:val="center"/>
              <w:rPr>
                <w:b/>
                <w:sz w:val="17"/>
                <w:szCs w:val="14"/>
                <w:lang w:val="en-US"/>
              </w:rPr>
            </w:pPr>
            <w:r w:rsidRPr="003364B2">
              <w:rPr>
                <w:b/>
                <w:sz w:val="17"/>
                <w:szCs w:val="14"/>
                <w:lang w:val="en-US"/>
              </w:rPr>
              <w:t xml:space="preserve">Main </w:t>
            </w:r>
            <w:r>
              <w:rPr>
                <w:b/>
                <w:sz w:val="17"/>
                <w:szCs w:val="14"/>
                <w:lang w:val="en-US"/>
              </w:rPr>
              <w:t>Evaluation</w:t>
            </w:r>
            <w:r w:rsidRPr="003364B2">
              <w:rPr>
                <w:b/>
                <w:sz w:val="17"/>
                <w:szCs w:val="14"/>
                <w:lang w:val="en-US"/>
              </w:rPr>
              <w:t xml:space="preserve"> Activities</w:t>
            </w:r>
          </w:p>
        </w:tc>
        <w:tc>
          <w:tcPr>
            <w:tcW w:w="406" w:type="pct"/>
            <w:gridSpan w:val="4"/>
            <w:shd w:val="clear" w:color="auto" w:fill="B8CCE4" w:themeFill="accent1" w:themeFillTint="66"/>
            <w:vAlign w:val="center"/>
          </w:tcPr>
          <w:p w:rsidR="00A6444D" w:rsidRPr="003364B2" w:rsidRDefault="00A6444D" w:rsidP="00F12EC0">
            <w:pPr>
              <w:jc w:val="center"/>
              <w:rPr>
                <w:b/>
                <w:sz w:val="17"/>
                <w:szCs w:val="14"/>
                <w:lang w:val="en-US"/>
              </w:rPr>
            </w:pPr>
            <w:r w:rsidRPr="003364B2">
              <w:rPr>
                <w:b/>
                <w:sz w:val="17"/>
                <w:szCs w:val="14"/>
                <w:lang w:val="en-US"/>
              </w:rPr>
              <w:t>2016</w:t>
            </w:r>
          </w:p>
        </w:tc>
        <w:tc>
          <w:tcPr>
            <w:tcW w:w="400" w:type="pct"/>
            <w:gridSpan w:val="4"/>
            <w:shd w:val="clear" w:color="auto" w:fill="B8CCE4" w:themeFill="accent1" w:themeFillTint="66"/>
            <w:vAlign w:val="center"/>
          </w:tcPr>
          <w:p w:rsidR="00A6444D" w:rsidRPr="003364B2" w:rsidRDefault="00A6444D" w:rsidP="00F12EC0">
            <w:pPr>
              <w:jc w:val="center"/>
              <w:rPr>
                <w:b/>
                <w:sz w:val="17"/>
                <w:szCs w:val="14"/>
                <w:lang w:val="en-US"/>
              </w:rPr>
            </w:pPr>
            <w:r w:rsidRPr="003364B2">
              <w:rPr>
                <w:b/>
                <w:sz w:val="17"/>
                <w:szCs w:val="14"/>
                <w:lang w:val="en-US"/>
              </w:rPr>
              <w:t>2017</w:t>
            </w:r>
          </w:p>
        </w:tc>
        <w:tc>
          <w:tcPr>
            <w:tcW w:w="400" w:type="pct"/>
            <w:gridSpan w:val="4"/>
            <w:shd w:val="clear" w:color="auto" w:fill="B8CCE4" w:themeFill="accent1" w:themeFillTint="66"/>
            <w:vAlign w:val="center"/>
          </w:tcPr>
          <w:p w:rsidR="00A6444D" w:rsidRPr="003364B2" w:rsidRDefault="00A6444D" w:rsidP="00F12EC0">
            <w:pPr>
              <w:jc w:val="center"/>
              <w:rPr>
                <w:b/>
                <w:sz w:val="17"/>
                <w:szCs w:val="14"/>
                <w:lang w:val="en-US"/>
              </w:rPr>
            </w:pPr>
            <w:r w:rsidRPr="003364B2">
              <w:rPr>
                <w:b/>
                <w:sz w:val="17"/>
                <w:szCs w:val="14"/>
                <w:lang w:val="en-US"/>
              </w:rPr>
              <w:t>2018</w:t>
            </w:r>
          </w:p>
        </w:tc>
        <w:tc>
          <w:tcPr>
            <w:tcW w:w="400" w:type="pct"/>
            <w:gridSpan w:val="4"/>
            <w:shd w:val="clear" w:color="auto" w:fill="B8CCE4" w:themeFill="accent1" w:themeFillTint="66"/>
            <w:vAlign w:val="center"/>
          </w:tcPr>
          <w:p w:rsidR="00A6444D" w:rsidRPr="003364B2" w:rsidRDefault="00A6444D" w:rsidP="00F12EC0">
            <w:pPr>
              <w:jc w:val="center"/>
              <w:rPr>
                <w:b/>
                <w:sz w:val="17"/>
                <w:szCs w:val="14"/>
                <w:lang w:val="en-US"/>
              </w:rPr>
            </w:pPr>
            <w:r w:rsidRPr="003364B2">
              <w:rPr>
                <w:b/>
                <w:sz w:val="17"/>
                <w:szCs w:val="14"/>
                <w:lang w:val="en-US"/>
              </w:rPr>
              <w:t>2019</w:t>
            </w:r>
          </w:p>
        </w:tc>
        <w:tc>
          <w:tcPr>
            <w:tcW w:w="400" w:type="pct"/>
            <w:gridSpan w:val="4"/>
            <w:shd w:val="clear" w:color="auto" w:fill="B8CCE4" w:themeFill="accent1" w:themeFillTint="66"/>
            <w:vAlign w:val="center"/>
          </w:tcPr>
          <w:p w:rsidR="00A6444D" w:rsidRPr="003364B2" w:rsidRDefault="00A6444D" w:rsidP="00F12EC0">
            <w:pPr>
              <w:jc w:val="center"/>
              <w:rPr>
                <w:b/>
                <w:sz w:val="17"/>
                <w:szCs w:val="14"/>
                <w:lang w:val="en-US"/>
              </w:rPr>
            </w:pPr>
            <w:r w:rsidRPr="003364B2">
              <w:rPr>
                <w:b/>
                <w:sz w:val="17"/>
                <w:szCs w:val="14"/>
                <w:lang w:val="en-US"/>
              </w:rPr>
              <w:t>2020</w:t>
            </w:r>
          </w:p>
        </w:tc>
        <w:tc>
          <w:tcPr>
            <w:tcW w:w="1112" w:type="pct"/>
            <w:vMerge w:val="restart"/>
            <w:shd w:val="clear" w:color="auto" w:fill="B8CCE4" w:themeFill="accent1" w:themeFillTint="66"/>
          </w:tcPr>
          <w:p w:rsidR="00A6444D" w:rsidRPr="003364B2" w:rsidRDefault="00A6444D" w:rsidP="00F12EC0">
            <w:pPr>
              <w:jc w:val="center"/>
              <w:rPr>
                <w:sz w:val="17"/>
                <w:szCs w:val="14"/>
                <w:lang w:val="en-US"/>
              </w:rPr>
            </w:pPr>
            <w:r w:rsidRPr="003364B2">
              <w:rPr>
                <w:b/>
                <w:sz w:val="17"/>
                <w:szCs w:val="14"/>
                <w:lang w:val="en-US"/>
              </w:rPr>
              <w:t>Responsible</w:t>
            </w:r>
          </w:p>
        </w:tc>
        <w:tc>
          <w:tcPr>
            <w:tcW w:w="743" w:type="pct"/>
            <w:vMerge w:val="restart"/>
            <w:shd w:val="clear" w:color="auto" w:fill="B8CCE4" w:themeFill="accent1" w:themeFillTint="66"/>
          </w:tcPr>
          <w:p w:rsidR="00A6444D" w:rsidRPr="00456226" w:rsidRDefault="00A6444D" w:rsidP="00F12EC0">
            <w:pPr>
              <w:jc w:val="center"/>
              <w:rPr>
                <w:b/>
                <w:sz w:val="17"/>
                <w:szCs w:val="14"/>
                <w:lang w:val="en-US"/>
              </w:rPr>
            </w:pPr>
            <w:r>
              <w:rPr>
                <w:b/>
                <w:sz w:val="17"/>
                <w:szCs w:val="14"/>
                <w:lang w:val="en-US"/>
              </w:rPr>
              <w:t>Cost (US$)</w:t>
            </w:r>
          </w:p>
        </w:tc>
      </w:tr>
      <w:tr w:rsidR="00A6444D" w:rsidRPr="00477773" w:rsidTr="002E3AFA">
        <w:tc>
          <w:tcPr>
            <w:tcW w:w="1140" w:type="pct"/>
            <w:vMerge/>
            <w:shd w:val="clear" w:color="auto" w:fill="B8CCE4" w:themeFill="accent1" w:themeFillTint="66"/>
          </w:tcPr>
          <w:p w:rsidR="00A6444D" w:rsidRPr="003364B2" w:rsidRDefault="00A6444D" w:rsidP="00AF4910">
            <w:pPr>
              <w:rPr>
                <w:sz w:val="17"/>
                <w:szCs w:val="14"/>
                <w:lang w:val="en-US"/>
              </w:rPr>
            </w:pPr>
          </w:p>
        </w:tc>
        <w:tc>
          <w:tcPr>
            <w:tcW w:w="100" w:type="pct"/>
            <w:shd w:val="clear" w:color="auto" w:fill="B8CCE4" w:themeFill="accent1" w:themeFillTint="66"/>
            <w:vAlign w:val="center"/>
          </w:tcPr>
          <w:p w:rsidR="00A6444D" w:rsidRPr="003364B2" w:rsidRDefault="00A6444D" w:rsidP="00AF4910">
            <w:pPr>
              <w:jc w:val="center"/>
              <w:rPr>
                <w:b/>
                <w:sz w:val="17"/>
                <w:szCs w:val="14"/>
                <w:lang w:val="en-US"/>
              </w:rPr>
            </w:pPr>
            <w:r w:rsidRPr="003364B2">
              <w:rPr>
                <w:b/>
                <w:sz w:val="17"/>
                <w:szCs w:val="14"/>
                <w:lang w:val="en-US"/>
              </w:rPr>
              <w:t>I</w:t>
            </w:r>
          </w:p>
        </w:tc>
        <w:tc>
          <w:tcPr>
            <w:tcW w:w="100" w:type="pct"/>
            <w:shd w:val="clear" w:color="auto" w:fill="B8CCE4" w:themeFill="accent1" w:themeFillTint="66"/>
            <w:vAlign w:val="center"/>
          </w:tcPr>
          <w:p w:rsidR="00A6444D" w:rsidRPr="003364B2" w:rsidRDefault="00A6444D" w:rsidP="00AF4910">
            <w:pPr>
              <w:jc w:val="center"/>
              <w:rPr>
                <w:b/>
                <w:sz w:val="17"/>
                <w:szCs w:val="14"/>
                <w:lang w:val="en-US"/>
              </w:rPr>
            </w:pPr>
            <w:r w:rsidRPr="003364B2">
              <w:rPr>
                <w:b/>
                <w:sz w:val="17"/>
                <w:szCs w:val="14"/>
                <w:lang w:val="en-US"/>
              </w:rPr>
              <w:t>II</w:t>
            </w:r>
          </w:p>
        </w:tc>
        <w:tc>
          <w:tcPr>
            <w:tcW w:w="100" w:type="pct"/>
            <w:shd w:val="clear" w:color="auto" w:fill="B8CCE4" w:themeFill="accent1" w:themeFillTint="66"/>
            <w:vAlign w:val="center"/>
          </w:tcPr>
          <w:p w:rsidR="00A6444D" w:rsidRPr="003364B2" w:rsidRDefault="00A6444D" w:rsidP="00AF4910">
            <w:pPr>
              <w:jc w:val="center"/>
              <w:rPr>
                <w:b/>
                <w:sz w:val="17"/>
                <w:szCs w:val="14"/>
                <w:lang w:val="en-US"/>
              </w:rPr>
            </w:pPr>
            <w:r w:rsidRPr="003364B2">
              <w:rPr>
                <w:b/>
                <w:sz w:val="17"/>
                <w:szCs w:val="14"/>
                <w:lang w:val="en-US"/>
              </w:rPr>
              <w:t>III</w:t>
            </w:r>
          </w:p>
        </w:tc>
        <w:tc>
          <w:tcPr>
            <w:tcW w:w="105" w:type="pct"/>
            <w:shd w:val="clear" w:color="auto" w:fill="B8CCE4" w:themeFill="accent1" w:themeFillTint="66"/>
            <w:vAlign w:val="center"/>
          </w:tcPr>
          <w:p w:rsidR="00A6444D" w:rsidRPr="003364B2" w:rsidRDefault="00A6444D" w:rsidP="00AF4910">
            <w:pPr>
              <w:jc w:val="center"/>
              <w:rPr>
                <w:b/>
                <w:sz w:val="17"/>
                <w:szCs w:val="14"/>
                <w:lang w:val="en-US"/>
              </w:rPr>
            </w:pPr>
            <w:r w:rsidRPr="003364B2">
              <w:rPr>
                <w:b/>
                <w:sz w:val="17"/>
                <w:szCs w:val="14"/>
                <w:lang w:val="en-US"/>
              </w:rPr>
              <w:t>IV</w:t>
            </w:r>
          </w:p>
        </w:tc>
        <w:tc>
          <w:tcPr>
            <w:tcW w:w="100" w:type="pct"/>
            <w:shd w:val="clear" w:color="auto" w:fill="B8CCE4" w:themeFill="accent1" w:themeFillTint="66"/>
            <w:vAlign w:val="center"/>
          </w:tcPr>
          <w:p w:rsidR="00A6444D" w:rsidRPr="003364B2" w:rsidRDefault="00A6444D" w:rsidP="00AF4910">
            <w:pPr>
              <w:jc w:val="center"/>
              <w:rPr>
                <w:b/>
                <w:sz w:val="17"/>
                <w:szCs w:val="14"/>
                <w:lang w:val="en-US"/>
              </w:rPr>
            </w:pPr>
            <w:r w:rsidRPr="003364B2">
              <w:rPr>
                <w:b/>
                <w:sz w:val="17"/>
                <w:szCs w:val="14"/>
                <w:lang w:val="en-US"/>
              </w:rPr>
              <w:t>I</w:t>
            </w:r>
          </w:p>
        </w:tc>
        <w:tc>
          <w:tcPr>
            <w:tcW w:w="100" w:type="pct"/>
            <w:shd w:val="clear" w:color="auto" w:fill="B8CCE4" w:themeFill="accent1" w:themeFillTint="66"/>
            <w:vAlign w:val="center"/>
          </w:tcPr>
          <w:p w:rsidR="00A6444D" w:rsidRPr="003364B2" w:rsidRDefault="00A6444D" w:rsidP="00AF4910">
            <w:pPr>
              <w:jc w:val="center"/>
              <w:rPr>
                <w:b/>
                <w:sz w:val="17"/>
                <w:szCs w:val="14"/>
                <w:lang w:val="en-US"/>
              </w:rPr>
            </w:pPr>
            <w:r w:rsidRPr="003364B2">
              <w:rPr>
                <w:b/>
                <w:sz w:val="17"/>
                <w:szCs w:val="14"/>
                <w:lang w:val="en-US"/>
              </w:rPr>
              <w:t>II</w:t>
            </w:r>
          </w:p>
        </w:tc>
        <w:tc>
          <w:tcPr>
            <w:tcW w:w="100" w:type="pct"/>
            <w:shd w:val="clear" w:color="auto" w:fill="B8CCE4" w:themeFill="accent1" w:themeFillTint="66"/>
            <w:vAlign w:val="center"/>
          </w:tcPr>
          <w:p w:rsidR="00A6444D" w:rsidRPr="003364B2" w:rsidRDefault="00A6444D" w:rsidP="00AF4910">
            <w:pPr>
              <w:jc w:val="center"/>
              <w:rPr>
                <w:b/>
                <w:sz w:val="17"/>
                <w:szCs w:val="14"/>
                <w:lang w:val="en-US"/>
              </w:rPr>
            </w:pPr>
            <w:r w:rsidRPr="003364B2">
              <w:rPr>
                <w:b/>
                <w:sz w:val="17"/>
                <w:szCs w:val="14"/>
                <w:lang w:val="en-US"/>
              </w:rPr>
              <w:t>III</w:t>
            </w:r>
          </w:p>
        </w:tc>
        <w:tc>
          <w:tcPr>
            <w:tcW w:w="100" w:type="pct"/>
            <w:shd w:val="clear" w:color="auto" w:fill="B8CCE4" w:themeFill="accent1" w:themeFillTint="66"/>
            <w:vAlign w:val="center"/>
          </w:tcPr>
          <w:p w:rsidR="00A6444D" w:rsidRPr="003364B2" w:rsidRDefault="00A6444D" w:rsidP="00AF4910">
            <w:pPr>
              <w:jc w:val="center"/>
              <w:rPr>
                <w:b/>
                <w:sz w:val="17"/>
                <w:szCs w:val="14"/>
                <w:lang w:val="en-US"/>
              </w:rPr>
            </w:pPr>
            <w:r w:rsidRPr="003364B2">
              <w:rPr>
                <w:b/>
                <w:sz w:val="17"/>
                <w:szCs w:val="14"/>
                <w:lang w:val="en-US"/>
              </w:rPr>
              <w:t>IV</w:t>
            </w:r>
          </w:p>
        </w:tc>
        <w:tc>
          <w:tcPr>
            <w:tcW w:w="100" w:type="pct"/>
            <w:shd w:val="clear" w:color="auto" w:fill="B8CCE4" w:themeFill="accent1" w:themeFillTint="66"/>
            <w:vAlign w:val="center"/>
          </w:tcPr>
          <w:p w:rsidR="00A6444D" w:rsidRPr="003364B2" w:rsidRDefault="00A6444D" w:rsidP="00AF4910">
            <w:pPr>
              <w:jc w:val="center"/>
              <w:rPr>
                <w:b/>
                <w:sz w:val="17"/>
                <w:szCs w:val="14"/>
                <w:lang w:val="en-US"/>
              </w:rPr>
            </w:pPr>
            <w:r w:rsidRPr="003364B2">
              <w:rPr>
                <w:b/>
                <w:sz w:val="17"/>
                <w:szCs w:val="14"/>
                <w:lang w:val="en-US"/>
              </w:rPr>
              <w:t>I</w:t>
            </w:r>
          </w:p>
        </w:tc>
        <w:tc>
          <w:tcPr>
            <w:tcW w:w="100" w:type="pct"/>
            <w:shd w:val="clear" w:color="auto" w:fill="B8CCE4" w:themeFill="accent1" w:themeFillTint="66"/>
            <w:vAlign w:val="center"/>
          </w:tcPr>
          <w:p w:rsidR="00A6444D" w:rsidRPr="003364B2" w:rsidRDefault="00A6444D" w:rsidP="00AF4910">
            <w:pPr>
              <w:jc w:val="center"/>
              <w:rPr>
                <w:b/>
                <w:sz w:val="17"/>
                <w:szCs w:val="14"/>
                <w:lang w:val="en-US"/>
              </w:rPr>
            </w:pPr>
            <w:r w:rsidRPr="003364B2">
              <w:rPr>
                <w:b/>
                <w:sz w:val="17"/>
                <w:szCs w:val="14"/>
                <w:lang w:val="en-US"/>
              </w:rPr>
              <w:t>II</w:t>
            </w:r>
          </w:p>
        </w:tc>
        <w:tc>
          <w:tcPr>
            <w:tcW w:w="100" w:type="pct"/>
            <w:shd w:val="clear" w:color="auto" w:fill="B8CCE4" w:themeFill="accent1" w:themeFillTint="66"/>
            <w:vAlign w:val="center"/>
          </w:tcPr>
          <w:p w:rsidR="00A6444D" w:rsidRPr="003364B2" w:rsidRDefault="00A6444D" w:rsidP="00AF4910">
            <w:pPr>
              <w:jc w:val="center"/>
              <w:rPr>
                <w:b/>
                <w:sz w:val="17"/>
                <w:szCs w:val="14"/>
                <w:lang w:val="en-US"/>
              </w:rPr>
            </w:pPr>
            <w:r w:rsidRPr="003364B2">
              <w:rPr>
                <w:b/>
                <w:sz w:val="17"/>
                <w:szCs w:val="14"/>
                <w:lang w:val="en-US"/>
              </w:rPr>
              <w:t>III</w:t>
            </w:r>
          </w:p>
        </w:tc>
        <w:tc>
          <w:tcPr>
            <w:tcW w:w="100" w:type="pct"/>
            <w:shd w:val="clear" w:color="auto" w:fill="B8CCE4" w:themeFill="accent1" w:themeFillTint="66"/>
            <w:vAlign w:val="center"/>
          </w:tcPr>
          <w:p w:rsidR="00A6444D" w:rsidRPr="003364B2" w:rsidRDefault="00A6444D" w:rsidP="00AF4910">
            <w:pPr>
              <w:jc w:val="center"/>
              <w:rPr>
                <w:b/>
                <w:sz w:val="17"/>
                <w:szCs w:val="14"/>
                <w:lang w:val="en-US"/>
              </w:rPr>
            </w:pPr>
            <w:r w:rsidRPr="003364B2">
              <w:rPr>
                <w:b/>
                <w:sz w:val="17"/>
                <w:szCs w:val="14"/>
                <w:lang w:val="en-US"/>
              </w:rPr>
              <w:t>IV</w:t>
            </w:r>
          </w:p>
        </w:tc>
        <w:tc>
          <w:tcPr>
            <w:tcW w:w="100" w:type="pct"/>
            <w:shd w:val="clear" w:color="auto" w:fill="B8CCE4" w:themeFill="accent1" w:themeFillTint="66"/>
            <w:vAlign w:val="center"/>
          </w:tcPr>
          <w:p w:rsidR="00A6444D" w:rsidRPr="003364B2" w:rsidRDefault="00A6444D" w:rsidP="00AF4910">
            <w:pPr>
              <w:jc w:val="center"/>
              <w:rPr>
                <w:b/>
                <w:sz w:val="17"/>
                <w:szCs w:val="14"/>
                <w:lang w:val="en-US"/>
              </w:rPr>
            </w:pPr>
            <w:r w:rsidRPr="003364B2">
              <w:rPr>
                <w:b/>
                <w:sz w:val="17"/>
                <w:szCs w:val="14"/>
                <w:lang w:val="en-US"/>
              </w:rPr>
              <w:t>I</w:t>
            </w:r>
          </w:p>
        </w:tc>
        <w:tc>
          <w:tcPr>
            <w:tcW w:w="100" w:type="pct"/>
            <w:shd w:val="clear" w:color="auto" w:fill="B8CCE4" w:themeFill="accent1" w:themeFillTint="66"/>
            <w:vAlign w:val="center"/>
          </w:tcPr>
          <w:p w:rsidR="00A6444D" w:rsidRPr="003364B2" w:rsidRDefault="00A6444D" w:rsidP="00AF4910">
            <w:pPr>
              <w:jc w:val="center"/>
              <w:rPr>
                <w:b/>
                <w:sz w:val="17"/>
                <w:szCs w:val="14"/>
                <w:lang w:val="en-US"/>
              </w:rPr>
            </w:pPr>
            <w:r w:rsidRPr="003364B2">
              <w:rPr>
                <w:b/>
                <w:sz w:val="17"/>
                <w:szCs w:val="14"/>
                <w:lang w:val="en-US"/>
              </w:rPr>
              <w:t>II</w:t>
            </w:r>
          </w:p>
        </w:tc>
        <w:tc>
          <w:tcPr>
            <w:tcW w:w="100" w:type="pct"/>
            <w:shd w:val="clear" w:color="auto" w:fill="B8CCE4" w:themeFill="accent1" w:themeFillTint="66"/>
            <w:vAlign w:val="center"/>
          </w:tcPr>
          <w:p w:rsidR="00A6444D" w:rsidRPr="003364B2" w:rsidRDefault="00A6444D" w:rsidP="00AF4910">
            <w:pPr>
              <w:jc w:val="center"/>
              <w:rPr>
                <w:b/>
                <w:sz w:val="17"/>
                <w:szCs w:val="14"/>
                <w:lang w:val="en-US"/>
              </w:rPr>
            </w:pPr>
            <w:r w:rsidRPr="003364B2">
              <w:rPr>
                <w:b/>
                <w:sz w:val="17"/>
                <w:szCs w:val="14"/>
                <w:lang w:val="en-US"/>
              </w:rPr>
              <w:t>III</w:t>
            </w:r>
          </w:p>
        </w:tc>
        <w:tc>
          <w:tcPr>
            <w:tcW w:w="100" w:type="pct"/>
            <w:shd w:val="clear" w:color="auto" w:fill="B8CCE4" w:themeFill="accent1" w:themeFillTint="66"/>
            <w:vAlign w:val="center"/>
          </w:tcPr>
          <w:p w:rsidR="00A6444D" w:rsidRPr="003364B2" w:rsidRDefault="00A6444D" w:rsidP="00AF4910">
            <w:pPr>
              <w:jc w:val="center"/>
              <w:rPr>
                <w:b/>
                <w:sz w:val="17"/>
                <w:szCs w:val="14"/>
                <w:lang w:val="en-US"/>
              </w:rPr>
            </w:pPr>
            <w:r w:rsidRPr="003364B2">
              <w:rPr>
                <w:b/>
                <w:sz w:val="17"/>
                <w:szCs w:val="14"/>
                <w:lang w:val="en-US"/>
              </w:rPr>
              <w:t>IV</w:t>
            </w:r>
          </w:p>
        </w:tc>
        <w:tc>
          <w:tcPr>
            <w:tcW w:w="100" w:type="pct"/>
            <w:shd w:val="clear" w:color="auto" w:fill="B8CCE4" w:themeFill="accent1" w:themeFillTint="66"/>
            <w:vAlign w:val="center"/>
          </w:tcPr>
          <w:p w:rsidR="00A6444D" w:rsidRPr="003364B2" w:rsidRDefault="00A6444D" w:rsidP="00AF4910">
            <w:pPr>
              <w:jc w:val="center"/>
              <w:rPr>
                <w:b/>
                <w:sz w:val="17"/>
                <w:szCs w:val="14"/>
                <w:lang w:val="en-US"/>
              </w:rPr>
            </w:pPr>
            <w:r w:rsidRPr="003364B2">
              <w:rPr>
                <w:b/>
                <w:sz w:val="17"/>
                <w:szCs w:val="14"/>
                <w:lang w:val="en-US"/>
              </w:rPr>
              <w:t>I</w:t>
            </w:r>
          </w:p>
        </w:tc>
        <w:tc>
          <w:tcPr>
            <w:tcW w:w="100" w:type="pct"/>
            <w:shd w:val="clear" w:color="auto" w:fill="B8CCE4" w:themeFill="accent1" w:themeFillTint="66"/>
            <w:vAlign w:val="center"/>
          </w:tcPr>
          <w:p w:rsidR="00A6444D" w:rsidRPr="003364B2" w:rsidRDefault="00A6444D" w:rsidP="00AF4910">
            <w:pPr>
              <w:jc w:val="center"/>
              <w:rPr>
                <w:b/>
                <w:sz w:val="17"/>
                <w:szCs w:val="14"/>
                <w:lang w:val="en-US"/>
              </w:rPr>
            </w:pPr>
            <w:r w:rsidRPr="003364B2">
              <w:rPr>
                <w:b/>
                <w:sz w:val="17"/>
                <w:szCs w:val="14"/>
                <w:lang w:val="en-US"/>
              </w:rPr>
              <w:t>II</w:t>
            </w:r>
          </w:p>
        </w:tc>
        <w:tc>
          <w:tcPr>
            <w:tcW w:w="100" w:type="pct"/>
            <w:shd w:val="clear" w:color="auto" w:fill="B8CCE4" w:themeFill="accent1" w:themeFillTint="66"/>
            <w:vAlign w:val="center"/>
          </w:tcPr>
          <w:p w:rsidR="00A6444D" w:rsidRPr="003364B2" w:rsidRDefault="00A6444D" w:rsidP="00AF4910">
            <w:pPr>
              <w:jc w:val="center"/>
              <w:rPr>
                <w:b/>
                <w:sz w:val="17"/>
                <w:szCs w:val="14"/>
                <w:lang w:val="en-US"/>
              </w:rPr>
            </w:pPr>
            <w:r w:rsidRPr="003364B2">
              <w:rPr>
                <w:b/>
                <w:sz w:val="17"/>
                <w:szCs w:val="14"/>
                <w:lang w:val="en-US"/>
              </w:rPr>
              <w:t>III</w:t>
            </w:r>
          </w:p>
        </w:tc>
        <w:tc>
          <w:tcPr>
            <w:tcW w:w="100" w:type="pct"/>
            <w:shd w:val="clear" w:color="auto" w:fill="B8CCE4" w:themeFill="accent1" w:themeFillTint="66"/>
            <w:vAlign w:val="center"/>
          </w:tcPr>
          <w:p w:rsidR="00A6444D" w:rsidRPr="003364B2" w:rsidRDefault="00A6444D" w:rsidP="00AF4910">
            <w:pPr>
              <w:jc w:val="center"/>
              <w:rPr>
                <w:b/>
                <w:sz w:val="17"/>
                <w:szCs w:val="14"/>
                <w:lang w:val="en-US"/>
              </w:rPr>
            </w:pPr>
            <w:r w:rsidRPr="003364B2">
              <w:rPr>
                <w:b/>
                <w:sz w:val="17"/>
                <w:szCs w:val="14"/>
                <w:lang w:val="en-US"/>
              </w:rPr>
              <w:t>IV</w:t>
            </w:r>
          </w:p>
        </w:tc>
        <w:tc>
          <w:tcPr>
            <w:tcW w:w="1112" w:type="pct"/>
            <w:vMerge/>
            <w:shd w:val="clear" w:color="auto" w:fill="B8CCE4" w:themeFill="accent1" w:themeFillTint="66"/>
          </w:tcPr>
          <w:p w:rsidR="00A6444D" w:rsidRPr="003364B2" w:rsidRDefault="00A6444D" w:rsidP="00AF4910">
            <w:pPr>
              <w:jc w:val="center"/>
              <w:rPr>
                <w:sz w:val="17"/>
                <w:szCs w:val="14"/>
                <w:lang w:val="en-US"/>
              </w:rPr>
            </w:pPr>
          </w:p>
        </w:tc>
        <w:tc>
          <w:tcPr>
            <w:tcW w:w="743" w:type="pct"/>
            <w:vMerge/>
            <w:shd w:val="clear" w:color="auto" w:fill="B8CCE4" w:themeFill="accent1" w:themeFillTint="66"/>
          </w:tcPr>
          <w:p w:rsidR="00A6444D" w:rsidRPr="00871B23" w:rsidRDefault="00A6444D" w:rsidP="00AF4910">
            <w:pPr>
              <w:jc w:val="center"/>
              <w:rPr>
                <w:sz w:val="17"/>
                <w:szCs w:val="14"/>
                <w:lang w:val="en-US"/>
              </w:rPr>
            </w:pPr>
          </w:p>
        </w:tc>
      </w:tr>
      <w:tr w:rsidR="00A97157" w:rsidRPr="00C20365" w:rsidTr="002E3AFA">
        <w:tc>
          <w:tcPr>
            <w:tcW w:w="1140" w:type="pct"/>
            <w:shd w:val="clear" w:color="auto" w:fill="D9D9D9" w:themeFill="background1" w:themeFillShade="D9"/>
            <w:tcMar>
              <w:left w:w="115" w:type="dxa"/>
              <w:right w:w="115" w:type="dxa"/>
            </w:tcMar>
          </w:tcPr>
          <w:p w:rsidR="00A6444D" w:rsidRPr="003364B2" w:rsidRDefault="00A6444D" w:rsidP="00F12EC0">
            <w:pPr>
              <w:rPr>
                <w:b/>
                <w:sz w:val="17"/>
                <w:szCs w:val="14"/>
                <w:lang w:val="en-US"/>
              </w:rPr>
            </w:pPr>
            <w:r w:rsidRPr="003364B2">
              <w:rPr>
                <w:b/>
                <w:sz w:val="17"/>
                <w:szCs w:val="14"/>
                <w:lang w:val="en-US"/>
              </w:rPr>
              <w:t>Intermediate evaluation</w:t>
            </w:r>
          </w:p>
        </w:tc>
        <w:tc>
          <w:tcPr>
            <w:tcW w:w="100" w:type="pct"/>
            <w:shd w:val="clear" w:color="auto" w:fill="D9D9D9" w:themeFill="background1" w:themeFillShade="D9"/>
            <w:vAlign w:val="center"/>
          </w:tcPr>
          <w:p w:rsidR="00A6444D" w:rsidRPr="003364B2" w:rsidRDefault="00A6444D" w:rsidP="00AF4910">
            <w:pPr>
              <w:jc w:val="center"/>
              <w:rPr>
                <w:sz w:val="17"/>
                <w:szCs w:val="14"/>
                <w:lang w:val="en-US"/>
              </w:rPr>
            </w:pPr>
          </w:p>
        </w:tc>
        <w:tc>
          <w:tcPr>
            <w:tcW w:w="100" w:type="pct"/>
            <w:shd w:val="clear" w:color="auto" w:fill="D9D9D9" w:themeFill="background1" w:themeFillShade="D9"/>
            <w:vAlign w:val="center"/>
          </w:tcPr>
          <w:p w:rsidR="00A6444D" w:rsidRPr="003364B2" w:rsidRDefault="00A6444D" w:rsidP="00AF4910">
            <w:pPr>
              <w:jc w:val="center"/>
              <w:rPr>
                <w:sz w:val="17"/>
                <w:szCs w:val="14"/>
                <w:lang w:val="en-US"/>
              </w:rPr>
            </w:pPr>
          </w:p>
        </w:tc>
        <w:tc>
          <w:tcPr>
            <w:tcW w:w="100" w:type="pct"/>
            <w:shd w:val="clear" w:color="auto" w:fill="D9D9D9" w:themeFill="background1" w:themeFillShade="D9"/>
            <w:vAlign w:val="center"/>
          </w:tcPr>
          <w:p w:rsidR="00A6444D" w:rsidRPr="003364B2" w:rsidRDefault="00A6444D" w:rsidP="00AF4910">
            <w:pPr>
              <w:jc w:val="center"/>
              <w:rPr>
                <w:sz w:val="17"/>
                <w:szCs w:val="14"/>
                <w:lang w:val="en-US"/>
              </w:rPr>
            </w:pPr>
          </w:p>
        </w:tc>
        <w:tc>
          <w:tcPr>
            <w:tcW w:w="105" w:type="pct"/>
            <w:shd w:val="clear" w:color="auto" w:fill="D9D9D9" w:themeFill="background1" w:themeFillShade="D9"/>
            <w:vAlign w:val="center"/>
          </w:tcPr>
          <w:p w:rsidR="00A6444D" w:rsidRPr="003364B2" w:rsidRDefault="00A6444D" w:rsidP="00AF4910">
            <w:pPr>
              <w:jc w:val="center"/>
              <w:rPr>
                <w:sz w:val="17"/>
                <w:szCs w:val="14"/>
                <w:lang w:val="en-US"/>
              </w:rPr>
            </w:pPr>
          </w:p>
        </w:tc>
        <w:tc>
          <w:tcPr>
            <w:tcW w:w="100" w:type="pct"/>
            <w:shd w:val="clear" w:color="auto" w:fill="D9D9D9" w:themeFill="background1" w:themeFillShade="D9"/>
            <w:vAlign w:val="center"/>
          </w:tcPr>
          <w:p w:rsidR="00A6444D" w:rsidRPr="003364B2" w:rsidRDefault="00A6444D" w:rsidP="00AF4910">
            <w:pPr>
              <w:jc w:val="center"/>
              <w:rPr>
                <w:sz w:val="17"/>
                <w:szCs w:val="14"/>
                <w:lang w:val="en-US"/>
              </w:rPr>
            </w:pPr>
          </w:p>
        </w:tc>
        <w:tc>
          <w:tcPr>
            <w:tcW w:w="100" w:type="pct"/>
            <w:shd w:val="clear" w:color="auto" w:fill="D9D9D9" w:themeFill="background1" w:themeFillShade="D9"/>
            <w:vAlign w:val="center"/>
          </w:tcPr>
          <w:p w:rsidR="00A6444D" w:rsidRPr="003364B2" w:rsidRDefault="00A6444D" w:rsidP="00AF4910">
            <w:pPr>
              <w:jc w:val="center"/>
              <w:rPr>
                <w:sz w:val="17"/>
                <w:szCs w:val="14"/>
                <w:lang w:val="en-US"/>
              </w:rPr>
            </w:pPr>
          </w:p>
        </w:tc>
        <w:tc>
          <w:tcPr>
            <w:tcW w:w="100" w:type="pct"/>
            <w:shd w:val="clear" w:color="auto" w:fill="D9D9D9" w:themeFill="background1" w:themeFillShade="D9"/>
            <w:vAlign w:val="center"/>
          </w:tcPr>
          <w:p w:rsidR="00A6444D" w:rsidRPr="003364B2" w:rsidRDefault="00A6444D" w:rsidP="00AF4910">
            <w:pPr>
              <w:jc w:val="center"/>
              <w:rPr>
                <w:sz w:val="17"/>
                <w:szCs w:val="14"/>
                <w:lang w:val="en-US"/>
              </w:rPr>
            </w:pPr>
          </w:p>
        </w:tc>
        <w:tc>
          <w:tcPr>
            <w:tcW w:w="100" w:type="pct"/>
            <w:shd w:val="clear" w:color="auto" w:fill="D9D9D9" w:themeFill="background1" w:themeFillShade="D9"/>
            <w:vAlign w:val="center"/>
          </w:tcPr>
          <w:p w:rsidR="00A6444D" w:rsidRPr="003364B2" w:rsidRDefault="00A6444D" w:rsidP="00AF4910">
            <w:pPr>
              <w:jc w:val="center"/>
              <w:rPr>
                <w:sz w:val="17"/>
                <w:szCs w:val="14"/>
                <w:lang w:val="en-US"/>
              </w:rPr>
            </w:pPr>
          </w:p>
        </w:tc>
        <w:tc>
          <w:tcPr>
            <w:tcW w:w="100" w:type="pct"/>
            <w:shd w:val="clear" w:color="auto" w:fill="D9D9D9" w:themeFill="background1" w:themeFillShade="D9"/>
            <w:vAlign w:val="center"/>
          </w:tcPr>
          <w:p w:rsidR="00A6444D" w:rsidRPr="003364B2" w:rsidRDefault="00A6444D" w:rsidP="00AF4910">
            <w:pPr>
              <w:jc w:val="center"/>
              <w:rPr>
                <w:sz w:val="17"/>
                <w:szCs w:val="14"/>
                <w:lang w:val="en-US"/>
              </w:rPr>
            </w:pPr>
          </w:p>
        </w:tc>
        <w:tc>
          <w:tcPr>
            <w:tcW w:w="100" w:type="pct"/>
            <w:shd w:val="clear" w:color="auto" w:fill="D9D9D9" w:themeFill="background1" w:themeFillShade="D9"/>
            <w:vAlign w:val="center"/>
          </w:tcPr>
          <w:p w:rsidR="00A6444D" w:rsidRPr="003364B2" w:rsidRDefault="00A6444D" w:rsidP="00AF4910">
            <w:pPr>
              <w:jc w:val="center"/>
              <w:rPr>
                <w:sz w:val="17"/>
                <w:szCs w:val="14"/>
                <w:lang w:val="en-US"/>
              </w:rPr>
            </w:pPr>
          </w:p>
        </w:tc>
        <w:tc>
          <w:tcPr>
            <w:tcW w:w="100" w:type="pct"/>
            <w:shd w:val="clear" w:color="auto" w:fill="D9D9D9" w:themeFill="background1" w:themeFillShade="D9"/>
            <w:vAlign w:val="center"/>
          </w:tcPr>
          <w:p w:rsidR="00A6444D" w:rsidRPr="003364B2" w:rsidRDefault="00A6444D" w:rsidP="00AF4910">
            <w:pPr>
              <w:jc w:val="center"/>
              <w:rPr>
                <w:sz w:val="17"/>
                <w:szCs w:val="14"/>
                <w:lang w:val="en-US"/>
              </w:rPr>
            </w:pPr>
          </w:p>
        </w:tc>
        <w:tc>
          <w:tcPr>
            <w:tcW w:w="100" w:type="pct"/>
            <w:shd w:val="clear" w:color="auto" w:fill="D9D9D9" w:themeFill="background1" w:themeFillShade="D9"/>
            <w:vAlign w:val="center"/>
          </w:tcPr>
          <w:p w:rsidR="00A6444D" w:rsidRPr="003364B2" w:rsidRDefault="00A6444D" w:rsidP="00AF4910">
            <w:pPr>
              <w:jc w:val="center"/>
              <w:rPr>
                <w:sz w:val="17"/>
                <w:szCs w:val="14"/>
                <w:lang w:val="en-US"/>
              </w:rPr>
            </w:pPr>
          </w:p>
        </w:tc>
        <w:tc>
          <w:tcPr>
            <w:tcW w:w="100" w:type="pct"/>
            <w:shd w:val="clear" w:color="auto" w:fill="D9D9D9" w:themeFill="background1" w:themeFillShade="D9"/>
            <w:vAlign w:val="center"/>
          </w:tcPr>
          <w:p w:rsidR="00A6444D" w:rsidRPr="003364B2" w:rsidRDefault="00A6444D" w:rsidP="00AF4910">
            <w:pPr>
              <w:jc w:val="center"/>
              <w:rPr>
                <w:sz w:val="17"/>
                <w:szCs w:val="14"/>
                <w:lang w:val="en-US"/>
              </w:rPr>
            </w:pPr>
          </w:p>
        </w:tc>
        <w:tc>
          <w:tcPr>
            <w:tcW w:w="100" w:type="pct"/>
            <w:shd w:val="clear" w:color="auto" w:fill="D9D9D9" w:themeFill="background1" w:themeFillShade="D9"/>
            <w:vAlign w:val="center"/>
          </w:tcPr>
          <w:p w:rsidR="00A6444D" w:rsidRPr="003364B2" w:rsidRDefault="00A6444D" w:rsidP="00AF4910">
            <w:pPr>
              <w:jc w:val="center"/>
              <w:rPr>
                <w:sz w:val="17"/>
                <w:szCs w:val="14"/>
                <w:lang w:val="en-US"/>
              </w:rPr>
            </w:pPr>
          </w:p>
        </w:tc>
        <w:tc>
          <w:tcPr>
            <w:tcW w:w="100" w:type="pct"/>
            <w:shd w:val="clear" w:color="auto" w:fill="D9D9D9" w:themeFill="background1" w:themeFillShade="D9"/>
            <w:vAlign w:val="center"/>
          </w:tcPr>
          <w:p w:rsidR="00A6444D" w:rsidRPr="003364B2" w:rsidRDefault="00A6444D" w:rsidP="00AF4910">
            <w:pPr>
              <w:jc w:val="center"/>
              <w:rPr>
                <w:sz w:val="17"/>
                <w:szCs w:val="14"/>
                <w:lang w:val="en-US"/>
              </w:rPr>
            </w:pPr>
          </w:p>
        </w:tc>
        <w:tc>
          <w:tcPr>
            <w:tcW w:w="100" w:type="pct"/>
            <w:shd w:val="clear" w:color="auto" w:fill="D9D9D9" w:themeFill="background1" w:themeFillShade="D9"/>
            <w:vAlign w:val="center"/>
          </w:tcPr>
          <w:p w:rsidR="00A6444D" w:rsidRPr="003364B2" w:rsidRDefault="00A6444D" w:rsidP="00AF4910">
            <w:pPr>
              <w:jc w:val="center"/>
              <w:rPr>
                <w:sz w:val="17"/>
                <w:szCs w:val="14"/>
                <w:lang w:val="en-US"/>
              </w:rPr>
            </w:pPr>
          </w:p>
        </w:tc>
        <w:tc>
          <w:tcPr>
            <w:tcW w:w="100" w:type="pct"/>
            <w:shd w:val="clear" w:color="auto" w:fill="D9D9D9" w:themeFill="background1" w:themeFillShade="D9"/>
            <w:vAlign w:val="center"/>
          </w:tcPr>
          <w:p w:rsidR="00A6444D" w:rsidRPr="003364B2" w:rsidRDefault="00A6444D" w:rsidP="00AF4910">
            <w:pPr>
              <w:jc w:val="center"/>
              <w:rPr>
                <w:sz w:val="17"/>
                <w:szCs w:val="14"/>
                <w:lang w:val="en-US"/>
              </w:rPr>
            </w:pPr>
          </w:p>
        </w:tc>
        <w:tc>
          <w:tcPr>
            <w:tcW w:w="100" w:type="pct"/>
            <w:shd w:val="clear" w:color="auto" w:fill="D9D9D9" w:themeFill="background1" w:themeFillShade="D9"/>
            <w:vAlign w:val="center"/>
          </w:tcPr>
          <w:p w:rsidR="00A6444D" w:rsidRPr="003364B2" w:rsidRDefault="00A6444D" w:rsidP="00AF4910">
            <w:pPr>
              <w:jc w:val="center"/>
              <w:rPr>
                <w:sz w:val="17"/>
                <w:szCs w:val="14"/>
                <w:lang w:val="en-US"/>
              </w:rPr>
            </w:pPr>
          </w:p>
        </w:tc>
        <w:tc>
          <w:tcPr>
            <w:tcW w:w="100" w:type="pct"/>
            <w:shd w:val="clear" w:color="auto" w:fill="D9D9D9" w:themeFill="background1" w:themeFillShade="D9"/>
            <w:vAlign w:val="center"/>
          </w:tcPr>
          <w:p w:rsidR="00A6444D" w:rsidRPr="003364B2" w:rsidRDefault="00A6444D" w:rsidP="00AF4910">
            <w:pPr>
              <w:jc w:val="center"/>
              <w:rPr>
                <w:sz w:val="17"/>
                <w:szCs w:val="14"/>
                <w:lang w:val="en-US"/>
              </w:rPr>
            </w:pPr>
          </w:p>
        </w:tc>
        <w:tc>
          <w:tcPr>
            <w:tcW w:w="100" w:type="pct"/>
            <w:shd w:val="clear" w:color="auto" w:fill="D9D9D9" w:themeFill="background1" w:themeFillShade="D9"/>
            <w:vAlign w:val="center"/>
          </w:tcPr>
          <w:p w:rsidR="00A6444D" w:rsidRPr="003364B2" w:rsidRDefault="00A6444D" w:rsidP="00AF4910">
            <w:pPr>
              <w:jc w:val="center"/>
              <w:rPr>
                <w:sz w:val="17"/>
                <w:szCs w:val="14"/>
                <w:lang w:val="en-US"/>
              </w:rPr>
            </w:pPr>
          </w:p>
        </w:tc>
        <w:tc>
          <w:tcPr>
            <w:tcW w:w="1112" w:type="pct"/>
            <w:shd w:val="clear" w:color="auto" w:fill="D9D9D9" w:themeFill="background1" w:themeFillShade="D9"/>
          </w:tcPr>
          <w:p w:rsidR="00A6444D" w:rsidRPr="003364B2" w:rsidRDefault="00A6444D" w:rsidP="00AF4910">
            <w:pPr>
              <w:jc w:val="center"/>
              <w:rPr>
                <w:sz w:val="16"/>
                <w:szCs w:val="16"/>
                <w:lang w:val="en-US"/>
              </w:rPr>
            </w:pPr>
          </w:p>
        </w:tc>
        <w:tc>
          <w:tcPr>
            <w:tcW w:w="743" w:type="pct"/>
            <w:shd w:val="clear" w:color="auto" w:fill="D9D9D9" w:themeFill="background1" w:themeFillShade="D9"/>
          </w:tcPr>
          <w:p w:rsidR="00A6444D" w:rsidRPr="00871B23" w:rsidRDefault="00A6444D" w:rsidP="00AF4910">
            <w:pPr>
              <w:jc w:val="center"/>
              <w:rPr>
                <w:sz w:val="17"/>
                <w:szCs w:val="14"/>
                <w:lang w:val="en-US"/>
              </w:rPr>
            </w:pPr>
          </w:p>
        </w:tc>
      </w:tr>
      <w:tr w:rsidR="002E3AFA" w:rsidRPr="00C20365" w:rsidTr="002E3AFA">
        <w:tc>
          <w:tcPr>
            <w:tcW w:w="1140" w:type="pct"/>
            <w:tcMar>
              <w:left w:w="115" w:type="dxa"/>
              <w:right w:w="115" w:type="dxa"/>
            </w:tcMar>
            <w:vAlign w:val="center"/>
          </w:tcPr>
          <w:p w:rsidR="002E3AFA" w:rsidRPr="003364B2" w:rsidDel="00871B23" w:rsidRDefault="002E3AFA" w:rsidP="00AF4910">
            <w:pPr>
              <w:rPr>
                <w:b/>
                <w:sz w:val="17"/>
                <w:szCs w:val="14"/>
                <w:lang w:val="en-US"/>
              </w:rPr>
            </w:pPr>
            <w:proofErr w:type="spellStart"/>
            <w:r w:rsidRPr="00871B23">
              <w:rPr>
                <w:sz w:val="18"/>
                <w:szCs w:val="18"/>
                <w:lang w:eastAsia="ar-SA"/>
              </w:rPr>
              <w:t>Hiring</w:t>
            </w:r>
            <w:proofErr w:type="spellEnd"/>
            <w:r w:rsidRPr="00871B23">
              <w:rPr>
                <w:sz w:val="18"/>
                <w:szCs w:val="18"/>
                <w:lang w:eastAsia="ar-SA"/>
              </w:rPr>
              <w:t xml:space="preserve"> </w:t>
            </w:r>
            <w:proofErr w:type="spellStart"/>
            <w:r w:rsidRPr="00871B23">
              <w:rPr>
                <w:sz w:val="18"/>
                <w:szCs w:val="18"/>
                <w:lang w:eastAsia="ar-SA"/>
              </w:rPr>
              <w:t>evaluation</w:t>
            </w:r>
            <w:proofErr w:type="spellEnd"/>
            <w:r w:rsidRPr="00871B23">
              <w:rPr>
                <w:sz w:val="18"/>
                <w:szCs w:val="18"/>
                <w:lang w:eastAsia="ar-SA"/>
              </w:rPr>
              <w:t xml:space="preserve"> </w:t>
            </w:r>
            <w:proofErr w:type="spellStart"/>
            <w:r w:rsidRPr="00871B23">
              <w:rPr>
                <w:sz w:val="18"/>
                <w:szCs w:val="18"/>
                <w:lang w:eastAsia="ar-SA"/>
              </w:rPr>
              <w:t>team</w:t>
            </w:r>
            <w:proofErr w:type="spellEnd"/>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5"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r>
              <w:rPr>
                <w:sz w:val="17"/>
                <w:szCs w:val="14"/>
                <w:lang w:val="en-US"/>
              </w:rPr>
              <w:t>x</w:t>
            </w: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112" w:type="pct"/>
            <w:vMerge w:val="restart"/>
            <w:tcBorders>
              <w:right w:val="single" w:sz="4" w:space="0" w:color="auto"/>
            </w:tcBorders>
          </w:tcPr>
          <w:p w:rsidR="002E3AFA" w:rsidRPr="003364B2" w:rsidRDefault="002E3AFA" w:rsidP="003364B2">
            <w:pPr>
              <w:rPr>
                <w:sz w:val="16"/>
                <w:szCs w:val="16"/>
                <w:lang w:val="en-US"/>
              </w:rPr>
            </w:pPr>
            <w:r w:rsidRPr="003364B2">
              <w:rPr>
                <w:sz w:val="16"/>
                <w:szCs w:val="16"/>
                <w:lang w:val="en-US"/>
              </w:rPr>
              <w:t>UCE: Hiring consultant</w:t>
            </w:r>
            <w:r>
              <w:rPr>
                <w:sz w:val="16"/>
                <w:szCs w:val="16"/>
                <w:lang w:val="en-US"/>
              </w:rPr>
              <w:t xml:space="preserve"> and supervise consultancy</w:t>
            </w:r>
          </w:p>
          <w:p w:rsidR="002E3AFA" w:rsidRPr="003364B2" w:rsidRDefault="002E3AFA" w:rsidP="003364B2">
            <w:pPr>
              <w:rPr>
                <w:sz w:val="16"/>
                <w:szCs w:val="16"/>
                <w:lang w:val="en-US"/>
              </w:rPr>
            </w:pPr>
            <w:r w:rsidRPr="003364B2">
              <w:rPr>
                <w:sz w:val="16"/>
                <w:szCs w:val="16"/>
                <w:lang w:val="en-US"/>
              </w:rPr>
              <w:t>Consultant: Collect and analyze data, prepare report</w:t>
            </w:r>
          </w:p>
          <w:p w:rsidR="002E3AFA" w:rsidRPr="003364B2" w:rsidRDefault="002E3AFA" w:rsidP="003364B2">
            <w:pPr>
              <w:rPr>
                <w:sz w:val="16"/>
                <w:szCs w:val="16"/>
                <w:lang w:val="en-US"/>
              </w:rPr>
            </w:pPr>
            <w:r w:rsidRPr="003364B2">
              <w:rPr>
                <w:sz w:val="16"/>
                <w:szCs w:val="16"/>
                <w:lang w:val="en-US"/>
              </w:rPr>
              <w:t>UCE and IDB: Review evaluation report</w:t>
            </w:r>
          </w:p>
        </w:tc>
        <w:tc>
          <w:tcPr>
            <w:tcW w:w="743" w:type="pct"/>
            <w:tcBorders>
              <w:top w:val="single" w:sz="4" w:space="0" w:color="auto"/>
              <w:left w:val="single" w:sz="4" w:space="0" w:color="auto"/>
              <w:bottom w:val="nil"/>
              <w:right w:val="single" w:sz="4" w:space="0" w:color="auto"/>
            </w:tcBorders>
          </w:tcPr>
          <w:p w:rsidR="002E3AFA" w:rsidRDefault="002E3AFA" w:rsidP="003364B2">
            <w:pPr>
              <w:rPr>
                <w:sz w:val="17"/>
                <w:szCs w:val="14"/>
                <w:lang w:val="en-US"/>
              </w:rPr>
            </w:pPr>
            <w:r>
              <w:rPr>
                <w:sz w:val="17"/>
                <w:szCs w:val="14"/>
                <w:lang w:val="en-US"/>
              </w:rPr>
              <w:t>UCE = 6,000</w:t>
            </w:r>
          </w:p>
        </w:tc>
      </w:tr>
      <w:tr w:rsidR="002E3AFA" w:rsidRPr="00C20365" w:rsidTr="002E3AFA">
        <w:tc>
          <w:tcPr>
            <w:tcW w:w="1140" w:type="pct"/>
            <w:tcMar>
              <w:left w:w="115" w:type="dxa"/>
              <w:right w:w="115" w:type="dxa"/>
            </w:tcMar>
            <w:vAlign w:val="center"/>
          </w:tcPr>
          <w:p w:rsidR="002E3AFA" w:rsidRPr="003364B2" w:rsidDel="00871B23" w:rsidRDefault="002E3AFA" w:rsidP="00AF4910">
            <w:pPr>
              <w:rPr>
                <w:b/>
                <w:sz w:val="17"/>
                <w:szCs w:val="14"/>
                <w:lang w:val="en-US"/>
              </w:rPr>
            </w:pPr>
            <w:r w:rsidRPr="00871B23">
              <w:rPr>
                <w:sz w:val="18"/>
                <w:szCs w:val="18"/>
                <w:lang w:eastAsia="ar-SA"/>
              </w:rPr>
              <w:t xml:space="preserve">Data </w:t>
            </w:r>
            <w:proofErr w:type="spellStart"/>
            <w:r w:rsidRPr="00871B23">
              <w:rPr>
                <w:sz w:val="18"/>
                <w:szCs w:val="18"/>
                <w:lang w:eastAsia="ar-SA"/>
              </w:rPr>
              <w:t>Collection</w:t>
            </w:r>
            <w:proofErr w:type="spellEnd"/>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5"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r>
              <w:rPr>
                <w:sz w:val="17"/>
                <w:szCs w:val="14"/>
                <w:lang w:val="en-US"/>
              </w:rPr>
              <w:t>x</w:t>
            </w: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112" w:type="pct"/>
            <w:vMerge/>
            <w:tcBorders>
              <w:right w:val="single" w:sz="4" w:space="0" w:color="auto"/>
            </w:tcBorders>
          </w:tcPr>
          <w:p w:rsidR="002E3AFA" w:rsidRPr="003364B2" w:rsidRDefault="002E3AFA" w:rsidP="003364B2">
            <w:pPr>
              <w:rPr>
                <w:sz w:val="16"/>
                <w:szCs w:val="16"/>
                <w:lang w:val="en-US"/>
              </w:rPr>
            </w:pPr>
          </w:p>
        </w:tc>
        <w:tc>
          <w:tcPr>
            <w:tcW w:w="743" w:type="pct"/>
            <w:tcBorders>
              <w:top w:val="nil"/>
              <w:left w:val="single" w:sz="4" w:space="0" w:color="auto"/>
              <w:bottom w:val="nil"/>
              <w:right w:val="single" w:sz="4" w:space="0" w:color="auto"/>
            </w:tcBorders>
          </w:tcPr>
          <w:p w:rsidR="002E3AFA" w:rsidRPr="00871B23" w:rsidRDefault="002E3AFA" w:rsidP="003364B2">
            <w:pPr>
              <w:rPr>
                <w:sz w:val="17"/>
                <w:szCs w:val="14"/>
                <w:lang w:val="en-US"/>
              </w:rPr>
            </w:pPr>
            <w:r>
              <w:rPr>
                <w:sz w:val="17"/>
                <w:szCs w:val="14"/>
                <w:lang w:val="en-US"/>
              </w:rPr>
              <w:t>Consultant = 10,000</w:t>
            </w:r>
          </w:p>
        </w:tc>
      </w:tr>
      <w:tr w:rsidR="002E3AFA" w:rsidRPr="00C20365" w:rsidTr="002E3AFA">
        <w:tc>
          <w:tcPr>
            <w:tcW w:w="1140" w:type="pct"/>
            <w:tcMar>
              <w:left w:w="115" w:type="dxa"/>
              <w:right w:w="115" w:type="dxa"/>
            </w:tcMar>
            <w:vAlign w:val="center"/>
          </w:tcPr>
          <w:p w:rsidR="002E3AFA" w:rsidRPr="003364B2" w:rsidDel="00871B23" w:rsidRDefault="002E3AFA" w:rsidP="00AF4910">
            <w:pPr>
              <w:rPr>
                <w:b/>
                <w:sz w:val="17"/>
                <w:szCs w:val="14"/>
                <w:lang w:val="en-US"/>
              </w:rPr>
            </w:pPr>
            <w:r w:rsidRPr="00871B23">
              <w:rPr>
                <w:sz w:val="18"/>
                <w:szCs w:val="18"/>
                <w:lang w:eastAsia="ar-SA"/>
              </w:rPr>
              <w:t xml:space="preserve">Data </w:t>
            </w:r>
            <w:proofErr w:type="spellStart"/>
            <w:r w:rsidRPr="00871B23">
              <w:rPr>
                <w:sz w:val="18"/>
                <w:szCs w:val="18"/>
                <w:lang w:eastAsia="ar-SA"/>
              </w:rPr>
              <w:t>Analysis</w:t>
            </w:r>
            <w:proofErr w:type="spellEnd"/>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5"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r>
              <w:rPr>
                <w:sz w:val="17"/>
                <w:szCs w:val="14"/>
                <w:lang w:val="en-US"/>
              </w:rPr>
              <w:t>x</w:t>
            </w: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112" w:type="pct"/>
            <w:vMerge/>
            <w:tcBorders>
              <w:right w:val="single" w:sz="4" w:space="0" w:color="auto"/>
            </w:tcBorders>
          </w:tcPr>
          <w:p w:rsidR="002E3AFA" w:rsidRPr="003364B2" w:rsidRDefault="002E3AFA" w:rsidP="003364B2">
            <w:pPr>
              <w:rPr>
                <w:sz w:val="16"/>
                <w:szCs w:val="16"/>
                <w:lang w:val="en-US"/>
              </w:rPr>
            </w:pPr>
          </w:p>
        </w:tc>
        <w:tc>
          <w:tcPr>
            <w:tcW w:w="743" w:type="pct"/>
            <w:tcBorders>
              <w:top w:val="nil"/>
              <w:left w:val="single" w:sz="4" w:space="0" w:color="auto"/>
              <w:bottom w:val="nil"/>
              <w:right w:val="single" w:sz="4" w:space="0" w:color="auto"/>
            </w:tcBorders>
          </w:tcPr>
          <w:p w:rsidR="002E3AFA" w:rsidRPr="00871B23" w:rsidRDefault="002E3AFA" w:rsidP="003364B2">
            <w:pPr>
              <w:rPr>
                <w:sz w:val="17"/>
                <w:szCs w:val="14"/>
                <w:lang w:val="en-US"/>
              </w:rPr>
            </w:pPr>
            <w:r>
              <w:rPr>
                <w:sz w:val="17"/>
                <w:szCs w:val="14"/>
                <w:lang w:val="en-US"/>
              </w:rPr>
              <w:t>IDB = 4,000</w:t>
            </w:r>
          </w:p>
        </w:tc>
      </w:tr>
      <w:tr w:rsidR="002E3AFA" w:rsidRPr="00C20365" w:rsidTr="002E3AFA">
        <w:tc>
          <w:tcPr>
            <w:tcW w:w="1140" w:type="pct"/>
            <w:tcMar>
              <w:left w:w="115" w:type="dxa"/>
              <w:right w:w="115" w:type="dxa"/>
            </w:tcMar>
            <w:vAlign w:val="center"/>
          </w:tcPr>
          <w:p w:rsidR="002E3AFA" w:rsidRPr="003364B2" w:rsidDel="00871B23" w:rsidRDefault="002E3AFA" w:rsidP="00AF4910">
            <w:pPr>
              <w:rPr>
                <w:b/>
                <w:sz w:val="17"/>
                <w:szCs w:val="14"/>
                <w:lang w:val="en-US"/>
              </w:rPr>
            </w:pPr>
            <w:r w:rsidRPr="00871B23">
              <w:rPr>
                <w:sz w:val="18"/>
                <w:szCs w:val="18"/>
                <w:lang w:eastAsia="ar-SA"/>
              </w:rPr>
              <w:t xml:space="preserve">Final </w:t>
            </w:r>
            <w:proofErr w:type="spellStart"/>
            <w:r w:rsidRPr="00871B23">
              <w:rPr>
                <w:sz w:val="18"/>
                <w:szCs w:val="18"/>
                <w:lang w:eastAsia="ar-SA"/>
              </w:rPr>
              <w:t>report</w:t>
            </w:r>
            <w:proofErr w:type="spellEnd"/>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5"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r>
              <w:rPr>
                <w:sz w:val="17"/>
                <w:szCs w:val="14"/>
                <w:lang w:val="en-US"/>
              </w:rPr>
              <w:t>x</w:t>
            </w: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112" w:type="pct"/>
            <w:vMerge/>
            <w:tcBorders>
              <w:right w:val="single" w:sz="4" w:space="0" w:color="auto"/>
            </w:tcBorders>
          </w:tcPr>
          <w:p w:rsidR="002E3AFA" w:rsidRPr="003364B2" w:rsidRDefault="002E3AFA" w:rsidP="003364B2">
            <w:pPr>
              <w:rPr>
                <w:sz w:val="16"/>
                <w:szCs w:val="16"/>
                <w:lang w:val="en-US"/>
              </w:rPr>
            </w:pPr>
          </w:p>
        </w:tc>
        <w:tc>
          <w:tcPr>
            <w:tcW w:w="743" w:type="pct"/>
            <w:tcBorders>
              <w:top w:val="nil"/>
              <w:left w:val="single" w:sz="4" w:space="0" w:color="auto"/>
              <w:bottom w:val="single" w:sz="4" w:space="0" w:color="auto"/>
              <w:right w:val="single" w:sz="4" w:space="0" w:color="auto"/>
            </w:tcBorders>
          </w:tcPr>
          <w:p w:rsidR="002E3AFA" w:rsidRPr="00871B23" w:rsidRDefault="002E3AFA" w:rsidP="00456226">
            <w:pPr>
              <w:jc w:val="center"/>
              <w:rPr>
                <w:sz w:val="17"/>
                <w:szCs w:val="14"/>
                <w:lang w:val="en-US"/>
              </w:rPr>
            </w:pPr>
          </w:p>
        </w:tc>
      </w:tr>
      <w:tr w:rsidR="002E3AFA" w:rsidRPr="007B2566" w:rsidTr="002E3AFA">
        <w:tc>
          <w:tcPr>
            <w:tcW w:w="1140" w:type="pct"/>
            <w:shd w:val="clear" w:color="auto" w:fill="D9D9D9" w:themeFill="background1" w:themeFillShade="D9"/>
            <w:tcMar>
              <w:left w:w="115" w:type="dxa"/>
              <w:right w:w="115" w:type="dxa"/>
            </w:tcMar>
          </w:tcPr>
          <w:p w:rsidR="002E3AFA" w:rsidRPr="003364B2" w:rsidRDefault="002E3AFA" w:rsidP="00AE3323">
            <w:pPr>
              <w:rPr>
                <w:b/>
                <w:sz w:val="17"/>
                <w:szCs w:val="14"/>
                <w:lang w:val="en-US"/>
              </w:rPr>
            </w:pPr>
            <w:r w:rsidRPr="003364B2">
              <w:rPr>
                <w:b/>
                <w:sz w:val="17"/>
                <w:szCs w:val="14"/>
                <w:lang w:val="en-US"/>
              </w:rPr>
              <w:t>Final evaluation</w:t>
            </w:r>
          </w:p>
        </w:tc>
        <w:tc>
          <w:tcPr>
            <w:tcW w:w="100" w:type="pct"/>
            <w:shd w:val="clear" w:color="auto" w:fill="D9D9D9" w:themeFill="background1" w:themeFillShade="D9"/>
            <w:vAlign w:val="center"/>
          </w:tcPr>
          <w:p w:rsidR="002E3AFA" w:rsidRPr="003364B2" w:rsidRDefault="002E3AFA" w:rsidP="00AE3323">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E3323">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E3323">
            <w:pPr>
              <w:jc w:val="center"/>
              <w:rPr>
                <w:sz w:val="17"/>
                <w:szCs w:val="14"/>
                <w:lang w:val="en-US"/>
              </w:rPr>
            </w:pPr>
          </w:p>
        </w:tc>
        <w:tc>
          <w:tcPr>
            <w:tcW w:w="105" w:type="pct"/>
            <w:shd w:val="clear" w:color="auto" w:fill="D9D9D9" w:themeFill="background1" w:themeFillShade="D9"/>
            <w:vAlign w:val="center"/>
          </w:tcPr>
          <w:p w:rsidR="002E3AFA" w:rsidRPr="003364B2" w:rsidRDefault="002E3AFA" w:rsidP="00AE3323">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E3323">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E3323">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E3323">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E3323">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E3323">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E3323">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E3323">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E3323">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E3323">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E3323">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E3323">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E3323">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E3323">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E3323">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E3323">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E3323">
            <w:pPr>
              <w:jc w:val="center"/>
              <w:rPr>
                <w:sz w:val="17"/>
                <w:szCs w:val="14"/>
                <w:lang w:val="en-US"/>
              </w:rPr>
            </w:pPr>
          </w:p>
        </w:tc>
        <w:tc>
          <w:tcPr>
            <w:tcW w:w="1112" w:type="pct"/>
            <w:shd w:val="clear" w:color="auto" w:fill="D9D9D9" w:themeFill="background1" w:themeFillShade="D9"/>
          </w:tcPr>
          <w:p w:rsidR="002E3AFA" w:rsidRPr="003364B2" w:rsidRDefault="002E3AFA" w:rsidP="003364B2">
            <w:pPr>
              <w:rPr>
                <w:sz w:val="16"/>
                <w:szCs w:val="16"/>
                <w:lang w:val="en-US"/>
              </w:rPr>
            </w:pPr>
          </w:p>
        </w:tc>
        <w:tc>
          <w:tcPr>
            <w:tcW w:w="743" w:type="pct"/>
            <w:tcBorders>
              <w:top w:val="single" w:sz="4" w:space="0" w:color="auto"/>
              <w:bottom w:val="single" w:sz="4" w:space="0" w:color="auto"/>
            </w:tcBorders>
            <w:shd w:val="clear" w:color="auto" w:fill="D9D9D9" w:themeFill="background1" w:themeFillShade="D9"/>
          </w:tcPr>
          <w:p w:rsidR="002E3AFA" w:rsidRPr="00871B23" w:rsidRDefault="002E3AFA" w:rsidP="00456226">
            <w:pPr>
              <w:jc w:val="center"/>
              <w:rPr>
                <w:sz w:val="17"/>
                <w:szCs w:val="14"/>
                <w:lang w:val="en-US"/>
              </w:rPr>
            </w:pPr>
          </w:p>
        </w:tc>
      </w:tr>
      <w:tr w:rsidR="002E3AFA" w:rsidRPr="00C30729" w:rsidTr="002E3AFA">
        <w:tc>
          <w:tcPr>
            <w:tcW w:w="1140" w:type="pct"/>
            <w:tcMar>
              <w:left w:w="115" w:type="dxa"/>
              <w:right w:w="115" w:type="dxa"/>
            </w:tcMar>
            <w:vAlign w:val="center"/>
          </w:tcPr>
          <w:p w:rsidR="002E3AFA" w:rsidRPr="003364B2" w:rsidDel="00871B23" w:rsidRDefault="002E3AFA">
            <w:pPr>
              <w:rPr>
                <w:sz w:val="18"/>
                <w:szCs w:val="18"/>
                <w:lang w:eastAsia="ar-SA"/>
              </w:rPr>
            </w:pPr>
            <w:proofErr w:type="spellStart"/>
            <w:r w:rsidRPr="003364B2">
              <w:rPr>
                <w:sz w:val="18"/>
                <w:szCs w:val="18"/>
                <w:lang w:eastAsia="ar-SA"/>
              </w:rPr>
              <w:t>Hiring</w:t>
            </w:r>
            <w:proofErr w:type="spellEnd"/>
            <w:r w:rsidRPr="003364B2">
              <w:rPr>
                <w:sz w:val="18"/>
                <w:szCs w:val="18"/>
                <w:lang w:eastAsia="ar-SA"/>
              </w:rPr>
              <w:t xml:space="preserve"> </w:t>
            </w:r>
            <w:proofErr w:type="spellStart"/>
            <w:r w:rsidRPr="003364B2">
              <w:rPr>
                <w:sz w:val="18"/>
                <w:szCs w:val="18"/>
                <w:lang w:eastAsia="ar-SA"/>
              </w:rPr>
              <w:t>evaluation</w:t>
            </w:r>
            <w:proofErr w:type="spellEnd"/>
            <w:r w:rsidRPr="003364B2">
              <w:rPr>
                <w:sz w:val="18"/>
                <w:szCs w:val="18"/>
                <w:lang w:eastAsia="ar-SA"/>
              </w:rPr>
              <w:t xml:space="preserve"> </w:t>
            </w:r>
            <w:proofErr w:type="spellStart"/>
            <w:r w:rsidRPr="003364B2">
              <w:rPr>
                <w:sz w:val="18"/>
                <w:szCs w:val="18"/>
                <w:lang w:eastAsia="ar-SA"/>
              </w:rPr>
              <w:t>team</w:t>
            </w:r>
            <w:proofErr w:type="spellEnd"/>
          </w:p>
        </w:tc>
        <w:tc>
          <w:tcPr>
            <w:tcW w:w="100" w:type="pct"/>
            <w:vAlign w:val="center"/>
          </w:tcPr>
          <w:p w:rsidR="002E3AFA" w:rsidRPr="003364B2" w:rsidRDefault="002E3AFA" w:rsidP="003364B2">
            <w:pPr>
              <w:rPr>
                <w:sz w:val="18"/>
                <w:szCs w:val="18"/>
                <w:lang w:eastAsia="ar-SA"/>
              </w:rPr>
            </w:pPr>
          </w:p>
        </w:tc>
        <w:tc>
          <w:tcPr>
            <w:tcW w:w="100" w:type="pct"/>
            <w:vAlign w:val="center"/>
          </w:tcPr>
          <w:p w:rsidR="002E3AFA" w:rsidRPr="003364B2" w:rsidRDefault="002E3AFA" w:rsidP="003364B2">
            <w:pPr>
              <w:rPr>
                <w:sz w:val="18"/>
                <w:szCs w:val="18"/>
                <w:lang w:eastAsia="ar-SA"/>
              </w:rPr>
            </w:pPr>
          </w:p>
        </w:tc>
        <w:tc>
          <w:tcPr>
            <w:tcW w:w="100" w:type="pct"/>
            <w:vAlign w:val="center"/>
          </w:tcPr>
          <w:p w:rsidR="002E3AFA" w:rsidRPr="003364B2" w:rsidRDefault="002E3AFA" w:rsidP="003364B2">
            <w:pPr>
              <w:rPr>
                <w:sz w:val="18"/>
                <w:szCs w:val="18"/>
                <w:lang w:eastAsia="ar-SA"/>
              </w:rPr>
            </w:pPr>
          </w:p>
        </w:tc>
        <w:tc>
          <w:tcPr>
            <w:tcW w:w="105" w:type="pct"/>
            <w:vAlign w:val="center"/>
          </w:tcPr>
          <w:p w:rsidR="002E3AFA" w:rsidRPr="003364B2" w:rsidRDefault="002E3AFA" w:rsidP="003364B2">
            <w:pPr>
              <w:rPr>
                <w:sz w:val="18"/>
                <w:szCs w:val="18"/>
                <w:lang w:eastAsia="ar-SA"/>
              </w:rPr>
            </w:pPr>
          </w:p>
        </w:tc>
        <w:tc>
          <w:tcPr>
            <w:tcW w:w="100" w:type="pct"/>
            <w:vAlign w:val="center"/>
          </w:tcPr>
          <w:p w:rsidR="002E3AFA" w:rsidRPr="003364B2" w:rsidRDefault="002E3AFA" w:rsidP="003364B2">
            <w:pPr>
              <w:rPr>
                <w:sz w:val="18"/>
                <w:szCs w:val="18"/>
                <w:lang w:eastAsia="ar-SA"/>
              </w:rPr>
            </w:pPr>
          </w:p>
        </w:tc>
        <w:tc>
          <w:tcPr>
            <w:tcW w:w="100" w:type="pct"/>
            <w:vAlign w:val="center"/>
          </w:tcPr>
          <w:p w:rsidR="002E3AFA" w:rsidRPr="003364B2" w:rsidRDefault="002E3AFA" w:rsidP="003364B2">
            <w:pPr>
              <w:rPr>
                <w:sz w:val="18"/>
                <w:szCs w:val="18"/>
                <w:lang w:eastAsia="ar-SA"/>
              </w:rPr>
            </w:pPr>
          </w:p>
        </w:tc>
        <w:tc>
          <w:tcPr>
            <w:tcW w:w="100" w:type="pct"/>
            <w:vAlign w:val="center"/>
          </w:tcPr>
          <w:p w:rsidR="002E3AFA" w:rsidRPr="003364B2" w:rsidRDefault="002E3AFA" w:rsidP="003364B2">
            <w:pPr>
              <w:rPr>
                <w:sz w:val="18"/>
                <w:szCs w:val="18"/>
                <w:lang w:eastAsia="ar-SA"/>
              </w:rPr>
            </w:pPr>
          </w:p>
        </w:tc>
        <w:tc>
          <w:tcPr>
            <w:tcW w:w="100" w:type="pct"/>
            <w:vAlign w:val="center"/>
          </w:tcPr>
          <w:p w:rsidR="002E3AFA" w:rsidRPr="003364B2" w:rsidRDefault="002E3AFA" w:rsidP="003364B2">
            <w:pPr>
              <w:rPr>
                <w:sz w:val="18"/>
                <w:szCs w:val="18"/>
                <w:lang w:eastAsia="ar-SA"/>
              </w:rPr>
            </w:pPr>
          </w:p>
        </w:tc>
        <w:tc>
          <w:tcPr>
            <w:tcW w:w="100" w:type="pct"/>
            <w:vAlign w:val="center"/>
          </w:tcPr>
          <w:p w:rsidR="002E3AFA" w:rsidRPr="003364B2" w:rsidRDefault="002E3AFA" w:rsidP="003364B2">
            <w:pPr>
              <w:rPr>
                <w:sz w:val="18"/>
                <w:szCs w:val="18"/>
                <w:lang w:eastAsia="ar-SA"/>
              </w:rPr>
            </w:pPr>
          </w:p>
        </w:tc>
        <w:tc>
          <w:tcPr>
            <w:tcW w:w="100" w:type="pct"/>
            <w:vAlign w:val="center"/>
          </w:tcPr>
          <w:p w:rsidR="002E3AFA" w:rsidRPr="003364B2" w:rsidRDefault="002E3AFA" w:rsidP="003364B2">
            <w:pPr>
              <w:rPr>
                <w:sz w:val="18"/>
                <w:szCs w:val="18"/>
                <w:lang w:eastAsia="ar-SA"/>
              </w:rPr>
            </w:pPr>
          </w:p>
        </w:tc>
        <w:tc>
          <w:tcPr>
            <w:tcW w:w="100" w:type="pct"/>
            <w:vAlign w:val="center"/>
          </w:tcPr>
          <w:p w:rsidR="002E3AFA" w:rsidRPr="003364B2" w:rsidRDefault="002E3AFA" w:rsidP="003364B2">
            <w:pPr>
              <w:rPr>
                <w:sz w:val="18"/>
                <w:szCs w:val="18"/>
                <w:lang w:eastAsia="ar-SA"/>
              </w:rPr>
            </w:pPr>
          </w:p>
        </w:tc>
        <w:tc>
          <w:tcPr>
            <w:tcW w:w="100" w:type="pct"/>
            <w:vAlign w:val="center"/>
          </w:tcPr>
          <w:p w:rsidR="002E3AFA" w:rsidRPr="003364B2" w:rsidRDefault="002E3AFA" w:rsidP="003364B2">
            <w:pPr>
              <w:rPr>
                <w:sz w:val="18"/>
                <w:szCs w:val="18"/>
                <w:lang w:eastAsia="ar-SA"/>
              </w:rPr>
            </w:pPr>
          </w:p>
        </w:tc>
        <w:tc>
          <w:tcPr>
            <w:tcW w:w="100" w:type="pct"/>
            <w:vAlign w:val="center"/>
          </w:tcPr>
          <w:p w:rsidR="002E3AFA" w:rsidRPr="003364B2" w:rsidRDefault="002E3AFA" w:rsidP="003364B2">
            <w:pPr>
              <w:rPr>
                <w:sz w:val="18"/>
                <w:szCs w:val="18"/>
                <w:lang w:eastAsia="ar-SA"/>
              </w:rPr>
            </w:pPr>
          </w:p>
        </w:tc>
        <w:tc>
          <w:tcPr>
            <w:tcW w:w="100" w:type="pct"/>
            <w:vAlign w:val="center"/>
          </w:tcPr>
          <w:p w:rsidR="002E3AFA" w:rsidRPr="003364B2" w:rsidRDefault="002E3AFA" w:rsidP="003364B2">
            <w:pPr>
              <w:rPr>
                <w:sz w:val="18"/>
                <w:szCs w:val="18"/>
                <w:lang w:eastAsia="ar-SA"/>
              </w:rPr>
            </w:pPr>
          </w:p>
        </w:tc>
        <w:tc>
          <w:tcPr>
            <w:tcW w:w="100" w:type="pct"/>
            <w:vAlign w:val="center"/>
          </w:tcPr>
          <w:p w:rsidR="002E3AFA" w:rsidRPr="003364B2" w:rsidRDefault="002E3AFA" w:rsidP="003364B2">
            <w:pPr>
              <w:rPr>
                <w:sz w:val="18"/>
                <w:szCs w:val="18"/>
                <w:lang w:eastAsia="ar-SA"/>
              </w:rPr>
            </w:pPr>
            <w:r>
              <w:rPr>
                <w:sz w:val="17"/>
                <w:szCs w:val="14"/>
                <w:lang w:val="en-US"/>
              </w:rPr>
              <w:t>x</w:t>
            </w:r>
          </w:p>
        </w:tc>
        <w:tc>
          <w:tcPr>
            <w:tcW w:w="100" w:type="pct"/>
            <w:vAlign w:val="center"/>
          </w:tcPr>
          <w:p w:rsidR="002E3AFA" w:rsidRPr="003364B2" w:rsidRDefault="002E3AFA" w:rsidP="003364B2">
            <w:pPr>
              <w:rPr>
                <w:sz w:val="18"/>
                <w:szCs w:val="18"/>
                <w:lang w:eastAsia="ar-SA"/>
              </w:rPr>
            </w:pPr>
          </w:p>
        </w:tc>
        <w:tc>
          <w:tcPr>
            <w:tcW w:w="100" w:type="pct"/>
            <w:vAlign w:val="center"/>
          </w:tcPr>
          <w:p w:rsidR="002E3AFA" w:rsidRPr="003364B2" w:rsidRDefault="002E3AFA" w:rsidP="003364B2">
            <w:pPr>
              <w:rPr>
                <w:sz w:val="18"/>
                <w:szCs w:val="18"/>
                <w:lang w:eastAsia="ar-SA"/>
              </w:rPr>
            </w:pPr>
          </w:p>
        </w:tc>
        <w:tc>
          <w:tcPr>
            <w:tcW w:w="100" w:type="pct"/>
            <w:vAlign w:val="center"/>
          </w:tcPr>
          <w:p w:rsidR="002E3AFA" w:rsidRPr="003364B2" w:rsidRDefault="002E3AFA" w:rsidP="003364B2">
            <w:pPr>
              <w:rPr>
                <w:sz w:val="18"/>
                <w:szCs w:val="18"/>
                <w:lang w:eastAsia="ar-SA"/>
              </w:rPr>
            </w:pPr>
          </w:p>
        </w:tc>
        <w:tc>
          <w:tcPr>
            <w:tcW w:w="100" w:type="pct"/>
            <w:vAlign w:val="center"/>
          </w:tcPr>
          <w:p w:rsidR="002E3AFA" w:rsidRPr="003364B2" w:rsidRDefault="002E3AFA" w:rsidP="003364B2">
            <w:pPr>
              <w:rPr>
                <w:sz w:val="18"/>
                <w:szCs w:val="18"/>
                <w:lang w:eastAsia="ar-SA"/>
              </w:rPr>
            </w:pPr>
          </w:p>
        </w:tc>
        <w:tc>
          <w:tcPr>
            <w:tcW w:w="100" w:type="pct"/>
            <w:vAlign w:val="center"/>
          </w:tcPr>
          <w:p w:rsidR="002E3AFA" w:rsidRPr="003364B2" w:rsidRDefault="002E3AFA" w:rsidP="003364B2">
            <w:pPr>
              <w:rPr>
                <w:sz w:val="18"/>
                <w:szCs w:val="18"/>
                <w:lang w:eastAsia="ar-SA"/>
              </w:rPr>
            </w:pPr>
          </w:p>
        </w:tc>
        <w:tc>
          <w:tcPr>
            <w:tcW w:w="1112" w:type="pct"/>
            <w:vMerge w:val="restart"/>
            <w:tcBorders>
              <w:right w:val="single" w:sz="4" w:space="0" w:color="auto"/>
            </w:tcBorders>
          </w:tcPr>
          <w:p w:rsidR="002E3AFA" w:rsidRPr="003364B2" w:rsidRDefault="002E3AFA" w:rsidP="003364B2">
            <w:pPr>
              <w:rPr>
                <w:sz w:val="16"/>
                <w:szCs w:val="16"/>
                <w:lang w:val="en-US"/>
              </w:rPr>
            </w:pPr>
            <w:r w:rsidRPr="003364B2">
              <w:rPr>
                <w:sz w:val="16"/>
                <w:szCs w:val="16"/>
                <w:lang w:val="en-US"/>
              </w:rPr>
              <w:t>UCE: Hiring consultant</w:t>
            </w:r>
            <w:r>
              <w:rPr>
                <w:sz w:val="16"/>
                <w:szCs w:val="16"/>
                <w:lang w:val="en-US"/>
              </w:rPr>
              <w:t xml:space="preserve"> and supervise consultancy</w:t>
            </w:r>
          </w:p>
          <w:p w:rsidR="002E3AFA" w:rsidRPr="003364B2" w:rsidRDefault="002E3AFA" w:rsidP="003364B2">
            <w:pPr>
              <w:rPr>
                <w:sz w:val="16"/>
                <w:szCs w:val="16"/>
                <w:lang w:val="en-US"/>
              </w:rPr>
            </w:pPr>
            <w:r w:rsidRPr="003364B2">
              <w:rPr>
                <w:sz w:val="16"/>
                <w:szCs w:val="16"/>
                <w:lang w:val="en-US"/>
              </w:rPr>
              <w:t>Consultant: Collect and analyze data, prepare report</w:t>
            </w:r>
          </w:p>
          <w:p w:rsidR="002E3AFA" w:rsidRPr="003364B2" w:rsidRDefault="002E3AFA" w:rsidP="003364B2">
            <w:pPr>
              <w:rPr>
                <w:sz w:val="16"/>
                <w:szCs w:val="16"/>
                <w:lang w:val="en-US" w:eastAsia="ar-SA"/>
              </w:rPr>
            </w:pPr>
            <w:r w:rsidRPr="003364B2">
              <w:rPr>
                <w:sz w:val="16"/>
                <w:szCs w:val="16"/>
                <w:lang w:val="en-US"/>
              </w:rPr>
              <w:t>UCE and IDB: Review evaluation report</w:t>
            </w:r>
          </w:p>
        </w:tc>
        <w:tc>
          <w:tcPr>
            <w:tcW w:w="743" w:type="pct"/>
            <w:tcBorders>
              <w:top w:val="single" w:sz="4" w:space="0" w:color="auto"/>
              <w:left w:val="single" w:sz="4" w:space="0" w:color="auto"/>
              <w:bottom w:val="nil"/>
              <w:right w:val="single" w:sz="4" w:space="0" w:color="auto"/>
            </w:tcBorders>
          </w:tcPr>
          <w:p w:rsidR="002E3AFA" w:rsidRDefault="002E3AFA" w:rsidP="003364B2">
            <w:pPr>
              <w:rPr>
                <w:sz w:val="17"/>
                <w:szCs w:val="14"/>
                <w:lang w:val="en-US"/>
              </w:rPr>
            </w:pPr>
            <w:r>
              <w:rPr>
                <w:sz w:val="17"/>
                <w:szCs w:val="14"/>
                <w:lang w:val="en-US"/>
              </w:rPr>
              <w:t>UCE = 16,000</w:t>
            </w:r>
          </w:p>
        </w:tc>
      </w:tr>
      <w:tr w:rsidR="002E3AFA" w:rsidRPr="00C20365" w:rsidTr="002E3AFA">
        <w:tc>
          <w:tcPr>
            <w:tcW w:w="1140" w:type="pct"/>
            <w:tcMar>
              <w:left w:w="115" w:type="dxa"/>
              <w:right w:w="115" w:type="dxa"/>
            </w:tcMar>
            <w:vAlign w:val="center"/>
          </w:tcPr>
          <w:p w:rsidR="002E3AFA" w:rsidRPr="003364B2" w:rsidDel="00871B23" w:rsidRDefault="002E3AFA" w:rsidP="00AF4910">
            <w:pPr>
              <w:rPr>
                <w:b/>
                <w:sz w:val="17"/>
                <w:szCs w:val="14"/>
                <w:lang w:val="en-US"/>
              </w:rPr>
            </w:pPr>
            <w:r w:rsidRPr="00871B23">
              <w:rPr>
                <w:sz w:val="18"/>
                <w:szCs w:val="18"/>
                <w:lang w:eastAsia="ar-SA"/>
              </w:rPr>
              <w:t xml:space="preserve">Data </w:t>
            </w:r>
            <w:proofErr w:type="spellStart"/>
            <w:r w:rsidRPr="00871B23">
              <w:rPr>
                <w:sz w:val="18"/>
                <w:szCs w:val="18"/>
                <w:lang w:eastAsia="ar-SA"/>
              </w:rPr>
              <w:t>Collection</w:t>
            </w:r>
            <w:proofErr w:type="spellEnd"/>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5"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r>
              <w:rPr>
                <w:sz w:val="17"/>
                <w:szCs w:val="14"/>
                <w:lang w:val="en-US"/>
              </w:rPr>
              <w:t>x</w:t>
            </w: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112" w:type="pct"/>
            <w:vMerge/>
            <w:tcBorders>
              <w:right w:val="single" w:sz="4" w:space="0" w:color="auto"/>
            </w:tcBorders>
          </w:tcPr>
          <w:p w:rsidR="002E3AFA" w:rsidRPr="003364B2" w:rsidRDefault="002E3AFA" w:rsidP="003364B2">
            <w:pPr>
              <w:rPr>
                <w:sz w:val="16"/>
                <w:szCs w:val="16"/>
                <w:lang w:val="en-US"/>
              </w:rPr>
            </w:pPr>
          </w:p>
        </w:tc>
        <w:tc>
          <w:tcPr>
            <w:tcW w:w="743" w:type="pct"/>
            <w:tcBorders>
              <w:top w:val="nil"/>
              <w:left w:val="single" w:sz="4" w:space="0" w:color="auto"/>
              <w:bottom w:val="nil"/>
              <w:right w:val="single" w:sz="4" w:space="0" w:color="auto"/>
            </w:tcBorders>
          </w:tcPr>
          <w:p w:rsidR="002E3AFA" w:rsidRPr="00871B23" w:rsidRDefault="002E3AFA" w:rsidP="003364B2">
            <w:pPr>
              <w:rPr>
                <w:sz w:val="17"/>
                <w:szCs w:val="14"/>
                <w:lang w:val="en-US"/>
              </w:rPr>
            </w:pPr>
            <w:r>
              <w:rPr>
                <w:sz w:val="17"/>
                <w:szCs w:val="14"/>
                <w:lang w:val="en-US"/>
              </w:rPr>
              <w:t>Consultant = 30,000</w:t>
            </w:r>
          </w:p>
        </w:tc>
      </w:tr>
      <w:tr w:rsidR="002E3AFA" w:rsidRPr="00C20365" w:rsidTr="002E3AFA">
        <w:tc>
          <w:tcPr>
            <w:tcW w:w="1140" w:type="pct"/>
            <w:tcMar>
              <w:left w:w="115" w:type="dxa"/>
              <w:right w:w="115" w:type="dxa"/>
            </w:tcMar>
            <w:vAlign w:val="center"/>
          </w:tcPr>
          <w:p w:rsidR="002E3AFA" w:rsidRPr="003364B2" w:rsidDel="00871B23" w:rsidRDefault="002E3AFA" w:rsidP="00AF4910">
            <w:pPr>
              <w:rPr>
                <w:b/>
                <w:sz w:val="17"/>
                <w:szCs w:val="14"/>
                <w:lang w:val="en-US"/>
              </w:rPr>
            </w:pPr>
            <w:r w:rsidRPr="00871B23">
              <w:rPr>
                <w:sz w:val="18"/>
                <w:szCs w:val="18"/>
                <w:lang w:eastAsia="ar-SA"/>
              </w:rPr>
              <w:t xml:space="preserve">Data </w:t>
            </w:r>
            <w:proofErr w:type="spellStart"/>
            <w:r w:rsidRPr="00871B23">
              <w:rPr>
                <w:sz w:val="18"/>
                <w:szCs w:val="18"/>
                <w:lang w:eastAsia="ar-SA"/>
              </w:rPr>
              <w:t>Analysis</w:t>
            </w:r>
            <w:proofErr w:type="spellEnd"/>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5"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r>
              <w:rPr>
                <w:sz w:val="17"/>
                <w:szCs w:val="14"/>
                <w:lang w:val="en-US"/>
              </w:rPr>
              <w:t>x</w:t>
            </w: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112" w:type="pct"/>
            <w:vMerge/>
            <w:tcBorders>
              <w:right w:val="single" w:sz="4" w:space="0" w:color="auto"/>
            </w:tcBorders>
          </w:tcPr>
          <w:p w:rsidR="002E3AFA" w:rsidRPr="003364B2" w:rsidRDefault="002E3AFA" w:rsidP="003364B2">
            <w:pPr>
              <w:rPr>
                <w:sz w:val="16"/>
                <w:szCs w:val="16"/>
                <w:lang w:val="en-US"/>
              </w:rPr>
            </w:pPr>
          </w:p>
        </w:tc>
        <w:tc>
          <w:tcPr>
            <w:tcW w:w="743" w:type="pct"/>
            <w:tcBorders>
              <w:top w:val="nil"/>
              <w:left w:val="single" w:sz="4" w:space="0" w:color="auto"/>
              <w:bottom w:val="nil"/>
              <w:right w:val="single" w:sz="4" w:space="0" w:color="auto"/>
            </w:tcBorders>
          </w:tcPr>
          <w:p w:rsidR="002E3AFA" w:rsidRPr="00871B23" w:rsidRDefault="002E3AFA" w:rsidP="003364B2">
            <w:pPr>
              <w:rPr>
                <w:sz w:val="17"/>
                <w:szCs w:val="14"/>
                <w:lang w:val="en-US"/>
              </w:rPr>
            </w:pPr>
            <w:r>
              <w:rPr>
                <w:sz w:val="17"/>
                <w:szCs w:val="14"/>
                <w:lang w:val="en-US"/>
              </w:rPr>
              <w:t>IDB = 6,000</w:t>
            </w:r>
          </w:p>
        </w:tc>
      </w:tr>
      <w:tr w:rsidR="002E3AFA" w:rsidRPr="00C20365" w:rsidTr="002E3AFA">
        <w:tc>
          <w:tcPr>
            <w:tcW w:w="1140" w:type="pct"/>
            <w:tcMar>
              <w:left w:w="115" w:type="dxa"/>
              <w:right w:w="115" w:type="dxa"/>
            </w:tcMar>
            <w:vAlign w:val="center"/>
          </w:tcPr>
          <w:p w:rsidR="002E3AFA" w:rsidRPr="003364B2" w:rsidDel="00871B23" w:rsidRDefault="002E3AFA" w:rsidP="00AF4910">
            <w:pPr>
              <w:rPr>
                <w:sz w:val="17"/>
                <w:szCs w:val="14"/>
                <w:lang w:val="en-US"/>
              </w:rPr>
            </w:pPr>
            <w:r w:rsidRPr="003364B2">
              <w:rPr>
                <w:sz w:val="18"/>
                <w:szCs w:val="18"/>
                <w:lang w:eastAsia="ar-SA"/>
              </w:rPr>
              <w:t xml:space="preserve">Final </w:t>
            </w:r>
            <w:proofErr w:type="spellStart"/>
            <w:r w:rsidRPr="003364B2">
              <w:rPr>
                <w:sz w:val="18"/>
                <w:szCs w:val="18"/>
                <w:lang w:eastAsia="ar-SA"/>
              </w:rPr>
              <w:t>report</w:t>
            </w:r>
            <w:proofErr w:type="spellEnd"/>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5"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r>
              <w:rPr>
                <w:sz w:val="17"/>
                <w:szCs w:val="14"/>
                <w:lang w:val="en-US"/>
              </w:rPr>
              <w:t>x</w:t>
            </w:r>
          </w:p>
        </w:tc>
        <w:tc>
          <w:tcPr>
            <w:tcW w:w="100" w:type="pct"/>
            <w:vAlign w:val="center"/>
          </w:tcPr>
          <w:p w:rsidR="002E3AFA" w:rsidRPr="003364B2" w:rsidRDefault="002E3AFA" w:rsidP="00AF4910">
            <w:pPr>
              <w:jc w:val="center"/>
              <w:rPr>
                <w:sz w:val="17"/>
                <w:szCs w:val="14"/>
                <w:lang w:val="en-US"/>
              </w:rPr>
            </w:pPr>
          </w:p>
        </w:tc>
        <w:tc>
          <w:tcPr>
            <w:tcW w:w="100" w:type="pct"/>
            <w:vAlign w:val="center"/>
          </w:tcPr>
          <w:p w:rsidR="002E3AFA" w:rsidRPr="003364B2" w:rsidRDefault="002E3AFA" w:rsidP="00AF4910">
            <w:pPr>
              <w:jc w:val="center"/>
              <w:rPr>
                <w:sz w:val="17"/>
                <w:szCs w:val="14"/>
                <w:lang w:val="en-US"/>
              </w:rPr>
            </w:pPr>
          </w:p>
        </w:tc>
        <w:tc>
          <w:tcPr>
            <w:tcW w:w="1112" w:type="pct"/>
            <w:vMerge/>
            <w:tcBorders>
              <w:right w:val="single" w:sz="4" w:space="0" w:color="auto"/>
            </w:tcBorders>
          </w:tcPr>
          <w:p w:rsidR="002E3AFA" w:rsidRPr="003364B2" w:rsidRDefault="002E3AFA" w:rsidP="003364B2">
            <w:pPr>
              <w:rPr>
                <w:sz w:val="16"/>
                <w:szCs w:val="16"/>
                <w:lang w:val="en-US"/>
              </w:rPr>
            </w:pPr>
          </w:p>
        </w:tc>
        <w:tc>
          <w:tcPr>
            <w:tcW w:w="743" w:type="pct"/>
            <w:tcBorders>
              <w:top w:val="nil"/>
              <w:left w:val="single" w:sz="4" w:space="0" w:color="auto"/>
              <w:bottom w:val="single" w:sz="4" w:space="0" w:color="auto"/>
              <w:right w:val="single" w:sz="4" w:space="0" w:color="auto"/>
            </w:tcBorders>
          </w:tcPr>
          <w:p w:rsidR="002E3AFA" w:rsidRPr="00871B23" w:rsidRDefault="002E3AFA" w:rsidP="003364B2">
            <w:pPr>
              <w:rPr>
                <w:sz w:val="17"/>
                <w:szCs w:val="14"/>
                <w:lang w:val="en-US"/>
              </w:rPr>
            </w:pPr>
          </w:p>
        </w:tc>
      </w:tr>
      <w:tr w:rsidR="002E3AFA" w:rsidRPr="00477773" w:rsidTr="002E3AFA">
        <w:tc>
          <w:tcPr>
            <w:tcW w:w="1140" w:type="pct"/>
            <w:shd w:val="clear" w:color="auto" w:fill="D9D9D9" w:themeFill="background1" w:themeFillShade="D9"/>
            <w:tcMar>
              <w:left w:w="115" w:type="dxa"/>
              <w:right w:w="115" w:type="dxa"/>
            </w:tcMar>
          </w:tcPr>
          <w:p w:rsidR="002E3AFA" w:rsidRPr="003364B2" w:rsidRDefault="002E3AFA" w:rsidP="003364B2">
            <w:pPr>
              <w:jc w:val="center"/>
              <w:rPr>
                <w:b/>
                <w:sz w:val="17"/>
                <w:szCs w:val="14"/>
                <w:lang w:val="en-US"/>
              </w:rPr>
            </w:pPr>
            <w:r w:rsidRPr="003364B2">
              <w:rPr>
                <w:b/>
                <w:sz w:val="17"/>
                <w:szCs w:val="14"/>
                <w:lang w:val="en-US"/>
              </w:rPr>
              <w:t>Project Completion Report</w:t>
            </w:r>
          </w:p>
        </w:tc>
        <w:tc>
          <w:tcPr>
            <w:tcW w:w="100" w:type="pct"/>
            <w:shd w:val="clear" w:color="auto" w:fill="D9D9D9" w:themeFill="background1" w:themeFillShade="D9"/>
            <w:vAlign w:val="center"/>
          </w:tcPr>
          <w:p w:rsidR="002E3AFA" w:rsidRPr="003364B2" w:rsidRDefault="002E3AFA" w:rsidP="00AF4910">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F4910">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F4910">
            <w:pPr>
              <w:jc w:val="center"/>
              <w:rPr>
                <w:sz w:val="17"/>
                <w:szCs w:val="14"/>
                <w:lang w:val="en-US"/>
              </w:rPr>
            </w:pPr>
          </w:p>
        </w:tc>
        <w:tc>
          <w:tcPr>
            <w:tcW w:w="105" w:type="pct"/>
            <w:shd w:val="clear" w:color="auto" w:fill="D9D9D9" w:themeFill="background1" w:themeFillShade="D9"/>
            <w:vAlign w:val="center"/>
          </w:tcPr>
          <w:p w:rsidR="002E3AFA" w:rsidRPr="003364B2" w:rsidRDefault="002E3AFA" w:rsidP="00AF4910">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F4910">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F4910">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F4910">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F4910">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F4910">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F4910">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F4910">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F4910">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F4910">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F4910">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F4910">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F4910">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F4910">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F4910">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F4910">
            <w:pPr>
              <w:jc w:val="center"/>
              <w:rPr>
                <w:sz w:val="17"/>
                <w:szCs w:val="14"/>
                <w:lang w:val="en-US"/>
              </w:rPr>
            </w:pPr>
          </w:p>
        </w:tc>
        <w:tc>
          <w:tcPr>
            <w:tcW w:w="100" w:type="pct"/>
            <w:shd w:val="clear" w:color="auto" w:fill="D9D9D9" w:themeFill="background1" w:themeFillShade="D9"/>
            <w:vAlign w:val="center"/>
          </w:tcPr>
          <w:p w:rsidR="002E3AFA" w:rsidRPr="003364B2" w:rsidRDefault="002E3AFA" w:rsidP="00AF4910">
            <w:pPr>
              <w:jc w:val="center"/>
              <w:rPr>
                <w:sz w:val="17"/>
                <w:szCs w:val="14"/>
                <w:lang w:val="en-US"/>
              </w:rPr>
            </w:pPr>
          </w:p>
        </w:tc>
        <w:tc>
          <w:tcPr>
            <w:tcW w:w="1112" w:type="pct"/>
            <w:shd w:val="clear" w:color="auto" w:fill="D9D9D9" w:themeFill="background1" w:themeFillShade="D9"/>
          </w:tcPr>
          <w:p w:rsidR="002E3AFA" w:rsidRPr="003364B2" w:rsidRDefault="002E3AFA" w:rsidP="003364B2">
            <w:pPr>
              <w:rPr>
                <w:sz w:val="16"/>
                <w:szCs w:val="16"/>
                <w:lang w:val="en-US"/>
              </w:rPr>
            </w:pPr>
          </w:p>
        </w:tc>
        <w:tc>
          <w:tcPr>
            <w:tcW w:w="743" w:type="pct"/>
            <w:tcBorders>
              <w:bottom w:val="single" w:sz="4" w:space="0" w:color="auto"/>
            </w:tcBorders>
            <w:shd w:val="clear" w:color="auto" w:fill="D9D9D9" w:themeFill="background1" w:themeFillShade="D9"/>
          </w:tcPr>
          <w:p w:rsidR="002E3AFA" w:rsidRPr="00871B23" w:rsidRDefault="002E3AFA" w:rsidP="00456226">
            <w:pPr>
              <w:jc w:val="center"/>
              <w:rPr>
                <w:sz w:val="17"/>
                <w:szCs w:val="14"/>
                <w:lang w:val="en-US"/>
              </w:rPr>
            </w:pPr>
          </w:p>
        </w:tc>
      </w:tr>
      <w:tr w:rsidR="002E3AFA" w:rsidRPr="007B2566" w:rsidTr="002E3AFA">
        <w:tc>
          <w:tcPr>
            <w:tcW w:w="1140" w:type="pct"/>
            <w:tcMar>
              <w:left w:w="115" w:type="dxa"/>
              <w:right w:w="115" w:type="dxa"/>
            </w:tcMar>
            <w:vAlign w:val="center"/>
          </w:tcPr>
          <w:p w:rsidR="002E3AFA" w:rsidRPr="003364B2" w:rsidDel="00871B23" w:rsidRDefault="002E3AFA" w:rsidP="00AE3323">
            <w:pPr>
              <w:rPr>
                <w:b/>
                <w:sz w:val="17"/>
                <w:szCs w:val="14"/>
                <w:lang w:val="en-US"/>
              </w:rPr>
            </w:pPr>
            <w:r w:rsidRPr="00871B23">
              <w:rPr>
                <w:sz w:val="18"/>
                <w:szCs w:val="18"/>
                <w:lang w:eastAsia="ar-SA"/>
              </w:rPr>
              <w:t xml:space="preserve">Data </w:t>
            </w:r>
            <w:proofErr w:type="spellStart"/>
            <w:r w:rsidRPr="00871B23">
              <w:rPr>
                <w:sz w:val="18"/>
                <w:szCs w:val="18"/>
                <w:lang w:eastAsia="ar-SA"/>
              </w:rPr>
              <w:t>Collection</w:t>
            </w:r>
            <w:proofErr w:type="spellEnd"/>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05"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r>
              <w:rPr>
                <w:sz w:val="17"/>
                <w:szCs w:val="14"/>
                <w:lang w:val="en-US"/>
              </w:rPr>
              <w:t>x</w:t>
            </w:r>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112" w:type="pct"/>
            <w:vMerge w:val="restart"/>
            <w:tcBorders>
              <w:right w:val="single" w:sz="4" w:space="0" w:color="auto"/>
            </w:tcBorders>
          </w:tcPr>
          <w:p w:rsidR="002E3AFA" w:rsidRPr="003364B2" w:rsidRDefault="002E3AFA" w:rsidP="003364B2">
            <w:pPr>
              <w:rPr>
                <w:sz w:val="16"/>
                <w:szCs w:val="16"/>
                <w:lang w:val="en-US"/>
              </w:rPr>
            </w:pPr>
            <w:r w:rsidRPr="003364B2">
              <w:rPr>
                <w:sz w:val="16"/>
                <w:szCs w:val="16"/>
                <w:lang w:val="en-US"/>
              </w:rPr>
              <w:t>IDB and UCE: Prepare and review PCR</w:t>
            </w:r>
          </w:p>
        </w:tc>
        <w:tc>
          <w:tcPr>
            <w:tcW w:w="743" w:type="pct"/>
            <w:tcBorders>
              <w:top w:val="single" w:sz="4" w:space="0" w:color="auto"/>
              <w:left w:val="single" w:sz="4" w:space="0" w:color="auto"/>
              <w:bottom w:val="nil"/>
              <w:right w:val="single" w:sz="4" w:space="0" w:color="auto"/>
            </w:tcBorders>
          </w:tcPr>
          <w:p w:rsidR="002E3AFA" w:rsidRDefault="002E3AFA" w:rsidP="003364B2">
            <w:pPr>
              <w:rPr>
                <w:sz w:val="17"/>
                <w:szCs w:val="14"/>
                <w:lang w:val="en-US"/>
              </w:rPr>
            </w:pPr>
            <w:r>
              <w:rPr>
                <w:sz w:val="17"/>
                <w:szCs w:val="14"/>
                <w:lang w:val="en-US"/>
              </w:rPr>
              <w:t>UCE = 6,000</w:t>
            </w:r>
          </w:p>
        </w:tc>
      </w:tr>
      <w:tr w:rsidR="002E3AFA" w:rsidRPr="007B2566" w:rsidTr="002E3AFA">
        <w:tc>
          <w:tcPr>
            <w:tcW w:w="1140" w:type="pct"/>
            <w:tcMar>
              <w:left w:w="115" w:type="dxa"/>
              <w:right w:w="115" w:type="dxa"/>
            </w:tcMar>
            <w:vAlign w:val="center"/>
          </w:tcPr>
          <w:p w:rsidR="002E3AFA" w:rsidRPr="003364B2" w:rsidDel="00871B23" w:rsidRDefault="002E3AFA" w:rsidP="00AE3323">
            <w:pPr>
              <w:rPr>
                <w:b/>
                <w:sz w:val="17"/>
                <w:szCs w:val="14"/>
                <w:lang w:val="en-US"/>
              </w:rPr>
            </w:pPr>
            <w:r w:rsidRPr="00871B23">
              <w:rPr>
                <w:sz w:val="18"/>
                <w:szCs w:val="18"/>
                <w:lang w:eastAsia="ar-SA"/>
              </w:rPr>
              <w:t xml:space="preserve">Final </w:t>
            </w:r>
            <w:proofErr w:type="spellStart"/>
            <w:r w:rsidRPr="00871B23">
              <w:rPr>
                <w:sz w:val="18"/>
                <w:szCs w:val="18"/>
                <w:lang w:eastAsia="ar-SA"/>
              </w:rPr>
              <w:t>report</w:t>
            </w:r>
            <w:proofErr w:type="spellEnd"/>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05"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r>
              <w:rPr>
                <w:sz w:val="17"/>
                <w:szCs w:val="14"/>
                <w:lang w:val="en-US"/>
              </w:rPr>
              <w:t>x</w:t>
            </w:r>
          </w:p>
        </w:tc>
        <w:tc>
          <w:tcPr>
            <w:tcW w:w="100" w:type="pct"/>
            <w:vAlign w:val="center"/>
          </w:tcPr>
          <w:p w:rsidR="002E3AFA" w:rsidRPr="003364B2" w:rsidRDefault="002E3AFA" w:rsidP="00AE3323">
            <w:pPr>
              <w:jc w:val="center"/>
              <w:rPr>
                <w:sz w:val="17"/>
                <w:szCs w:val="14"/>
                <w:lang w:val="en-US"/>
              </w:rPr>
            </w:pPr>
          </w:p>
        </w:tc>
        <w:tc>
          <w:tcPr>
            <w:tcW w:w="100" w:type="pct"/>
            <w:vAlign w:val="center"/>
          </w:tcPr>
          <w:p w:rsidR="002E3AFA" w:rsidRPr="003364B2" w:rsidRDefault="002E3AFA" w:rsidP="00AE3323">
            <w:pPr>
              <w:jc w:val="center"/>
              <w:rPr>
                <w:sz w:val="17"/>
                <w:szCs w:val="14"/>
                <w:lang w:val="en-US"/>
              </w:rPr>
            </w:pPr>
          </w:p>
        </w:tc>
        <w:tc>
          <w:tcPr>
            <w:tcW w:w="1112" w:type="pct"/>
            <w:vMerge/>
            <w:tcBorders>
              <w:right w:val="single" w:sz="4" w:space="0" w:color="auto"/>
            </w:tcBorders>
          </w:tcPr>
          <w:p w:rsidR="002E3AFA" w:rsidRPr="003364B2" w:rsidRDefault="002E3AFA">
            <w:pPr>
              <w:jc w:val="center"/>
              <w:rPr>
                <w:sz w:val="17"/>
                <w:szCs w:val="14"/>
                <w:lang w:val="en-US"/>
              </w:rPr>
            </w:pPr>
          </w:p>
        </w:tc>
        <w:tc>
          <w:tcPr>
            <w:tcW w:w="743" w:type="pct"/>
            <w:tcBorders>
              <w:top w:val="nil"/>
              <w:left w:val="single" w:sz="4" w:space="0" w:color="auto"/>
              <w:bottom w:val="single" w:sz="4" w:space="0" w:color="auto"/>
              <w:right w:val="single" w:sz="4" w:space="0" w:color="auto"/>
            </w:tcBorders>
          </w:tcPr>
          <w:p w:rsidR="002E3AFA" w:rsidRPr="00871B23" w:rsidRDefault="002E3AFA" w:rsidP="003364B2">
            <w:pPr>
              <w:rPr>
                <w:sz w:val="17"/>
                <w:szCs w:val="14"/>
                <w:lang w:val="en-US"/>
              </w:rPr>
            </w:pPr>
            <w:r>
              <w:rPr>
                <w:sz w:val="17"/>
                <w:szCs w:val="14"/>
                <w:lang w:val="en-US"/>
              </w:rPr>
              <w:t>IDB = 12,000</w:t>
            </w:r>
          </w:p>
        </w:tc>
      </w:tr>
      <w:tr w:rsidR="002E3AFA" w:rsidRPr="00871B23" w:rsidTr="002E3AFA">
        <w:tc>
          <w:tcPr>
            <w:tcW w:w="4257" w:type="pct"/>
            <w:gridSpan w:val="22"/>
            <w:shd w:val="clear" w:color="auto" w:fill="D9D9D9" w:themeFill="background1" w:themeFillShade="D9"/>
            <w:tcMar>
              <w:left w:w="115" w:type="dxa"/>
              <w:right w:w="115" w:type="dxa"/>
            </w:tcMar>
            <w:vAlign w:val="center"/>
          </w:tcPr>
          <w:p w:rsidR="002E3AFA" w:rsidRPr="003364B2" w:rsidRDefault="002E3AFA" w:rsidP="003364B2">
            <w:pPr>
              <w:rPr>
                <w:b/>
                <w:sz w:val="17"/>
                <w:szCs w:val="14"/>
                <w:lang w:val="en-US"/>
              </w:rPr>
            </w:pPr>
            <w:r w:rsidRPr="003364B2">
              <w:rPr>
                <w:b/>
                <w:sz w:val="18"/>
                <w:szCs w:val="18"/>
                <w:lang w:eastAsia="ar-SA"/>
              </w:rPr>
              <w:t>Total</w:t>
            </w:r>
          </w:p>
        </w:tc>
        <w:tc>
          <w:tcPr>
            <w:tcW w:w="743" w:type="pct"/>
            <w:tcBorders>
              <w:top w:val="single" w:sz="4" w:space="0" w:color="auto"/>
              <w:bottom w:val="single" w:sz="4" w:space="0" w:color="auto"/>
            </w:tcBorders>
            <w:shd w:val="clear" w:color="auto" w:fill="D9D9D9" w:themeFill="background1" w:themeFillShade="D9"/>
          </w:tcPr>
          <w:p w:rsidR="002E3AFA" w:rsidRPr="00871B23" w:rsidRDefault="002E3AFA" w:rsidP="00456226">
            <w:pPr>
              <w:jc w:val="center"/>
              <w:rPr>
                <w:b/>
                <w:sz w:val="17"/>
                <w:szCs w:val="14"/>
                <w:lang w:val="en-US"/>
              </w:rPr>
            </w:pPr>
            <w:r>
              <w:rPr>
                <w:b/>
                <w:sz w:val="17"/>
                <w:szCs w:val="14"/>
                <w:lang w:val="en-US"/>
              </w:rPr>
              <w:t>US$ 90,000</w:t>
            </w:r>
          </w:p>
        </w:tc>
      </w:tr>
      <w:tr w:rsidR="002E3AFA" w:rsidRPr="00871B23" w:rsidTr="002E3AFA">
        <w:tc>
          <w:tcPr>
            <w:tcW w:w="4257" w:type="pct"/>
            <w:gridSpan w:val="22"/>
            <w:shd w:val="clear" w:color="auto" w:fill="auto"/>
            <w:tcMar>
              <w:left w:w="115" w:type="dxa"/>
              <w:right w:w="115" w:type="dxa"/>
            </w:tcMar>
            <w:vAlign w:val="center"/>
          </w:tcPr>
          <w:p w:rsidR="002E3AFA" w:rsidRPr="00871B23" w:rsidRDefault="002E3AFA" w:rsidP="003364B2">
            <w:pPr>
              <w:rPr>
                <w:b/>
                <w:sz w:val="17"/>
                <w:szCs w:val="14"/>
                <w:lang w:val="en-US"/>
              </w:rPr>
            </w:pPr>
            <w:r>
              <w:rPr>
                <w:b/>
                <w:sz w:val="18"/>
                <w:szCs w:val="18"/>
                <w:lang w:eastAsia="ar-SA"/>
              </w:rPr>
              <w:t xml:space="preserve">Total </w:t>
            </w:r>
            <w:proofErr w:type="spellStart"/>
            <w:r>
              <w:rPr>
                <w:b/>
                <w:sz w:val="18"/>
                <w:szCs w:val="18"/>
                <w:lang w:eastAsia="ar-SA"/>
              </w:rPr>
              <w:t>Execution</w:t>
            </w:r>
            <w:proofErr w:type="spellEnd"/>
            <w:r>
              <w:rPr>
                <w:b/>
                <w:sz w:val="18"/>
                <w:szCs w:val="18"/>
                <w:lang w:eastAsia="ar-SA"/>
              </w:rPr>
              <w:t xml:space="preserve"> </w:t>
            </w:r>
            <w:proofErr w:type="spellStart"/>
            <w:r>
              <w:rPr>
                <w:b/>
                <w:sz w:val="18"/>
                <w:szCs w:val="18"/>
                <w:lang w:eastAsia="ar-SA"/>
              </w:rPr>
              <w:t>Unit</w:t>
            </w:r>
            <w:proofErr w:type="spellEnd"/>
          </w:p>
        </w:tc>
        <w:tc>
          <w:tcPr>
            <w:tcW w:w="743" w:type="pct"/>
            <w:tcBorders>
              <w:top w:val="single" w:sz="4" w:space="0" w:color="auto"/>
              <w:bottom w:val="single" w:sz="4" w:space="0" w:color="auto"/>
            </w:tcBorders>
            <w:shd w:val="clear" w:color="auto" w:fill="auto"/>
          </w:tcPr>
          <w:p w:rsidR="002E3AFA" w:rsidRDefault="002E3AFA">
            <w:pPr>
              <w:jc w:val="center"/>
              <w:rPr>
                <w:b/>
                <w:sz w:val="17"/>
                <w:szCs w:val="14"/>
                <w:lang w:val="en-US"/>
              </w:rPr>
            </w:pPr>
            <w:r>
              <w:rPr>
                <w:b/>
                <w:sz w:val="17"/>
                <w:szCs w:val="14"/>
                <w:lang w:val="en-US"/>
              </w:rPr>
              <w:t>US$ 28,000</w:t>
            </w:r>
          </w:p>
        </w:tc>
      </w:tr>
      <w:tr w:rsidR="002E3AFA" w:rsidRPr="00871B23" w:rsidTr="002E3AFA">
        <w:tc>
          <w:tcPr>
            <w:tcW w:w="4257" w:type="pct"/>
            <w:gridSpan w:val="22"/>
            <w:shd w:val="clear" w:color="auto" w:fill="auto"/>
            <w:tcMar>
              <w:left w:w="115" w:type="dxa"/>
              <w:right w:w="115" w:type="dxa"/>
            </w:tcMar>
            <w:vAlign w:val="center"/>
          </w:tcPr>
          <w:p w:rsidR="002E3AFA" w:rsidRPr="00871B23" w:rsidRDefault="002E3AFA" w:rsidP="003364B2">
            <w:pPr>
              <w:rPr>
                <w:b/>
                <w:sz w:val="17"/>
                <w:szCs w:val="14"/>
                <w:lang w:val="en-US"/>
              </w:rPr>
            </w:pPr>
            <w:r>
              <w:rPr>
                <w:b/>
                <w:sz w:val="18"/>
                <w:szCs w:val="18"/>
                <w:lang w:eastAsia="ar-SA"/>
              </w:rPr>
              <w:t>Total Bank</w:t>
            </w:r>
          </w:p>
        </w:tc>
        <w:tc>
          <w:tcPr>
            <w:tcW w:w="743" w:type="pct"/>
            <w:tcBorders>
              <w:top w:val="single" w:sz="4" w:space="0" w:color="auto"/>
            </w:tcBorders>
            <w:shd w:val="clear" w:color="auto" w:fill="auto"/>
          </w:tcPr>
          <w:p w:rsidR="002E3AFA" w:rsidRDefault="002E3AFA">
            <w:pPr>
              <w:jc w:val="center"/>
              <w:rPr>
                <w:b/>
                <w:sz w:val="17"/>
                <w:szCs w:val="14"/>
                <w:lang w:val="en-US"/>
              </w:rPr>
            </w:pPr>
            <w:r>
              <w:rPr>
                <w:b/>
                <w:sz w:val="17"/>
                <w:szCs w:val="14"/>
                <w:lang w:val="en-US"/>
              </w:rPr>
              <w:t xml:space="preserve">US$ 22,000 </w:t>
            </w:r>
          </w:p>
        </w:tc>
      </w:tr>
    </w:tbl>
    <w:p w:rsidR="00C05E5E" w:rsidRPr="00477773" w:rsidRDefault="00C05E5E" w:rsidP="00C05E5E">
      <w:pPr>
        <w:pStyle w:val="AutoNumpara"/>
        <w:numPr>
          <w:ilvl w:val="0"/>
          <w:numId w:val="0"/>
        </w:numPr>
        <w:spacing w:before="0" w:after="0"/>
        <w:ind w:left="720"/>
        <w:jc w:val="left"/>
        <w:rPr>
          <w:noProof w:val="0"/>
          <w:szCs w:val="24"/>
          <w:lang w:val="en-US"/>
        </w:rPr>
      </w:pPr>
    </w:p>
    <w:sectPr w:rsidR="00C05E5E" w:rsidRPr="00477773" w:rsidSect="00C05E5E">
      <w:pgSz w:w="12240" w:h="15840" w:code="1"/>
      <w:pgMar w:top="1080" w:right="1678" w:bottom="1440" w:left="1800" w:header="706" w:footer="706" w:gutter="0"/>
      <w:pgNumType w:start="1"/>
      <w:cols w:space="720"/>
      <w:formProt w:val="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323" w:rsidRDefault="00AE3323" w:rsidP="00552B63">
      <w:r>
        <w:separator/>
      </w:r>
    </w:p>
  </w:endnote>
  <w:endnote w:type="continuationSeparator" w:id="0">
    <w:p w:rsidR="00AE3323" w:rsidRDefault="00AE3323" w:rsidP="00552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323" w:rsidRDefault="00AE3323" w:rsidP="00552B63">
      <w:r>
        <w:separator/>
      </w:r>
    </w:p>
  </w:footnote>
  <w:footnote w:type="continuationSeparator" w:id="0">
    <w:p w:rsidR="00AE3323" w:rsidRDefault="00AE3323" w:rsidP="00552B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DE20F0B0"/>
    <w:lvl w:ilvl="0">
      <w:start w:val="1"/>
      <w:numFmt w:val="upperRoman"/>
      <w:pStyle w:val="Chapter"/>
      <w:lvlText w:val="%1."/>
      <w:lvlJc w:val="center"/>
      <w:pPr>
        <w:tabs>
          <w:tab w:val="num" w:pos="648"/>
        </w:tabs>
        <w:ind w:left="0" w:firstLine="288"/>
      </w:pPr>
      <w:rPr>
        <w:b/>
        <w:i w:val="0"/>
        <w:lang w:val="es-ES_tradnl"/>
      </w:rPr>
    </w:lvl>
    <w:lvl w:ilvl="1">
      <w:start w:val="1"/>
      <w:numFmt w:val="decimal"/>
      <w:pStyle w:val="Paragraph"/>
      <w:isLgl/>
      <w:lvlText w:val="%1.%2"/>
      <w:lvlJc w:val="left"/>
      <w:pPr>
        <w:tabs>
          <w:tab w:val="num" w:pos="720"/>
        </w:tabs>
        <w:ind w:left="720" w:hanging="720"/>
      </w:pPr>
      <w:rPr>
        <w:b w:val="0"/>
        <w:color w:val="auto"/>
        <w:sz w:val="24"/>
        <w:szCs w:val="24"/>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nsid w:val="12C07B9F"/>
    <w:multiLevelType w:val="multilevel"/>
    <w:tmpl w:val="7E6A0DF6"/>
    <w:lvl w:ilvl="0">
      <w:start w:val="1"/>
      <w:numFmt w:val="decimal"/>
      <w:lvlText w:val="%1."/>
      <w:lvlJc w:val="left"/>
      <w:pPr>
        <w:tabs>
          <w:tab w:val="num" w:pos="705"/>
        </w:tabs>
        <w:ind w:left="705" w:hanging="705"/>
      </w:pPr>
      <w:rPr>
        <w:rFonts w:hint="default"/>
        <w:sz w:val="24"/>
        <w:szCs w:val="24"/>
      </w:rPr>
    </w:lvl>
    <w:lvl w:ilvl="1">
      <w:start w:val="1"/>
      <w:numFmt w:val="decimal"/>
      <w:isLgl/>
      <w:lvlText w:val="%1.%2"/>
      <w:lvlJc w:val="left"/>
      <w:pPr>
        <w:tabs>
          <w:tab w:val="num" w:pos="360"/>
        </w:tabs>
        <w:ind w:left="360" w:hanging="360"/>
      </w:pPr>
      <w:rPr>
        <w:rFonts w:ascii="Times New Roman" w:hAnsi="Times New Roman" w:cs="Times New Roman" w:hint="default"/>
        <w:b w:val="0"/>
        <w:sz w:val="24"/>
        <w:szCs w:val="24"/>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nsid w:val="18906FE5"/>
    <w:multiLevelType w:val="multilevel"/>
    <w:tmpl w:val="9F040774"/>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D79533A"/>
    <w:multiLevelType w:val="multilevel"/>
    <w:tmpl w:val="3B1281DC"/>
    <w:lvl w:ilvl="0">
      <w:start w:val="1"/>
      <w:numFmt w:val="upperLetter"/>
      <w:pStyle w:val="FirstHeading"/>
      <w:lvlText w:val="%1."/>
      <w:lvlJc w:val="left"/>
      <w:pPr>
        <w:ind w:left="720" w:hanging="720"/>
      </w:pPr>
      <w:rPr>
        <w:rFonts w:hint="default"/>
      </w:rPr>
    </w:lvl>
    <w:lvl w:ilvl="1">
      <w:start w:val="1"/>
      <w:numFmt w:val="decimal"/>
      <w:pStyle w:val="SecHeading"/>
      <w:lvlText w:val="%2."/>
      <w:lvlJc w:val="left"/>
      <w:pPr>
        <w:tabs>
          <w:tab w:val="num" w:pos="1296"/>
        </w:tabs>
        <w:ind w:left="1296" w:hanging="576"/>
      </w:pPr>
      <w:rPr>
        <w:rFonts w:hint="default"/>
      </w:rPr>
    </w:lvl>
    <w:lvl w:ilvl="2">
      <w:start w:val="1"/>
      <w:numFmt w:val="lowerLetter"/>
      <w:pStyle w:val="SubHeading1"/>
      <w:lvlText w:val="%3)"/>
      <w:lvlJc w:val="left"/>
      <w:pPr>
        <w:tabs>
          <w:tab w:val="num" w:pos="1872"/>
        </w:tabs>
        <w:ind w:left="1872" w:hanging="576"/>
      </w:pPr>
      <w:rPr>
        <w:rFonts w:hint="default"/>
      </w:rPr>
    </w:lvl>
    <w:lvl w:ilvl="3">
      <w:start w:val="1"/>
      <w:numFmt w:val="lowerRoman"/>
      <w:pStyle w:val="Subheading2"/>
      <w:lvlText w:val="(%4)"/>
      <w:lvlJc w:val="right"/>
      <w:pPr>
        <w:tabs>
          <w:tab w:val="num" w:pos="2376"/>
        </w:tabs>
        <w:ind w:left="2376" w:hanging="288"/>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5">
    <w:nsid w:val="3861177A"/>
    <w:multiLevelType w:val="multilevel"/>
    <w:tmpl w:val="9B360634"/>
    <w:lvl w:ilvl="0">
      <w:start w:val="2"/>
      <w:numFmt w:val="decimal"/>
      <w:lvlText w:val="%1"/>
      <w:lvlJc w:val="left"/>
      <w:pPr>
        <w:ind w:left="360" w:hanging="360"/>
      </w:pPr>
      <w:rPr>
        <w:rFonts w:hint="default"/>
      </w:rPr>
    </w:lvl>
    <w:lvl w:ilvl="1">
      <w:start w:val="1"/>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6">
    <w:nsid w:val="3DD60DF8"/>
    <w:multiLevelType w:val="hybridMultilevel"/>
    <w:tmpl w:val="22E27D8A"/>
    <w:lvl w:ilvl="0" w:tplc="380A0015">
      <w:start w:val="1"/>
      <w:numFmt w:val="upp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7">
    <w:nsid w:val="4B095BB8"/>
    <w:multiLevelType w:val="multilevel"/>
    <w:tmpl w:val="4CC6AA8C"/>
    <w:lvl w:ilvl="0">
      <w:start w:val="1"/>
      <w:numFmt w:val="decimal"/>
      <w:lvlText w:val="%1."/>
      <w:lvlJc w:val="left"/>
      <w:pPr>
        <w:ind w:left="720" w:hanging="360"/>
      </w:pPr>
      <w:rPr>
        <w:rFonts w:hint="default"/>
        <w:sz w:val="24"/>
        <w:szCs w:val="24"/>
      </w:rPr>
    </w:lvl>
    <w:lvl w:ilvl="1">
      <w:start w:val="1"/>
      <w:numFmt w:val="decimal"/>
      <w:isLgl/>
      <w:lvlText w:val="%1.%2"/>
      <w:lvlJc w:val="left"/>
      <w:pPr>
        <w:ind w:left="708" w:hanging="708"/>
      </w:pPr>
      <w:rPr>
        <w:rFonts w:ascii="Times New Roman" w:hAnsi="Times New Roman" w:cs="Times New Roman" w:hint="default"/>
        <w:b w:val="0"/>
        <w:sz w:val="24"/>
        <w:szCs w:val="24"/>
      </w:rPr>
    </w:lvl>
    <w:lvl w:ilvl="2">
      <w:start w:val="1"/>
      <w:numFmt w:val="decimal"/>
      <w:isLgl/>
      <w:lvlText w:val="%1.%2.%3"/>
      <w:lvlJc w:val="left"/>
      <w:pPr>
        <w:ind w:left="143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5B9A7602"/>
    <w:multiLevelType w:val="hybridMultilevel"/>
    <w:tmpl w:val="9A380202"/>
    <w:lvl w:ilvl="0" w:tplc="DBDC493E">
      <w:start w:val="1"/>
      <w:numFmt w:val="upperRoman"/>
      <w:lvlText w:val="%1."/>
      <w:lvlJc w:val="left"/>
      <w:pPr>
        <w:ind w:left="1080" w:hanging="720"/>
      </w:pPr>
      <w:rPr>
        <w:rFonts w:hint="default"/>
      </w:rPr>
    </w:lvl>
    <w:lvl w:ilvl="1" w:tplc="26445878">
      <w:start w:val="1"/>
      <w:numFmt w:val="lowerLetter"/>
      <w:lvlText w:val="%2."/>
      <w:lvlJc w:val="left"/>
      <w:pPr>
        <w:ind w:left="1440" w:hanging="360"/>
      </w:pPr>
    </w:lvl>
    <w:lvl w:ilvl="2" w:tplc="6B10BC06">
      <w:start w:val="1"/>
      <w:numFmt w:val="lowerRoman"/>
      <w:lvlText w:val="%3)"/>
      <w:lvlJc w:val="left"/>
      <w:pPr>
        <w:ind w:left="2700" w:hanging="720"/>
      </w:pPr>
      <w:rPr>
        <w:rFonts w:hint="default"/>
      </w:rPr>
    </w:lvl>
    <w:lvl w:ilvl="3" w:tplc="A17488D4" w:tentative="1">
      <w:start w:val="1"/>
      <w:numFmt w:val="decimal"/>
      <w:lvlText w:val="%4."/>
      <w:lvlJc w:val="left"/>
      <w:pPr>
        <w:ind w:left="2880" w:hanging="360"/>
      </w:pPr>
    </w:lvl>
    <w:lvl w:ilvl="4" w:tplc="AA60BD7C" w:tentative="1">
      <w:start w:val="1"/>
      <w:numFmt w:val="lowerLetter"/>
      <w:lvlText w:val="%5."/>
      <w:lvlJc w:val="left"/>
      <w:pPr>
        <w:ind w:left="3600" w:hanging="360"/>
      </w:pPr>
    </w:lvl>
    <w:lvl w:ilvl="5" w:tplc="C808993E" w:tentative="1">
      <w:start w:val="1"/>
      <w:numFmt w:val="lowerRoman"/>
      <w:lvlText w:val="%6."/>
      <w:lvlJc w:val="right"/>
      <w:pPr>
        <w:ind w:left="4320" w:hanging="180"/>
      </w:pPr>
    </w:lvl>
    <w:lvl w:ilvl="6" w:tplc="51F491AA" w:tentative="1">
      <w:start w:val="1"/>
      <w:numFmt w:val="decimal"/>
      <w:lvlText w:val="%7."/>
      <w:lvlJc w:val="left"/>
      <w:pPr>
        <w:ind w:left="5040" w:hanging="360"/>
      </w:pPr>
    </w:lvl>
    <w:lvl w:ilvl="7" w:tplc="C5828C96" w:tentative="1">
      <w:start w:val="1"/>
      <w:numFmt w:val="lowerLetter"/>
      <w:lvlText w:val="%8."/>
      <w:lvlJc w:val="left"/>
      <w:pPr>
        <w:ind w:left="5760" w:hanging="360"/>
      </w:pPr>
    </w:lvl>
    <w:lvl w:ilvl="8" w:tplc="D8282F3E" w:tentative="1">
      <w:start w:val="1"/>
      <w:numFmt w:val="lowerRoman"/>
      <w:lvlText w:val="%9."/>
      <w:lvlJc w:val="right"/>
      <w:pPr>
        <w:ind w:left="6480" w:hanging="180"/>
      </w:pPr>
    </w:lvl>
  </w:abstractNum>
  <w:abstractNum w:abstractNumId="9">
    <w:nsid w:val="609923C8"/>
    <w:multiLevelType w:val="multilevel"/>
    <w:tmpl w:val="09D0DD06"/>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0">
    <w:nsid w:val="6CCA4913"/>
    <w:multiLevelType w:val="hybridMultilevel"/>
    <w:tmpl w:val="27F41F9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74C74592"/>
    <w:multiLevelType w:val="multilevel"/>
    <w:tmpl w:val="151E851A"/>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
    <w:nsid w:val="77512813"/>
    <w:multiLevelType w:val="hybridMultilevel"/>
    <w:tmpl w:val="3F643388"/>
    <w:lvl w:ilvl="0" w:tplc="43E0605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79A1F43"/>
    <w:multiLevelType w:val="multilevel"/>
    <w:tmpl w:val="DE20F0B0"/>
    <w:lvl w:ilvl="0">
      <w:start w:val="1"/>
      <w:numFmt w:val="upperRoman"/>
      <w:lvlText w:val="%1."/>
      <w:lvlJc w:val="center"/>
      <w:pPr>
        <w:tabs>
          <w:tab w:val="num" w:pos="648"/>
        </w:tabs>
        <w:ind w:left="0" w:firstLine="288"/>
      </w:pPr>
      <w:rPr>
        <w:b/>
        <w:i w:val="0"/>
        <w:lang w:val="es-ES_tradnl"/>
      </w:rPr>
    </w:lvl>
    <w:lvl w:ilvl="1">
      <w:start w:val="1"/>
      <w:numFmt w:val="decimal"/>
      <w:isLgl/>
      <w:lvlText w:val="%1.%2"/>
      <w:lvlJc w:val="left"/>
      <w:pPr>
        <w:tabs>
          <w:tab w:val="num" w:pos="720"/>
        </w:tabs>
        <w:ind w:left="720" w:hanging="720"/>
      </w:pPr>
      <w:rPr>
        <w:b w:val="0"/>
        <w:color w:val="auto"/>
        <w:sz w:val="24"/>
        <w:szCs w:val="24"/>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4">
    <w:nsid w:val="7D45190A"/>
    <w:multiLevelType w:val="hybridMultilevel"/>
    <w:tmpl w:val="ECB0B222"/>
    <w:lvl w:ilvl="0" w:tplc="8758AAC0">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86DC0744">
      <w:start w:val="1"/>
      <w:numFmt w:val="lowerLetter"/>
      <w:lvlText w:val="(%4)"/>
      <w:lvlJc w:val="left"/>
      <w:pPr>
        <w:ind w:left="2880" w:hanging="360"/>
      </w:pPr>
      <w:rPr>
        <w:rFonts w:hint="default"/>
      </w:rPr>
    </w:lvl>
    <w:lvl w:ilvl="4" w:tplc="3214B1CA">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48765B"/>
    <w:multiLevelType w:val="hybridMultilevel"/>
    <w:tmpl w:val="88E8906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9"/>
  </w:num>
  <w:num w:numId="2">
    <w:abstractNumId w:val="0"/>
  </w:num>
  <w:num w:numId="3">
    <w:abstractNumId w:val="3"/>
  </w:num>
  <w:num w:numId="4">
    <w:abstractNumId w:val="7"/>
  </w:num>
  <w:num w:numId="5">
    <w:abstractNumId w:val="12"/>
  </w:num>
  <w:num w:numId="6">
    <w:abstractNumId w:val="9"/>
    <w:lvlOverride w:ilvl="0">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Override>
    <w:lvlOverride w:ilvl="1">
      <w:lvl w:ilvl="1">
        <w:start w:val="1"/>
        <w:numFmt w:val="decimal"/>
        <w:pStyle w:val="AutoNumpara"/>
        <w:isLgl/>
        <w:lvlText w:val="%1.%2"/>
        <w:lvlJc w:val="left"/>
        <w:pPr>
          <w:tabs>
            <w:tab w:val="num" w:pos="720"/>
          </w:tabs>
          <w:ind w:left="720" w:hanging="720"/>
        </w:pPr>
        <w:rPr>
          <w:rFonts w:hint="default"/>
        </w:rPr>
      </w:lvl>
    </w:lvlOverride>
    <w:lvlOverride w:ilvl="2">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Override>
    <w:lvlOverride w:ilvl="3">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Override>
    <w:lvlOverride w:ilvl="4">
      <w:lvl w:ilvl="4">
        <w:start w:val="1"/>
        <w:numFmt w:val="none"/>
        <w:lvlText w:val=""/>
        <w:lvlJc w:val="left"/>
        <w:pPr>
          <w:tabs>
            <w:tab w:val="num" w:pos="3240"/>
          </w:tabs>
          <w:ind w:left="2880" w:firstLine="0"/>
        </w:pPr>
        <w:rPr>
          <w:rFonts w:hint="default"/>
        </w:rPr>
      </w:lvl>
    </w:lvlOverride>
    <w:lvlOverride w:ilvl="5">
      <w:lvl w:ilvl="5">
        <w:start w:val="1"/>
        <w:numFmt w:val="none"/>
        <w:lvlText w:val=""/>
        <w:lvlJc w:val="left"/>
        <w:pPr>
          <w:tabs>
            <w:tab w:val="num" w:pos="3960"/>
          </w:tabs>
          <w:ind w:left="3600" w:firstLine="0"/>
        </w:pPr>
        <w:rPr>
          <w:rFonts w:hint="default"/>
        </w:rPr>
      </w:lvl>
    </w:lvlOverride>
    <w:lvlOverride w:ilvl="6">
      <w:lvl w:ilvl="6">
        <w:start w:val="1"/>
        <w:numFmt w:val="none"/>
        <w:lvlText w:val=""/>
        <w:lvlJc w:val="left"/>
        <w:pPr>
          <w:tabs>
            <w:tab w:val="num" w:pos="4680"/>
          </w:tabs>
          <w:ind w:left="4320" w:firstLine="0"/>
        </w:pPr>
        <w:rPr>
          <w:rFonts w:hint="default"/>
        </w:rPr>
      </w:lvl>
    </w:lvlOverride>
    <w:lvlOverride w:ilvl="7">
      <w:lvl w:ilvl="7">
        <w:start w:val="1"/>
        <w:numFmt w:val="none"/>
        <w:lvlText w:val=""/>
        <w:lvlJc w:val="left"/>
        <w:pPr>
          <w:tabs>
            <w:tab w:val="num" w:pos="5400"/>
          </w:tabs>
          <w:ind w:left="5040" w:firstLine="0"/>
        </w:pPr>
        <w:rPr>
          <w:rFonts w:hint="default"/>
        </w:rPr>
      </w:lvl>
    </w:lvlOverride>
    <w:lvlOverride w:ilvl="8">
      <w:lvl w:ilvl="8">
        <w:start w:val="1"/>
        <w:numFmt w:val="none"/>
        <w:lvlText w:val=""/>
        <w:lvlJc w:val="left"/>
        <w:pPr>
          <w:tabs>
            <w:tab w:val="num" w:pos="6120"/>
          </w:tabs>
          <w:ind w:left="5760" w:firstLine="0"/>
        </w:pPr>
        <w:rPr>
          <w:rFonts w:hint="default"/>
        </w:rPr>
      </w:lvl>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4"/>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5"/>
  </w:num>
  <w:num w:numId="14">
    <w:abstractNumId w:val="0"/>
  </w:num>
  <w:num w:numId="15">
    <w:abstractNumId w:val="10"/>
  </w:num>
  <w:num w:numId="16">
    <w:abstractNumId w:val="5"/>
  </w:num>
  <w:num w:numId="17">
    <w:abstractNumId w:val="13"/>
  </w:num>
  <w:num w:numId="18">
    <w:abstractNumId w:val="9"/>
  </w:num>
  <w:num w:numId="19">
    <w:abstractNumId w:val="1"/>
  </w:num>
  <w:num w:numId="20">
    <w:abstractNumId w:val="3"/>
  </w:num>
  <w:num w:numId="21">
    <w:abstractNumId w:val="3"/>
  </w:num>
  <w:num w:numId="22">
    <w:abstractNumId w:val="9"/>
  </w:num>
  <w:num w:numId="23">
    <w:abstractNumId w:val="9"/>
  </w:num>
  <w:num w:numId="24">
    <w:abstractNumId w:val="9"/>
  </w:num>
  <w:num w:numId="25">
    <w:abstractNumId w:val="9"/>
  </w:num>
  <w:num w:numId="26">
    <w:abstractNumId w:val="9"/>
  </w:num>
  <w:num w:numId="27">
    <w:abstractNumId w:val="9"/>
  </w:num>
  <w:num w:numId="28">
    <w:abstractNumId w:val="0"/>
  </w:num>
  <w:num w:numId="29">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0"/>
  </w:num>
  <w:num w:numId="32">
    <w:abstractNumId w:val="3"/>
  </w:num>
  <w:num w:numId="33">
    <w:abstractNumId w:val="3"/>
  </w:num>
  <w:num w:numId="34">
    <w:abstractNumId w:val="9"/>
  </w:num>
  <w:num w:numId="35">
    <w:abstractNumId w:val="6"/>
  </w:num>
  <w:num w:numId="36">
    <w:abstractNumId w:val="9"/>
  </w:num>
  <w:num w:numId="37">
    <w:abstractNumId w:val="9"/>
    <w:lvlOverride w:ilvl="0">
      <w:lvl w:ilvl="0">
        <w:start w:val="1"/>
        <w:numFmt w:val="upperRoman"/>
        <w:pStyle w:val="Heading1"/>
        <w:lvlText w:val="%1."/>
        <w:lvlJc w:val="center"/>
        <w:pPr>
          <w:tabs>
            <w:tab w:val="num" w:pos="360"/>
          </w:tabs>
          <w:ind w:left="288" w:hanging="288"/>
        </w:pPr>
        <w:rPr>
          <w:rFonts w:ascii="Times New Roman Bold" w:hAnsi="Times New Roman Bold" w:cstheme="minorBidi" w:hint="default"/>
          <w:b/>
          <w:i w:val="0"/>
          <w:sz w:val="24"/>
        </w:rPr>
      </w:lvl>
    </w:lvlOverride>
    <w:lvlOverride w:ilvl="1">
      <w:lvl w:ilvl="1">
        <w:start w:val="1"/>
        <w:numFmt w:val="decimal"/>
        <w:pStyle w:val="AutoNumpara"/>
        <w:lvlText w:val="%1.%2"/>
        <w:lvlJc w:val="left"/>
        <w:pPr>
          <w:tabs>
            <w:tab w:val="num" w:pos="720"/>
          </w:tabs>
          <w:ind w:left="720" w:hanging="720"/>
        </w:pPr>
        <w:rPr>
          <w:rFonts w:cstheme="minorBidi" w:hint="default"/>
        </w:rPr>
      </w:lvl>
    </w:lvlOverride>
    <w:lvlOverride w:ilvl="2">
      <w:lvl w:ilvl="2">
        <w:start w:val="1"/>
        <w:numFmt w:val="lowerLetter"/>
        <w:pStyle w:val="Heading4"/>
        <w:lvlText w:val="%3."/>
        <w:lvlJc w:val="left"/>
        <w:pPr>
          <w:tabs>
            <w:tab w:val="num" w:pos="1800"/>
          </w:tabs>
          <w:ind w:left="1800" w:hanging="360"/>
        </w:pPr>
        <w:rPr>
          <w:rFonts w:ascii="Times New Roman Bold" w:hAnsi="Times New Roman Bold" w:cstheme="minorBidi" w:hint="default"/>
          <w:b/>
          <w:i w:val="0"/>
          <w:sz w:val="24"/>
        </w:rPr>
      </w:lvl>
    </w:lvlOverride>
    <w:lvlOverride w:ilvl="3">
      <w:lvl w:ilvl="3">
        <w:start w:val="1"/>
        <w:numFmt w:val="lowerRoman"/>
        <w:pStyle w:val="Heading5"/>
        <w:lvlText w:val="(%4)"/>
        <w:lvlJc w:val="right"/>
        <w:pPr>
          <w:tabs>
            <w:tab w:val="num" w:pos="2088"/>
          </w:tabs>
          <w:ind w:left="2088" w:hanging="288"/>
        </w:pPr>
        <w:rPr>
          <w:rFonts w:ascii="Times New Roman Bold" w:hAnsi="Times New Roman Bold" w:cstheme="minorBidi" w:hint="default"/>
          <w:b/>
          <w:i w:val="0"/>
          <w:sz w:val="24"/>
        </w:rPr>
      </w:lvl>
    </w:lvlOverride>
    <w:lvlOverride w:ilvl="4">
      <w:lvl w:ilvl="4">
        <w:start w:val="1"/>
        <w:numFmt w:val="none"/>
        <w:lvlText w:val=""/>
        <w:lvlJc w:val="left"/>
        <w:pPr>
          <w:tabs>
            <w:tab w:val="num" w:pos="3240"/>
          </w:tabs>
          <w:ind w:left="2880"/>
        </w:pPr>
        <w:rPr>
          <w:rFonts w:cstheme="minorBidi" w:hint="default"/>
        </w:rPr>
      </w:lvl>
    </w:lvlOverride>
    <w:lvlOverride w:ilvl="5">
      <w:lvl w:ilvl="5">
        <w:start w:val="1"/>
        <w:numFmt w:val="none"/>
        <w:lvlText w:val=""/>
        <w:lvlJc w:val="left"/>
        <w:pPr>
          <w:tabs>
            <w:tab w:val="num" w:pos="3960"/>
          </w:tabs>
          <w:ind w:left="3600"/>
        </w:pPr>
        <w:rPr>
          <w:rFonts w:cstheme="minorBidi" w:hint="default"/>
        </w:rPr>
      </w:lvl>
    </w:lvlOverride>
    <w:lvlOverride w:ilvl="6">
      <w:lvl w:ilvl="6">
        <w:start w:val="1"/>
        <w:numFmt w:val="none"/>
        <w:lvlText w:val=""/>
        <w:lvlJc w:val="left"/>
        <w:pPr>
          <w:tabs>
            <w:tab w:val="num" w:pos="4680"/>
          </w:tabs>
          <w:ind w:left="4320"/>
        </w:pPr>
        <w:rPr>
          <w:rFonts w:cstheme="minorBidi" w:hint="default"/>
        </w:rPr>
      </w:lvl>
    </w:lvlOverride>
    <w:lvlOverride w:ilvl="7">
      <w:lvl w:ilvl="7">
        <w:start w:val="1"/>
        <w:numFmt w:val="none"/>
        <w:lvlText w:val=""/>
        <w:lvlJc w:val="left"/>
        <w:pPr>
          <w:tabs>
            <w:tab w:val="num" w:pos="5400"/>
          </w:tabs>
          <w:ind w:left="5040"/>
        </w:pPr>
        <w:rPr>
          <w:rFonts w:cstheme="minorBidi" w:hint="default"/>
        </w:rPr>
      </w:lvl>
    </w:lvlOverride>
    <w:lvlOverride w:ilvl="8">
      <w:lvl w:ilvl="8">
        <w:start w:val="1"/>
        <w:numFmt w:val="none"/>
        <w:lvlText w:val=""/>
        <w:lvlJc w:val="left"/>
        <w:pPr>
          <w:tabs>
            <w:tab w:val="num" w:pos="6120"/>
          </w:tabs>
          <w:ind w:left="5760"/>
        </w:pPr>
        <w:rPr>
          <w:rFonts w:cstheme="minorBidi" w:hint="default"/>
        </w:rPr>
      </w:lvl>
    </w:lvlOverride>
  </w:num>
  <w:num w:numId="38">
    <w:abstractNumId w:val="9"/>
  </w:num>
  <w:num w:numId="39">
    <w:abstractNumId w:val="9"/>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2FF"/>
    <w:rsid w:val="000045DF"/>
    <w:rsid w:val="00004BA0"/>
    <w:rsid w:val="000116BA"/>
    <w:rsid w:val="000134ED"/>
    <w:rsid w:val="0001368E"/>
    <w:rsid w:val="00015C1B"/>
    <w:rsid w:val="00020F61"/>
    <w:rsid w:val="00022079"/>
    <w:rsid w:val="00023C95"/>
    <w:rsid w:val="00026C00"/>
    <w:rsid w:val="00031B21"/>
    <w:rsid w:val="0003515F"/>
    <w:rsid w:val="00037CA1"/>
    <w:rsid w:val="00044560"/>
    <w:rsid w:val="00050D73"/>
    <w:rsid w:val="00060743"/>
    <w:rsid w:val="000641E3"/>
    <w:rsid w:val="0006694A"/>
    <w:rsid w:val="000704BB"/>
    <w:rsid w:val="00072DE3"/>
    <w:rsid w:val="00084B55"/>
    <w:rsid w:val="00087829"/>
    <w:rsid w:val="0008796D"/>
    <w:rsid w:val="000904BB"/>
    <w:rsid w:val="00090FF8"/>
    <w:rsid w:val="00095038"/>
    <w:rsid w:val="000977ED"/>
    <w:rsid w:val="000A1EC8"/>
    <w:rsid w:val="000A55CE"/>
    <w:rsid w:val="000B3D54"/>
    <w:rsid w:val="000B4A7D"/>
    <w:rsid w:val="000B5083"/>
    <w:rsid w:val="000C0C3E"/>
    <w:rsid w:val="000C1DD5"/>
    <w:rsid w:val="000C322F"/>
    <w:rsid w:val="000C4920"/>
    <w:rsid w:val="000D315F"/>
    <w:rsid w:val="000D31D8"/>
    <w:rsid w:val="000D3F7A"/>
    <w:rsid w:val="000D6ABD"/>
    <w:rsid w:val="000D78AF"/>
    <w:rsid w:val="000E30FF"/>
    <w:rsid w:val="000E3BA3"/>
    <w:rsid w:val="000E52EA"/>
    <w:rsid w:val="000E639B"/>
    <w:rsid w:val="000F1252"/>
    <w:rsid w:val="000F19DA"/>
    <w:rsid w:val="000F1B53"/>
    <w:rsid w:val="000F2BC7"/>
    <w:rsid w:val="000F3EF8"/>
    <w:rsid w:val="00101329"/>
    <w:rsid w:val="00101712"/>
    <w:rsid w:val="00102575"/>
    <w:rsid w:val="0010264F"/>
    <w:rsid w:val="00102CAB"/>
    <w:rsid w:val="0010339C"/>
    <w:rsid w:val="0010673D"/>
    <w:rsid w:val="0011239E"/>
    <w:rsid w:val="001128F8"/>
    <w:rsid w:val="001136C9"/>
    <w:rsid w:val="00115DB2"/>
    <w:rsid w:val="00116B03"/>
    <w:rsid w:val="001253B3"/>
    <w:rsid w:val="00131565"/>
    <w:rsid w:val="001315B5"/>
    <w:rsid w:val="0013513D"/>
    <w:rsid w:val="0013523E"/>
    <w:rsid w:val="00141469"/>
    <w:rsid w:val="00151786"/>
    <w:rsid w:val="00151D03"/>
    <w:rsid w:val="00153ED2"/>
    <w:rsid w:val="00155CF9"/>
    <w:rsid w:val="00157990"/>
    <w:rsid w:val="00157EA1"/>
    <w:rsid w:val="00164100"/>
    <w:rsid w:val="001651DB"/>
    <w:rsid w:val="00165F8B"/>
    <w:rsid w:val="00166F92"/>
    <w:rsid w:val="0017266E"/>
    <w:rsid w:val="00177B46"/>
    <w:rsid w:val="00185FF5"/>
    <w:rsid w:val="00186DFB"/>
    <w:rsid w:val="001A27F4"/>
    <w:rsid w:val="001A2ECF"/>
    <w:rsid w:val="001A3FB9"/>
    <w:rsid w:val="001A3FF1"/>
    <w:rsid w:val="001A612F"/>
    <w:rsid w:val="001B1DE2"/>
    <w:rsid w:val="001B4CF8"/>
    <w:rsid w:val="001C18F3"/>
    <w:rsid w:val="001C211F"/>
    <w:rsid w:val="001C3746"/>
    <w:rsid w:val="001C43A7"/>
    <w:rsid w:val="001C52E5"/>
    <w:rsid w:val="001D7E61"/>
    <w:rsid w:val="001F374C"/>
    <w:rsid w:val="001F7D3C"/>
    <w:rsid w:val="00202B47"/>
    <w:rsid w:val="00204976"/>
    <w:rsid w:val="0020575D"/>
    <w:rsid w:val="002059F3"/>
    <w:rsid w:val="00206A27"/>
    <w:rsid w:val="00206A59"/>
    <w:rsid w:val="00225D74"/>
    <w:rsid w:val="002312AC"/>
    <w:rsid w:val="0023532F"/>
    <w:rsid w:val="00235D51"/>
    <w:rsid w:val="00236DFB"/>
    <w:rsid w:val="00241D29"/>
    <w:rsid w:val="002426BD"/>
    <w:rsid w:val="00242CB9"/>
    <w:rsid w:val="00243314"/>
    <w:rsid w:val="00244DF6"/>
    <w:rsid w:val="00247C93"/>
    <w:rsid w:val="00250A8A"/>
    <w:rsid w:val="00251899"/>
    <w:rsid w:val="00252E0B"/>
    <w:rsid w:val="002533AE"/>
    <w:rsid w:val="0025388A"/>
    <w:rsid w:val="002640CD"/>
    <w:rsid w:val="0026664C"/>
    <w:rsid w:val="00267131"/>
    <w:rsid w:val="002678B6"/>
    <w:rsid w:val="002700D1"/>
    <w:rsid w:val="00271C80"/>
    <w:rsid w:val="00273ED0"/>
    <w:rsid w:val="00275DEC"/>
    <w:rsid w:val="00284AE5"/>
    <w:rsid w:val="002871BE"/>
    <w:rsid w:val="00290873"/>
    <w:rsid w:val="00292ADF"/>
    <w:rsid w:val="00295D4F"/>
    <w:rsid w:val="002A429B"/>
    <w:rsid w:val="002A5D93"/>
    <w:rsid w:val="002B076B"/>
    <w:rsid w:val="002B52DF"/>
    <w:rsid w:val="002C2EEF"/>
    <w:rsid w:val="002D025D"/>
    <w:rsid w:val="002D2589"/>
    <w:rsid w:val="002D3294"/>
    <w:rsid w:val="002D4989"/>
    <w:rsid w:val="002D555A"/>
    <w:rsid w:val="002E3AFA"/>
    <w:rsid w:val="002E735A"/>
    <w:rsid w:val="002F2A7A"/>
    <w:rsid w:val="002F41BA"/>
    <w:rsid w:val="00301A8D"/>
    <w:rsid w:val="00302EC4"/>
    <w:rsid w:val="003047C7"/>
    <w:rsid w:val="00304A5D"/>
    <w:rsid w:val="0030562E"/>
    <w:rsid w:val="00314445"/>
    <w:rsid w:val="00316C1A"/>
    <w:rsid w:val="00316D00"/>
    <w:rsid w:val="00324836"/>
    <w:rsid w:val="00325E7E"/>
    <w:rsid w:val="0032650F"/>
    <w:rsid w:val="00326DE5"/>
    <w:rsid w:val="00336416"/>
    <w:rsid w:val="003364B2"/>
    <w:rsid w:val="00342523"/>
    <w:rsid w:val="003456DE"/>
    <w:rsid w:val="00352512"/>
    <w:rsid w:val="0035353C"/>
    <w:rsid w:val="00354398"/>
    <w:rsid w:val="003557C0"/>
    <w:rsid w:val="00356AF1"/>
    <w:rsid w:val="00356D19"/>
    <w:rsid w:val="003574E9"/>
    <w:rsid w:val="00361018"/>
    <w:rsid w:val="00363C39"/>
    <w:rsid w:val="003679AF"/>
    <w:rsid w:val="00367D39"/>
    <w:rsid w:val="00374EF7"/>
    <w:rsid w:val="00380233"/>
    <w:rsid w:val="00383522"/>
    <w:rsid w:val="003872FF"/>
    <w:rsid w:val="003A2F71"/>
    <w:rsid w:val="003A48CD"/>
    <w:rsid w:val="003A4FE0"/>
    <w:rsid w:val="003A7CEC"/>
    <w:rsid w:val="003B444E"/>
    <w:rsid w:val="003B7B53"/>
    <w:rsid w:val="003D2CF1"/>
    <w:rsid w:val="003D4935"/>
    <w:rsid w:val="003D4B31"/>
    <w:rsid w:val="003E2153"/>
    <w:rsid w:val="003E6683"/>
    <w:rsid w:val="003F4EBE"/>
    <w:rsid w:val="0040091C"/>
    <w:rsid w:val="0040273F"/>
    <w:rsid w:val="00405072"/>
    <w:rsid w:val="0040701D"/>
    <w:rsid w:val="00414588"/>
    <w:rsid w:val="00416057"/>
    <w:rsid w:val="00423231"/>
    <w:rsid w:val="004240D2"/>
    <w:rsid w:val="00430E30"/>
    <w:rsid w:val="0043356D"/>
    <w:rsid w:val="00437852"/>
    <w:rsid w:val="00443189"/>
    <w:rsid w:val="004549B9"/>
    <w:rsid w:val="00456226"/>
    <w:rsid w:val="00456506"/>
    <w:rsid w:val="00457397"/>
    <w:rsid w:val="004607B5"/>
    <w:rsid w:val="00460845"/>
    <w:rsid w:val="00461CBD"/>
    <w:rsid w:val="00463557"/>
    <w:rsid w:val="004645AB"/>
    <w:rsid w:val="0047063F"/>
    <w:rsid w:val="004712C8"/>
    <w:rsid w:val="004751C5"/>
    <w:rsid w:val="0047623A"/>
    <w:rsid w:val="00476924"/>
    <w:rsid w:val="00477773"/>
    <w:rsid w:val="004806C5"/>
    <w:rsid w:val="00480ED2"/>
    <w:rsid w:val="004821FB"/>
    <w:rsid w:val="00482A64"/>
    <w:rsid w:val="00484691"/>
    <w:rsid w:val="00485E94"/>
    <w:rsid w:val="004902A7"/>
    <w:rsid w:val="00490721"/>
    <w:rsid w:val="004913CE"/>
    <w:rsid w:val="00491A7A"/>
    <w:rsid w:val="004923EF"/>
    <w:rsid w:val="004971B8"/>
    <w:rsid w:val="004A1FE0"/>
    <w:rsid w:val="004A2FBA"/>
    <w:rsid w:val="004A70DD"/>
    <w:rsid w:val="004A77A1"/>
    <w:rsid w:val="004B162A"/>
    <w:rsid w:val="004B3BA4"/>
    <w:rsid w:val="004B535A"/>
    <w:rsid w:val="004B68F1"/>
    <w:rsid w:val="004C24FE"/>
    <w:rsid w:val="004C4AB4"/>
    <w:rsid w:val="004C7355"/>
    <w:rsid w:val="004D38B7"/>
    <w:rsid w:val="004D4FE3"/>
    <w:rsid w:val="004D5A22"/>
    <w:rsid w:val="004D72A3"/>
    <w:rsid w:val="004E3B07"/>
    <w:rsid w:val="004F6F93"/>
    <w:rsid w:val="005005C7"/>
    <w:rsid w:val="005042EC"/>
    <w:rsid w:val="00505115"/>
    <w:rsid w:val="005052F9"/>
    <w:rsid w:val="005118A9"/>
    <w:rsid w:val="00511EBA"/>
    <w:rsid w:val="005120C0"/>
    <w:rsid w:val="00515E14"/>
    <w:rsid w:val="00522F13"/>
    <w:rsid w:val="005308ED"/>
    <w:rsid w:val="005327FE"/>
    <w:rsid w:val="00533960"/>
    <w:rsid w:val="00534811"/>
    <w:rsid w:val="0053558A"/>
    <w:rsid w:val="00536721"/>
    <w:rsid w:val="0053695B"/>
    <w:rsid w:val="00536D14"/>
    <w:rsid w:val="0053725A"/>
    <w:rsid w:val="005432DD"/>
    <w:rsid w:val="00544F31"/>
    <w:rsid w:val="00546992"/>
    <w:rsid w:val="00552B63"/>
    <w:rsid w:val="00553F1D"/>
    <w:rsid w:val="005650CA"/>
    <w:rsid w:val="00565AE3"/>
    <w:rsid w:val="00574E38"/>
    <w:rsid w:val="00576C45"/>
    <w:rsid w:val="00580DEE"/>
    <w:rsid w:val="00582F3D"/>
    <w:rsid w:val="00591847"/>
    <w:rsid w:val="00592ABB"/>
    <w:rsid w:val="005B2F27"/>
    <w:rsid w:val="005C6E43"/>
    <w:rsid w:val="005C72E4"/>
    <w:rsid w:val="005D365D"/>
    <w:rsid w:val="005E3D77"/>
    <w:rsid w:val="005F3826"/>
    <w:rsid w:val="00600C72"/>
    <w:rsid w:val="00601104"/>
    <w:rsid w:val="00602C16"/>
    <w:rsid w:val="00606655"/>
    <w:rsid w:val="00607738"/>
    <w:rsid w:val="00614F12"/>
    <w:rsid w:val="00617630"/>
    <w:rsid w:val="00623E03"/>
    <w:rsid w:val="00625E14"/>
    <w:rsid w:val="00627393"/>
    <w:rsid w:val="006310B5"/>
    <w:rsid w:val="006310F6"/>
    <w:rsid w:val="006321E5"/>
    <w:rsid w:val="006353E9"/>
    <w:rsid w:val="0064161E"/>
    <w:rsid w:val="00644CB0"/>
    <w:rsid w:val="006462EA"/>
    <w:rsid w:val="0065676F"/>
    <w:rsid w:val="00661625"/>
    <w:rsid w:val="00662DB7"/>
    <w:rsid w:val="00680DE4"/>
    <w:rsid w:val="00681B24"/>
    <w:rsid w:val="00681B7F"/>
    <w:rsid w:val="00684114"/>
    <w:rsid w:val="0069178A"/>
    <w:rsid w:val="0069265E"/>
    <w:rsid w:val="00693395"/>
    <w:rsid w:val="006A4A72"/>
    <w:rsid w:val="006A7287"/>
    <w:rsid w:val="006B3E76"/>
    <w:rsid w:val="006B51AA"/>
    <w:rsid w:val="006C001A"/>
    <w:rsid w:val="006C2BCE"/>
    <w:rsid w:val="006C2FF5"/>
    <w:rsid w:val="006D22A3"/>
    <w:rsid w:val="006D577A"/>
    <w:rsid w:val="006E041D"/>
    <w:rsid w:val="006E39E8"/>
    <w:rsid w:val="006E4883"/>
    <w:rsid w:val="006F1120"/>
    <w:rsid w:val="007172D9"/>
    <w:rsid w:val="00721C80"/>
    <w:rsid w:val="007261B7"/>
    <w:rsid w:val="0073074C"/>
    <w:rsid w:val="007355B9"/>
    <w:rsid w:val="00736AF4"/>
    <w:rsid w:val="007407E0"/>
    <w:rsid w:val="007413C8"/>
    <w:rsid w:val="00742C09"/>
    <w:rsid w:val="00742D5F"/>
    <w:rsid w:val="00742E27"/>
    <w:rsid w:val="007459FA"/>
    <w:rsid w:val="0074614F"/>
    <w:rsid w:val="007470D5"/>
    <w:rsid w:val="00747C26"/>
    <w:rsid w:val="007514D6"/>
    <w:rsid w:val="0075159A"/>
    <w:rsid w:val="007578A0"/>
    <w:rsid w:val="00764B72"/>
    <w:rsid w:val="0076700B"/>
    <w:rsid w:val="00767ABC"/>
    <w:rsid w:val="007729B6"/>
    <w:rsid w:val="00773503"/>
    <w:rsid w:val="00774F0C"/>
    <w:rsid w:val="0078154D"/>
    <w:rsid w:val="00784565"/>
    <w:rsid w:val="00793265"/>
    <w:rsid w:val="00796886"/>
    <w:rsid w:val="007A070A"/>
    <w:rsid w:val="007B1661"/>
    <w:rsid w:val="007C01E8"/>
    <w:rsid w:val="007C3C2E"/>
    <w:rsid w:val="007D31F3"/>
    <w:rsid w:val="007D5246"/>
    <w:rsid w:val="007D62F8"/>
    <w:rsid w:val="007D7F45"/>
    <w:rsid w:val="007E14D6"/>
    <w:rsid w:val="007E41E2"/>
    <w:rsid w:val="007E5532"/>
    <w:rsid w:val="007E6090"/>
    <w:rsid w:val="007E7C05"/>
    <w:rsid w:val="007F7372"/>
    <w:rsid w:val="00801E58"/>
    <w:rsid w:val="00807A23"/>
    <w:rsid w:val="00811FA9"/>
    <w:rsid w:val="00825F04"/>
    <w:rsid w:val="0082604F"/>
    <w:rsid w:val="0082625C"/>
    <w:rsid w:val="00833561"/>
    <w:rsid w:val="00837184"/>
    <w:rsid w:val="008377A9"/>
    <w:rsid w:val="00840CB0"/>
    <w:rsid w:val="00851484"/>
    <w:rsid w:val="00865B95"/>
    <w:rsid w:val="00867567"/>
    <w:rsid w:val="008717CC"/>
    <w:rsid w:val="00871B23"/>
    <w:rsid w:val="008800D5"/>
    <w:rsid w:val="00881BB1"/>
    <w:rsid w:val="00884A80"/>
    <w:rsid w:val="0089048F"/>
    <w:rsid w:val="0089408B"/>
    <w:rsid w:val="008953B9"/>
    <w:rsid w:val="00896AB8"/>
    <w:rsid w:val="008A1BD3"/>
    <w:rsid w:val="008A2998"/>
    <w:rsid w:val="008A4745"/>
    <w:rsid w:val="008A62E5"/>
    <w:rsid w:val="008C3584"/>
    <w:rsid w:val="008C40C3"/>
    <w:rsid w:val="008C4CFA"/>
    <w:rsid w:val="008D0041"/>
    <w:rsid w:val="008D10B9"/>
    <w:rsid w:val="008D2805"/>
    <w:rsid w:val="008D2E0C"/>
    <w:rsid w:val="008D4DB0"/>
    <w:rsid w:val="008E10A8"/>
    <w:rsid w:val="008E3543"/>
    <w:rsid w:val="008F08DE"/>
    <w:rsid w:val="008F241E"/>
    <w:rsid w:val="008F43AA"/>
    <w:rsid w:val="008F4585"/>
    <w:rsid w:val="008F6063"/>
    <w:rsid w:val="009000A2"/>
    <w:rsid w:val="00907959"/>
    <w:rsid w:val="00913BF9"/>
    <w:rsid w:val="009165B7"/>
    <w:rsid w:val="00916D80"/>
    <w:rsid w:val="00917030"/>
    <w:rsid w:val="00922564"/>
    <w:rsid w:val="00922ED7"/>
    <w:rsid w:val="009231A1"/>
    <w:rsid w:val="00926672"/>
    <w:rsid w:val="0093111B"/>
    <w:rsid w:val="00940F27"/>
    <w:rsid w:val="00941CA9"/>
    <w:rsid w:val="00943D48"/>
    <w:rsid w:val="009508D9"/>
    <w:rsid w:val="00951C9A"/>
    <w:rsid w:val="0095484C"/>
    <w:rsid w:val="00960252"/>
    <w:rsid w:val="00961443"/>
    <w:rsid w:val="00961FDD"/>
    <w:rsid w:val="0096228A"/>
    <w:rsid w:val="0096491D"/>
    <w:rsid w:val="0097068D"/>
    <w:rsid w:val="00971468"/>
    <w:rsid w:val="009764DF"/>
    <w:rsid w:val="00976583"/>
    <w:rsid w:val="00976B63"/>
    <w:rsid w:val="00981A8F"/>
    <w:rsid w:val="009839E7"/>
    <w:rsid w:val="00984993"/>
    <w:rsid w:val="00991C76"/>
    <w:rsid w:val="009A0371"/>
    <w:rsid w:val="009A10CE"/>
    <w:rsid w:val="009A1E04"/>
    <w:rsid w:val="009A3031"/>
    <w:rsid w:val="009A55F4"/>
    <w:rsid w:val="009A65A6"/>
    <w:rsid w:val="009A71F3"/>
    <w:rsid w:val="009B51E9"/>
    <w:rsid w:val="009C05AD"/>
    <w:rsid w:val="009C3DE2"/>
    <w:rsid w:val="009C6351"/>
    <w:rsid w:val="009D0426"/>
    <w:rsid w:val="009D177A"/>
    <w:rsid w:val="009D7984"/>
    <w:rsid w:val="009E2922"/>
    <w:rsid w:val="009E7BC9"/>
    <w:rsid w:val="009F246C"/>
    <w:rsid w:val="009F28D8"/>
    <w:rsid w:val="009F3E15"/>
    <w:rsid w:val="009F6788"/>
    <w:rsid w:val="009F6DF1"/>
    <w:rsid w:val="009F7641"/>
    <w:rsid w:val="009F78EE"/>
    <w:rsid w:val="00A00658"/>
    <w:rsid w:val="00A05BC3"/>
    <w:rsid w:val="00A06D95"/>
    <w:rsid w:val="00A206F4"/>
    <w:rsid w:val="00A26FBD"/>
    <w:rsid w:val="00A278FA"/>
    <w:rsid w:val="00A31E4E"/>
    <w:rsid w:val="00A33BB6"/>
    <w:rsid w:val="00A37C1B"/>
    <w:rsid w:val="00A41B61"/>
    <w:rsid w:val="00A43648"/>
    <w:rsid w:val="00A511EF"/>
    <w:rsid w:val="00A537BB"/>
    <w:rsid w:val="00A539E4"/>
    <w:rsid w:val="00A57245"/>
    <w:rsid w:val="00A6402F"/>
    <w:rsid w:val="00A6444D"/>
    <w:rsid w:val="00A665E7"/>
    <w:rsid w:val="00A76A25"/>
    <w:rsid w:val="00A773BF"/>
    <w:rsid w:val="00A8146B"/>
    <w:rsid w:val="00A83526"/>
    <w:rsid w:val="00A8355C"/>
    <w:rsid w:val="00A90AEC"/>
    <w:rsid w:val="00A923AF"/>
    <w:rsid w:val="00A93F63"/>
    <w:rsid w:val="00A97157"/>
    <w:rsid w:val="00AA2B62"/>
    <w:rsid w:val="00AA75EC"/>
    <w:rsid w:val="00AB0D55"/>
    <w:rsid w:val="00AB46D7"/>
    <w:rsid w:val="00AB4835"/>
    <w:rsid w:val="00AC4DE4"/>
    <w:rsid w:val="00AE1349"/>
    <w:rsid w:val="00AE18B6"/>
    <w:rsid w:val="00AE3323"/>
    <w:rsid w:val="00AE50D6"/>
    <w:rsid w:val="00AE5928"/>
    <w:rsid w:val="00AE6846"/>
    <w:rsid w:val="00AF245E"/>
    <w:rsid w:val="00AF3EBA"/>
    <w:rsid w:val="00AF4910"/>
    <w:rsid w:val="00AF4DBA"/>
    <w:rsid w:val="00AF7028"/>
    <w:rsid w:val="00B01AA2"/>
    <w:rsid w:val="00B069A9"/>
    <w:rsid w:val="00B11FF2"/>
    <w:rsid w:val="00B14912"/>
    <w:rsid w:val="00B15B68"/>
    <w:rsid w:val="00B23B1C"/>
    <w:rsid w:val="00B23C4B"/>
    <w:rsid w:val="00B2536C"/>
    <w:rsid w:val="00B27A19"/>
    <w:rsid w:val="00B32E83"/>
    <w:rsid w:val="00B40014"/>
    <w:rsid w:val="00B42F39"/>
    <w:rsid w:val="00B45296"/>
    <w:rsid w:val="00B472C5"/>
    <w:rsid w:val="00B54146"/>
    <w:rsid w:val="00B54EA4"/>
    <w:rsid w:val="00B565B9"/>
    <w:rsid w:val="00B56CDF"/>
    <w:rsid w:val="00B602C9"/>
    <w:rsid w:val="00B663FB"/>
    <w:rsid w:val="00B67BDA"/>
    <w:rsid w:val="00B73B29"/>
    <w:rsid w:val="00B7644E"/>
    <w:rsid w:val="00B8216F"/>
    <w:rsid w:val="00B84707"/>
    <w:rsid w:val="00B849ED"/>
    <w:rsid w:val="00B95658"/>
    <w:rsid w:val="00B9681C"/>
    <w:rsid w:val="00BA5DB0"/>
    <w:rsid w:val="00BA6103"/>
    <w:rsid w:val="00BA6D1D"/>
    <w:rsid w:val="00BA6D68"/>
    <w:rsid w:val="00BB0EDD"/>
    <w:rsid w:val="00BB210E"/>
    <w:rsid w:val="00BC0BE1"/>
    <w:rsid w:val="00BC3E2E"/>
    <w:rsid w:val="00BD0828"/>
    <w:rsid w:val="00BD3BD7"/>
    <w:rsid w:val="00BD3F61"/>
    <w:rsid w:val="00BD5833"/>
    <w:rsid w:val="00BD6A36"/>
    <w:rsid w:val="00BE2C66"/>
    <w:rsid w:val="00BF1931"/>
    <w:rsid w:val="00BF27D7"/>
    <w:rsid w:val="00C00711"/>
    <w:rsid w:val="00C03F58"/>
    <w:rsid w:val="00C04CF3"/>
    <w:rsid w:val="00C058DB"/>
    <w:rsid w:val="00C05E5E"/>
    <w:rsid w:val="00C20365"/>
    <w:rsid w:val="00C23A97"/>
    <w:rsid w:val="00C26722"/>
    <w:rsid w:val="00C26959"/>
    <w:rsid w:val="00C27053"/>
    <w:rsid w:val="00C30729"/>
    <w:rsid w:val="00C32AD0"/>
    <w:rsid w:val="00C358BA"/>
    <w:rsid w:val="00C41686"/>
    <w:rsid w:val="00C41921"/>
    <w:rsid w:val="00C433A0"/>
    <w:rsid w:val="00C45C4B"/>
    <w:rsid w:val="00C64EB3"/>
    <w:rsid w:val="00C73DC7"/>
    <w:rsid w:val="00C816F2"/>
    <w:rsid w:val="00C8333F"/>
    <w:rsid w:val="00C879F4"/>
    <w:rsid w:val="00C87C8B"/>
    <w:rsid w:val="00C91940"/>
    <w:rsid w:val="00C94638"/>
    <w:rsid w:val="00C94A98"/>
    <w:rsid w:val="00C971BB"/>
    <w:rsid w:val="00CA2EBE"/>
    <w:rsid w:val="00CA469D"/>
    <w:rsid w:val="00CB01A1"/>
    <w:rsid w:val="00CB07CA"/>
    <w:rsid w:val="00CB3D2D"/>
    <w:rsid w:val="00CB4848"/>
    <w:rsid w:val="00CB4EFA"/>
    <w:rsid w:val="00CB567C"/>
    <w:rsid w:val="00CC33D1"/>
    <w:rsid w:val="00CD24D8"/>
    <w:rsid w:val="00CD5959"/>
    <w:rsid w:val="00CD6C2C"/>
    <w:rsid w:val="00CF4FA0"/>
    <w:rsid w:val="00CF5627"/>
    <w:rsid w:val="00CF62C4"/>
    <w:rsid w:val="00D02839"/>
    <w:rsid w:val="00D12DEE"/>
    <w:rsid w:val="00D1486C"/>
    <w:rsid w:val="00D15A60"/>
    <w:rsid w:val="00D16415"/>
    <w:rsid w:val="00D23D78"/>
    <w:rsid w:val="00D339DE"/>
    <w:rsid w:val="00D36C3B"/>
    <w:rsid w:val="00D520FB"/>
    <w:rsid w:val="00D52FA8"/>
    <w:rsid w:val="00D53E33"/>
    <w:rsid w:val="00D66BC6"/>
    <w:rsid w:val="00D671BE"/>
    <w:rsid w:val="00D748B5"/>
    <w:rsid w:val="00D8666C"/>
    <w:rsid w:val="00D90396"/>
    <w:rsid w:val="00D93B33"/>
    <w:rsid w:val="00D9520B"/>
    <w:rsid w:val="00D95945"/>
    <w:rsid w:val="00D95B5A"/>
    <w:rsid w:val="00DA0E2B"/>
    <w:rsid w:val="00DB0A1E"/>
    <w:rsid w:val="00DB0A39"/>
    <w:rsid w:val="00DC0819"/>
    <w:rsid w:val="00DC26F0"/>
    <w:rsid w:val="00DC30A0"/>
    <w:rsid w:val="00DC4EC5"/>
    <w:rsid w:val="00DC7A6E"/>
    <w:rsid w:val="00DC7EAB"/>
    <w:rsid w:val="00DD75FD"/>
    <w:rsid w:val="00DE62B6"/>
    <w:rsid w:val="00DE6A7A"/>
    <w:rsid w:val="00DE7200"/>
    <w:rsid w:val="00DF2216"/>
    <w:rsid w:val="00DF2E70"/>
    <w:rsid w:val="00DF4633"/>
    <w:rsid w:val="00DF506C"/>
    <w:rsid w:val="00DF66C1"/>
    <w:rsid w:val="00E03025"/>
    <w:rsid w:val="00E0417D"/>
    <w:rsid w:val="00E10C18"/>
    <w:rsid w:val="00E12D34"/>
    <w:rsid w:val="00E13B1E"/>
    <w:rsid w:val="00E15044"/>
    <w:rsid w:val="00E16F5E"/>
    <w:rsid w:val="00E17563"/>
    <w:rsid w:val="00E2745D"/>
    <w:rsid w:val="00E33251"/>
    <w:rsid w:val="00E371E0"/>
    <w:rsid w:val="00E4055B"/>
    <w:rsid w:val="00E4285A"/>
    <w:rsid w:val="00E43867"/>
    <w:rsid w:val="00E438BA"/>
    <w:rsid w:val="00E44C4C"/>
    <w:rsid w:val="00E46189"/>
    <w:rsid w:val="00E476DB"/>
    <w:rsid w:val="00E52A95"/>
    <w:rsid w:val="00E53C23"/>
    <w:rsid w:val="00E5407A"/>
    <w:rsid w:val="00E57CDB"/>
    <w:rsid w:val="00E64061"/>
    <w:rsid w:val="00E651D3"/>
    <w:rsid w:val="00E7459C"/>
    <w:rsid w:val="00E7639F"/>
    <w:rsid w:val="00E7651B"/>
    <w:rsid w:val="00E841C7"/>
    <w:rsid w:val="00E86108"/>
    <w:rsid w:val="00E90920"/>
    <w:rsid w:val="00E93EBD"/>
    <w:rsid w:val="00E97FF7"/>
    <w:rsid w:val="00EA662E"/>
    <w:rsid w:val="00EB3E17"/>
    <w:rsid w:val="00EC66A4"/>
    <w:rsid w:val="00ED112E"/>
    <w:rsid w:val="00ED226C"/>
    <w:rsid w:val="00ED4D30"/>
    <w:rsid w:val="00ED6C36"/>
    <w:rsid w:val="00ED7235"/>
    <w:rsid w:val="00EE012D"/>
    <w:rsid w:val="00EE43AB"/>
    <w:rsid w:val="00EE4E2D"/>
    <w:rsid w:val="00EE6782"/>
    <w:rsid w:val="00EF440A"/>
    <w:rsid w:val="00EF60B3"/>
    <w:rsid w:val="00EF78D0"/>
    <w:rsid w:val="00F017B9"/>
    <w:rsid w:val="00F05A6F"/>
    <w:rsid w:val="00F05EB6"/>
    <w:rsid w:val="00F11356"/>
    <w:rsid w:val="00F12890"/>
    <w:rsid w:val="00F12EC0"/>
    <w:rsid w:val="00F16EC2"/>
    <w:rsid w:val="00F1734B"/>
    <w:rsid w:val="00F23F57"/>
    <w:rsid w:val="00F30940"/>
    <w:rsid w:val="00F30BC9"/>
    <w:rsid w:val="00F33D73"/>
    <w:rsid w:val="00F357CB"/>
    <w:rsid w:val="00F63948"/>
    <w:rsid w:val="00F654A9"/>
    <w:rsid w:val="00F67EE9"/>
    <w:rsid w:val="00F742F3"/>
    <w:rsid w:val="00F83384"/>
    <w:rsid w:val="00FA0771"/>
    <w:rsid w:val="00FB4AD5"/>
    <w:rsid w:val="00FB4E01"/>
    <w:rsid w:val="00FB53E9"/>
    <w:rsid w:val="00FB580C"/>
    <w:rsid w:val="00FC6CFD"/>
    <w:rsid w:val="00FC7B86"/>
    <w:rsid w:val="00FE3962"/>
    <w:rsid w:val="00FE4848"/>
    <w:rsid w:val="00FF2344"/>
    <w:rsid w:val="00FF43F9"/>
    <w:rsid w:val="00FF49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C8B"/>
    <w:pPr>
      <w:spacing w:after="0" w:line="240" w:lineRule="auto"/>
    </w:pPr>
    <w:rPr>
      <w:rFonts w:ascii="Times New Roman" w:eastAsia="Times New Roman" w:hAnsi="Times New Roman" w:cs="Times New Roman"/>
      <w:spacing w:val="-3"/>
      <w:sz w:val="24"/>
      <w:szCs w:val="20"/>
      <w:lang w:val="es-ES_tradnl"/>
    </w:rPr>
  </w:style>
  <w:style w:type="paragraph" w:styleId="Heading1">
    <w:name w:val="heading 1"/>
    <w:aliases w:val="Heading 1.I,Capítulo"/>
    <w:next w:val="Normal"/>
    <w:link w:val="Heading1Char"/>
    <w:uiPriority w:val="9"/>
    <w:qFormat/>
    <w:rsid w:val="003872FF"/>
    <w:pPr>
      <w:keepNext/>
      <w:numPr>
        <w:numId w:val="1"/>
      </w:numPr>
      <w:spacing w:before="240" w:after="240" w:line="240" w:lineRule="auto"/>
      <w:jc w:val="center"/>
      <w:outlineLvl w:val="0"/>
    </w:pPr>
    <w:rPr>
      <w:rFonts w:ascii="Times New Roman Bold" w:eastAsia="Times New Roman" w:hAnsi="Times New Roman Bold" w:cs="Times New Roman"/>
      <w:b/>
      <w:smallCaps/>
      <w:noProof/>
      <w:sz w:val="28"/>
      <w:szCs w:val="20"/>
    </w:rPr>
  </w:style>
  <w:style w:type="paragraph" w:styleId="Heading2">
    <w:name w:val="heading 2"/>
    <w:aliases w:val="Car"/>
    <w:basedOn w:val="Normal"/>
    <w:next w:val="Normal"/>
    <w:link w:val="Heading2Char"/>
    <w:uiPriority w:val="9"/>
    <w:qFormat/>
    <w:rsid w:val="004C24FE"/>
    <w:pPr>
      <w:keepNext/>
      <w:tabs>
        <w:tab w:val="num" w:pos="1080"/>
      </w:tabs>
      <w:spacing w:before="240" w:after="60"/>
      <w:ind w:left="720"/>
      <w:outlineLvl w:val="1"/>
    </w:pPr>
    <w:rPr>
      <w:rFonts w:ascii="Arial" w:eastAsia="Batang" w:hAnsi="Arial"/>
      <w:b/>
      <w:i/>
      <w:spacing w:val="0"/>
    </w:rPr>
  </w:style>
  <w:style w:type="paragraph" w:styleId="Heading3">
    <w:name w:val="heading 3"/>
    <w:aliases w:val="Heading 3.1"/>
    <w:next w:val="Normal"/>
    <w:link w:val="Heading3Char"/>
    <w:uiPriority w:val="9"/>
    <w:qFormat/>
    <w:rsid w:val="00B23B1C"/>
    <w:pPr>
      <w:keepNext/>
      <w:numPr>
        <w:numId w:val="9"/>
      </w:numPr>
      <w:spacing w:before="120" w:after="120" w:line="240" w:lineRule="auto"/>
      <w:jc w:val="both"/>
      <w:outlineLvl w:val="2"/>
    </w:pPr>
    <w:rPr>
      <w:rFonts w:ascii="Times New Roman Bold" w:eastAsia="Times New Roman" w:hAnsi="Times New Roman Bold" w:cs="Times New Roman"/>
      <w:b/>
      <w:noProof/>
      <w:sz w:val="24"/>
      <w:szCs w:val="20"/>
    </w:rPr>
  </w:style>
  <w:style w:type="paragraph" w:styleId="Heading4">
    <w:name w:val="heading 4"/>
    <w:aliases w:val="Heading 4.a"/>
    <w:next w:val="Normal"/>
    <w:link w:val="Heading4Char"/>
    <w:uiPriority w:val="9"/>
    <w:qFormat/>
    <w:rsid w:val="003872FF"/>
    <w:pPr>
      <w:keepNext/>
      <w:numPr>
        <w:ilvl w:val="2"/>
        <w:numId w:val="1"/>
      </w:numPr>
      <w:tabs>
        <w:tab w:val="left" w:pos="1440"/>
      </w:tabs>
      <w:spacing w:before="120" w:after="120" w:line="240" w:lineRule="auto"/>
      <w:jc w:val="both"/>
      <w:outlineLvl w:val="3"/>
    </w:pPr>
    <w:rPr>
      <w:rFonts w:ascii="Times New Roman Bold" w:eastAsia="Calibri" w:hAnsi="Times New Roman Bold" w:cs="Times New Roman"/>
      <w:b/>
      <w:noProof/>
      <w:sz w:val="24"/>
      <w:szCs w:val="20"/>
    </w:rPr>
  </w:style>
  <w:style w:type="paragraph" w:styleId="Heading5">
    <w:name w:val="heading 5"/>
    <w:aliases w:val="Heading 5.(i)"/>
    <w:next w:val="Normal"/>
    <w:link w:val="Heading5Char"/>
    <w:uiPriority w:val="9"/>
    <w:qFormat/>
    <w:rsid w:val="003872FF"/>
    <w:pPr>
      <w:keepNext/>
      <w:numPr>
        <w:ilvl w:val="3"/>
        <w:numId w:val="1"/>
      </w:numPr>
      <w:spacing w:before="120" w:after="120" w:line="240" w:lineRule="auto"/>
      <w:jc w:val="both"/>
      <w:outlineLvl w:val="4"/>
    </w:pPr>
    <w:rPr>
      <w:rFonts w:ascii="Times New Roman Bold" w:eastAsia="Times New Roman" w:hAnsi="Times New Roman Bold" w:cs="Times New Roman"/>
      <w:b/>
      <w:noProof/>
      <w:sz w:val="24"/>
      <w:szCs w:val="20"/>
    </w:rPr>
  </w:style>
  <w:style w:type="paragraph" w:styleId="Heading6">
    <w:name w:val="heading 6"/>
    <w:basedOn w:val="Normal"/>
    <w:next w:val="Normal"/>
    <w:link w:val="Heading6Char"/>
    <w:uiPriority w:val="9"/>
    <w:qFormat/>
    <w:rsid w:val="004C24FE"/>
    <w:pPr>
      <w:tabs>
        <w:tab w:val="num" w:pos="3960"/>
      </w:tabs>
      <w:spacing w:before="240" w:after="60"/>
      <w:ind w:left="3600"/>
      <w:outlineLvl w:val="5"/>
    </w:pPr>
    <w:rPr>
      <w:rFonts w:eastAsia="Batang"/>
      <w:i/>
      <w:spacing w:val="0"/>
      <w:sz w:val="22"/>
    </w:rPr>
  </w:style>
  <w:style w:type="paragraph" w:styleId="Heading7">
    <w:name w:val="heading 7"/>
    <w:basedOn w:val="Normal"/>
    <w:next w:val="Normal"/>
    <w:link w:val="Heading7Char"/>
    <w:uiPriority w:val="9"/>
    <w:qFormat/>
    <w:rsid w:val="004C24FE"/>
    <w:pPr>
      <w:tabs>
        <w:tab w:val="num" w:pos="4680"/>
      </w:tabs>
      <w:spacing w:before="240" w:after="60"/>
      <w:ind w:left="4320"/>
      <w:outlineLvl w:val="6"/>
    </w:pPr>
    <w:rPr>
      <w:rFonts w:ascii="Arial" w:eastAsia="Batang" w:hAnsi="Arial"/>
      <w:spacing w:val="0"/>
    </w:rPr>
  </w:style>
  <w:style w:type="paragraph" w:styleId="Heading8">
    <w:name w:val="heading 8"/>
    <w:basedOn w:val="Normal"/>
    <w:next w:val="Normal"/>
    <w:link w:val="Heading8Char"/>
    <w:uiPriority w:val="9"/>
    <w:qFormat/>
    <w:rsid w:val="004C24FE"/>
    <w:pPr>
      <w:tabs>
        <w:tab w:val="num" w:pos="5400"/>
      </w:tabs>
      <w:spacing w:before="240" w:after="60"/>
      <w:ind w:left="5040"/>
      <w:outlineLvl w:val="7"/>
    </w:pPr>
    <w:rPr>
      <w:rFonts w:ascii="Arial" w:eastAsia="Batang" w:hAnsi="Arial"/>
      <w:i/>
      <w:spacing w:val="0"/>
    </w:rPr>
  </w:style>
  <w:style w:type="paragraph" w:styleId="Heading9">
    <w:name w:val="heading 9"/>
    <w:basedOn w:val="Normal"/>
    <w:next w:val="Normal"/>
    <w:link w:val="Heading9Char"/>
    <w:uiPriority w:val="9"/>
    <w:qFormat/>
    <w:rsid w:val="004C24FE"/>
    <w:pPr>
      <w:tabs>
        <w:tab w:val="num" w:pos="6120"/>
      </w:tabs>
      <w:spacing w:before="240" w:after="60"/>
      <w:ind w:left="5760"/>
      <w:outlineLvl w:val="8"/>
    </w:pPr>
    <w:rPr>
      <w:rFonts w:ascii="Arial" w:eastAsia="Batang" w:hAnsi="Arial"/>
      <w:b/>
      <w:i/>
      <w:spacing w:val="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3872FF"/>
    <w:pPr>
      <w:ind w:left="720"/>
      <w:contextualSpacing/>
    </w:pPr>
    <w:rPr>
      <w:rFonts w:ascii="Calibri" w:eastAsia="Calibri" w:hAnsi="Calibri"/>
      <w:spacing w:val="0"/>
      <w:sz w:val="22"/>
      <w:szCs w:val="22"/>
    </w:rPr>
  </w:style>
  <w:style w:type="paragraph" w:styleId="Title">
    <w:name w:val="Title"/>
    <w:basedOn w:val="Normal"/>
    <w:link w:val="TitleChar"/>
    <w:uiPriority w:val="10"/>
    <w:qFormat/>
    <w:rsid w:val="003872FF"/>
    <w:pPr>
      <w:tabs>
        <w:tab w:val="left" w:pos="1440"/>
        <w:tab w:val="left" w:pos="3060"/>
      </w:tabs>
      <w:jc w:val="center"/>
      <w:outlineLvl w:val="0"/>
    </w:pPr>
    <w:rPr>
      <w:spacing w:val="0"/>
    </w:rPr>
  </w:style>
  <w:style w:type="character" w:customStyle="1" w:styleId="TitleChar">
    <w:name w:val="Title Char"/>
    <w:basedOn w:val="DefaultParagraphFont"/>
    <w:link w:val="Title"/>
    <w:uiPriority w:val="10"/>
    <w:rsid w:val="003872FF"/>
    <w:rPr>
      <w:rFonts w:ascii="Times New Roman" w:eastAsia="Times New Roman" w:hAnsi="Times New Roman" w:cs="Times New Roman"/>
      <w:sz w:val="24"/>
      <w:szCs w:val="20"/>
      <w:lang w:val="es-ES_tradnl"/>
    </w:rPr>
  </w:style>
  <w:style w:type="paragraph" w:customStyle="1" w:styleId="Newpage">
    <w:name w:val="Newpage"/>
    <w:basedOn w:val="Normal"/>
    <w:rsid w:val="003872FF"/>
    <w:pPr>
      <w:tabs>
        <w:tab w:val="left" w:pos="1440"/>
        <w:tab w:val="left" w:pos="3060"/>
      </w:tabs>
      <w:jc w:val="center"/>
    </w:pPr>
    <w:rPr>
      <w:rFonts w:cs="Arial"/>
      <w:b/>
      <w:smallCaps/>
    </w:rPr>
  </w:style>
  <w:style w:type="paragraph" w:styleId="BodyText">
    <w:name w:val="Body Text"/>
    <w:basedOn w:val="Normal"/>
    <w:link w:val="BodyTextChar"/>
    <w:uiPriority w:val="99"/>
    <w:rsid w:val="003872FF"/>
    <w:pPr>
      <w:tabs>
        <w:tab w:val="left" w:pos="3060"/>
      </w:tabs>
      <w:jc w:val="center"/>
    </w:pPr>
    <w:rPr>
      <w:spacing w:val="0"/>
    </w:rPr>
  </w:style>
  <w:style w:type="character" w:customStyle="1" w:styleId="BodyTextChar">
    <w:name w:val="Body Text Char"/>
    <w:basedOn w:val="DefaultParagraphFont"/>
    <w:link w:val="BodyText"/>
    <w:uiPriority w:val="99"/>
    <w:rsid w:val="003872FF"/>
    <w:rPr>
      <w:rFonts w:ascii="Times New Roman" w:eastAsia="Times New Roman" w:hAnsi="Times New Roman" w:cs="Times New Roman"/>
      <w:sz w:val="24"/>
      <w:szCs w:val="20"/>
      <w:lang w:val="es-ES_tradnl"/>
    </w:rPr>
  </w:style>
  <w:style w:type="character" w:customStyle="1" w:styleId="ColorfulList-Accent1Char">
    <w:name w:val="Colorful List - Accent 1 Char"/>
    <w:link w:val="ColorfulList-Accent11"/>
    <w:uiPriority w:val="34"/>
    <w:rsid w:val="003872FF"/>
    <w:rPr>
      <w:rFonts w:ascii="Calibri" w:eastAsia="Calibri" w:hAnsi="Calibri" w:cs="Times New Roman"/>
      <w:lang w:val="es-ES_tradnl"/>
    </w:r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nota de rodapé,texto de nota al pi"/>
    <w:basedOn w:val="Normal"/>
    <w:link w:val="FootnoteTextChar"/>
    <w:uiPriority w:val="99"/>
    <w:rsid w:val="003872FF"/>
    <w:pPr>
      <w:keepNext/>
      <w:keepLines/>
      <w:spacing w:after="120"/>
      <w:ind w:left="288" w:hanging="288"/>
      <w:jc w:val="both"/>
    </w:pPr>
    <w:rPr>
      <w:sz w:val="20"/>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Footnote Text Char Char Char"/>
    <w:basedOn w:val="DefaultParagraphFont"/>
    <w:link w:val="FootnoteText"/>
    <w:uiPriority w:val="99"/>
    <w:rsid w:val="003872FF"/>
    <w:rPr>
      <w:rFonts w:ascii="Times New Roman" w:eastAsia="Times New Roman" w:hAnsi="Times New Roman" w:cs="Times New Roman"/>
      <w:spacing w:val="-3"/>
      <w:sz w:val="20"/>
      <w:szCs w:val="20"/>
      <w:lang w:val="es-ES_tradnl"/>
    </w:rPr>
  </w:style>
  <w:style w:type="paragraph" w:customStyle="1" w:styleId="heading-b24">
    <w:name w:val="heading-b24"/>
    <w:basedOn w:val="Normal"/>
    <w:next w:val="Normal"/>
    <w:rsid w:val="003872FF"/>
    <w:pPr>
      <w:spacing w:after="600"/>
      <w:jc w:val="center"/>
    </w:pPr>
    <w:rPr>
      <w:rFonts w:ascii="Times New Roman Bold" w:hAnsi="Times New Roman Bold"/>
      <w:b/>
      <w:smallCaps/>
    </w:rPr>
  </w:style>
  <w:style w:type="paragraph" w:customStyle="1" w:styleId="Annex">
    <w:name w:val="Annex"/>
    <w:basedOn w:val="Normal"/>
    <w:rsid w:val="003872FF"/>
    <w:rPr>
      <w:caps/>
      <w:spacing w:val="0"/>
    </w:rPr>
  </w:style>
  <w:style w:type="character" w:customStyle="1" w:styleId="Heading1Char">
    <w:name w:val="Heading 1 Char"/>
    <w:aliases w:val="Heading 1.I Char,Capítulo Char"/>
    <w:basedOn w:val="DefaultParagraphFont"/>
    <w:link w:val="Heading1"/>
    <w:uiPriority w:val="9"/>
    <w:rsid w:val="003872FF"/>
    <w:rPr>
      <w:rFonts w:ascii="Times New Roman Bold" w:eastAsia="Times New Roman" w:hAnsi="Times New Roman Bold" w:cs="Times New Roman"/>
      <w:b/>
      <w:smallCaps/>
      <w:noProof/>
      <w:sz w:val="28"/>
      <w:szCs w:val="20"/>
    </w:rPr>
  </w:style>
  <w:style w:type="character" w:customStyle="1" w:styleId="Heading4Char">
    <w:name w:val="Heading 4 Char"/>
    <w:aliases w:val="Heading 4.a Char"/>
    <w:basedOn w:val="DefaultParagraphFont"/>
    <w:link w:val="Heading4"/>
    <w:uiPriority w:val="9"/>
    <w:rsid w:val="003872FF"/>
    <w:rPr>
      <w:rFonts w:ascii="Times New Roman Bold" w:eastAsia="Calibri" w:hAnsi="Times New Roman Bold" w:cs="Times New Roman"/>
      <w:b/>
      <w:noProof/>
      <w:sz w:val="24"/>
      <w:szCs w:val="20"/>
    </w:rPr>
  </w:style>
  <w:style w:type="character" w:customStyle="1" w:styleId="Heading5Char">
    <w:name w:val="Heading 5 Char"/>
    <w:aliases w:val="Heading 5.(i) Char"/>
    <w:basedOn w:val="DefaultParagraphFont"/>
    <w:link w:val="Heading5"/>
    <w:uiPriority w:val="9"/>
    <w:rsid w:val="003872FF"/>
    <w:rPr>
      <w:rFonts w:ascii="Times New Roman Bold" w:eastAsia="Times New Roman" w:hAnsi="Times New Roman Bold" w:cs="Times New Roman"/>
      <w:b/>
      <w:noProof/>
      <w:sz w:val="24"/>
      <w:szCs w:val="20"/>
    </w:rPr>
  </w:style>
  <w:style w:type="paragraph" w:customStyle="1" w:styleId="AutoNumpara">
    <w:name w:val="AutoNumpara"/>
    <w:basedOn w:val="Normal"/>
    <w:rsid w:val="003872FF"/>
    <w:pPr>
      <w:numPr>
        <w:ilvl w:val="1"/>
        <w:numId w:val="1"/>
      </w:numPr>
      <w:spacing w:before="120" w:after="120"/>
      <w:jc w:val="both"/>
    </w:pPr>
    <w:rPr>
      <w:noProof/>
      <w:spacing w:val="-2"/>
    </w:rPr>
  </w:style>
  <w:style w:type="paragraph" w:styleId="BodyTextIndent">
    <w:name w:val="Body Text Indent"/>
    <w:basedOn w:val="Normal"/>
    <w:link w:val="BodyTextIndentChar"/>
    <w:uiPriority w:val="99"/>
    <w:semiHidden/>
    <w:unhideWhenUsed/>
    <w:rsid w:val="003872FF"/>
    <w:pPr>
      <w:spacing w:after="120"/>
      <w:ind w:left="360"/>
    </w:pPr>
  </w:style>
  <w:style w:type="character" w:customStyle="1" w:styleId="BodyTextIndentChar">
    <w:name w:val="Body Text Indent Char"/>
    <w:basedOn w:val="DefaultParagraphFont"/>
    <w:link w:val="BodyTextIndent"/>
    <w:uiPriority w:val="99"/>
    <w:semiHidden/>
    <w:rsid w:val="003872FF"/>
    <w:rPr>
      <w:rFonts w:ascii="Times New Roman" w:eastAsia="Times New Roman" w:hAnsi="Times New Roman" w:cs="Times New Roman"/>
      <w:spacing w:val="-3"/>
      <w:sz w:val="24"/>
      <w:szCs w:val="20"/>
      <w:lang w:val="es-ES_tradnl"/>
    </w:rPr>
  </w:style>
  <w:style w:type="paragraph" w:customStyle="1" w:styleId="Chapter">
    <w:name w:val="Chapter"/>
    <w:basedOn w:val="Normal"/>
    <w:next w:val="Normal"/>
    <w:uiPriority w:val="99"/>
    <w:rsid w:val="009C6351"/>
    <w:pPr>
      <w:numPr>
        <w:numId w:val="2"/>
      </w:numPr>
      <w:tabs>
        <w:tab w:val="left" w:pos="1440"/>
      </w:tabs>
      <w:spacing w:before="240" w:after="240"/>
      <w:jc w:val="center"/>
    </w:pPr>
    <w:rPr>
      <w:b/>
      <w:smallCaps/>
      <w:spacing w:val="0"/>
      <w:lang w:val="es-ES"/>
    </w:rPr>
  </w:style>
  <w:style w:type="paragraph" w:customStyle="1" w:styleId="FirstHeading">
    <w:name w:val="FirstHeading"/>
    <w:basedOn w:val="Normal"/>
    <w:rsid w:val="009C6351"/>
    <w:pPr>
      <w:keepNext/>
      <w:numPr>
        <w:numId w:val="3"/>
      </w:numPr>
      <w:tabs>
        <w:tab w:val="left" w:pos="0"/>
        <w:tab w:val="left" w:pos="90"/>
      </w:tabs>
      <w:spacing w:before="120" w:after="120"/>
    </w:pPr>
    <w:rPr>
      <w:b/>
      <w:spacing w:val="0"/>
      <w:lang w:val="es-ES"/>
    </w:rPr>
  </w:style>
  <w:style w:type="paragraph" w:customStyle="1" w:styleId="Paragraph">
    <w:name w:val="Paragraph"/>
    <w:aliases w:val="paragraph,p,PARAGRAPH,PG,pa,at"/>
    <w:basedOn w:val="BodyTextIndent"/>
    <w:link w:val="ParagraphChar"/>
    <w:uiPriority w:val="99"/>
    <w:rsid w:val="009C6351"/>
    <w:pPr>
      <w:numPr>
        <w:ilvl w:val="1"/>
        <w:numId w:val="2"/>
      </w:numPr>
      <w:spacing w:before="120"/>
      <w:jc w:val="both"/>
      <w:outlineLvl w:val="1"/>
    </w:pPr>
    <w:rPr>
      <w:spacing w:val="0"/>
      <w:lang w:val="es-ES"/>
    </w:rPr>
  </w:style>
  <w:style w:type="paragraph" w:customStyle="1" w:styleId="SecHeading">
    <w:name w:val="SecHeading"/>
    <w:basedOn w:val="Normal"/>
    <w:next w:val="Paragraph"/>
    <w:rsid w:val="009C6351"/>
    <w:pPr>
      <w:keepNext/>
      <w:numPr>
        <w:ilvl w:val="1"/>
        <w:numId w:val="3"/>
      </w:numPr>
      <w:spacing w:before="120" w:after="120"/>
    </w:pPr>
    <w:rPr>
      <w:b/>
      <w:spacing w:val="0"/>
    </w:rPr>
  </w:style>
  <w:style w:type="paragraph" w:customStyle="1" w:styleId="SubHeading1">
    <w:name w:val="SubHeading1"/>
    <w:basedOn w:val="SecHeading"/>
    <w:rsid w:val="009C6351"/>
    <w:pPr>
      <w:numPr>
        <w:ilvl w:val="2"/>
      </w:numPr>
    </w:pPr>
  </w:style>
  <w:style w:type="paragraph" w:customStyle="1" w:styleId="Subheading2">
    <w:name w:val="Subheading2"/>
    <w:basedOn w:val="SecHeading"/>
    <w:rsid w:val="009C6351"/>
    <w:pPr>
      <w:numPr>
        <w:ilvl w:val="3"/>
      </w:numPr>
    </w:pPr>
  </w:style>
  <w:style w:type="paragraph" w:customStyle="1" w:styleId="subpar">
    <w:name w:val="subpar"/>
    <w:basedOn w:val="BodyTextIndent3"/>
    <w:link w:val="subparChar"/>
    <w:rsid w:val="009C6351"/>
    <w:pPr>
      <w:numPr>
        <w:ilvl w:val="2"/>
        <w:numId w:val="2"/>
      </w:numPr>
      <w:spacing w:before="120"/>
      <w:jc w:val="both"/>
      <w:outlineLvl w:val="2"/>
    </w:pPr>
    <w:rPr>
      <w:spacing w:val="0"/>
      <w:sz w:val="24"/>
      <w:szCs w:val="20"/>
    </w:rPr>
  </w:style>
  <w:style w:type="paragraph" w:customStyle="1" w:styleId="SubSubPar">
    <w:name w:val="SubSubPar"/>
    <w:basedOn w:val="subpar"/>
    <w:uiPriority w:val="99"/>
    <w:rsid w:val="009C6351"/>
    <w:pPr>
      <w:numPr>
        <w:ilvl w:val="3"/>
      </w:numPr>
      <w:tabs>
        <w:tab w:val="left" w:pos="0"/>
      </w:tabs>
    </w:pPr>
  </w:style>
  <w:style w:type="paragraph" w:styleId="BodyTextIndent3">
    <w:name w:val="Body Text Indent 3"/>
    <w:basedOn w:val="Normal"/>
    <w:link w:val="BodyTextIndent3Char"/>
    <w:uiPriority w:val="99"/>
    <w:semiHidden/>
    <w:unhideWhenUsed/>
    <w:rsid w:val="009C635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C6351"/>
    <w:rPr>
      <w:rFonts w:ascii="Times New Roman" w:eastAsia="Times New Roman" w:hAnsi="Times New Roman" w:cs="Times New Roman"/>
      <w:spacing w:val="-3"/>
      <w:sz w:val="16"/>
      <w:szCs w:val="16"/>
      <w:lang w:val="es-ES_tradnl"/>
    </w:rPr>
  </w:style>
  <w:style w:type="table" w:styleId="TableGrid">
    <w:name w:val="Table Grid"/>
    <w:basedOn w:val="TableNormal"/>
    <w:uiPriority w:val="59"/>
    <w:rsid w:val="00C97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Char">
    <w:name w:val="Paragraph Char"/>
    <w:basedOn w:val="DefaultParagraphFont"/>
    <w:link w:val="Paragraph"/>
    <w:uiPriority w:val="99"/>
    <w:rsid w:val="00B14912"/>
    <w:rPr>
      <w:rFonts w:ascii="Times New Roman" w:eastAsia="Times New Roman" w:hAnsi="Times New Roman" w:cs="Times New Roman"/>
      <w:sz w:val="24"/>
      <w:szCs w:val="20"/>
      <w:lang w:val="es-ES"/>
    </w:rPr>
  </w:style>
  <w:style w:type="paragraph" w:styleId="ListParagraph">
    <w:name w:val="List Paragraph"/>
    <w:basedOn w:val="Normal"/>
    <w:uiPriority w:val="34"/>
    <w:qFormat/>
    <w:rsid w:val="009F6DF1"/>
    <w:pPr>
      <w:ind w:left="720"/>
      <w:contextualSpacing/>
    </w:pPr>
  </w:style>
  <w:style w:type="paragraph" w:styleId="TOCHeading">
    <w:name w:val="TOC Heading"/>
    <w:basedOn w:val="Heading1"/>
    <w:next w:val="Normal"/>
    <w:uiPriority w:val="39"/>
    <w:semiHidden/>
    <w:unhideWhenUsed/>
    <w:qFormat/>
    <w:rsid w:val="0074614F"/>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rPr>
  </w:style>
  <w:style w:type="paragraph" w:styleId="TOC1">
    <w:name w:val="toc 1"/>
    <w:basedOn w:val="Normal"/>
    <w:next w:val="Normal"/>
    <w:autoRedefine/>
    <w:uiPriority w:val="39"/>
    <w:unhideWhenUsed/>
    <w:rsid w:val="0074614F"/>
    <w:pPr>
      <w:spacing w:after="100"/>
    </w:pPr>
  </w:style>
  <w:style w:type="paragraph" w:styleId="TOC2">
    <w:name w:val="toc 2"/>
    <w:basedOn w:val="Normal"/>
    <w:next w:val="Normal"/>
    <w:autoRedefine/>
    <w:uiPriority w:val="39"/>
    <w:unhideWhenUsed/>
    <w:rsid w:val="0074614F"/>
    <w:pPr>
      <w:spacing w:after="100"/>
      <w:ind w:left="240"/>
    </w:pPr>
  </w:style>
  <w:style w:type="character" w:styleId="Hyperlink">
    <w:name w:val="Hyperlink"/>
    <w:basedOn w:val="DefaultParagraphFont"/>
    <w:uiPriority w:val="99"/>
    <w:unhideWhenUsed/>
    <w:rsid w:val="0074614F"/>
    <w:rPr>
      <w:color w:val="0000FF" w:themeColor="hyperlink"/>
      <w:u w:val="single"/>
    </w:rPr>
  </w:style>
  <w:style w:type="paragraph" w:styleId="BalloonText">
    <w:name w:val="Balloon Text"/>
    <w:basedOn w:val="Normal"/>
    <w:link w:val="BalloonTextChar"/>
    <w:uiPriority w:val="99"/>
    <w:semiHidden/>
    <w:unhideWhenUsed/>
    <w:rsid w:val="0074614F"/>
    <w:rPr>
      <w:rFonts w:ascii="Tahoma" w:hAnsi="Tahoma" w:cs="Tahoma"/>
      <w:sz w:val="16"/>
      <w:szCs w:val="16"/>
    </w:rPr>
  </w:style>
  <w:style w:type="character" w:customStyle="1" w:styleId="BalloonTextChar">
    <w:name w:val="Balloon Text Char"/>
    <w:basedOn w:val="DefaultParagraphFont"/>
    <w:link w:val="BalloonText"/>
    <w:uiPriority w:val="99"/>
    <w:semiHidden/>
    <w:rsid w:val="0074614F"/>
    <w:rPr>
      <w:rFonts w:ascii="Tahoma" w:eastAsia="Times New Roman" w:hAnsi="Tahoma" w:cs="Tahoma"/>
      <w:spacing w:val="-3"/>
      <w:sz w:val="16"/>
      <w:szCs w:val="16"/>
      <w:lang w:val="es-ES_tradnl"/>
    </w:rPr>
  </w:style>
  <w:style w:type="paragraph" w:styleId="Caption">
    <w:name w:val="caption"/>
    <w:basedOn w:val="Normal"/>
    <w:next w:val="Normal"/>
    <w:uiPriority w:val="35"/>
    <w:qFormat/>
    <w:rsid w:val="000E52EA"/>
    <w:rPr>
      <w:b/>
      <w:bCs/>
      <w:spacing w:val="0"/>
      <w:sz w:val="20"/>
    </w:rPr>
  </w:style>
  <w:style w:type="character" w:customStyle="1" w:styleId="Heading3Char">
    <w:name w:val="Heading 3 Char"/>
    <w:aliases w:val="Heading 3.1 Char"/>
    <w:basedOn w:val="DefaultParagraphFont"/>
    <w:link w:val="Heading3"/>
    <w:uiPriority w:val="9"/>
    <w:rsid w:val="00B23B1C"/>
    <w:rPr>
      <w:rFonts w:ascii="Times New Roman Bold" w:eastAsia="Times New Roman" w:hAnsi="Times New Roman Bold" w:cs="Times New Roman"/>
      <w:b/>
      <w:noProof/>
      <w:sz w:val="24"/>
      <w:szCs w:val="20"/>
    </w:rPr>
  </w:style>
  <w:style w:type="paragraph" w:styleId="z-TopofForm">
    <w:name w:val="HTML Top of Form"/>
    <w:basedOn w:val="Normal"/>
    <w:next w:val="Normal"/>
    <w:link w:val="z-TopofFormChar"/>
    <w:hidden/>
    <w:uiPriority w:val="99"/>
    <w:unhideWhenUsed/>
    <w:rsid w:val="00B23B1C"/>
    <w:pPr>
      <w:pBdr>
        <w:bottom w:val="single" w:sz="6" w:space="1" w:color="auto"/>
      </w:pBdr>
      <w:jc w:val="center"/>
    </w:pPr>
    <w:rPr>
      <w:rFonts w:ascii="Arial" w:hAnsi="Arial"/>
      <w:vanish/>
      <w:spacing w:val="0"/>
      <w:sz w:val="16"/>
      <w:szCs w:val="16"/>
    </w:rPr>
  </w:style>
  <w:style w:type="character" w:customStyle="1" w:styleId="z-TopofFormChar">
    <w:name w:val="z-Top of Form Char"/>
    <w:basedOn w:val="DefaultParagraphFont"/>
    <w:link w:val="z-TopofForm"/>
    <w:uiPriority w:val="99"/>
    <w:rsid w:val="00B23B1C"/>
    <w:rPr>
      <w:rFonts w:ascii="Arial" w:eastAsia="Times New Roman" w:hAnsi="Arial" w:cs="Times New Roman"/>
      <w:vanish/>
      <w:sz w:val="16"/>
      <w:szCs w:val="16"/>
      <w:lang w:val="es-ES_tradnl"/>
    </w:rPr>
  </w:style>
  <w:style w:type="character" w:styleId="CommentReference">
    <w:name w:val="annotation reference"/>
    <w:basedOn w:val="DefaultParagraphFont"/>
    <w:uiPriority w:val="99"/>
    <w:semiHidden/>
    <w:rsid w:val="006A7287"/>
    <w:rPr>
      <w:sz w:val="16"/>
      <w:szCs w:val="16"/>
    </w:rPr>
  </w:style>
  <w:style w:type="paragraph" w:styleId="CommentText">
    <w:name w:val="annotation text"/>
    <w:basedOn w:val="Normal"/>
    <w:link w:val="CommentTextChar"/>
    <w:uiPriority w:val="99"/>
    <w:semiHidden/>
    <w:rsid w:val="006A7287"/>
    <w:rPr>
      <w:spacing w:val="0"/>
      <w:sz w:val="20"/>
    </w:rPr>
  </w:style>
  <w:style w:type="character" w:customStyle="1" w:styleId="CommentTextChar">
    <w:name w:val="Comment Text Char"/>
    <w:basedOn w:val="DefaultParagraphFont"/>
    <w:link w:val="CommentText"/>
    <w:uiPriority w:val="99"/>
    <w:semiHidden/>
    <w:rsid w:val="006A7287"/>
    <w:rPr>
      <w:rFonts w:ascii="Times New Roman" w:eastAsia="Times New Roman" w:hAnsi="Times New Roman" w:cs="Times New Roman"/>
      <w:sz w:val="20"/>
      <w:szCs w:val="20"/>
      <w:lang w:val="es-ES_tradnl"/>
    </w:rPr>
  </w:style>
  <w:style w:type="character" w:customStyle="1" w:styleId="Heading2Char">
    <w:name w:val="Heading 2 Char"/>
    <w:aliases w:val="Car Char"/>
    <w:basedOn w:val="DefaultParagraphFont"/>
    <w:link w:val="Heading2"/>
    <w:uiPriority w:val="9"/>
    <w:rsid w:val="004C24FE"/>
    <w:rPr>
      <w:rFonts w:ascii="Arial" w:eastAsia="Batang" w:hAnsi="Arial" w:cs="Times New Roman"/>
      <w:b/>
      <w:i/>
      <w:sz w:val="24"/>
      <w:szCs w:val="20"/>
      <w:lang w:val="es-ES_tradnl"/>
    </w:rPr>
  </w:style>
  <w:style w:type="character" w:customStyle="1" w:styleId="Heading6Char">
    <w:name w:val="Heading 6 Char"/>
    <w:basedOn w:val="DefaultParagraphFont"/>
    <w:link w:val="Heading6"/>
    <w:uiPriority w:val="9"/>
    <w:rsid w:val="004C24FE"/>
    <w:rPr>
      <w:rFonts w:ascii="Times New Roman" w:eastAsia="Batang" w:hAnsi="Times New Roman" w:cs="Times New Roman"/>
      <w:i/>
      <w:szCs w:val="20"/>
      <w:lang w:val="es-ES_tradnl"/>
    </w:rPr>
  </w:style>
  <w:style w:type="character" w:customStyle="1" w:styleId="Heading7Char">
    <w:name w:val="Heading 7 Char"/>
    <w:basedOn w:val="DefaultParagraphFont"/>
    <w:link w:val="Heading7"/>
    <w:uiPriority w:val="9"/>
    <w:rsid w:val="004C24FE"/>
    <w:rPr>
      <w:rFonts w:ascii="Arial" w:eastAsia="Batang" w:hAnsi="Arial" w:cs="Times New Roman"/>
      <w:sz w:val="24"/>
      <w:szCs w:val="20"/>
      <w:lang w:val="es-ES_tradnl"/>
    </w:rPr>
  </w:style>
  <w:style w:type="character" w:customStyle="1" w:styleId="Heading8Char">
    <w:name w:val="Heading 8 Char"/>
    <w:basedOn w:val="DefaultParagraphFont"/>
    <w:link w:val="Heading8"/>
    <w:uiPriority w:val="9"/>
    <w:rsid w:val="004C24FE"/>
    <w:rPr>
      <w:rFonts w:ascii="Arial" w:eastAsia="Batang" w:hAnsi="Arial" w:cs="Times New Roman"/>
      <w:i/>
      <w:sz w:val="24"/>
      <w:szCs w:val="20"/>
      <w:lang w:val="es-ES_tradnl"/>
    </w:rPr>
  </w:style>
  <w:style w:type="character" w:customStyle="1" w:styleId="Heading9Char">
    <w:name w:val="Heading 9 Char"/>
    <w:basedOn w:val="DefaultParagraphFont"/>
    <w:link w:val="Heading9"/>
    <w:uiPriority w:val="9"/>
    <w:rsid w:val="004C24FE"/>
    <w:rPr>
      <w:rFonts w:ascii="Arial" w:eastAsia="Batang" w:hAnsi="Arial" w:cs="Times New Roman"/>
      <w:b/>
      <w:i/>
      <w:sz w:val="18"/>
      <w:szCs w:val="20"/>
      <w:lang w:val="es-ES_tradnl"/>
    </w:rPr>
  </w:style>
  <w:style w:type="character" w:customStyle="1" w:styleId="subparChar">
    <w:name w:val="subpar Char"/>
    <w:link w:val="subpar"/>
    <w:rsid w:val="004C24FE"/>
    <w:rPr>
      <w:rFonts w:ascii="Times New Roman" w:eastAsia="Times New Roman" w:hAnsi="Times New Roman" w:cs="Times New Roman"/>
      <w:sz w:val="24"/>
      <w:szCs w:val="20"/>
      <w:lang w:val="es-ES_tradnl"/>
    </w:rPr>
  </w:style>
  <w:style w:type="character" w:styleId="FollowedHyperlink">
    <w:name w:val="FollowedHyperlink"/>
    <w:basedOn w:val="DefaultParagraphFont"/>
    <w:uiPriority w:val="99"/>
    <w:semiHidden/>
    <w:unhideWhenUsed/>
    <w:rsid w:val="00AF7028"/>
    <w:rPr>
      <w:color w:val="800080" w:themeColor="followedHyperlink"/>
      <w:u w:val="single"/>
    </w:rPr>
  </w:style>
  <w:style w:type="paragraph" w:customStyle="1" w:styleId="Regtable">
    <w:name w:val="Regtable"/>
    <w:link w:val="RegtableChar"/>
    <w:rsid w:val="00DE62B6"/>
    <w:pPr>
      <w:keepLines/>
      <w:spacing w:before="20" w:after="20" w:line="240" w:lineRule="auto"/>
    </w:pPr>
    <w:rPr>
      <w:rFonts w:ascii="Times New Roman" w:eastAsia="Times New Roman" w:hAnsi="Times New Roman" w:cs="Times New Roman"/>
      <w:noProof/>
      <w:sz w:val="20"/>
      <w:szCs w:val="20"/>
    </w:rPr>
  </w:style>
  <w:style w:type="character" w:customStyle="1" w:styleId="RegtableChar">
    <w:name w:val="Regtable Char"/>
    <w:link w:val="Regtable"/>
    <w:rsid w:val="00DE62B6"/>
    <w:rPr>
      <w:rFonts w:ascii="Times New Roman" w:eastAsia="Times New Roman" w:hAnsi="Times New Roman" w:cs="Times New Roman"/>
      <w:noProof/>
      <w:sz w:val="20"/>
      <w:szCs w:val="20"/>
    </w:rPr>
  </w:style>
  <w:style w:type="paragraph" w:customStyle="1" w:styleId="TableTitle">
    <w:name w:val="TableTitle"/>
    <w:basedOn w:val="Normal"/>
    <w:link w:val="TableTitleChar"/>
    <w:rsid w:val="00DE62B6"/>
    <w:pPr>
      <w:keepNext/>
      <w:spacing w:before="20" w:after="20"/>
      <w:jc w:val="center"/>
    </w:pPr>
    <w:rPr>
      <w:rFonts w:ascii="Times New Roman Bold" w:hAnsi="Times New Roman Bold"/>
      <w:b/>
      <w:sz w:val="20"/>
      <w:lang w:val="es-ES" w:eastAsia="x-none"/>
    </w:rPr>
  </w:style>
  <w:style w:type="character" w:customStyle="1" w:styleId="TableTitleChar">
    <w:name w:val="TableTitle Char"/>
    <w:link w:val="TableTitle"/>
    <w:rsid w:val="00DE62B6"/>
    <w:rPr>
      <w:rFonts w:ascii="Times New Roman Bold" w:eastAsia="Times New Roman" w:hAnsi="Times New Roman Bold" w:cs="Times New Roman"/>
      <w:b/>
      <w:spacing w:val="-3"/>
      <w:sz w:val="20"/>
      <w:szCs w:val="20"/>
      <w:lang w:val="es-ES" w:eastAsia="x-none"/>
    </w:rPr>
  </w:style>
  <w:style w:type="character" w:styleId="FootnoteReference">
    <w:name w:val="footnote reference"/>
    <w:aliases w:val="ftref,16 Point,Superscript 6 Point,Ref,de nota al pie,referencia nota al pie,FC"/>
    <w:basedOn w:val="DefaultParagraphFont"/>
    <w:uiPriority w:val="99"/>
    <w:rsid w:val="00552B63"/>
    <w:rPr>
      <w:vertAlign w:val="superscript"/>
    </w:rPr>
  </w:style>
  <w:style w:type="character" w:styleId="PlaceholderText">
    <w:name w:val="Placeholder Text"/>
    <w:basedOn w:val="DefaultParagraphFont"/>
    <w:uiPriority w:val="99"/>
    <w:semiHidden/>
    <w:rsid w:val="008D2E0C"/>
    <w:rPr>
      <w:color w:val="808080"/>
    </w:rPr>
  </w:style>
  <w:style w:type="paragraph" w:styleId="Revision">
    <w:name w:val="Revision"/>
    <w:hidden/>
    <w:uiPriority w:val="99"/>
    <w:semiHidden/>
    <w:rsid w:val="0095484C"/>
    <w:pPr>
      <w:spacing w:after="0" w:line="240" w:lineRule="auto"/>
    </w:pPr>
    <w:rPr>
      <w:rFonts w:ascii="Times New Roman" w:eastAsia="Times New Roman" w:hAnsi="Times New Roman" w:cs="Times New Roman"/>
      <w:spacing w:val="-3"/>
      <w:sz w:val="24"/>
      <w:szCs w:val="20"/>
      <w:lang w:val="es-ES_tradnl"/>
    </w:rPr>
  </w:style>
  <w:style w:type="paragraph" w:styleId="Header">
    <w:name w:val="header"/>
    <w:basedOn w:val="Normal"/>
    <w:link w:val="HeaderChar"/>
    <w:uiPriority w:val="99"/>
    <w:unhideWhenUsed/>
    <w:rsid w:val="000F1B53"/>
    <w:pPr>
      <w:tabs>
        <w:tab w:val="center" w:pos="4680"/>
        <w:tab w:val="right" w:pos="9360"/>
      </w:tabs>
    </w:pPr>
  </w:style>
  <w:style w:type="character" w:customStyle="1" w:styleId="HeaderChar">
    <w:name w:val="Header Char"/>
    <w:basedOn w:val="DefaultParagraphFont"/>
    <w:link w:val="Header"/>
    <w:uiPriority w:val="99"/>
    <w:rsid w:val="000F1B53"/>
    <w:rPr>
      <w:rFonts w:ascii="Times New Roman" w:eastAsia="Times New Roman" w:hAnsi="Times New Roman" w:cs="Times New Roman"/>
      <w:spacing w:val="-3"/>
      <w:sz w:val="24"/>
      <w:szCs w:val="20"/>
      <w:lang w:val="es-ES_tradnl"/>
    </w:rPr>
  </w:style>
  <w:style w:type="paragraph" w:styleId="Footer">
    <w:name w:val="footer"/>
    <w:basedOn w:val="Normal"/>
    <w:link w:val="FooterChar"/>
    <w:uiPriority w:val="99"/>
    <w:unhideWhenUsed/>
    <w:rsid w:val="000F1B53"/>
    <w:pPr>
      <w:tabs>
        <w:tab w:val="center" w:pos="4680"/>
        <w:tab w:val="right" w:pos="9360"/>
      </w:tabs>
    </w:pPr>
  </w:style>
  <w:style w:type="character" w:customStyle="1" w:styleId="FooterChar">
    <w:name w:val="Footer Char"/>
    <w:basedOn w:val="DefaultParagraphFont"/>
    <w:link w:val="Footer"/>
    <w:uiPriority w:val="99"/>
    <w:rsid w:val="000F1B53"/>
    <w:rPr>
      <w:rFonts w:ascii="Times New Roman" w:eastAsia="Times New Roman" w:hAnsi="Times New Roman" w:cs="Times New Roman"/>
      <w:spacing w:val="-3"/>
      <w:sz w:val="24"/>
      <w:szCs w:val="20"/>
      <w:lang w:val="es-ES_tradnl"/>
    </w:rPr>
  </w:style>
  <w:style w:type="paragraph" w:styleId="CommentSubject">
    <w:name w:val="annotation subject"/>
    <w:basedOn w:val="CommentText"/>
    <w:next w:val="CommentText"/>
    <w:link w:val="CommentSubjectChar"/>
    <w:uiPriority w:val="99"/>
    <w:semiHidden/>
    <w:unhideWhenUsed/>
    <w:rsid w:val="00C879F4"/>
    <w:rPr>
      <w:b/>
      <w:bCs/>
      <w:spacing w:val="-3"/>
    </w:rPr>
  </w:style>
  <w:style w:type="character" w:customStyle="1" w:styleId="CommentSubjectChar">
    <w:name w:val="Comment Subject Char"/>
    <w:basedOn w:val="CommentTextChar"/>
    <w:link w:val="CommentSubject"/>
    <w:uiPriority w:val="99"/>
    <w:semiHidden/>
    <w:rsid w:val="00C879F4"/>
    <w:rPr>
      <w:rFonts w:ascii="Times New Roman" w:eastAsia="Times New Roman" w:hAnsi="Times New Roman" w:cs="Times New Roman"/>
      <w:b/>
      <w:bCs/>
      <w:spacing w:val="-3"/>
      <w:sz w:val="20"/>
      <w:szCs w:val="20"/>
      <w:lang w:val="es-ES_tradnl"/>
    </w:rPr>
  </w:style>
  <w:style w:type="table" w:customStyle="1" w:styleId="TableGrid1">
    <w:name w:val="Table Grid1"/>
    <w:basedOn w:val="TableNormal"/>
    <w:next w:val="TableGrid"/>
    <w:uiPriority w:val="59"/>
    <w:rsid w:val="00C87C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uiPriority w:val="99"/>
    <w:rsid w:val="00C05E5E"/>
    <w:rPr>
      <w:rFonts w:ascii="Courier New" w:hAnsi="Courier New"/>
      <w:vanish/>
      <w:color w:val="800080"/>
      <w:sz w:val="24"/>
      <w:vertAlign w:val="subscript"/>
    </w:rPr>
  </w:style>
  <w:style w:type="character" w:customStyle="1" w:styleId="FontStyle78">
    <w:name w:val="Font Style78"/>
    <w:uiPriority w:val="99"/>
    <w:rsid w:val="00C05E5E"/>
    <w:rPr>
      <w:rFonts w:ascii="Arial" w:hAnsi="Arial"/>
      <w:b/>
      <w:color w:val="000000"/>
      <w:sz w:val="22"/>
    </w:rPr>
  </w:style>
  <w:style w:type="character" w:customStyle="1" w:styleId="FontStyle71">
    <w:name w:val="Font Style71"/>
    <w:uiPriority w:val="99"/>
    <w:rsid w:val="00C05E5E"/>
    <w:rPr>
      <w:rFonts w:ascii="Arial" w:hAnsi="Arial"/>
      <w:b/>
      <w:color w:val="000000"/>
      <w:spacing w:val="-10"/>
      <w:sz w:val="18"/>
    </w:rPr>
  </w:style>
  <w:style w:type="character" w:customStyle="1" w:styleId="FontStyle79">
    <w:name w:val="Font Style79"/>
    <w:uiPriority w:val="99"/>
    <w:rsid w:val="00C05E5E"/>
    <w:rPr>
      <w:rFonts w:ascii="Arial" w:hAnsi="Arial"/>
      <w:b/>
      <w:i/>
      <w:color w:val="000000"/>
      <w:sz w:val="22"/>
    </w:rPr>
  </w:style>
  <w:style w:type="character" w:customStyle="1" w:styleId="FontStyle99">
    <w:name w:val="Font Style99"/>
    <w:uiPriority w:val="99"/>
    <w:rsid w:val="00C05E5E"/>
    <w:rPr>
      <w:rFonts w:ascii="Times New Roman" w:hAnsi="Times New Roman"/>
      <w:b/>
      <w:color w:val="000000"/>
      <w:sz w:val="16"/>
    </w:rPr>
  </w:style>
  <w:style w:type="character" w:customStyle="1" w:styleId="FontStyle59">
    <w:name w:val="Font Style59"/>
    <w:uiPriority w:val="99"/>
    <w:rsid w:val="00C05E5E"/>
    <w:rPr>
      <w:rFonts w:ascii="Times New Roman" w:hAnsi="Times New Roman"/>
      <w:color w:val="000000"/>
      <w:sz w:val="20"/>
    </w:rPr>
  </w:style>
  <w:style w:type="character" w:customStyle="1" w:styleId="FontStyle58">
    <w:name w:val="Font Style58"/>
    <w:uiPriority w:val="99"/>
    <w:rsid w:val="00C05E5E"/>
    <w:rPr>
      <w:rFonts w:ascii="Arial" w:hAnsi="Arial"/>
      <w:color w:val="000000"/>
      <w:sz w:val="18"/>
    </w:rPr>
  </w:style>
  <w:style w:type="character" w:customStyle="1" w:styleId="tw4winError">
    <w:name w:val="tw4winError"/>
    <w:uiPriority w:val="99"/>
    <w:rsid w:val="00C05E5E"/>
    <w:rPr>
      <w:rFonts w:ascii="Courier New" w:hAnsi="Courier New"/>
      <w:color w:val="00FF00"/>
      <w:sz w:val="40"/>
    </w:rPr>
  </w:style>
  <w:style w:type="character" w:customStyle="1" w:styleId="tw4winTerm">
    <w:name w:val="tw4winTerm"/>
    <w:uiPriority w:val="99"/>
    <w:rsid w:val="00C05E5E"/>
    <w:rPr>
      <w:color w:val="0000FF"/>
    </w:rPr>
  </w:style>
  <w:style w:type="character" w:customStyle="1" w:styleId="tw4winPopup">
    <w:name w:val="tw4winPopup"/>
    <w:uiPriority w:val="99"/>
    <w:rsid w:val="00C05E5E"/>
    <w:rPr>
      <w:rFonts w:ascii="Courier New" w:hAnsi="Courier New"/>
      <w:noProof/>
      <w:color w:val="008000"/>
    </w:rPr>
  </w:style>
  <w:style w:type="character" w:customStyle="1" w:styleId="tw4winJump">
    <w:name w:val="tw4winJump"/>
    <w:uiPriority w:val="99"/>
    <w:rsid w:val="00C05E5E"/>
    <w:rPr>
      <w:rFonts w:ascii="Courier New" w:hAnsi="Courier New"/>
      <w:noProof/>
      <w:color w:val="008080"/>
    </w:rPr>
  </w:style>
  <w:style w:type="character" w:customStyle="1" w:styleId="tw4winExternal">
    <w:name w:val="tw4winExternal"/>
    <w:uiPriority w:val="99"/>
    <w:rsid w:val="00C05E5E"/>
    <w:rPr>
      <w:rFonts w:ascii="Courier New" w:hAnsi="Courier New"/>
      <w:noProof/>
      <w:color w:val="808080"/>
    </w:rPr>
  </w:style>
  <w:style w:type="character" w:customStyle="1" w:styleId="tw4winInternal">
    <w:name w:val="tw4winInternal"/>
    <w:uiPriority w:val="99"/>
    <w:rsid w:val="00C05E5E"/>
    <w:rPr>
      <w:rFonts w:ascii="Courier New" w:hAnsi="Courier New"/>
      <w:noProof/>
      <w:color w:val="FF0000"/>
    </w:rPr>
  </w:style>
  <w:style w:type="character" w:customStyle="1" w:styleId="DONOTTRANSLATE">
    <w:name w:val="DO_NOT_TRANSLATE"/>
    <w:uiPriority w:val="99"/>
    <w:rsid w:val="00C05E5E"/>
    <w:rPr>
      <w:rFonts w:ascii="Courier New" w:hAnsi="Courier New"/>
      <w:noProof/>
      <w:color w:val="8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C8B"/>
    <w:pPr>
      <w:spacing w:after="0" w:line="240" w:lineRule="auto"/>
    </w:pPr>
    <w:rPr>
      <w:rFonts w:ascii="Times New Roman" w:eastAsia="Times New Roman" w:hAnsi="Times New Roman" w:cs="Times New Roman"/>
      <w:spacing w:val="-3"/>
      <w:sz w:val="24"/>
      <w:szCs w:val="20"/>
      <w:lang w:val="es-ES_tradnl"/>
    </w:rPr>
  </w:style>
  <w:style w:type="paragraph" w:styleId="Heading1">
    <w:name w:val="heading 1"/>
    <w:aliases w:val="Heading 1.I,Capítulo"/>
    <w:next w:val="Normal"/>
    <w:link w:val="Heading1Char"/>
    <w:uiPriority w:val="9"/>
    <w:qFormat/>
    <w:rsid w:val="003872FF"/>
    <w:pPr>
      <w:keepNext/>
      <w:numPr>
        <w:numId w:val="1"/>
      </w:numPr>
      <w:spacing w:before="240" w:after="240" w:line="240" w:lineRule="auto"/>
      <w:jc w:val="center"/>
      <w:outlineLvl w:val="0"/>
    </w:pPr>
    <w:rPr>
      <w:rFonts w:ascii="Times New Roman Bold" w:eastAsia="Times New Roman" w:hAnsi="Times New Roman Bold" w:cs="Times New Roman"/>
      <w:b/>
      <w:smallCaps/>
      <w:noProof/>
      <w:sz w:val="28"/>
      <w:szCs w:val="20"/>
    </w:rPr>
  </w:style>
  <w:style w:type="paragraph" w:styleId="Heading2">
    <w:name w:val="heading 2"/>
    <w:aliases w:val="Car"/>
    <w:basedOn w:val="Normal"/>
    <w:next w:val="Normal"/>
    <w:link w:val="Heading2Char"/>
    <w:uiPriority w:val="9"/>
    <w:qFormat/>
    <w:rsid w:val="004C24FE"/>
    <w:pPr>
      <w:keepNext/>
      <w:tabs>
        <w:tab w:val="num" w:pos="1080"/>
      </w:tabs>
      <w:spacing w:before="240" w:after="60"/>
      <w:ind w:left="720"/>
      <w:outlineLvl w:val="1"/>
    </w:pPr>
    <w:rPr>
      <w:rFonts w:ascii="Arial" w:eastAsia="Batang" w:hAnsi="Arial"/>
      <w:b/>
      <w:i/>
      <w:spacing w:val="0"/>
    </w:rPr>
  </w:style>
  <w:style w:type="paragraph" w:styleId="Heading3">
    <w:name w:val="heading 3"/>
    <w:aliases w:val="Heading 3.1"/>
    <w:next w:val="Normal"/>
    <w:link w:val="Heading3Char"/>
    <w:uiPriority w:val="9"/>
    <w:qFormat/>
    <w:rsid w:val="00B23B1C"/>
    <w:pPr>
      <w:keepNext/>
      <w:numPr>
        <w:numId w:val="9"/>
      </w:numPr>
      <w:spacing w:before="120" w:after="120" w:line="240" w:lineRule="auto"/>
      <w:jc w:val="both"/>
      <w:outlineLvl w:val="2"/>
    </w:pPr>
    <w:rPr>
      <w:rFonts w:ascii="Times New Roman Bold" w:eastAsia="Times New Roman" w:hAnsi="Times New Roman Bold" w:cs="Times New Roman"/>
      <w:b/>
      <w:noProof/>
      <w:sz w:val="24"/>
      <w:szCs w:val="20"/>
    </w:rPr>
  </w:style>
  <w:style w:type="paragraph" w:styleId="Heading4">
    <w:name w:val="heading 4"/>
    <w:aliases w:val="Heading 4.a"/>
    <w:next w:val="Normal"/>
    <w:link w:val="Heading4Char"/>
    <w:uiPriority w:val="9"/>
    <w:qFormat/>
    <w:rsid w:val="003872FF"/>
    <w:pPr>
      <w:keepNext/>
      <w:numPr>
        <w:ilvl w:val="2"/>
        <w:numId w:val="1"/>
      </w:numPr>
      <w:tabs>
        <w:tab w:val="left" w:pos="1440"/>
      </w:tabs>
      <w:spacing w:before="120" w:after="120" w:line="240" w:lineRule="auto"/>
      <w:jc w:val="both"/>
      <w:outlineLvl w:val="3"/>
    </w:pPr>
    <w:rPr>
      <w:rFonts w:ascii="Times New Roman Bold" w:eastAsia="Calibri" w:hAnsi="Times New Roman Bold" w:cs="Times New Roman"/>
      <w:b/>
      <w:noProof/>
      <w:sz w:val="24"/>
      <w:szCs w:val="20"/>
    </w:rPr>
  </w:style>
  <w:style w:type="paragraph" w:styleId="Heading5">
    <w:name w:val="heading 5"/>
    <w:aliases w:val="Heading 5.(i)"/>
    <w:next w:val="Normal"/>
    <w:link w:val="Heading5Char"/>
    <w:uiPriority w:val="9"/>
    <w:qFormat/>
    <w:rsid w:val="003872FF"/>
    <w:pPr>
      <w:keepNext/>
      <w:numPr>
        <w:ilvl w:val="3"/>
        <w:numId w:val="1"/>
      </w:numPr>
      <w:spacing w:before="120" w:after="120" w:line="240" w:lineRule="auto"/>
      <w:jc w:val="both"/>
      <w:outlineLvl w:val="4"/>
    </w:pPr>
    <w:rPr>
      <w:rFonts w:ascii="Times New Roman Bold" w:eastAsia="Times New Roman" w:hAnsi="Times New Roman Bold" w:cs="Times New Roman"/>
      <w:b/>
      <w:noProof/>
      <w:sz w:val="24"/>
      <w:szCs w:val="20"/>
    </w:rPr>
  </w:style>
  <w:style w:type="paragraph" w:styleId="Heading6">
    <w:name w:val="heading 6"/>
    <w:basedOn w:val="Normal"/>
    <w:next w:val="Normal"/>
    <w:link w:val="Heading6Char"/>
    <w:uiPriority w:val="9"/>
    <w:qFormat/>
    <w:rsid w:val="004C24FE"/>
    <w:pPr>
      <w:tabs>
        <w:tab w:val="num" w:pos="3960"/>
      </w:tabs>
      <w:spacing w:before="240" w:after="60"/>
      <w:ind w:left="3600"/>
      <w:outlineLvl w:val="5"/>
    </w:pPr>
    <w:rPr>
      <w:rFonts w:eastAsia="Batang"/>
      <w:i/>
      <w:spacing w:val="0"/>
      <w:sz w:val="22"/>
    </w:rPr>
  </w:style>
  <w:style w:type="paragraph" w:styleId="Heading7">
    <w:name w:val="heading 7"/>
    <w:basedOn w:val="Normal"/>
    <w:next w:val="Normal"/>
    <w:link w:val="Heading7Char"/>
    <w:uiPriority w:val="9"/>
    <w:qFormat/>
    <w:rsid w:val="004C24FE"/>
    <w:pPr>
      <w:tabs>
        <w:tab w:val="num" w:pos="4680"/>
      </w:tabs>
      <w:spacing w:before="240" w:after="60"/>
      <w:ind w:left="4320"/>
      <w:outlineLvl w:val="6"/>
    </w:pPr>
    <w:rPr>
      <w:rFonts w:ascii="Arial" w:eastAsia="Batang" w:hAnsi="Arial"/>
      <w:spacing w:val="0"/>
    </w:rPr>
  </w:style>
  <w:style w:type="paragraph" w:styleId="Heading8">
    <w:name w:val="heading 8"/>
    <w:basedOn w:val="Normal"/>
    <w:next w:val="Normal"/>
    <w:link w:val="Heading8Char"/>
    <w:uiPriority w:val="9"/>
    <w:qFormat/>
    <w:rsid w:val="004C24FE"/>
    <w:pPr>
      <w:tabs>
        <w:tab w:val="num" w:pos="5400"/>
      </w:tabs>
      <w:spacing w:before="240" w:after="60"/>
      <w:ind w:left="5040"/>
      <w:outlineLvl w:val="7"/>
    </w:pPr>
    <w:rPr>
      <w:rFonts w:ascii="Arial" w:eastAsia="Batang" w:hAnsi="Arial"/>
      <w:i/>
      <w:spacing w:val="0"/>
    </w:rPr>
  </w:style>
  <w:style w:type="paragraph" w:styleId="Heading9">
    <w:name w:val="heading 9"/>
    <w:basedOn w:val="Normal"/>
    <w:next w:val="Normal"/>
    <w:link w:val="Heading9Char"/>
    <w:uiPriority w:val="9"/>
    <w:qFormat/>
    <w:rsid w:val="004C24FE"/>
    <w:pPr>
      <w:tabs>
        <w:tab w:val="num" w:pos="6120"/>
      </w:tabs>
      <w:spacing w:before="240" w:after="60"/>
      <w:ind w:left="5760"/>
      <w:outlineLvl w:val="8"/>
    </w:pPr>
    <w:rPr>
      <w:rFonts w:ascii="Arial" w:eastAsia="Batang" w:hAnsi="Arial"/>
      <w:b/>
      <w:i/>
      <w:spacing w:val="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3872FF"/>
    <w:pPr>
      <w:ind w:left="720"/>
      <w:contextualSpacing/>
    </w:pPr>
    <w:rPr>
      <w:rFonts w:ascii="Calibri" w:eastAsia="Calibri" w:hAnsi="Calibri"/>
      <w:spacing w:val="0"/>
      <w:sz w:val="22"/>
      <w:szCs w:val="22"/>
    </w:rPr>
  </w:style>
  <w:style w:type="paragraph" w:styleId="Title">
    <w:name w:val="Title"/>
    <w:basedOn w:val="Normal"/>
    <w:link w:val="TitleChar"/>
    <w:uiPriority w:val="10"/>
    <w:qFormat/>
    <w:rsid w:val="003872FF"/>
    <w:pPr>
      <w:tabs>
        <w:tab w:val="left" w:pos="1440"/>
        <w:tab w:val="left" w:pos="3060"/>
      </w:tabs>
      <w:jc w:val="center"/>
      <w:outlineLvl w:val="0"/>
    </w:pPr>
    <w:rPr>
      <w:spacing w:val="0"/>
    </w:rPr>
  </w:style>
  <w:style w:type="character" w:customStyle="1" w:styleId="TitleChar">
    <w:name w:val="Title Char"/>
    <w:basedOn w:val="DefaultParagraphFont"/>
    <w:link w:val="Title"/>
    <w:uiPriority w:val="10"/>
    <w:rsid w:val="003872FF"/>
    <w:rPr>
      <w:rFonts w:ascii="Times New Roman" w:eastAsia="Times New Roman" w:hAnsi="Times New Roman" w:cs="Times New Roman"/>
      <w:sz w:val="24"/>
      <w:szCs w:val="20"/>
      <w:lang w:val="es-ES_tradnl"/>
    </w:rPr>
  </w:style>
  <w:style w:type="paragraph" w:customStyle="1" w:styleId="Newpage">
    <w:name w:val="Newpage"/>
    <w:basedOn w:val="Normal"/>
    <w:rsid w:val="003872FF"/>
    <w:pPr>
      <w:tabs>
        <w:tab w:val="left" w:pos="1440"/>
        <w:tab w:val="left" w:pos="3060"/>
      </w:tabs>
      <w:jc w:val="center"/>
    </w:pPr>
    <w:rPr>
      <w:rFonts w:cs="Arial"/>
      <w:b/>
      <w:smallCaps/>
    </w:rPr>
  </w:style>
  <w:style w:type="paragraph" w:styleId="BodyText">
    <w:name w:val="Body Text"/>
    <w:basedOn w:val="Normal"/>
    <w:link w:val="BodyTextChar"/>
    <w:uiPriority w:val="99"/>
    <w:rsid w:val="003872FF"/>
    <w:pPr>
      <w:tabs>
        <w:tab w:val="left" w:pos="3060"/>
      </w:tabs>
      <w:jc w:val="center"/>
    </w:pPr>
    <w:rPr>
      <w:spacing w:val="0"/>
    </w:rPr>
  </w:style>
  <w:style w:type="character" w:customStyle="1" w:styleId="BodyTextChar">
    <w:name w:val="Body Text Char"/>
    <w:basedOn w:val="DefaultParagraphFont"/>
    <w:link w:val="BodyText"/>
    <w:uiPriority w:val="99"/>
    <w:rsid w:val="003872FF"/>
    <w:rPr>
      <w:rFonts w:ascii="Times New Roman" w:eastAsia="Times New Roman" w:hAnsi="Times New Roman" w:cs="Times New Roman"/>
      <w:sz w:val="24"/>
      <w:szCs w:val="20"/>
      <w:lang w:val="es-ES_tradnl"/>
    </w:rPr>
  </w:style>
  <w:style w:type="character" w:customStyle="1" w:styleId="ColorfulList-Accent1Char">
    <w:name w:val="Colorful List - Accent 1 Char"/>
    <w:link w:val="ColorfulList-Accent11"/>
    <w:uiPriority w:val="34"/>
    <w:rsid w:val="003872FF"/>
    <w:rPr>
      <w:rFonts w:ascii="Calibri" w:eastAsia="Calibri" w:hAnsi="Calibri" w:cs="Times New Roman"/>
      <w:lang w:val="es-ES_tradnl"/>
    </w:r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nota de rodapé,texto de nota al pi"/>
    <w:basedOn w:val="Normal"/>
    <w:link w:val="FootnoteTextChar"/>
    <w:uiPriority w:val="99"/>
    <w:rsid w:val="003872FF"/>
    <w:pPr>
      <w:keepNext/>
      <w:keepLines/>
      <w:spacing w:after="120"/>
      <w:ind w:left="288" w:hanging="288"/>
      <w:jc w:val="both"/>
    </w:pPr>
    <w:rPr>
      <w:sz w:val="20"/>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Footnote Text Char Char Char"/>
    <w:basedOn w:val="DefaultParagraphFont"/>
    <w:link w:val="FootnoteText"/>
    <w:uiPriority w:val="99"/>
    <w:rsid w:val="003872FF"/>
    <w:rPr>
      <w:rFonts w:ascii="Times New Roman" w:eastAsia="Times New Roman" w:hAnsi="Times New Roman" w:cs="Times New Roman"/>
      <w:spacing w:val="-3"/>
      <w:sz w:val="20"/>
      <w:szCs w:val="20"/>
      <w:lang w:val="es-ES_tradnl"/>
    </w:rPr>
  </w:style>
  <w:style w:type="paragraph" w:customStyle="1" w:styleId="heading-b24">
    <w:name w:val="heading-b24"/>
    <w:basedOn w:val="Normal"/>
    <w:next w:val="Normal"/>
    <w:rsid w:val="003872FF"/>
    <w:pPr>
      <w:spacing w:after="600"/>
      <w:jc w:val="center"/>
    </w:pPr>
    <w:rPr>
      <w:rFonts w:ascii="Times New Roman Bold" w:hAnsi="Times New Roman Bold"/>
      <w:b/>
      <w:smallCaps/>
    </w:rPr>
  </w:style>
  <w:style w:type="paragraph" w:customStyle="1" w:styleId="Annex">
    <w:name w:val="Annex"/>
    <w:basedOn w:val="Normal"/>
    <w:rsid w:val="003872FF"/>
    <w:rPr>
      <w:caps/>
      <w:spacing w:val="0"/>
    </w:rPr>
  </w:style>
  <w:style w:type="character" w:customStyle="1" w:styleId="Heading1Char">
    <w:name w:val="Heading 1 Char"/>
    <w:aliases w:val="Heading 1.I Char,Capítulo Char"/>
    <w:basedOn w:val="DefaultParagraphFont"/>
    <w:link w:val="Heading1"/>
    <w:uiPriority w:val="9"/>
    <w:rsid w:val="003872FF"/>
    <w:rPr>
      <w:rFonts w:ascii="Times New Roman Bold" w:eastAsia="Times New Roman" w:hAnsi="Times New Roman Bold" w:cs="Times New Roman"/>
      <w:b/>
      <w:smallCaps/>
      <w:noProof/>
      <w:sz w:val="28"/>
      <w:szCs w:val="20"/>
    </w:rPr>
  </w:style>
  <w:style w:type="character" w:customStyle="1" w:styleId="Heading4Char">
    <w:name w:val="Heading 4 Char"/>
    <w:aliases w:val="Heading 4.a Char"/>
    <w:basedOn w:val="DefaultParagraphFont"/>
    <w:link w:val="Heading4"/>
    <w:uiPriority w:val="9"/>
    <w:rsid w:val="003872FF"/>
    <w:rPr>
      <w:rFonts w:ascii="Times New Roman Bold" w:eastAsia="Calibri" w:hAnsi="Times New Roman Bold" w:cs="Times New Roman"/>
      <w:b/>
      <w:noProof/>
      <w:sz w:val="24"/>
      <w:szCs w:val="20"/>
    </w:rPr>
  </w:style>
  <w:style w:type="character" w:customStyle="1" w:styleId="Heading5Char">
    <w:name w:val="Heading 5 Char"/>
    <w:aliases w:val="Heading 5.(i) Char"/>
    <w:basedOn w:val="DefaultParagraphFont"/>
    <w:link w:val="Heading5"/>
    <w:uiPriority w:val="9"/>
    <w:rsid w:val="003872FF"/>
    <w:rPr>
      <w:rFonts w:ascii="Times New Roman Bold" w:eastAsia="Times New Roman" w:hAnsi="Times New Roman Bold" w:cs="Times New Roman"/>
      <w:b/>
      <w:noProof/>
      <w:sz w:val="24"/>
      <w:szCs w:val="20"/>
    </w:rPr>
  </w:style>
  <w:style w:type="paragraph" w:customStyle="1" w:styleId="AutoNumpara">
    <w:name w:val="AutoNumpara"/>
    <w:basedOn w:val="Normal"/>
    <w:rsid w:val="003872FF"/>
    <w:pPr>
      <w:numPr>
        <w:ilvl w:val="1"/>
        <w:numId w:val="1"/>
      </w:numPr>
      <w:spacing w:before="120" w:after="120"/>
      <w:jc w:val="both"/>
    </w:pPr>
    <w:rPr>
      <w:noProof/>
      <w:spacing w:val="-2"/>
    </w:rPr>
  </w:style>
  <w:style w:type="paragraph" w:styleId="BodyTextIndent">
    <w:name w:val="Body Text Indent"/>
    <w:basedOn w:val="Normal"/>
    <w:link w:val="BodyTextIndentChar"/>
    <w:uiPriority w:val="99"/>
    <w:semiHidden/>
    <w:unhideWhenUsed/>
    <w:rsid w:val="003872FF"/>
    <w:pPr>
      <w:spacing w:after="120"/>
      <w:ind w:left="360"/>
    </w:pPr>
  </w:style>
  <w:style w:type="character" w:customStyle="1" w:styleId="BodyTextIndentChar">
    <w:name w:val="Body Text Indent Char"/>
    <w:basedOn w:val="DefaultParagraphFont"/>
    <w:link w:val="BodyTextIndent"/>
    <w:uiPriority w:val="99"/>
    <w:semiHidden/>
    <w:rsid w:val="003872FF"/>
    <w:rPr>
      <w:rFonts w:ascii="Times New Roman" w:eastAsia="Times New Roman" w:hAnsi="Times New Roman" w:cs="Times New Roman"/>
      <w:spacing w:val="-3"/>
      <w:sz w:val="24"/>
      <w:szCs w:val="20"/>
      <w:lang w:val="es-ES_tradnl"/>
    </w:rPr>
  </w:style>
  <w:style w:type="paragraph" w:customStyle="1" w:styleId="Chapter">
    <w:name w:val="Chapter"/>
    <w:basedOn w:val="Normal"/>
    <w:next w:val="Normal"/>
    <w:uiPriority w:val="99"/>
    <w:rsid w:val="009C6351"/>
    <w:pPr>
      <w:numPr>
        <w:numId w:val="2"/>
      </w:numPr>
      <w:tabs>
        <w:tab w:val="left" w:pos="1440"/>
      </w:tabs>
      <w:spacing w:before="240" w:after="240"/>
      <w:jc w:val="center"/>
    </w:pPr>
    <w:rPr>
      <w:b/>
      <w:smallCaps/>
      <w:spacing w:val="0"/>
      <w:lang w:val="es-ES"/>
    </w:rPr>
  </w:style>
  <w:style w:type="paragraph" w:customStyle="1" w:styleId="FirstHeading">
    <w:name w:val="FirstHeading"/>
    <w:basedOn w:val="Normal"/>
    <w:rsid w:val="009C6351"/>
    <w:pPr>
      <w:keepNext/>
      <w:numPr>
        <w:numId w:val="3"/>
      </w:numPr>
      <w:tabs>
        <w:tab w:val="left" w:pos="0"/>
        <w:tab w:val="left" w:pos="90"/>
      </w:tabs>
      <w:spacing w:before="120" w:after="120"/>
    </w:pPr>
    <w:rPr>
      <w:b/>
      <w:spacing w:val="0"/>
      <w:lang w:val="es-ES"/>
    </w:rPr>
  </w:style>
  <w:style w:type="paragraph" w:customStyle="1" w:styleId="Paragraph">
    <w:name w:val="Paragraph"/>
    <w:aliases w:val="paragraph,p,PARAGRAPH,PG,pa,at"/>
    <w:basedOn w:val="BodyTextIndent"/>
    <w:link w:val="ParagraphChar"/>
    <w:uiPriority w:val="99"/>
    <w:rsid w:val="009C6351"/>
    <w:pPr>
      <w:numPr>
        <w:ilvl w:val="1"/>
        <w:numId w:val="2"/>
      </w:numPr>
      <w:spacing w:before="120"/>
      <w:jc w:val="both"/>
      <w:outlineLvl w:val="1"/>
    </w:pPr>
    <w:rPr>
      <w:spacing w:val="0"/>
      <w:lang w:val="es-ES"/>
    </w:rPr>
  </w:style>
  <w:style w:type="paragraph" w:customStyle="1" w:styleId="SecHeading">
    <w:name w:val="SecHeading"/>
    <w:basedOn w:val="Normal"/>
    <w:next w:val="Paragraph"/>
    <w:rsid w:val="009C6351"/>
    <w:pPr>
      <w:keepNext/>
      <w:numPr>
        <w:ilvl w:val="1"/>
        <w:numId w:val="3"/>
      </w:numPr>
      <w:spacing w:before="120" w:after="120"/>
    </w:pPr>
    <w:rPr>
      <w:b/>
      <w:spacing w:val="0"/>
    </w:rPr>
  </w:style>
  <w:style w:type="paragraph" w:customStyle="1" w:styleId="SubHeading1">
    <w:name w:val="SubHeading1"/>
    <w:basedOn w:val="SecHeading"/>
    <w:rsid w:val="009C6351"/>
    <w:pPr>
      <w:numPr>
        <w:ilvl w:val="2"/>
      </w:numPr>
    </w:pPr>
  </w:style>
  <w:style w:type="paragraph" w:customStyle="1" w:styleId="Subheading2">
    <w:name w:val="Subheading2"/>
    <w:basedOn w:val="SecHeading"/>
    <w:rsid w:val="009C6351"/>
    <w:pPr>
      <w:numPr>
        <w:ilvl w:val="3"/>
      </w:numPr>
    </w:pPr>
  </w:style>
  <w:style w:type="paragraph" w:customStyle="1" w:styleId="subpar">
    <w:name w:val="subpar"/>
    <w:basedOn w:val="BodyTextIndent3"/>
    <w:link w:val="subparChar"/>
    <w:rsid w:val="009C6351"/>
    <w:pPr>
      <w:numPr>
        <w:ilvl w:val="2"/>
        <w:numId w:val="2"/>
      </w:numPr>
      <w:spacing w:before="120"/>
      <w:jc w:val="both"/>
      <w:outlineLvl w:val="2"/>
    </w:pPr>
    <w:rPr>
      <w:spacing w:val="0"/>
      <w:sz w:val="24"/>
      <w:szCs w:val="20"/>
    </w:rPr>
  </w:style>
  <w:style w:type="paragraph" w:customStyle="1" w:styleId="SubSubPar">
    <w:name w:val="SubSubPar"/>
    <w:basedOn w:val="subpar"/>
    <w:uiPriority w:val="99"/>
    <w:rsid w:val="009C6351"/>
    <w:pPr>
      <w:numPr>
        <w:ilvl w:val="3"/>
      </w:numPr>
      <w:tabs>
        <w:tab w:val="left" w:pos="0"/>
      </w:tabs>
    </w:pPr>
  </w:style>
  <w:style w:type="paragraph" w:styleId="BodyTextIndent3">
    <w:name w:val="Body Text Indent 3"/>
    <w:basedOn w:val="Normal"/>
    <w:link w:val="BodyTextIndent3Char"/>
    <w:uiPriority w:val="99"/>
    <w:semiHidden/>
    <w:unhideWhenUsed/>
    <w:rsid w:val="009C635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C6351"/>
    <w:rPr>
      <w:rFonts w:ascii="Times New Roman" w:eastAsia="Times New Roman" w:hAnsi="Times New Roman" w:cs="Times New Roman"/>
      <w:spacing w:val="-3"/>
      <w:sz w:val="16"/>
      <w:szCs w:val="16"/>
      <w:lang w:val="es-ES_tradnl"/>
    </w:rPr>
  </w:style>
  <w:style w:type="table" w:styleId="TableGrid">
    <w:name w:val="Table Grid"/>
    <w:basedOn w:val="TableNormal"/>
    <w:uiPriority w:val="59"/>
    <w:rsid w:val="00C97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Char">
    <w:name w:val="Paragraph Char"/>
    <w:basedOn w:val="DefaultParagraphFont"/>
    <w:link w:val="Paragraph"/>
    <w:uiPriority w:val="99"/>
    <w:rsid w:val="00B14912"/>
    <w:rPr>
      <w:rFonts w:ascii="Times New Roman" w:eastAsia="Times New Roman" w:hAnsi="Times New Roman" w:cs="Times New Roman"/>
      <w:sz w:val="24"/>
      <w:szCs w:val="20"/>
      <w:lang w:val="es-ES"/>
    </w:rPr>
  </w:style>
  <w:style w:type="paragraph" w:styleId="ListParagraph">
    <w:name w:val="List Paragraph"/>
    <w:basedOn w:val="Normal"/>
    <w:uiPriority w:val="34"/>
    <w:qFormat/>
    <w:rsid w:val="009F6DF1"/>
    <w:pPr>
      <w:ind w:left="720"/>
      <w:contextualSpacing/>
    </w:pPr>
  </w:style>
  <w:style w:type="paragraph" w:styleId="TOCHeading">
    <w:name w:val="TOC Heading"/>
    <w:basedOn w:val="Heading1"/>
    <w:next w:val="Normal"/>
    <w:uiPriority w:val="39"/>
    <w:semiHidden/>
    <w:unhideWhenUsed/>
    <w:qFormat/>
    <w:rsid w:val="0074614F"/>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rPr>
  </w:style>
  <w:style w:type="paragraph" w:styleId="TOC1">
    <w:name w:val="toc 1"/>
    <w:basedOn w:val="Normal"/>
    <w:next w:val="Normal"/>
    <w:autoRedefine/>
    <w:uiPriority w:val="39"/>
    <w:unhideWhenUsed/>
    <w:rsid w:val="0074614F"/>
    <w:pPr>
      <w:spacing w:after="100"/>
    </w:pPr>
  </w:style>
  <w:style w:type="paragraph" w:styleId="TOC2">
    <w:name w:val="toc 2"/>
    <w:basedOn w:val="Normal"/>
    <w:next w:val="Normal"/>
    <w:autoRedefine/>
    <w:uiPriority w:val="39"/>
    <w:unhideWhenUsed/>
    <w:rsid w:val="0074614F"/>
    <w:pPr>
      <w:spacing w:after="100"/>
      <w:ind w:left="240"/>
    </w:pPr>
  </w:style>
  <w:style w:type="character" w:styleId="Hyperlink">
    <w:name w:val="Hyperlink"/>
    <w:basedOn w:val="DefaultParagraphFont"/>
    <w:uiPriority w:val="99"/>
    <w:unhideWhenUsed/>
    <w:rsid w:val="0074614F"/>
    <w:rPr>
      <w:color w:val="0000FF" w:themeColor="hyperlink"/>
      <w:u w:val="single"/>
    </w:rPr>
  </w:style>
  <w:style w:type="paragraph" w:styleId="BalloonText">
    <w:name w:val="Balloon Text"/>
    <w:basedOn w:val="Normal"/>
    <w:link w:val="BalloonTextChar"/>
    <w:uiPriority w:val="99"/>
    <w:semiHidden/>
    <w:unhideWhenUsed/>
    <w:rsid w:val="0074614F"/>
    <w:rPr>
      <w:rFonts w:ascii="Tahoma" w:hAnsi="Tahoma" w:cs="Tahoma"/>
      <w:sz w:val="16"/>
      <w:szCs w:val="16"/>
    </w:rPr>
  </w:style>
  <w:style w:type="character" w:customStyle="1" w:styleId="BalloonTextChar">
    <w:name w:val="Balloon Text Char"/>
    <w:basedOn w:val="DefaultParagraphFont"/>
    <w:link w:val="BalloonText"/>
    <w:uiPriority w:val="99"/>
    <w:semiHidden/>
    <w:rsid w:val="0074614F"/>
    <w:rPr>
      <w:rFonts w:ascii="Tahoma" w:eastAsia="Times New Roman" w:hAnsi="Tahoma" w:cs="Tahoma"/>
      <w:spacing w:val="-3"/>
      <w:sz w:val="16"/>
      <w:szCs w:val="16"/>
      <w:lang w:val="es-ES_tradnl"/>
    </w:rPr>
  </w:style>
  <w:style w:type="paragraph" w:styleId="Caption">
    <w:name w:val="caption"/>
    <w:basedOn w:val="Normal"/>
    <w:next w:val="Normal"/>
    <w:uiPriority w:val="35"/>
    <w:qFormat/>
    <w:rsid w:val="000E52EA"/>
    <w:rPr>
      <w:b/>
      <w:bCs/>
      <w:spacing w:val="0"/>
      <w:sz w:val="20"/>
    </w:rPr>
  </w:style>
  <w:style w:type="character" w:customStyle="1" w:styleId="Heading3Char">
    <w:name w:val="Heading 3 Char"/>
    <w:aliases w:val="Heading 3.1 Char"/>
    <w:basedOn w:val="DefaultParagraphFont"/>
    <w:link w:val="Heading3"/>
    <w:uiPriority w:val="9"/>
    <w:rsid w:val="00B23B1C"/>
    <w:rPr>
      <w:rFonts w:ascii="Times New Roman Bold" w:eastAsia="Times New Roman" w:hAnsi="Times New Roman Bold" w:cs="Times New Roman"/>
      <w:b/>
      <w:noProof/>
      <w:sz w:val="24"/>
      <w:szCs w:val="20"/>
    </w:rPr>
  </w:style>
  <w:style w:type="paragraph" w:styleId="z-TopofForm">
    <w:name w:val="HTML Top of Form"/>
    <w:basedOn w:val="Normal"/>
    <w:next w:val="Normal"/>
    <w:link w:val="z-TopofFormChar"/>
    <w:hidden/>
    <w:uiPriority w:val="99"/>
    <w:unhideWhenUsed/>
    <w:rsid w:val="00B23B1C"/>
    <w:pPr>
      <w:pBdr>
        <w:bottom w:val="single" w:sz="6" w:space="1" w:color="auto"/>
      </w:pBdr>
      <w:jc w:val="center"/>
    </w:pPr>
    <w:rPr>
      <w:rFonts w:ascii="Arial" w:hAnsi="Arial"/>
      <w:vanish/>
      <w:spacing w:val="0"/>
      <w:sz w:val="16"/>
      <w:szCs w:val="16"/>
    </w:rPr>
  </w:style>
  <w:style w:type="character" w:customStyle="1" w:styleId="z-TopofFormChar">
    <w:name w:val="z-Top of Form Char"/>
    <w:basedOn w:val="DefaultParagraphFont"/>
    <w:link w:val="z-TopofForm"/>
    <w:uiPriority w:val="99"/>
    <w:rsid w:val="00B23B1C"/>
    <w:rPr>
      <w:rFonts w:ascii="Arial" w:eastAsia="Times New Roman" w:hAnsi="Arial" w:cs="Times New Roman"/>
      <w:vanish/>
      <w:sz w:val="16"/>
      <w:szCs w:val="16"/>
      <w:lang w:val="es-ES_tradnl"/>
    </w:rPr>
  </w:style>
  <w:style w:type="character" w:styleId="CommentReference">
    <w:name w:val="annotation reference"/>
    <w:basedOn w:val="DefaultParagraphFont"/>
    <w:uiPriority w:val="99"/>
    <w:semiHidden/>
    <w:rsid w:val="006A7287"/>
    <w:rPr>
      <w:sz w:val="16"/>
      <w:szCs w:val="16"/>
    </w:rPr>
  </w:style>
  <w:style w:type="paragraph" w:styleId="CommentText">
    <w:name w:val="annotation text"/>
    <w:basedOn w:val="Normal"/>
    <w:link w:val="CommentTextChar"/>
    <w:uiPriority w:val="99"/>
    <w:semiHidden/>
    <w:rsid w:val="006A7287"/>
    <w:rPr>
      <w:spacing w:val="0"/>
      <w:sz w:val="20"/>
    </w:rPr>
  </w:style>
  <w:style w:type="character" w:customStyle="1" w:styleId="CommentTextChar">
    <w:name w:val="Comment Text Char"/>
    <w:basedOn w:val="DefaultParagraphFont"/>
    <w:link w:val="CommentText"/>
    <w:uiPriority w:val="99"/>
    <w:semiHidden/>
    <w:rsid w:val="006A7287"/>
    <w:rPr>
      <w:rFonts w:ascii="Times New Roman" w:eastAsia="Times New Roman" w:hAnsi="Times New Roman" w:cs="Times New Roman"/>
      <w:sz w:val="20"/>
      <w:szCs w:val="20"/>
      <w:lang w:val="es-ES_tradnl"/>
    </w:rPr>
  </w:style>
  <w:style w:type="character" w:customStyle="1" w:styleId="Heading2Char">
    <w:name w:val="Heading 2 Char"/>
    <w:aliases w:val="Car Char"/>
    <w:basedOn w:val="DefaultParagraphFont"/>
    <w:link w:val="Heading2"/>
    <w:uiPriority w:val="9"/>
    <w:rsid w:val="004C24FE"/>
    <w:rPr>
      <w:rFonts w:ascii="Arial" w:eastAsia="Batang" w:hAnsi="Arial" w:cs="Times New Roman"/>
      <w:b/>
      <w:i/>
      <w:sz w:val="24"/>
      <w:szCs w:val="20"/>
      <w:lang w:val="es-ES_tradnl"/>
    </w:rPr>
  </w:style>
  <w:style w:type="character" w:customStyle="1" w:styleId="Heading6Char">
    <w:name w:val="Heading 6 Char"/>
    <w:basedOn w:val="DefaultParagraphFont"/>
    <w:link w:val="Heading6"/>
    <w:uiPriority w:val="9"/>
    <w:rsid w:val="004C24FE"/>
    <w:rPr>
      <w:rFonts w:ascii="Times New Roman" w:eastAsia="Batang" w:hAnsi="Times New Roman" w:cs="Times New Roman"/>
      <w:i/>
      <w:szCs w:val="20"/>
      <w:lang w:val="es-ES_tradnl"/>
    </w:rPr>
  </w:style>
  <w:style w:type="character" w:customStyle="1" w:styleId="Heading7Char">
    <w:name w:val="Heading 7 Char"/>
    <w:basedOn w:val="DefaultParagraphFont"/>
    <w:link w:val="Heading7"/>
    <w:uiPriority w:val="9"/>
    <w:rsid w:val="004C24FE"/>
    <w:rPr>
      <w:rFonts w:ascii="Arial" w:eastAsia="Batang" w:hAnsi="Arial" w:cs="Times New Roman"/>
      <w:sz w:val="24"/>
      <w:szCs w:val="20"/>
      <w:lang w:val="es-ES_tradnl"/>
    </w:rPr>
  </w:style>
  <w:style w:type="character" w:customStyle="1" w:styleId="Heading8Char">
    <w:name w:val="Heading 8 Char"/>
    <w:basedOn w:val="DefaultParagraphFont"/>
    <w:link w:val="Heading8"/>
    <w:uiPriority w:val="9"/>
    <w:rsid w:val="004C24FE"/>
    <w:rPr>
      <w:rFonts w:ascii="Arial" w:eastAsia="Batang" w:hAnsi="Arial" w:cs="Times New Roman"/>
      <w:i/>
      <w:sz w:val="24"/>
      <w:szCs w:val="20"/>
      <w:lang w:val="es-ES_tradnl"/>
    </w:rPr>
  </w:style>
  <w:style w:type="character" w:customStyle="1" w:styleId="Heading9Char">
    <w:name w:val="Heading 9 Char"/>
    <w:basedOn w:val="DefaultParagraphFont"/>
    <w:link w:val="Heading9"/>
    <w:uiPriority w:val="9"/>
    <w:rsid w:val="004C24FE"/>
    <w:rPr>
      <w:rFonts w:ascii="Arial" w:eastAsia="Batang" w:hAnsi="Arial" w:cs="Times New Roman"/>
      <w:b/>
      <w:i/>
      <w:sz w:val="18"/>
      <w:szCs w:val="20"/>
      <w:lang w:val="es-ES_tradnl"/>
    </w:rPr>
  </w:style>
  <w:style w:type="character" w:customStyle="1" w:styleId="subparChar">
    <w:name w:val="subpar Char"/>
    <w:link w:val="subpar"/>
    <w:rsid w:val="004C24FE"/>
    <w:rPr>
      <w:rFonts w:ascii="Times New Roman" w:eastAsia="Times New Roman" w:hAnsi="Times New Roman" w:cs="Times New Roman"/>
      <w:sz w:val="24"/>
      <w:szCs w:val="20"/>
      <w:lang w:val="es-ES_tradnl"/>
    </w:rPr>
  </w:style>
  <w:style w:type="character" w:styleId="FollowedHyperlink">
    <w:name w:val="FollowedHyperlink"/>
    <w:basedOn w:val="DefaultParagraphFont"/>
    <w:uiPriority w:val="99"/>
    <w:semiHidden/>
    <w:unhideWhenUsed/>
    <w:rsid w:val="00AF7028"/>
    <w:rPr>
      <w:color w:val="800080" w:themeColor="followedHyperlink"/>
      <w:u w:val="single"/>
    </w:rPr>
  </w:style>
  <w:style w:type="paragraph" w:customStyle="1" w:styleId="Regtable">
    <w:name w:val="Regtable"/>
    <w:link w:val="RegtableChar"/>
    <w:rsid w:val="00DE62B6"/>
    <w:pPr>
      <w:keepLines/>
      <w:spacing w:before="20" w:after="20" w:line="240" w:lineRule="auto"/>
    </w:pPr>
    <w:rPr>
      <w:rFonts w:ascii="Times New Roman" w:eastAsia="Times New Roman" w:hAnsi="Times New Roman" w:cs="Times New Roman"/>
      <w:noProof/>
      <w:sz w:val="20"/>
      <w:szCs w:val="20"/>
    </w:rPr>
  </w:style>
  <w:style w:type="character" w:customStyle="1" w:styleId="RegtableChar">
    <w:name w:val="Regtable Char"/>
    <w:link w:val="Regtable"/>
    <w:rsid w:val="00DE62B6"/>
    <w:rPr>
      <w:rFonts w:ascii="Times New Roman" w:eastAsia="Times New Roman" w:hAnsi="Times New Roman" w:cs="Times New Roman"/>
      <w:noProof/>
      <w:sz w:val="20"/>
      <w:szCs w:val="20"/>
    </w:rPr>
  </w:style>
  <w:style w:type="paragraph" w:customStyle="1" w:styleId="TableTitle">
    <w:name w:val="TableTitle"/>
    <w:basedOn w:val="Normal"/>
    <w:link w:val="TableTitleChar"/>
    <w:rsid w:val="00DE62B6"/>
    <w:pPr>
      <w:keepNext/>
      <w:spacing w:before="20" w:after="20"/>
      <w:jc w:val="center"/>
    </w:pPr>
    <w:rPr>
      <w:rFonts w:ascii="Times New Roman Bold" w:hAnsi="Times New Roman Bold"/>
      <w:b/>
      <w:sz w:val="20"/>
      <w:lang w:val="es-ES" w:eastAsia="x-none"/>
    </w:rPr>
  </w:style>
  <w:style w:type="character" w:customStyle="1" w:styleId="TableTitleChar">
    <w:name w:val="TableTitle Char"/>
    <w:link w:val="TableTitle"/>
    <w:rsid w:val="00DE62B6"/>
    <w:rPr>
      <w:rFonts w:ascii="Times New Roman Bold" w:eastAsia="Times New Roman" w:hAnsi="Times New Roman Bold" w:cs="Times New Roman"/>
      <w:b/>
      <w:spacing w:val="-3"/>
      <w:sz w:val="20"/>
      <w:szCs w:val="20"/>
      <w:lang w:val="es-ES" w:eastAsia="x-none"/>
    </w:rPr>
  </w:style>
  <w:style w:type="character" w:styleId="FootnoteReference">
    <w:name w:val="footnote reference"/>
    <w:aliases w:val="ftref,16 Point,Superscript 6 Point,Ref,de nota al pie,referencia nota al pie,FC"/>
    <w:basedOn w:val="DefaultParagraphFont"/>
    <w:uiPriority w:val="99"/>
    <w:rsid w:val="00552B63"/>
    <w:rPr>
      <w:vertAlign w:val="superscript"/>
    </w:rPr>
  </w:style>
  <w:style w:type="character" w:styleId="PlaceholderText">
    <w:name w:val="Placeholder Text"/>
    <w:basedOn w:val="DefaultParagraphFont"/>
    <w:uiPriority w:val="99"/>
    <w:semiHidden/>
    <w:rsid w:val="008D2E0C"/>
    <w:rPr>
      <w:color w:val="808080"/>
    </w:rPr>
  </w:style>
  <w:style w:type="paragraph" w:styleId="Revision">
    <w:name w:val="Revision"/>
    <w:hidden/>
    <w:uiPriority w:val="99"/>
    <w:semiHidden/>
    <w:rsid w:val="0095484C"/>
    <w:pPr>
      <w:spacing w:after="0" w:line="240" w:lineRule="auto"/>
    </w:pPr>
    <w:rPr>
      <w:rFonts w:ascii="Times New Roman" w:eastAsia="Times New Roman" w:hAnsi="Times New Roman" w:cs="Times New Roman"/>
      <w:spacing w:val="-3"/>
      <w:sz w:val="24"/>
      <w:szCs w:val="20"/>
      <w:lang w:val="es-ES_tradnl"/>
    </w:rPr>
  </w:style>
  <w:style w:type="paragraph" w:styleId="Header">
    <w:name w:val="header"/>
    <w:basedOn w:val="Normal"/>
    <w:link w:val="HeaderChar"/>
    <w:uiPriority w:val="99"/>
    <w:unhideWhenUsed/>
    <w:rsid w:val="000F1B53"/>
    <w:pPr>
      <w:tabs>
        <w:tab w:val="center" w:pos="4680"/>
        <w:tab w:val="right" w:pos="9360"/>
      </w:tabs>
    </w:pPr>
  </w:style>
  <w:style w:type="character" w:customStyle="1" w:styleId="HeaderChar">
    <w:name w:val="Header Char"/>
    <w:basedOn w:val="DefaultParagraphFont"/>
    <w:link w:val="Header"/>
    <w:uiPriority w:val="99"/>
    <w:rsid w:val="000F1B53"/>
    <w:rPr>
      <w:rFonts w:ascii="Times New Roman" w:eastAsia="Times New Roman" w:hAnsi="Times New Roman" w:cs="Times New Roman"/>
      <w:spacing w:val="-3"/>
      <w:sz w:val="24"/>
      <w:szCs w:val="20"/>
      <w:lang w:val="es-ES_tradnl"/>
    </w:rPr>
  </w:style>
  <w:style w:type="paragraph" w:styleId="Footer">
    <w:name w:val="footer"/>
    <w:basedOn w:val="Normal"/>
    <w:link w:val="FooterChar"/>
    <w:uiPriority w:val="99"/>
    <w:unhideWhenUsed/>
    <w:rsid w:val="000F1B53"/>
    <w:pPr>
      <w:tabs>
        <w:tab w:val="center" w:pos="4680"/>
        <w:tab w:val="right" w:pos="9360"/>
      </w:tabs>
    </w:pPr>
  </w:style>
  <w:style w:type="character" w:customStyle="1" w:styleId="FooterChar">
    <w:name w:val="Footer Char"/>
    <w:basedOn w:val="DefaultParagraphFont"/>
    <w:link w:val="Footer"/>
    <w:uiPriority w:val="99"/>
    <w:rsid w:val="000F1B53"/>
    <w:rPr>
      <w:rFonts w:ascii="Times New Roman" w:eastAsia="Times New Roman" w:hAnsi="Times New Roman" w:cs="Times New Roman"/>
      <w:spacing w:val="-3"/>
      <w:sz w:val="24"/>
      <w:szCs w:val="20"/>
      <w:lang w:val="es-ES_tradnl"/>
    </w:rPr>
  </w:style>
  <w:style w:type="paragraph" w:styleId="CommentSubject">
    <w:name w:val="annotation subject"/>
    <w:basedOn w:val="CommentText"/>
    <w:next w:val="CommentText"/>
    <w:link w:val="CommentSubjectChar"/>
    <w:uiPriority w:val="99"/>
    <w:semiHidden/>
    <w:unhideWhenUsed/>
    <w:rsid w:val="00C879F4"/>
    <w:rPr>
      <w:b/>
      <w:bCs/>
      <w:spacing w:val="-3"/>
    </w:rPr>
  </w:style>
  <w:style w:type="character" w:customStyle="1" w:styleId="CommentSubjectChar">
    <w:name w:val="Comment Subject Char"/>
    <w:basedOn w:val="CommentTextChar"/>
    <w:link w:val="CommentSubject"/>
    <w:uiPriority w:val="99"/>
    <w:semiHidden/>
    <w:rsid w:val="00C879F4"/>
    <w:rPr>
      <w:rFonts w:ascii="Times New Roman" w:eastAsia="Times New Roman" w:hAnsi="Times New Roman" w:cs="Times New Roman"/>
      <w:b/>
      <w:bCs/>
      <w:spacing w:val="-3"/>
      <w:sz w:val="20"/>
      <w:szCs w:val="20"/>
      <w:lang w:val="es-ES_tradnl"/>
    </w:rPr>
  </w:style>
  <w:style w:type="table" w:customStyle="1" w:styleId="TableGrid1">
    <w:name w:val="Table Grid1"/>
    <w:basedOn w:val="TableNormal"/>
    <w:next w:val="TableGrid"/>
    <w:uiPriority w:val="59"/>
    <w:rsid w:val="00C87C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uiPriority w:val="99"/>
    <w:rsid w:val="00C05E5E"/>
    <w:rPr>
      <w:rFonts w:ascii="Courier New" w:hAnsi="Courier New"/>
      <w:vanish/>
      <w:color w:val="800080"/>
      <w:sz w:val="24"/>
      <w:vertAlign w:val="subscript"/>
    </w:rPr>
  </w:style>
  <w:style w:type="character" w:customStyle="1" w:styleId="FontStyle78">
    <w:name w:val="Font Style78"/>
    <w:uiPriority w:val="99"/>
    <w:rsid w:val="00C05E5E"/>
    <w:rPr>
      <w:rFonts w:ascii="Arial" w:hAnsi="Arial"/>
      <w:b/>
      <w:color w:val="000000"/>
      <w:sz w:val="22"/>
    </w:rPr>
  </w:style>
  <w:style w:type="character" w:customStyle="1" w:styleId="FontStyle71">
    <w:name w:val="Font Style71"/>
    <w:uiPriority w:val="99"/>
    <w:rsid w:val="00C05E5E"/>
    <w:rPr>
      <w:rFonts w:ascii="Arial" w:hAnsi="Arial"/>
      <w:b/>
      <w:color w:val="000000"/>
      <w:spacing w:val="-10"/>
      <w:sz w:val="18"/>
    </w:rPr>
  </w:style>
  <w:style w:type="character" w:customStyle="1" w:styleId="FontStyle79">
    <w:name w:val="Font Style79"/>
    <w:uiPriority w:val="99"/>
    <w:rsid w:val="00C05E5E"/>
    <w:rPr>
      <w:rFonts w:ascii="Arial" w:hAnsi="Arial"/>
      <w:b/>
      <w:i/>
      <w:color w:val="000000"/>
      <w:sz w:val="22"/>
    </w:rPr>
  </w:style>
  <w:style w:type="character" w:customStyle="1" w:styleId="FontStyle99">
    <w:name w:val="Font Style99"/>
    <w:uiPriority w:val="99"/>
    <w:rsid w:val="00C05E5E"/>
    <w:rPr>
      <w:rFonts w:ascii="Times New Roman" w:hAnsi="Times New Roman"/>
      <w:b/>
      <w:color w:val="000000"/>
      <w:sz w:val="16"/>
    </w:rPr>
  </w:style>
  <w:style w:type="character" w:customStyle="1" w:styleId="FontStyle59">
    <w:name w:val="Font Style59"/>
    <w:uiPriority w:val="99"/>
    <w:rsid w:val="00C05E5E"/>
    <w:rPr>
      <w:rFonts w:ascii="Times New Roman" w:hAnsi="Times New Roman"/>
      <w:color w:val="000000"/>
      <w:sz w:val="20"/>
    </w:rPr>
  </w:style>
  <w:style w:type="character" w:customStyle="1" w:styleId="FontStyle58">
    <w:name w:val="Font Style58"/>
    <w:uiPriority w:val="99"/>
    <w:rsid w:val="00C05E5E"/>
    <w:rPr>
      <w:rFonts w:ascii="Arial" w:hAnsi="Arial"/>
      <w:color w:val="000000"/>
      <w:sz w:val="18"/>
    </w:rPr>
  </w:style>
  <w:style w:type="character" w:customStyle="1" w:styleId="tw4winError">
    <w:name w:val="tw4winError"/>
    <w:uiPriority w:val="99"/>
    <w:rsid w:val="00C05E5E"/>
    <w:rPr>
      <w:rFonts w:ascii="Courier New" w:hAnsi="Courier New"/>
      <w:color w:val="00FF00"/>
      <w:sz w:val="40"/>
    </w:rPr>
  </w:style>
  <w:style w:type="character" w:customStyle="1" w:styleId="tw4winTerm">
    <w:name w:val="tw4winTerm"/>
    <w:uiPriority w:val="99"/>
    <w:rsid w:val="00C05E5E"/>
    <w:rPr>
      <w:color w:val="0000FF"/>
    </w:rPr>
  </w:style>
  <w:style w:type="character" w:customStyle="1" w:styleId="tw4winPopup">
    <w:name w:val="tw4winPopup"/>
    <w:uiPriority w:val="99"/>
    <w:rsid w:val="00C05E5E"/>
    <w:rPr>
      <w:rFonts w:ascii="Courier New" w:hAnsi="Courier New"/>
      <w:noProof/>
      <w:color w:val="008000"/>
    </w:rPr>
  </w:style>
  <w:style w:type="character" w:customStyle="1" w:styleId="tw4winJump">
    <w:name w:val="tw4winJump"/>
    <w:uiPriority w:val="99"/>
    <w:rsid w:val="00C05E5E"/>
    <w:rPr>
      <w:rFonts w:ascii="Courier New" w:hAnsi="Courier New"/>
      <w:noProof/>
      <w:color w:val="008080"/>
    </w:rPr>
  </w:style>
  <w:style w:type="character" w:customStyle="1" w:styleId="tw4winExternal">
    <w:name w:val="tw4winExternal"/>
    <w:uiPriority w:val="99"/>
    <w:rsid w:val="00C05E5E"/>
    <w:rPr>
      <w:rFonts w:ascii="Courier New" w:hAnsi="Courier New"/>
      <w:noProof/>
      <w:color w:val="808080"/>
    </w:rPr>
  </w:style>
  <w:style w:type="character" w:customStyle="1" w:styleId="tw4winInternal">
    <w:name w:val="tw4winInternal"/>
    <w:uiPriority w:val="99"/>
    <w:rsid w:val="00C05E5E"/>
    <w:rPr>
      <w:rFonts w:ascii="Courier New" w:hAnsi="Courier New"/>
      <w:noProof/>
      <w:color w:val="FF0000"/>
    </w:rPr>
  </w:style>
  <w:style w:type="character" w:customStyle="1" w:styleId="DONOTTRANSLATE">
    <w:name w:val="DO_NOT_TRANSLATE"/>
    <w:uiPriority w:val="99"/>
    <w:rsid w:val="00C05E5E"/>
    <w:rPr>
      <w:rFonts w:ascii="Courier New" w:hAnsi="Courier New"/>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22593">
      <w:bodyDiv w:val="1"/>
      <w:marLeft w:val="0"/>
      <w:marRight w:val="0"/>
      <w:marTop w:val="0"/>
      <w:marBottom w:val="0"/>
      <w:divBdr>
        <w:top w:val="none" w:sz="0" w:space="0" w:color="auto"/>
        <w:left w:val="none" w:sz="0" w:space="0" w:color="auto"/>
        <w:bottom w:val="none" w:sz="0" w:space="0" w:color="auto"/>
        <w:right w:val="none" w:sz="0" w:space="0" w:color="auto"/>
      </w:divBdr>
    </w:div>
    <w:div w:id="653795087">
      <w:bodyDiv w:val="1"/>
      <w:marLeft w:val="0"/>
      <w:marRight w:val="0"/>
      <w:marTop w:val="0"/>
      <w:marBottom w:val="0"/>
      <w:divBdr>
        <w:top w:val="none" w:sz="0" w:space="0" w:color="auto"/>
        <w:left w:val="none" w:sz="0" w:space="0" w:color="auto"/>
        <w:bottom w:val="none" w:sz="0" w:space="0" w:color="auto"/>
        <w:right w:val="none" w:sz="0" w:space="0" w:color="auto"/>
      </w:divBdr>
    </w:div>
    <w:div w:id="811873642">
      <w:bodyDiv w:val="1"/>
      <w:marLeft w:val="0"/>
      <w:marRight w:val="0"/>
      <w:marTop w:val="0"/>
      <w:marBottom w:val="0"/>
      <w:divBdr>
        <w:top w:val="none" w:sz="0" w:space="0" w:color="auto"/>
        <w:left w:val="none" w:sz="0" w:space="0" w:color="auto"/>
        <w:bottom w:val="none" w:sz="0" w:space="0" w:color="auto"/>
        <w:right w:val="none" w:sz="0" w:space="0" w:color="auto"/>
      </w:divBdr>
    </w:div>
    <w:div w:id="2077392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customXml" Target="../customXml/item6.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3D9CE438EE2594DBE5B21CE61EFA81E" ma:contentTypeVersion="0" ma:contentTypeDescription="A content type to manage public (operations) IDB documents" ma:contentTypeScope="" ma:versionID="7c95241fa4041fce715bdf967af3498f">
  <xsd:schema xmlns:xsd="http://www.w3.org/2001/XMLSchema" xmlns:xs="http://www.w3.org/2001/XMLSchema" xmlns:p="http://schemas.microsoft.com/office/2006/metadata/properties" xmlns:ns2="9c571b2f-e523-4ab2-ba2e-09e151a03ef4" targetNamespace="http://schemas.microsoft.com/office/2006/metadata/properties" ma:root="true" ma:fieldsID="d09c5b69cee1cd2827bb8c1849e9b8a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6c0645e-ed38-4b88-bd09-bd924f75b1ca}" ma:internalName="TaxCatchAll" ma:showField="CatchAllData"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6c0645e-ed38-4b88-bd09-bd924f75b1ca}" ma:internalName="TaxCatchAllLabel" ma:readOnly="true" ma:showField="CatchAllDataLabel"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INE/TSP</Division_x0020_or_x0020_Unit>
    <Other_x0020_Author xmlns="9c571b2f-e523-4ab2-ba2e-09e151a03ef4" xsi:nil="true"/>
    <Region xmlns="9c571b2f-e523-4ab2-ba2e-09e151a03ef4" xsi:nil="true"/>
    <IDBDocs_x0020_Number xmlns="9c571b2f-e523-4ab2-ba2e-09e151a03ef4">39394043</IDBDocs_x0020_Number>
    <Document_x0020_Author xmlns="9c571b2f-e523-4ab2-ba2e-09e151a03ef4">Fros, Alejandro M.</Document_x0020_Author>
    <Publication_x0020_Type xmlns="9c571b2f-e523-4ab2-ba2e-09e151a03ef4" xsi:nil="true"/>
    <Operation_x0020_Type xmlns="9c571b2f-e523-4ab2-ba2e-09e151a03ef4" xsi:nil="true"/>
    <TaxCatchAll xmlns="9c571b2f-e523-4ab2-ba2e-09e151a03ef4">
      <Value>16</Value>
      <Value>9</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HA-L1098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Proposal&lt;/USER_STAGE&gt;&lt;APPROVAL_CODE&gt;QRR&lt;/APPROVAL_CODE&gt;&lt;APPROVAL_DESC&gt;Quality &amp; Risk Review&lt;/APPROVAL_DESC&gt;&lt;PD_OBJ_TYPE&gt;0&lt;/PD_OBJ_TYPE&gt;&lt;DTAPPROVAL&gt;Oct 28 2015 12:00AM&lt;/DTAPPROVAL&gt;&lt;MAKERECORD&gt;N&lt;/MAKERECORD&gt;&lt;PD_FILEPT_NO&gt;PO-HA-L1098-Plan&lt;/PD_FILEPT_NO&gt;&lt;/Data&gt;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TR-TRP</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4AA0FE11-8126-4CDD-AF06-66D4579D428E}"/>
</file>

<file path=customXml/itemProps2.xml><?xml version="1.0" encoding="utf-8"?>
<ds:datastoreItem xmlns:ds="http://schemas.openxmlformats.org/officeDocument/2006/customXml" ds:itemID="{1E4A1A12-D9F2-48DE-B48B-34A157096F75}"/>
</file>

<file path=customXml/itemProps3.xml><?xml version="1.0" encoding="utf-8"?>
<ds:datastoreItem xmlns:ds="http://schemas.openxmlformats.org/officeDocument/2006/customXml" ds:itemID="{DFCFA18D-EADC-4647-8D47-DC37F4663A28}"/>
</file>

<file path=customXml/itemProps4.xml><?xml version="1.0" encoding="utf-8"?>
<ds:datastoreItem xmlns:ds="http://schemas.openxmlformats.org/officeDocument/2006/customXml" ds:itemID="{7C4C8500-203C-4ED8-B4ED-68371EA880D6}"/>
</file>

<file path=customXml/itemProps5.xml><?xml version="1.0" encoding="utf-8"?>
<ds:datastoreItem xmlns:ds="http://schemas.openxmlformats.org/officeDocument/2006/customXml" ds:itemID="{2EE1155E-879C-4648-8121-14312DA2CD50}"/>
</file>

<file path=customXml/itemProps6.xml><?xml version="1.0" encoding="utf-8"?>
<ds:datastoreItem xmlns:ds="http://schemas.openxmlformats.org/officeDocument/2006/customXml" ds:itemID="{F90562C5-F672-4EFA-A174-1A10F739F2AC}"/>
</file>

<file path=docProps/app.xml><?xml version="1.0" encoding="utf-8"?>
<Properties xmlns="http://schemas.openxmlformats.org/officeDocument/2006/extended-properties" xmlns:vt="http://schemas.openxmlformats.org/officeDocument/2006/docPropsVTypes">
  <Template>Normal.dotm</Template>
  <TotalTime>1</TotalTime>
  <Pages>20</Pages>
  <Words>5242</Words>
  <Characters>29880</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35052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 2 Monitoring and Evaluation Arrangements</dc:title>
  <dc:subject/>
  <dc:creator>Test</dc:creator>
  <cp:keywords/>
  <cp:lastModifiedBy>IADB</cp:lastModifiedBy>
  <cp:revision>2</cp:revision>
  <cp:lastPrinted>2015-02-09T14:56:00Z</cp:lastPrinted>
  <dcterms:created xsi:type="dcterms:W3CDTF">2015-09-29T21:40:00Z</dcterms:created>
  <dcterms:modified xsi:type="dcterms:W3CDTF">2015-09-29T21:40:00Z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0x01010046CF21643EE8D14686A648AA6DAD08920023D9CE438EE2594DBE5B21CE61EFA81E</vt:lpwstr>
  </property>
  <property fmtid="{D5CDD505-2E9C-101B-9397-08002B2CF9AE}" pid="5" name="TaxKeywordTaxHTField">
    <vt:lpwstr/>
  </property>
  <property fmtid="{D5CDD505-2E9C-101B-9397-08002B2CF9AE}" pid="6" name="Series Operations IDB">
    <vt:lpwstr>16;#Project Profile (PP)|ac5f0c28-f2f6-431c-8d05-62f851b6a822</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16;#Project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9;#Project Preparation, Planning and Design|29ca0c72-1fc4-435f-a09c-28585cb5eac9</vt:lpwstr>
  </property>
</Properties>
</file>