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9CF" w:rsidRPr="0040233C" w:rsidRDefault="003859CF" w:rsidP="003859CF">
      <w:pPr>
        <w:pStyle w:val="SubSubPar"/>
        <w:numPr>
          <w:ilvl w:val="0"/>
          <w:numId w:val="0"/>
        </w:numPr>
        <w:spacing w:after="0"/>
        <w:jc w:val="center"/>
        <w:rPr>
          <w:smallCaps/>
          <w:szCs w:val="24"/>
        </w:rPr>
      </w:pPr>
      <w:r w:rsidRPr="0040233C">
        <w:rPr>
          <w:smallCaps/>
          <w:szCs w:val="24"/>
        </w:rPr>
        <w:t>Documento del Banco Interamericano De Desarrollo</w:t>
      </w: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jc w:val="center"/>
        <w:rPr>
          <w:rFonts w:ascii="Times New Roman" w:hAnsi="Times New Roman"/>
          <w:sz w:val="24"/>
          <w:szCs w:val="24"/>
          <w:lang w:val="es-ES_tradnl"/>
        </w:rPr>
      </w:pPr>
    </w:p>
    <w:p w:rsidR="003859CF" w:rsidRPr="0040233C" w:rsidRDefault="003859CF" w:rsidP="003859CF">
      <w:pPr>
        <w:tabs>
          <w:tab w:val="left" w:pos="1440"/>
          <w:tab w:val="left" w:pos="3060"/>
        </w:tabs>
        <w:rPr>
          <w:rFonts w:ascii="Times New Roman" w:hAnsi="Times New Roman"/>
          <w:smallCaps/>
          <w:sz w:val="24"/>
          <w:szCs w:val="24"/>
          <w:lang w:val="es-ES_tradnl"/>
        </w:rPr>
      </w:pPr>
    </w:p>
    <w:p w:rsidR="003859CF" w:rsidRPr="0040233C" w:rsidRDefault="003859CF" w:rsidP="003859CF">
      <w:pPr>
        <w:tabs>
          <w:tab w:val="left" w:pos="1440"/>
          <w:tab w:val="left" w:pos="3060"/>
        </w:tabs>
        <w:jc w:val="center"/>
        <w:rPr>
          <w:rFonts w:ascii="Times New Roman" w:hAnsi="Times New Roman"/>
          <w:smallCaps/>
          <w:sz w:val="24"/>
          <w:szCs w:val="24"/>
          <w:lang w:val="es-ES_tradnl"/>
        </w:rPr>
      </w:pPr>
    </w:p>
    <w:p w:rsidR="0040233C" w:rsidRDefault="0040233C" w:rsidP="003859CF">
      <w:pPr>
        <w:tabs>
          <w:tab w:val="left" w:pos="1440"/>
          <w:tab w:val="left" w:pos="3060"/>
        </w:tabs>
        <w:jc w:val="center"/>
        <w:outlineLvl w:val="0"/>
        <w:rPr>
          <w:rFonts w:ascii="Times New Roman" w:hAnsi="Times New Roman"/>
          <w:b/>
          <w:smallCaps/>
          <w:sz w:val="36"/>
          <w:szCs w:val="24"/>
          <w:lang w:val="es-MX"/>
        </w:rPr>
      </w:pPr>
      <w:r w:rsidRPr="0040233C">
        <w:rPr>
          <w:rFonts w:ascii="Times New Roman" w:hAnsi="Times New Roman"/>
          <w:b/>
          <w:smallCaps/>
          <w:sz w:val="36"/>
          <w:szCs w:val="24"/>
          <w:lang w:val="es-MX"/>
        </w:rPr>
        <w:t>Nicaragua</w:t>
      </w:r>
    </w:p>
    <w:p w:rsidR="0040233C" w:rsidRDefault="0040233C" w:rsidP="003859CF">
      <w:pPr>
        <w:tabs>
          <w:tab w:val="left" w:pos="1440"/>
          <w:tab w:val="left" w:pos="3060"/>
        </w:tabs>
        <w:jc w:val="center"/>
        <w:outlineLvl w:val="0"/>
        <w:rPr>
          <w:rFonts w:ascii="Times New Roman" w:hAnsi="Times New Roman"/>
          <w:b/>
          <w:smallCaps/>
          <w:sz w:val="28"/>
          <w:szCs w:val="24"/>
          <w:lang w:val="es-MX"/>
        </w:rPr>
      </w:pPr>
      <w:r w:rsidRPr="0040233C">
        <w:rPr>
          <w:rFonts w:ascii="Times New Roman" w:hAnsi="Times New Roman"/>
          <w:b/>
          <w:smallCaps/>
          <w:sz w:val="28"/>
          <w:szCs w:val="24"/>
          <w:lang w:val="es-MX"/>
        </w:rPr>
        <w:t>Acceso al Crédito en Cadenas Productivas Rurales</w:t>
      </w:r>
    </w:p>
    <w:p w:rsidR="0040233C" w:rsidRPr="0040233C" w:rsidRDefault="0040233C" w:rsidP="003859CF">
      <w:pPr>
        <w:tabs>
          <w:tab w:val="left" w:pos="1440"/>
          <w:tab w:val="left" w:pos="3060"/>
        </w:tabs>
        <w:jc w:val="center"/>
        <w:outlineLvl w:val="0"/>
        <w:rPr>
          <w:rFonts w:ascii="Times New Roman" w:hAnsi="Times New Roman"/>
          <w:b/>
          <w:smallCaps/>
          <w:sz w:val="28"/>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r>
        <w:rPr>
          <w:rFonts w:ascii="Times New Roman" w:hAnsi="Times New Roman"/>
          <w:b/>
          <w:smallCaps/>
          <w:sz w:val="24"/>
          <w:szCs w:val="24"/>
          <w:lang w:val="es-MX"/>
        </w:rPr>
        <w:t>(NI-L1080)</w:t>
      </w: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Pr="0040233C" w:rsidRDefault="0040233C" w:rsidP="003859CF">
      <w:pPr>
        <w:tabs>
          <w:tab w:val="left" w:pos="1440"/>
          <w:tab w:val="left" w:pos="3060"/>
        </w:tabs>
        <w:jc w:val="center"/>
        <w:outlineLvl w:val="0"/>
        <w:rPr>
          <w:rFonts w:ascii="Times New Roman" w:hAnsi="Times New Roman"/>
          <w:b/>
          <w:smallCaps/>
          <w:sz w:val="28"/>
          <w:szCs w:val="24"/>
          <w:lang w:val="es-MX"/>
        </w:rPr>
      </w:pPr>
      <w:r w:rsidRPr="0040233C">
        <w:rPr>
          <w:rFonts w:ascii="Times New Roman" w:hAnsi="Times New Roman"/>
          <w:b/>
          <w:smallCaps/>
          <w:sz w:val="28"/>
          <w:szCs w:val="24"/>
          <w:lang w:val="es-MX"/>
        </w:rPr>
        <w:t>A</w:t>
      </w:r>
      <w:r w:rsidR="003859CF" w:rsidRPr="0040233C">
        <w:rPr>
          <w:rFonts w:ascii="Times New Roman" w:hAnsi="Times New Roman"/>
          <w:b/>
          <w:smallCaps/>
          <w:sz w:val="28"/>
          <w:szCs w:val="24"/>
          <w:lang w:val="es-MX"/>
        </w:rPr>
        <w:t>nálisis Económic</w:t>
      </w:r>
      <w:r w:rsidRPr="0040233C">
        <w:rPr>
          <w:rFonts w:ascii="Times New Roman" w:hAnsi="Times New Roman"/>
          <w:b/>
          <w:smallCaps/>
          <w:sz w:val="28"/>
          <w:szCs w:val="24"/>
          <w:lang w:val="es-MX"/>
        </w:rPr>
        <w:t>o</w:t>
      </w: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3859CF" w:rsidRDefault="0040233C" w:rsidP="003859CF">
      <w:pPr>
        <w:tabs>
          <w:tab w:val="left" w:pos="1440"/>
          <w:tab w:val="left" w:pos="3060"/>
        </w:tabs>
        <w:jc w:val="center"/>
        <w:outlineLvl w:val="0"/>
        <w:rPr>
          <w:rFonts w:ascii="Times New Roman" w:hAnsi="Times New Roman"/>
          <w:b/>
          <w:smallCaps/>
          <w:sz w:val="24"/>
          <w:szCs w:val="24"/>
          <w:lang w:val="es-MX"/>
        </w:rPr>
      </w:pPr>
      <w:r>
        <w:rPr>
          <w:rFonts w:ascii="Times New Roman" w:hAnsi="Times New Roman"/>
          <w:b/>
          <w:smallCaps/>
          <w:sz w:val="24"/>
          <w:szCs w:val="24"/>
          <w:lang w:val="es-MX"/>
        </w:rPr>
        <w:lastRenderedPageBreak/>
        <w:t>Contenido</w:t>
      </w: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3859CF">
      <w:pPr>
        <w:tabs>
          <w:tab w:val="left" w:pos="1440"/>
          <w:tab w:val="left" w:pos="3060"/>
        </w:tabs>
        <w:jc w:val="center"/>
        <w:outlineLvl w:val="0"/>
        <w:rPr>
          <w:rFonts w:ascii="Times New Roman" w:hAnsi="Times New Roman"/>
          <w:b/>
          <w:smallCaps/>
          <w:sz w:val="24"/>
          <w:szCs w:val="24"/>
          <w:lang w:val="es-MX"/>
        </w:rPr>
      </w:pPr>
    </w:p>
    <w:p w:rsidR="0040233C" w:rsidRDefault="0040233C" w:rsidP="0040233C">
      <w:pPr>
        <w:pStyle w:val="ListParagraph"/>
        <w:numPr>
          <w:ilvl w:val="0"/>
          <w:numId w:val="11"/>
        </w:numPr>
        <w:tabs>
          <w:tab w:val="left" w:pos="1440"/>
          <w:tab w:val="left" w:pos="3060"/>
        </w:tabs>
        <w:spacing w:line="480" w:lineRule="auto"/>
        <w:outlineLvl w:val="0"/>
        <w:rPr>
          <w:rFonts w:ascii="Times New Roman" w:hAnsi="Times New Roman"/>
          <w:b/>
          <w:smallCaps/>
          <w:sz w:val="24"/>
          <w:szCs w:val="24"/>
          <w:lang w:val="es-ES_tradnl"/>
        </w:rPr>
      </w:pPr>
      <w:r>
        <w:rPr>
          <w:rFonts w:ascii="Times New Roman" w:hAnsi="Times New Roman"/>
          <w:b/>
          <w:smallCaps/>
          <w:sz w:val="24"/>
          <w:szCs w:val="24"/>
          <w:lang w:val="es-ES_tradnl"/>
        </w:rPr>
        <w:t>Introducción</w:t>
      </w:r>
    </w:p>
    <w:p w:rsidR="0040233C" w:rsidRDefault="0040233C" w:rsidP="0040233C">
      <w:pPr>
        <w:pStyle w:val="ListParagraph"/>
        <w:numPr>
          <w:ilvl w:val="0"/>
          <w:numId w:val="11"/>
        </w:numPr>
        <w:tabs>
          <w:tab w:val="left" w:pos="1440"/>
          <w:tab w:val="left" w:pos="3060"/>
        </w:tabs>
        <w:spacing w:line="480" w:lineRule="auto"/>
        <w:outlineLvl w:val="0"/>
        <w:rPr>
          <w:rFonts w:ascii="Times New Roman" w:hAnsi="Times New Roman"/>
          <w:b/>
          <w:smallCaps/>
          <w:sz w:val="24"/>
          <w:szCs w:val="24"/>
          <w:lang w:val="es-ES_tradnl"/>
        </w:rPr>
      </w:pPr>
      <w:r>
        <w:rPr>
          <w:rFonts w:ascii="Times New Roman" w:hAnsi="Times New Roman"/>
          <w:b/>
          <w:smallCaps/>
          <w:sz w:val="24"/>
          <w:szCs w:val="24"/>
          <w:lang w:val="es-ES_tradnl"/>
        </w:rPr>
        <w:t>Metodología y Supuestos</w:t>
      </w:r>
    </w:p>
    <w:p w:rsidR="0040233C" w:rsidRDefault="0040233C" w:rsidP="0040233C">
      <w:pPr>
        <w:pStyle w:val="ListParagraph"/>
        <w:numPr>
          <w:ilvl w:val="0"/>
          <w:numId w:val="11"/>
        </w:numPr>
        <w:tabs>
          <w:tab w:val="left" w:pos="1440"/>
          <w:tab w:val="left" w:pos="3060"/>
        </w:tabs>
        <w:spacing w:line="480" w:lineRule="auto"/>
        <w:outlineLvl w:val="0"/>
        <w:rPr>
          <w:rFonts w:ascii="Times New Roman" w:hAnsi="Times New Roman"/>
          <w:b/>
          <w:smallCaps/>
          <w:sz w:val="24"/>
          <w:szCs w:val="24"/>
          <w:lang w:val="es-ES_tradnl"/>
        </w:rPr>
      </w:pPr>
      <w:r>
        <w:rPr>
          <w:rFonts w:ascii="Times New Roman" w:hAnsi="Times New Roman"/>
          <w:b/>
          <w:smallCaps/>
          <w:sz w:val="24"/>
          <w:szCs w:val="24"/>
          <w:lang w:val="es-ES_tradnl"/>
        </w:rPr>
        <w:t>Valoración del Beneficio Económico</w:t>
      </w:r>
    </w:p>
    <w:p w:rsidR="0040233C" w:rsidRDefault="0040233C" w:rsidP="0040233C">
      <w:pPr>
        <w:pStyle w:val="ListParagraph"/>
        <w:numPr>
          <w:ilvl w:val="0"/>
          <w:numId w:val="11"/>
        </w:numPr>
        <w:tabs>
          <w:tab w:val="left" w:pos="1440"/>
          <w:tab w:val="left" w:pos="3060"/>
        </w:tabs>
        <w:spacing w:line="480" w:lineRule="auto"/>
        <w:outlineLvl w:val="0"/>
        <w:rPr>
          <w:rFonts w:ascii="Times New Roman" w:hAnsi="Times New Roman"/>
          <w:b/>
          <w:smallCaps/>
          <w:sz w:val="24"/>
          <w:szCs w:val="24"/>
          <w:lang w:val="es-ES_tradnl"/>
        </w:rPr>
      </w:pPr>
      <w:r>
        <w:rPr>
          <w:rFonts w:ascii="Times New Roman" w:hAnsi="Times New Roman"/>
          <w:b/>
          <w:smallCaps/>
          <w:sz w:val="24"/>
          <w:szCs w:val="24"/>
          <w:lang w:val="es-ES_tradnl"/>
        </w:rPr>
        <w:t>Análisis de Sensibilidad</w:t>
      </w:r>
    </w:p>
    <w:p w:rsidR="0040233C" w:rsidRPr="0040233C" w:rsidRDefault="0040233C" w:rsidP="0040233C">
      <w:pPr>
        <w:pStyle w:val="ListParagraph"/>
        <w:numPr>
          <w:ilvl w:val="0"/>
          <w:numId w:val="11"/>
        </w:numPr>
        <w:tabs>
          <w:tab w:val="left" w:pos="1440"/>
          <w:tab w:val="left" w:pos="3060"/>
        </w:tabs>
        <w:spacing w:line="480" w:lineRule="auto"/>
        <w:outlineLvl w:val="0"/>
        <w:rPr>
          <w:rFonts w:ascii="Times New Roman" w:hAnsi="Times New Roman"/>
          <w:b/>
          <w:smallCaps/>
          <w:sz w:val="24"/>
          <w:szCs w:val="24"/>
          <w:lang w:val="es-ES_tradnl"/>
        </w:rPr>
      </w:pPr>
      <w:r>
        <w:rPr>
          <w:rFonts w:ascii="Times New Roman" w:hAnsi="Times New Roman"/>
          <w:b/>
          <w:smallCaps/>
          <w:sz w:val="24"/>
          <w:szCs w:val="24"/>
          <w:lang w:val="es-ES_tradnl"/>
        </w:rPr>
        <w:t>Conclusiones</w:t>
      </w:r>
    </w:p>
    <w:p w:rsidR="003859CF" w:rsidRPr="0040233C" w:rsidRDefault="003859CF" w:rsidP="003859CF">
      <w:pPr>
        <w:jc w:val="both"/>
        <w:rPr>
          <w:rFonts w:ascii="Times New Roman" w:hAnsi="Times New Roman"/>
          <w:sz w:val="24"/>
          <w:szCs w:val="24"/>
          <w:lang w:val="es-ES_tradnl"/>
        </w:rPr>
      </w:pPr>
    </w:p>
    <w:p w:rsidR="003859CF" w:rsidRPr="0040233C" w:rsidRDefault="003859CF" w:rsidP="003859CF">
      <w:pPr>
        <w:jc w:val="both"/>
        <w:rPr>
          <w:rFonts w:ascii="Times New Roman" w:hAnsi="Times New Roman" w:cs="Times New Roman"/>
          <w:b/>
          <w:sz w:val="24"/>
          <w:szCs w:val="24"/>
          <w:lang w:val="es-ES_tradnl"/>
        </w:rPr>
      </w:pPr>
    </w:p>
    <w:p w:rsidR="003859CF" w:rsidRPr="0040233C" w:rsidRDefault="003859CF" w:rsidP="003859CF">
      <w:pPr>
        <w:jc w:val="center"/>
        <w:rPr>
          <w:rFonts w:ascii="Times New Roman" w:hAnsi="Times New Roman" w:cs="Times New Roman"/>
          <w:b/>
          <w:sz w:val="24"/>
          <w:szCs w:val="24"/>
          <w:lang w:val="es-ES_tradnl"/>
        </w:rPr>
      </w:pPr>
    </w:p>
    <w:p w:rsidR="003859CF" w:rsidRPr="0040233C" w:rsidRDefault="003859CF" w:rsidP="003859CF">
      <w:pPr>
        <w:jc w:val="center"/>
        <w:rPr>
          <w:rFonts w:ascii="Times New Roman" w:hAnsi="Times New Roman" w:cs="Times New Roman"/>
          <w:b/>
          <w:sz w:val="24"/>
          <w:szCs w:val="24"/>
          <w:lang w:val="es-ES_tradnl"/>
        </w:rPr>
      </w:pPr>
    </w:p>
    <w:p w:rsidR="003859CF" w:rsidRPr="0040233C" w:rsidRDefault="003859CF" w:rsidP="003859CF">
      <w:pPr>
        <w:jc w:val="center"/>
        <w:rPr>
          <w:rFonts w:ascii="Times New Roman" w:hAnsi="Times New Roman" w:cs="Times New Roman"/>
          <w:b/>
          <w:sz w:val="24"/>
          <w:szCs w:val="24"/>
          <w:lang w:val="es-ES_tradnl"/>
        </w:rPr>
      </w:pPr>
    </w:p>
    <w:p w:rsidR="003859CF" w:rsidRDefault="003859CF" w:rsidP="003859CF">
      <w:pPr>
        <w:jc w:val="center"/>
        <w:rPr>
          <w:rFonts w:ascii="Times New Roman" w:hAnsi="Times New Roman" w:cs="Times New Roman"/>
          <w:b/>
          <w:sz w:val="24"/>
          <w:szCs w:val="24"/>
          <w:lang w:val="es-ES_tradnl"/>
        </w:rPr>
      </w:pPr>
    </w:p>
    <w:p w:rsidR="0040233C" w:rsidRPr="0040233C" w:rsidRDefault="0040233C" w:rsidP="003859CF">
      <w:pPr>
        <w:jc w:val="center"/>
        <w:rPr>
          <w:rFonts w:ascii="Times New Roman" w:hAnsi="Times New Roman" w:cs="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bookmarkStart w:id="0" w:name="_Toc298764664"/>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p w:rsidR="003859CF" w:rsidRPr="0040233C" w:rsidRDefault="003859CF" w:rsidP="003859CF">
      <w:pPr>
        <w:jc w:val="center"/>
        <w:rPr>
          <w:rFonts w:ascii="Times New Roman" w:hAnsi="Times New Roman"/>
          <w:b/>
          <w:sz w:val="24"/>
          <w:szCs w:val="24"/>
          <w:lang w:val="es-ES_tradnl"/>
        </w:rPr>
      </w:pPr>
    </w:p>
    <w:bookmarkEnd w:id="0"/>
    <w:p w:rsidR="003859CF" w:rsidRPr="0040233C" w:rsidRDefault="003859CF" w:rsidP="003859CF">
      <w:pPr>
        <w:pStyle w:val="Chapter"/>
        <w:numPr>
          <w:ilvl w:val="0"/>
          <w:numId w:val="2"/>
        </w:numPr>
        <w:rPr>
          <w:szCs w:val="24"/>
          <w:lang w:val="es-ES_tradnl"/>
        </w:rPr>
      </w:pPr>
      <w:r w:rsidRPr="0040233C">
        <w:rPr>
          <w:szCs w:val="24"/>
          <w:lang w:val="es-ES_tradnl"/>
        </w:rPr>
        <w:lastRenderedPageBreak/>
        <w:t>Introducción</w:t>
      </w:r>
    </w:p>
    <w:p w:rsidR="00CE572C" w:rsidRPr="0040233C" w:rsidRDefault="00671EDA" w:rsidP="00CE572C">
      <w:pPr>
        <w:pStyle w:val="Paragraph"/>
        <w:tabs>
          <w:tab w:val="clear" w:pos="2448"/>
          <w:tab w:val="num" w:pos="720"/>
        </w:tabs>
        <w:ind w:left="720" w:hanging="720"/>
        <w:rPr>
          <w:szCs w:val="24"/>
          <w:lang w:val="es-ES_tradnl"/>
        </w:rPr>
      </w:pPr>
      <w:r w:rsidRPr="0040233C">
        <w:rPr>
          <w:b/>
          <w:szCs w:val="24"/>
          <w:lang w:val="es-ES_tradnl"/>
        </w:rPr>
        <w:t xml:space="preserve">Antecedentes. </w:t>
      </w:r>
      <w:r w:rsidR="002957E4" w:rsidRPr="0040233C">
        <w:rPr>
          <w:szCs w:val="24"/>
          <w:lang w:val="es-ES_tradnl"/>
        </w:rPr>
        <w:t xml:space="preserve">En </w:t>
      </w:r>
      <w:r w:rsidR="00CE572C" w:rsidRPr="0040233C">
        <w:rPr>
          <w:szCs w:val="24"/>
          <w:lang w:val="es-ES_tradnl"/>
        </w:rPr>
        <w:t>Nicarag</w:t>
      </w:r>
      <w:r w:rsidR="002957E4" w:rsidRPr="0040233C">
        <w:rPr>
          <w:szCs w:val="24"/>
          <w:lang w:val="es-ES_tradnl"/>
        </w:rPr>
        <w:t>ua,</w:t>
      </w:r>
      <w:r w:rsidR="00CE572C" w:rsidRPr="0040233C">
        <w:rPr>
          <w:szCs w:val="24"/>
          <w:lang w:val="es-ES_tradnl"/>
        </w:rPr>
        <w:t xml:space="preserve"> </w:t>
      </w:r>
      <w:r w:rsidR="002957E4" w:rsidRPr="0040233C">
        <w:rPr>
          <w:szCs w:val="24"/>
          <w:lang w:val="es-ES_tradnl"/>
        </w:rPr>
        <w:t>la contribución del sector agropecuario a la economía es significativa, representando un 18% de</w:t>
      </w:r>
      <w:r w:rsidR="00C54B86" w:rsidRPr="0040233C">
        <w:rPr>
          <w:szCs w:val="24"/>
          <w:lang w:val="es-ES_tradnl"/>
        </w:rPr>
        <w:t>l PIB</w:t>
      </w:r>
      <w:r w:rsidR="00CE572C" w:rsidRPr="0040233C">
        <w:rPr>
          <w:szCs w:val="24"/>
          <w:lang w:val="es-ES_tradnl"/>
        </w:rPr>
        <w:t>.</w:t>
      </w:r>
      <w:r w:rsidR="002957E4" w:rsidRPr="0040233C">
        <w:rPr>
          <w:szCs w:val="24"/>
          <w:lang w:val="es-ES_tradnl"/>
        </w:rPr>
        <w:t xml:space="preserve"> Sin embargo, la estructura de </w:t>
      </w:r>
      <w:r w:rsidR="00CE572C" w:rsidRPr="0040233C">
        <w:rPr>
          <w:szCs w:val="24"/>
          <w:lang w:val="es-ES_tradnl"/>
        </w:rPr>
        <w:t>pr</w:t>
      </w:r>
      <w:r w:rsidR="002957E4" w:rsidRPr="0040233C">
        <w:rPr>
          <w:szCs w:val="24"/>
          <w:lang w:val="es-ES_tradnl"/>
        </w:rPr>
        <w:t>oducción del sector,</w:t>
      </w:r>
      <w:r w:rsidR="00CE572C" w:rsidRPr="0040233C">
        <w:rPr>
          <w:szCs w:val="24"/>
          <w:lang w:val="es-ES_tradnl"/>
        </w:rPr>
        <w:t xml:space="preserve"> caracteriza</w:t>
      </w:r>
      <w:r w:rsidR="002957E4" w:rsidRPr="0040233C">
        <w:rPr>
          <w:szCs w:val="24"/>
          <w:lang w:val="es-ES_tradnl"/>
        </w:rPr>
        <w:t>da por la abundancia de pequeños y medianos p</w:t>
      </w:r>
      <w:r w:rsidR="00CE572C" w:rsidRPr="0040233C">
        <w:rPr>
          <w:szCs w:val="24"/>
          <w:lang w:val="es-ES_tradnl"/>
        </w:rPr>
        <w:t>roductores</w:t>
      </w:r>
      <w:r w:rsidR="002957E4" w:rsidRPr="0040233C">
        <w:rPr>
          <w:szCs w:val="24"/>
          <w:lang w:val="es-ES_tradnl"/>
        </w:rPr>
        <w:t xml:space="preserve"> (</w:t>
      </w:r>
      <w:proofErr w:type="spellStart"/>
      <w:r w:rsidR="002957E4" w:rsidRPr="0040233C">
        <w:rPr>
          <w:szCs w:val="24"/>
          <w:lang w:val="es-ES_tradnl"/>
        </w:rPr>
        <w:t>PMPs</w:t>
      </w:r>
      <w:proofErr w:type="spellEnd"/>
      <w:r w:rsidR="00CE572C" w:rsidRPr="0040233C">
        <w:rPr>
          <w:szCs w:val="24"/>
          <w:lang w:val="es-ES_tradnl"/>
        </w:rPr>
        <w:t>) en su mayoría informales</w:t>
      </w:r>
      <w:r w:rsidR="002957E4" w:rsidRPr="0040233C">
        <w:rPr>
          <w:szCs w:val="24"/>
          <w:lang w:val="es-ES_tradnl"/>
        </w:rPr>
        <w:t xml:space="preserve">, enfrenta serias limitaciones relacionadas con </w:t>
      </w:r>
      <w:r w:rsidR="00CE572C" w:rsidRPr="0040233C">
        <w:rPr>
          <w:szCs w:val="24"/>
          <w:lang w:val="es-ES_tradnl"/>
        </w:rPr>
        <w:t xml:space="preserve"> </w:t>
      </w:r>
      <w:r w:rsidR="002957E4" w:rsidRPr="0040233C">
        <w:rPr>
          <w:szCs w:val="24"/>
          <w:lang w:val="es-ES_tradnl"/>
        </w:rPr>
        <w:t>la baja tecnificación de las actividades y el acceso limitado u esporádico a los mercados</w:t>
      </w:r>
      <w:r w:rsidR="00C54B86" w:rsidRPr="0040233C">
        <w:rPr>
          <w:szCs w:val="24"/>
          <w:lang w:val="es-ES_tradnl"/>
        </w:rPr>
        <w:t>. De ello</w:t>
      </w:r>
      <w:r w:rsidR="002957E4" w:rsidRPr="0040233C">
        <w:rPr>
          <w:szCs w:val="24"/>
          <w:lang w:val="es-ES_tradnl"/>
        </w:rPr>
        <w:t xml:space="preserve"> resulta que las unidades productivas generan bajos ingresos, por lo que sus posibilidades de incrementar la productivi</w:t>
      </w:r>
      <w:r w:rsidR="00177980" w:rsidRPr="0040233C">
        <w:rPr>
          <w:szCs w:val="24"/>
          <w:lang w:val="es-ES_tradnl"/>
        </w:rPr>
        <w:t>dad a través de la inversión en el campo se ven disminuidas.</w:t>
      </w:r>
    </w:p>
    <w:p w:rsidR="00CE572C" w:rsidRPr="0040233C" w:rsidRDefault="00CE572C" w:rsidP="00CE572C">
      <w:pPr>
        <w:pStyle w:val="Paragraph"/>
        <w:tabs>
          <w:tab w:val="clear" w:pos="2448"/>
          <w:tab w:val="num" w:pos="720"/>
        </w:tabs>
        <w:ind w:left="720" w:hanging="720"/>
        <w:rPr>
          <w:szCs w:val="24"/>
          <w:lang w:val="es-ES_tradnl"/>
        </w:rPr>
      </w:pPr>
      <w:r w:rsidRPr="0040233C">
        <w:rPr>
          <w:szCs w:val="24"/>
          <w:lang w:val="es-ES_tradnl"/>
        </w:rPr>
        <w:t xml:space="preserve">Por otra parte el sector presenta también un nivel bajo de asociacionismo, </w:t>
      </w:r>
      <w:r w:rsidR="00177980" w:rsidRPr="0040233C">
        <w:rPr>
          <w:szCs w:val="24"/>
          <w:lang w:val="es-ES_tradnl"/>
        </w:rPr>
        <w:t>con tan s</w:t>
      </w:r>
      <w:r w:rsidRPr="0040233C">
        <w:rPr>
          <w:szCs w:val="24"/>
          <w:lang w:val="es-ES_tradnl"/>
        </w:rPr>
        <w:t xml:space="preserve">olo un 10% de los productores asociados en </w:t>
      </w:r>
      <w:r w:rsidR="00177980" w:rsidRPr="0040233C">
        <w:rPr>
          <w:szCs w:val="24"/>
          <w:lang w:val="es-ES_tradnl"/>
        </w:rPr>
        <w:t>cooperativas, m</w:t>
      </w:r>
      <w:r w:rsidRPr="0040233C">
        <w:rPr>
          <w:szCs w:val="24"/>
          <w:lang w:val="es-ES_tradnl"/>
        </w:rPr>
        <w:t xml:space="preserve">uchas de </w:t>
      </w:r>
      <w:r w:rsidR="00177980" w:rsidRPr="0040233C">
        <w:rPr>
          <w:szCs w:val="24"/>
          <w:lang w:val="es-ES_tradnl"/>
        </w:rPr>
        <w:t>ellas sin capital común</w:t>
      </w:r>
      <w:r w:rsidRPr="0040233C">
        <w:rPr>
          <w:szCs w:val="24"/>
          <w:lang w:val="es-ES_tradnl"/>
        </w:rPr>
        <w:t xml:space="preserve"> </w:t>
      </w:r>
      <w:r w:rsidR="00177980" w:rsidRPr="0040233C">
        <w:rPr>
          <w:szCs w:val="24"/>
          <w:lang w:val="es-ES_tradnl"/>
        </w:rPr>
        <w:t>ni</w:t>
      </w:r>
      <w:r w:rsidRPr="0040233C">
        <w:rPr>
          <w:szCs w:val="24"/>
          <w:lang w:val="es-ES_tradnl"/>
        </w:rPr>
        <w:t xml:space="preserve"> capacidades para convertirse en agentes de cambio para lo</w:t>
      </w:r>
      <w:r w:rsidR="00C54B86" w:rsidRPr="0040233C">
        <w:rPr>
          <w:szCs w:val="24"/>
          <w:lang w:val="es-ES_tradnl"/>
        </w:rPr>
        <w:t xml:space="preserve">s </w:t>
      </w:r>
      <w:proofErr w:type="spellStart"/>
      <w:r w:rsidR="00C54B86" w:rsidRPr="0040233C">
        <w:rPr>
          <w:szCs w:val="24"/>
          <w:lang w:val="es-ES_tradnl"/>
        </w:rPr>
        <w:t>PMPs</w:t>
      </w:r>
      <w:proofErr w:type="spellEnd"/>
      <w:r w:rsidR="00C54B86" w:rsidRPr="0040233C">
        <w:rPr>
          <w:szCs w:val="24"/>
          <w:lang w:val="es-ES_tradnl"/>
        </w:rPr>
        <w:t xml:space="preserve"> asociados a las mismas.</w:t>
      </w:r>
    </w:p>
    <w:p w:rsidR="00CE572C" w:rsidRPr="0040233C" w:rsidRDefault="00CE572C" w:rsidP="00CE572C">
      <w:pPr>
        <w:pStyle w:val="Paragraph"/>
        <w:tabs>
          <w:tab w:val="clear" w:pos="2448"/>
          <w:tab w:val="num" w:pos="720"/>
        </w:tabs>
        <w:ind w:left="720" w:hanging="720"/>
        <w:rPr>
          <w:szCs w:val="24"/>
          <w:lang w:val="es-ES_tradnl"/>
        </w:rPr>
      </w:pPr>
      <w:r w:rsidRPr="0040233C">
        <w:rPr>
          <w:szCs w:val="24"/>
          <w:lang w:val="es-ES_tradnl"/>
        </w:rPr>
        <w:t>La evolución de la productividad en las últimas décadas no ha respondido al potencial que se deriva de la amplia disponibilidad de tierras en el país, su diversidad ecológica y climática y sus recursos hídricos. Pe</w:t>
      </w:r>
      <w:r w:rsidR="00C54B86" w:rsidRPr="0040233C">
        <w:rPr>
          <w:szCs w:val="24"/>
          <w:lang w:val="es-ES_tradnl"/>
        </w:rPr>
        <w:t>se a que el sector ha crecido en un</w:t>
      </w:r>
      <w:r w:rsidRPr="0040233C">
        <w:rPr>
          <w:szCs w:val="24"/>
          <w:lang w:val="es-ES_tradnl"/>
        </w:rPr>
        <w:t xml:space="preserve"> 3,6% en promedio anual en el período 2000-2010 (medio punto porcentual por encima del promedio de Centroamérica), el crecimiento de la productividad del sector ha sido bajo en términos comparados, repercutiendo negativamente en los niveles agregados de productividad y en la mejora de las condiciones de vida de la población rural. </w:t>
      </w:r>
    </w:p>
    <w:p w:rsidR="00CE572C" w:rsidRPr="0040233C" w:rsidRDefault="00CE572C" w:rsidP="00CE572C">
      <w:pPr>
        <w:pStyle w:val="Paragraph"/>
        <w:tabs>
          <w:tab w:val="clear" w:pos="2448"/>
          <w:tab w:val="num" w:pos="720"/>
        </w:tabs>
        <w:ind w:left="720" w:hanging="720"/>
        <w:rPr>
          <w:szCs w:val="24"/>
          <w:lang w:val="es-ES_tradnl"/>
        </w:rPr>
      </w:pPr>
      <w:r w:rsidRPr="0040233C">
        <w:rPr>
          <w:szCs w:val="24"/>
          <w:lang w:val="es-ES_tradnl"/>
        </w:rPr>
        <w:t xml:space="preserve">A los efectos del presente programa, la baja productividad de los </w:t>
      </w:r>
      <w:proofErr w:type="spellStart"/>
      <w:r w:rsidR="0047039A" w:rsidRPr="0040233C">
        <w:rPr>
          <w:szCs w:val="24"/>
          <w:lang w:val="es-ES_tradnl"/>
        </w:rPr>
        <w:t>PMPs</w:t>
      </w:r>
      <w:proofErr w:type="spellEnd"/>
      <w:r w:rsidRPr="0040233C">
        <w:rPr>
          <w:szCs w:val="24"/>
          <w:lang w:val="es-ES_tradnl"/>
        </w:rPr>
        <w:t xml:space="preserve"> agrarios en Nicaragua tiene sus causas directas en dos elementos principales: i) la falta de acceso a recursos para realizar inversiones en mejoras técnicas o tecnologías que incrementen la productividad; y ii) la falta de acceso estable al mercado por su baja articulación en cad</w:t>
      </w:r>
      <w:r w:rsidR="00A23905" w:rsidRPr="0040233C">
        <w:rPr>
          <w:szCs w:val="24"/>
          <w:lang w:val="es-ES_tradnl"/>
        </w:rPr>
        <w:t>enas de valor agroalimentarias.</w:t>
      </w:r>
    </w:p>
    <w:p w:rsidR="00CE572C" w:rsidRPr="0040233C" w:rsidRDefault="009D757A" w:rsidP="00CE572C">
      <w:pPr>
        <w:pStyle w:val="Paragraph"/>
        <w:tabs>
          <w:tab w:val="clear" w:pos="2448"/>
          <w:tab w:val="num" w:pos="720"/>
        </w:tabs>
        <w:ind w:left="720" w:hanging="720"/>
        <w:rPr>
          <w:szCs w:val="24"/>
          <w:lang w:val="es-ES_tradnl"/>
        </w:rPr>
      </w:pPr>
      <w:r w:rsidRPr="0040233C">
        <w:rPr>
          <w:szCs w:val="24"/>
          <w:lang w:val="es-ES_tradnl"/>
        </w:rPr>
        <w:t>Así, e</w:t>
      </w:r>
      <w:r w:rsidR="00CE572C" w:rsidRPr="0040233C">
        <w:rPr>
          <w:szCs w:val="24"/>
          <w:lang w:val="es-ES_tradnl"/>
        </w:rPr>
        <w:t xml:space="preserve">l programa </w:t>
      </w:r>
      <w:r w:rsidRPr="0040233C">
        <w:rPr>
          <w:szCs w:val="24"/>
          <w:lang w:val="es-ES_tradnl"/>
        </w:rPr>
        <w:t>busca aportar</w:t>
      </w:r>
      <w:r w:rsidR="00CE572C" w:rsidRPr="0040233C">
        <w:rPr>
          <w:szCs w:val="24"/>
          <w:lang w:val="es-ES_tradnl"/>
        </w:rPr>
        <w:t xml:space="preserve"> una solución integral al problema de recursos financieros y de asistencia técnica y al problema de acceso a </w:t>
      </w:r>
      <w:r w:rsidRPr="0040233C">
        <w:rPr>
          <w:szCs w:val="24"/>
          <w:lang w:val="es-ES_tradnl"/>
        </w:rPr>
        <w:t xml:space="preserve">mercados de los </w:t>
      </w:r>
      <w:proofErr w:type="spellStart"/>
      <w:r w:rsidRPr="0040233C">
        <w:rPr>
          <w:szCs w:val="24"/>
          <w:lang w:val="es-ES_tradnl"/>
        </w:rPr>
        <w:t>PMPs</w:t>
      </w:r>
      <w:proofErr w:type="spellEnd"/>
      <w:r w:rsidRPr="0040233C">
        <w:rPr>
          <w:szCs w:val="24"/>
          <w:lang w:val="es-ES_tradnl"/>
        </w:rPr>
        <w:t>, por medio de instrumentos de intervención</w:t>
      </w:r>
      <w:r w:rsidR="00CE572C" w:rsidRPr="0040233C">
        <w:rPr>
          <w:szCs w:val="24"/>
          <w:lang w:val="es-ES_tradnl"/>
        </w:rPr>
        <w:t xml:space="preserve"> adecuados al tratamiento de los</w:t>
      </w:r>
      <w:r w:rsidRPr="0040233C">
        <w:rPr>
          <w:szCs w:val="24"/>
          <w:lang w:val="es-ES_tradnl"/>
        </w:rPr>
        <w:t xml:space="preserve"> distintos problemas enumerados</w:t>
      </w:r>
      <w:r w:rsidR="00CE572C" w:rsidRPr="0040233C">
        <w:rPr>
          <w:szCs w:val="24"/>
          <w:lang w:val="es-ES_tradnl"/>
        </w:rPr>
        <w:t>. Por otra parte el programa tiene una vocación de piloto o demostrativa</w:t>
      </w:r>
      <w:r w:rsidRPr="0040233C">
        <w:rPr>
          <w:szCs w:val="24"/>
          <w:lang w:val="es-ES_tradnl"/>
        </w:rPr>
        <w:t xml:space="preserve">, concentrándose en </w:t>
      </w:r>
      <w:r w:rsidR="00CE572C" w:rsidRPr="0040233C">
        <w:rPr>
          <w:szCs w:val="24"/>
          <w:lang w:val="es-ES_tradnl"/>
        </w:rPr>
        <w:t xml:space="preserve">cadenas de valor concretas, con objeto de </w:t>
      </w:r>
      <w:r w:rsidRPr="0040233C">
        <w:rPr>
          <w:szCs w:val="24"/>
          <w:lang w:val="es-ES_tradnl"/>
        </w:rPr>
        <w:t>optimizar el uso de</w:t>
      </w:r>
      <w:r w:rsidR="00CE572C" w:rsidRPr="0040233C">
        <w:rPr>
          <w:szCs w:val="24"/>
          <w:lang w:val="es-ES_tradnl"/>
        </w:rPr>
        <w:t xml:space="preserve"> los recursos financieros y técnicos en el logro de incrementos productivos en las mismas y maximizar el impacto esperado. Las cadenas de valor seleccionadas han sido la del cac</w:t>
      </w:r>
      <w:r w:rsidRPr="0040233C">
        <w:rPr>
          <w:szCs w:val="24"/>
          <w:lang w:val="es-ES_tradnl"/>
        </w:rPr>
        <w:t>ao y</w:t>
      </w:r>
      <w:r w:rsidR="00CE572C" w:rsidRPr="0040233C">
        <w:rPr>
          <w:szCs w:val="24"/>
          <w:lang w:val="es-ES_tradnl"/>
        </w:rPr>
        <w:t xml:space="preserve"> la de</w:t>
      </w:r>
      <w:r w:rsidRPr="0040233C">
        <w:rPr>
          <w:szCs w:val="24"/>
          <w:lang w:val="es-ES_tradnl"/>
        </w:rPr>
        <w:t xml:space="preserve"> lácteos, si bien se deja flexibilidad para </w:t>
      </w:r>
      <w:r w:rsidR="008F061E" w:rsidRPr="0040233C">
        <w:rPr>
          <w:szCs w:val="24"/>
          <w:lang w:val="es-ES_tradnl"/>
        </w:rPr>
        <w:t xml:space="preserve">hacia futuro </w:t>
      </w:r>
      <w:r w:rsidRPr="0040233C">
        <w:rPr>
          <w:szCs w:val="24"/>
          <w:lang w:val="es-ES_tradnl"/>
        </w:rPr>
        <w:t>incluir cadenas adicionales que cumplan con los criterios bajo los cuales el programa establece su priorización</w:t>
      </w:r>
      <w:r w:rsidR="003859CF" w:rsidRPr="0040233C">
        <w:rPr>
          <w:szCs w:val="24"/>
          <w:lang w:val="es-ES_tradnl"/>
        </w:rPr>
        <w:t>.</w:t>
      </w:r>
    </w:p>
    <w:p w:rsidR="00CE572C" w:rsidRPr="0040233C" w:rsidRDefault="00CE572C" w:rsidP="00CE572C">
      <w:pPr>
        <w:pStyle w:val="Paragraph"/>
        <w:tabs>
          <w:tab w:val="clear" w:pos="2448"/>
          <w:tab w:val="num" w:pos="720"/>
        </w:tabs>
        <w:ind w:left="720" w:hanging="720"/>
        <w:rPr>
          <w:szCs w:val="24"/>
          <w:lang w:val="es-ES_tradnl"/>
        </w:rPr>
      </w:pPr>
      <w:r w:rsidRPr="0040233C">
        <w:rPr>
          <w:szCs w:val="24"/>
          <w:lang w:val="es-ES_tradnl"/>
        </w:rPr>
        <w:t xml:space="preserve">El objetivo general de esta operación es el incremento de la productividad de los </w:t>
      </w:r>
      <w:proofErr w:type="spellStart"/>
      <w:r w:rsidRPr="0040233C">
        <w:rPr>
          <w:szCs w:val="24"/>
          <w:lang w:val="es-ES_tradnl"/>
        </w:rPr>
        <w:t>PMPs</w:t>
      </w:r>
      <w:proofErr w:type="spellEnd"/>
      <w:r w:rsidRPr="0040233C">
        <w:rPr>
          <w:szCs w:val="24"/>
          <w:lang w:val="es-ES_tradnl"/>
        </w:rPr>
        <w:t xml:space="preserve"> en las</w:t>
      </w:r>
      <w:r w:rsidR="00C54B86" w:rsidRPr="0040233C">
        <w:rPr>
          <w:szCs w:val="24"/>
          <w:lang w:val="es-ES_tradnl"/>
        </w:rPr>
        <w:t xml:space="preserve"> cadenas rurales seleccionadas, </w:t>
      </w:r>
      <w:r w:rsidRPr="0040233C">
        <w:rPr>
          <w:szCs w:val="24"/>
          <w:lang w:val="es-ES_tradnl"/>
        </w:rPr>
        <w:t xml:space="preserve">a través de incrementar el acceso al crédito a los </w:t>
      </w:r>
      <w:proofErr w:type="spellStart"/>
      <w:r w:rsidRPr="0040233C">
        <w:rPr>
          <w:szCs w:val="24"/>
          <w:lang w:val="es-ES_tradnl"/>
        </w:rPr>
        <w:t>PMPs</w:t>
      </w:r>
      <w:proofErr w:type="spellEnd"/>
      <w:r w:rsidRPr="0040233C">
        <w:rPr>
          <w:szCs w:val="24"/>
          <w:lang w:val="es-ES_tradnl"/>
        </w:rPr>
        <w:t xml:space="preserve"> y la provisión de servicios de asistencia técnica para lograr su articulación en la cadena productiva individual y la generación de incrementos de productividad.</w:t>
      </w:r>
      <w:r w:rsidR="00C54B86" w:rsidRPr="0040233C">
        <w:rPr>
          <w:szCs w:val="24"/>
          <w:lang w:val="es-ES_tradnl"/>
        </w:rPr>
        <w:t xml:space="preserve"> Se espera que </w:t>
      </w:r>
      <w:r w:rsidRPr="0040233C">
        <w:rPr>
          <w:szCs w:val="24"/>
          <w:lang w:val="es-ES_tradnl"/>
        </w:rPr>
        <w:t xml:space="preserve">esta operación </w:t>
      </w:r>
      <w:r w:rsidR="00C54B86" w:rsidRPr="0040233C">
        <w:rPr>
          <w:szCs w:val="24"/>
          <w:lang w:val="es-ES_tradnl"/>
        </w:rPr>
        <w:t>contribuya al</w:t>
      </w:r>
      <w:r w:rsidRPr="0040233C">
        <w:rPr>
          <w:szCs w:val="24"/>
          <w:lang w:val="es-ES_tradnl"/>
        </w:rPr>
        <w:t xml:space="preserve"> incremento de la producción del sector agropecuario.</w:t>
      </w:r>
    </w:p>
    <w:p w:rsidR="00E34B31" w:rsidRPr="0040233C" w:rsidRDefault="00E34B31" w:rsidP="00CE572C">
      <w:pPr>
        <w:pStyle w:val="Paragraph"/>
        <w:tabs>
          <w:tab w:val="clear" w:pos="2448"/>
          <w:tab w:val="num" w:pos="720"/>
        </w:tabs>
        <w:ind w:left="720" w:hanging="720"/>
        <w:rPr>
          <w:szCs w:val="24"/>
          <w:lang w:val="es-ES_tradnl"/>
        </w:rPr>
      </w:pPr>
      <w:r w:rsidRPr="0040233C">
        <w:rPr>
          <w:szCs w:val="24"/>
          <w:lang w:val="es-ES_tradnl"/>
        </w:rPr>
        <w:t>El presente análisis busca cuantificar dicho incremento en la productividad en términos monetarios para estimar el beneficio del programa, contrastándolo luego con sus costos para obtener una medida de valoración económica del programa que permita justificar su viabilidad. El detalle de la metodología para realizar este ejercicio de cuantificación de beneficios se presenta en las secciones a continuación.</w:t>
      </w:r>
    </w:p>
    <w:p w:rsidR="003859CF" w:rsidRPr="0040233C" w:rsidRDefault="003859CF" w:rsidP="003859CF">
      <w:pPr>
        <w:pStyle w:val="Chapter"/>
        <w:spacing w:after="120"/>
        <w:rPr>
          <w:szCs w:val="24"/>
          <w:lang w:val="es-ES_tradnl"/>
        </w:rPr>
      </w:pPr>
      <w:r w:rsidRPr="0040233C">
        <w:rPr>
          <w:szCs w:val="24"/>
          <w:lang w:val="es-ES_tradnl"/>
        </w:rPr>
        <w:t>Metodología y Supuestos</w:t>
      </w:r>
    </w:p>
    <w:p w:rsidR="003859CF" w:rsidRPr="0040233C" w:rsidRDefault="003859CF" w:rsidP="0040233C">
      <w:pPr>
        <w:spacing w:before="240" w:after="120"/>
        <w:ind w:left="446" w:hanging="446"/>
        <w:jc w:val="both"/>
        <w:rPr>
          <w:rFonts w:ascii="Times New Roman" w:hAnsi="Times New Roman"/>
          <w:b/>
          <w:sz w:val="24"/>
          <w:szCs w:val="24"/>
          <w:lang w:val="es-ES_tradnl"/>
        </w:rPr>
      </w:pPr>
      <w:r w:rsidRPr="0040233C">
        <w:rPr>
          <w:rFonts w:ascii="Times New Roman" w:hAnsi="Times New Roman"/>
          <w:b/>
          <w:sz w:val="24"/>
          <w:szCs w:val="24"/>
          <w:lang w:val="es-ES_tradnl"/>
        </w:rPr>
        <w:t>Metodología</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En línea con los objetivos del programa establecidos en la Matriz de Resultados, el programa busca contribuir al incremento de la productividad de </w:t>
      </w:r>
      <w:r w:rsidR="00CE572C" w:rsidRPr="0040233C">
        <w:rPr>
          <w:szCs w:val="24"/>
          <w:lang w:val="es-ES_tradnl"/>
        </w:rPr>
        <w:t xml:space="preserve">los </w:t>
      </w:r>
      <w:proofErr w:type="spellStart"/>
      <w:r w:rsidR="00CE572C" w:rsidRPr="0040233C">
        <w:rPr>
          <w:szCs w:val="24"/>
          <w:lang w:val="es-ES_tradnl"/>
        </w:rPr>
        <w:t>PMPs</w:t>
      </w:r>
      <w:proofErr w:type="spellEnd"/>
      <w:r w:rsidR="00CE572C" w:rsidRPr="0040233C">
        <w:rPr>
          <w:szCs w:val="24"/>
          <w:lang w:val="es-ES_tradnl"/>
        </w:rPr>
        <w:t xml:space="preserve"> de las cadenas seleccionadas</w:t>
      </w:r>
      <w:r w:rsidRPr="0040233C">
        <w:rPr>
          <w:szCs w:val="24"/>
          <w:lang w:val="es-ES_tradnl"/>
        </w:rPr>
        <w:t xml:space="preserve">, mediante la provisión de apoyo financiero y no financiero que </w:t>
      </w:r>
      <w:r w:rsidR="00CE572C" w:rsidRPr="0040233C">
        <w:rPr>
          <w:szCs w:val="24"/>
          <w:lang w:val="es-ES_tradnl"/>
        </w:rPr>
        <w:t>les permita alcanzar una mejora en sus explotaciones</w:t>
      </w:r>
      <w:r w:rsidR="00E34B31" w:rsidRPr="0040233C">
        <w:rPr>
          <w:szCs w:val="24"/>
          <w:lang w:val="es-ES_tradnl"/>
        </w:rPr>
        <w:t>,</w:t>
      </w:r>
      <w:r w:rsidR="00CE572C" w:rsidRPr="0040233C">
        <w:rPr>
          <w:szCs w:val="24"/>
          <w:lang w:val="es-ES_tradnl"/>
        </w:rPr>
        <w:t xml:space="preserve"> a la vez que asegure su integración en una cadena</w:t>
      </w:r>
      <w:r w:rsidRPr="0040233C">
        <w:rPr>
          <w:szCs w:val="24"/>
          <w:lang w:val="es-ES_tradnl"/>
        </w:rPr>
        <w:t xml:space="preserve"> prod</w:t>
      </w:r>
      <w:r w:rsidR="00CE572C" w:rsidRPr="0040233C">
        <w:rPr>
          <w:szCs w:val="24"/>
          <w:lang w:val="es-ES_tradnl"/>
        </w:rPr>
        <w:t>uctiva</w:t>
      </w:r>
      <w:r w:rsidRPr="0040233C">
        <w:rPr>
          <w:szCs w:val="24"/>
          <w:lang w:val="es-ES_tradnl"/>
        </w:rPr>
        <w:t>.</w:t>
      </w:r>
    </w:p>
    <w:p w:rsidR="005E6156" w:rsidRPr="0040233C" w:rsidRDefault="005E6156" w:rsidP="005E6156">
      <w:pPr>
        <w:pStyle w:val="Paragraph"/>
        <w:tabs>
          <w:tab w:val="clear" w:pos="2448"/>
          <w:tab w:val="num" w:pos="720"/>
        </w:tabs>
        <w:spacing w:afterLines="80" w:after="192"/>
        <w:ind w:left="720" w:hanging="720"/>
        <w:rPr>
          <w:szCs w:val="24"/>
          <w:lang w:val="es-ES_tradnl"/>
        </w:rPr>
      </w:pPr>
      <w:r>
        <w:rPr>
          <w:szCs w:val="24"/>
          <w:lang w:val="es-ES_tradnl"/>
        </w:rPr>
        <w:t>E</w:t>
      </w:r>
      <w:r w:rsidRPr="0040233C">
        <w:rPr>
          <w:szCs w:val="24"/>
          <w:lang w:val="es-ES_tradnl"/>
        </w:rPr>
        <w:t xml:space="preserve">l presente análisis </w:t>
      </w:r>
      <w:r>
        <w:rPr>
          <w:szCs w:val="24"/>
          <w:lang w:val="es-ES_tradnl"/>
        </w:rPr>
        <w:t>nos permite</w:t>
      </w:r>
      <w:r w:rsidRPr="0040233C">
        <w:rPr>
          <w:szCs w:val="24"/>
          <w:lang w:val="es-ES_tradnl"/>
        </w:rPr>
        <w:t>, a partir de supuestos, estimar parámetros para un modelo de incremen</w:t>
      </w:r>
      <w:r>
        <w:rPr>
          <w:szCs w:val="24"/>
          <w:lang w:val="es-ES_tradnl"/>
        </w:rPr>
        <w:t xml:space="preserve">to en </w:t>
      </w:r>
      <w:r w:rsidR="00B92437">
        <w:rPr>
          <w:szCs w:val="24"/>
          <w:lang w:val="es-ES_tradnl"/>
        </w:rPr>
        <w:t>ingresos neto</w:t>
      </w:r>
      <w:r>
        <w:rPr>
          <w:szCs w:val="24"/>
          <w:lang w:val="es-ES_tradnl"/>
        </w:rPr>
        <w:t xml:space="preserve">s para los </w:t>
      </w:r>
      <w:proofErr w:type="spellStart"/>
      <w:r>
        <w:rPr>
          <w:szCs w:val="24"/>
          <w:lang w:val="es-ES_tradnl"/>
        </w:rPr>
        <w:t>PMPs</w:t>
      </w:r>
      <w:proofErr w:type="spellEnd"/>
      <w:r>
        <w:rPr>
          <w:szCs w:val="24"/>
          <w:lang w:val="es-ES_tradnl"/>
        </w:rPr>
        <w:t xml:space="preserve"> </w:t>
      </w:r>
      <w:r w:rsidR="00B92437">
        <w:rPr>
          <w:szCs w:val="24"/>
          <w:lang w:val="es-ES_tradnl"/>
        </w:rPr>
        <w:t>elegibles</w:t>
      </w:r>
      <w:r w:rsidRPr="0040233C">
        <w:rPr>
          <w:szCs w:val="24"/>
          <w:lang w:val="es-ES_tradnl"/>
        </w:rPr>
        <w:t xml:space="preserve">. Este modelo nos sirve de herramienta práctica para </w:t>
      </w:r>
      <w:r>
        <w:rPr>
          <w:szCs w:val="24"/>
          <w:lang w:val="es-ES_tradnl"/>
        </w:rPr>
        <w:t>cuantificar ex ante el</w:t>
      </w:r>
      <w:r w:rsidRPr="0040233C">
        <w:rPr>
          <w:szCs w:val="24"/>
          <w:lang w:val="es-ES_tradnl"/>
        </w:rPr>
        <w:t xml:space="preserve"> valor monetario</w:t>
      </w:r>
      <w:r>
        <w:rPr>
          <w:szCs w:val="24"/>
          <w:lang w:val="es-ES_tradnl"/>
        </w:rPr>
        <w:t xml:space="preserve"> del beneficio incremental agregado</w:t>
      </w:r>
      <w:r w:rsidRPr="0040233C">
        <w:rPr>
          <w:szCs w:val="24"/>
          <w:lang w:val="es-ES_tradnl"/>
        </w:rPr>
        <w:t xml:space="preserve">, resultado del análisis de </w:t>
      </w:r>
      <w:r>
        <w:rPr>
          <w:szCs w:val="24"/>
          <w:lang w:val="es-ES_tradnl"/>
        </w:rPr>
        <w:t xml:space="preserve">las dos cadenas seleccionadas </w:t>
      </w:r>
      <w:r w:rsidRPr="0040233C">
        <w:rPr>
          <w:szCs w:val="24"/>
          <w:lang w:val="es-ES_tradnl"/>
        </w:rPr>
        <w:t xml:space="preserve">que se </w:t>
      </w:r>
      <w:r>
        <w:rPr>
          <w:szCs w:val="24"/>
          <w:lang w:val="es-ES_tradnl"/>
        </w:rPr>
        <w:t>espera atender con el programa</w:t>
      </w:r>
      <w:r w:rsidRPr="0040233C">
        <w:rPr>
          <w:szCs w:val="24"/>
          <w:lang w:val="es-ES_tradnl"/>
        </w:rPr>
        <w:t>.</w:t>
      </w:r>
    </w:p>
    <w:p w:rsidR="003859CF" w:rsidRPr="0040233C" w:rsidRDefault="005E6156" w:rsidP="008B7505">
      <w:pPr>
        <w:pStyle w:val="Paragraph"/>
        <w:tabs>
          <w:tab w:val="clear" w:pos="2448"/>
          <w:tab w:val="num" w:pos="720"/>
        </w:tabs>
        <w:spacing w:afterLines="80" w:after="192"/>
        <w:ind w:left="720" w:hanging="720"/>
        <w:rPr>
          <w:szCs w:val="24"/>
          <w:lang w:val="es-ES_tradnl"/>
        </w:rPr>
      </w:pPr>
      <w:r>
        <w:rPr>
          <w:szCs w:val="24"/>
          <w:lang w:val="es-ES_tradnl"/>
        </w:rPr>
        <w:t xml:space="preserve">El mencionado modelo </w:t>
      </w:r>
      <w:r w:rsidR="00E34B31" w:rsidRPr="0040233C">
        <w:rPr>
          <w:szCs w:val="24"/>
          <w:lang w:val="es-ES_tradnl"/>
        </w:rPr>
        <w:t>calcula el</w:t>
      </w:r>
      <w:r w:rsidR="00CE572C" w:rsidRPr="0040233C">
        <w:rPr>
          <w:szCs w:val="24"/>
          <w:lang w:val="es-ES_tradnl"/>
        </w:rPr>
        <w:t xml:space="preserve"> diferencial entre los ingresos por ventas percibidos por los </w:t>
      </w:r>
      <w:proofErr w:type="spellStart"/>
      <w:r w:rsidR="00CE572C" w:rsidRPr="0040233C">
        <w:rPr>
          <w:szCs w:val="24"/>
          <w:lang w:val="es-ES_tradnl"/>
        </w:rPr>
        <w:t>PMPs</w:t>
      </w:r>
      <w:proofErr w:type="spellEnd"/>
      <w:r w:rsidR="00CE572C" w:rsidRPr="0040233C">
        <w:rPr>
          <w:szCs w:val="24"/>
          <w:lang w:val="es-ES_tradnl"/>
        </w:rPr>
        <w:t xml:space="preserve"> </w:t>
      </w:r>
      <w:r w:rsidR="00B92437">
        <w:rPr>
          <w:szCs w:val="24"/>
          <w:lang w:val="es-ES_tradnl"/>
        </w:rPr>
        <w:t>beneficiarios</w:t>
      </w:r>
      <w:r w:rsidR="00CE572C" w:rsidRPr="0040233C">
        <w:rPr>
          <w:szCs w:val="24"/>
          <w:lang w:val="es-ES_tradnl"/>
        </w:rPr>
        <w:t xml:space="preserve"> </w:t>
      </w:r>
      <w:r w:rsidR="00671EDA" w:rsidRPr="0040233C">
        <w:rPr>
          <w:szCs w:val="24"/>
          <w:lang w:val="es-ES_tradnl"/>
        </w:rPr>
        <w:t xml:space="preserve">y aquellos alcanzados por los no </w:t>
      </w:r>
      <w:r w:rsidR="00B92437">
        <w:rPr>
          <w:szCs w:val="24"/>
          <w:lang w:val="es-ES_tradnl"/>
        </w:rPr>
        <w:t>beneficiarios</w:t>
      </w:r>
      <w:r w:rsidR="00E34B31" w:rsidRPr="0040233C">
        <w:rPr>
          <w:szCs w:val="24"/>
          <w:lang w:val="es-ES_tradnl"/>
        </w:rPr>
        <w:t xml:space="preserve"> (</w:t>
      </w:r>
      <w:proofErr w:type="spellStart"/>
      <w:r w:rsidR="00E34B31" w:rsidRPr="0040233C">
        <w:rPr>
          <w:szCs w:val="24"/>
          <w:lang w:val="es-ES_tradnl"/>
        </w:rPr>
        <w:t>contrafactual</w:t>
      </w:r>
      <w:proofErr w:type="spellEnd"/>
      <w:r w:rsidR="00E34B31" w:rsidRPr="0040233C">
        <w:rPr>
          <w:szCs w:val="24"/>
          <w:lang w:val="es-ES_tradnl"/>
        </w:rPr>
        <w:t>) como una forma de valoración de los beneficios del programa</w:t>
      </w:r>
      <w:r w:rsidR="00671EDA" w:rsidRPr="0040233C">
        <w:rPr>
          <w:szCs w:val="24"/>
          <w:lang w:val="es-ES_tradnl"/>
        </w:rPr>
        <w:t xml:space="preserve">, </w:t>
      </w:r>
      <w:r w:rsidR="00CE572C" w:rsidRPr="0040233C">
        <w:rPr>
          <w:szCs w:val="24"/>
          <w:lang w:val="es-ES_tradnl"/>
        </w:rPr>
        <w:t>proyecta</w:t>
      </w:r>
      <w:r w:rsidR="00E34B31" w:rsidRPr="0040233C">
        <w:rPr>
          <w:szCs w:val="24"/>
          <w:lang w:val="es-ES_tradnl"/>
        </w:rPr>
        <w:t>n</w:t>
      </w:r>
      <w:r w:rsidR="00CE572C" w:rsidRPr="0040233C">
        <w:rPr>
          <w:szCs w:val="24"/>
          <w:lang w:val="es-ES_tradnl"/>
        </w:rPr>
        <w:t>do</w:t>
      </w:r>
      <w:r w:rsidR="00E34B31" w:rsidRPr="0040233C">
        <w:rPr>
          <w:szCs w:val="24"/>
          <w:lang w:val="es-ES_tradnl"/>
        </w:rPr>
        <w:t xml:space="preserve"> dicho diferencial</w:t>
      </w:r>
      <w:r w:rsidR="00671EDA" w:rsidRPr="0040233C">
        <w:rPr>
          <w:szCs w:val="24"/>
          <w:lang w:val="es-ES_tradnl"/>
        </w:rPr>
        <w:t xml:space="preserve"> anualmente</w:t>
      </w:r>
      <w:r w:rsidR="00CE572C" w:rsidRPr="0040233C">
        <w:rPr>
          <w:szCs w:val="24"/>
          <w:lang w:val="es-ES_tradnl"/>
        </w:rPr>
        <w:t xml:space="preserve"> en </w:t>
      </w:r>
      <w:r w:rsidR="00E34B31" w:rsidRPr="0040233C">
        <w:rPr>
          <w:szCs w:val="24"/>
          <w:lang w:val="es-ES_tradnl"/>
        </w:rPr>
        <w:t>el</w:t>
      </w:r>
      <w:r w:rsidR="00CE572C" w:rsidRPr="0040233C">
        <w:rPr>
          <w:szCs w:val="24"/>
          <w:lang w:val="es-ES_tradnl"/>
        </w:rPr>
        <w:t xml:space="preserve"> mediano plazo (</w:t>
      </w:r>
      <w:r w:rsidR="00671EDA" w:rsidRPr="0040233C">
        <w:rPr>
          <w:szCs w:val="24"/>
          <w:lang w:val="es-ES_tradnl"/>
        </w:rPr>
        <w:t>10</w:t>
      </w:r>
      <w:r w:rsidR="00CE572C" w:rsidRPr="0040233C">
        <w:rPr>
          <w:szCs w:val="24"/>
          <w:lang w:val="es-ES_tradnl"/>
        </w:rPr>
        <w:t xml:space="preserve"> </w:t>
      </w:r>
      <w:r w:rsidR="00671EDA" w:rsidRPr="0040233C">
        <w:rPr>
          <w:szCs w:val="24"/>
          <w:lang w:val="es-ES_tradnl"/>
        </w:rPr>
        <w:t>años</w:t>
      </w:r>
      <w:r w:rsidR="00CE572C" w:rsidRPr="0040233C">
        <w:rPr>
          <w:szCs w:val="24"/>
          <w:lang w:val="es-ES_tradnl"/>
        </w:rPr>
        <w:t>)</w:t>
      </w:r>
      <w:r w:rsidR="00671EDA" w:rsidRPr="0040233C">
        <w:rPr>
          <w:szCs w:val="24"/>
          <w:lang w:val="es-ES_tradnl"/>
        </w:rPr>
        <w:t>.</w:t>
      </w:r>
      <w:r w:rsidR="00B92437">
        <w:rPr>
          <w:szCs w:val="24"/>
          <w:lang w:val="es-ES_tradnl"/>
        </w:rPr>
        <w:t xml:space="preserve"> </w:t>
      </w:r>
      <w:r w:rsidR="00671EDA" w:rsidRPr="0040233C">
        <w:rPr>
          <w:szCs w:val="24"/>
          <w:lang w:val="es-ES_tradnl"/>
        </w:rPr>
        <w:t>Dicho planteamiento se realiza tomando como base l</w:t>
      </w:r>
      <w:r w:rsidR="003859CF" w:rsidRPr="0040233C">
        <w:rPr>
          <w:szCs w:val="24"/>
          <w:lang w:val="es-ES_tradnl"/>
        </w:rPr>
        <w:t>as siguientes consideraciones</w:t>
      </w:r>
      <w:r w:rsidR="00671EDA" w:rsidRPr="0040233C">
        <w:rPr>
          <w:szCs w:val="24"/>
          <w:lang w:val="es-ES_tradnl"/>
        </w:rPr>
        <w:t xml:space="preserve"> principales</w:t>
      </w:r>
      <w:r w:rsidR="003859CF" w:rsidRPr="0040233C">
        <w:rPr>
          <w:szCs w:val="24"/>
          <w:lang w:val="es-ES_tradnl"/>
        </w:rPr>
        <w:t>:</w:t>
      </w:r>
    </w:p>
    <w:p w:rsidR="003859CF" w:rsidRPr="0040233C" w:rsidRDefault="003859CF" w:rsidP="008B7505">
      <w:pPr>
        <w:pStyle w:val="Paragraph"/>
        <w:numPr>
          <w:ilvl w:val="0"/>
          <w:numId w:val="7"/>
        </w:numPr>
        <w:spacing w:before="0" w:afterLines="80" w:after="192"/>
        <w:rPr>
          <w:szCs w:val="24"/>
          <w:lang w:val="es-ES_tradnl"/>
        </w:rPr>
      </w:pPr>
      <w:r w:rsidRPr="0040233C">
        <w:rPr>
          <w:szCs w:val="24"/>
          <w:lang w:val="es-ES_tradnl"/>
        </w:rPr>
        <w:t xml:space="preserve">Se proyecta un incremento </w:t>
      </w:r>
      <w:r w:rsidR="008B7505" w:rsidRPr="0040233C">
        <w:rPr>
          <w:szCs w:val="24"/>
          <w:lang w:val="es-ES_tradnl"/>
        </w:rPr>
        <w:t>en las ventas promedio de lo</w:t>
      </w:r>
      <w:r w:rsidRPr="0040233C">
        <w:rPr>
          <w:szCs w:val="24"/>
          <w:lang w:val="es-ES_tradnl"/>
        </w:rPr>
        <w:t xml:space="preserve">s </w:t>
      </w:r>
      <w:proofErr w:type="spellStart"/>
      <w:r w:rsidR="008B7505" w:rsidRPr="0040233C">
        <w:rPr>
          <w:szCs w:val="24"/>
          <w:lang w:val="es-ES_tradnl"/>
        </w:rPr>
        <w:t>PMPs</w:t>
      </w:r>
      <w:proofErr w:type="spellEnd"/>
      <w:r w:rsidRPr="0040233C">
        <w:rPr>
          <w:szCs w:val="24"/>
          <w:lang w:val="es-ES_tradnl"/>
        </w:rPr>
        <w:t xml:space="preserve"> de lo</w:t>
      </w:r>
      <w:r w:rsidR="00E34B31" w:rsidRPr="0040233C">
        <w:rPr>
          <w:szCs w:val="24"/>
          <w:lang w:val="es-ES_tradnl"/>
        </w:rPr>
        <w:t xml:space="preserve">s sectores </w:t>
      </w:r>
      <w:r w:rsidR="00B92437">
        <w:rPr>
          <w:szCs w:val="24"/>
          <w:lang w:val="es-ES_tradnl"/>
        </w:rPr>
        <w:t>elegibles</w:t>
      </w:r>
      <w:r w:rsidR="00E34B31" w:rsidRPr="0040233C">
        <w:rPr>
          <w:szCs w:val="24"/>
          <w:lang w:val="es-ES_tradnl"/>
        </w:rPr>
        <w:t xml:space="preserve">, </w:t>
      </w:r>
      <w:r w:rsidR="008B7505" w:rsidRPr="0040233C">
        <w:rPr>
          <w:szCs w:val="24"/>
          <w:lang w:val="es-ES_tradnl"/>
        </w:rPr>
        <w:t>cacao y lácteos</w:t>
      </w:r>
      <w:r w:rsidRPr="0040233C">
        <w:rPr>
          <w:szCs w:val="24"/>
          <w:lang w:val="es-ES_tradnl"/>
        </w:rPr>
        <w:t>,</w:t>
      </w:r>
      <w:r w:rsidR="00E34B31" w:rsidRPr="0040233C">
        <w:rPr>
          <w:rStyle w:val="FootnoteReference"/>
          <w:szCs w:val="24"/>
          <w:lang w:val="es-ES_tradnl"/>
        </w:rPr>
        <w:footnoteReference w:id="1"/>
      </w:r>
      <w:r w:rsidRPr="0040233C">
        <w:rPr>
          <w:szCs w:val="24"/>
          <w:lang w:val="es-ES_tradnl"/>
        </w:rPr>
        <w:t xml:space="preserve"> en condiciones </w:t>
      </w:r>
      <w:r w:rsidR="008A1E64">
        <w:rPr>
          <w:szCs w:val="24"/>
          <w:lang w:val="es-ES_tradnl"/>
        </w:rPr>
        <w:t>normales</w:t>
      </w:r>
      <w:r w:rsidRPr="0040233C">
        <w:rPr>
          <w:szCs w:val="24"/>
          <w:lang w:val="es-ES_tradnl"/>
        </w:rPr>
        <w:t xml:space="preserve"> (</w:t>
      </w:r>
      <w:r w:rsidR="005B2D1C" w:rsidRPr="0040233C">
        <w:rPr>
          <w:szCs w:val="24"/>
          <w:lang w:val="es-ES_tradnl"/>
        </w:rPr>
        <w:t>sin programa</w:t>
      </w:r>
      <w:r w:rsidRPr="0040233C">
        <w:rPr>
          <w:szCs w:val="24"/>
          <w:lang w:val="es-ES_tradnl"/>
        </w:rPr>
        <w:t xml:space="preserve">), </w:t>
      </w:r>
      <w:r w:rsidR="00FB7852">
        <w:rPr>
          <w:szCs w:val="24"/>
          <w:lang w:val="es-ES_tradnl"/>
        </w:rPr>
        <w:t xml:space="preserve">con base en los aumentos </w:t>
      </w:r>
      <w:r w:rsidR="00D873E6">
        <w:rPr>
          <w:szCs w:val="24"/>
          <w:lang w:val="es-ES_tradnl"/>
        </w:rPr>
        <w:t xml:space="preserve">graduales </w:t>
      </w:r>
      <w:r w:rsidR="00FB7852">
        <w:rPr>
          <w:szCs w:val="24"/>
          <w:lang w:val="es-ES_tradnl"/>
        </w:rPr>
        <w:t>de los niveles de producción</w:t>
      </w:r>
      <w:r w:rsidR="00FB7852" w:rsidRPr="0040233C">
        <w:rPr>
          <w:szCs w:val="24"/>
          <w:lang w:val="es-ES_tradnl"/>
        </w:rPr>
        <w:t xml:space="preserve"> </w:t>
      </w:r>
      <w:r w:rsidRPr="0040233C">
        <w:rPr>
          <w:szCs w:val="24"/>
          <w:lang w:val="es-ES_tradnl"/>
        </w:rPr>
        <w:t xml:space="preserve">utilizando como referencia </w:t>
      </w:r>
      <w:r w:rsidR="008B7505" w:rsidRPr="0040233C">
        <w:rPr>
          <w:szCs w:val="24"/>
          <w:lang w:val="es-ES_tradnl"/>
        </w:rPr>
        <w:t>un</w:t>
      </w:r>
      <w:r w:rsidRPr="0040233C">
        <w:rPr>
          <w:szCs w:val="24"/>
          <w:lang w:val="es-ES_tradnl"/>
        </w:rPr>
        <w:t xml:space="preserve"> comportamient</w:t>
      </w:r>
      <w:r w:rsidR="008B7505" w:rsidRPr="0040233C">
        <w:rPr>
          <w:szCs w:val="24"/>
          <w:lang w:val="es-ES_tradnl"/>
        </w:rPr>
        <w:t xml:space="preserve">o histórico </w:t>
      </w:r>
      <w:r w:rsidR="00FB7852">
        <w:rPr>
          <w:szCs w:val="24"/>
          <w:lang w:val="es-ES_tradnl"/>
        </w:rPr>
        <w:t xml:space="preserve">de la producción </w:t>
      </w:r>
      <w:r w:rsidR="008B7505" w:rsidRPr="0040233C">
        <w:rPr>
          <w:szCs w:val="24"/>
          <w:lang w:val="es-ES_tradnl"/>
        </w:rPr>
        <w:t>promedio reciente de cada uno de dichos sectores en Nicaragua</w:t>
      </w:r>
      <w:r w:rsidRPr="0040233C">
        <w:rPr>
          <w:szCs w:val="24"/>
          <w:lang w:val="es-ES_tradnl"/>
        </w:rPr>
        <w:t>.</w:t>
      </w:r>
    </w:p>
    <w:p w:rsidR="00E34B31" w:rsidRPr="0040233C" w:rsidRDefault="00E34B31" w:rsidP="00E34B31">
      <w:pPr>
        <w:pStyle w:val="Paragraph"/>
        <w:numPr>
          <w:ilvl w:val="0"/>
          <w:numId w:val="7"/>
        </w:numPr>
        <w:spacing w:before="0" w:afterLines="80" w:after="192"/>
        <w:rPr>
          <w:szCs w:val="24"/>
          <w:lang w:val="es-ES_tradnl"/>
        </w:rPr>
      </w:pPr>
      <w:r w:rsidRPr="0040233C">
        <w:rPr>
          <w:szCs w:val="24"/>
          <w:lang w:val="es-ES_tradnl"/>
        </w:rPr>
        <w:t xml:space="preserve">Se estima el incremento porcentual en las ventas promedio de los </w:t>
      </w:r>
      <w:proofErr w:type="spellStart"/>
      <w:r w:rsidRPr="0040233C">
        <w:rPr>
          <w:szCs w:val="24"/>
          <w:lang w:val="es-ES_tradnl"/>
        </w:rPr>
        <w:t>PMPs</w:t>
      </w:r>
      <w:proofErr w:type="spellEnd"/>
      <w:r w:rsidRPr="0040233C">
        <w:rPr>
          <w:szCs w:val="24"/>
          <w:lang w:val="es-ES_tradnl"/>
        </w:rPr>
        <w:t xml:space="preserve"> </w:t>
      </w:r>
      <w:r w:rsidR="00B92437">
        <w:rPr>
          <w:szCs w:val="24"/>
          <w:lang w:val="es-ES_tradnl"/>
        </w:rPr>
        <w:t>beneficiarios</w:t>
      </w:r>
      <w:r w:rsidRPr="0040233C">
        <w:rPr>
          <w:szCs w:val="24"/>
          <w:lang w:val="es-ES_tradnl"/>
        </w:rPr>
        <w:t xml:space="preserve"> por se</w:t>
      </w:r>
      <w:r w:rsidR="00FB7852">
        <w:rPr>
          <w:szCs w:val="24"/>
          <w:lang w:val="es-ES_tradnl"/>
        </w:rPr>
        <w:t xml:space="preserve">ctor, como resultado de las actividades del programa que conducen a producción más eficiente, </w:t>
      </w:r>
      <w:proofErr w:type="spellStart"/>
      <w:r w:rsidR="00FB7852" w:rsidRPr="00FB7852">
        <w:rPr>
          <w:i/>
          <w:szCs w:val="24"/>
          <w:lang w:val="es-ES_tradnl"/>
        </w:rPr>
        <w:t>ceteris</w:t>
      </w:r>
      <w:proofErr w:type="spellEnd"/>
      <w:r w:rsidR="00FB7852" w:rsidRPr="00FB7852">
        <w:rPr>
          <w:i/>
          <w:szCs w:val="24"/>
          <w:lang w:val="es-ES_tradnl"/>
        </w:rPr>
        <w:t xml:space="preserve"> </w:t>
      </w:r>
      <w:proofErr w:type="spellStart"/>
      <w:r w:rsidR="00FB7852" w:rsidRPr="00FB7852">
        <w:rPr>
          <w:i/>
          <w:szCs w:val="24"/>
          <w:lang w:val="es-ES_tradnl"/>
        </w:rPr>
        <w:t>paribus</w:t>
      </w:r>
      <w:proofErr w:type="spellEnd"/>
      <w:r w:rsidR="00FB7852">
        <w:rPr>
          <w:szCs w:val="24"/>
          <w:lang w:val="es-ES_tradnl"/>
        </w:rPr>
        <w:t xml:space="preserve"> (se consideran precios al productor equivalente</w:t>
      </w:r>
      <w:r w:rsidR="00B92437">
        <w:rPr>
          <w:szCs w:val="24"/>
          <w:lang w:val="es-ES_tradnl"/>
        </w:rPr>
        <w:t>s</w:t>
      </w:r>
      <w:r w:rsidR="00FB7852">
        <w:rPr>
          <w:szCs w:val="24"/>
          <w:lang w:val="es-ES_tradnl"/>
        </w:rPr>
        <w:t xml:space="preserve"> para beneficiarios y no beneficiarios)</w:t>
      </w:r>
      <w:r w:rsidRPr="0040233C">
        <w:rPr>
          <w:szCs w:val="24"/>
          <w:lang w:val="es-ES_tradnl"/>
        </w:rPr>
        <w:t>.</w:t>
      </w:r>
    </w:p>
    <w:p w:rsidR="003859CF" w:rsidRPr="0040233C" w:rsidRDefault="003859CF" w:rsidP="008B7505">
      <w:pPr>
        <w:pStyle w:val="Paragraph"/>
        <w:numPr>
          <w:ilvl w:val="0"/>
          <w:numId w:val="7"/>
        </w:numPr>
        <w:spacing w:before="0" w:afterLines="80" w:after="192"/>
        <w:rPr>
          <w:szCs w:val="24"/>
          <w:lang w:val="es-ES_tradnl"/>
        </w:rPr>
      </w:pPr>
      <w:r w:rsidRPr="0040233C">
        <w:rPr>
          <w:szCs w:val="24"/>
          <w:lang w:val="es-ES_tradnl"/>
        </w:rPr>
        <w:t xml:space="preserve">Se toma como efecto atribuible </w:t>
      </w:r>
      <w:r w:rsidR="00FB7852">
        <w:rPr>
          <w:szCs w:val="24"/>
          <w:lang w:val="es-ES_tradnl"/>
        </w:rPr>
        <w:t xml:space="preserve">al programa, o sea el </w:t>
      </w:r>
      <w:r w:rsidR="00FB7852" w:rsidRPr="0040233C">
        <w:rPr>
          <w:szCs w:val="24"/>
          <w:lang w:val="es-ES_tradnl"/>
        </w:rPr>
        <w:t>beneficio en términos monetarios</w:t>
      </w:r>
      <w:r w:rsidR="00FB7852">
        <w:rPr>
          <w:szCs w:val="24"/>
          <w:lang w:val="es-ES_tradnl"/>
        </w:rPr>
        <w:t>,</w:t>
      </w:r>
      <w:r w:rsidR="00FB7852" w:rsidRPr="0040233C">
        <w:rPr>
          <w:szCs w:val="24"/>
          <w:lang w:val="es-ES_tradnl"/>
        </w:rPr>
        <w:t xml:space="preserve"> </w:t>
      </w:r>
      <w:r w:rsidR="00FB7852">
        <w:rPr>
          <w:szCs w:val="24"/>
          <w:lang w:val="es-ES_tradnl"/>
        </w:rPr>
        <w:t>a</w:t>
      </w:r>
      <w:r w:rsidRPr="0040233C">
        <w:rPr>
          <w:szCs w:val="24"/>
          <w:lang w:val="es-ES_tradnl"/>
        </w:rPr>
        <w:t xml:space="preserve">l diferencial de ambos crecimientos </w:t>
      </w:r>
      <w:r w:rsidR="00FB7852">
        <w:rPr>
          <w:szCs w:val="24"/>
          <w:lang w:val="es-ES_tradnl"/>
        </w:rPr>
        <w:t xml:space="preserve">en ventas </w:t>
      </w:r>
      <w:r w:rsidRPr="0040233C">
        <w:rPr>
          <w:szCs w:val="24"/>
          <w:lang w:val="es-ES_tradnl"/>
        </w:rPr>
        <w:t>(el estimado con programa y el proyectado sin programa).</w:t>
      </w:r>
    </w:p>
    <w:p w:rsidR="003859CF" w:rsidRPr="0040233C" w:rsidRDefault="003859CF" w:rsidP="008B7505">
      <w:pPr>
        <w:pStyle w:val="Paragraph"/>
        <w:numPr>
          <w:ilvl w:val="0"/>
          <w:numId w:val="7"/>
        </w:numPr>
        <w:spacing w:before="0" w:afterLines="80" w:after="192"/>
        <w:rPr>
          <w:szCs w:val="24"/>
          <w:lang w:val="es-ES_tradnl"/>
        </w:rPr>
      </w:pPr>
      <w:r w:rsidRPr="0040233C">
        <w:rPr>
          <w:szCs w:val="24"/>
          <w:lang w:val="es-ES_tradnl"/>
        </w:rPr>
        <w:t xml:space="preserve">Se asume que el incremento en costos relacionado a dicho aumento de ventas </w:t>
      </w:r>
      <w:r w:rsidR="008B7505" w:rsidRPr="0040233C">
        <w:rPr>
          <w:szCs w:val="24"/>
          <w:lang w:val="es-ES_tradnl"/>
        </w:rPr>
        <w:t>está cubierto por los costos del programa y q</w:t>
      </w:r>
      <w:r w:rsidR="005B2D1C" w:rsidRPr="0040233C">
        <w:rPr>
          <w:szCs w:val="24"/>
          <w:lang w:val="es-ES_tradnl"/>
        </w:rPr>
        <w:t>ue cualquier costo adicional a é</w:t>
      </w:r>
      <w:r w:rsidR="008B7505" w:rsidRPr="0040233C">
        <w:rPr>
          <w:szCs w:val="24"/>
          <w:lang w:val="es-ES_tradnl"/>
        </w:rPr>
        <w:t xml:space="preserve">ste </w:t>
      </w:r>
      <w:r w:rsidR="005B2D1C" w:rsidRPr="0040233C">
        <w:rPr>
          <w:szCs w:val="24"/>
          <w:lang w:val="es-ES_tradnl"/>
        </w:rPr>
        <w:t xml:space="preserve">sería </w:t>
      </w:r>
      <w:r w:rsidR="008B7505" w:rsidRPr="0040233C">
        <w:rPr>
          <w:szCs w:val="24"/>
          <w:lang w:val="es-ES_tradnl"/>
        </w:rPr>
        <w:t>marginal.</w:t>
      </w:r>
      <w:r w:rsidRPr="0040233C">
        <w:rPr>
          <w:szCs w:val="24"/>
          <w:lang w:val="es-ES_tradnl"/>
        </w:rPr>
        <w:t xml:space="preserve"> </w:t>
      </w:r>
      <w:r w:rsidR="008B7505" w:rsidRPr="0040233C">
        <w:rPr>
          <w:szCs w:val="24"/>
          <w:lang w:val="es-ES_tradnl"/>
        </w:rPr>
        <w:t>P</w:t>
      </w:r>
      <w:r w:rsidRPr="0040233C">
        <w:rPr>
          <w:szCs w:val="24"/>
          <w:lang w:val="es-ES_tradnl"/>
        </w:rPr>
        <w:t xml:space="preserve">or </w:t>
      </w:r>
      <w:r w:rsidR="005B2D1C" w:rsidRPr="0040233C">
        <w:rPr>
          <w:szCs w:val="24"/>
          <w:lang w:val="es-ES_tradnl"/>
        </w:rPr>
        <w:t xml:space="preserve">ello, se considera </w:t>
      </w:r>
      <w:r w:rsidR="00FB7852">
        <w:rPr>
          <w:szCs w:val="24"/>
          <w:lang w:val="es-ES_tradnl"/>
        </w:rPr>
        <w:t>dicho aumento en ventas</w:t>
      </w:r>
      <w:r w:rsidR="005B2D1C" w:rsidRPr="0040233C">
        <w:rPr>
          <w:szCs w:val="24"/>
          <w:lang w:val="es-ES_tradnl"/>
        </w:rPr>
        <w:t xml:space="preserve"> como</w:t>
      </w:r>
      <w:r w:rsidRPr="0040233C">
        <w:rPr>
          <w:szCs w:val="24"/>
          <w:lang w:val="es-ES_tradnl"/>
        </w:rPr>
        <w:t xml:space="preserve"> una </w:t>
      </w:r>
      <w:r w:rsidR="008B7505" w:rsidRPr="0040233C">
        <w:rPr>
          <w:szCs w:val="24"/>
          <w:lang w:val="es-ES_tradnl"/>
        </w:rPr>
        <w:t>medida</w:t>
      </w:r>
      <w:r w:rsidRPr="0040233C">
        <w:rPr>
          <w:szCs w:val="24"/>
          <w:lang w:val="es-ES_tradnl"/>
        </w:rPr>
        <w:t xml:space="preserve"> adecuada </w:t>
      </w:r>
      <w:r w:rsidR="008B7505" w:rsidRPr="0040233C">
        <w:rPr>
          <w:szCs w:val="24"/>
          <w:lang w:val="es-ES_tradnl"/>
        </w:rPr>
        <w:t>para</w:t>
      </w:r>
      <w:r w:rsidRPr="0040233C">
        <w:rPr>
          <w:szCs w:val="24"/>
          <w:lang w:val="es-ES_tradnl"/>
        </w:rPr>
        <w:t xml:space="preserve"> </w:t>
      </w:r>
      <w:r w:rsidR="005B2D1C" w:rsidRPr="0040233C">
        <w:rPr>
          <w:szCs w:val="24"/>
          <w:lang w:val="es-ES_tradnl"/>
        </w:rPr>
        <w:t>la cuantificación de los</w:t>
      </w:r>
      <w:r w:rsidRPr="0040233C">
        <w:rPr>
          <w:szCs w:val="24"/>
          <w:lang w:val="es-ES_tradnl"/>
        </w:rPr>
        <w:t xml:space="preserve"> beneficios</w:t>
      </w:r>
      <w:r w:rsidR="005B2D1C" w:rsidRPr="0040233C">
        <w:rPr>
          <w:szCs w:val="24"/>
          <w:lang w:val="es-ES_tradnl"/>
        </w:rPr>
        <w:t xml:space="preserve"> del programa</w:t>
      </w:r>
      <w:r w:rsidRPr="0040233C">
        <w:rPr>
          <w:szCs w:val="24"/>
          <w:lang w:val="es-ES_tradnl"/>
        </w:rPr>
        <w:t xml:space="preserve">, y </w:t>
      </w:r>
      <w:r w:rsidR="008B7505" w:rsidRPr="0040233C">
        <w:rPr>
          <w:szCs w:val="24"/>
          <w:lang w:val="es-ES_tradnl"/>
        </w:rPr>
        <w:t xml:space="preserve">a su vez </w:t>
      </w:r>
      <w:r w:rsidRPr="0040233C">
        <w:rPr>
          <w:szCs w:val="24"/>
          <w:lang w:val="es-ES_tradnl"/>
        </w:rPr>
        <w:t>proxy de medición del incremento en la productividad de las empresas beneficiarias.</w:t>
      </w:r>
    </w:p>
    <w:p w:rsidR="003859CF" w:rsidRPr="0040233C" w:rsidRDefault="003859CF" w:rsidP="008B7505">
      <w:pPr>
        <w:pStyle w:val="Paragraph"/>
        <w:numPr>
          <w:ilvl w:val="0"/>
          <w:numId w:val="7"/>
        </w:numPr>
        <w:spacing w:before="0" w:afterLines="80" w:after="192"/>
        <w:rPr>
          <w:szCs w:val="24"/>
          <w:lang w:val="es-ES_tradnl"/>
        </w:rPr>
      </w:pPr>
      <w:r w:rsidRPr="0040233C">
        <w:rPr>
          <w:szCs w:val="24"/>
          <w:lang w:val="es-ES_tradnl"/>
        </w:rPr>
        <w:t>Se asume</w:t>
      </w:r>
      <w:r w:rsidR="008B7505" w:rsidRPr="0040233C">
        <w:rPr>
          <w:szCs w:val="24"/>
          <w:lang w:val="es-ES_tradnl"/>
        </w:rPr>
        <w:t xml:space="preserve"> que una demanda creciente </w:t>
      </w:r>
      <w:r w:rsidRPr="0040233C">
        <w:rPr>
          <w:szCs w:val="24"/>
          <w:lang w:val="es-ES_tradnl"/>
        </w:rPr>
        <w:t xml:space="preserve">garantizará la expansión de los sectores objetivo, por lo que no se espera que el programa genere un efecto </w:t>
      </w:r>
      <w:proofErr w:type="spellStart"/>
      <w:r w:rsidRPr="0040233C">
        <w:rPr>
          <w:i/>
          <w:szCs w:val="24"/>
          <w:lang w:val="es-ES_tradnl"/>
        </w:rPr>
        <w:t>crowding</w:t>
      </w:r>
      <w:proofErr w:type="spellEnd"/>
      <w:r w:rsidRPr="0040233C">
        <w:rPr>
          <w:i/>
          <w:szCs w:val="24"/>
          <w:lang w:val="es-ES_tradnl"/>
        </w:rPr>
        <w:t xml:space="preserve"> </w:t>
      </w:r>
      <w:proofErr w:type="spellStart"/>
      <w:r w:rsidRPr="0040233C">
        <w:rPr>
          <w:i/>
          <w:szCs w:val="24"/>
          <w:lang w:val="es-ES_tradnl"/>
        </w:rPr>
        <w:t>out</w:t>
      </w:r>
      <w:proofErr w:type="spellEnd"/>
      <w:r w:rsidRPr="0040233C">
        <w:rPr>
          <w:szCs w:val="24"/>
          <w:lang w:val="es-ES_tradnl"/>
        </w:rPr>
        <w:t xml:space="preserve"> con impactos negativos en ventas, utilidades y/o niveles de empleo </w:t>
      </w:r>
      <w:r w:rsidR="008B7505" w:rsidRPr="0040233C">
        <w:rPr>
          <w:szCs w:val="24"/>
          <w:lang w:val="es-ES_tradnl"/>
        </w:rPr>
        <w:t>para los</w:t>
      </w:r>
      <w:r w:rsidRPr="0040233C">
        <w:rPr>
          <w:szCs w:val="24"/>
          <w:lang w:val="es-ES_tradnl"/>
        </w:rPr>
        <w:t xml:space="preserve"> </w:t>
      </w:r>
      <w:proofErr w:type="spellStart"/>
      <w:r w:rsidR="008B7505" w:rsidRPr="0040233C">
        <w:rPr>
          <w:szCs w:val="24"/>
          <w:lang w:val="es-ES_tradnl"/>
        </w:rPr>
        <w:t>PMPs</w:t>
      </w:r>
      <w:proofErr w:type="spellEnd"/>
      <w:r w:rsidR="008B7505" w:rsidRPr="0040233C">
        <w:rPr>
          <w:szCs w:val="24"/>
          <w:lang w:val="es-ES_tradnl"/>
        </w:rPr>
        <w:t xml:space="preserve"> no beneficiario</w:t>
      </w:r>
      <w:r w:rsidRPr="0040233C">
        <w:rPr>
          <w:szCs w:val="24"/>
          <w:lang w:val="es-ES_tradnl"/>
        </w:rPr>
        <w:t>s.</w:t>
      </w:r>
    </w:p>
    <w:p w:rsidR="003859CF" w:rsidRPr="0040233C" w:rsidRDefault="003859CF" w:rsidP="008B7505">
      <w:pPr>
        <w:pStyle w:val="Paragraph"/>
        <w:tabs>
          <w:tab w:val="clear" w:pos="2448"/>
          <w:tab w:val="num" w:pos="720"/>
        </w:tabs>
        <w:spacing w:afterLines="80" w:after="192"/>
        <w:ind w:left="720" w:hanging="720"/>
        <w:rPr>
          <w:szCs w:val="24"/>
          <w:lang w:val="es-ES_tradnl"/>
        </w:rPr>
      </w:pPr>
      <w:bookmarkStart w:id="1" w:name="_Ref360380647"/>
      <w:r w:rsidRPr="0040233C">
        <w:rPr>
          <w:szCs w:val="24"/>
          <w:lang w:val="es-ES_tradnl"/>
        </w:rPr>
        <w:t>Así, la información básica para estimar los beneficios del programa incluye:</w:t>
      </w:r>
      <w:bookmarkEnd w:id="1"/>
    </w:p>
    <w:p w:rsidR="003859CF" w:rsidRPr="0040233C" w:rsidRDefault="003859CF" w:rsidP="0040233C">
      <w:pPr>
        <w:pStyle w:val="Paragraph"/>
        <w:numPr>
          <w:ilvl w:val="0"/>
          <w:numId w:val="10"/>
        </w:numPr>
        <w:spacing w:before="0" w:afterLines="80" w:after="192"/>
        <w:rPr>
          <w:szCs w:val="24"/>
          <w:lang w:val="es-ES_tradnl"/>
        </w:rPr>
      </w:pPr>
      <w:r w:rsidRPr="0040233C">
        <w:rPr>
          <w:szCs w:val="24"/>
          <w:lang w:val="es-ES_tradnl"/>
        </w:rPr>
        <w:t xml:space="preserve">El número estimado de </w:t>
      </w:r>
      <w:proofErr w:type="spellStart"/>
      <w:r w:rsidR="005B2D1C" w:rsidRPr="0040233C">
        <w:rPr>
          <w:szCs w:val="24"/>
          <w:lang w:val="es-ES_tradnl"/>
        </w:rPr>
        <w:t>PMPs</w:t>
      </w:r>
      <w:proofErr w:type="spellEnd"/>
      <w:r w:rsidR="005B2D1C" w:rsidRPr="0040233C">
        <w:rPr>
          <w:szCs w:val="24"/>
          <w:lang w:val="es-ES_tradnl"/>
        </w:rPr>
        <w:t xml:space="preserve"> financiados en los dos</w:t>
      </w:r>
      <w:r w:rsidRPr="0040233C">
        <w:rPr>
          <w:szCs w:val="24"/>
          <w:lang w:val="es-ES_tradnl"/>
        </w:rPr>
        <w:t xml:space="preserve"> sectores beneficiarios del programa: </w:t>
      </w:r>
      <w:r w:rsidR="005B2D1C" w:rsidRPr="0040233C">
        <w:rPr>
          <w:szCs w:val="24"/>
          <w:lang w:val="es-ES_tradnl"/>
        </w:rPr>
        <w:t>cacao y lácteos y derivados;</w:t>
      </w:r>
    </w:p>
    <w:p w:rsidR="003859CF" w:rsidRPr="0040233C" w:rsidRDefault="003859CF" w:rsidP="0040233C">
      <w:pPr>
        <w:pStyle w:val="Paragraph"/>
        <w:numPr>
          <w:ilvl w:val="0"/>
          <w:numId w:val="10"/>
        </w:numPr>
        <w:spacing w:before="0" w:afterLines="80" w:after="192"/>
        <w:rPr>
          <w:szCs w:val="24"/>
          <w:lang w:val="es-ES_tradnl"/>
        </w:rPr>
      </w:pPr>
      <w:r w:rsidRPr="0040233C">
        <w:rPr>
          <w:szCs w:val="24"/>
          <w:lang w:val="es-ES_tradnl"/>
        </w:rPr>
        <w:t>Las ven</w:t>
      </w:r>
      <w:r w:rsidR="005B2D1C" w:rsidRPr="0040233C">
        <w:rPr>
          <w:szCs w:val="24"/>
          <w:lang w:val="es-ES_tradnl"/>
        </w:rPr>
        <w:t xml:space="preserve">tas medias en línea de base de los </w:t>
      </w:r>
      <w:proofErr w:type="spellStart"/>
      <w:r w:rsidR="005B2D1C" w:rsidRPr="0040233C">
        <w:rPr>
          <w:szCs w:val="24"/>
          <w:lang w:val="es-ES_tradnl"/>
        </w:rPr>
        <w:t>PMPs</w:t>
      </w:r>
      <w:proofErr w:type="spellEnd"/>
      <w:r w:rsidR="005B2D1C" w:rsidRPr="0040233C">
        <w:rPr>
          <w:szCs w:val="24"/>
          <w:lang w:val="es-ES_tradnl"/>
        </w:rPr>
        <w:t xml:space="preserve"> </w:t>
      </w:r>
      <w:r w:rsidR="00B92437">
        <w:rPr>
          <w:szCs w:val="24"/>
          <w:lang w:val="es-ES_tradnl"/>
        </w:rPr>
        <w:t>elegibles</w:t>
      </w:r>
      <w:r w:rsidRPr="0040233C">
        <w:rPr>
          <w:szCs w:val="24"/>
          <w:lang w:val="es-ES_tradnl"/>
        </w:rPr>
        <w:t xml:space="preserve">, así como las ventas incrementales medias anuales que se esperan </w:t>
      </w:r>
      <w:r w:rsidR="005B2D1C" w:rsidRPr="0040233C">
        <w:rPr>
          <w:szCs w:val="24"/>
          <w:lang w:val="es-ES_tradnl"/>
        </w:rPr>
        <w:t>obtener como resultado de las actividades del programa;</w:t>
      </w:r>
    </w:p>
    <w:p w:rsidR="003859CF" w:rsidRPr="0040233C" w:rsidRDefault="005B2D1C" w:rsidP="0040233C">
      <w:pPr>
        <w:pStyle w:val="Paragraph"/>
        <w:numPr>
          <w:ilvl w:val="0"/>
          <w:numId w:val="10"/>
        </w:numPr>
        <w:spacing w:before="0" w:afterLines="80" w:after="192"/>
        <w:rPr>
          <w:szCs w:val="24"/>
          <w:lang w:val="es-ES_tradnl"/>
        </w:rPr>
      </w:pPr>
      <w:r w:rsidRPr="0040233C">
        <w:rPr>
          <w:szCs w:val="24"/>
          <w:lang w:val="es-ES_tradnl"/>
        </w:rPr>
        <w:t>El</w:t>
      </w:r>
      <w:r w:rsidR="003859CF" w:rsidRPr="0040233C">
        <w:rPr>
          <w:szCs w:val="24"/>
          <w:lang w:val="es-ES_tradnl"/>
        </w:rPr>
        <w:t xml:space="preserve"> incremento de ventas anuales</w:t>
      </w:r>
      <w:r w:rsidRPr="0040233C">
        <w:rPr>
          <w:szCs w:val="24"/>
          <w:lang w:val="es-ES_tradnl"/>
        </w:rPr>
        <w:t xml:space="preserve"> </w:t>
      </w:r>
      <w:r w:rsidR="003859CF" w:rsidRPr="0040233C">
        <w:rPr>
          <w:szCs w:val="24"/>
          <w:lang w:val="es-ES_tradnl"/>
        </w:rPr>
        <w:t xml:space="preserve">que </w:t>
      </w:r>
      <w:r w:rsidRPr="0040233C">
        <w:rPr>
          <w:szCs w:val="24"/>
          <w:lang w:val="es-ES_tradnl"/>
        </w:rPr>
        <w:t xml:space="preserve">se </w:t>
      </w:r>
      <w:r w:rsidR="003859CF" w:rsidRPr="0040233C">
        <w:rPr>
          <w:szCs w:val="24"/>
          <w:lang w:val="es-ES_tradnl"/>
        </w:rPr>
        <w:t xml:space="preserve">estima tendrían </w:t>
      </w:r>
      <w:r w:rsidRPr="0040233C">
        <w:rPr>
          <w:szCs w:val="24"/>
          <w:lang w:val="es-ES_tradnl"/>
        </w:rPr>
        <w:t xml:space="preserve">en promedio </w:t>
      </w:r>
      <w:r w:rsidR="003859CF" w:rsidRPr="0040233C">
        <w:rPr>
          <w:szCs w:val="24"/>
          <w:lang w:val="es-ES_tradnl"/>
        </w:rPr>
        <w:t>l</w:t>
      </w:r>
      <w:r w:rsidR="00B92437">
        <w:rPr>
          <w:szCs w:val="24"/>
          <w:lang w:val="es-ES_tradnl"/>
        </w:rPr>
        <w:t>o</w:t>
      </w:r>
      <w:r w:rsidR="003859CF" w:rsidRPr="0040233C">
        <w:rPr>
          <w:szCs w:val="24"/>
          <w:lang w:val="es-ES_tradnl"/>
        </w:rPr>
        <w:t xml:space="preserve">s </w:t>
      </w:r>
      <w:proofErr w:type="spellStart"/>
      <w:r w:rsidRPr="0040233C">
        <w:rPr>
          <w:szCs w:val="24"/>
          <w:lang w:val="es-ES_tradnl"/>
        </w:rPr>
        <w:t>PMPs</w:t>
      </w:r>
      <w:proofErr w:type="spellEnd"/>
      <w:r w:rsidRPr="0040233C">
        <w:rPr>
          <w:szCs w:val="24"/>
          <w:lang w:val="es-ES_tradnl"/>
        </w:rPr>
        <w:t xml:space="preserve"> </w:t>
      </w:r>
      <w:r w:rsidR="00B92437">
        <w:rPr>
          <w:szCs w:val="24"/>
          <w:lang w:val="es-ES_tradnl"/>
        </w:rPr>
        <w:t>elegibles</w:t>
      </w:r>
      <w:r w:rsidRPr="0040233C">
        <w:rPr>
          <w:szCs w:val="24"/>
          <w:lang w:val="es-ES_tradnl"/>
        </w:rPr>
        <w:t xml:space="preserve"> en ausencia del programa (</w:t>
      </w:r>
      <w:proofErr w:type="spellStart"/>
      <w:r w:rsidRPr="0040233C">
        <w:rPr>
          <w:szCs w:val="24"/>
          <w:lang w:val="es-ES_tradnl"/>
        </w:rPr>
        <w:t>contrafactual</w:t>
      </w:r>
      <w:proofErr w:type="spellEnd"/>
      <w:r w:rsidRPr="0040233C">
        <w:rPr>
          <w:szCs w:val="24"/>
          <w:lang w:val="es-ES_tradnl"/>
        </w:rPr>
        <w:t>);</w:t>
      </w:r>
    </w:p>
    <w:p w:rsidR="003859CF" w:rsidRPr="0040233C" w:rsidRDefault="003859CF" w:rsidP="005B2D1C">
      <w:pPr>
        <w:pStyle w:val="Paragraph"/>
        <w:tabs>
          <w:tab w:val="clear" w:pos="2448"/>
          <w:tab w:val="num" w:pos="720"/>
        </w:tabs>
        <w:spacing w:afterLines="80" w:after="192"/>
        <w:ind w:left="720" w:hanging="720"/>
        <w:rPr>
          <w:szCs w:val="24"/>
          <w:lang w:val="es-ES_tradnl"/>
        </w:rPr>
      </w:pPr>
      <w:r w:rsidRPr="0040233C">
        <w:rPr>
          <w:szCs w:val="24"/>
          <w:lang w:val="es-ES_tradnl"/>
        </w:rPr>
        <w:t xml:space="preserve">Los beneficios </w:t>
      </w:r>
      <w:r w:rsidR="005B2D1C" w:rsidRPr="0040233C">
        <w:rPr>
          <w:szCs w:val="24"/>
          <w:lang w:val="es-ES_tradnl"/>
        </w:rPr>
        <w:t>se calculan</w:t>
      </w:r>
      <w:r w:rsidRPr="0040233C">
        <w:rPr>
          <w:szCs w:val="24"/>
          <w:lang w:val="es-ES_tradnl"/>
        </w:rPr>
        <w:t xml:space="preserve"> como la diferencia en</w:t>
      </w:r>
      <w:r w:rsidR="005B2D1C" w:rsidRPr="0040233C">
        <w:rPr>
          <w:szCs w:val="24"/>
          <w:lang w:val="es-ES_tradnl"/>
        </w:rPr>
        <w:t>tre</w:t>
      </w:r>
      <w:r w:rsidRPr="0040233C">
        <w:rPr>
          <w:szCs w:val="24"/>
          <w:lang w:val="es-ES_tradnl"/>
        </w:rPr>
        <w:t xml:space="preserve"> el incremento de utilidades de las empresas beneficiarias, con relación a las no beneficiarias (</w:t>
      </w:r>
      <w:proofErr w:type="spellStart"/>
      <w:r w:rsidRPr="0040233C">
        <w:rPr>
          <w:szCs w:val="24"/>
          <w:lang w:val="es-ES_tradnl"/>
        </w:rPr>
        <w:t>contrafactual</w:t>
      </w:r>
      <w:proofErr w:type="spellEnd"/>
      <w:r w:rsidRPr="0040233C">
        <w:rPr>
          <w:szCs w:val="24"/>
          <w:lang w:val="es-ES_tradnl"/>
        </w:rPr>
        <w:t>), en base a</w:t>
      </w:r>
      <w:r w:rsidR="00FB7852">
        <w:rPr>
          <w:szCs w:val="24"/>
          <w:lang w:val="es-ES_tradnl"/>
        </w:rPr>
        <w:t>l planteamiento e</w:t>
      </w:r>
      <w:r w:rsidR="0040233C" w:rsidRPr="0040233C">
        <w:rPr>
          <w:szCs w:val="24"/>
          <w:lang w:val="es-ES_tradnl"/>
        </w:rPr>
        <w:t xml:space="preserve"> información básica</w:t>
      </w:r>
      <w:r w:rsidR="00FB7852">
        <w:rPr>
          <w:szCs w:val="24"/>
          <w:lang w:val="es-ES_tradnl"/>
        </w:rPr>
        <w:t xml:space="preserve"> mencionados</w:t>
      </w:r>
      <w:r w:rsidR="0040233C" w:rsidRPr="0040233C">
        <w:rPr>
          <w:szCs w:val="24"/>
          <w:lang w:val="es-ES_tradnl"/>
        </w:rPr>
        <w:t xml:space="preserve"> en ¶</w:t>
      </w:r>
      <w:r w:rsidR="0040233C" w:rsidRPr="0040233C">
        <w:rPr>
          <w:szCs w:val="24"/>
          <w:lang w:val="es-ES_tradnl"/>
        </w:rPr>
        <w:fldChar w:fldCharType="begin"/>
      </w:r>
      <w:r w:rsidR="0040233C" w:rsidRPr="0040233C">
        <w:rPr>
          <w:szCs w:val="24"/>
          <w:lang w:val="es-ES_tradnl"/>
        </w:rPr>
        <w:instrText xml:space="preserve"> REF _Ref360380647 \r \h </w:instrText>
      </w:r>
      <w:r w:rsidR="0040233C">
        <w:rPr>
          <w:szCs w:val="24"/>
          <w:lang w:val="es-ES_tradnl"/>
        </w:rPr>
        <w:instrText xml:space="preserve"> \* MERGEFORMAT </w:instrText>
      </w:r>
      <w:r w:rsidR="0040233C" w:rsidRPr="0040233C">
        <w:rPr>
          <w:szCs w:val="24"/>
          <w:lang w:val="es-ES_tradnl"/>
        </w:rPr>
      </w:r>
      <w:r w:rsidR="0040233C" w:rsidRPr="0040233C">
        <w:rPr>
          <w:szCs w:val="24"/>
          <w:lang w:val="es-ES_tradnl"/>
        </w:rPr>
        <w:fldChar w:fldCharType="separate"/>
      </w:r>
      <w:r w:rsidR="0040233C" w:rsidRPr="0040233C">
        <w:rPr>
          <w:szCs w:val="24"/>
          <w:lang w:val="es-ES_tradnl"/>
        </w:rPr>
        <w:t>2.3</w:t>
      </w:r>
      <w:r w:rsidR="0040233C" w:rsidRPr="0040233C">
        <w:rPr>
          <w:szCs w:val="24"/>
          <w:lang w:val="es-ES_tradnl"/>
        </w:rPr>
        <w:fldChar w:fldCharType="end"/>
      </w:r>
      <w:r w:rsidR="00FB7852">
        <w:rPr>
          <w:szCs w:val="24"/>
          <w:lang w:val="es-ES_tradnl"/>
        </w:rPr>
        <w:t xml:space="preserve"> y ¶</w:t>
      </w:r>
      <w:r w:rsidR="00FB7852">
        <w:rPr>
          <w:szCs w:val="24"/>
          <w:lang w:val="es-ES_tradnl"/>
        </w:rPr>
        <w:fldChar w:fldCharType="begin"/>
      </w:r>
      <w:r w:rsidR="00FB7852">
        <w:rPr>
          <w:szCs w:val="24"/>
          <w:lang w:val="es-ES_tradnl"/>
        </w:rPr>
        <w:instrText xml:space="preserve"> REF _Ref360380647 \r \h </w:instrText>
      </w:r>
      <w:r w:rsidR="00FB7852">
        <w:rPr>
          <w:szCs w:val="24"/>
          <w:lang w:val="es-ES_tradnl"/>
        </w:rPr>
      </w:r>
      <w:r w:rsidR="00FB7852">
        <w:rPr>
          <w:szCs w:val="24"/>
          <w:lang w:val="es-ES_tradnl"/>
        </w:rPr>
        <w:fldChar w:fldCharType="separate"/>
      </w:r>
      <w:r w:rsidR="00FB7852">
        <w:rPr>
          <w:szCs w:val="24"/>
          <w:lang w:val="es-ES_tradnl"/>
        </w:rPr>
        <w:t>2.4</w:t>
      </w:r>
      <w:r w:rsidR="00FB7852">
        <w:rPr>
          <w:szCs w:val="24"/>
          <w:lang w:val="es-ES_tradnl"/>
        </w:rPr>
        <w:fldChar w:fldCharType="end"/>
      </w:r>
      <w:r w:rsidRPr="0040233C">
        <w:rPr>
          <w:szCs w:val="24"/>
          <w:lang w:val="es-ES_tradnl"/>
        </w:rPr>
        <w:t>.</w:t>
      </w:r>
      <w:r w:rsidR="0040233C" w:rsidRPr="0040233C">
        <w:rPr>
          <w:szCs w:val="24"/>
          <w:lang w:val="es-ES_tradnl"/>
        </w:rPr>
        <w:t xml:space="preserve"> El esquema de la metodología propuesta se grafica en la Figura 2.1.</w:t>
      </w:r>
    </w:p>
    <w:p w:rsidR="003859CF" w:rsidRDefault="003859CF" w:rsidP="005B78AF">
      <w:pPr>
        <w:pStyle w:val="Paragraph"/>
        <w:numPr>
          <w:ilvl w:val="0"/>
          <w:numId w:val="0"/>
        </w:numPr>
        <w:spacing w:after="0"/>
        <w:ind w:left="720"/>
        <w:rPr>
          <w:b/>
          <w:noProof/>
          <w:szCs w:val="24"/>
          <w:lang w:val="es-ES_tradnl"/>
        </w:rPr>
      </w:pPr>
      <w:r w:rsidRPr="0040233C">
        <w:rPr>
          <w:b/>
          <w:noProof/>
          <w:szCs w:val="24"/>
          <w:lang w:val="es-ES_tradnl"/>
        </w:rPr>
        <w:t>Figura 2.1. Estructura de la metodolog</w:t>
      </w:r>
      <w:r w:rsidR="0040233C" w:rsidRPr="0040233C">
        <w:rPr>
          <w:b/>
          <w:noProof/>
          <w:szCs w:val="24"/>
          <w:lang w:val="es-ES_tradnl"/>
        </w:rPr>
        <w:t>ía de aná</w:t>
      </w:r>
      <w:r w:rsidRPr="0040233C">
        <w:rPr>
          <w:b/>
          <w:noProof/>
          <w:szCs w:val="24"/>
          <w:lang w:val="es-ES_tradnl"/>
        </w:rPr>
        <w:t>lisis</w:t>
      </w:r>
    </w:p>
    <w:p w:rsidR="00A467E3" w:rsidRPr="0040233C" w:rsidRDefault="00A467E3" w:rsidP="005B78AF">
      <w:pPr>
        <w:pStyle w:val="Paragraph"/>
        <w:numPr>
          <w:ilvl w:val="0"/>
          <w:numId w:val="0"/>
        </w:numPr>
        <w:spacing w:after="0"/>
        <w:ind w:left="720"/>
        <w:rPr>
          <w:b/>
          <w:noProof/>
          <w:szCs w:val="24"/>
          <w:lang w:val="es-ES_tradnl"/>
        </w:rPr>
      </w:pPr>
      <w:r>
        <w:rPr>
          <w:b/>
          <w:noProof/>
          <w:szCs w:val="24"/>
          <w:lang w:val="en-US" w:eastAsia="en-US"/>
        </w:rPr>
        <w:drawing>
          <wp:inline distT="0" distB="0" distL="0" distR="0" wp14:anchorId="128693CA" wp14:editId="4FE070A4">
            <wp:extent cx="4305300" cy="2590148"/>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4473" cy="2589650"/>
                    </a:xfrm>
                    <a:prstGeom prst="rect">
                      <a:avLst/>
                    </a:prstGeom>
                    <a:noFill/>
                  </pic:spPr>
                </pic:pic>
              </a:graphicData>
            </a:graphic>
          </wp:inline>
        </w:drawing>
      </w:r>
    </w:p>
    <w:p w:rsidR="003859CF" w:rsidRPr="0040233C" w:rsidRDefault="003859CF" w:rsidP="008B7505">
      <w:pPr>
        <w:pStyle w:val="Paragraph"/>
        <w:tabs>
          <w:tab w:val="clear" w:pos="2448"/>
          <w:tab w:val="num" w:pos="720"/>
        </w:tabs>
        <w:spacing w:afterLines="80" w:after="192"/>
        <w:ind w:left="720" w:hanging="720"/>
        <w:rPr>
          <w:szCs w:val="24"/>
          <w:lang w:val="es-ES_tradnl"/>
        </w:rPr>
      </w:pPr>
      <w:bookmarkStart w:id="2" w:name="_Ref360388520"/>
      <w:r w:rsidRPr="0040233C">
        <w:rPr>
          <w:szCs w:val="24"/>
          <w:lang w:val="es-ES_tradnl"/>
        </w:rPr>
        <w:t>Por otra parte, los costos están dados por el monto total del fin</w:t>
      </w:r>
      <w:r w:rsidR="006E41CB">
        <w:rPr>
          <w:szCs w:val="24"/>
          <w:lang w:val="es-ES_tradnl"/>
        </w:rPr>
        <w:t>anciamiento del programa (</w:t>
      </w:r>
      <w:r w:rsidRPr="0040233C">
        <w:rPr>
          <w:szCs w:val="24"/>
          <w:lang w:val="es-ES_tradnl"/>
        </w:rPr>
        <w:t xml:space="preserve">USD </w:t>
      </w:r>
      <w:r w:rsidR="006E41CB">
        <w:rPr>
          <w:szCs w:val="24"/>
          <w:lang w:val="es-ES_tradnl"/>
        </w:rPr>
        <w:t>2</w:t>
      </w:r>
      <w:r w:rsidRPr="0040233C">
        <w:rPr>
          <w:szCs w:val="24"/>
          <w:lang w:val="es-ES_tradnl"/>
        </w:rPr>
        <w:t>0 millones</w:t>
      </w:r>
      <w:r w:rsidR="006E41CB">
        <w:rPr>
          <w:szCs w:val="24"/>
          <w:lang w:val="es-ES_tradnl"/>
        </w:rPr>
        <w:t>)</w:t>
      </w:r>
      <w:r w:rsidRPr="0040233C">
        <w:rPr>
          <w:szCs w:val="24"/>
          <w:lang w:val="es-ES_tradnl"/>
        </w:rPr>
        <w:t>, incluyendo los intereses y plazos de intermediación d</w:t>
      </w:r>
      <w:r w:rsidR="006E41CB">
        <w:rPr>
          <w:szCs w:val="24"/>
          <w:lang w:val="es-ES_tradnl"/>
        </w:rPr>
        <w:t>e primer y segundo piso, más el monto de asistencia técnica asociada al programa (estimada en alrededor de USD 750,000)</w:t>
      </w:r>
      <w:r w:rsidRPr="0040233C">
        <w:rPr>
          <w:szCs w:val="24"/>
          <w:lang w:val="es-ES_tradnl"/>
        </w:rPr>
        <w:t>. Al respecto, cabe mencionar que en la operación de crédito, motivo de este análisis, participarán directamente tres agentes económicos:</w:t>
      </w:r>
      <w:bookmarkEnd w:id="2"/>
    </w:p>
    <w:p w:rsidR="003859CF" w:rsidRPr="0040233C" w:rsidRDefault="006E41CB" w:rsidP="006E41CB">
      <w:pPr>
        <w:pStyle w:val="Paragraph"/>
        <w:numPr>
          <w:ilvl w:val="0"/>
          <w:numId w:val="5"/>
        </w:numPr>
        <w:spacing w:before="0" w:afterLines="80" w:after="192"/>
        <w:ind w:left="1260" w:hanging="540"/>
        <w:rPr>
          <w:szCs w:val="24"/>
          <w:lang w:val="es-ES_tradnl"/>
        </w:rPr>
      </w:pPr>
      <w:r>
        <w:rPr>
          <w:szCs w:val="24"/>
          <w:lang w:val="es-ES_tradnl"/>
        </w:rPr>
        <w:t xml:space="preserve">El Banco de Fomento </w:t>
      </w:r>
      <w:r w:rsidRPr="006E41CB">
        <w:rPr>
          <w:szCs w:val="24"/>
          <w:lang w:val="es-ES_tradnl"/>
        </w:rPr>
        <w:t>de la Producción</w:t>
      </w:r>
      <w:r>
        <w:rPr>
          <w:szCs w:val="24"/>
          <w:lang w:val="es-ES_tradnl"/>
        </w:rPr>
        <w:t xml:space="preserve"> (BFP)</w:t>
      </w:r>
      <w:r w:rsidR="003859CF" w:rsidRPr="0040233C">
        <w:rPr>
          <w:szCs w:val="24"/>
          <w:lang w:val="es-ES_tradnl"/>
        </w:rPr>
        <w:t>, que recibe los recursos del BID y actúa como intermediario (agen</w:t>
      </w:r>
      <w:r>
        <w:rPr>
          <w:szCs w:val="24"/>
          <w:lang w:val="es-ES_tradnl"/>
        </w:rPr>
        <w:t>te de segundo piso) a través de un fideicomiso gestionado con asesoría de una Unidad Técnica de Apoyo (UTA)</w:t>
      </w:r>
      <w:r w:rsidR="003859CF" w:rsidRPr="0040233C">
        <w:rPr>
          <w:szCs w:val="24"/>
          <w:lang w:val="es-ES_tradnl"/>
        </w:rPr>
        <w:t>, colocando dichos recursos entre las instituciones financieras (</w:t>
      </w:r>
      <w:proofErr w:type="spellStart"/>
      <w:r w:rsidR="003859CF" w:rsidRPr="0040233C">
        <w:rPr>
          <w:szCs w:val="24"/>
          <w:lang w:val="es-ES_tradnl"/>
        </w:rPr>
        <w:t>IFIs</w:t>
      </w:r>
      <w:proofErr w:type="spellEnd"/>
      <w:r w:rsidR="003859CF" w:rsidRPr="0040233C">
        <w:rPr>
          <w:szCs w:val="24"/>
          <w:lang w:val="es-ES_tradnl"/>
        </w:rPr>
        <w:t>) de primer piso</w:t>
      </w:r>
      <w:r w:rsidR="004D2FD7">
        <w:rPr>
          <w:szCs w:val="24"/>
          <w:lang w:val="es-ES_tradnl"/>
        </w:rPr>
        <w:t xml:space="preserve"> o directamente en las entidades promotoras que actúen como estructuradoras de planes de negocio para </w:t>
      </w:r>
      <w:proofErr w:type="spellStart"/>
      <w:r w:rsidR="004D2FD7">
        <w:rPr>
          <w:szCs w:val="24"/>
          <w:lang w:val="es-ES_tradnl"/>
        </w:rPr>
        <w:t>PMPs</w:t>
      </w:r>
      <w:proofErr w:type="spellEnd"/>
      <w:r w:rsidR="004D2FD7">
        <w:rPr>
          <w:szCs w:val="24"/>
          <w:lang w:val="es-ES_tradnl"/>
        </w:rPr>
        <w:t xml:space="preserve"> (véase detalle en la Propuesta del Desarrollo de la Operación, POD)</w:t>
      </w:r>
      <w:r w:rsidR="003859CF" w:rsidRPr="0040233C">
        <w:rPr>
          <w:szCs w:val="24"/>
          <w:lang w:val="es-ES_tradnl"/>
        </w:rPr>
        <w:t>;</w:t>
      </w:r>
    </w:p>
    <w:p w:rsidR="003859CF" w:rsidRPr="0040233C" w:rsidRDefault="004D2FD7" w:rsidP="008B7505">
      <w:pPr>
        <w:pStyle w:val="Paragraph"/>
        <w:numPr>
          <w:ilvl w:val="0"/>
          <w:numId w:val="5"/>
        </w:numPr>
        <w:spacing w:before="0" w:afterLines="80" w:after="192"/>
        <w:ind w:left="1267" w:hanging="547"/>
        <w:rPr>
          <w:szCs w:val="24"/>
          <w:lang w:val="es-ES_tradnl"/>
        </w:rPr>
      </w:pPr>
      <w:r>
        <w:rPr>
          <w:szCs w:val="24"/>
          <w:lang w:val="es-ES_tradnl"/>
        </w:rPr>
        <w:t>L</w:t>
      </w:r>
      <w:r w:rsidR="003859CF" w:rsidRPr="0040233C">
        <w:rPr>
          <w:szCs w:val="24"/>
          <w:lang w:val="es-ES_tradnl"/>
        </w:rPr>
        <w:t xml:space="preserve">as </w:t>
      </w:r>
      <w:proofErr w:type="spellStart"/>
      <w:r w:rsidR="003859CF" w:rsidRPr="0040233C">
        <w:rPr>
          <w:szCs w:val="24"/>
          <w:lang w:val="es-ES_tradnl"/>
        </w:rPr>
        <w:t>IFIs</w:t>
      </w:r>
      <w:proofErr w:type="spellEnd"/>
      <w:r>
        <w:rPr>
          <w:szCs w:val="24"/>
          <w:lang w:val="es-ES_tradnl"/>
        </w:rPr>
        <w:t xml:space="preserve"> o entidades promotoras</w:t>
      </w:r>
      <w:r w:rsidR="003859CF" w:rsidRPr="0040233C">
        <w:rPr>
          <w:szCs w:val="24"/>
          <w:lang w:val="es-ES_tradnl"/>
        </w:rPr>
        <w:t>, que coloc</w:t>
      </w:r>
      <w:r w:rsidR="006E41CB">
        <w:rPr>
          <w:szCs w:val="24"/>
          <w:lang w:val="es-ES_tradnl"/>
        </w:rPr>
        <w:t xml:space="preserve">an los recursos obtenidos del fideicomiso del BFP </w:t>
      </w:r>
      <w:r w:rsidR="003859CF" w:rsidRPr="0040233C">
        <w:rPr>
          <w:szCs w:val="24"/>
          <w:lang w:val="es-ES_tradnl"/>
        </w:rPr>
        <w:t xml:space="preserve">entre sus clientes: </w:t>
      </w:r>
      <w:proofErr w:type="spellStart"/>
      <w:r w:rsidR="006E41CB">
        <w:rPr>
          <w:szCs w:val="24"/>
          <w:lang w:val="es-ES_tradnl"/>
        </w:rPr>
        <w:t>PMPs</w:t>
      </w:r>
      <w:proofErr w:type="spellEnd"/>
      <w:r w:rsidR="006E41CB">
        <w:rPr>
          <w:szCs w:val="24"/>
          <w:lang w:val="es-ES_tradnl"/>
        </w:rPr>
        <w:t xml:space="preserve"> u organizaciones de </w:t>
      </w:r>
      <w:proofErr w:type="spellStart"/>
      <w:r w:rsidR="006E41CB">
        <w:rPr>
          <w:szCs w:val="24"/>
          <w:lang w:val="es-ES_tradnl"/>
        </w:rPr>
        <w:t>PMPs</w:t>
      </w:r>
      <w:proofErr w:type="spellEnd"/>
      <w:r w:rsidR="003859CF" w:rsidRPr="0040233C">
        <w:rPr>
          <w:szCs w:val="24"/>
          <w:lang w:val="es-ES_tradnl"/>
        </w:rPr>
        <w:t xml:space="preserve"> prestatarias que necesitan crédito para inversiones productivas</w:t>
      </w:r>
      <w:r>
        <w:rPr>
          <w:szCs w:val="24"/>
          <w:lang w:val="es-ES_tradnl"/>
        </w:rPr>
        <w:t xml:space="preserve"> y que a su vez son parte de una programa de asistencia técnica para la mejora de sus explotaciones</w:t>
      </w:r>
      <w:r w:rsidR="003859CF" w:rsidRPr="0040233C">
        <w:rPr>
          <w:szCs w:val="24"/>
          <w:lang w:val="es-ES_tradnl"/>
        </w:rPr>
        <w:t>; y</w:t>
      </w:r>
    </w:p>
    <w:p w:rsidR="003859CF" w:rsidRPr="0040233C" w:rsidRDefault="004D2FD7" w:rsidP="008B7505">
      <w:pPr>
        <w:pStyle w:val="Paragraph"/>
        <w:numPr>
          <w:ilvl w:val="0"/>
          <w:numId w:val="5"/>
        </w:numPr>
        <w:spacing w:before="0" w:afterLines="80" w:after="192"/>
        <w:ind w:left="1267" w:hanging="547"/>
        <w:rPr>
          <w:szCs w:val="24"/>
          <w:lang w:val="es-ES_tradnl"/>
        </w:rPr>
      </w:pPr>
      <w:r>
        <w:rPr>
          <w:szCs w:val="24"/>
          <w:lang w:val="es-ES_tradnl"/>
        </w:rPr>
        <w:t>Lo</w:t>
      </w:r>
      <w:r w:rsidR="003859CF" w:rsidRPr="0040233C">
        <w:rPr>
          <w:szCs w:val="24"/>
          <w:lang w:val="es-ES_tradnl"/>
        </w:rPr>
        <w:t xml:space="preserve">s </w:t>
      </w:r>
      <w:proofErr w:type="spellStart"/>
      <w:r>
        <w:rPr>
          <w:szCs w:val="24"/>
          <w:lang w:val="es-ES_tradnl"/>
        </w:rPr>
        <w:t>PMPs</w:t>
      </w:r>
      <w:proofErr w:type="spellEnd"/>
      <w:r>
        <w:rPr>
          <w:szCs w:val="24"/>
          <w:lang w:val="es-ES_tradnl"/>
        </w:rPr>
        <w:t xml:space="preserve"> o grupo de </w:t>
      </w:r>
      <w:proofErr w:type="spellStart"/>
      <w:r>
        <w:rPr>
          <w:szCs w:val="24"/>
          <w:lang w:val="es-ES_tradnl"/>
        </w:rPr>
        <w:t>PMPs</w:t>
      </w:r>
      <w:proofErr w:type="spellEnd"/>
      <w:r>
        <w:rPr>
          <w:szCs w:val="24"/>
          <w:lang w:val="es-ES_tradnl"/>
        </w:rPr>
        <w:t xml:space="preserve"> prestatario</w:t>
      </w:r>
      <w:r w:rsidR="003859CF" w:rsidRPr="0040233C">
        <w:rPr>
          <w:szCs w:val="24"/>
          <w:lang w:val="es-ES_tradnl"/>
        </w:rPr>
        <w:t xml:space="preserve">s, que adquieren crédito de las </w:t>
      </w:r>
      <w:proofErr w:type="spellStart"/>
      <w:r w:rsidR="003859CF" w:rsidRPr="0040233C">
        <w:rPr>
          <w:szCs w:val="24"/>
          <w:lang w:val="es-ES_tradnl"/>
        </w:rPr>
        <w:t>IFIs</w:t>
      </w:r>
      <w:proofErr w:type="spellEnd"/>
      <w:r>
        <w:rPr>
          <w:szCs w:val="24"/>
          <w:lang w:val="es-ES_tradnl"/>
        </w:rPr>
        <w:t xml:space="preserve"> o entidades promotoras</w:t>
      </w:r>
      <w:r w:rsidR="003859CF" w:rsidRPr="0040233C">
        <w:rPr>
          <w:szCs w:val="24"/>
          <w:lang w:val="es-ES_tradnl"/>
        </w:rPr>
        <w:t xml:space="preserve"> </w:t>
      </w:r>
      <w:r>
        <w:rPr>
          <w:szCs w:val="24"/>
          <w:lang w:val="es-ES_tradnl"/>
        </w:rPr>
        <w:t>y reciben servicios de asistencia técnica</w:t>
      </w:r>
      <w:r w:rsidR="00A35E76">
        <w:rPr>
          <w:szCs w:val="24"/>
          <w:lang w:val="es-ES_tradnl"/>
        </w:rPr>
        <w:t xml:space="preserve"> </w:t>
      </w:r>
      <w:r w:rsidR="00A35E76" w:rsidRPr="0040233C">
        <w:rPr>
          <w:szCs w:val="24"/>
          <w:lang w:val="es-ES_tradnl"/>
        </w:rPr>
        <w:t xml:space="preserve">para sus necesidades </w:t>
      </w:r>
      <w:r w:rsidR="003859CF" w:rsidRPr="0040233C">
        <w:rPr>
          <w:szCs w:val="24"/>
          <w:lang w:val="es-ES_tradnl"/>
        </w:rPr>
        <w:t xml:space="preserve">relacionadas con la inversión productiva de mediano y largo plazo para el crecimiento de sus </w:t>
      </w:r>
      <w:r>
        <w:rPr>
          <w:szCs w:val="24"/>
          <w:lang w:val="es-ES_tradnl"/>
        </w:rPr>
        <w:t>explotaciones</w:t>
      </w:r>
      <w:r w:rsidR="003859CF" w:rsidRPr="0040233C">
        <w:rPr>
          <w:szCs w:val="24"/>
          <w:lang w:val="es-ES_tradnl"/>
        </w:rPr>
        <w:t>.</w:t>
      </w:r>
    </w:p>
    <w:p w:rsidR="003859CF" w:rsidRPr="0040233C" w:rsidRDefault="003859CF" w:rsidP="008B7505">
      <w:pPr>
        <w:pStyle w:val="Paragraph"/>
        <w:numPr>
          <w:ilvl w:val="0"/>
          <w:numId w:val="0"/>
        </w:numPr>
        <w:spacing w:afterLines="80" w:after="192"/>
        <w:ind w:left="720"/>
        <w:rPr>
          <w:szCs w:val="24"/>
          <w:lang w:val="es-ES_tradnl"/>
        </w:rPr>
      </w:pPr>
      <w:r w:rsidRPr="0040233C">
        <w:rPr>
          <w:szCs w:val="24"/>
          <w:lang w:val="es-ES_tradnl"/>
        </w:rPr>
        <w:t>Cada uno de los agentes antes mencionados incurrirá en costos y logrará beneficios por las actividades que realicen con recursos provenientes del programa, ya sea como prestamista y/o como deudor</w:t>
      </w:r>
      <w:r w:rsidR="00A35E76">
        <w:rPr>
          <w:szCs w:val="24"/>
          <w:lang w:val="es-ES_tradnl"/>
        </w:rPr>
        <w:t xml:space="preserve"> o beneficiario de los servicios de asistencia técnica</w:t>
      </w:r>
      <w:r w:rsidRPr="0040233C">
        <w:rPr>
          <w:szCs w:val="24"/>
          <w:lang w:val="es-ES_tradnl"/>
        </w:rPr>
        <w:t>.</w:t>
      </w:r>
    </w:p>
    <w:p w:rsidR="003859CF" w:rsidRPr="0040233C" w:rsidRDefault="008A411D" w:rsidP="008B7505">
      <w:pPr>
        <w:pStyle w:val="Paragraph"/>
        <w:tabs>
          <w:tab w:val="clear" w:pos="2448"/>
          <w:tab w:val="num" w:pos="720"/>
        </w:tabs>
        <w:spacing w:afterLines="80" w:after="192"/>
        <w:ind w:left="720" w:hanging="720"/>
        <w:rPr>
          <w:szCs w:val="24"/>
          <w:lang w:val="es-ES_tradnl"/>
        </w:rPr>
      </w:pPr>
      <w:r>
        <w:rPr>
          <w:szCs w:val="24"/>
          <w:lang w:val="es-ES_tradnl"/>
        </w:rPr>
        <w:t>Los</w:t>
      </w:r>
      <w:r w:rsidR="003859CF" w:rsidRPr="0040233C">
        <w:rPr>
          <w:szCs w:val="24"/>
          <w:lang w:val="es-ES_tradnl"/>
        </w:rPr>
        <w:t xml:space="preserve"> valor</w:t>
      </w:r>
      <w:r>
        <w:rPr>
          <w:szCs w:val="24"/>
          <w:lang w:val="es-ES_tradnl"/>
        </w:rPr>
        <w:t>es</w:t>
      </w:r>
      <w:r w:rsidR="003859CF" w:rsidRPr="0040233C">
        <w:rPr>
          <w:szCs w:val="24"/>
          <w:lang w:val="es-ES_tradnl"/>
        </w:rPr>
        <w:t xml:space="preserve"> actualizado</w:t>
      </w:r>
      <w:r>
        <w:rPr>
          <w:szCs w:val="24"/>
          <w:lang w:val="es-ES_tradnl"/>
        </w:rPr>
        <w:t>s</w:t>
      </w:r>
      <w:r w:rsidR="003859CF" w:rsidRPr="0040233C">
        <w:rPr>
          <w:szCs w:val="24"/>
          <w:lang w:val="es-ES_tradnl"/>
        </w:rPr>
        <w:t xml:space="preserve"> de los b</w:t>
      </w:r>
      <w:r w:rsidR="005E6156">
        <w:rPr>
          <w:szCs w:val="24"/>
          <w:lang w:val="es-ES_tradnl"/>
        </w:rPr>
        <w:t xml:space="preserve">eneficios y costos descritos </w:t>
      </w:r>
      <w:r>
        <w:rPr>
          <w:szCs w:val="24"/>
          <w:lang w:val="es-ES_tradnl"/>
        </w:rPr>
        <w:t>son</w:t>
      </w:r>
      <w:r w:rsidR="005E6156">
        <w:rPr>
          <w:szCs w:val="24"/>
          <w:lang w:val="es-ES_tradnl"/>
        </w:rPr>
        <w:t xml:space="preserve"> luego comp</w:t>
      </w:r>
      <w:r>
        <w:rPr>
          <w:szCs w:val="24"/>
          <w:lang w:val="es-ES_tradnl"/>
        </w:rPr>
        <w:t>a</w:t>
      </w:r>
      <w:r w:rsidR="005E6156">
        <w:rPr>
          <w:szCs w:val="24"/>
          <w:lang w:val="es-ES_tradnl"/>
        </w:rPr>
        <w:t>rado</w:t>
      </w:r>
      <w:r>
        <w:rPr>
          <w:szCs w:val="24"/>
          <w:lang w:val="es-ES_tradnl"/>
        </w:rPr>
        <w:t>s</w:t>
      </w:r>
      <w:r w:rsidR="003859CF" w:rsidRPr="0040233C">
        <w:rPr>
          <w:szCs w:val="24"/>
          <w:lang w:val="es-ES_tradnl"/>
        </w:rPr>
        <w:t>, descontando los flujos a la tasa del 12% (tasa estándar para programas del BID). De esta forma se obtiene un valor actualizado de beneficio neto del programa</w:t>
      </w:r>
      <w:r w:rsidR="005E6156">
        <w:rPr>
          <w:szCs w:val="24"/>
          <w:lang w:val="es-ES_tradnl"/>
        </w:rPr>
        <w:t xml:space="preserve"> (VPN)</w:t>
      </w:r>
      <w:r w:rsidR="003859CF" w:rsidRPr="0040233C">
        <w:rPr>
          <w:szCs w:val="24"/>
          <w:lang w:val="es-ES_tradnl"/>
        </w:rPr>
        <w:t>, indicador clave para determinar su viabilidad económica.</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Posteriormente, se hace una evaluación de la tolerancia del programa con relación a los principales parámetros de cálculo de beneficios utilizados, considerando dos escenarios indep</w:t>
      </w:r>
      <w:r w:rsidR="008A411D">
        <w:rPr>
          <w:szCs w:val="24"/>
          <w:lang w:val="es-ES_tradnl"/>
        </w:rPr>
        <w:t>endientes: i) una desaceleración en el ritmo de crecimiento de la producción en</w:t>
      </w:r>
      <w:r w:rsidRPr="0040233C">
        <w:rPr>
          <w:szCs w:val="24"/>
          <w:lang w:val="es-ES_tradnl"/>
        </w:rPr>
        <w:t xml:space="preserve"> los </w:t>
      </w:r>
      <w:proofErr w:type="spellStart"/>
      <w:r w:rsidR="008A411D">
        <w:rPr>
          <w:szCs w:val="24"/>
          <w:lang w:val="es-ES_tradnl"/>
        </w:rPr>
        <w:t>PMPs</w:t>
      </w:r>
      <w:proofErr w:type="spellEnd"/>
      <w:r w:rsidR="008A411D">
        <w:rPr>
          <w:szCs w:val="24"/>
          <w:lang w:val="es-ES_tradnl"/>
        </w:rPr>
        <w:t xml:space="preserve"> </w:t>
      </w:r>
      <w:r w:rsidR="00FC3482">
        <w:rPr>
          <w:szCs w:val="24"/>
          <w:lang w:val="es-ES_tradnl"/>
        </w:rPr>
        <w:t>elegibles</w:t>
      </w:r>
      <w:r w:rsidR="008A411D">
        <w:rPr>
          <w:szCs w:val="24"/>
          <w:lang w:val="es-ES_tradnl"/>
        </w:rPr>
        <w:t>, que repercuta en el aumento de sus niveles de ventas</w:t>
      </w:r>
      <w:r w:rsidRPr="0040233C">
        <w:rPr>
          <w:szCs w:val="24"/>
          <w:lang w:val="es-ES_tradnl"/>
        </w:rPr>
        <w:t xml:space="preserve">; y ii) un menor número total de </w:t>
      </w:r>
      <w:proofErr w:type="spellStart"/>
      <w:r w:rsidR="00FC3482">
        <w:rPr>
          <w:szCs w:val="24"/>
          <w:lang w:val="es-ES_tradnl"/>
        </w:rPr>
        <w:t>PMPs</w:t>
      </w:r>
      <w:proofErr w:type="spellEnd"/>
      <w:r w:rsidR="00FC3482">
        <w:rPr>
          <w:szCs w:val="24"/>
          <w:lang w:val="es-ES_tradnl"/>
        </w:rPr>
        <w:t xml:space="preserve"> elegibles para recibir recursos del programa</w:t>
      </w:r>
      <w:r w:rsidRPr="0040233C">
        <w:rPr>
          <w:szCs w:val="24"/>
          <w:lang w:val="es-ES_tradnl"/>
        </w:rPr>
        <w:t xml:space="preserve"> (</w:t>
      </w:r>
      <w:r w:rsidR="005E6156">
        <w:rPr>
          <w:szCs w:val="24"/>
          <w:lang w:val="es-ES_tradnl"/>
        </w:rPr>
        <w:t xml:space="preserve">véase </w:t>
      </w:r>
      <w:r w:rsidR="005E6156" w:rsidRPr="005E6156">
        <w:rPr>
          <w:i/>
          <w:szCs w:val="24"/>
          <w:lang w:val="es-ES_tradnl"/>
        </w:rPr>
        <w:t>S</w:t>
      </w:r>
      <w:r w:rsidRPr="005E6156">
        <w:rPr>
          <w:i/>
          <w:szCs w:val="24"/>
          <w:lang w:val="es-ES_tradnl"/>
        </w:rPr>
        <w:t>ección IV</w:t>
      </w:r>
      <w:r w:rsidR="005E6156" w:rsidRPr="005E6156">
        <w:rPr>
          <w:i/>
          <w:szCs w:val="24"/>
          <w:lang w:val="es-ES_tradnl"/>
        </w:rPr>
        <w:t>:</w:t>
      </w:r>
      <w:r w:rsidR="005E6156" w:rsidRPr="0040233C">
        <w:rPr>
          <w:szCs w:val="24"/>
          <w:lang w:val="es-ES_tradnl"/>
        </w:rPr>
        <w:t xml:space="preserve"> </w:t>
      </w:r>
      <w:r w:rsidR="005E6156" w:rsidRPr="0040233C">
        <w:rPr>
          <w:i/>
          <w:szCs w:val="24"/>
          <w:lang w:val="es-ES_tradnl"/>
        </w:rPr>
        <w:t>Análisis de Sensibilidad</w:t>
      </w:r>
      <w:r w:rsidRPr="0040233C">
        <w:rPr>
          <w:szCs w:val="24"/>
          <w:lang w:val="es-ES_tradnl"/>
        </w:rPr>
        <w:t>).</w:t>
      </w:r>
    </w:p>
    <w:p w:rsidR="003859CF" w:rsidRPr="0040233C" w:rsidRDefault="003859CF" w:rsidP="00E34B31">
      <w:pPr>
        <w:pStyle w:val="Paragraph"/>
        <w:numPr>
          <w:ilvl w:val="0"/>
          <w:numId w:val="0"/>
        </w:numPr>
        <w:rPr>
          <w:b/>
          <w:szCs w:val="24"/>
          <w:lang w:val="es-ES_tradnl"/>
        </w:rPr>
      </w:pPr>
      <w:r w:rsidRPr="0040233C">
        <w:rPr>
          <w:b/>
          <w:szCs w:val="24"/>
          <w:lang w:val="es-ES_tradnl"/>
        </w:rPr>
        <w:t>Supuestos</w:t>
      </w:r>
    </w:p>
    <w:p w:rsidR="003859CF" w:rsidRPr="0040233C" w:rsidRDefault="003859CF" w:rsidP="008B7505">
      <w:pPr>
        <w:pStyle w:val="Paragraph"/>
        <w:tabs>
          <w:tab w:val="clear" w:pos="2448"/>
          <w:tab w:val="num" w:pos="720"/>
        </w:tabs>
        <w:spacing w:afterLines="80" w:after="192"/>
        <w:ind w:left="720" w:hanging="720"/>
        <w:rPr>
          <w:szCs w:val="24"/>
          <w:lang w:val="es-ES_tradnl"/>
        </w:rPr>
      </w:pPr>
      <w:bookmarkStart w:id="3" w:name="_Ref360385447"/>
      <w:r w:rsidRPr="0040233C">
        <w:rPr>
          <w:szCs w:val="24"/>
          <w:lang w:val="es-ES_tradnl"/>
        </w:rPr>
        <w:t>Para la realización</w:t>
      </w:r>
      <w:r w:rsidR="008A1E64">
        <w:rPr>
          <w:szCs w:val="24"/>
          <w:lang w:val="es-ES_tradnl"/>
        </w:rPr>
        <w:t xml:space="preserve"> del cálculo de los beneficios</w:t>
      </w:r>
      <w:r w:rsidRPr="0040233C">
        <w:rPr>
          <w:szCs w:val="24"/>
          <w:lang w:val="es-ES_tradnl"/>
        </w:rPr>
        <w:t xml:space="preserve"> se han utilizado supuestos con base en </w:t>
      </w:r>
      <w:r w:rsidR="008A1E64">
        <w:rPr>
          <w:szCs w:val="24"/>
          <w:lang w:val="es-ES_tradnl"/>
        </w:rPr>
        <w:t>datos recogidos del MAGFOR, INTA, estudios sectoriales, programas similares actualmente en ejecución en Nicaragua, entre otros</w:t>
      </w:r>
      <w:r w:rsidRPr="0040233C">
        <w:rPr>
          <w:szCs w:val="24"/>
          <w:lang w:val="es-ES_tradnl"/>
        </w:rPr>
        <w:t>. A continuación se detallan los supuestos principales:</w:t>
      </w:r>
      <w:bookmarkEnd w:id="3"/>
    </w:p>
    <w:p w:rsidR="003859CF" w:rsidRPr="0040233C" w:rsidRDefault="003859CF" w:rsidP="00326DE2">
      <w:pPr>
        <w:pStyle w:val="Paragraph"/>
        <w:numPr>
          <w:ilvl w:val="0"/>
          <w:numId w:val="4"/>
        </w:numPr>
        <w:spacing w:before="240" w:afterLines="80" w:after="192"/>
        <w:ind w:left="1267" w:hanging="547"/>
        <w:rPr>
          <w:szCs w:val="24"/>
          <w:lang w:val="es-ES_tradnl"/>
        </w:rPr>
      </w:pPr>
      <w:r w:rsidRPr="0040233C">
        <w:rPr>
          <w:szCs w:val="24"/>
          <w:lang w:val="es-ES_tradnl"/>
        </w:rPr>
        <w:t xml:space="preserve">El número total de </w:t>
      </w:r>
      <w:proofErr w:type="spellStart"/>
      <w:r w:rsidR="00326DE2">
        <w:rPr>
          <w:szCs w:val="24"/>
          <w:lang w:val="es-ES_tradnl"/>
        </w:rPr>
        <w:t>PMPs</w:t>
      </w:r>
      <w:proofErr w:type="spellEnd"/>
      <w:r w:rsidRPr="0040233C">
        <w:rPr>
          <w:szCs w:val="24"/>
          <w:lang w:val="es-ES_tradnl"/>
        </w:rPr>
        <w:t xml:space="preserve"> que</w:t>
      </w:r>
      <w:r w:rsidR="00CB395D">
        <w:rPr>
          <w:szCs w:val="24"/>
          <w:lang w:val="es-ES_tradnl"/>
        </w:rPr>
        <w:t xml:space="preserve"> reciben</w:t>
      </w:r>
      <w:r w:rsidRPr="0040233C">
        <w:rPr>
          <w:szCs w:val="24"/>
          <w:lang w:val="es-ES_tradnl"/>
        </w:rPr>
        <w:t xml:space="preserve"> recursos del programa asciende a </w:t>
      </w:r>
      <w:r w:rsidR="0069579B">
        <w:rPr>
          <w:szCs w:val="24"/>
          <w:lang w:val="es-ES_tradnl"/>
        </w:rPr>
        <w:t>5</w:t>
      </w:r>
      <w:r w:rsidR="00B53128">
        <w:rPr>
          <w:szCs w:val="24"/>
          <w:lang w:val="es-ES_tradnl"/>
        </w:rPr>
        <w:t>,</w:t>
      </w:r>
      <w:r w:rsidR="0069579B">
        <w:rPr>
          <w:szCs w:val="24"/>
          <w:lang w:val="es-ES_tradnl"/>
        </w:rPr>
        <w:t>0</w:t>
      </w:r>
      <w:r w:rsidR="00B53128">
        <w:rPr>
          <w:szCs w:val="24"/>
          <w:lang w:val="es-ES_tradnl"/>
        </w:rPr>
        <w:t>00</w:t>
      </w:r>
      <w:r w:rsidR="00326DE2">
        <w:rPr>
          <w:szCs w:val="24"/>
          <w:lang w:val="es-ES_tradnl"/>
        </w:rPr>
        <w:t xml:space="preserve"> y están distribuido</w:t>
      </w:r>
      <w:r w:rsidRPr="0040233C">
        <w:rPr>
          <w:szCs w:val="24"/>
          <w:lang w:val="es-ES_tradnl"/>
        </w:rPr>
        <w:t xml:space="preserve">s por sector </w:t>
      </w:r>
      <w:r w:rsidR="00D873E6">
        <w:rPr>
          <w:szCs w:val="24"/>
          <w:lang w:val="es-ES_tradnl"/>
        </w:rPr>
        <w:t xml:space="preserve">y por año de análisis </w:t>
      </w:r>
      <w:r w:rsidRPr="0040233C">
        <w:rPr>
          <w:szCs w:val="24"/>
          <w:lang w:val="es-ES_tradnl"/>
        </w:rPr>
        <w:t>según se indica a continuación:</w:t>
      </w:r>
    </w:p>
    <w:p w:rsidR="003859CF" w:rsidRDefault="003859CF" w:rsidP="000C31B8">
      <w:pPr>
        <w:pStyle w:val="Paragraph"/>
        <w:numPr>
          <w:ilvl w:val="0"/>
          <w:numId w:val="0"/>
        </w:numPr>
        <w:spacing w:after="0"/>
        <w:ind w:left="1260"/>
        <w:rPr>
          <w:b/>
          <w:szCs w:val="24"/>
          <w:lang w:val="es-ES_tradnl"/>
        </w:rPr>
      </w:pPr>
      <w:r w:rsidRPr="0040233C">
        <w:rPr>
          <w:b/>
          <w:szCs w:val="24"/>
          <w:lang w:val="es-ES_tradnl"/>
        </w:rPr>
        <w:t>Tabla 2</w:t>
      </w:r>
      <w:r w:rsidR="00A26FFF">
        <w:rPr>
          <w:b/>
          <w:szCs w:val="24"/>
          <w:lang w:val="es-ES_tradnl"/>
        </w:rPr>
        <w:t>.1</w:t>
      </w:r>
      <w:r w:rsidRPr="0040233C">
        <w:rPr>
          <w:b/>
          <w:szCs w:val="24"/>
          <w:lang w:val="es-ES_tradnl"/>
        </w:rPr>
        <w:t xml:space="preserve">. </w:t>
      </w:r>
      <w:r w:rsidR="000C31B8" w:rsidRPr="0040233C">
        <w:rPr>
          <w:b/>
          <w:szCs w:val="24"/>
          <w:lang w:val="es-ES_tradnl"/>
        </w:rPr>
        <w:t>Número</w:t>
      </w:r>
      <w:r w:rsidRPr="0040233C">
        <w:rPr>
          <w:b/>
          <w:szCs w:val="24"/>
          <w:lang w:val="es-ES_tradnl"/>
        </w:rPr>
        <w:t xml:space="preserve"> de beneficiarios por sector</w:t>
      </w:r>
    </w:p>
    <w:tbl>
      <w:tblPr>
        <w:tblW w:w="7290" w:type="dxa"/>
        <w:tblInd w:w="1368" w:type="dxa"/>
        <w:tblLook w:val="04A0" w:firstRow="1" w:lastRow="0" w:firstColumn="1" w:lastColumn="0" w:noHBand="0" w:noVBand="1"/>
      </w:tblPr>
      <w:tblGrid>
        <w:gridCol w:w="2700"/>
        <w:gridCol w:w="900"/>
        <w:gridCol w:w="900"/>
        <w:gridCol w:w="900"/>
        <w:gridCol w:w="990"/>
        <w:gridCol w:w="900"/>
      </w:tblGrid>
      <w:tr w:rsidR="00FC1008" w:rsidRPr="00FC1008" w:rsidTr="00DE49A5">
        <w:trPr>
          <w:trHeight w:val="270"/>
        </w:trPr>
        <w:tc>
          <w:tcPr>
            <w:tcW w:w="270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rPr>
                <w:rFonts w:ascii="Times New Roman" w:eastAsia="Times New Roman" w:hAnsi="Times New Roman" w:cs="Times New Roman"/>
                <w:b/>
                <w:bCs/>
                <w:szCs w:val="20"/>
                <w:lang w:val="en-US" w:eastAsia="en-US"/>
              </w:rPr>
            </w:pPr>
            <w:r w:rsidRPr="00DE49A5">
              <w:rPr>
                <w:rFonts w:ascii="Times New Roman" w:eastAsia="Times New Roman" w:hAnsi="Times New Roman" w:cs="Times New Roman"/>
                <w:b/>
                <w:bCs/>
                <w:szCs w:val="20"/>
                <w:lang w:val="en-US" w:eastAsia="en-US"/>
              </w:rPr>
              <w:t> </w:t>
            </w:r>
            <w:proofErr w:type="spellStart"/>
            <w:r w:rsidRPr="00DE49A5">
              <w:rPr>
                <w:rFonts w:ascii="Times New Roman" w:eastAsia="Times New Roman" w:hAnsi="Times New Roman" w:cs="Times New Roman"/>
                <w:b/>
                <w:bCs/>
                <w:szCs w:val="20"/>
                <w:lang w:val="en-US" w:eastAsia="en-US"/>
              </w:rPr>
              <w:t>Concepto</w:t>
            </w:r>
            <w:proofErr w:type="spellEnd"/>
          </w:p>
        </w:tc>
        <w:tc>
          <w:tcPr>
            <w:tcW w:w="90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jc w:val="center"/>
              <w:rPr>
                <w:rFonts w:ascii="Times New Roman" w:eastAsia="Times New Roman" w:hAnsi="Times New Roman" w:cs="Times New Roman"/>
                <w:b/>
                <w:bCs/>
                <w:szCs w:val="20"/>
                <w:lang w:val="en-US" w:eastAsia="en-US"/>
              </w:rPr>
            </w:pPr>
            <w:proofErr w:type="spellStart"/>
            <w:r w:rsidRPr="00DE49A5">
              <w:rPr>
                <w:rFonts w:ascii="Times New Roman" w:eastAsia="Times New Roman" w:hAnsi="Times New Roman" w:cs="Times New Roman"/>
                <w:b/>
                <w:bCs/>
                <w:szCs w:val="20"/>
                <w:lang w:val="en-US" w:eastAsia="en-US"/>
              </w:rPr>
              <w:t>Año</w:t>
            </w:r>
            <w:proofErr w:type="spellEnd"/>
            <w:r w:rsidRPr="00DE49A5">
              <w:rPr>
                <w:rFonts w:ascii="Times New Roman" w:eastAsia="Times New Roman" w:hAnsi="Times New Roman" w:cs="Times New Roman"/>
                <w:b/>
                <w:bCs/>
                <w:szCs w:val="20"/>
                <w:lang w:val="en-US" w:eastAsia="en-US"/>
              </w:rPr>
              <w:t xml:space="preserve"> 1</w:t>
            </w:r>
          </w:p>
        </w:tc>
        <w:tc>
          <w:tcPr>
            <w:tcW w:w="90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jc w:val="center"/>
              <w:rPr>
                <w:rFonts w:ascii="Times New Roman" w:eastAsia="Times New Roman" w:hAnsi="Times New Roman" w:cs="Times New Roman"/>
                <w:b/>
                <w:bCs/>
                <w:szCs w:val="20"/>
                <w:lang w:val="en-US" w:eastAsia="en-US"/>
              </w:rPr>
            </w:pPr>
            <w:proofErr w:type="spellStart"/>
            <w:r w:rsidRPr="00DE49A5">
              <w:rPr>
                <w:rFonts w:ascii="Times New Roman" w:eastAsia="Times New Roman" w:hAnsi="Times New Roman" w:cs="Times New Roman"/>
                <w:b/>
                <w:bCs/>
                <w:szCs w:val="20"/>
                <w:lang w:val="en-US" w:eastAsia="en-US"/>
              </w:rPr>
              <w:t>Año</w:t>
            </w:r>
            <w:proofErr w:type="spellEnd"/>
            <w:r w:rsidRPr="00DE49A5">
              <w:rPr>
                <w:rFonts w:ascii="Times New Roman" w:eastAsia="Times New Roman" w:hAnsi="Times New Roman" w:cs="Times New Roman"/>
                <w:b/>
                <w:bCs/>
                <w:szCs w:val="20"/>
                <w:lang w:val="en-US" w:eastAsia="en-US"/>
              </w:rPr>
              <w:t xml:space="preserve"> 2</w:t>
            </w:r>
          </w:p>
        </w:tc>
        <w:tc>
          <w:tcPr>
            <w:tcW w:w="90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jc w:val="center"/>
              <w:rPr>
                <w:rFonts w:ascii="Times New Roman" w:eastAsia="Times New Roman" w:hAnsi="Times New Roman" w:cs="Times New Roman"/>
                <w:b/>
                <w:bCs/>
                <w:szCs w:val="20"/>
                <w:lang w:val="en-US" w:eastAsia="en-US"/>
              </w:rPr>
            </w:pPr>
            <w:proofErr w:type="spellStart"/>
            <w:r w:rsidRPr="00DE49A5">
              <w:rPr>
                <w:rFonts w:ascii="Times New Roman" w:eastAsia="Times New Roman" w:hAnsi="Times New Roman" w:cs="Times New Roman"/>
                <w:b/>
                <w:bCs/>
                <w:szCs w:val="20"/>
                <w:lang w:val="en-US" w:eastAsia="en-US"/>
              </w:rPr>
              <w:t>Año</w:t>
            </w:r>
            <w:proofErr w:type="spellEnd"/>
            <w:r w:rsidRPr="00DE49A5">
              <w:rPr>
                <w:rFonts w:ascii="Times New Roman" w:eastAsia="Times New Roman" w:hAnsi="Times New Roman" w:cs="Times New Roman"/>
                <w:b/>
                <w:bCs/>
                <w:szCs w:val="20"/>
                <w:lang w:val="en-US" w:eastAsia="en-US"/>
              </w:rPr>
              <w:t xml:space="preserve"> 3</w:t>
            </w:r>
          </w:p>
        </w:tc>
        <w:tc>
          <w:tcPr>
            <w:tcW w:w="99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jc w:val="center"/>
              <w:rPr>
                <w:rFonts w:ascii="Times New Roman" w:eastAsia="Times New Roman" w:hAnsi="Times New Roman" w:cs="Times New Roman"/>
                <w:b/>
                <w:bCs/>
                <w:szCs w:val="20"/>
                <w:lang w:val="en-US" w:eastAsia="en-US"/>
              </w:rPr>
            </w:pPr>
            <w:proofErr w:type="spellStart"/>
            <w:r w:rsidRPr="00DE49A5">
              <w:rPr>
                <w:rFonts w:ascii="Times New Roman" w:eastAsia="Times New Roman" w:hAnsi="Times New Roman" w:cs="Times New Roman"/>
                <w:b/>
                <w:bCs/>
                <w:szCs w:val="20"/>
                <w:lang w:val="en-US" w:eastAsia="en-US"/>
              </w:rPr>
              <w:t>Año</w:t>
            </w:r>
            <w:proofErr w:type="spellEnd"/>
            <w:r w:rsidRPr="00DE49A5">
              <w:rPr>
                <w:rFonts w:ascii="Times New Roman" w:eastAsia="Times New Roman" w:hAnsi="Times New Roman" w:cs="Times New Roman"/>
                <w:b/>
                <w:bCs/>
                <w:szCs w:val="20"/>
                <w:lang w:val="en-US" w:eastAsia="en-US"/>
              </w:rPr>
              <w:t xml:space="preserve"> 4</w:t>
            </w:r>
          </w:p>
        </w:tc>
        <w:tc>
          <w:tcPr>
            <w:tcW w:w="900" w:type="dxa"/>
            <w:tcBorders>
              <w:top w:val="nil"/>
              <w:left w:val="nil"/>
              <w:bottom w:val="single" w:sz="4" w:space="0" w:color="auto"/>
              <w:right w:val="nil"/>
            </w:tcBorders>
            <w:shd w:val="clear" w:color="000000" w:fill="D9D9D9"/>
            <w:noWrap/>
            <w:vAlign w:val="bottom"/>
            <w:hideMark/>
          </w:tcPr>
          <w:p w:rsidR="00FC1008" w:rsidRPr="00DE49A5" w:rsidRDefault="00FC1008" w:rsidP="00C12EB7">
            <w:pPr>
              <w:spacing w:after="0" w:line="240" w:lineRule="auto"/>
              <w:jc w:val="center"/>
              <w:rPr>
                <w:rFonts w:ascii="Times New Roman" w:eastAsia="Times New Roman" w:hAnsi="Times New Roman" w:cs="Times New Roman"/>
                <w:b/>
                <w:bCs/>
                <w:szCs w:val="20"/>
                <w:lang w:val="en-US" w:eastAsia="en-US"/>
              </w:rPr>
            </w:pPr>
            <w:proofErr w:type="spellStart"/>
            <w:r w:rsidRPr="00DE49A5">
              <w:rPr>
                <w:rFonts w:ascii="Times New Roman" w:eastAsia="Times New Roman" w:hAnsi="Times New Roman" w:cs="Times New Roman"/>
                <w:b/>
                <w:bCs/>
                <w:szCs w:val="20"/>
                <w:lang w:val="en-US" w:eastAsia="en-US"/>
              </w:rPr>
              <w:t>Año</w:t>
            </w:r>
            <w:proofErr w:type="spellEnd"/>
            <w:r w:rsidRPr="00DE49A5">
              <w:rPr>
                <w:rFonts w:ascii="Times New Roman" w:eastAsia="Times New Roman" w:hAnsi="Times New Roman" w:cs="Times New Roman"/>
                <w:b/>
                <w:bCs/>
                <w:szCs w:val="20"/>
                <w:lang w:val="en-US" w:eastAsia="en-US"/>
              </w:rPr>
              <w:t xml:space="preserve"> 5</w:t>
            </w:r>
          </w:p>
        </w:tc>
      </w:tr>
      <w:tr w:rsidR="00FC1008" w:rsidRPr="00FC1008" w:rsidTr="00DE49A5">
        <w:trPr>
          <w:trHeight w:val="692"/>
        </w:trPr>
        <w:tc>
          <w:tcPr>
            <w:tcW w:w="2700" w:type="dxa"/>
            <w:tcBorders>
              <w:top w:val="nil"/>
              <w:left w:val="nil"/>
              <w:right w:val="nil"/>
            </w:tcBorders>
            <w:shd w:val="clear" w:color="auto" w:fill="auto"/>
            <w:vAlign w:val="bottom"/>
            <w:hideMark/>
          </w:tcPr>
          <w:p w:rsidR="00FC1008" w:rsidRPr="00DE49A5" w:rsidRDefault="00FC1008" w:rsidP="00FC1008">
            <w:pPr>
              <w:spacing w:after="0" w:line="240" w:lineRule="auto"/>
              <w:rPr>
                <w:rFonts w:ascii="Times New Roman" w:eastAsia="Times New Roman" w:hAnsi="Times New Roman" w:cs="Times New Roman"/>
                <w:szCs w:val="20"/>
                <w:lang w:val="en-US" w:eastAsia="en-US"/>
              </w:rPr>
            </w:pPr>
            <w:proofErr w:type="spellStart"/>
            <w:r>
              <w:rPr>
                <w:rFonts w:ascii="Times New Roman" w:eastAsia="Times New Roman" w:hAnsi="Times New Roman" w:cs="Times New Roman"/>
                <w:szCs w:val="20"/>
                <w:lang w:val="en-US" w:eastAsia="en-US"/>
              </w:rPr>
              <w:t>Nú</w:t>
            </w:r>
            <w:r w:rsidRPr="00DE49A5">
              <w:rPr>
                <w:rFonts w:ascii="Times New Roman" w:eastAsia="Times New Roman" w:hAnsi="Times New Roman" w:cs="Times New Roman"/>
                <w:szCs w:val="20"/>
                <w:lang w:val="en-US" w:eastAsia="en-US"/>
              </w:rPr>
              <w:t>mero</w:t>
            </w:r>
            <w:proofErr w:type="spellEnd"/>
            <w:r w:rsidRPr="00DE49A5">
              <w:rPr>
                <w:rFonts w:ascii="Times New Roman" w:eastAsia="Times New Roman" w:hAnsi="Times New Roman" w:cs="Times New Roman"/>
                <w:szCs w:val="20"/>
                <w:lang w:val="en-US" w:eastAsia="en-US"/>
              </w:rPr>
              <w:t xml:space="preserve"> de PMPs </w:t>
            </w:r>
            <w:proofErr w:type="spellStart"/>
            <w:r>
              <w:rPr>
                <w:rFonts w:ascii="Times New Roman" w:eastAsia="Times New Roman" w:hAnsi="Times New Roman" w:cs="Times New Roman"/>
                <w:szCs w:val="20"/>
                <w:lang w:val="en-US" w:eastAsia="en-US"/>
              </w:rPr>
              <w:t>beneficiario</w:t>
            </w:r>
            <w:r w:rsidRPr="00DE49A5">
              <w:rPr>
                <w:rFonts w:ascii="Times New Roman" w:eastAsia="Times New Roman" w:hAnsi="Times New Roman" w:cs="Times New Roman"/>
                <w:szCs w:val="20"/>
                <w:lang w:val="en-US" w:eastAsia="en-US"/>
              </w:rPr>
              <w:t>s</w:t>
            </w:r>
            <w:proofErr w:type="spellEnd"/>
            <w:r w:rsidRPr="00DE49A5">
              <w:rPr>
                <w:rFonts w:ascii="Times New Roman" w:eastAsia="Times New Roman" w:hAnsi="Times New Roman" w:cs="Times New Roman"/>
                <w:szCs w:val="20"/>
                <w:lang w:val="en-US" w:eastAsia="en-US"/>
              </w:rPr>
              <w:t xml:space="preserve"> CACAO</w:t>
            </w:r>
          </w:p>
        </w:tc>
        <w:tc>
          <w:tcPr>
            <w:tcW w:w="900" w:type="dxa"/>
            <w:tcBorders>
              <w:top w:val="nil"/>
              <w:left w:val="nil"/>
              <w:right w:val="nil"/>
            </w:tcBorders>
            <w:shd w:val="clear" w:color="auto" w:fill="auto"/>
            <w:noWrap/>
            <w:vAlign w:val="bottom"/>
            <w:hideMark/>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200</w:t>
            </w:r>
          </w:p>
        </w:tc>
        <w:tc>
          <w:tcPr>
            <w:tcW w:w="900" w:type="dxa"/>
            <w:tcBorders>
              <w:top w:val="nil"/>
              <w:left w:val="nil"/>
              <w:right w:val="nil"/>
            </w:tcBorders>
            <w:shd w:val="clear" w:color="auto" w:fill="auto"/>
            <w:noWrap/>
            <w:vAlign w:val="bottom"/>
            <w:hideMark/>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400</w:t>
            </w:r>
          </w:p>
        </w:tc>
        <w:tc>
          <w:tcPr>
            <w:tcW w:w="900" w:type="dxa"/>
            <w:tcBorders>
              <w:top w:val="nil"/>
              <w:left w:val="nil"/>
              <w:right w:val="nil"/>
            </w:tcBorders>
            <w:shd w:val="clear" w:color="auto" w:fill="auto"/>
            <w:noWrap/>
            <w:vAlign w:val="bottom"/>
            <w:hideMark/>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800</w:t>
            </w:r>
          </w:p>
        </w:tc>
        <w:tc>
          <w:tcPr>
            <w:tcW w:w="990" w:type="dxa"/>
            <w:tcBorders>
              <w:top w:val="nil"/>
              <w:left w:val="nil"/>
              <w:right w:val="nil"/>
            </w:tcBorders>
            <w:shd w:val="clear" w:color="auto" w:fill="auto"/>
            <w:noWrap/>
            <w:vAlign w:val="bottom"/>
            <w:hideMark/>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1</w:t>
            </w:r>
            <w:r>
              <w:rPr>
                <w:rFonts w:ascii="Times New Roman" w:eastAsia="Times New Roman" w:hAnsi="Times New Roman" w:cs="Times New Roman"/>
                <w:szCs w:val="20"/>
                <w:lang w:val="en-US" w:eastAsia="en-US"/>
              </w:rPr>
              <w:t>,</w:t>
            </w:r>
            <w:r w:rsidRPr="00DE49A5">
              <w:rPr>
                <w:rFonts w:ascii="Times New Roman" w:eastAsia="Times New Roman" w:hAnsi="Times New Roman" w:cs="Times New Roman"/>
                <w:szCs w:val="20"/>
                <w:lang w:val="en-US" w:eastAsia="en-US"/>
              </w:rPr>
              <w:t>400</w:t>
            </w:r>
          </w:p>
        </w:tc>
        <w:tc>
          <w:tcPr>
            <w:tcW w:w="900" w:type="dxa"/>
            <w:tcBorders>
              <w:top w:val="nil"/>
              <w:left w:val="nil"/>
              <w:right w:val="nil"/>
            </w:tcBorders>
            <w:shd w:val="clear" w:color="auto" w:fill="auto"/>
            <w:noWrap/>
            <w:vAlign w:val="bottom"/>
            <w:hideMark/>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2</w:t>
            </w:r>
            <w:r>
              <w:rPr>
                <w:rFonts w:ascii="Times New Roman" w:eastAsia="Times New Roman" w:hAnsi="Times New Roman" w:cs="Times New Roman"/>
                <w:szCs w:val="20"/>
                <w:lang w:val="en-US" w:eastAsia="en-US"/>
              </w:rPr>
              <w:t>,</w:t>
            </w:r>
            <w:r w:rsidRPr="00DE49A5">
              <w:rPr>
                <w:rFonts w:ascii="Times New Roman" w:eastAsia="Times New Roman" w:hAnsi="Times New Roman" w:cs="Times New Roman"/>
                <w:szCs w:val="20"/>
                <w:lang w:val="en-US" w:eastAsia="en-US"/>
              </w:rPr>
              <w:t>000</w:t>
            </w:r>
          </w:p>
        </w:tc>
      </w:tr>
      <w:tr w:rsidR="00FC1008" w:rsidRPr="00FC1008" w:rsidTr="00DE49A5">
        <w:trPr>
          <w:trHeight w:val="630"/>
        </w:trPr>
        <w:tc>
          <w:tcPr>
            <w:tcW w:w="2700" w:type="dxa"/>
            <w:tcBorders>
              <w:top w:val="nil"/>
              <w:left w:val="nil"/>
              <w:bottom w:val="single" w:sz="4" w:space="0" w:color="auto"/>
              <w:right w:val="nil"/>
            </w:tcBorders>
            <w:shd w:val="clear" w:color="auto" w:fill="auto"/>
            <w:vAlign w:val="bottom"/>
          </w:tcPr>
          <w:p w:rsidR="00FC1008" w:rsidRPr="00DE49A5" w:rsidRDefault="00FC1008" w:rsidP="00FC1008">
            <w:pPr>
              <w:spacing w:after="0" w:line="240" w:lineRule="auto"/>
              <w:rPr>
                <w:rFonts w:ascii="Times New Roman" w:eastAsia="Times New Roman" w:hAnsi="Times New Roman" w:cs="Times New Roman"/>
                <w:szCs w:val="20"/>
                <w:lang w:val="en-US" w:eastAsia="en-US"/>
              </w:rPr>
            </w:pPr>
            <w:proofErr w:type="spellStart"/>
            <w:r>
              <w:rPr>
                <w:rFonts w:ascii="Times New Roman" w:eastAsia="Times New Roman" w:hAnsi="Times New Roman" w:cs="Times New Roman"/>
                <w:szCs w:val="20"/>
                <w:lang w:val="en-US" w:eastAsia="en-US"/>
              </w:rPr>
              <w:t>Nú</w:t>
            </w:r>
            <w:r w:rsidRPr="00DE49A5">
              <w:rPr>
                <w:rFonts w:ascii="Times New Roman" w:eastAsia="Times New Roman" w:hAnsi="Times New Roman" w:cs="Times New Roman"/>
                <w:szCs w:val="20"/>
                <w:lang w:val="en-US" w:eastAsia="en-US"/>
              </w:rPr>
              <w:t>mero</w:t>
            </w:r>
            <w:proofErr w:type="spellEnd"/>
            <w:r w:rsidRPr="00DE49A5">
              <w:rPr>
                <w:rFonts w:ascii="Times New Roman" w:eastAsia="Times New Roman" w:hAnsi="Times New Roman" w:cs="Times New Roman"/>
                <w:szCs w:val="20"/>
                <w:lang w:val="en-US" w:eastAsia="en-US"/>
              </w:rPr>
              <w:t xml:space="preserve"> de PMPs </w:t>
            </w:r>
            <w:proofErr w:type="spellStart"/>
            <w:r>
              <w:rPr>
                <w:rFonts w:ascii="Times New Roman" w:eastAsia="Times New Roman" w:hAnsi="Times New Roman" w:cs="Times New Roman"/>
                <w:szCs w:val="20"/>
                <w:lang w:val="en-US" w:eastAsia="en-US"/>
              </w:rPr>
              <w:t>beneficiario</w:t>
            </w:r>
            <w:r w:rsidRPr="00DE49A5">
              <w:rPr>
                <w:rFonts w:ascii="Times New Roman" w:eastAsia="Times New Roman" w:hAnsi="Times New Roman" w:cs="Times New Roman"/>
                <w:szCs w:val="20"/>
                <w:lang w:val="en-US" w:eastAsia="en-US"/>
              </w:rPr>
              <w:t>s</w:t>
            </w:r>
            <w:proofErr w:type="spellEnd"/>
            <w:r w:rsidRPr="00DE49A5">
              <w:rPr>
                <w:rFonts w:ascii="Times New Roman" w:eastAsia="Times New Roman" w:hAnsi="Times New Roman" w:cs="Times New Roman"/>
                <w:szCs w:val="20"/>
                <w:lang w:val="en-US" w:eastAsia="en-US"/>
              </w:rPr>
              <w:t xml:space="preserve"> LACTEOS</w:t>
            </w:r>
          </w:p>
        </w:tc>
        <w:tc>
          <w:tcPr>
            <w:tcW w:w="900" w:type="dxa"/>
            <w:tcBorders>
              <w:top w:val="nil"/>
              <w:left w:val="nil"/>
              <w:bottom w:val="single" w:sz="4" w:space="0" w:color="auto"/>
              <w:right w:val="nil"/>
            </w:tcBorders>
            <w:shd w:val="clear" w:color="auto" w:fill="auto"/>
            <w:noWrap/>
            <w:vAlign w:val="bottom"/>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300</w:t>
            </w:r>
          </w:p>
        </w:tc>
        <w:tc>
          <w:tcPr>
            <w:tcW w:w="900" w:type="dxa"/>
            <w:tcBorders>
              <w:top w:val="nil"/>
              <w:left w:val="nil"/>
              <w:bottom w:val="single" w:sz="4" w:space="0" w:color="auto"/>
              <w:right w:val="nil"/>
            </w:tcBorders>
            <w:shd w:val="clear" w:color="auto" w:fill="auto"/>
            <w:noWrap/>
            <w:vAlign w:val="bottom"/>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600</w:t>
            </w:r>
          </w:p>
        </w:tc>
        <w:tc>
          <w:tcPr>
            <w:tcW w:w="900" w:type="dxa"/>
            <w:tcBorders>
              <w:top w:val="nil"/>
              <w:left w:val="nil"/>
              <w:bottom w:val="single" w:sz="4" w:space="0" w:color="auto"/>
              <w:right w:val="nil"/>
            </w:tcBorders>
            <w:shd w:val="clear" w:color="auto" w:fill="auto"/>
            <w:noWrap/>
            <w:vAlign w:val="bottom"/>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1</w:t>
            </w:r>
            <w:r>
              <w:rPr>
                <w:rFonts w:ascii="Times New Roman" w:eastAsia="Times New Roman" w:hAnsi="Times New Roman" w:cs="Times New Roman"/>
                <w:szCs w:val="20"/>
                <w:lang w:val="en-US" w:eastAsia="en-US"/>
              </w:rPr>
              <w:t>,</w:t>
            </w:r>
            <w:r w:rsidRPr="00DE49A5">
              <w:rPr>
                <w:rFonts w:ascii="Times New Roman" w:eastAsia="Times New Roman" w:hAnsi="Times New Roman" w:cs="Times New Roman"/>
                <w:szCs w:val="20"/>
                <w:lang w:val="en-US" w:eastAsia="en-US"/>
              </w:rPr>
              <w:t>200</w:t>
            </w:r>
          </w:p>
        </w:tc>
        <w:tc>
          <w:tcPr>
            <w:tcW w:w="990" w:type="dxa"/>
            <w:tcBorders>
              <w:top w:val="nil"/>
              <w:left w:val="nil"/>
              <w:bottom w:val="single" w:sz="4" w:space="0" w:color="auto"/>
              <w:right w:val="nil"/>
            </w:tcBorders>
            <w:shd w:val="clear" w:color="auto" w:fill="auto"/>
            <w:noWrap/>
            <w:vAlign w:val="bottom"/>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2</w:t>
            </w:r>
            <w:r>
              <w:rPr>
                <w:rFonts w:ascii="Times New Roman" w:eastAsia="Times New Roman" w:hAnsi="Times New Roman" w:cs="Times New Roman"/>
                <w:szCs w:val="20"/>
                <w:lang w:val="en-US" w:eastAsia="en-US"/>
              </w:rPr>
              <w:t>,</w:t>
            </w:r>
            <w:r w:rsidRPr="00DE49A5">
              <w:rPr>
                <w:rFonts w:ascii="Times New Roman" w:eastAsia="Times New Roman" w:hAnsi="Times New Roman" w:cs="Times New Roman"/>
                <w:szCs w:val="20"/>
                <w:lang w:val="en-US" w:eastAsia="en-US"/>
              </w:rPr>
              <w:t>100</w:t>
            </w:r>
          </w:p>
        </w:tc>
        <w:tc>
          <w:tcPr>
            <w:tcW w:w="900" w:type="dxa"/>
            <w:tcBorders>
              <w:top w:val="nil"/>
              <w:left w:val="nil"/>
              <w:bottom w:val="single" w:sz="4" w:space="0" w:color="auto"/>
              <w:right w:val="nil"/>
            </w:tcBorders>
            <w:shd w:val="clear" w:color="auto" w:fill="auto"/>
            <w:noWrap/>
            <w:vAlign w:val="bottom"/>
          </w:tcPr>
          <w:p w:rsidR="00FC1008" w:rsidRPr="00DE49A5" w:rsidRDefault="00FC1008" w:rsidP="00FC1008">
            <w:pPr>
              <w:spacing w:after="0" w:line="240" w:lineRule="auto"/>
              <w:jc w:val="right"/>
              <w:rPr>
                <w:rFonts w:ascii="Times New Roman" w:eastAsia="Times New Roman" w:hAnsi="Times New Roman" w:cs="Times New Roman"/>
                <w:szCs w:val="20"/>
                <w:lang w:val="en-US" w:eastAsia="en-US"/>
              </w:rPr>
            </w:pPr>
            <w:r w:rsidRPr="00DE49A5">
              <w:rPr>
                <w:rFonts w:ascii="Times New Roman" w:eastAsia="Times New Roman" w:hAnsi="Times New Roman" w:cs="Times New Roman"/>
                <w:szCs w:val="20"/>
                <w:lang w:val="en-US" w:eastAsia="en-US"/>
              </w:rPr>
              <w:t>3</w:t>
            </w:r>
            <w:r>
              <w:rPr>
                <w:rFonts w:ascii="Times New Roman" w:eastAsia="Times New Roman" w:hAnsi="Times New Roman" w:cs="Times New Roman"/>
                <w:szCs w:val="20"/>
                <w:lang w:val="en-US" w:eastAsia="en-US"/>
              </w:rPr>
              <w:t>,</w:t>
            </w:r>
            <w:r w:rsidRPr="00DE49A5">
              <w:rPr>
                <w:rFonts w:ascii="Times New Roman" w:eastAsia="Times New Roman" w:hAnsi="Times New Roman" w:cs="Times New Roman"/>
                <w:szCs w:val="20"/>
                <w:lang w:val="en-US" w:eastAsia="en-US"/>
              </w:rPr>
              <w:t>000</w:t>
            </w:r>
          </w:p>
        </w:tc>
      </w:tr>
    </w:tbl>
    <w:p w:rsidR="008A1E64" w:rsidRDefault="008A1E64" w:rsidP="008A1E64">
      <w:pPr>
        <w:pStyle w:val="Paragraph"/>
        <w:numPr>
          <w:ilvl w:val="0"/>
          <w:numId w:val="4"/>
        </w:numPr>
        <w:spacing w:before="240" w:afterLines="80" w:after="192"/>
        <w:ind w:left="1260" w:hanging="540"/>
        <w:rPr>
          <w:szCs w:val="24"/>
          <w:lang w:val="es-ES_tradnl"/>
        </w:rPr>
      </w:pPr>
      <w:r w:rsidRPr="008A1E64">
        <w:rPr>
          <w:szCs w:val="24"/>
          <w:lang w:val="es-ES_tradnl"/>
        </w:rPr>
        <w:t xml:space="preserve">Se </w:t>
      </w:r>
      <w:r>
        <w:rPr>
          <w:szCs w:val="24"/>
          <w:lang w:val="es-ES_tradnl"/>
        </w:rPr>
        <w:t>as</w:t>
      </w:r>
      <w:r w:rsidRPr="008A1E64">
        <w:rPr>
          <w:szCs w:val="24"/>
          <w:lang w:val="es-ES_tradnl"/>
        </w:rPr>
        <w:t>ume que</w:t>
      </w:r>
      <w:r>
        <w:rPr>
          <w:szCs w:val="24"/>
          <w:lang w:val="es-ES_tradnl"/>
        </w:rPr>
        <w:t xml:space="preserve"> </w:t>
      </w:r>
      <w:r w:rsidRPr="00DE49A5">
        <w:rPr>
          <w:szCs w:val="24"/>
          <w:u w:val="single"/>
          <w:lang w:val="es-ES_tradnl"/>
        </w:rPr>
        <w:t>en ausencia del programa</w:t>
      </w:r>
      <w:r w:rsidRPr="008A1E64">
        <w:rPr>
          <w:szCs w:val="24"/>
          <w:lang w:val="es-ES_tradnl"/>
        </w:rPr>
        <w:t xml:space="preserve"> los </w:t>
      </w:r>
      <w:proofErr w:type="spellStart"/>
      <w:r w:rsidRPr="008A1E64">
        <w:rPr>
          <w:szCs w:val="24"/>
          <w:lang w:val="es-ES_tradnl"/>
        </w:rPr>
        <w:t>PMPs</w:t>
      </w:r>
      <w:proofErr w:type="spellEnd"/>
      <w:r w:rsidRPr="008A1E64">
        <w:rPr>
          <w:szCs w:val="24"/>
          <w:lang w:val="es-ES_tradnl"/>
        </w:rPr>
        <w:t xml:space="preserve"> </w:t>
      </w:r>
      <w:r>
        <w:rPr>
          <w:szCs w:val="24"/>
          <w:lang w:val="es-ES_tradnl"/>
        </w:rPr>
        <w:t xml:space="preserve">crecen </w:t>
      </w:r>
      <w:r w:rsidRPr="008A1E64">
        <w:rPr>
          <w:szCs w:val="24"/>
          <w:lang w:val="es-ES_tradnl"/>
        </w:rPr>
        <w:t xml:space="preserve">en promedio </w:t>
      </w:r>
      <w:r>
        <w:rPr>
          <w:szCs w:val="24"/>
          <w:lang w:val="es-ES_tradnl"/>
        </w:rPr>
        <w:t>al ritmo de crecimiento promedio anual de cada uno de los sectores analizados, cuyos valores correspondientes se indican en la Tabla 2.2.</w:t>
      </w:r>
    </w:p>
    <w:p w:rsidR="008A1E64" w:rsidRPr="0040233C" w:rsidRDefault="008A1E64" w:rsidP="008A1E64">
      <w:pPr>
        <w:pStyle w:val="Paragraph"/>
        <w:numPr>
          <w:ilvl w:val="0"/>
          <w:numId w:val="0"/>
        </w:numPr>
        <w:spacing w:after="0"/>
        <w:ind w:left="1260"/>
        <w:rPr>
          <w:b/>
          <w:szCs w:val="24"/>
          <w:lang w:val="es-ES_tradnl"/>
        </w:rPr>
      </w:pPr>
      <w:r w:rsidRPr="0040233C">
        <w:rPr>
          <w:b/>
          <w:szCs w:val="24"/>
          <w:lang w:val="es-ES_tradnl"/>
        </w:rPr>
        <w:t>Tabla 2</w:t>
      </w:r>
      <w:r>
        <w:rPr>
          <w:b/>
          <w:szCs w:val="24"/>
          <w:lang w:val="es-ES_tradnl"/>
        </w:rPr>
        <w:t>.2</w:t>
      </w:r>
      <w:r w:rsidRPr="0040233C">
        <w:rPr>
          <w:b/>
          <w:szCs w:val="24"/>
          <w:lang w:val="es-ES_tradnl"/>
        </w:rPr>
        <w:t xml:space="preserve">. </w:t>
      </w:r>
      <w:r w:rsidRPr="008A1E64">
        <w:rPr>
          <w:b/>
          <w:szCs w:val="24"/>
          <w:lang w:val="es-ES_tradnl"/>
        </w:rPr>
        <w:t xml:space="preserve">Crecimiento promedio anual </w:t>
      </w:r>
      <w:r>
        <w:rPr>
          <w:b/>
          <w:szCs w:val="24"/>
          <w:lang w:val="es-ES_tradnl"/>
        </w:rPr>
        <w:t>por</w:t>
      </w:r>
      <w:r w:rsidRPr="008A1E64">
        <w:rPr>
          <w:b/>
          <w:szCs w:val="24"/>
          <w:lang w:val="es-ES_tradnl"/>
        </w:rPr>
        <w:t xml:space="preserve"> sector</w:t>
      </w:r>
    </w:p>
    <w:tbl>
      <w:tblPr>
        <w:tblW w:w="7380" w:type="dxa"/>
        <w:tblInd w:w="1368" w:type="dxa"/>
        <w:tblLayout w:type="fixed"/>
        <w:tblLook w:val="04A0" w:firstRow="1" w:lastRow="0" w:firstColumn="1" w:lastColumn="0" w:noHBand="0" w:noVBand="1"/>
      </w:tblPr>
      <w:tblGrid>
        <w:gridCol w:w="3420"/>
        <w:gridCol w:w="1620"/>
        <w:gridCol w:w="2340"/>
      </w:tblGrid>
      <w:tr w:rsidR="008A1E64" w:rsidRPr="00326DE2" w:rsidTr="00534E4E">
        <w:trPr>
          <w:trHeight w:val="305"/>
        </w:trPr>
        <w:tc>
          <w:tcPr>
            <w:tcW w:w="3420" w:type="dxa"/>
            <w:tcBorders>
              <w:top w:val="single" w:sz="4" w:space="0" w:color="auto"/>
              <w:bottom w:val="single" w:sz="4" w:space="0" w:color="auto"/>
            </w:tcBorders>
            <w:shd w:val="clear" w:color="auto" w:fill="D9D9D9" w:themeFill="background1" w:themeFillShade="D9"/>
            <w:noWrap/>
            <w:vAlign w:val="center"/>
            <w:hideMark/>
          </w:tcPr>
          <w:p w:rsidR="008A1E64" w:rsidRPr="00326DE2" w:rsidRDefault="008A1E64" w:rsidP="00534E4E">
            <w:pPr>
              <w:spacing w:after="0" w:line="240" w:lineRule="auto"/>
              <w:rPr>
                <w:rFonts w:ascii="Times New Roman" w:eastAsia="Times New Roman" w:hAnsi="Times New Roman" w:cs="Times New Roman"/>
                <w:b/>
                <w:bCs/>
                <w:szCs w:val="24"/>
              </w:rPr>
            </w:pPr>
            <w:r w:rsidRPr="00326DE2">
              <w:rPr>
                <w:rFonts w:ascii="Times New Roman" w:eastAsia="Times New Roman" w:hAnsi="Times New Roman" w:cs="Times New Roman"/>
                <w:b/>
                <w:bCs/>
                <w:szCs w:val="24"/>
              </w:rPr>
              <w:t>Concepto</w:t>
            </w:r>
          </w:p>
        </w:tc>
        <w:tc>
          <w:tcPr>
            <w:tcW w:w="1620" w:type="dxa"/>
            <w:tcBorders>
              <w:top w:val="single" w:sz="4" w:space="0" w:color="auto"/>
              <w:bottom w:val="single" w:sz="4" w:space="0" w:color="auto"/>
            </w:tcBorders>
            <w:shd w:val="clear" w:color="auto" w:fill="D9D9D9" w:themeFill="background1" w:themeFillShade="D9"/>
            <w:vAlign w:val="center"/>
            <w:hideMark/>
          </w:tcPr>
          <w:p w:rsidR="008A1E64" w:rsidRPr="00326DE2" w:rsidRDefault="008A1E64" w:rsidP="00534E4E">
            <w:pPr>
              <w:spacing w:after="0" w:line="240" w:lineRule="auto"/>
              <w:jc w:val="center"/>
              <w:rPr>
                <w:rFonts w:ascii="Times New Roman" w:eastAsia="Times New Roman" w:hAnsi="Times New Roman" w:cs="Times New Roman"/>
                <w:b/>
                <w:bCs/>
                <w:szCs w:val="24"/>
              </w:rPr>
            </w:pPr>
            <w:r w:rsidRPr="00326DE2">
              <w:rPr>
                <w:rFonts w:ascii="Times New Roman" w:eastAsia="Times New Roman" w:hAnsi="Times New Roman" w:cs="Times New Roman"/>
                <w:b/>
                <w:bCs/>
                <w:szCs w:val="24"/>
              </w:rPr>
              <w:t>Cacao</w:t>
            </w:r>
          </w:p>
        </w:tc>
        <w:tc>
          <w:tcPr>
            <w:tcW w:w="2340" w:type="dxa"/>
            <w:tcBorders>
              <w:top w:val="single" w:sz="4" w:space="0" w:color="auto"/>
              <w:bottom w:val="single" w:sz="4" w:space="0" w:color="auto"/>
            </w:tcBorders>
            <w:shd w:val="clear" w:color="auto" w:fill="D9D9D9" w:themeFill="background1" w:themeFillShade="D9"/>
            <w:vAlign w:val="center"/>
            <w:hideMark/>
          </w:tcPr>
          <w:p w:rsidR="008A1E64" w:rsidRPr="00326DE2" w:rsidRDefault="008A1E64" w:rsidP="00534E4E">
            <w:pPr>
              <w:spacing w:after="0" w:line="240" w:lineRule="auto"/>
              <w:jc w:val="center"/>
              <w:rPr>
                <w:rFonts w:ascii="Times New Roman" w:eastAsia="Times New Roman" w:hAnsi="Times New Roman" w:cs="Times New Roman"/>
                <w:b/>
                <w:bCs/>
                <w:smallCaps/>
                <w:szCs w:val="24"/>
              </w:rPr>
            </w:pPr>
            <w:r w:rsidRPr="00326DE2">
              <w:rPr>
                <w:rFonts w:ascii="Times New Roman" w:eastAsia="Times New Roman" w:hAnsi="Times New Roman" w:cs="Times New Roman"/>
                <w:b/>
                <w:bCs/>
                <w:szCs w:val="24"/>
              </w:rPr>
              <w:t>Lácteos y derivados</w:t>
            </w:r>
          </w:p>
        </w:tc>
      </w:tr>
      <w:tr w:rsidR="008A1E64" w:rsidRPr="008A1E64" w:rsidTr="00534E4E">
        <w:trPr>
          <w:trHeight w:val="413"/>
        </w:trPr>
        <w:tc>
          <w:tcPr>
            <w:tcW w:w="3420" w:type="dxa"/>
            <w:tcBorders>
              <w:top w:val="single" w:sz="4" w:space="0" w:color="auto"/>
              <w:bottom w:val="single" w:sz="4" w:space="0" w:color="auto"/>
            </w:tcBorders>
            <w:shd w:val="clear" w:color="auto" w:fill="auto"/>
            <w:vAlign w:val="center"/>
            <w:hideMark/>
          </w:tcPr>
          <w:p w:rsidR="008A1E64" w:rsidRPr="00326DE2" w:rsidRDefault="008A1E64" w:rsidP="00534E4E">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Crecimiento promedio</w:t>
            </w:r>
          </w:p>
        </w:tc>
        <w:tc>
          <w:tcPr>
            <w:tcW w:w="1620" w:type="dxa"/>
            <w:tcBorders>
              <w:top w:val="single" w:sz="4" w:space="0" w:color="auto"/>
              <w:bottom w:val="single" w:sz="4" w:space="0" w:color="auto"/>
            </w:tcBorders>
            <w:shd w:val="clear" w:color="auto" w:fill="auto"/>
            <w:noWrap/>
            <w:vAlign w:val="center"/>
            <w:hideMark/>
          </w:tcPr>
          <w:p w:rsidR="008A1E64" w:rsidRPr="00326DE2" w:rsidRDefault="008A1E64" w:rsidP="00534E4E">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3.6%</w:t>
            </w:r>
            <w:r w:rsidRPr="00326DE2">
              <w:rPr>
                <w:rFonts w:ascii="Times New Roman" w:eastAsia="Times New Roman" w:hAnsi="Times New Roman" w:cs="Times New Roman"/>
                <w:szCs w:val="24"/>
              </w:rPr>
              <w:t xml:space="preserve"> </w:t>
            </w:r>
          </w:p>
        </w:tc>
        <w:tc>
          <w:tcPr>
            <w:tcW w:w="2340" w:type="dxa"/>
            <w:tcBorders>
              <w:top w:val="single" w:sz="4" w:space="0" w:color="auto"/>
              <w:bottom w:val="single" w:sz="4" w:space="0" w:color="auto"/>
            </w:tcBorders>
            <w:shd w:val="clear" w:color="auto" w:fill="auto"/>
            <w:noWrap/>
            <w:vAlign w:val="center"/>
            <w:hideMark/>
          </w:tcPr>
          <w:p w:rsidR="008A1E64" w:rsidRPr="00326DE2" w:rsidRDefault="008A1E64" w:rsidP="00534E4E">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5.0%</w:t>
            </w:r>
            <w:r w:rsidRPr="00326DE2">
              <w:rPr>
                <w:rFonts w:ascii="Times New Roman" w:eastAsia="Times New Roman" w:hAnsi="Times New Roman" w:cs="Times New Roman"/>
                <w:szCs w:val="24"/>
              </w:rPr>
              <w:t xml:space="preserve"> </w:t>
            </w:r>
          </w:p>
        </w:tc>
      </w:tr>
    </w:tbl>
    <w:p w:rsidR="008A1E64" w:rsidRPr="008A1E64" w:rsidDel="001C4476" w:rsidRDefault="008A1E64" w:rsidP="00EC7B37">
      <w:pPr>
        <w:pStyle w:val="Paragraph"/>
        <w:numPr>
          <w:ilvl w:val="0"/>
          <w:numId w:val="0"/>
        </w:numPr>
        <w:spacing w:before="80" w:afterLines="80" w:after="192"/>
        <w:ind w:left="1267"/>
        <w:rPr>
          <w:del w:id="4" w:author="Test" w:date="2013-09-05T12:05:00Z"/>
          <w:sz w:val="20"/>
          <w:szCs w:val="24"/>
          <w:lang w:val="es-ES_tradnl"/>
        </w:rPr>
      </w:pPr>
      <w:del w:id="5" w:author="Test" w:date="2013-09-05T12:04:00Z">
        <w:r w:rsidRPr="008A1E64" w:rsidDel="001C4476">
          <w:rPr>
            <w:sz w:val="20"/>
            <w:szCs w:val="24"/>
            <w:lang w:val="es-ES_tradnl"/>
          </w:rPr>
          <w:delText xml:space="preserve">Fuente: </w:delText>
        </w:r>
        <w:r w:rsidRPr="00FC3482" w:rsidDel="001C4476">
          <w:rPr>
            <w:sz w:val="20"/>
            <w:szCs w:val="24"/>
            <w:u w:val="single"/>
            <w:lang w:val="es-ES_tradnl"/>
          </w:rPr>
          <w:delText>Para cacao</w:delText>
        </w:r>
        <w:r w:rsidRPr="00FC3482" w:rsidDel="001C4476">
          <w:rPr>
            <w:sz w:val="20"/>
            <w:szCs w:val="24"/>
            <w:lang w:val="es-ES_tradnl"/>
          </w:rPr>
          <w:delText>,</w:delText>
        </w:r>
        <w:r w:rsidRPr="00FC3482" w:rsidDel="001C4476">
          <w:rPr>
            <w:sz w:val="20"/>
            <w:lang w:val="es-ES_tradnl"/>
          </w:rPr>
          <w:delText xml:space="preserve"> </w:delText>
        </w:r>
        <w:r w:rsidRPr="00FC3482" w:rsidDel="001C4476">
          <w:rPr>
            <w:sz w:val="20"/>
            <w:szCs w:val="24"/>
            <w:lang w:val="es-ES_tradnl"/>
          </w:rPr>
          <w:delText xml:space="preserve">según </w:delText>
        </w:r>
        <w:r w:rsidR="00FC3482" w:rsidDel="001C4476">
          <w:rPr>
            <w:sz w:val="20"/>
            <w:szCs w:val="24"/>
            <w:lang w:val="es-ES_tradnl"/>
          </w:rPr>
          <w:delText xml:space="preserve">diagnóstico detallado en el </w:delText>
        </w:r>
        <w:r w:rsidRPr="00FC3482" w:rsidDel="001C4476">
          <w:rPr>
            <w:sz w:val="20"/>
            <w:szCs w:val="24"/>
            <w:lang w:val="es-ES_tradnl"/>
          </w:rPr>
          <w:delText>POD</w:delText>
        </w:r>
        <w:r w:rsidR="00FC3482" w:rsidRPr="00FC3482" w:rsidDel="001C4476">
          <w:rPr>
            <w:sz w:val="20"/>
            <w:szCs w:val="24"/>
            <w:lang w:val="es-ES_tradnl"/>
          </w:rPr>
          <w:delText xml:space="preserve"> </w:delText>
        </w:r>
        <w:r w:rsidRPr="00FC3482" w:rsidDel="001C4476">
          <w:rPr>
            <w:sz w:val="20"/>
            <w:szCs w:val="24"/>
            <w:lang w:val="es-ES_tradnl"/>
          </w:rPr>
          <w:delText>el sector</w:delText>
        </w:r>
        <w:r w:rsidR="00FC3482" w:rsidDel="001C4476">
          <w:rPr>
            <w:sz w:val="20"/>
            <w:szCs w:val="24"/>
            <w:lang w:val="es-ES_tradnl"/>
          </w:rPr>
          <w:delText xml:space="preserve"> agrícola </w:delText>
        </w:r>
        <w:r w:rsidRPr="00FC3482" w:rsidDel="001C4476">
          <w:rPr>
            <w:sz w:val="20"/>
            <w:szCs w:val="24"/>
            <w:lang w:val="es-ES_tradnl"/>
          </w:rPr>
          <w:delText>ha crecido el 3,6% en promedio anual en el período 2000-2010.</w:delText>
        </w:r>
        <w:r w:rsidRPr="008A1E64" w:rsidDel="001C4476">
          <w:rPr>
            <w:sz w:val="20"/>
            <w:szCs w:val="24"/>
            <w:lang w:val="es-ES_tradnl"/>
          </w:rPr>
          <w:delText xml:space="preserve"> </w:delText>
        </w:r>
        <w:r w:rsidRPr="00FC3482" w:rsidDel="001C4476">
          <w:rPr>
            <w:sz w:val="20"/>
            <w:szCs w:val="24"/>
            <w:u w:val="single"/>
            <w:lang w:val="es-ES_tradnl"/>
          </w:rPr>
          <w:delText>Para lácteos</w:delText>
        </w:r>
        <w:r w:rsidRPr="008A1E64" w:rsidDel="001C4476">
          <w:rPr>
            <w:sz w:val="20"/>
            <w:szCs w:val="24"/>
            <w:lang w:val="es-ES_tradnl"/>
          </w:rPr>
          <w:delText xml:space="preserve">, según datos del MAGFOR </w:delText>
        </w:r>
        <w:r w:rsidDel="001C4476">
          <w:rPr>
            <w:sz w:val="20"/>
            <w:szCs w:val="24"/>
            <w:lang w:val="es-ES_tradnl"/>
          </w:rPr>
          <w:delText>la producción ha manifestado u</w:delText>
        </w:r>
        <w:r w:rsidRPr="008A1E64" w:rsidDel="001C4476">
          <w:rPr>
            <w:sz w:val="20"/>
            <w:szCs w:val="24"/>
            <w:lang w:val="es-ES_tradnl"/>
          </w:rPr>
          <w:delText>n crecimiento sostenido</w:delText>
        </w:r>
        <w:r w:rsidDel="001C4476">
          <w:rPr>
            <w:sz w:val="20"/>
            <w:szCs w:val="24"/>
            <w:lang w:val="es-ES_tradnl"/>
          </w:rPr>
          <w:delText xml:space="preserve"> de</w:delText>
        </w:r>
        <w:r w:rsidRPr="008A1E64" w:rsidDel="001C4476">
          <w:rPr>
            <w:sz w:val="20"/>
            <w:szCs w:val="24"/>
            <w:lang w:val="es-ES_tradnl"/>
          </w:rPr>
          <w:delText xml:space="preserve"> alrededor del 5% anual </w:delText>
        </w:r>
        <w:r w:rsidDel="001C4476">
          <w:rPr>
            <w:sz w:val="20"/>
            <w:szCs w:val="24"/>
            <w:lang w:val="es-ES_tradnl"/>
          </w:rPr>
          <w:delText xml:space="preserve">en el periodo </w:delText>
        </w:r>
        <w:r w:rsidRPr="008A1E64" w:rsidDel="001C4476">
          <w:rPr>
            <w:sz w:val="20"/>
            <w:szCs w:val="24"/>
            <w:lang w:val="es-ES_tradnl"/>
          </w:rPr>
          <w:delText>2001</w:delText>
        </w:r>
        <w:r w:rsidDel="001C4476">
          <w:rPr>
            <w:sz w:val="20"/>
            <w:szCs w:val="24"/>
            <w:lang w:val="es-ES_tradnl"/>
          </w:rPr>
          <w:delText>-2007</w:delText>
        </w:r>
        <w:r w:rsidRPr="008A1E64" w:rsidDel="001C4476">
          <w:rPr>
            <w:sz w:val="20"/>
            <w:szCs w:val="24"/>
            <w:lang w:val="es-ES_tradnl"/>
          </w:rPr>
          <w:delText>.</w:delText>
        </w:r>
      </w:del>
    </w:p>
    <w:p w:rsidR="001C4476" w:rsidRDefault="001C4476" w:rsidP="00EC7B37">
      <w:pPr>
        <w:pStyle w:val="Paragraph"/>
        <w:numPr>
          <w:ilvl w:val="0"/>
          <w:numId w:val="0"/>
        </w:numPr>
        <w:spacing w:before="80" w:afterLines="80" w:after="192"/>
        <w:ind w:left="1267"/>
        <w:rPr>
          <w:ins w:id="6" w:author="Test" w:date="2013-09-05T11:57:00Z"/>
          <w:szCs w:val="24"/>
          <w:lang w:val="es-ES_tradnl"/>
        </w:rPr>
      </w:pPr>
      <w:ins w:id="7" w:author="Test" w:date="2013-09-05T11:56:00Z">
        <w:r>
          <w:rPr>
            <w:szCs w:val="24"/>
            <w:lang w:val="es-ES_tradnl"/>
          </w:rPr>
          <w:t xml:space="preserve">Los valores arriba se han establecido en base a la </w:t>
        </w:r>
      </w:ins>
      <w:ins w:id="8" w:author="Test" w:date="2013-09-05T11:57:00Z">
        <w:r>
          <w:rPr>
            <w:szCs w:val="24"/>
            <w:lang w:val="es-ES_tradnl"/>
          </w:rPr>
          <w:t>información</w:t>
        </w:r>
      </w:ins>
      <w:ins w:id="9" w:author="Test" w:date="2013-09-05T11:56:00Z">
        <w:r>
          <w:rPr>
            <w:szCs w:val="24"/>
            <w:lang w:val="es-ES_tradnl"/>
          </w:rPr>
          <w:t xml:space="preserve"> </w:t>
        </w:r>
      </w:ins>
      <w:ins w:id="10" w:author="Test" w:date="2013-09-05T11:57:00Z">
        <w:r>
          <w:rPr>
            <w:szCs w:val="24"/>
            <w:lang w:val="es-ES_tradnl"/>
          </w:rPr>
          <w:t>siguiente:</w:t>
        </w:r>
      </w:ins>
    </w:p>
    <w:p w:rsidR="001C4476" w:rsidRDefault="001C4476" w:rsidP="00EC7B37">
      <w:pPr>
        <w:pStyle w:val="Paragraph"/>
        <w:numPr>
          <w:ilvl w:val="0"/>
          <w:numId w:val="21"/>
        </w:numPr>
        <w:spacing w:before="80" w:afterLines="80" w:after="192"/>
        <w:rPr>
          <w:ins w:id="11" w:author="Test" w:date="2013-09-05T12:04:00Z"/>
          <w:szCs w:val="24"/>
          <w:lang w:val="es-ES_tradnl"/>
        </w:rPr>
      </w:pPr>
      <w:ins w:id="12" w:author="Test" w:date="2013-09-05T11:57:00Z">
        <w:r>
          <w:rPr>
            <w:szCs w:val="24"/>
            <w:lang w:val="es-ES_tradnl"/>
          </w:rPr>
          <w:t xml:space="preserve">Para cacao, al no contar con data </w:t>
        </w:r>
      </w:ins>
      <w:ins w:id="13" w:author="Test" w:date="2013-09-05T11:59:00Z">
        <w:r>
          <w:rPr>
            <w:szCs w:val="24"/>
            <w:lang w:val="es-ES_tradnl"/>
          </w:rPr>
          <w:t>específica</w:t>
        </w:r>
      </w:ins>
      <w:ins w:id="14" w:author="Test" w:date="2013-09-05T11:57:00Z">
        <w:r>
          <w:rPr>
            <w:szCs w:val="24"/>
            <w:lang w:val="es-ES_tradnl"/>
          </w:rPr>
          <w:t xml:space="preserve"> del MAGFOR, se recurre a la</w:t>
        </w:r>
      </w:ins>
      <w:ins w:id="15" w:author="Test" w:date="2013-09-05T12:06:00Z">
        <w:r w:rsidR="001226AC">
          <w:rPr>
            <w:szCs w:val="24"/>
            <w:lang w:val="es-ES_tradnl"/>
          </w:rPr>
          <w:t>s</w:t>
        </w:r>
      </w:ins>
      <w:ins w:id="16" w:author="Test" w:date="2013-09-05T11:57:00Z">
        <w:r>
          <w:rPr>
            <w:szCs w:val="24"/>
            <w:lang w:val="es-ES_tradnl"/>
          </w:rPr>
          <w:t xml:space="preserve"> tendencia</w:t>
        </w:r>
      </w:ins>
      <w:ins w:id="17" w:author="Test" w:date="2013-09-05T12:06:00Z">
        <w:r w:rsidR="001226AC">
          <w:rPr>
            <w:szCs w:val="24"/>
            <w:lang w:val="es-ES_tradnl"/>
          </w:rPr>
          <w:t>s de</w:t>
        </w:r>
      </w:ins>
      <w:ins w:id="18" w:author="Test" w:date="2013-09-05T11:57:00Z">
        <w:r>
          <w:rPr>
            <w:szCs w:val="24"/>
            <w:lang w:val="es-ES_tradnl"/>
          </w:rPr>
          <w:t xml:space="preserve"> la </w:t>
        </w:r>
      </w:ins>
      <w:ins w:id="19" w:author="Test" w:date="2013-09-05T11:58:00Z">
        <w:r>
          <w:rPr>
            <w:szCs w:val="24"/>
            <w:lang w:val="es-ES_tradnl"/>
          </w:rPr>
          <w:t>producción</w:t>
        </w:r>
      </w:ins>
      <w:ins w:id="20" w:author="Test" w:date="2013-09-05T11:57:00Z">
        <w:r>
          <w:rPr>
            <w:szCs w:val="24"/>
            <w:lang w:val="es-ES_tradnl"/>
          </w:rPr>
          <w:t xml:space="preserve"> </w:t>
        </w:r>
      </w:ins>
      <w:ins w:id="21" w:author="Test" w:date="2013-09-05T11:58:00Z">
        <w:r>
          <w:rPr>
            <w:szCs w:val="24"/>
            <w:lang w:val="es-ES_tradnl"/>
          </w:rPr>
          <w:t>mundial</w:t>
        </w:r>
      </w:ins>
      <w:ins w:id="22" w:author="Test" w:date="2013-09-05T12:00:00Z">
        <w:r>
          <w:rPr>
            <w:szCs w:val="24"/>
            <w:lang w:val="es-ES_tradnl"/>
          </w:rPr>
          <w:t xml:space="preserve"> </w:t>
        </w:r>
      </w:ins>
      <w:ins w:id="23" w:author="Test" w:date="2013-09-05T12:06:00Z">
        <w:r w:rsidR="001226AC">
          <w:rPr>
            <w:szCs w:val="24"/>
            <w:lang w:val="es-ES_tradnl"/>
          </w:rPr>
          <w:t xml:space="preserve">del cacao (ver </w:t>
        </w:r>
      </w:ins>
      <w:ins w:id="24" w:author="Test" w:date="2013-09-05T12:00:00Z">
        <w:r>
          <w:rPr>
            <w:szCs w:val="24"/>
            <w:lang w:val="es-ES_tradnl"/>
          </w:rPr>
          <w:t xml:space="preserve">informe del </w:t>
        </w:r>
        <w:r w:rsidRPr="001C4476">
          <w:rPr>
            <w:szCs w:val="24"/>
            <w:lang w:val="es-ES_tradnl"/>
          </w:rPr>
          <w:t>CATIE, Cadena Productiva de Cacao de Nicaragua, Proyecto Cacao Centroamérica</w:t>
        </w:r>
      </w:ins>
      <w:ins w:id="25" w:author="Test" w:date="2013-09-05T12:06:00Z">
        <w:r w:rsidR="001226AC">
          <w:rPr>
            <w:szCs w:val="24"/>
            <w:lang w:val="es-ES_tradnl"/>
          </w:rPr>
          <w:t>)</w:t>
        </w:r>
      </w:ins>
      <w:ins w:id="26" w:author="Test" w:date="2013-09-05T11:59:00Z">
        <w:r>
          <w:rPr>
            <w:szCs w:val="24"/>
            <w:lang w:val="es-ES_tradnl"/>
          </w:rPr>
          <w:t xml:space="preserve">. </w:t>
        </w:r>
      </w:ins>
      <w:ins w:id="27" w:author="Test" w:date="2013-09-05T12:01:00Z">
        <w:r>
          <w:rPr>
            <w:szCs w:val="24"/>
            <w:lang w:val="es-ES_tradnl"/>
          </w:rPr>
          <w:t>La información sobre la producción mundial en el periodo 2000-2005 muestra un valor promedio del 2.4%</w:t>
        </w:r>
      </w:ins>
      <w:ins w:id="28" w:author="Test" w:date="2013-09-05T12:02:00Z">
        <w:r>
          <w:rPr>
            <w:szCs w:val="24"/>
            <w:lang w:val="es-ES_tradnl"/>
          </w:rPr>
          <w:t>. Sin embargo, las proyecciones al 2010 alcanzan niveles del orden del 3.6%. Asimismo, cabe resaltar que el crecimiento anual en la demanda de cacao a nivel mundial se calcula en el 2.9%</w:t>
        </w:r>
      </w:ins>
      <w:ins w:id="29" w:author="Test" w:date="2013-09-05T12:07:00Z">
        <w:r w:rsidR="001226AC">
          <w:rPr>
            <w:szCs w:val="24"/>
            <w:lang w:val="es-ES_tradnl"/>
          </w:rPr>
          <w:t xml:space="preserve"> (ver Link </w:t>
        </w:r>
        <w:r w:rsidR="001226AC">
          <w:rPr>
            <w:szCs w:val="24"/>
            <w:lang w:val="es-ES_tradnl"/>
          </w:rPr>
          <w:fldChar w:fldCharType="begin"/>
        </w:r>
        <w:r w:rsidR="001226AC">
          <w:rPr>
            <w:szCs w:val="24"/>
            <w:lang w:val="es-ES_tradnl"/>
          </w:rPr>
          <w:instrText xml:space="preserve"> HYPERLINK "http://idbdocs.iadb.org/wsdocs/getDocument.aspx?DOCNUM=37858413" </w:instrText>
        </w:r>
        <w:r w:rsidR="001226AC">
          <w:rPr>
            <w:szCs w:val="24"/>
            <w:lang w:val="es-ES_tradnl"/>
          </w:rPr>
          <w:fldChar w:fldCharType="separate"/>
        </w:r>
        <w:r w:rsidR="001226AC" w:rsidRPr="001226AC">
          <w:rPr>
            <w:rStyle w:val="Hyperlink"/>
            <w:szCs w:val="24"/>
            <w:lang w:val="es-ES_tradnl"/>
          </w:rPr>
          <w:t>La Producción de Cacao y Lácteos</w:t>
        </w:r>
        <w:r w:rsidR="001226AC">
          <w:rPr>
            <w:szCs w:val="24"/>
            <w:lang w:val="es-ES_tradnl"/>
          </w:rPr>
          <w:fldChar w:fldCharType="end"/>
        </w:r>
        <w:r w:rsidR="001226AC">
          <w:rPr>
            <w:szCs w:val="24"/>
            <w:lang w:val="es-ES_tradnl"/>
          </w:rPr>
          <w:t>)</w:t>
        </w:r>
      </w:ins>
      <w:ins w:id="30" w:author="Test" w:date="2013-09-05T12:02:00Z">
        <w:r>
          <w:rPr>
            <w:szCs w:val="24"/>
            <w:lang w:val="es-ES_tradnl"/>
          </w:rPr>
          <w:t xml:space="preserve">. </w:t>
        </w:r>
      </w:ins>
      <w:ins w:id="31" w:author="Test" w:date="2013-09-05T12:07:00Z">
        <w:r w:rsidR="001226AC">
          <w:rPr>
            <w:szCs w:val="24"/>
            <w:lang w:val="es-ES_tradnl"/>
          </w:rPr>
          <w:t>Revisando la información</w:t>
        </w:r>
      </w:ins>
      <w:ins w:id="32" w:author="Test" w:date="2013-09-05T12:03:00Z">
        <w:r>
          <w:rPr>
            <w:szCs w:val="24"/>
            <w:lang w:val="es-ES_tradnl"/>
          </w:rPr>
          <w:t xml:space="preserve">, se toma el mayor valor disponible de </w:t>
        </w:r>
      </w:ins>
      <w:ins w:id="33" w:author="Test" w:date="2013-09-05T12:05:00Z">
        <w:r>
          <w:rPr>
            <w:szCs w:val="24"/>
            <w:lang w:val="es-ES_tradnl"/>
          </w:rPr>
          <w:t>crecimiento</w:t>
        </w:r>
      </w:ins>
      <w:ins w:id="34" w:author="Test" w:date="2013-09-05T12:03:00Z">
        <w:r>
          <w:rPr>
            <w:szCs w:val="24"/>
            <w:lang w:val="es-ES_tradnl"/>
          </w:rPr>
          <w:t>, a fin de no sobre estimar el impacto del programa sobre los incrementos de la producción de los beneficiarios.</w:t>
        </w:r>
      </w:ins>
    </w:p>
    <w:p w:rsidR="001C4476" w:rsidRDefault="001C4476" w:rsidP="00EC7B37">
      <w:pPr>
        <w:pStyle w:val="Paragraph"/>
        <w:numPr>
          <w:ilvl w:val="0"/>
          <w:numId w:val="21"/>
        </w:numPr>
        <w:spacing w:before="80" w:afterLines="80" w:after="192"/>
        <w:rPr>
          <w:ins w:id="35" w:author="Test" w:date="2013-09-05T11:56:00Z"/>
          <w:szCs w:val="24"/>
          <w:lang w:val="es-ES_tradnl"/>
        </w:rPr>
      </w:pPr>
      <w:ins w:id="36" w:author="Test" w:date="2013-09-05T12:04:00Z">
        <w:r w:rsidRPr="001C4476">
          <w:rPr>
            <w:szCs w:val="24"/>
            <w:lang w:val="es-ES_tradnl"/>
          </w:rPr>
          <w:t xml:space="preserve">Para lácteos, </w:t>
        </w:r>
        <w:r>
          <w:rPr>
            <w:szCs w:val="24"/>
            <w:lang w:val="es-ES_tradnl"/>
          </w:rPr>
          <w:t>se utilizan</w:t>
        </w:r>
        <w:r w:rsidRPr="001C4476">
          <w:rPr>
            <w:szCs w:val="24"/>
            <w:lang w:val="es-ES_tradnl"/>
          </w:rPr>
          <w:t xml:space="preserve"> datos del MAGFOR </w:t>
        </w:r>
        <w:r>
          <w:rPr>
            <w:szCs w:val="24"/>
            <w:lang w:val="es-ES_tradnl"/>
          </w:rPr>
          <w:t xml:space="preserve">que señalan que </w:t>
        </w:r>
        <w:r w:rsidRPr="001C4476">
          <w:rPr>
            <w:szCs w:val="24"/>
            <w:lang w:val="es-ES_tradnl"/>
          </w:rPr>
          <w:t>la producción ha manifestado un crecimiento sostenido de alrededor del 5% anual en el periodo 2001-2007</w:t>
        </w:r>
        <w:r>
          <w:rPr>
            <w:szCs w:val="24"/>
            <w:lang w:val="es-ES_tradnl"/>
          </w:rPr>
          <w:t>.</w:t>
        </w:r>
      </w:ins>
    </w:p>
    <w:p w:rsidR="005B2912" w:rsidRPr="002B0C15" w:rsidRDefault="008A1E64" w:rsidP="00C62689">
      <w:pPr>
        <w:pStyle w:val="Paragraph"/>
        <w:numPr>
          <w:ilvl w:val="0"/>
          <w:numId w:val="4"/>
        </w:numPr>
        <w:spacing w:before="80" w:afterLines="80" w:after="192"/>
        <w:ind w:left="1260" w:hanging="540"/>
        <w:rPr>
          <w:szCs w:val="24"/>
          <w:lang w:val="es-ES_tradnl"/>
        </w:rPr>
      </w:pPr>
      <w:r w:rsidRPr="002B0C15">
        <w:rPr>
          <w:szCs w:val="24"/>
          <w:lang w:val="es-ES_tradnl"/>
        </w:rPr>
        <w:t xml:space="preserve">Con relación a los </w:t>
      </w:r>
      <w:r w:rsidRPr="00DE49A5">
        <w:rPr>
          <w:szCs w:val="24"/>
          <w:u w:val="single"/>
          <w:lang w:val="es-ES_tradnl"/>
        </w:rPr>
        <w:t>beneficiarios del programa</w:t>
      </w:r>
      <w:r>
        <w:rPr>
          <w:rStyle w:val="FootnoteReference"/>
          <w:szCs w:val="24"/>
          <w:lang w:val="es-ES_tradnl"/>
        </w:rPr>
        <w:footnoteReference w:id="2"/>
      </w:r>
      <w:r w:rsidR="002B0C15">
        <w:rPr>
          <w:szCs w:val="24"/>
          <w:lang w:val="es-ES_tradnl"/>
        </w:rPr>
        <w:t xml:space="preserve"> e</w:t>
      </w:r>
      <w:r w:rsidR="005B2912" w:rsidRPr="002B0C15">
        <w:rPr>
          <w:szCs w:val="24"/>
          <w:lang w:val="es-ES_tradnl"/>
        </w:rPr>
        <w:t xml:space="preserve">xisten dos consideraciones para una mejora en </w:t>
      </w:r>
      <w:r w:rsidR="002B0C15" w:rsidRPr="002B0C15">
        <w:rPr>
          <w:szCs w:val="24"/>
          <w:lang w:val="es-ES_tradnl"/>
        </w:rPr>
        <w:t>sus</w:t>
      </w:r>
      <w:r w:rsidR="005B2912" w:rsidRPr="002B0C15">
        <w:rPr>
          <w:szCs w:val="24"/>
          <w:lang w:val="es-ES_tradnl"/>
        </w:rPr>
        <w:t xml:space="preserve"> ingresos, explicadas por: a) un aumento en la cantidad producida; o b) por un aumento en el precio de venta, resultado de un aumento en la cal</w:t>
      </w:r>
      <w:r w:rsidR="00C62689">
        <w:rPr>
          <w:szCs w:val="24"/>
          <w:lang w:val="es-ES_tradnl"/>
        </w:rPr>
        <w:t>idad del producto</w:t>
      </w:r>
      <w:r w:rsidR="005B2912" w:rsidRPr="002B0C15">
        <w:rPr>
          <w:szCs w:val="24"/>
          <w:lang w:val="es-ES_tradnl"/>
        </w:rPr>
        <w:t xml:space="preserve">. Para fines del </w:t>
      </w:r>
      <w:r w:rsidR="00C62689">
        <w:rPr>
          <w:szCs w:val="24"/>
          <w:lang w:val="es-ES_tradnl"/>
        </w:rPr>
        <w:t xml:space="preserve">presente </w:t>
      </w:r>
      <w:r w:rsidR="005B2912" w:rsidRPr="002B0C15">
        <w:rPr>
          <w:szCs w:val="24"/>
          <w:lang w:val="es-ES_tradnl"/>
        </w:rPr>
        <w:t xml:space="preserve">análisis, y dada la complejidad en el </w:t>
      </w:r>
      <w:r w:rsidR="00C62689">
        <w:rPr>
          <w:szCs w:val="24"/>
          <w:lang w:val="es-ES_tradnl"/>
        </w:rPr>
        <w:t>estudio</w:t>
      </w:r>
      <w:r w:rsidR="005B2912" w:rsidRPr="002B0C15">
        <w:rPr>
          <w:szCs w:val="24"/>
          <w:lang w:val="es-ES_tradnl"/>
        </w:rPr>
        <w:t xml:space="preserve"> de precios para los sectores foco de este análisis, se asume que los precios al productor </w:t>
      </w:r>
      <w:r w:rsidR="002B0C15" w:rsidRPr="002B0C15">
        <w:rPr>
          <w:szCs w:val="24"/>
          <w:lang w:val="es-ES_tradnl"/>
        </w:rPr>
        <w:t>son</w:t>
      </w:r>
      <w:r w:rsidR="005B2912" w:rsidRPr="002B0C15">
        <w:rPr>
          <w:szCs w:val="24"/>
          <w:lang w:val="es-ES_tradnl"/>
        </w:rPr>
        <w:t xml:space="preserve"> equivalente para beneficiarios y no beneficiarios</w:t>
      </w:r>
      <w:r w:rsidR="002B0C15" w:rsidRPr="002B0C15">
        <w:rPr>
          <w:szCs w:val="24"/>
          <w:lang w:val="es-ES_tradnl"/>
        </w:rPr>
        <w:t>, y los factores que afectan dicho precios lo hacen para ambos grupos de la misma forma</w:t>
      </w:r>
      <w:r w:rsidR="005B2912" w:rsidRPr="002B0C15">
        <w:rPr>
          <w:szCs w:val="24"/>
          <w:lang w:val="es-ES_tradnl"/>
        </w:rPr>
        <w:t xml:space="preserve">. Por tanto, el incremento en los ingresos de los </w:t>
      </w:r>
      <w:proofErr w:type="spellStart"/>
      <w:r w:rsidR="005B2912" w:rsidRPr="002B0C15">
        <w:rPr>
          <w:szCs w:val="24"/>
          <w:lang w:val="es-ES_tradnl"/>
        </w:rPr>
        <w:t>PMPs</w:t>
      </w:r>
      <w:proofErr w:type="spellEnd"/>
      <w:r w:rsidR="005B2912" w:rsidRPr="002B0C15">
        <w:rPr>
          <w:szCs w:val="24"/>
          <w:lang w:val="es-ES_tradnl"/>
        </w:rPr>
        <w:t xml:space="preserve"> beneficiarios versus los no beneficiarios se entiende como resultado de los incrementos en la cantidad producida dentro de una misma finca (y sin incrementar el número de cabezas de ganado para el caso de </w:t>
      </w:r>
      <w:r w:rsidR="00C62689" w:rsidRPr="002B0C15">
        <w:rPr>
          <w:szCs w:val="24"/>
          <w:lang w:val="es-ES_tradnl"/>
        </w:rPr>
        <w:t>lácteos</w:t>
      </w:r>
      <w:r w:rsidR="005B2912" w:rsidRPr="002B0C15">
        <w:rPr>
          <w:szCs w:val="24"/>
          <w:lang w:val="es-ES_tradnl"/>
        </w:rPr>
        <w:t>).</w:t>
      </w:r>
    </w:p>
    <w:p w:rsidR="00CD4E83" w:rsidRDefault="00E17EEA" w:rsidP="002B0C15">
      <w:pPr>
        <w:pStyle w:val="Paragraph"/>
        <w:numPr>
          <w:ilvl w:val="0"/>
          <w:numId w:val="4"/>
        </w:numPr>
        <w:spacing w:before="240" w:afterLines="80" w:after="192"/>
        <w:ind w:left="1267" w:hanging="547"/>
        <w:rPr>
          <w:ins w:id="37" w:author="Test" w:date="2013-09-05T09:18:00Z"/>
          <w:szCs w:val="24"/>
          <w:lang w:val="es-ES_tradnl"/>
        </w:rPr>
      </w:pPr>
      <w:r w:rsidRPr="00E17EEA">
        <w:rPr>
          <w:szCs w:val="24"/>
          <w:lang w:val="es-ES_tradnl"/>
        </w:rPr>
        <w:t xml:space="preserve">Las </w:t>
      </w:r>
      <w:r w:rsidRPr="00CD4E83">
        <w:rPr>
          <w:szCs w:val="24"/>
          <w:u w:val="single"/>
          <w:lang w:val="es-ES_tradnl"/>
        </w:rPr>
        <w:t xml:space="preserve">cantidades producidas para los </w:t>
      </w:r>
      <w:proofErr w:type="spellStart"/>
      <w:r w:rsidRPr="00CD4E83">
        <w:rPr>
          <w:szCs w:val="24"/>
          <w:u w:val="single"/>
          <w:lang w:val="es-ES_tradnl"/>
        </w:rPr>
        <w:t>PMPs</w:t>
      </w:r>
      <w:proofErr w:type="spellEnd"/>
      <w:r w:rsidRPr="00CD4E83">
        <w:rPr>
          <w:szCs w:val="24"/>
          <w:u w:val="single"/>
          <w:lang w:val="es-ES_tradnl"/>
        </w:rPr>
        <w:t xml:space="preserve"> beneficiarios</w:t>
      </w:r>
      <w:r w:rsidRPr="00E17EEA">
        <w:rPr>
          <w:szCs w:val="24"/>
          <w:lang w:val="es-ES_tradnl"/>
        </w:rPr>
        <w:t xml:space="preserve"> se incrementan según índices incluidos en la Matriz de Resultados, hasta alcanzar los objetivos previstos al quinto año de iniciado el programa según se indica en la tabla 2.4. </w:t>
      </w:r>
      <w:ins w:id="38" w:author="Test" w:date="2013-09-05T09:17:00Z">
        <w:r w:rsidR="00CD4E83">
          <w:rPr>
            <w:szCs w:val="24"/>
            <w:lang w:val="es-ES_tradnl"/>
          </w:rPr>
          <w:t>L</w:t>
        </w:r>
      </w:ins>
      <w:ins w:id="39" w:author="Test" w:date="2013-09-05T09:18:00Z">
        <w:r w:rsidR="00CD4E83">
          <w:rPr>
            <w:szCs w:val="24"/>
            <w:lang w:val="es-ES_tradnl"/>
          </w:rPr>
          <w:t xml:space="preserve">a determinación de dichos índices, tanto para el </w:t>
        </w:r>
        <w:proofErr w:type="spellStart"/>
        <w:r w:rsidR="00CD4E83" w:rsidRPr="00CD4E83">
          <w:rPr>
            <w:i/>
            <w:szCs w:val="24"/>
            <w:lang w:val="es-ES_tradnl"/>
          </w:rPr>
          <w:t>baseline</w:t>
        </w:r>
        <w:proofErr w:type="spellEnd"/>
        <w:r w:rsidR="00CD4E83">
          <w:rPr>
            <w:szCs w:val="24"/>
            <w:lang w:val="es-ES_tradnl"/>
          </w:rPr>
          <w:t xml:space="preserve"> como para los objetivos finales, se basa en la justificación a continuación.</w:t>
        </w:r>
      </w:ins>
    </w:p>
    <w:p w:rsidR="009B7D39" w:rsidRDefault="00CD4E83" w:rsidP="00CD4E83">
      <w:pPr>
        <w:pStyle w:val="Paragraph"/>
        <w:numPr>
          <w:ilvl w:val="0"/>
          <w:numId w:val="0"/>
        </w:numPr>
        <w:spacing w:before="240" w:afterLines="80" w:after="192"/>
        <w:ind w:left="1267"/>
        <w:rPr>
          <w:ins w:id="40" w:author="Test" w:date="2013-09-05T10:09:00Z"/>
          <w:szCs w:val="24"/>
          <w:lang w:val="es-ES_tradnl"/>
        </w:rPr>
      </w:pPr>
      <w:ins w:id="41" w:author="Test" w:date="2013-09-05T09:19:00Z">
        <w:r>
          <w:rPr>
            <w:szCs w:val="24"/>
            <w:lang w:val="es-ES_tradnl"/>
          </w:rPr>
          <w:t xml:space="preserve">Para la línea de base se han utilizado datos </w:t>
        </w:r>
        <w:r w:rsidRPr="00CD4E83">
          <w:rPr>
            <w:szCs w:val="24"/>
            <w:lang w:val="es-ES_tradnl"/>
          </w:rPr>
          <w:t>del Programa Nacional de Cacao de Nicaragua 2012–2021</w:t>
        </w:r>
      </w:ins>
      <w:ins w:id="42" w:author="Test" w:date="2013-09-05T09:38:00Z">
        <w:r w:rsidR="002C0213">
          <w:rPr>
            <w:szCs w:val="24"/>
            <w:lang w:val="es-ES_tradnl"/>
          </w:rPr>
          <w:t xml:space="preserve"> y las</w:t>
        </w:r>
      </w:ins>
      <w:ins w:id="43" w:author="Test" w:date="2013-09-05T09:19:00Z">
        <w:r>
          <w:rPr>
            <w:szCs w:val="24"/>
            <w:lang w:val="es-ES_tradnl"/>
          </w:rPr>
          <w:t xml:space="preserve"> </w:t>
        </w:r>
      </w:ins>
      <w:ins w:id="44" w:author="Test" w:date="2013-09-05T09:21:00Z">
        <w:r>
          <w:rPr>
            <w:szCs w:val="24"/>
            <w:lang w:val="es-ES_tradnl"/>
          </w:rPr>
          <w:t xml:space="preserve">bases </w:t>
        </w:r>
        <w:r w:rsidR="00C028D3">
          <w:rPr>
            <w:szCs w:val="24"/>
            <w:lang w:val="es-ES_tradnl"/>
          </w:rPr>
          <w:t>del CENAGRO</w:t>
        </w:r>
      </w:ins>
      <w:ins w:id="45" w:author="Test" w:date="2013-09-05T10:08:00Z">
        <w:r w:rsidR="009B7D39">
          <w:rPr>
            <w:szCs w:val="24"/>
            <w:lang w:val="es-ES_tradnl"/>
          </w:rPr>
          <w:t xml:space="preserve">, además de otras fuentes de organizaciones trabajando en proyectos similares en la </w:t>
        </w:r>
      </w:ins>
      <w:ins w:id="46" w:author="Test" w:date="2013-09-05T10:09:00Z">
        <w:r w:rsidR="009B7D39">
          <w:rPr>
            <w:szCs w:val="24"/>
            <w:lang w:val="es-ES_tradnl"/>
          </w:rPr>
          <w:t>región. Dichas fuentes señalan que:</w:t>
        </w:r>
      </w:ins>
    </w:p>
    <w:p w:rsidR="00CD4E83" w:rsidRDefault="009B7D39" w:rsidP="009B7D39">
      <w:pPr>
        <w:pStyle w:val="Paragraph"/>
        <w:numPr>
          <w:ilvl w:val="0"/>
          <w:numId w:val="18"/>
        </w:numPr>
        <w:spacing w:before="240" w:afterLines="80" w:after="192"/>
        <w:rPr>
          <w:ins w:id="47" w:author="Test" w:date="2013-09-05T10:09:00Z"/>
          <w:szCs w:val="24"/>
          <w:lang w:val="es-ES_tradnl"/>
        </w:rPr>
      </w:pPr>
      <w:ins w:id="48" w:author="Test" w:date="2013-09-05T10:09:00Z">
        <w:r>
          <w:rPr>
            <w:szCs w:val="24"/>
            <w:lang w:val="es-ES_tradnl"/>
          </w:rPr>
          <w:t>L</w:t>
        </w:r>
      </w:ins>
      <w:ins w:id="49" w:author="Test" w:date="2013-09-05T09:20:00Z">
        <w:r w:rsidR="00CD4E83">
          <w:rPr>
            <w:szCs w:val="24"/>
            <w:lang w:val="es-ES_tradnl"/>
          </w:rPr>
          <w:t xml:space="preserve">a producción base de cacao en el país es de </w:t>
        </w:r>
        <w:r w:rsidR="002C0213">
          <w:rPr>
            <w:szCs w:val="24"/>
            <w:lang w:val="es-ES_tradnl"/>
          </w:rPr>
          <w:t xml:space="preserve">7,5 </w:t>
        </w:r>
        <w:proofErr w:type="spellStart"/>
        <w:r w:rsidR="002C0213">
          <w:rPr>
            <w:szCs w:val="24"/>
            <w:lang w:val="es-ES_tradnl"/>
          </w:rPr>
          <w:t>qq</w:t>
        </w:r>
        <w:proofErr w:type="spellEnd"/>
        <w:r w:rsidR="002C0213">
          <w:rPr>
            <w:szCs w:val="24"/>
            <w:lang w:val="es-ES_tradnl"/>
          </w:rPr>
          <w:t>/</w:t>
        </w:r>
        <w:proofErr w:type="spellStart"/>
        <w:r w:rsidR="002C0213">
          <w:rPr>
            <w:szCs w:val="24"/>
            <w:lang w:val="es-ES_tradnl"/>
          </w:rPr>
          <w:t>m</w:t>
        </w:r>
      </w:ins>
      <w:ins w:id="50" w:author="Test" w:date="2013-09-05T09:38:00Z">
        <w:r w:rsidR="002C0213">
          <w:rPr>
            <w:szCs w:val="24"/>
            <w:lang w:val="es-ES_tradnl"/>
          </w:rPr>
          <w:t>z</w:t>
        </w:r>
      </w:ins>
      <w:proofErr w:type="spellEnd"/>
      <w:ins w:id="51" w:author="Test" w:date="2013-09-05T10:11:00Z">
        <w:r>
          <w:rPr>
            <w:szCs w:val="24"/>
            <w:lang w:val="es-ES_tradnl"/>
          </w:rPr>
          <w:t xml:space="preserve">, según datos del </w:t>
        </w:r>
        <w:r w:rsidRPr="00CD4E83">
          <w:rPr>
            <w:szCs w:val="24"/>
            <w:lang w:val="es-ES_tradnl"/>
          </w:rPr>
          <w:t>Programa Nacional de Cacao de Nicaragua 2012–2021</w:t>
        </w:r>
      </w:ins>
      <w:ins w:id="52" w:author="Test" w:date="2013-09-05T09:38:00Z">
        <w:r w:rsidR="002C0213">
          <w:rPr>
            <w:szCs w:val="24"/>
            <w:lang w:val="es-ES_tradnl"/>
          </w:rPr>
          <w:t xml:space="preserve">. Por su parte, los registros de la </w:t>
        </w:r>
        <w:r w:rsidR="002C0213" w:rsidRPr="00C028D3">
          <w:rPr>
            <w:szCs w:val="24"/>
            <w:lang w:val="es-ES_tradnl"/>
          </w:rPr>
          <w:t>Mesa Nacional de Cacao</w:t>
        </w:r>
        <w:r w:rsidR="002C0213">
          <w:rPr>
            <w:szCs w:val="24"/>
            <w:lang w:val="es-ES_tradnl"/>
          </w:rPr>
          <w:t xml:space="preserve"> abarcan un rango de producción para las familias/cooperativas cacaoteras de 8 a </w:t>
        </w:r>
        <w:r w:rsidR="002C0213" w:rsidRPr="00C028D3">
          <w:rPr>
            <w:szCs w:val="24"/>
            <w:lang w:val="es-ES_tradnl"/>
          </w:rPr>
          <w:t xml:space="preserve">13 </w:t>
        </w:r>
        <w:proofErr w:type="spellStart"/>
        <w:r w:rsidR="002C0213" w:rsidRPr="00C028D3">
          <w:rPr>
            <w:szCs w:val="24"/>
            <w:lang w:val="es-ES_tradnl"/>
          </w:rPr>
          <w:t>qq</w:t>
        </w:r>
        <w:proofErr w:type="spellEnd"/>
        <w:r w:rsidR="002C0213" w:rsidRPr="00C028D3">
          <w:rPr>
            <w:szCs w:val="24"/>
            <w:lang w:val="es-ES_tradnl"/>
          </w:rPr>
          <w:t>/ha</w:t>
        </w:r>
        <w:r w:rsidR="002C0213">
          <w:rPr>
            <w:szCs w:val="24"/>
            <w:lang w:val="es-ES_tradnl"/>
          </w:rPr>
          <w:t xml:space="preserve"> (5.6 a 9 </w:t>
        </w:r>
        <w:proofErr w:type="spellStart"/>
        <w:r w:rsidR="002C0213">
          <w:rPr>
            <w:szCs w:val="24"/>
            <w:lang w:val="es-ES_tradnl"/>
          </w:rPr>
          <w:t>qq</w:t>
        </w:r>
        <w:proofErr w:type="spellEnd"/>
        <w:r w:rsidR="002C0213">
          <w:rPr>
            <w:szCs w:val="24"/>
            <w:lang w:val="es-ES_tradnl"/>
          </w:rPr>
          <w:t>/</w:t>
        </w:r>
        <w:proofErr w:type="spellStart"/>
        <w:r w:rsidR="002C0213">
          <w:rPr>
            <w:szCs w:val="24"/>
            <w:lang w:val="es-ES_tradnl"/>
          </w:rPr>
          <w:t>mz</w:t>
        </w:r>
        <w:proofErr w:type="spellEnd"/>
        <w:r w:rsidR="002C0213">
          <w:rPr>
            <w:szCs w:val="24"/>
            <w:lang w:val="es-ES_tradnl"/>
          </w:rPr>
          <w:t>)</w:t>
        </w:r>
      </w:ins>
      <w:ins w:id="53" w:author="Test" w:date="2013-09-05T09:22:00Z">
        <w:r w:rsidR="00CD4E83">
          <w:rPr>
            <w:szCs w:val="24"/>
            <w:lang w:val="es-ES_tradnl"/>
          </w:rPr>
          <w:t>.</w:t>
        </w:r>
      </w:ins>
      <w:ins w:id="54" w:author="Test" w:date="2013-09-05T09:43:00Z">
        <w:r w:rsidR="002C0213">
          <w:rPr>
            <w:szCs w:val="24"/>
            <w:lang w:val="es-ES_tradnl"/>
          </w:rPr>
          <w:t xml:space="preserve"> Otras fuentes como la GTZ, </w:t>
        </w:r>
        <w:r w:rsidR="002C0213" w:rsidRPr="002C0213">
          <w:rPr>
            <w:szCs w:val="24"/>
            <w:lang w:val="es-ES_tradnl"/>
          </w:rPr>
          <w:t xml:space="preserve">FENACOOP y </w:t>
        </w:r>
        <w:r w:rsidR="002C0213">
          <w:rPr>
            <w:szCs w:val="24"/>
            <w:lang w:val="es-ES_tradnl"/>
          </w:rPr>
          <w:t xml:space="preserve">la </w:t>
        </w:r>
        <w:r w:rsidR="002C0213" w:rsidRPr="002C0213">
          <w:rPr>
            <w:szCs w:val="24"/>
            <w:lang w:val="es-ES_tradnl"/>
          </w:rPr>
          <w:t>Cooperación Austríaca</w:t>
        </w:r>
        <w:r w:rsidR="002C0213">
          <w:rPr>
            <w:szCs w:val="24"/>
            <w:lang w:val="es-ES_tradnl"/>
          </w:rPr>
          <w:t xml:space="preserve"> también coinciden en niveles de producción actuales de entre 3,5 y 7,5 </w:t>
        </w:r>
        <w:proofErr w:type="spellStart"/>
        <w:r w:rsidR="002C0213">
          <w:rPr>
            <w:szCs w:val="24"/>
            <w:lang w:val="es-ES_tradnl"/>
          </w:rPr>
          <w:t>qq</w:t>
        </w:r>
        <w:proofErr w:type="spellEnd"/>
        <w:r w:rsidR="002C0213">
          <w:rPr>
            <w:szCs w:val="24"/>
            <w:lang w:val="es-ES_tradnl"/>
          </w:rPr>
          <w:t>/</w:t>
        </w:r>
        <w:proofErr w:type="spellStart"/>
        <w:r w:rsidR="002C0213">
          <w:rPr>
            <w:szCs w:val="24"/>
            <w:lang w:val="es-ES_tradnl"/>
          </w:rPr>
          <w:t>mz</w:t>
        </w:r>
        <w:proofErr w:type="spellEnd"/>
        <w:r w:rsidR="002C0213">
          <w:rPr>
            <w:szCs w:val="24"/>
            <w:lang w:val="es-ES_tradnl"/>
          </w:rPr>
          <w:t>.</w:t>
        </w:r>
      </w:ins>
    </w:p>
    <w:p w:rsidR="009B7D39" w:rsidRDefault="009B7D39" w:rsidP="009B7D39">
      <w:pPr>
        <w:pStyle w:val="Paragraph"/>
        <w:numPr>
          <w:ilvl w:val="0"/>
          <w:numId w:val="18"/>
        </w:numPr>
        <w:spacing w:before="240" w:afterLines="80" w:after="192"/>
        <w:rPr>
          <w:ins w:id="55" w:author="Test" w:date="2013-09-05T09:22:00Z"/>
          <w:szCs w:val="24"/>
          <w:lang w:val="es-ES_tradnl"/>
        </w:rPr>
      </w:pPr>
      <w:ins w:id="56" w:author="Test" w:date="2013-09-05T10:09:00Z">
        <w:r>
          <w:rPr>
            <w:szCs w:val="24"/>
            <w:lang w:val="es-ES_tradnl"/>
          </w:rPr>
          <w:t xml:space="preserve">La producción base de leche </w:t>
        </w:r>
      </w:ins>
      <w:ins w:id="57" w:author="Test" w:date="2013-09-05T10:10:00Z">
        <w:r>
          <w:rPr>
            <w:szCs w:val="24"/>
            <w:lang w:val="es-ES_tradnl"/>
          </w:rPr>
          <w:t>está</w:t>
        </w:r>
      </w:ins>
      <w:ins w:id="58" w:author="Test" w:date="2013-09-05T10:09:00Z">
        <w:r>
          <w:rPr>
            <w:szCs w:val="24"/>
            <w:lang w:val="es-ES_tradnl"/>
          </w:rPr>
          <w:t xml:space="preserve"> por debajo de </w:t>
        </w:r>
      </w:ins>
      <w:ins w:id="59" w:author="Test" w:date="2013-09-05T10:10:00Z">
        <w:r>
          <w:rPr>
            <w:szCs w:val="24"/>
            <w:lang w:val="es-ES_tradnl"/>
          </w:rPr>
          <w:t xml:space="preserve">los </w:t>
        </w:r>
      </w:ins>
      <w:ins w:id="60" w:author="Test" w:date="2013-09-05T10:09:00Z">
        <w:r w:rsidRPr="00CD4E83">
          <w:rPr>
            <w:szCs w:val="24"/>
            <w:lang w:val="es-ES_tradnl"/>
          </w:rPr>
          <w:t>5</w:t>
        </w:r>
        <w:r>
          <w:rPr>
            <w:szCs w:val="24"/>
            <w:lang w:val="es-ES_tradnl"/>
          </w:rPr>
          <w:t xml:space="preserve"> </w:t>
        </w:r>
        <w:r w:rsidRPr="00CD4E83">
          <w:rPr>
            <w:szCs w:val="24"/>
            <w:lang w:val="es-ES_tradnl"/>
          </w:rPr>
          <w:t>l/vaca/día</w:t>
        </w:r>
      </w:ins>
      <w:ins w:id="61" w:author="Test" w:date="2013-09-05T10:10:00Z">
        <w:r>
          <w:rPr>
            <w:szCs w:val="24"/>
            <w:lang w:val="es-ES_tradnl"/>
          </w:rPr>
          <w:t>. Información levantada como parte de las actividades de un p</w:t>
        </w:r>
        <w:r w:rsidRPr="00BA3D5F">
          <w:rPr>
            <w:rFonts w:cs="Courier New"/>
            <w:lang w:val="es-ES_tradnl"/>
          </w:rPr>
          <w:t>royecto</w:t>
        </w:r>
        <w:r>
          <w:rPr>
            <w:rFonts w:cs="Courier New"/>
            <w:lang w:val="es-ES_tradnl"/>
          </w:rPr>
          <w:t xml:space="preserve"> ganadero del</w:t>
        </w:r>
        <w:r w:rsidRPr="00BA3D5F">
          <w:rPr>
            <w:rFonts w:cs="Courier New"/>
            <w:lang w:val="es-ES_tradnl"/>
          </w:rPr>
          <w:t xml:space="preserve"> FOMIN con CENTROLAC</w:t>
        </w:r>
        <w:r>
          <w:rPr>
            <w:rFonts w:cs="Courier New"/>
            <w:lang w:val="es-ES_tradnl"/>
          </w:rPr>
          <w:t xml:space="preserve"> (empresa tractora) en Nicaragua, muestra que l</w:t>
        </w:r>
        <w:r w:rsidRPr="009B7D39">
          <w:rPr>
            <w:rFonts w:cs="Courier New"/>
            <w:lang w:val="es-ES_tradnl"/>
          </w:rPr>
          <w:t xml:space="preserve">a productividad promedio </w:t>
        </w:r>
        <w:r>
          <w:rPr>
            <w:rFonts w:cs="Courier New"/>
            <w:lang w:val="es-ES_tradnl"/>
          </w:rPr>
          <w:t xml:space="preserve">en línea de base </w:t>
        </w:r>
      </w:ins>
      <w:ins w:id="62" w:author="Test" w:date="2013-09-05T10:11:00Z">
        <w:r>
          <w:rPr>
            <w:rFonts w:cs="Courier New"/>
            <w:lang w:val="es-ES_tradnl"/>
          </w:rPr>
          <w:t>en una</w:t>
        </w:r>
      </w:ins>
      <w:ins w:id="63" w:author="Test" w:date="2013-09-05T10:10:00Z">
        <w:r>
          <w:rPr>
            <w:rFonts w:cs="Courier New"/>
            <w:lang w:val="es-ES_tradnl"/>
          </w:rPr>
          <w:t xml:space="preserve"> </w:t>
        </w:r>
      </w:ins>
      <w:ins w:id="64" w:author="Test" w:date="2013-09-05T10:11:00Z">
        <w:r>
          <w:rPr>
            <w:rFonts w:cs="Courier New"/>
            <w:lang w:val="es-ES_tradnl"/>
          </w:rPr>
          <w:t>población</w:t>
        </w:r>
      </w:ins>
      <w:ins w:id="65" w:author="Test" w:date="2013-09-05T10:10:00Z">
        <w:r>
          <w:rPr>
            <w:rFonts w:cs="Courier New"/>
            <w:lang w:val="es-ES_tradnl"/>
          </w:rPr>
          <w:t xml:space="preserve"> objetivo similar a la que propone el programa propuesto </w:t>
        </w:r>
        <w:r w:rsidRPr="009B7D39">
          <w:rPr>
            <w:rFonts w:cs="Courier New"/>
            <w:lang w:val="es-ES_tradnl"/>
          </w:rPr>
          <w:t>oscila entre 3,2</w:t>
        </w:r>
        <w:r>
          <w:rPr>
            <w:rFonts w:cs="Courier New"/>
            <w:lang w:val="es-ES_tradnl"/>
          </w:rPr>
          <w:t xml:space="preserve"> </w:t>
        </w:r>
        <w:r w:rsidRPr="009B7D39">
          <w:rPr>
            <w:rFonts w:cs="Courier New"/>
            <w:lang w:val="es-ES_tradnl"/>
          </w:rPr>
          <w:t>l/vaca-día en verano y 4,7 l/vaca-día en invierno</w:t>
        </w:r>
        <w:r>
          <w:rPr>
            <w:rFonts w:cs="Courier New"/>
            <w:lang w:val="es-ES_tradnl"/>
          </w:rPr>
          <w:t>.</w:t>
        </w:r>
      </w:ins>
      <w:ins w:id="66" w:author="Test" w:date="2013-09-05T10:12:00Z">
        <w:r>
          <w:rPr>
            <w:rFonts w:cs="Courier New"/>
            <w:lang w:val="es-ES_tradnl"/>
          </w:rPr>
          <w:t xml:space="preserve"> Adicionalmente, la CIRAD provee información sobre </w:t>
        </w:r>
      </w:ins>
      <w:ins w:id="67" w:author="Test" w:date="2013-09-05T10:13:00Z">
        <w:r>
          <w:rPr>
            <w:rFonts w:cs="Courier New"/>
            <w:lang w:val="es-ES_tradnl"/>
          </w:rPr>
          <w:t xml:space="preserve">producción </w:t>
        </w:r>
      </w:ins>
      <w:ins w:id="68" w:author="Test" w:date="2013-09-05T10:12:00Z">
        <w:r>
          <w:rPr>
            <w:rFonts w:cs="Courier New"/>
            <w:lang w:val="es-ES_tradnl"/>
          </w:rPr>
          <w:t xml:space="preserve">de la cadena </w:t>
        </w:r>
      </w:ins>
      <w:ins w:id="69" w:author="Test" w:date="2013-09-05T10:13:00Z">
        <w:r>
          <w:rPr>
            <w:rFonts w:cs="Courier New"/>
            <w:lang w:val="es-ES_tradnl"/>
          </w:rPr>
          <w:t>(</w:t>
        </w:r>
      </w:ins>
      <w:ins w:id="70" w:author="Test" w:date="2013-09-05T10:12:00Z">
        <w:r>
          <w:rPr>
            <w:rFonts w:cs="Courier New"/>
            <w:lang w:val="es-ES_tradnl"/>
          </w:rPr>
          <w:t>en el departamento de Matagalpa</w:t>
        </w:r>
      </w:ins>
      <w:ins w:id="71" w:author="Test" w:date="2013-09-05T10:13:00Z">
        <w:r>
          <w:rPr>
            <w:rFonts w:cs="Courier New"/>
            <w:lang w:val="es-ES_tradnl"/>
          </w:rPr>
          <w:t>)</w:t>
        </w:r>
      </w:ins>
      <w:ins w:id="72" w:author="Test" w:date="2013-09-05T10:12:00Z">
        <w:r>
          <w:rPr>
            <w:rFonts w:cs="Courier New"/>
            <w:lang w:val="es-ES_tradnl"/>
          </w:rPr>
          <w:t xml:space="preserve">, del orden de </w:t>
        </w:r>
      </w:ins>
      <w:ins w:id="73" w:author="Test" w:date="2013-09-05T10:13:00Z">
        <w:r>
          <w:rPr>
            <w:rFonts w:cs="Courier New"/>
            <w:lang w:val="es-ES_tradnl"/>
          </w:rPr>
          <w:t>3.7 l</w:t>
        </w:r>
        <w:r w:rsidRPr="009B7D39">
          <w:rPr>
            <w:rFonts w:cs="Courier New"/>
            <w:lang w:val="es-ES_tradnl"/>
          </w:rPr>
          <w:t>/</w:t>
        </w:r>
        <w:r>
          <w:rPr>
            <w:rFonts w:cs="Courier New"/>
            <w:lang w:val="es-ES_tradnl"/>
          </w:rPr>
          <w:t>vaca-día.</w:t>
        </w:r>
      </w:ins>
    </w:p>
    <w:p w:rsidR="00C028D3" w:rsidRDefault="00CD4E83" w:rsidP="00CD4E83">
      <w:pPr>
        <w:pStyle w:val="Paragraph"/>
        <w:numPr>
          <w:ilvl w:val="0"/>
          <w:numId w:val="0"/>
        </w:numPr>
        <w:spacing w:before="240" w:afterLines="80" w:after="192"/>
        <w:ind w:left="1267"/>
        <w:rPr>
          <w:ins w:id="74" w:author="Test" w:date="2013-09-05T09:37:00Z"/>
          <w:szCs w:val="24"/>
          <w:lang w:val="es-ES_tradnl"/>
        </w:rPr>
      </w:pPr>
      <w:ins w:id="75" w:author="Test" w:date="2013-09-05T09:22:00Z">
        <w:r>
          <w:rPr>
            <w:szCs w:val="24"/>
            <w:lang w:val="es-ES_tradnl"/>
          </w:rPr>
          <w:t xml:space="preserve">Por otro lado, </w:t>
        </w:r>
      </w:ins>
      <w:ins w:id="76" w:author="Test" w:date="2013-09-05T09:34:00Z">
        <w:r w:rsidR="00C028D3">
          <w:rPr>
            <w:szCs w:val="24"/>
            <w:lang w:val="es-ES_tradnl"/>
          </w:rPr>
          <w:t>los estándares internacionales sirven de input para determinar un límite superior para los objetivos planteados al año 5 en la Matriz de Resultados</w:t>
        </w:r>
      </w:ins>
      <w:ins w:id="77" w:author="Test" w:date="2013-09-05T09:35:00Z">
        <w:r w:rsidR="00C028D3">
          <w:rPr>
            <w:szCs w:val="24"/>
            <w:lang w:val="es-ES_tradnl"/>
          </w:rPr>
          <w:t xml:space="preserve">. Utilizando como fuente </w:t>
        </w:r>
        <w:r w:rsidR="00C028D3" w:rsidRPr="00CD4E83">
          <w:rPr>
            <w:szCs w:val="24"/>
            <w:lang w:val="es-ES_tradnl"/>
          </w:rPr>
          <w:t>información del Statinfo.biz para rendimientos internacionales</w:t>
        </w:r>
        <w:r w:rsidR="00C028D3">
          <w:rPr>
            <w:szCs w:val="24"/>
            <w:lang w:val="es-ES_tradnl"/>
          </w:rPr>
          <w:t xml:space="preserve"> se han definido </w:t>
        </w:r>
      </w:ins>
      <w:ins w:id="78" w:author="Test" w:date="2013-09-05T09:23:00Z">
        <w:r>
          <w:rPr>
            <w:szCs w:val="24"/>
            <w:lang w:val="es-ES_tradnl"/>
          </w:rPr>
          <w:t xml:space="preserve">objetivos de producción en cada una de las cadenas </w:t>
        </w:r>
      </w:ins>
      <w:ins w:id="79" w:author="Test" w:date="2013-09-05T09:24:00Z">
        <w:r>
          <w:rPr>
            <w:szCs w:val="24"/>
            <w:lang w:val="es-ES_tradnl"/>
          </w:rPr>
          <w:t>bajo la situación “con programa” (ver Tabla 2.4)</w:t>
        </w:r>
      </w:ins>
      <w:ins w:id="80" w:author="Test" w:date="2013-09-05T09:37:00Z">
        <w:r w:rsidR="00C028D3">
          <w:rPr>
            <w:szCs w:val="24"/>
            <w:lang w:val="es-ES_tradnl"/>
          </w:rPr>
          <w:t>:</w:t>
        </w:r>
      </w:ins>
    </w:p>
    <w:p w:rsidR="00CD4E83" w:rsidRDefault="00C028D3" w:rsidP="00235B0C">
      <w:pPr>
        <w:pStyle w:val="Paragraph"/>
        <w:numPr>
          <w:ilvl w:val="0"/>
          <w:numId w:val="19"/>
        </w:numPr>
        <w:spacing w:before="240" w:afterLines="80" w:after="192"/>
        <w:rPr>
          <w:ins w:id="81" w:author="Test" w:date="2013-09-05T09:39:00Z"/>
          <w:szCs w:val="24"/>
          <w:lang w:val="es-ES_tradnl"/>
        </w:rPr>
      </w:pPr>
      <w:ins w:id="82" w:author="Test" w:date="2013-09-05T09:37:00Z">
        <w:r>
          <w:rPr>
            <w:szCs w:val="24"/>
            <w:lang w:val="es-ES_tradnl"/>
          </w:rPr>
          <w:t>Para la cadena del cacao, l</w:t>
        </w:r>
      </w:ins>
      <w:ins w:id="83" w:author="Test" w:date="2013-09-05T09:35:00Z">
        <w:r>
          <w:rPr>
            <w:szCs w:val="24"/>
            <w:lang w:val="es-ES_tradnl"/>
          </w:rPr>
          <w:t xml:space="preserve">a información actual indica </w:t>
        </w:r>
      </w:ins>
      <w:ins w:id="84" w:author="Test" w:date="2013-09-05T09:36:00Z">
        <w:r>
          <w:rPr>
            <w:szCs w:val="24"/>
            <w:lang w:val="es-ES_tradnl"/>
          </w:rPr>
          <w:t>que l</w:t>
        </w:r>
        <w:r w:rsidRPr="00C028D3">
          <w:rPr>
            <w:szCs w:val="24"/>
            <w:lang w:val="es-ES_tradnl"/>
          </w:rPr>
          <w:t>os rendimientos esperados anualmente en la producción a nivel internacional pu</w:t>
        </w:r>
        <w:r>
          <w:rPr>
            <w:szCs w:val="24"/>
            <w:lang w:val="es-ES_tradnl"/>
          </w:rPr>
          <w:t>eden ser en promedio 1.32 TM/Ha</w:t>
        </w:r>
        <w:r w:rsidRPr="00C028D3">
          <w:rPr>
            <w:szCs w:val="24"/>
            <w:lang w:val="es-ES_tradnl"/>
          </w:rPr>
          <w:t xml:space="preserve"> </w:t>
        </w:r>
        <w:r>
          <w:rPr>
            <w:szCs w:val="24"/>
            <w:lang w:val="es-ES_tradnl"/>
          </w:rPr>
          <w:t>(</w:t>
        </w:r>
        <w:r w:rsidRPr="00C028D3">
          <w:rPr>
            <w:szCs w:val="24"/>
            <w:lang w:val="es-ES_tradnl"/>
          </w:rPr>
          <w:t xml:space="preserve">20 </w:t>
        </w:r>
        <w:proofErr w:type="spellStart"/>
        <w:r w:rsidRPr="00C028D3">
          <w:rPr>
            <w:szCs w:val="24"/>
            <w:lang w:val="es-ES_tradnl"/>
          </w:rPr>
          <w:t>qq</w:t>
        </w:r>
        <w:proofErr w:type="spellEnd"/>
        <w:r w:rsidRPr="00C028D3">
          <w:rPr>
            <w:szCs w:val="24"/>
            <w:lang w:val="es-ES_tradnl"/>
          </w:rPr>
          <w:t>/</w:t>
        </w:r>
        <w:proofErr w:type="spellStart"/>
        <w:r w:rsidRPr="00C028D3">
          <w:rPr>
            <w:szCs w:val="24"/>
            <w:lang w:val="es-ES_tradnl"/>
          </w:rPr>
          <w:t>mz</w:t>
        </w:r>
        <w:proofErr w:type="spellEnd"/>
        <w:r>
          <w:rPr>
            <w:szCs w:val="24"/>
            <w:lang w:val="es-ES_tradnl"/>
          </w:rPr>
          <w:t>).</w:t>
        </w:r>
      </w:ins>
      <w:ins w:id="85" w:author="Test" w:date="2013-09-05T09:37:00Z">
        <w:r>
          <w:rPr>
            <w:szCs w:val="24"/>
            <w:lang w:val="es-ES_tradnl"/>
          </w:rPr>
          <w:t xml:space="preserve"> Asimismo, </w:t>
        </w:r>
      </w:ins>
      <w:ins w:id="86" w:author="Test" w:date="2013-09-05T09:28:00Z">
        <w:r>
          <w:rPr>
            <w:szCs w:val="24"/>
            <w:lang w:val="es-ES_tradnl"/>
          </w:rPr>
          <w:t xml:space="preserve">las proyecciones del </w:t>
        </w:r>
      </w:ins>
      <w:ins w:id="87" w:author="Test" w:date="2013-09-05T09:29:00Z">
        <w:r w:rsidRPr="00CD4E83">
          <w:rPr>
            <w:szCs w:val="24"/>
            <w:lang w:val="es-ES_tradnl"/>
          </w:rPr>
          <w:t>Programa Nacional de Cacao de Nicaragua 2012–2021</w:t>
        </w:r>
        <w:r>
          <w:rPr>
            <w:szCs w:val="24"/>
            <w:lang w:val="es-ES_tradnl"/>
          </w:rPr>
          <w:t xml:space="preserve"> estima</w:t>
        </w:r>
      </w:ins>
      <w:ins w:id="88" w:author="Test" w:date="2013-09-05T09:37:00Z">
        <w:r w:rsidR="002C0213">
          <w:rPr>
            <w:szCs w:val="24"/>
            <w:lang w:val="es-ES_tradnl"/>
          </w:rPr>
          <w:t>n</w:t>
        </w:r>
      </w:ins>
      <w:ins w:id="89" w:author="Test" w:date="2013-09-05T09:29:00Z">
        <w:r>
          <w:rPr>
            <w:szCs w:val="24"/>
            <w:lang w:val="es-ES_tradnl"/>
          </w:rPr>
          <w:t xml:space="preserve"> que l</w:t>
        </w:r>
        <w:r w:rsidRPr="00C028D3">
          <w:rPr>
            <w:szCs w:val="24"/>
            <w:lang w:val="es-ES_tradnl"/>
          </w:rPr>
          <w:t xml:space="preserve">a productividad aumentará de 7.1 </w:t>
        </w:r>
        <w:proofErr w:type="spellStart"/>
        <w:r w:rsidRPr="00C028D3">
          <w:rPr>
            <w:szCs w:val="24"/>
            <w:lang w:val="es-ES_tradnl"/>
          </w:rPr>
          <w:t>qq</w:t>
        </w:r>
        <w:proofErr w:type="spellEnd"/>
        <w:r w:rsidRPr="00C028D3">
          <w:rPr>
            <w:szCs w:val="24"/>
            <w:lang w:val="es-ES_tradnl"/>
          </w:rPr>
          <w:t>/</w:t>
        </w:r>
        <w:proofErr w:type="spellStart"/>
        <w:r w:rsidRPr="00C028D3">
          <w:rPr>
            <w:szCs w:val="24"/>
            <w:lang w:val="es-ES_tradnl"/>
          </w:rPr>
          <w:t>mz</w:t>
        </w:r>
        <w:proofErr w:type="spellEnd"/>
        <w:r w:rsidRPr="00C028D3">
          <w:rPr>
            <w:szCs w:val="24"/>
            <w:lang w:val="es-ES_tradnl"/>
          </w:rPr>
          <w:t xml:space="preserve"> a 22 </w:t>
        </w:r>
        <w:proofErr w:type="spellStart"/>
        <w:r w:rsidRPr="00C028D3">
          <w:rPr>
            <w:szCs w:val="24"/>
            <w:lang w:val="es-ES_tradnl"/>
          </w:rPr>
          <w:t>qq</w:t>
        </w:r>
        <w:proofErr w:type="spellEnd"/>
        <w:r w:rsidRPr="00C028D3">
          <w:rPr>
            <w:szCs w:val="24"/>
            <w:lang w:val="es-ES_tradnl"/>
          </w:rPr>
          <w:t>/</w:t>
        </w:r>
        <w:proofErr w:type="spellStart"/>
        <w:r w:rsidRPr="00C028D3">
          <w:rPr>
            <w:szCs w:val="24"/>
            <w:lang w:val="es-ES_tradnl"/>
          </w:rPr>
          <w:t>mz</w:t>
        </w:r>
        <w:proofErr w:type="spellEnd"/>
        <w:r w:rsidR="002C0213">
          <w:rPr>
            <w:szCs w:val="24"/>
            <w:lang w:val="es-ES_tradnl"/>
          </w:rPr>
          <w:t>.</w:t>
        </w:r>
      </w:ins>
      <w:ins w:id="90" w:author="Test" w:date="2013-09-05T09:39:00Z">
        <w:r w:rsidR="002C0213">
          <w:rPr>
            <w:szCs w:val="24"/>
            <w:lang w:val="es-ES_tradnl"/>
          </w:rPr>
          <w:t xml:space="preserve"> </w:t>
        </w:r>
      </w:ins>
      <w:ins w:id="91" w:author="Test" w:date="2013-09-05T09:44:00Z">
        <w:r w:rsidR="002C0213">
          <w:rPr>
            <w:szCs w:val="24"/>
            <w:lang w:val="es-ES_tradnl"/>
          </w:rPr>
          <w:t>Manteniendo un enfoque conservador y entendiendo los riesgos asociados a las condiciones locales y el alcance de un programa piloto, l</w:t>
        </w:r>
      </w:ins>
      <w:ins w:id="92" w:author="Test" w:date="2013-09-05T09:39:00Z">
        <w:r w:rsidR="002C0213">
          <w:rPr>
            <w:szCs w:val="24"/>
            <w:lang w:val="es-ES_tradnl"/>
          </w:rPr>
          <w:t xml:space="preserve">os índices </w:t>
        </w:r>
      </w:ins>
      <w:ins w:id="93" w:author="Test" w:date="2013-09-05T09:40:00Z">
        <w:r w:rsidR="002C0213">
          <w:rPr>
            <w:szCs w:val="24"/>
            <w:lang w:val="es-ES_tradnl"/>
          </w:rPr>
          <w:t xml:space="preserve">usados como objetivos del programa pretenden llevar a los </w:t>
        </w:r>
        <w:proofErr w:type="spellStart"/>
        <w:r w:rsidR="002C0213">
          <w:rPr>
            <w:szCs w:val="24"/>
            <w:lang w:val="es-ES_tradnl"/>
          </w:rPr>
          <w:t>PMPs</w:t>
        </w:r>
        <w:proofErr w:type="spellEnd"/>
        <w:r w:rsidR="002C0213">
          <w:rPr>
            <w:szCs w:val="24"/>
            <w:lang w:val="es-ES_tradnl"/>
          </w:rPr>
          <w:t xml:space="preserve"> beneficiarios a niveles </w:t>
        </w:r>
      </w:ins>
      <w:ins w:id="94" w:author="Test" w:date="2013-09-05T09:41:00Z">
        <w:r w:rsidR="002C0213">
          <w:rPr>
            <w:szCs w:val="24"/>
            <w:lang w:val="es-ES_tradnl"/>
          </w:rPr>
          <w:t>equivalente</w:t>
        </w:r>
      </w:ins>
      <w:ins w:id="95" w:author="Test" w:date="2013-09-05T09:44:00Z">
        <w:r w:rsidR="002C0213">
          <w:rPr>
            <w:szCs w:val="24"/>
            <w:lang w:val="es-ES_tradnl"/>
          </w:rPr>
          <w:t>s</w:t>
        </w:r>
      </w:ins>
      <w:ins w:id="96" w:author="Test" w:date="2013-09-05T09:41:00Z">
        <w:r w:rsidR="002C0213">
          <w:rPr>
            <w:szCs w:val="24"/>
            <w:lang w:val="es-ES_tradnl"/>
          </w:rPr>
          <w:t xml:space="preserve"> a </w:t>
        </w:r>
      </w:ins>
      <w:ins w:id="97" w:author="Test" w:date="2013-09-05T09:44:00Z">
        <w:r w:rsidR="002C0213">
          <w:rPr>
            <w:szCs w:val="24"/>
            <w:lang w:val="es-ES_tradnl"/>
          </w:rPr>
          <w:t>un</w:t>
        </w:r>
      </w:ins>
      <w:ins w:id="98" w:author="Test" w:date="2013-09-05T09:40:00Z">
        <w:r w:rsidR="002C0213">
          <w:rPr>
            <w:szCs w:val="24"/>
            <w:lang w:val="es-ES_tradnl"/>
          </w:rPr>
          <w:t xml:space="preserve"> 65% del </w:t>
        </w:r>
      </w:ins>
      <w:ins w:id="99" w:author="Test" w:date="2013-09-05T09:41:00Z">
        <w:r w:rsidR="002C0213">
          <w:rPr>
            <w:szCs w:val="24"/>
            <w:lang w:val="es-ES_tradnl"/>
          </w:rPr>
          <w:t>estándar</w:t>
        </w:r>
      </w:ins>
      <w:ins w:id="100" w:author="Test" w:date="2013-09-05T09:40:00Z">
        <w:r w:rsidR="002C0213">
          <w:rPr>
            <w:szCs w:val="24"/>
            <w:lang w:val="es-ES_tradnl"/>
          </w:rPr>
          <w:t xml:space="preserve"> </w:t>
        </w:r>
      </w:ins>
      <w:ins w:id="101" w:author="Test" w:date="2013-09-05T09:41:00Z">
        <w:r w:rsidR="002C0213">
          <w:rPr>
            <w:szCs w:val="24"/>
            <w:lang w:val="es-ES_tradnl"/>
          </w:rPr>
          <w:t>internacional</w:t>
        </w:r>
      </w:ins>
      <w:ins w:id="102" w:author="Test" w:date="2013-09-05T09:46:00Z">
        <w:r w:rsidR="002C0213">
          <w:rPr>
            <w:szCs w:val="24"/>
            <w:lang w:val="es-ES_tradnl"/>
          </w:rPr>
          <w:t xml:space="preserve">, es decir 13 </w:t>
        </w:r>
        <w:proofErr w:type="spellStart"/>
        <w:r w:rsidR="002C0213">
          <w:rPr>
            <w:szCs w:val="24"/>
            <w:lang w:val="es-ES_tradnl"/>
          </w:rPr>
          <w:t>qq</w:t>
        </w:r>
        <w:proofErr w:type="spellEnd"/>
        <w:r w:rsidR="002C0213">
          <w:rPr>
            <w:szCs w:val="24"/>
            <w:lang w:val="es-ES_tradnl"/>
          </w:rPr>
          <w:t>/</w:t>
        </w:r>
        <w:proofErr w:type="spellStart"/>
        <w:r w:rsidR="002C0213">
          <w:rPr>
            <w:szCs w:val="24"/>
            <w:lang w:val="es-ES_tradnl"/>
          </w:rPr>
          <w:t>mz</w:t>
        </w:r>
        <w:proofErr w:type="spellEnd"/>
        <w:r w:rsidR="002C0213">
          <w:rPr>
            <w:szCs w:val="24"/>
            <w:lang w:val="es-ES_tradnl"/>
          </w:rPr>
          <w:t>.</w:t>
        </w:r>
      </w:ins>
      <w:ins w:id="103" w:author="Test" w:date="2013-09-05T09:40:00Z">
        <w:r w:rsidR="002C0213">
          <w:rPr>
            <w:szCs w:val="24"/>
            <w:lang w:val="es-ES_tradnl"/>
          </w:rPr>
          <w:t xml:space="preserve"> </w:t>
        </w:r>
      </w:ins>
    </w:p>
    <w:p w:rsidR="002C0213" w:rsidRDefault="00B53864" w:rsidP="00235B0C">
      <w:pPr>
        <w:pStyle w:val="Paragraph"/>
        <w:numPr>
          <w:ilvl w:val="0"/>
          <w:numId w:val="19"/>
        </w:numPr>
        <w:spacing w:before="240" w:afterLines="80" w:after="192"/>
        <w:rPr>
          <w:ins w:id="104" w:author="Test" w:date="2013-09-05T09:19:00Z"/>
          <w:szCs w:val="24"/>
          <w:lang w:val="es-ES_tradnl"/>
        </w:rPr>
      </w:pPr>
      <w:ins w:id="105" w:author="Test" w:date="2013-09-05T09:47:00Z">
        <w:r>
          <w:rPr>
            <w:szCs w:val="24"/>
            <w:lang w:val="es-ES_tradnl"/>
          </w:rPr>
          <w:t>Para</w:t>
        </w:r>
      </w:ins>
      <w:ins w:id="106" w:author="Test" w:date="2013-09-05T09:39:00Z">
        <w:r w:rsidR="002C0213">
          <w:rPr>
            <w:szCs w:val="24"/>
            <w:lang w:val="es-ES_tradnl"/>
          </w:rPr>
          <w:t xml:space="preserve"> la cadena de leche, </w:t>
        </w:r>
      </w:ins>
      <w:ins w:id="107" w:author="Test" w:date="2013-09-05T10:06:00Z">
        <w:r w:rsidR="009B7D39">
          <w:rPr>
            <w:szCs w:val="24"/>
            <w:lang w:val="es-ES_tradnl"/>
          </w:rPr>
          <w:t>se tiene que la producción podría alcanzar los</w:t>
        </w:r>
      </w:ins>
      <w:ins w:id="108" w:author="Test" w:date="2013-09-05T09:39:00Z">
        <w:r w:rsidR="002C0213" w:rsidRPr="00CD4E83">
          <w:rPr>
            <w:szCs w:val="24"/>
            <w:lang w:val="es-ES_tradnl"/>
          </w:rPr>
          <w:t xml:space="preserve"> 13</w:t>
        </w:r>
        <w:r w:rsidR="002C0213">
          <w:rPr>
            <w:szCs w:val="24"/>
            <w:lang w:val="es-ES_tradnl"/>
          </w:rPr>
          <w:t xml:space="preserve"> </w:t>
        </w:r>
        <w:r w:rsidR="002C0213" w:rsidRPr="00CD4E83">
          <w:rPr>
            <w:szCs w:val="24"/>
            <w:lang w:val="es-ES_tradnl"/>
          </w:rPr>
          <w:t>l/vaca/día potenciales</w:t>
        </w:r>
      </w:ins>
      <w:ins w:id="109" w:author="Test" w:date="2013-09-05T10:06:00Z">
        <w:r w:rsidR="009B7D39">
          <w:rPr>
            <w:szCs w:val="24"/>
            <w:lang w:val="es-ES_tradnl"/>
          </w:rPr>
          <w:t xml:space="preserve">. </w:t>
        </w:r>
      </w:ins>
      <w:ins w:id="110" w:author="Test" w:date="2013-09-05T10:14:00Z">
        <w:r w:rsidR="009B7D39">
          <w:rPr>
            <w:szCs w:val="24"/>
            <w:lang w:val="es-ES_tradnl"/>
          </w:rPr>
          <w:t>Esto se confirma con datos del proyecto del FOMIN que se utilizó como input para la información de línea de base: a</w:t>
        </w:r>
      </w:ins>
      <w:ins w:id="111" w:author="Test" w:date="2013-09-05T10:08:00Z">
        <w:r w:rsidR="009B7D39" w:rsidRPr="009B7D39">
          <w:rPr>
            <w:rFonts w:cs="Courier New"/>
            <w:lang w:val="es-ES_tradnl"/>
          </w:rPr>
          <w:t xml:space="preserve">l final del proyecto se han alcanzado </w:t>
        </w:r>
      </w:ins>
      <w:ins w:id="112" w:author="Test" w:date="2013-09-05T10:14:00Z">
        <w:r w:rsidR="009B7D39">
          <w:rPr>
            <w:rFonts w:cs="Courier New"/>
            <w:lang w:val="es-ES_tradnl"/>
          </w:rPr>
          <w:t xml:space="preserve">resultados de </w:t>
        </w:r>
      </w:ins>
      <w:ins w:id="113" w:author="Test" w:date="2013-09-05T10:08:00Z">
        <w:r w:rsidR="009B7D39" w:rsidRPr="009B7D39">
          <w:rPr>
            <w:rFonts w:cs="Courier New"/>
            <w:lang w:val="es-ES_tradnl"/>
          </w:rPr>
          <w:t>hasta 13 l/vaca-día con un ordeño y 18 l/vaca-día con doble ordeño</w:t>
        </w:r>
      </w:ins>
      <w:ins w:id="114" w:author="Test" w:date="2013-09-05T10:14:00Z">
        <w:r w:rsidR="009B7D39">
          <w:rPr>
            <w:rFonts w:cs="Courier New"/>
            <w:lang w:val="es-ES_tradnl"/>
          </w:rPr>
          <w:t>.</w:t>
        </w:r>
      </w:ins>
      <w:ins w:id="115" w:author="Test" w:date="2013-09-05T10:15:00Z">
        <w:r w:rsidR="009B7D39">
          <w:rPr>
            <w:rFonts w:cs="Courier New"/>
            <w:lang w:val="es-ES_tradnl"/>
          </w:rPr>
          <w:t xml:space="preserve"> Nuevamente con el mismo enfoque conservador, el objetivo del programa se ha establecido </w:t>
        </w:r>
      </w:ins>
      <w:ins w:id="116" w:author="Test" w:date="2013-09-05T10:16:00Z">
        <w:r w:rsidR="00235B0C">
          <w:rPr>
            <w:rFonts w:cs="Courier New"/>
            <w:lang w:val="es-ES_tradnl"/>
          </w:rPr>
          <w:t xml:space="preserve">en niveles equivalentes a casi el 65% del mejor valor obtenido </w:t>
        </w:r>
      </w:ins>
      <w:ins w:id="117" w:author="Test" w:date="2013-09-05T10:17:00Z">
        <w:r w:rsidR="00235B0C">
          <w:rPr>
            <w:rFonts w:cs="Courier New"/>
            <w:lang w:val="es-ES_tradnl"/>
          </w:rPr>
          <w:t xml:space="preserve">en el país </w:t>
        </w:r>
      </w:ins>
      <w:ins w:id="118" w:author="Test" w:date="2013-09-05T10:16:00Z">
        <w:r w:rsidR="00235B0C">
          <w:rPr>
            <w:rFonts w:cs="Courier New"/>
            <w:lang w:val="es-ES_tradnl"/>
          </w:rPr>
          <w:t>de las fuentes disponibles.</w:t>
        </w:r>
      </w:ins>
    </w:p>
    <w:p w:rsidR="008631CC" w:rsidRPr="008631CC" w:rsidRDefault="008631CC" w:rsidP="00CD4E83">
      <w:pPr>
        <w:pStyle w:val="Paragraph"/>
        <w:numPr>
          <w:ilvl w:val="0"/>
          <w:numId w:val="0"/>
        </w:numPr>
        <w:spacing w:before="240" w:afterLines="80" w:after="192"/>
        <w:ind w:left="1267"/>
        <w:rPr>
          <w:ins w:id="119" w:author="Test" w:date="2013-09-11T15:42:00Z"/>
          <w:szCs w:val="24"/>
          <w:lang w:val="es-ES_tradnl"/>
        </w:rPr>
      </w:pPr>
      <w:ins w:id="120" w:author="MHaro" w:date="2013-09-11T15:48:00Z">
        <w:r>
          <w:rPr>
            <w:szCs w:val="24"/>
            <w:lang w:val="es-ES_tradnl"/>
          </w:rPr>
          <w:t>Una explicación extensiva</w:t>
        </w:r>
      </w:ins>
      <w:ins w:id="121" w:author="MHaro" w:date="2013-09-11T15:44:00Z">
        <w:r w:rsidRPr="008631CC">
          <w:rPr>
            <w:szCs w:val="24"/>
            <w:lang w:val="es-ES_tradnl"/>
          </w:rPr>
          <w:t xml:space="preserve"> </w:t>
        </w:r>
      </w:ins>
      <w:ins w:id="122" w:author="MHaro" w:date="2013-09-11T15:48:00Z">
        <w:r w:rsidRPr="008631CC">
          <w:rPr>
            <w:szCs w:val="24"/>
            <w:lang w:val="es-ES_tradnl"/>
          </w:rPr>
          <w:t>sobre el razonamiento para los incrementos en la productividad se incluye en detalle en el link</w:t>
        </w:r>
      </w:ins>
      <w:ins w:id="123" w:author="MHaro" w:date="2013-09-11T15:45:00Z">
        <w:r w:rsidRPr="008631CC">
          <w:rPr>
            <w:szCs w:val="24"/>
            <w:lang w:val="es-ES_tradnl"/>
          </w:rPr>
          <w:t xml:space="preserve"> </w:t>
        </w:r>
      </w:ins>
      <w:ins w:id="124" w:author="MHaro" w:date="2013-09-11T15:47:00Z">
        <w:r>
          <w:rPr>
            <w:szCs w:val="24"/>
            <w:lang w:val="en-US"/>
          </w:rPr>
          <w:fldChar w:fldCharType="begin"/>
        </w:r>
        <w:r w:rsidRPr="008631CC">
          <w:rPr>
            <w:szCs w:val="24"/>
            <w:lang w:val="es-ES_tradnl"/>
            <w:rPrChange w:id="125" w:author="MHaro" w:date="2013-09-11T15:48:00Z">
              <w:rPr>
                <w:szCs w:val="24"/>
                <w:lang w:val="en-US"/>
              </w:rPr>
            </w:rPrChange>
          </w:rPr>
          <w:instrText>HYPERLINK "http://idbdocs.iadb.org/wsdocs/getDocument.aspx?DOCNUM=37858413"</w:instrText>
        </w:r>
        <w:r>
          <w:rPr>
            <w:szCs w:val="24"/>
            <w:lang w:val="en-US"/>
          </w:rPr>
          <w:fldChar w:fldCharType="separate"/>
        </w:r>
      </w:ins>
      <w:ins w:id="126" w:author="MHaro" w:date="2013-09-11T15:49:00Z">
        <w:r w:rsidRPr="008631CC">
          <w:rPr>
            <w:rStyle w:val="Hyperlink"/>
            <w:szCs w:val="24"/>
            <w:lang w:val="es-ES_tradnl"/>
          </w:rPr>
          <w:t>Producción</w:t>
        </w:r>
      </w:ins>
      <w:ins w:id="127" w:author="MHaro" w:date="2013-09-11T15:47:00Z">
        <w:r w:rsidRPr="008631CC">
          <w:rPr>
            <w:rStyle w:val="Hyperlink"/>
            <w:szCs w:val="24"/>
            <w:lang w:val="es-ES_tradnl"/>
          </w:rPr>
          <w:t xml:space="preserve"> de Cacao y </w:t>
        </w:r>
      </w:ins>
      <w:ins w:id="128" w:author="MHaro" w:date="2013-09-11T15:49:00Z">
        <w:r w:rsidRPr="008631CC">
          <w:rPr>
            <w:rStyle w:val="Hyperlink"/>
            <w:szCs w:val="24"/>
            <w:lang w:val="es-ES_tradnl"/>
          </w:rPr>
          <w:t>Lácteos</w:t>
        </w:r>
      </w:ins>
      <w:ins w:id="129" w:author="MHaro" w:date="2013-09-11T15:47:00Z">
        <w:r>
          <w:rPr>
            <w:szCs w:val="24"/>
            <w:lang w:val="en-US"/>
          </w:rPr>
          <w:fldChar w:fldCharType="end"/>
        </w:r>
        <w:r w:rsidRPr="008631CC">
          <w:rPr>
            <w:szCs w:val="24"/>
            <w:lang w:val="es-ES_tradnl"/>
          </w:rPr>
          <w:t>.</w:t>
        </w:r>
      </w:ins>
      <w:ins w:id="130" w:author="MHaro" w:date="2013-09-11T15:50:00Z">
        <w:r>
          <w:rPr>
            <w:szCs w:val="24"/>
            <w:lang w:val="es-ES_tradnl"/>
          </w:rPr>
          <w:t xml:space="preserve"> </w:t>
        </w:r>
      </w:ins>
      <w:ins w:id="131" w:author="MHaro" w:date="2013-09-11T15:51:00Z">
        <w:r>
          <w:rPr>
            <w:szCs w:val="24"/>
            <w:lang w:val="es-ES_tradnl"/>
          </w:rPr>
          <w:t>Véase</w:t>
        </w:r>
      </w:ins>
      <w:ins w:id="132" w:author="MHaro" w:date="2013-09-11T15:50:00Z">
        <w:r>
          <w:rPr>
            <w:szCs w:val="24"/>
            <w:lang w:val="es-ES_tradnl"/>
          </w:rPr>
          <w:t xml:space="preserve"> también </w:t>
        </w:r>
      </w:ins>
      <w:ins w:id="133" w:author="MHaro" w:date="2013-09-11T15:51:00Z">
        <w:r w:rsidR="007974A2">
          <w:rPr>
            <w:szCs w:val="24"/>
            <w:lang w:val="es-ES_tradnl"/>
          </w:rPr>
          <w:t xml:space="preserve">la </w:t>
        </w:r>
      </w:ins>
      <w:ins w:id="134" w:author="MHaro" w:date="2013-09-11T16:53:00Z">
        <w:r w:rsidR="00F50F44">
          <w:rPr>
            <w:szCs w:val="24"/>
            <w:lang w:val="es-ES_tradnl"/>
          </w:rPr>
          <w:fldChar w:fldCharType="begin"/>
        </w:r>
        <w:r w:rsidR="00F50F44">
          <w:rPr>
            <w:szCs w:val="24"/>
            <w:lang w:val="es-ES_tradnl"/>
          </w:rPr>
          <w:instrText>HYPERLINK "http://idbdocs.iadb.org/wsdocs/getDocument.aspx?DOCNUM=38050949"</w:instrText>
        </w:r>
        <w:r w:rsidR="00F50F44">
          <w:rPr>
            <w:szCs w:val="24"/>
            <w:lang w:val="es-ES_tradnl"/>
          </w:rPr>
          <w:fldChar w:fldCharType="separate"/>
        </w:r>
        <w:r w:rsidR="007974A2" w:rsidRPr="00F50F44">
          <w:rPr>
            <w:rStyle w:val="Hyperlink"/>
            <w:szCs w:val="24"/>
            <w:lang w:val="es-ES_tradnl"/>
          </w:rPr>
          <w:t>presentación sobre Consultoría de Asistencia Técnica</w:t>
        </w:r>
        <w:r w:rsidR="00F50F44">
          <w:rPr>
            <w:szCs w:val="24"/>
            <w:lang w:val="es-ES_tradnl"/>
          </w:rPr>
          <w:fldChar w:fldCharType="end"/>
        </w:r>
      </w:ins>
      <w:ins w:id="135" w:author="MHaro" w:date="2013-09-11T15:52:00Z">
        <w:r w:rsidR="007974A2" w:rsidRPr="007974A2">
          <w:rPr>
            <w:szCs w:val="24"/>
            <w:lang w:val="es-ES_tradnl"/>
          </w:rPr>
          <w:t xml:space="preserve"> complementaria al Programa de Crédito Ganadero del Banco de Fomento a la  Producción, que forma parte del  Programa de Asistencia Técnica establecido en el Convenio de Cooperación  Técnica No Reembolsable ATN/SF-12516-NI</w:t>
        </w:r>
        <w:r w:rsidR="007974A2">
          <w:rPr>
            <w:szCs w:val="24"/>
            <w:lang w:val="es-ES_tradnl"/>
          </w:rPr>
          <w:t xml:space="preserve"> (2011).</w:t>
        </w:r>
      </w:ins>
    </w:p>
    <w:p w:rsidR="002B0C15" w:rsidRDefault="008C009D" w:rsidP="00CD4E83">
      <w:pPr>
        <w:pStyle w:val="Paragraph"/>
        <w:numPr>
          <w:ilvl w:val="0"/>
          <w:numId w:val="0"/>
        </w:numPr>
        <w:spacing w:before="240" w:afterLines="80" w:after="192"/>
        <w:ind w:left="1267"/>
        <w:rPr>
          <w:szCs w:val="24"/>
          <w:lang w:val="es-ES_tradnl"/>
        </w:rPr>
      </w:pPr>
      <w:r>
        <w:rPr>
          <w:szCs w:val="24"/>
          <w:lang w:val="es-ES_tradnl"/>
        </w:rPr>
        <w:t xml:space="preserve">Se entiende que los impactos de recibir financiamiento y asistencia técnica con recursos del programa solo se verán reflejados </w:t>
      </w:r>
      <w:r w:rsidR="005B466B">
        <w:rPr>
          <w:szCs w:val="24"/>
          <w:lang w:val="es-ES_tradnl"/>
        </w:rPr>
        <w:t>a partir del tercer año de su implementación</w:t>
      </w:r>
      <w:r w:rsidR="00FC1008">
        <w:rPr>
          <w:szCs w:val="24"/>
          <w:lang w:val="es-ES_tradnl"/>
        </w:rPr>
        <w:t xml:space="preserve"> por lo que para los dos primeros años se considera sólo el incremento tendencial para ambos grupos</w:t>
      </w:r>
      <w:ins w:id="136" w:author="Test" w:date="2013-09-05T10:18:00Z">
        <w:r w:rsidR="00235B0C">
          <w:rPr>
            <w:szCs w:val="24"/>
            <w:lang w:val="es-ES_tradnl"/>
          </w:rPr>
          <w:t xml:space="preserve"> (ver supuesto “ii”, arriba)</w:t>
        </w:r>
      </w:ins>
      <w:r w:rsidR="00FC1008">
        <w:rPr>
          <w:szCs w:val="24"/>
          <w:lang w:val="es-ES_tradnl"/>
        </w:rPr>
        <w:t>, beneficiarios y no beneficiarios</w:t>
      </w:r>
      <w:r w:rsidR="005B466B">
        <w:rPr>
          <w:szCs w:val="24"/>
          <w:lang w:val="es-ES_tradnl"/>
        </w:rPr>
        <w:t xml:space="preserve">. </w:t>
      </w:r>
      <w:r w:rsidR="00E17EEA" w:rsidRPr="00E17EEA">
        <w:rPr>
          <w:szCs w:val="24"/>
          <w:lang w:val="es-ES_tradnl"/>
        </w:rPr>
        <w:t>A</w:t>
      </w:r>
      <w:r w:rsidR="00E17EEA">
        <w:rPr>
          <w:szCs w:val="24"/>
          <w:lang w:val="es-ES_tradnl"/>
        </w:rPr>
        <w:t xml:space="preserve"> partir del sexto año el supuesto es que las cantidades producidas retomarán su crecimiento tendencial.</w:t>
      </w:r>
    </w:p>
    <w:p w:rsidR="00C62689" w:rsidRPr="0040233C" w:rsidRDefault="00C62689" w:rsidP="00C62689">
      <w:pPr>
        <w:pStyle w:val="Paragraph"/>
        <w:numPr>
          <w:ilvl w:val="0"/>
          <w:numId w:val="0"/>
        </w:numPr>
        <w:spacing w:after="0"/>
        <w:ind w:left="1260"/>
        <w:rPr>
          <w:b/>
          <w:szCs w:val="24"/>
          <w:lang w:val="es-ES_tradnl"/>
        </w:rPr>
      </w:pPr>
      <w:r w:rsidRPr="0040233C">
        <w:rPr>
          <w:b/>
          <w:szCs w:val="24"/>
          <w:lang w:val="es-ES_tradnl"/>
        </w:rPr>
        <w:t>Tabla 2</w:t>
      </w:r>
      <w:r w:rsidR="00E17EEA">
        <w:rPr>
          <w:b/>
          <w:szCs w:val="24"/>
          <w:lang w:val="es-ES_tradnl"/>
        </w:rPr>
        <w:t>.4</w:t>
      </w:r>
      <w:r w:rsidRPr="0040233C">
        <w:rPr>
          <w:b/>
          <w:szCs w:val="24"/>
          <w:lang w:val="es-ES_tradnl"/>
        </w:rPr>
        <w:t xml:space="preserve">. </w:t>
      </w:r>
      <w:r w:rsidR="00FC1008">
        <w:rPr>
          <w:b/>
          <w:szCs w:val="24"/>
          <w:lang w:val="es-ES_tradnl"/>
        </w:rPr>
        <w:t>P</w:t>
      </w:r>
      <w:r w:rsidR="00E17EEA">
        <w:rPr>
          <w:b/>
          <w:szCs w:val="24"/>
          <w:lang w:val="es-ES_tradnl"/>
        </w:rPr>
        <w:t xml:space="preserve">roducción de </w:t>
      </w:r>
      <w:proofErr w:type="spellStart"/>
      <w:r w:rsidR="00E17EEA">
        <w:rPr>
          <w:b/>
          <w:szCs w:val="24"/>
          <w:lang w:val="es-ES_tradnl"/>
        </w:rPr>
        <w:t>PMPs</w:t>
      </w:r>
      <w:proofErr w:type="spellEnd"/>
      <w:r w:rsidR="00E17EEA">
        <w:rPr>
          <w:b/>
          <w:szCs w:val="24"/>
          <w:lang w:val="es-ES_tradnl"/>
        </w:rPr>
        <w:t xml:space="preserve"> beneficiarios</w:t>
      </w:r>
      <w:r w:rsidR="005B466B">
        <w:rPr>
          <w:b/>
          <w:szCs w:val="24"/>
          <w:lang w:val="es-ES_tradnl"/>
        </w:rPr>
        <w:t xml:space="preserve"> versus no beneficiarios</w:t>
      </w:r>
    </w:p>
    <w:tbl>
      <w:tblPr>
        <w:tblW w:w="8100" w:type="dxa"/>
        <w:tblInd w:w="1368" w:type="dxa"/>
        <w:tblLayout w:type="fixed"/>
        <w:tblLook w:val="04A0" w:firstRow="1" w:lastRow="0" w:firstColumn="1" w:lastColumn="0" w:noHBand="0" w:noVBand="1"/>
      </w:tblPr>
      <w:tblGrid>
        <w:gridCol w:w="2430"/>
        <w:gridCol w:w="1005"/>
        <w:gridCol w:w="933"/>
        <w:gridCol w:w="933"/>
        <w:gridCol w:w="933"/>
        <w:gridCol w:w="933"/>
        <w:gridCol w:w="933"/>
      </w:tblGrid>
      <w:tr w:rsidR="005B466B" w:rsidRPr="008C009D" w:rsidTr="00DE49A5">
        <w:trPr>
          <w:trHeight w:val="270"/>
        </w:trPr>
        <w:tc>
          <w:tcPr>
            <w:tcW w:w="2430"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s-ES_tradnl" w:eastAsia="en-US"/>
              </w:rPr>
              <w:t> </w:t>
            </w:r>
            <w:proofErr w:type="spellStart"/>
            <w:r w:rsidR="00C12EB7" w:rsidRPr="00DE49A5">
              <w:rPr>
                <w:rFonts w:ascii="Times New Roman" w:eastAsia="Times New Roman" w:hAnsi="Times New Roman" w:cs="Times New Roman"/>
                <w:b/>
                <w:bCs/>
                <w:sz w:val="21"/>
                <w:szCs w:val="21"/>
                <w:lang w:val="en-US" w:eastAsia="en-US"/>
              </w:rPr>
              <w:t>Concepto</w:t>
            </w:r>
            <w:proofErr w:type="spellEnd"/>
          </w:p>
        </w:tc>
        <w:tc>
          <w:tcPr>
            <w:tcW w:w="1005"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jc w:val="center"/>
              <w:rPr>
                <w:rFonts w:ascii="Times New Roman" w:eastAsia="Times New Roman" w:hAnsi="Times New Roman" w:cs="Times New Roman"/>
                <w:b/>
                <w:bCs/>
                <w:iCs/>
                <w:sz w:val="21"/>
                <w:szCs w:val="21"/>
                <w:lang w:val="en-US" w:eastAsia="en-US"/>
              </w:rPr>
            </w:pPr>
            <w:r w:rsidRPr="00DE49A5">
              <w:rPr>
                <w:rFonts w:ascii="Times New Roman" w:eastAsia="Times New Roman" w:hAnsi="Times New Roman" w:cs="Times New Roman"/>
                <w:b/>
                <w:bCs/>
                <w:iCs/>
                <w:sz w:val="21"/>
                <w:szCs w:val="21"/>
                <w:lang w:val="en-US" w:eastAsia="en-US"/>
              </w:rPr>
              <w:t>Baseline</w:t>
            </w:r>
          </w:p>
        </w:tc>
        <w:tc>
          <w:tcPr>
            <w:tcW w:w="933"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jc w:val="center"/>
              <w:rPr>
                <w:rFonts w:ascii="Times New Roman" w:eastAsia="Times New Roman" w:hAnsi="Times New Roman" w:cs="Times New Roman"/>
                <w:b/>
                <w:bCs/>
                <w:sz w:val="21"/>
                <w:szCs w:val="21"/>
                <w:lang w:val="en-US" w:eastAsia="en-US"/>
              </w:rPr>
            </w:pPr>
            <w:proofErr w:type="spellStart"/>
            <w:r w:rsidRPr="00DE49A5">
              <w:rPr>
                <w:rFonts w:ascii="Times New Roman" w:eastAsia="Times New Roman" w:hAnsi="Times New Roman" w:cs="Times New Roman"/>
                <w:b/>
                <w:bCs/>
                <w:sz w:val="21"/>
                <w:szCs w:val="21"/>
                <w:lang w:val="en-US" w:eastAsia="en-US"/>
              </w:rPr>
              <w:t>Año</w:t>
            </w:r>
            <w:proofErr w:type="spellEnd"/>
            <w:r w:rsidRPr="00DE49A5">
              <w:rPr>
                <w:rFonts w:ascii="Times New Roman" w:eastAsia="Times New Roman" w:hAnsi="Times New Roman" w:cs="Times New Roman"/>
                <w:b/>
                <w:bCs/>
                <w:sz w:val="21"/>
                <w:szCs w:val="21"/>
                <w:lang w:val="en-US" w:eastAsia="en-US"/>
              </w:rPr>
              <w:t xml:space="preserve"> 1*</w:t>
            </w:r>
          </w:p>
        </w:tc>
        <w:tc>
          <w:tcPr>
            <w:tcW w:w="933"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jc w:val="center"/>
              <w:rPr>
                <w:rFonts w:ascii="Times New Roman" w:eastAsia="Times New Roman" w:hAnsi="Times New Roman" w:cs="Times New Roman"/>
                <w:b/>
                <w:bCs/>
                <w:sz w:val="21"/>
                <w:szCs w:val="21"/>
                <w:lang w:val="en-US" w:eastAsia="en-US"/>
              </w:rPr>
            </w:pPr>
            <w:proofErr w:type="spellStart"/>
            <w:r w:rsidRPr="00DE49A5">
              <w:rPr>
                <w:rFonts w:ascii="Times New Roman" w:eastAsia="Times New Roman" w:hAnsi="Times New Roman" w:cs="Times New Roman"/>
                <w:b/>
                <w:bCs/>
                <w:sz w:val="21"/>
                <w:szCs w:val="21"/>
                <w:lang w:val="en-US" w:eastAsia="en-US"/>
              </w:rPr>
              <w:t>Año</w:t>
            </w:r>
            <w:proofErr w:type="spellEnd"/>
            <w:r w:rsidRPr="00DE49A5">
              <w:rPr>
                <w:rFonts w:ascii="Times New Roman" w:eastAsia="Times New Roman" w:hAnsi="Times New Roman" w:cs="Times New Roman"/>
                <w:b/>
                <w:bCs/>
                <w:sz w:val="21"/>
                <w:szCs w:val="21"/>
                <w:lang w:val="en-US" w:eastAsia="en-US"/>
              </w:rPr>
              <w:t xml:space="preserve"> 2*</w:t>
            </w:r>
          </w:p>
        </w:tc>
        <w:tc>
          <w:tcPr>
            <w:tcW w:w="933"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jc w:val="center"/>
              <w:rPr>
                <w:rFonts w:ascii="Times New Roman" w:eastAsia="Times New Roman" w:hAnsi="Times New Roman" w:cs="Times New Roman"/>
                <w:b/>
                <w:bCs/>
                <w:sz w:val="21"/>
                <w:szCs w:val="21"/>
                <w:lang w:val="en-US" w:eastAsia="en-US"/>
              </w:rPr>
            </w:pPr>
            <w:proofErr w:type="spellStart"/>
            <w:r w:rsidRPr="00DE49A5">
              <w:rPr>
                <w:rFonts w:ascii="Times New Roman" w:eastAsia="Times New Roman" w:hAnsi="Times New Roman" w:cs="Times New Roman"/>
                <w:b/>
                <w:bCs/>
                <w:sz w:val="21"/>
                <w:szCs w:val="21"/>
                <w:lang w:val="en-US" w:eastAsia="en-US"/>
              </w:rPr>
              <w:t>Año</w:t>
            </w:r>
            <w:proofErr w:type="spellEnd"/>
            <w:r w:rsidRPr="00DE49A5">
              <w:rPr>
                <w:rFonts w:ascii="Times New Roman" w:eastAsia="Times New Roman" w:hAnsi="Times New Roman" w:cs="Times New Roman"/>
                <w:b/>
                <w:bCs/>
                <w:sz w:val="21"/>
                <w:szCs w:val="21"/>
                <w:lang w:val="en-US" w:eastAsia="en-US"/>
              </w:rPr>
              <w:t xml:space="preserve"> 3</w:t>
            </w:r>
          </w:p>
        </w:tc>
        <w:tc>
          <w:tcPr>
            <w:tcW w:w="933"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pPr>
              <w:spacing w:after="0" w:line="240" w:lineRule="auto"/>
              <w:jc w:val="center"/>
              <w:rPr>
                <w:rFonts w:ascii="Times New Roman" w:eastAsia="Times New Roman" w:hAnsi="Times New Roman" w:cs="Times New Roman"/>
                <w:b/>
                <w:bCs/>
                <w:sz w:val="21"/>
                <w:szCs w:val="21"/>
                <w:lang w:val="en-US" w:eastAsia="en-US"/>
              </w:rPr>
            </w:pPr>
            <w:proofErr w:type="spellStart"/>
            <w:r w:rsidRPr="00DE49A5">
              <w:rPr>
                <w:rFonts w:ascii="Times New Roman" w:eastAsia="Times New Roman" w:hAnsi="Times New Roman" w:cs="Times New Roman"/>
                <w:b/>
                <w:bCs/>
                <w:sz w:val="21"/>
                <w:szCs w:val="21"/>
                <w:lang w:val="en-US" w:eastAsia="en-US"/>
              </w:rPr>
              <w:t>Año</w:t>
            </w:r>
            <w:proofErr w:type="spellEnd"/>
            <w:r w:rsidRPr="00DE49A5">
              <w:rPr>
                <w:rFonts w:ascii="Times New Roman" w:eastAsia="Times New Roman" w:hAnsi="Times New Roman" w:cs="Times New Roman"/>
                <w:b/>
                <w:bCs/>
                <w:sz w:val="21"/>
                <w:szCs w:val="21"/>
                <w:lang w:val="en-US" w:eastAsia="en-US"/>
              </w:rPr>
              <w:t xml:space="preserve"> 4</w:t>
            </w:r>
          </w:p>
        </w:tc>
        <w:tc>
          <w:tcPr>
            <w:tcW w:w="933" w:type="dxa"/>
            <w:tcBorders>
              <w:top w:val="single" w:sz="4" w:space="0" w:color="auto"/>
              <w:left w:val="nil"/>
              <w:bottom w:val="single" w:sz="4" w:space="0" w:color="auto"/>
              <w:right w:val="nil"/>
            </w:tcBorders>
            <w:shd w:val="clear" w:color="000000" w:fill="D9D9D9"/>
            <w:noWrap/>
            <w:vAlign w:val="bottom"/>
            <w:hideMark/>
          </w:tcPr>
          <w:p w:rsidR="005B466B" w:rsidRPr="00DE49A5" w:rsidRDefault="005B466B" w:rsidP="009B7D39">
            <w:pPr>
              <w:spacing w:after="0" w:line="240" w:lineRule="auto"/>
              <w:jc w:val="center"/>
              <w:rPr>
                <w:rFonts w:ascii="Times New Roman" w:eastAsia="Times New Roman" w:hAnsi="Times New Roman" w:cs="Times New Roman"/>
                <w:b/>
                <w:bCs/>
                <w:sz w:val="21"/>
                <w:szCs w:val="21"/>
                <w:lang w:val="en-US" w:eastAsia="en-US"/>
              </w:rPr>
            </w:pPr>
            <w:proofErr w:type="spellStart"/>
            <w:r w:rsidRPr="00DE49A5">
              <w:rPr>
                <w:rFonts w:ascii="Times New Roman" w:eastAsia="Times New Roman" w:hAnsi="Times New Roman" w:cs="Times New Roman"/>
                <w:b/>
                <w:bCs/>
                <w:sz w:val="21"/>
                <w:szCs w:val="21"/>
                <w:lang w:val="en-US" w:eastAsia="en-US"/>
              </w:rPr>
              <w:t>Año</w:t>
            </w:r>
            <w:proofErr w:type="spellEnd"/>
            <w:r w:rsidRPr="00DE49A5">
              <w:rPr>
                <w:rFonts w:ascii="Times New Roman" w:eastAsia="Times New Roman" w:hAnsi="Times New Roman" w:cs="Times New Roman"/>
                <w:b/>
                <w:bCs/>
                <w:sz w:val="21"/>
                <w:szCs w:val="21"/>
                <w:lang w:val="en-US" w:eastAsia="en-US"/>
              </w:rPr>
              <w:t xml:space="preserve"> 5</w:t>
            </w:r>
          </w:p>
        </w:tc>
      </w:tr>
      <w:tr w:rsidR="005B466B" w:rsidRPr="005B466B" w:rsidTr="00DE49A5">
        <w:trPr>
          <w:trHeight w:val="575"/>
        </w:trPr>
        <w:tc>
          <w:tcPr>
            <w:tcW w:w="2430" w:type="dxa"/>
            <w:tcBorders>
              <w:top w:val="nil"/>
              <w:left w:val="nil"/>
              <w:right w:val="nil"/>
            </w:tcBorders>
            <w:shd w:val="clear" w:color="auto" w:fill="auto"/>
            <w:vAlign w:val="bottom"/>
            <w:hideMark/>
          </w:tcPr>
          <w:p w:rsidR="005B466B" w:rsidRPr="00DE49A5" w:rsidRDefault="005B466B" w:rsidP="009B7D39">
            <w:pPr>
              <w:spacing w:after="0" w:line="240" w:lineRule="auto"/>
              <w:rPr>
                <w:rFonts w:ascii="Times New Roman" w:eastAsia="Times New Roman" w:hAnsi="Times New Roman" w:cs="Times New Roman"/>
                <w:sz w:val="21"/>
                <w:szCs w:val="21"/>
                <w:lang w:val="es-ES_tradnl" w:eastAsia="en-US"/>
              </w:rPr>
            </w:pPr>
            <w:r w:rsidRPr="00DE49A5">
              <w:rPr>
                <w:rFonts w:ascii="Times New Roman" w:eastAsia="Times New Roman" w:hAnsi="Times New Roman" w:cs="Times New Roman"/>
                <w:sz w:val="21"/>
                <w:szCs w:val="21"/>
                <w:lang w:val="es-ES_tradnl" w:eastAsia="en-US"/>
              </w:rPr>
              <w:t>Producción CACAO con programa (</w:t>
            </w:r>
            <w:proofErr w:type="spellStart"/>
            <w:r w:rsidRPr="00DE49A5">
              <w:rPr>
                <w:rFonts w:ascii="Times New Roman" w:eastAsia="Times New Roman" w:hAnsi="Times New Roman" w:cs="Times New Roman"/>
                <w:sz w:val="21"/>
                <w:szCs w:val="21"/>
                <w:lang w:val="es-ES_tradnl" w:eastAsia="en-US"/>
              </w:rPr>
              <w:t>qq</w:t>
            </w:r>
            <w:proofErr w:type="spellEnd"/>
            <w:r w:rsidRPr="00DE49A5">
              <w:rPr>
                <w:rFonts w:ascii="Times New Roman" w:eastAsia="Times New Roman" w:hAnsi="Times New Roman" w:cs="Times New Roman"/>
                <w:sz w:val="21"/>
                <w:szCs w:val="21"/>
                <w:lang w:val="es-ES_tradnl" w:eastAsia="en-US"/>
              </w:rPr>
              <w:t>/</w:t>
            </w:r>
            <w:proofErr w:type="spellStart"/>
            <w:r w:rsidRPr="00DE49A5">
              <w:rPr>
                <w:rFonts w:ascii="Times New Roman" w:eastAsia="Times New Roman" w:hAnsi="Times New Roman" w:cs="Times New Roman"/>
                <w:sz w:val="21"/>
                <w:szCs w:val="21"/>
                <w:lang w:val="es-ES_tradnl" w:eastAsia="en-US"/>
              </w:rPr>
              <w:t>mz</w:t>
            </w:r>
            <w:proofErr w:type="spellEnd"/>
            <w:r w:rsidRPr="00DE49A5">
              <w:rPr>
                <w:rFonts w:ascii="Times New Roman" w:eastAsia="Times New Roman" w:hAnsi="Times New Roman" w:cs="Times New Roman"/>
                <w:sz w:val="21"/>
                <w:szCs w:val="21"/>
                <w:lang w:val="es-ES_tradnl" w:eastAsia="en-US"/>
              </w:rPr>
              <w:t>)</w:t>
            </w:r>
          </w:p>
        </w:tc>
        <w:tc>
          <w:tcPr>
            <w:tcW w:w="1005"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7.5</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7.77</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8.0</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9.4</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11.2</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b/>
                <w:bCs/>
                <w:sz w:val="21"/>
                <w:szCs w:val="21"/>
                <w:lang w:val="en-US" w:eastAsia="en-US"/>
              </w:rPr>
            </w:pPr>
            <w:r w:rsidRPr="00DE49A5">
              <w:rPr>
                <w:rFonts w:ascii="Times New Roman" w:eastAsia="Times New Roman" w:hAnsi="Times New Roman" w:cs="Times New Roman"/>
                <w:b/>
                <w:bCs/>
                <w:sz w:val="21"/>
                <w:szCs w:val="21"/>
                <w:lang w:val="en-US" w:eastAsia="en-US"/>
              </w:rPr>
              <w:t>13.0</w:t>
            </w:r>
          </w:p>
        </w:tc>
      </w:tr>
      <w:tr w:rsidR="005B466B" w:rsidRPr="008C009D" w:rsidTr="00DE49A5">
        <w:trPr>
          <w:trHeight w:val="630"/>
        </w:trPr>
        <w:tc>
          <w:tcPr>
            <w:tcW w:w="2430" w:type="dxa"/>
            <w:tcBorders>
              <w:top w:val="nil"/>
              <w:left w:val="nil"/>
              <w:right w:val="nil"/>
            </w:tcBorders>
            <w:shd w:val="clear" w:color="auto" w:fill="auto"/>
            <w:vAlign w:val="bottom"/>
            <w:hideMark/>
          </w:tcPr>
          <w:p w:rsidR="005B466B" w:rsidRPr="00DE49A5" w:rsidRDefault="005B466B" w:rsidP="009B7D39">
            <w:pPr>
              <w:spacing w:after="0" w:line="240" w:lineRule="auto"/>
              <w:rPr>
                <w:rFonts w:ascii="Times New Roman" w:eastAsia="Times New Roman" w:hAnsi="Times New Roman" w:cs="Times New Roman"/>
                <w:sz w:val="21"/>
                <w:szCs w:val="21"/>
                <w:lang w:val="es-ES_tradnl" w:eastAsia="en-US"/>
              </w:rPr>
            </w:pPr>
            <w:r w:rsidRPr="00DE49A5">
              <w:rPr>
                <w:rFonts w:ascii="Times New Roman" w:eastAsia="Times New Roman" w:hAnsi="Times New Roman" w:cs="Times New Roman"/>
                <w:sz w:val="21"/>
                <w:szCs w:val="21"/>
                <w:lang w:val="es-ES_tradnl" w:eastAsia="en-US"/>
              </w:rPr>
              <w:t>Producción CACAO sin programa (</w:t>
            </w:r>
            <w:proofErr w:type="spellStart"/>
            <w:r w:rsidRPr="00DE49A5">
              <w:rPr>
                <w:rFonts w:ascii="Times New Roman" w:eastAsia="Times New Roman" w:hAnsi="Times New Roman" w:cs="Times New Roman"/>
                <w:sz w:val="21"/>
                <w:szCs w:val="21"/>
                <w:lang w:val="es-ES_tradnl" w:eastAsia="en-US"/>
              </w:rPr>
              <w:t>qq</w:t>
            </w:r>
            <w:proofErr w:type="spellEnd"/>
            <w:r w:rsidRPr="00DE49A5">
              <w:rPr>
                <w:rFonts w:ascii="Times New Roman" w:eastAsia="Times New Roman" w:hAnsi="Times New Roman" w:cs="Times New Roman"/>
                <w:sz w:val="21"/>
                <w:szCs w:val="21"/>
                <w:lang w:val="es-ES_tradnl" w:eastAsia="en-US"/>
              </w:rPr>
              <w:t>/</w:t>
            </w:r>
            <w:proofErr w:type="spellStart"/>
            <w:r w:rsidRPr="00DE49A5">
              <w:rPr>
                <w:rFonts w:ascii="Times New Roman" w:eastAsia="Times New Roman" w:hAnsi="Times New Roman" w:cs="Times New Roman"/>
                <w:sz w:val="21"/>
                <w:szCs w:val="21"/>
                <w:lang w:val="es-ES_tradnl" w:eastAsia="en-US"/>
              </w:rPr>
              <w:t>mz</w:t>
            </w:r>
            <w:proofErr w:type="spellEnd"/>
            <w:r w:rsidRPr="00DE49A5">
              <w:rPr>
                <w:rFonts w:ascii="Times New Roman" w:eastAsia="Times New Roman" w:hAnsi="Times New Roman" w:cs="Times New Roman"/>
                <w:sz w:val="21"/>
                <w:szCs w:val="21"/>
                <w:lang w:val="es-ES_tradnl" w:eastAsia="en-US"/>
              </w:rPr>
              <w:t>)</w:t>
            </w:r>
          </w:p>
        </w:tc>
        <w:tc>
          <w:tcPr>
            <w:tcW w:w="1005"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7.5</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7.77</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8.0</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8.3</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8.6</w:t>
            </w:r>
          </w:p>
        </w:tc>
        <w:tc>
          <w:tcPr>
            <w:tcW w:w="933" w:type="dxa"/>
            <w:tcBorders>
              <w:top w:val="nil"/>
              <w:left w:val="nil"/>
              <w:right w:val="nil"/>
            </w:tcBorders>
            <w:shd w:val="clear" w:color="auto" w:fill="auto"/>
            <w:noWrap/>
            <w:vAlign w:val="bottom"/>
            <w:hideMark/>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9.0</w:t>
            </w:r>
          </w:p>
        </w:tc>
      </w:tr>
      <w:tr w:rsidR="005B466B" w:rsidRPr="005B466B" w:rsidTr="00DE49A5">
        <w:trPr>
          <w:trHeight w:val="620"/>
        </w:trPr>
        <w:tc>
          <w:tcPr>
            <w:tcW w:w="2430" w:type="dxa"/>
            <w:tcBorders>
              <w:left w:val="nil"/>
              <w:right w:val="nil"/>
            </w:tcBorders>
            <w:shd w:val="clear" w:color="auto" w:fill="auto"/>
            <w:vAlign w:val="bottom"/>
          </w:tcPr>
          <w:p w:rsidR="005B466B" w:rsidRPr="00DE49A5" w:rsidRDefault="005B466B" w:rsidP="005B466B">
            <w:pPr>
              <w:spacing w:after="0" w:line="240" w:lineRule="auto"/>
              <w:rPr>
                <w:rFonts w:ascii="Times New Roman" w:eastAsia="Times New Roman" w:hAnsi="Times New Roman" w:cs="Times New Roman"/>
                <w:sz w:val="21"/>
                <w:szCs w:val="21"/>
                <w:lang w:val="es-ES_tradnl" w:eastAsia="en-US"/>
              </w:rPr>
            </w:pPr>
            <w:r w:rsidRPr="00DE49A5">
              <w:rPr>
                <w:rFonts w:ascii="Times New Roman" w:eastAsia="Times New Roman" w:hAnsi="Times New Roman" w:cs="Times New Roman"/>
                <w:sz w:val="21"/>
                <w:szCs w:val="21"/>
                <w:lang w:val="es-ES_tradnl" w:eastAsia="en-US"/>
              </w:rPr>
              <w:t>Producción LACTEOS con programa (l/vaca-</w:t>
            </w:r>
            <w:proofErr w:type="spellStart"/>
            <w:r w:rsidRPr="00DE49A5">
              <w:rPr>
                <w:rFonts w:ascii="Times New Roman" w:eastAsia="Times New Roman" w:hAnsi="Times New Roman" w:cs="Times New Roman"/>
                <w:sz w:val="21"/>
                <w:szCs w:val="21"/>
                <w:lang w:val="es-ES_tradnl" w:eastAsia="en-US"/>
              </w:rPr>
              <w:t>dia</w:t>
            </w:r>
            <w:proofErr w:type="spellEnd"/>
            <w:r w:rsidRPr="00DE49A5">
              <w:rPr>
                <w:rFonts w:ascii="Times New Roman" w:eastAsia="Times New Roman" w:hAnsi="Times New Roman" w:cs="Times New Roman"/>
                <w:sz w:val="21"/>
                <w:szCs w:val="21"/>
                <w:lang w:val="es-ES_tradnl" w:eastAsia="en-US"/>
              </w:rPr>
              <w:t>)</w:t>
            </w:r>
          </w:p>
        </w:tc>
        <w:tc>
          <w:tcPr>
            <w:tcW w:w="1005"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3.95</w:t>
            </w:r>
          </w:p>
        </w:tc>
        <w:tc>
          <w:tcPr>
            <w:tcW w:w="933"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4.15</w:t>
            </w:r>
          </w:p>
        </w:tc>
        <w:tc>
          <w:tcPr>
            <w:tcW w:w="933"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4.35</w:t>
            </w:r>
          </w:p>
        </w:tc>
        <w:tc>
          <w:tcPr>
            <w:tcW w:w="933"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5.35</w:t>
            </w:r>
          </w:p>
        </w:tc>
        <w:tc>
          <w:tcPr>
            <w:tcW w:w="933"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6.65</w:t>
            </w:r>
          </w:p>
        </w:tc>
        <w:tc>
          <w:tcPr>
            <w:tcW w:w="933" w:type="dxa"/>
            <w:tcBorders>
              <w:left w:val="nil"/>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b/>
                <w:sz w:val="21"/>
                <w:szCs w:val="21"/>
                <w:lang w:val="en-US" w:eastAsia="en-US"/>
              </w:rPr>
            </w:pPr>
            <w:r w:rsidRPr="00DE49A5">
              <w:rPr>
                <w:rFonts w:ascii="Times New Roman" w:eastAsia="Times New Roman" w:hAnsi="Times New Roman" w:cs="Times New Roman"/>
                <w:b/>
                <w:sz w:val="21"/>
                <w:szCs w:val="21"/>
                <w:lang w:val="en-US" w:eastAsia="en-US"/>
              </w:rPr>
              <w:t>8.0</w:t>
            </w:r>
          </w:p>
        </w:tc>
      </w:tr>
      <w:tr w:rsidR="005B466B" w:rsidRPr="008C009D" w:rsidTr="00DE49A5">
        <w:trPr>
          <w:trHeight w:val="540"/>
        </w:trPr>
        <w:tc>
          <w:tcPr>
            <w:tcW w:w="2430" w:type="dxa"/>
            <w:tcBorders>
              <w:top w:val="nil"/>
              <w:left w:val="nil"/>
              <w:bottom w:val="single" w:sz="4" w:space="0" w:color="auto"/>
              <w:right w:val="nil"/>
            </w:tcBorders>
            <w:shd w:val="clear" w:color="auto" w:fill="auto"/>
            <w:vAlign w:val="bottom"/>
          </w:tcPr>
          <w:p w:rsidR="005B466B" w:rsidRPr="00DE49A5" w:rsidRDefault="005B466B" w:rsidP="009B7D39">
            <w:pPr>
              <w:spacing w:after="0" w:line="240" w:lineRule="auto"/>
              <w:rPr>
                <w:rFonts w:ascii="Times New Roman" w:eastAsia="Times New Roman" w:hAnsi="Times New Roman" w:cs="Times New Roman"/>
                <w:sz w:val="21"/>
                <w:szCs w:val="21"/>
                <w:lang w:val="es-ES_tradnl" w:eastAsia="en-US"/>
              </w:rPr>
            </w:pPr>
            <w:r w:rsidRPr="00DE49A5">
              <w:rPr>
                <w:rFonts w:ascii="Times New Roman" w:eastAsia="Times New Roman" w:hAnsi="Times New Roman" w:cs="Times New Roman"/>
                <w:sz w:val="21"/>
                <w:szCs w:val="21"/>
                <w:lang w:val="es-ES_tradnl" w:eastAsia="en-US"/>
              </w:rPr>
              <w:t>Producción LACTEOS sin programa (l/vaca-</w:t>
            </w:r>
            <w:proofErr w:type="spellStart"/>
            <w:r w:rsidRPr="00DE49A5">
              <w:rPr>
                <w:rFonts w:ascii="Times New Roman" w:eastAsia="Times New Roman" w:hAnsi="Times New Roman" w:cs="Times New Roman"/>
                <w:sz w:val="21"/>
                <w:szCs w:val="21"/>
                <w:lang w:val="es-ES_tradnl" w:eastAsia="en-US"/>
              </w:rPr>
              <w:t>dia</w:t>
            </w:r>
            <w:proofErr w:type="spellEnd"/>
            <w:r w:rsidRPr="00DE49A5">
              <w:rPr>
                <w:rFonts w:ascii="Times New Roman" w:eastAsia="Times New Roman" w:hAnsi="Times New Roman" w:cs="Times New Roman"/>
                <w:sz w:val="21"/>
                <w:szCs w:val="21"/>
                <w:lang w:val="es-ES_tradnl" w:eastAsia="en-US"/>
              </w:rPr>
              <w:t>)</w:t>
            </w:r>
          </w:p>
        </w:tc>
        <w:tc>
          <w:tcPr>
            <w:tcW w:w="1005"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3.95</w:t>
            </w:r>
          </w:p>
        </w:tc>
        <w:tc>
          <w:tcPr>
            <w:tcW w:w="933"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4.15</w:t>
            </w:r>
          </w:p>
        </w:tc>
        <w:tc>
          <w:tcPr>
            <w:tcW w:w="933"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4.35</w:t>
            </w:r>
          </w:p>
        </w:tc>
        <w:tc>
          <w:tcPr>
            <w:tcW w:w="933"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4.57</w:t>
            </w:r>
          </w:p>
        </w:tc>
        <w:tc>
          <w:tcPr>
            <w:tcW w:w="933"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4.80</w:t>
            </w:r>
          </w:p>
        </w:tc>
        <w:tc>
          <w:tcPr>
            <w:tcW w:w="933" w:type="dxa"/>
            <w:tcBorders>
              <w:top w:val="nil"/>
              <w:left w:val="nil"/>
              <w:bottom w:val="single" w:sz="4" w:space="0" w:color="auto"/>
              <w:right w:val="nil"/>
            </w:tcBorders>
            <w:shd w:val="clear" w:color="auto" w:fill="auto"/>
            <w:noWrap/>
            <w:vAlign w:val="bottom"/>
          </w:tcPr>
          <w:p w:rsidR="005B466B" w:rsidRPr="00DE49A5" w:rsidRDefault="005B466B" w:rsidP="00DE49A5">
            <w:pPr>
              <w:spacing w:after="0" w:line="240" w:lineRule="auto"/>
              <w:jc w:val="center"/>
              <w:rPr>
                <w:rFonts w:ascii="Times New Roman" w:eastAsia="Times New Roman" w:hAnsi="Times New Roman" w:cs="Times New Roman"/>
                <w:sz w:val="21"/>
                <w:szCs w:val="21"/>
                <w:lang w:val="en-US" w:eastAsia="en-US"/>
              </w:rPr>
            </w:pPr>
            <w:r w:rsidRPr="00DE49A5">
              <w:rPr>
                <w:rFonts w:ascii="Times New Roman" w:eastAsia="Times New Roman" w:hAnsi="Times New Roman" w:cs="Times New Roman"/>
                <w:sz w:val="21"/>
                <w:szCs w:val="21"/>
                <w:lang w:val="en-US" w:eastAsia="en-US"/>
              </w:rPr>
              <w:t>5.04</w:t>
            </w:r>
          </w:p>
        </w:tc>
      </w:tr>
    </w:tbl>
    <w:p w:rsidR="00E17EEA" w:rsidRPr="00E17EEA" w:rsidRDefault="00E17EEA" w:rsidP="00DE49A5">
      <w:pPr>
        <w:pStyle w:val="Paragraph"/>
        <w:numPr>
          <w:ilvl w:val="0"/>
          <w:numId w:val="0"/>
        </w:numPr>
        <w:spacing w:afterLines="80" w:after="192"/>
        <w:ind w:left="1267" w:right="-720"/>
        <w:rPr>
          <w:sz w:val="20"/>
          <w:szCs w:val="24"/>
          <w:lang w:val="es-ES_tradnl"/>
        </w:rPr>
      </w:pPr>
      <w:r w:rsidRPr="00E17EEA">
        <w:rPr>
          <w:sz w:val="20"/>
          <w:szCs w:val="24"/>
          <w:lang w:val="es-ES_tradnl"/>
        </w:rPr>
        <w:t xml:space="preserve">*Para </w:t>
      </w:r>
      <w:r w:rsidR="005B466B">
        <w:rPr>
          <w:sz w:val="20"/>
          <w:szCs w:val="24"/>
          <w:lang w:val="es-ES_tradnl"/>
        </w:rPr>
        <w:t xml:space="preserve">los dos primeros años desde el inicio del programa se asumen crecimientos para ambos grupos, con y sin programa, a un </w:t>
      </w:r>
      <w:r w:rsidR="005B466B" w:rsidRPr="005B466B">
        <w:rPr>
          <w:sz w:val="20"/>
          <w:szCs w:val="24"/>
          <w:lang w:val="es-ES_tradnl"/>
        </w:rPr>
        <w:t xml:space="preserve">ritmo </w:t>
      </w:r>
      <w:r w:rsidR="005B466B">
        <w:rPr>
          <w:sz w:val="20"/>
          <w:szCs w:val="24"/>
          <w:lang w:val="es-ES_tradnl"/>
        </w:rPr>
        <w:t xml:space="preserve">equivalente al </w:t>
      </w:r>
      <w:r w:rsidR="005B466B" w:rsidRPr="005B466B">
        <w:rPr>
          <w:sz w:val="20"/>
          <w:szCs w:val="24"/>
          <w:lang w:val="es-ES_tradnl"/>
        </w:rPr>
        <w:t>de</w:t>
      </w:r>
      <w:r w:rsidR="005B466B">
        <w:rPr>
          <w:sz w:val="20"/>
          <w:szCs w:val="24"/>
          <w:lang w:val="es-ES_tradnl"/>
        </w:rPr>
        <w:t>l</w:t>
      </w:r>
      <w:r w:rsidR="005B466B" w:rsidRPr="005B466B">
        <w:rPr>
          <w:sz w:val="20"/>
          <w:szCs w:val="24"/>
          <w:lang w:val="es-ES_tradnl"/>
        </w:rPr>
        <w:t xml:space="preserve"> crecimiento promedio anual de cada uno de los sectores analizados</w:t>
      </w:r>
      <w:r w:rsidR="005B466B">
        <w:rPr>
          <w:sz w:val="20"/>
          <w:szCs w:val="24"/>
          <w:lang w:val="es-ES_tradnl"/>
        </w:rPr>
        <w:t xml:space="preserve"> (ver supuesto “ii” arriba).</w:t>
      </w:r>
    </w:p>
    <w:p w:rsidR="00050181" w:rsidRPr="001C639C" w:rsidRDefault="008C21F8" w:rsidP="001C639C">
      <w:pPr>
        <w:pStyle w:val="Paragraph"/>
        <w:numPr>
          <w:ilvl w:val="0"/>
          <w:numId w:val="4"/>
        </w:numPr>
        <w:spacing w:before="240" w:afterLines="80" w:after="192"/>
        <w:ind w:left="1267" w:hanging="547"/>
        <w:rPr>
          <w:szCs w:val="24"/>
          <w:lang w:val="es-ES_tradnl"/>
        </w:rPr>
      </w:pPr>
      <w:r w:rsidRPr="001C639C">
        <w:rPr>
          <w:szCs w:val="24"/>
          <w:lang w:val="es-ES_tradnl"/>
        </w:rPr>
        <w:t xml:space="preserve">Los </w:t>
      </w:r>
      <w:r w:rsidRPr="00A73D37">
        <w:rPr>
          <w:szCs w:val="24"/>
          <w:u w:val="single"/>
          <w:lang w:val="es-ES_tradnl"/>
        </w:rPr>
        <w:t>precios al productor</w:t>
      </w:r>
      <w:r w:rsidRPr="001C639C">
        <w:rPr>
          <w:szCs w:val="24"/>
          <w:lang w:val="es-ES_tradnl"/>
        </w:rPr>
        <w:t xml:space="preserve"> para cada uno de los productos aquí analizados</w:t>
      </w:r>
      <w:r w:rsidR="00C62689" w:rsidRPr="001C639C">
        <w:rPr>
          <w:szCs w:val="24"/>
          <w:lang w:val="es-ES_tradnl"/>
        </w:rPr>
        <w:t xml:space="preserve">, así </w:t>
      </w:r>
      <w:r w:rsidR="00E17EEA" w:rsidRPr="001C639C">
        <w:rPr>
          <w:szCs w:val="24"/>
          <w:lang w:val="es-ES_tradnl"/>
        </w:rPr>
        <w:t>como el resto de</w:t>
      </w:r>
      <w:r w:rsidR="00C62689" w:rsidRPr="00655E5B">
        <w:rPr>
          <w:szCs w:val="24"/>
          <w:lang w:val="es-ES_tradnl"/>
        </w:rPr>
        <w:t xml:space="preserve"> parámetros que se utilizan en el cálculo de las ventas agregadas, se incluyen en la tabla </w:t>
      </w:r>
      <w:del w:id="137" w:author="MHaro" w:date="2013-09-11T16:22:00Z">
        <w:r w:rsidR="00C62689" w:rsidRPr="001C639C" w:rsidDel="00B864F6">
          <w:rPr>
            <w:szCs w:val="24"/>
            <w:lang w:val="es-ES_tradnl"/>
          </w:rPr>
          <w:delText>a continuación</w:delText>
        </w:r>
      </w:del>
      <w:ins w:id="138" w:author="MHaro" w:date="2013-09-11T16:22:00Z">
        <w:r w:rsidR="00B864F6">
          <w:rPr>
            <w:szCs w:val="24"/>
            <w:lang w:val="es-ES_tradnl"/>
          </w:rPr>
          <w:t>2.5.</w:t>
        </w:r>
      </w:ins>
      <w:del w:id="139" w:author="MHaro" w:date="2013-09-11T16:22:00Z">
        <w:r w:rsidRPr="001C639C" w:rsidDel="00B864F6">
          <w:rPr>
            <w:szCs w:val="24"/>
            <w:lang w:val="es-ES_tradnl"/>
          </w:rPr>
          <w:delText>:</w:delText>
        </w:r>
      </w:del>
    </w:p>
    <w:p w:rsidR="008C21F8" w:rsidRPr="0040233C" w:rsidDel="004912AD" w:rsidRDefault="008C21F8" w:rsidP="008C21F8">
      <w:pPr>
        <w:pStyle w:val="Paragraph"/>
        <w:numPr>
          <w:ilvl w:val="0"/>
          <w:numId w:val="0"/>
        </w:numPr>
        <w:spacing w:after="0"/>
        <w:ind w:left="1260"/>
        <w:rPr>
          <w:del w:id="140" w:author="MHaro" w:date="2013-09-11T16:21:00Z"/>
          <w:b/>
          <w:szCs w:val="24"/>
          <w:lang w:val="es-ES_tradnl"/>
        </w:rPr>
      </w:pPr>
      <w:del w:id="141" w:author="MHaro" w:date="2013-09-11T16:21:00Z">
        <w:r w:rsidRPr="0040233C" w:rsidDel="004912AD">
          <w:rPr>
            <w:b/>
            <w:szCs w:val="24"/>
            <w:lang w:val="es-ES_tradnl"/>
          </w:rPr>
          <w:delText>Tabla 2</w:delText>
        </w:r>
        <w:r w:rsidDel="004912AD">
          <w:rPr>
            <w:b/>
            <w:szCs w:val="24"/>
            <w:lang w:val="es-ES_tradnl"/>
          </w:rPr>
          <w:delText>.</w:delText>
        </w:r>
        <w:r w:rsidR="00A467E3" w:rsidDel="004912AD">
          <w:rPr>
            <w:b/>
            <w:szCs w:val="24"/>
            <w:lang w:val="es-ES_tradnl"/>
          </w:rPr>
          <w:delText>5</w:delText>
        </w:r>
        <w:r w:rsidRPr="0040233C" w:rsidDel="004912AD">
          <w:rPr>
            <w:b/>
            <w:szCs w:val="24"/>
            <w:lang w:val="es-ES_tradnl"/>
          </w:rPr>
          <w:delText xml:space="preserve">. </w:delText>
        </w:r>
        <w:r w:rsidR="00626B02" w:rsidDel="004912AD">
          <w:rPr>
            <w:b/>
            <w:szCs w:val="24"/>
            <w:lang w:val="es-ES_tradnl"/>
          </w:rPr>
          <w:delText>Supuestos</w:delText>
        </w:r>
        <w:r w:rsidR="00C62689" w:rsidDel="004912AD">
          <w:rPr>
            <w:b/>
            <w:szCs w:val="24"/>
            <w:lang w:val="es-ES_tradnl"/>
          </w:rPr>
          <w:delText xml:space="preserve"> </w:delText>
        </w:r>
        <w:r w:rsidDel="004912AD">
          <w:rPr>
            <w:b/>
            <w:szCs w:val="24"/>
            <w:lang w:val="es-ES_tradnl"/>
          </w:rPr>
          <w:delText>por</w:delText>
        </w:r>
        <w:r w:rsidRPr="008A1E64" w:rsidDel="004912AD">
          <w:rPr>
            <w:b/>
            <w:szCs w:val="24"/>
            <w:lang w:val="es-ES_tradnl"/>
          </w:rPr>
          <w:delText xml:space="preserve"> sector</w:delText>
        </w:r>
      </w:del>
    </w:p>
    <w:tbl>
      <w:tblPr>
        <w:tblW w:w="7380" w:type="dxa"/>
        <w:tblInd w:w="1368" w:type="dxa"/>
        <w:tblLayout w:type="fixed"/>
        <w:tblLook w:val="04A0" w:firstRow="1" w:lastRow="0" w:firstColumn="1" w:lastColumn="0" w:noHBand="0" w:noVBand="1"/>
      </w:tblPr>
      <w:tblGrid>
        <w:gridCol w:w="3690"/>
        <w:gridCol w:w="1530"/>
        <w:gridCol w:w="2160"/>
      </w:tblGrid>
      <w:tr w:rsidR="008C21F8" w:rsidRPr="00326DE2" w:rsidDel="004912AD" w:rsidTr="0069579B">
        <w:trPr>
          <w:trHeight w:val="305"/>
          <w:del w:id="142" w:author="MHaro" w:date="2013-09-11T16:21:00Z"/>
        </w:trPr>
        <w:tc>
          <w:tcPr>
            <w:tcW w:w="3690" w:type="dxa"/>
            <w:tcBorders>
              <w:top w:val="single" w:sz="4" w:space="0" w:color="auto"/>
              <w:bottom w:val="single" w:sz="4" w:space="0" w:color="auto"/>
            </w:tcBorders>
            <w:shd w:val="clear" w:color="auto" w:fill="D9D9D9" w:themeFill="background1" w:themeFillShade="D9"/>
            <w:noWrap/>
            <w:vAlign w:val="center"/>
            <w:hideMark/>
          </w:tcPr>
          <w:p w:rsidR="008C21F8" w:rsidRPr="00326DE2" w:rsidDel="004912AD" w:rsidRDefault="008C21F8" w:rsidP="009B7D39">
            <w:pPr>
              <w:spacing w:after="0" w:line="240" w:lineRule="auto"/>
              <w:rPr>
                <w:del w:id="143" w:author="MHaro" w:date="2013-09-11T16:21:00Z"/>
                <w:rFonts w:ascii="Times New Roman" w:eastAsia="Times New Roman" w:hAnsi="Times New Roman" w:cs="Times New Roman"/>
                <w:b/>
                <w:bCs/>
                <w:szCs w:val="24"/>
              </w:rPr>
            </w:pPr>
            <w:del w:id="144" w:author="MHaro" w:date="2013-09-11T16:21:00Z">
              <w:r w:rsidRPr="00326DE2" w:rsidDel="004912AD">
                <w:rPr>
                  <w:rFonts w:ascii="Times New Roman" w:eastAsia="Times New Roman" w:hAnsi="Times New Roman" w:cs="Times New Roman"/>
                  <w:b/>
                  <w:bCs/>
                  <w:szCs w:val="24"/>
                </w:rPr>
                <w:delText>Concepto</w:delText>
              </w:r>
            </w:del>
          </w:p>
        </w:tc>
        <w:tc>
          <w:tcPr>
            <w:tcW w:w="1530" w:type="dxa"/>
            <w:tcBorders>
              <w:top w:val="single" w:sz="4" w:space="0" w:color="auto"/>
              <w:bottom w:val="single" w:sz="4" w:space="0" w:color="auto"/>
            </w:tcBorders>
            <w:shd w:val="clear" w:color="auto" w:fill="D9D9D9" w:themeFill="background1" w:themeFillShade="D9"/>
            <w:vAlign w:val="center"/>
            <w:hideMark/>
          </w:tcPr>
          <w:p w:rsidR="008C21F8" w:rsidRPr="00326DE2" w:rsidDel="004912AD" w:rsidRDefault="008C21F8" w:rsidP="009B7D39">
            <w:pPr>
              <w:spacing w:after="0" w:line="240" w:lineRule="auto"/>
              <w:jc w:val="center"/>
              <w:rPr>
                <w:del w:id="145" w:author="MHaro" w:date="2013-09-11T16:21:00Z"/>
                <w:rFonts w:ascii="Times New Roman" w:eastAsia="Times New Roman" w:hAnsi="Times New Roman" w:cs="Times New Roman"/>
                <w:b/>
                <w:bCs/>
                <w:szCs w:val="24"/>
              </w:rPr>
            </w:pPr>
            <w:del w:id="146" w:author="MHaro" w:date="2013-09-11T16:21:00Z">
              <w:r w:rsidRPr="00326DE2" w:rsidDel="004912AD">
                <w:rPr>
                  <w:rFonts w:ascii="Times New Roman" w:eastAsia="Times New Roman" w:hAnsi="Times New Roman" w:cs="Times New Roman"/>
                  <w:b/>
                  <w:bCs/>
                  <w:szCs w:val="24"/>
                </w:rPr>
                <w:delText>Cacao</w:delText>
              </w:r>
            </w:del>
          </w:p>
        </w:tc>
        <w:tc>
          <w:tcPr>
            <w:tcW w:w="2160" w:type="dxa"/>
            <w:tcBorders>
              <w:top w:val="single" w:sz="4" w:space="0" w:color="auto"/>
              <w:bottom w:val="single" w:sz="4" w:space="0" w:color="auto"/>
            </w:tcBorders>
            <w:shd w:val="clear" w:color="auto" w:fill="D9D9D9" w:themeFill="background1" w:themeFillShade="D9"/>
            <w:vAlign w:val="center"/>
            <w:hideMark/>
          </w:tcPr>
          <w:p w:rsidR="008C21F8" w:rsidRPr="00326DE2" w:rsidDel="004912AD" w:rsidRDefault="008C21F8" w:rsidP="009B7D39">
            <w:pPr>
              <w:spacing w:after="0" w:line="240" w:lineRule="auto"/>
              <w:jc w:val="center"/>
              <w:rPr>
                <w:del w:id="147" w:author="MHaro" w:date="2013-09-11T16:21:00Z"/>
                <w:rFonts w:ascii="Times New Roman" w:eastAsia="Times New Roman" w:hAnsi="Times New Roman" w:cs="Times New Roman"/>
                <w:b/>
                <w:bCs/>
                <w:smallCaps/>
                <w:szCs w:val="24"/>
              </w:rPr>
            </w:pPr>
            <w:del w:id="148" w:author="MHaro" w:date="2013-09-11T16:21:00Z">
              <w:r w:rsidRPr="00326DE2" w:rsidDel="004912AD">
                <w:rPr>
                  <w:rFonts w:ascii="Times New Roman" w:eastAsia="Times New Roman" w:hAnsi="Times New Roman" w:cs="Times New Roman"/>
                  <w:b/>
                  <w:bCs/>
                  <w:szCs w:val="24"/>
                </w:rPr>
                <w:delText>Lácteos y derivados</w:delText>
              </w:r>
            </w:del>
          </w:p>
        </w:tc>
      </w:tr>
      <w:tr w:rsidR="00C62689" w:rsidRPr="008A1E64" w:rsidDel="004912AD" w:rsidTr="0069579B">
        <w:trPr>
          <w:trHeight w:val="413"/>
          <w:del w:id="149" w:author="MHaro" w:date="2013-09-11T16:21:00Z"/>
        </w:trPr>
        <w:tc>
          <w:tcPr>
            <w:tcW w:w="3690" w:type="dxa"/>
            <w:tcBorders>
              <w:top w:val="single" w:sz="4" w:space="0" w:color="auto"/>
            </w:tcBorders>
            <w:shd w:val="clear" w:color="auto" w:fill="auto"/>
            <w:vAlign w:val="center"/>
          </w:tcPr>
          <w:p w:rsidR="00C62689" w:rsidDel="004912AD" w:rsidRDefault="0069579B" w:rsidP="0069579B">
            <w:pPr>
              <w:spacing w:after="0" w:line="240" w:lineRule="auto"/>
              <w:rPr>
                <w:del w:id="150" w:author="MHaro" w:date="2013-09-11T16:21:00Z"/>
                <w:rFonts w:ascii="Times New Roman" w:eastAsia="Times New Roman" w:hAnsi="Times New Roman" w:cs="Times New Roman"/>
                <w:szCs w:val="24"/>
              </w:rPr>
            </w:pPr>
            <w:del w:id="151" w:author="MHaro" w:date="2013-09-11T16:21:00Z">
              <w:r w:rsidDel="004912AD">
                <w:rPr>
                  <w:rFonts w:ascii="Times New Roman" w:eastAsia="Times New Roman" w:hAnsi="Times New Roman" w:cs="Times New Roman"/>
                  <w:szCs w:val="24"/>
                </w:rPr>
                <w:delText>Unidad productiva</w:delText>
              </w:r>
              <w:r w:rsidR="00E17EEA" w:rsidDel="004912AD">
                <w:rPr>
                  <w:rFonts w:ascii="Times New Roman" w:eastAsia="Times New Roman" w:hAnsi="Times New Roman" w:cs="Times New Roman"/>
                  <w:szCs w:val="24"/>
                </w:rPr>
                <w:delText xml:space="preserve"> promedio por </w:delText>
              </w:r>
              <w:r w:rsidDel="004912AD">
                <w:rPr>
                  <w:rFonts w:ascii="Times New Roman" w:eastAsia="Times New Roman" w:hAnsi="Times New Roman" w:cs="Times New Roman"/>
                  <w:szCs w:val="24"/>
                </w:rPr>
                <w:delText>finca</w:delText>
              </w:r>
            </w:del>
          </w:p>
        </w:tc>
        <w:tc>
          <w:tcPr>
            <w:tcW w:w="1530" w:type="dxa"/>
            <w:tcBorders>
              <w:top w:val="single" w:sz="4" w:space="0" w:color="auto"/>
            </w:tcBorders>
            <w:shd w:val="clear" w:color="auto" w:fill="auto"/>
            <w:noWrap/>
            <w:vAlign w:val="center"/>
          </w:tcPr>
          <w:p w:rsidR="00C62689" w:rsidDel="004912AD" w:rsidRDefault="00E17EEA" w:rsidP="0069579B">
            <w:pPr>
              <w:spacing w:after="0" w:line="240" w:lineRule="auto"/>
              <w:jc w:val="center"/>
              <w:rPr>
                <w:del w:id="152" w:author="MHaro" w:date="2013-09-11T16:21:00Z"/>
                <w:rFonts w:ascii="Times New Roman" w:eastAsia="Times New Roman" w:hAnsi="Times New Roman" w:cs="Times New Roman"/>
                <w:szCs w:val="24"/>
              </w:rPr>
            </w:pPr>
            <w:del w:id="153" w:author="MHaro" w:date="2013-09-11T16:21:00Z">
              <w:r w:rsidDel="004912AD">
                <w:rPr>
                  <w:rFonts w:ascii="Times New Roman" w:eastAsia="Times New Roman" w:hAnsi="Times New Roman" w:cs="Times New Roman"/>
                  <w:szCs w:val="24"/>
                </w:rPr>
                <w:delText>5 mz</w:delText>
              </w:r>
            </w:del>
          </w:p>
        </w:tc>
        <w:tc>
          <w:tcPr>
            <w:tcW w:w="2160" w:type="dxa"/>
            <w:tcBorders>
              <w:top w:val="single" w:sz="4" w:space="0" w:color="auto"/>
            </w:tcBorders>
            <w:shd w:val="clear" w:color="auto" w:fill="auto"/>
            <w:noWrap/>
            <w:vAlign w:val="center"/>
          </w:tcPr>
          <w:p w:rsidR="00C62689" w:rsidDel="004912AD" w:rsidRDefault="00E17EEA" w:rsidP="00E17EEA">
            <w:pPr>
              <w:spacing w:after="0" w:line="240" w:lineRule="auto"/>
              <w:jc w:val="center"/>
              <w:rPr>
                <w:del w:id="154" w:author="MHaro" w:date="2013-09-11T16:21:00Z"/>
                <w:rFonts w:ascii="Times New Roman" w:eastAsia="Times New Roman" w:hAnsi="Times New Roman" w:cs="Times New Roman"/>
                <w:szCs w:val="24"/>
              </w:rPr>
            </w:pPr>
            <w:del w:id="155" w:author="MHaro" w:date="2013-09-11T16:21:00Z">
              <w:r w:rsidDel="004912AD">
                <w:rPr>
                  <w:rFonts w:ascii="Times New Roman" w:eastAsia="Times New Roman" w:hAnsi="Times New Roman" w:cs="Times New Roman"/>
                  <w:szCs w:val="24"/>
                </w:rPr>
                <w:delText>12 cabezas</w:delText>
              </w:r>
            </w:del>
          </w:p>
        </w:tc>
      </w:tr>
      <w:tr w:rsidR="00C62689" w:rsidRPr="008A1E64" w:rsidDel="004912AD" w:rsidTr="0069579B">
        <w:trPr>
          <w:trHeight w:val="413"/>
          <w:del w:id="156" w:author="MHaro" w:date="2013-09-11T16:21:00Z"/>
        </w:trPr>
        <w:tc>
          <w:tcPr>
            <w:tcW w:w="3690" w:type="dxa"/>
            <w:shd w:val="clear" w:color="auto" w:fill="auto"/>
            <w:vAlign w:val="center"/>
          </w:tcPr>
          <w:p w:rsidR="00C62689" w:rsidDel="004912AD" w:rsidRDefault="00E17EEA" w:rsidP="00B53128">
            <w:pPr>
              <w:spacing w:after="0" w:line="240" w:lineRule="auto"/>
              <w:rPr>
                <w:del w:id="157" w:author="MHaro" w:date="2013-09-11T16:21:00Z"/>
                <w:rFonts w:ascii="Times New Roman" w:eastAsia="Times New Roman" w:hAnsi="Times New Roman" w:cs="Times New Roman"/>
                <w:szCs w:val="24"/>
              </w:rPr>
            </w:pPr>
            <w:del w:id="158" w:author="MHaro" w:date="2013-09-11T16:21:00Z">
              <w:r w:rsidDel="004912AD">
                <w:rPr>
                  <w:rFonts w:ascii="Times New Roman" w:eastAsia="Times New Roman" w:hAnsi="Times New Roman" w:cs="Times New Roman"/>
                  <w:szCs w:val="24"/>
                </w:rPr>
                <w:delText>Tiempos de producción</w:delText>
              </w:r>
            </w:del>
          </w:p>
        </w:tc>
        <w:tc>
          <w:tcPr>
            <w:tcW w:w="1530" w:type="dxa"/>
            <w:shd w:val="clear" w:color="auto" w:fill="auto"/>
            <w:noWrap/>
            <w:vAlign w:val="center"/>
          </w:tcPr>
          <w:p w:rsidR="00C62689" w:rsidDel="004912AD" w:rsidRDefault="00B53128" w:rsidP="00B53128">
            <w:pPr>
              <w:spacing w:after="0" w:line="240" w:lineRule="auto"/>
              <w:jc w:val="center"/>
              <w:rPr>
                <w:del w:id="159" w:author="MHaro" w:date="2013-09-11T16:21:00Z"/>
                <w:rFonts w:ascii="Times New Roman" w:eastAsia="Times New Roman" w:hAnsi="Times New Roman" w:cs="Times New Roman"/>
                <w:szCs w:val="24"/>
              </w:rPr>
            </w:pPr>
            <w:del w:id="160" w:author="MHaro" w:date="2013-09-11T16:21:00Z">
              <w:r w:rsidRPr="00B53128" w:rsidDel="004912AD">
                <w:rPr>
                  <w:rFonts w:ascii="Times New Roman" w:eastAsia="Times New Roman" w:hAnsi="Times New Roman" w:cs="Times New Roman"/>
                  <w:szCs w:val="24"/>
                </w:rPr>
                <w:delText>1</w:delText>
              </w:r>
              <w:r w:rsidR="00E17EEA" w:rsidRPr="00B53128" w:rsidDel="004912AD">
                <w:rPr>
                  <w:rFonts w:ascii="Times New Roman" w:eastAsia="Times New Roman" w:hAnsi="Times New Roman" w:cs="Times New Roman"/>
                  <w:szCs w:val="24"/>
                </w:rPr>
                <w:delText xml:space="preserve"> cosecha</w:delText>
              </w:r>
              <w:r w:rsidRPr="00B53128" w:rsidDel="004912AD">
                <w:rPr>
                  <w:rFonts w:ascii="Times New Roman" w:eastAsia="Times New Roman" w:hAnsi="Times New Roman" w:cs="Times New Roman"/>
                  <w:szCs w:val="24"/>
                </w:rPr>
                <w:delText>/año</w:delText>
              </w:r>
            </w:del>
          </w:p>
        </w:tc>
        <w:tc>
          <w:tcPr>
            <w:tcW w:w="2160" w:type="dxa"/>
            <w:shd w:val="clear" w:color="auto" w:fill="auto"/>
            <w:noWrap/>
            <w:vAlign w:val="center"/>
          </w:tcPr>
          <w:p w:rsidR="00C62689" w:rsidDel="004912AD" w:rsidRDefault="00E17EEA" w:rsidP="009B7D39">
            <w:pPr>
              <w:spacing w:after="0" w:line="240" w:lineRule="auto"/>
              <w:jc w:val="center"/>
              <w:rPr>
                <w:del w:id="161" w:author="MHaro" w:date="2013-09-11T16:21:00Z"/>
                <w:rFonts w:ascii="Times New Roman" w:eastAsia="Times New Roman" w:hAnsi="Times New Roman" w:cs="Times New Roman"/>
                <w:szCs w:val="24"/>
              </w:rPr>
            </w:pPr>
            <w:del w:id="162" w:author="MHaro" w:date="2013-09-11T16:21:00Z">
              <w:r w:rsidDel="004912AD">
                <w:rPr>
                  <w:rFonts w:ascii="Times New Roman" w:eastAsia="Times New Roman" w:hAnsi="Times New Roman" w:cs="Times New Roman"/>
                  <w:szCs w:val="24"/>
                </w:rPr>
                <w:delText>210 días ordeño</w:delText>
              </w:r>
              <w:r w:rsidR="00B53128" w:rsidDel="004912AD">
                <w:rPr>
                  <w:rFonts w:ascii="Times New Roman" w:eastAsia="Times New Roman" w:hAnsi="Times New Roman" w:cs="Times New Roman"/>
                  <w:szCs w:val="24"/>
                </w:rPr>
                <w:delText>/año</w:delText>
              </w:r>
            </w:del>
          </w:p>
        </w:tc>
      </w:tr>
      <w:tr w:rsidR="008C21F8" w:rsidRPr="008A1E64" w:rsidDel="004912AD" w:rsidTr="0069579B">
        <w:trPr>
          <w:trHeight w:val="413"/>
          <w:del w:id="163" w:author="MHaro" w:date="2013-09-11T16:21:00Z"/>
        </w:trPr>
        <w:tc>
          <w:tcPr>
            <w:tcW w:w="3690" w:type="dxa"/>
            <w:tcBorders>
              <w:bottom w:val="single" w:sz="4" w:space="0" w:color="auto"/>
            </w:tcBorders>
            <w:shd w:val="clear" w:color="auto" w:fill="auto"/>
            <w:vAlign w:val="center"/>
            <w:hideMark/>
          </w:tcPr>
          <w:p w:rsidR="008C21F8" w:rsidRPr="00326DE2" w:rsidDel="004912AD" w:rsidRDefault="008C21F8" w:rsidP="009B7D39">
            <w:pPr>
              <w:spacing w:after="0" w:line="240" w:lineRule="auto"/>
              <w:rPr>
                <w:del w:id="164" w:author="MHaro" w:date="2013-09-11T16:21:00Z"/>
                <w:rFonts w:ascii="Times New Roman" w:eastAsia="Times New Roman" w:hAnsi="Times New Roman" w:cs="Times New Roman"/>
                <w:szCs w:val="24"/>
              </w:rPr>
            </w:pPr>
            <w:del w:id="165" w:author="MHaro" w:date="2013-09-11T16:21:00Z">
              <w:r w:rsidDel="004912AD">
                <w:rPr>
                  <w:rFonts w:ascii="Times New Roman" w:eastAsia="Times New Roman" w:hAnsi="Times New Roman" w:cs="Times New Roman"/>
                  <w:szCs w:val="24"/>
                </w:rPr>
                <w:delText>Precio unitario promedio en USD</w:delText>
              </w:r>
            </w:del>
          </w:p>
        </w:tc>
        <w:tc>
          <w:tcPr>
            <w:tcW w:w="1530" w:type="dxa"/>
            <w:tcBorders>
              <w:bottom w:val="single" w:sz="4" w:space="0" w:color="auto"/>
            </w:tcBorders>
            <w:shd w:val="clear" w:color="auto" w:fill="auto"/>
            <w:noWrap/>
            <w:vAlign w:val="center"/>
            <w:hideMark/>
          </w:tcPr>
          <w:p w:rsidR="008C21F8" w:rsidRPr="00326DE2" w:rsidDel="004912AD" w:rsidRDefault="001C639C" w:rsidP="009949DF">
            <w:pPr>
              <w:spacing w:after="0" w:line="240" w:lineRule="auto"/>
              <w:jc w:val="center"/>
              <w:rPr>
                <w:del w:id="166" w:author="MHaro" w:date="2013-09-11T16:21:00Z"/>
                <w:rFonts w:ascii="Times New Roman" w:eastAsia="Times New Roman" w:hAnsi="Times New Roman" w:cs="Times New Roman"/>
                <w:szCs w:val="24"/>
              </w:rPr>
            </w:pPr>
            <w:del w:id="167" w:author="MHaro" w:date="2013-09-11T16:21:00Z">
              <w:r w:rsidDel="004912AD">
                <w:rPr>
                  <w:rFonts w:ascii="Times New Roman" w:eastAsia="Times New Roman" w:hAnsi="Times New Roman" w:cs="Times New Roman"/>
                  <w:szCs w:val="24"/>
                </w:rPr>
                <w:delText>90</w:delText>
              </w:r>
              <w:r w:rsidR="008C21F8" w:rsidRPr="00326DE2" w:rsidDel="004912AD">
                <w:rPr>
                  <w:rFonts w:ascii="Times New Roman" w:eastAsia="Times New Roman" w:hAnsi="Times New Roman" w:cs="Times New Roman"/>
                  <w:szCs w:val="24"/>
                </w:rPr>
                <w:delText xml:space="preserve"> </w:delText>
              </w:r>
              <w:r w:rsidR="008C21F8" w:rsidDel="004912AD">
                <w:rPr>
                  <w:rFonts w:ascii="Times New Roman" w:eastAsia="Times New Roman" w:hAnsi="Times New Roman" w:cs="Times New Roman"/>
                  <w:szCs w:val="24"/>
                </w:rPr>
                <w:delText>USD/qq</w:delText>
              </w:r>
              <w:r w:rsidR="005B1DF0" w:rsidDel="004912AD">
                <w:rPr>
                  <w:rStyle w:val="FootnoteReference"/>
                  <w:rFonts w:ascii="Times New Roman" w:eastAsia="Times New Roman" w:hAnsi="Times New Roman" w:cs="Times New Roman"/>
                  <w:szCs w:val="24"/>
                </w:rPr>
                <w:footnoteReference w:id="3"/>
              </w:r>
            </w:del>
          </w:p>
        </w:tc>
        <w:tc>
          <w:tcPr>
            <w:tcW w:w="2160" w:type="dxa"/>
            <w:tcBorders>
              <w:bottom w:val="single" w:sz="4" w:space="0" w:color="auto"/>
            </w:tcBorders>
            <w:shd w:val="clear" w:color="auto" w:fill="auto"/>
            <w:noWrap/>
            <w:vAlign w:val="center"/>
            <w:hideMark/>
          </w:tcPr>
          <w:p w:rsidR="008C21F8" w:rsidRPr="00326DE2" w:rsidDel="004912AD" w:rsidRDefault="008C21F8" w:rsidP="009B7D39">
            <w:pPr>
              <w:spacing w:after="0" w:line="240" w:lineRule="auto"/>
              <w:jc w:val="center"/>
              <w:rPr>
                <w:del w:id="170" w:author="MHaro" w:date="2013-09-11T16:21:00Z"/>
                <w:rFonts w:ascii="Times New Roman" w:eastAsia="Times New Roman" w:hAnsi="Times New Roman" w:cs="Times New Roman"/>
                <w:szCs w:val="24"/>
              </w:rPr>
            </w:pPr>
            <w:del w:id="171" w:author="MHaro" w:date="2013-09-11T16:21:00Z">
              <w:r w:rsidDel="004912AD">
                <w:rPr>
                  <w:rFonts w:ascii="Times New Roman" w:eastAsia="Times New Roman" w:hAnsi="Times New Roman" w:cs="Times New Roman"/>
                  <w:szCs w:val="24"/>
                </w:rPr>
                <w:delText>0.3</w:delText>
              </w:r>
              <w:r w:rsidRPr="00326DE2" w:rsidDel="004912AD">
                <w:rPr>
                  <w:rFonts w:ascii="Times New Roman" w:eastAsia="Times New Roman" w:hAnsi="Times New Roman" w:cs="Times New Roman"/>
                  <w:szCs w:val="24"/>
                </w:rPr>
                <w:delText xml:space="preserve"> </w:delText>
              </w:r>
              <w:r w:rsidDel="004912AD">
                <w:rPr>
                  <w:rFonts w:ascii="Times New Roman" w:eastAsia="Times New Roman" w:hAnsi="Times New Roman" w:cs="Times New Roman"/>
                  <w:szCs w:val="24"/>
                </w:rPr>
                <w:delText>USD/l</w:delText>
              </w:r>
            </w:del>
          </w:p>
        </w:tc>
      </w:tr>
    </w:tbl>
    <w:p w:rsidR="008C21F8" w:rsidRPr="008E6118" w:rsidDel="002F2460" w:rsidRDefault="008C21F8" w:rsidP="00DE49A5">
      <w:pPr>
        <w:pStyle w:val="Paragraph"/>
        <w:numPr>
          <w:ilvl w:val="0"/>
          <w:numId w:val="0"/>
        </w:numPr>
        <w:spacing w:afterLines="80" w:after="192"/>
        <w:ind w:left="1260"/>
        <w:rPr>
          <w:del w:id="172" w:author="Test" w:date="2013-09-05T10:31:00Z"/>
          <w:sz w:val="20"/>
          <w:szCs w:val="24"/>
          <w:lang w:val="es-ES_tradnl"/>
        </w:rPr>
      </w:pPr>
      <w:del w:id="173" w:author="Test" w:date="2013-09-05T10:31:00Z">
        <w:r w:rsidRPr="008E6118" w:rsidDel="002F2460">
          <w:rPr>
            <w:sz w:val="20"/>
            <w:szCs w:val="24"/>
            <w:lang w:val="es-ES_tradnl"/>
          </w:rPr>
          <w:delText>Fuente</w:delText>
        </w:r>
        <w:r w:rsidR="008E6118" w:rsidDel="002F2460">
          <w:rPr>
            <w:sz w:val="20"/>
            <w:szCs w:val="24"/>
            <w:lang w:val="es-ES_tradnl"/>
          </w:rPr>
          <w:delText>s</w:delText>
        </w:r>
        <w:r w:rsidRPr="008E6118" w:rsidDel="002F2460">
          <w:rPr>
            <w:sz w:val="20"/>
            <w:szCs w:val="24"/>
            <w:lang w:val="es-ES_tradnl"/>
          </w:rPr>
          <w:delText xml:space="preserve">: </w:delText>
        </w:r>
        <w:r w:rsidRPr="008E6118" w:rsidDel="002F2460">
          <w:rPr>
            <w:sz w:val="20"/>
            <w:szCs w:val="24"/>
            <w:u w:val="single"/>
            <w:lang w:val="es-ES_tradnl"/>
          </w:rPr>
          <w:delText>Para cacao</w:delText>
        </w:r>
        <w:r w:rsidRPr="008E6118" w:rsidDel="002F2460">
          <w:rPr>
            <w:sz w:val="20"/>
            <w:szCs w:val="24"/>
            <w:lang w:val="es-ES_tradnl"/>
          </w:rPr>
          <w:delText>,</w:delText>
        </w:r>
      </w:del>
      <w:del w:id="174" w:author="Test" w:date="2013-09-05T10:29:00Z">
        <w:r w:rsidR="008E6118" w:rsidRPr="008E6118" w:rsidDel="002F2460">
          <w:rPr>
            <w:sz w:val="20"/>
            <w:szCs w:val="24"/>
            <w:lang w:val="es-ES_tradnl"/>
          </w:rPr>
          <w:delText xml:space="preserve"> </w:delText>
        </w:r>
        <w:r w:rsidR="008E6118" w:rsidDel="002F2460">
          <w:rPr>
            <w:sz w:val="20"/>
            <w:szCs w:val="24"/>
            <w:lang w:val="es-ES_tradnl"/>
          </w:rPr>
          <w:delText xml:space="preserve">calculo en base al precio mundial del cacao </w:delText>
        </w:r>
        <w:r w:rsidR="000E3519" w:rsidDel="002F2460">
          <w:rPr>
            <w:sz w:val="20"/>
            <w:szCs w:val="24"/>
            <w:lang w:val="es-ES_tradnl"/>
          </w:rPr>
          <w:delText>en USD por tonelada</w:delText>
        </w:r>
        <w:r w:rsidR="005B1DF0" w:rsidDel="002F2460">
          <w:rPr>
            <w:sz w:val="20"/>
            <w:szCs w:val="24"/>
            <w:lang w:val="es-ES_tradnl"/>
          </w:rPr>
          <w:delText xml:space="preserve"> </w:delText>
        </w:r>
        <w:r w:rsidR="000E3519" w:rsidDel="002F2460">
          <w:rPr>
            <w:sz w:val="20"/>
            <w:szCs w:val="24"/>
            <w:lang w:val="es-ES_tradnl"/>
          </w:rPr>
          <w:delText>y estructura de precios modelo</w:delText>
        </w:r>
        <w:r w:rsidR="008E6118" w:rsidDel="002F2460">
          <w:rPr>
            <w:sz w:val="20"/>
            <w:szCs w:val="24"/>
            <w:lang w:val="es-ES_tradnl"/>
          </w:rPr>
          <w:delText xml:space="preserve"> (C</w:delText>
        </w:r>
        <w:r w:rsidR="008E6118" w:rsidRPr="008E6118" w:rsidDel="002F2460">
          <w:rPr>
            <w:sz w:val="20"/>
            <w:szCs w:val="24"/>
            <w:lang w:val="es-ES_tradnl"/>
          </w:rPr>
          <w:delText xml:space="preserve">V9 </w:delText>
        </w:r>
        <w:r w:rsidR="008E6118" w:rsidDel="002F2460">
          <w:rPr>
            <w:sz w:val="20"/>
            <w:szCs w:val="24"/>
            <w:lang w:val="es-ES_tradnl"/>
          </w:rPr>
          <w:delText xml:space="preserve">Cacao en Nicaragua, </w:delText>
        </w:r>
        <w:r w:rsidR="008E6118" w:rsidRPr="008E6118" w:rsidDel="002F2460">
          <w:rPr>
            <w:sz w:val="20"/>
            <w:szCs w:val="24"/>
            <w:lang w:val="es-ES_tradnl"/>
          </w:rPr>
          <w:delText>Análisis de la Cadena de Valor</w:delText>
        </w:r>
        <w:r w:rsidR="008E6118" w:rsidDel="002F2460">
          <w:rPr>
            <w:sz w:val="20"/>
            <w:szCs w:val="24"/>
            <w:lang w:val="es-ES_tradnl"/>
          </w:rPr>
          <w:delText>.</w:delText>
        </w:r>
        <w:r w:rsidR="008E6118" w:rsidRPr="008E6118" w:rsidDel="002F2460">
          <w:rPr>
            <w:sz w:val="20"/>
            <w:lang w:val="es-ES_tradnl"/>
          </w:rPr>
          <w:delText xml:space="preserve"> </w:delText>
        </w:r>
        <w:r w:rsidR="008E6118" w:rsidRPr="00DE49A5" w:rsidDel="002F2460">
          <w:rPr>
            <w:sz w:val="20"/>
            <w:szCs w:val="24"/>
            <w:lang w:val="en-US"/>
          </w:rPr>
          <w:delText>CBI, Ministry of Foreign Affairs, Holanda, 2011</w:delText>
        </w:r>
        <w:r w:rsidR="005B1DF0" w:rsidRPr="00DE49A5" w:rsidDel="002F2460">
          <w:rPr>
            <w:sz w:val="20"/>
            <w:szCs w:val="24"/>
            <w:lang w:val="en-US"/>
          </w:rPr>
          <w:delText xml:space="preserve">; </w:delText>
        </w:r>
        <w:r w:rsidR="005B1DF0" w:rsidDel="002F2460">
          <w:rPr>
            <w:sz w:val="20"/>
            <w:szCs w:val="24"/>
            <w:lang w:val="en-US"/>
          </w:rPr>
          <w:delText>Increasing Productivity o</w:delText>
        </w:r>
        <w:r w:rsidR="005B1DF0" w:rsidRPr="005B1DF0" w:rsidDel="002F2460">
          <w:rPr>
            <w:sz w:val="20"/>
            <w:szCs w:val="24"/>
            <w:lang w:val="en-US"/>
          </w:rPr>
          <w:delText>f Cocoa In C</w:delText>
        </w:r>
        <w:r w:rsidR="005B1DF0" w:rsidDel="002F2460">
          <w:rPr>
            <w:sz w:val="20"/>
            <w:szCs w:val="24"/>
            <w:lang w:val="en-US"/>
          </w:rPr>
          <w:delText>ôte D’ivoire, Ghana, Indonesia a</w:delText>
        </w:r>
        <w:r w:rsidR="005B1DF0" w:rsidRPr="005B1DF0" w:rsidDel="002F2460">
          <w:rPr>
            <w:sz w:val="20"/>
            <w:szCs w:val="24"/>
            <w:lang w:val="en-US"/>
          </w:rPr>
          <w:delText>nd Colombia, 2011</w:delText>
        </w:r>
      </w:del>
      <w:del w:id="175" w:author="Test" w:date="2013-09-05T10:31:00Z">
        <w:r w:rsidR="008E6118" w:rsidRPr="00DE49A5" w:rsidDel="002F2460">
          <w:rPr>
            <w:sz w:val="20"/>
            <w:szCs w:val="24"/>
            <w:lang w:val="en-US"/>
          </w:rPr>
          <w:delText xml:space="preserve">). </w:delText>
        </w:r>
        <w:r w:rsidR="008E6118" w:rsidRPr="008E6118" w:rsidDel="002F2460">
          <w:rPr>
            <w:sz w:val="20"/>
            <w:szCs w:val="24"/>
            <w:u w:val="single"/>
            <w:lang w:val="es-ES_tradnl"/>
          </w:rPr>
          <w:delText>Para</w:delText>
        </w:r>
        <w:r w:rsidRPr="008E6118" w:rsidDel="002F2460">
          <w:rPr>
            <w:sz w:val="20"/>
            <w:szCs w:val="24"/>
            <w:u w:val="single"/>
            <w:lang w:val="es-ES_tradnl"/>
          </w:rPr>
          <w:delText xml:space="preserve"> lácteos</w:delText>
        </w:r>
        <w:r w:rsidRPr="008E6118" w:rsidDel="002F2460">
          <w:rPr>
            <w:sz w:val="20"/>
            <w:szCs w:val="24"/>
            <w:lang w:val="es-ES_tradnl"/>
          </w:rPr>
          <w:delText>, datos del</w:delText>
        </w:r>
      </w:del>
      <w:del w:id="176" w:author="Test" w:date="2013-09-05T10:30:00Z">
        <w:r w:rsidRPr="008E6118" w:rsidDel="002F2460">
          <w:rPr>
            <w:sz w:val="20"/>
            <w:szCs w:val="24"/>
            <w:lang w:val="es-ES_tradnl"/>
          </w:rPr>
          <w:delText xml:space="preserve"> Estudio sobre la Cadena de Comercialización de Productos Lácteos en Nicaragua para el Programa COMPAL (UNCTAD, 2008</w:delText>
        </w:r>
      </w:del>
      <w:del w:id="177" w:author="Test" w:date="2013-09-05T10:31:00Z">
        <w:r w:rsidRPr="008E6118" w:rsidDel="002F2460">
          <w:rPr>
            <w:sz w:val="20"/>
            <w:szCs w:val="24"/>
            <w:lang w:val="es-ES_tradnl"/>
          </w:rPr>
          <w:delText>).</w:delText>
        </w:r>
      </w:del>
    </w:p>
    <w:p w:rsidR="007974A2" w:rsidRPr="00F50F44" w:rsidRDefault="007974A2" w:rsidP="00F50F44">
      <w:pPr>
        <w:pStyle w:val="Paragraph"/>
        <w:numPr>
          <w:ilvl w:val="0"/>
          <w:numId w:val="0"/>
        </w:numPr>
        <w:spacing w:afterLines="80" w:after="192"/>
        <w:ind w:left="1260"/>
        <w:rPr>
          <w:ins w:id="178" w:author="MHaro" w:date="2013-09-11T15:57:00Z"/>
          <w:szCs w:val="24"/>
          <w:lang w:val="es-ES_tradnl"/>
        </w:rPr>
      </w:pPr>
      <w:bookmarkStart w:id="179" w:name="_Ref360453910"/>
      <w:ins w:id="180" w:author="MHaro" w:date="2013-09-11T15:58:00Z">
        <w:r>
          <w:rPr>
            <w:szCs w:val="24"/>
            <w:lang w:val="es-ES_tradnl"/>
          </w:rPr>
          <w:t>En ambos sectores de análisis, l</w:t>
        </w:r>
      </w:ins>
      <w:ins w:id="181" w:author="MHaro" w:date="2013-09-11T15:54:00Z">
        <w:r w:rsidRPr="00F50F44">
          <w:rPr>
            <w:szCs w:val="24"/>
            <w:lang w:val="es-ES_tradnl"/>
          </w:rPr>
          <w:t>a</w:t>
        </w:r>
        <w:r w:rsidRPr="007974A2">
          <w:rPr>
            <w:szCs w:val="24"/>
            <w:lang w:val="es-ES_tradnl"/>
          </w:rPr>
          <w:t xml:space="preserve"> estimación de los precios al producto</w:t>
        </w:r>
        <w:r w:rsidRPr="00F50F44">
          <w:rPr>
            <w:szCs w:val="24"/>
            <w:lang w:val="es-ES_tradnl"/>
          </w:rPr>
          <w:t>r</w:t>
        </w:r>
      </w:ins>
      <w:ins w:id="182" w:author="MHaro" w:date="2013-09-11T15:56:00Z">
        <w:r w:rsidRPr="007974A2">
          <w:rPr>
            <w:szCs w:val="24"/>
            <w:lang w:val="es-ES_tradnl"/>
          </w:rPr>
          <w:t xml:space="preserve"> se hace </w:t>
        </w:r>
      </w:ins>
      <w:ins w:id="183" w:author="MHaro" w:date="2013-09-11T15:57:00Z">
        <w:r>
          <w:rPr>
            <w:szCs w:val="24"/>
            <w:lang w:val="es-ES_tradnl"/>
          </w:rPr>
          <w:t xml:space="preserve">tomando en consideración </w:t>
        </w:r>
      </w:ins>
      <w:ins w:id="184" w:author="MHaro" w:date="2013-09-11T15:56:00Z">
        <w:r w:rsidRPr="00F50F44">
          <w:rPr>
            <w:szCs w:val="24"/>
            <w:lang w:val="es-ES_tradnl"/>
          </w:rPr>
          <w:t xml:space="preserve">el </w:t>
        </w:r>
      </w:ins>
      <w:ins w:id="185" w:author="MHaro" w:date="2013-09-11T15:57:00Z">
        <w:r>
          <w:rPr>
            <w:szCs w:val="24"/>
            <w:lang w:val="es-ES_tradnl"/>
          </w:rPr>
          <w:t>m</w:t>
        </w:r>
      </w:ins>
      <w:ins w:id="186" w:author="MHaro" w:date="2013-09-11T15:56:00Z">
        <w:r w:rsidRPr="00F50F44">
          <w:rPr>
            <w:szCs w:val="24"/>
            <w:lang w:val="es-ES_tradnl"/>
          </w:rPr>
          <w:t xml:space="preserve">ercado </w:t>
        </w:r>
      </w:ins>
      <w:ins w:id="187" w:author="MHaro" w:date="2013-09-11T15:57:00Z">
        <w:r w:rsidRPr="007974A2">
          <w:rPr>
            <w:szCs w:val="24"/>
            <w:lang w:val="es-ES_tradnl"/>
          </w:rPr>
          <w:t>doméstico</w:t>
        </w:r>
      </w:ins>
      <w:ins w:id="188" w:author="MHaro" w:date="2013-09-11T15:58:00Z">
        <w:r>
          <w:rPr>
            <w:szCs w:val="24"/>
            <w:lang w:val="es-ES_tradnl"/>
          </w:rPr>
          <w:t>.</w:t>
        </w:r>
      </w:ins>
    </w:p>
    <w:p w:rsidR="00A73D37" w:rsidRPr="00F50F44" w:rsidDel="004912AD" w:rsidRDefault="00A73D37" w:rsidP="007974A2">
      <w:pPr>
        <w:pStyle w:val="Paragraph"/>
        <w:numPr>
          <w:ilvl w:val="0"/>
          <w:numId w:val="0"/>
        </w:numPr>
        <w:spacing w:afterLines="80" w:after="192"/>
        <w:ind w:left="1260"/>
        <w:rPr>
          <w:ins w:id="189" w:author="Test" w:date="2013-09-05T10:26:00Z"/>
          <w:del w:id="190" w:author="MHaro" w:date="2013-09-11T16:21:00Z"/>
          <w:szCs w:val="24"/>
          <w:lang w:val="en-US"/>
        </w:rPr>
      </w:pPr>
      <w:ins w:id="191" w:author="Test" w:date="2013-09-05T10:24:00Z">
        <w:del w:id="192" w:author="MHaro" w:date="2013-09-11T16:17:00Z">
          <w:r w:rsidRPr="00F50F44" w:rsidDel="004912AD">
            <w:rPr>
              <w:szCs w:val="24"/>
              <w:lang w:val="en-US"/>
            </w:rPr>
            <w:delText>L</w:delText>
          </w:r>
        </w:del>
      </w:ins>
      <w:ins w:id="193" w:author="Test" w:date="2013-09-05T10:26:00Z">
        <w:del w:id="194" w:author="MHaro" w:date="2013-09-11T16:17:00Z">
          <w:r w:rsidR="002F2460" w:rsidRPr="00F50F44" w:rsidDel="004912AD">
            <w:rPr>
              <w:szCs w:val="24"/>
              <w:lang w:val="en-US"/>
            </w:rPr>
            <w:delText>a</w:delText>
          </w:r>
        </w:del>
      </w:ins>
      <w:ins w:id="195" w:author="Test" w:date="2013-09-05T10:24:00Z">
        <w:del w:id="196" w:author="MHaro" w:date="2013-09-11T16:17:00Z">
          <w:r w:rsidRPr="00F50F44" w:rsidDel="004912AD">
            <w:rPr>
              <w:szCs w:val="24"/>
              <w:lang w:val="en-US"/>
            </w:rPr>
            <w:delText>s</w:delText>
          </w:r>
        </w:del>
      </w:ins>
      <w:ins w:id="197" w:author="Test" w:date="2013-09-05T10:26:00Z">
        <w:del w:id="198" w:author="MHaro" w:date="2013-09-11T16:17:00Z">
          <w:r w:rsidR="002F2460" w:rsidRPr="00F50F44" w:rsidDel="004912AD">
            <w:rPr>
              <w:szCs w:val="24"/>
              <w:lang w:val="en-US"/>
            </w:rPr>
            <w:delText xml:space="preserve"> fuentes de estos</w:delText>
          </w:r>
        </w:del>
      </w:ins>
      <w:ins w:id="199" w:author="Test" w:date="2013-09-05T10:24:00Z">
        <w:del w:id="200" w:author="MHaro" w:date="2013-09-11T16:17:00Z">
          <w:r w:rsidRPr="00F50F44" w:rsidDel="004912AD">
            <w:rPr>
              <w:szCs w:val="24"/>
              <w:lang w:val="en-US"/>
            </w:rPr>
            <w:delText xml:space="preserve"> datos </w:delText>
          </w:r>
        </w:del>
      </w:ins>
      <w:ins w:id="201" w:author="Test" w:date="2013-09-05T10:25:00Z">
        <w:del w:id="202" w:author="MHaro" w:date="2013-09-11T16:17:00Z">
          <w:r w:rsidRPr="00F50F44" w:rsidDel="004912AD">
            <w:rPr>
              <w:szCs w:val="24"/>
              <w:lang w:val="en-US"/>
            </w:rPr>
            <w:delText xml:space="preserve">para cada una de las cadenas </w:delText>
          </w:r>
        </w:del>
      </w:ins>
      <w:ins w:id="203" w:author="Test" w:date="2013-09-05T10:26:00Z">
        <w:del w:id="204" w:author="MHaro" w:date="2013-09-11T16:17:00Z">
          <w:r w:rsidR="002F2460" w:rsidRPr="00F50F44" w:rsidDel="004912AD">
            <w:rPr>
              <w:szCs w:val="24"/>
              <w:lang w:val="en-US"/>
            </w:rPr>
            <w:delText>y los cálculos asociados a los valores utilizados se explican a continuación:</w:delText>
          </w:r>
        </w:del>
      </w:ins>
    </w:p>
    <w:p w:rsidR="007974A2" w:rsidRPr="00F50F44" w:rsidRDefault="002F2460" w:rsidP="00F50F44">
      <w:pPr>
        <w:pStyle w:val="Paragraph"/>
        <w:numPr>
          <w:ilvl w:val="0"/>
          <w:numId w:val="0"/>
        </w:numPr>
        <w:spacing w:afterLines="80" w:after="192"/>
        <w:ind w:left="1260"/>
        <w:rPr>
          <w:ins w:id="205" w:author="MHaro" w:date="2013-09-11T15:59:00Z"/>
          <w:szCs w:val="24"/>
          <w:lang w:val="es-ES_tradnl"/>
        </w:rPr>
      </w:pPr>
      <w:ins w:id="206" w:author="Test" w:date="2013-09-05T10:26:00Z">
        <w:r w:rsidRPr="00F50F44">
          <w:rPr>
            <w:b/>
            <w:szCs w:val="24"/>
            <w:lang w:val="es-ES_tradnl"/>
          </w:rPr>
          <w:t>Para cacao,</w:t>
        </w:r>
        <w:r w:rsidRPr="007974A2">
          <w:rPr>
            <w:szCs w:val="24"/>
            <w:lang w:val="es-ES_tradnl"/>
          </w:rPr>
          <w:t xml:space="preserve"> </w:t>
        </w:r>
      </w:ins>
      <w:ins w:id="207" w:author="MHaro" w:date="2013-09-11T15:58:00Z">
        <w:r w:rsidR="007974A2" w:rsidRPr="00F50F44">
          <w:rPr>
            <w:szCs w:val="24"/>
            <w:lang w:val="es-ES_tradnl"/>
          </w:rPr>
          <w:t xml:space="preserve">tres importantes consideraciones se hacen para </w:t>
        </w:r>
      </w:ins>
      <w:ins w:id="208" w:author="MHaro" w:date="2013-09-11T16:21:00Z">
        <w:r w:rsidR="004912AD">
          <w:rPr>
            <w:szCs w:val="24"/>
            <w:lang w:val="es-ES_tradnl"/>
          </w:rPr>
          <w:t>el</w:t>
        </w:r>
      </w:ins>
      <w:ins w:id="209" w:author="MHaro" w:date="2013-09-11T15:58:00Z">
        <w:r w:rsidR="007974A2" w:rsidRPr="00F50F44">
          <w:rPr>
            <w:szCs w:val="24"/>
            <w:lang w:val="es-ES_tradnl"/>
          </w:rPr>
          <w:t xml:space="preserve"> supuesto</w:t>
        </w:r>
      </w:ins>
      <w:ins w:id="210" w:author="MHaro" w:date="2013-09-11T15:59:00Z">
        <w:r w:rsidR="007974A2" w:rsidRPr="007974A2">
          <w:rPr>
            <w:szCs w:val="24"/>
            <w:lang w:val="es-ES_tradnl"/>
          </w:rPr>
          <w:t>:</w:t>
        </w:r>
      </w:ins>
    </w:p>
    <w:p w:rsidR="007974A2" w:rsidRPr="00481B6E" w:rsidRDefault="007974A2" w:rsidP="00481B6E">
      <w:pPr>
        <w:pStyle w:val="Paragraph"/>
        <w:numPr>
          <w:ilvl w:val="0"/>
          <w:numId w:val="20"/>
        </w:numPr>
        <w:spacing w:afterLines="80" w:after="192"/>
        <w:rPr>
          <w:ins w:id="211" w:author="MHaro" w:date="2013-09-11T15:59:00Z"/>
          <w:szCs w:val="24"/>
          <w:lang w:val="es-ES_tradnl"/>
        </w:rPr>
      </w:pPr>
      <w:ins w:id="212" w:author="MHaro" w:date="2013-09-11T15:59:00Z">
        <w:r w:rsidRPr="00481B6E">
          <w:rPr>
            <w:szCs w:val="24"/>
            <w:lang w:val="es-ES_tradnl"/>
          </w:rPr>
          <w:t>Primero, se obtiene un valor para el precio de fuentes directas del mercado</w:t>
        </w:r>
      </w:ins>
      <w:ins w:id="213" w:author="MHaro" w:date="2013-09-11T16:00:00Z">
        <w:r w:rsidRPr="00481B6E">
          <w:rPr>
            <w:szCs w:val="24"/>
            <w:lang w:val="es-ES_tradnl"/>
          </w:rPr>
          <w:t xml:space="preserve"> nicaragüense. Según información levantada en campo (entrevistas con empresas tractoras) </w:t>
        </w:r>
      </w:ins>
      <w:ins w:id="214" w:author="MHaro" w:date="2013-09-11T16:01:00Z">
        <w:r w:rsidRPr="00481B6E">
          <w:rPr>
            <w:szCs w:val="24"/>
            <w:lang w:val="es-ES_tradnl"/>
          </w:rPr>
          <w:t>el</w:t>
        </w:r>
      </w:ins>
      <w:ins w:id="215" w:author="MHaro" w:date="2013-09-11T16:00:00Z">
        <w:r w:rsidRPr="00481B6E">
          <w:rPr>
            <w:szCs w:val="24"/>
            <w:lang w:val="es-ES_tradnl"/>
          </w:rPr>
          <w:t xml:space="preserve"> precio</w:t>
        </w:r>
      </w:ins>
      <w:ins w:id="216" w:author="MHaro" w:date="2013-09-11T16:01:00Z">
        <w:r w:rsidRPr="00481B6E">
          <w:rPr>
            <w:szCs w:val="24"/>
            <w:lang w:val="es-ES_tradnl"/>
          </w:rPr>
          <w:t xml:space="preserve"> del cacao</w:t>
        </w:r>
      </w:ins>
      <w:ins w:id="217" w:author="MHaro" w:date="2013-09-11T16:00:00Z">
        <w:r w:rsidRPr="00481B6E">
          <w:rPr>
            <w:szCs w:val="24"/>
            <w:lang w:val="es-ES_tradnl"/>
          </w:rPr>
          <w:t xml:space="preserve"> puede alcanzar los USD 4,000 por tonelada, por la calidad del producto y el equilibrio entre oferta y demanda</w:t>
        </w:r>
      </w:ins>
      <w:ins w:id="218" w:author="MHaro" w:date="2013-09-11T17:00:00Z">
        <w:r w:rsidR="00F50F44" w:rsidRPr="00481B6E">
          <w:rPr>
            <w:szCs w:val="24"/>
            <w:lang w:val="es-ES_tradnl"/>
            <w:rPrChange w:id="219" w:author="MHaro" w:date="2013-09-11T17:24:00Z">
              <w:rPr>
                <w:szCs w:val="24"/>
                <w:lang w:val="es-ES_tradnl"/>
              </w:rPr>
            </w:rPrChange>
          </w:rPr>
          <w:t>, recibiendo e</w:t>
        </w:r>
      </w:ins>
      <w:ins w:id="220" w:author="MHaro" w:date="2013-09-11T16:00:00Z">
        <w:r w:rsidRPr="00481B6E">
          <w:rPr>
            <w:szCs w:val="24"/>
            <w:lang w:val="es-ES_tradnl"/>
            <w:rPrChange w:id="221" w:author="MHaro" w:date="2013-09-11T17:24:00Z">
              <w:rPr>
                <w:szCs w:val="24"/>
                <w:lang w:val="es-ES_tradnl"/>
              </w:rPr>
            </w:rPrChange>
          </w:rPr>
          <w:t>l productor entre USD 3,000 y 3,200 por tonelada por el producto terminado (fermentado, secado y escogido), o entre USD 2,400 y 2.600 s</w:t>
        </w:r>
        <w:r w:rsidR="00E142B4" w:rsidRPr="00481B6E">
          <w:rPr>
            <w:szCs w:val="24"/>
            <w:lang w:val="es-ES_tradnl"/>
            <w:rPrChange w:id="222" w:author="MHaro" w:date="2013-09-11T17:24:00Z">
              <w:rPr>
                <w:szCs w:val="24"/>
                <w:lang w:val="es-ES_tradnl"/>
              </w:rPr>
            </w:rPrChange>
          </w:rPr>
          <w:t>i es solo cortado (en baba</w:t>
        </w:r>
        <w:r w:rsidRPr="00481B6E">
          <w:rPr>
            <w:szCs w:val="24"/>
            <w:lang w:val="es-ES_tradnl"/>
            <w:rPrChange w:id="223" w:author="MHaro" w:date="2013-09-11T17:24:00Z">
              <w:rPr>
                <w:szCs w:val="24"/>
                <w:lang w:val="es-ES_tradnl"/>
              </w:rPr>
            </w:rPrChange>
          </w:rPr>
          <w:t>).</w:t>
        </w:r>
      </w:ins>
      <w:ins w:id="224" w:author="MHaro" w:date="2013-09-11T16:16:00Z">
        <w:r w:rsidR="004912AD" w:rsidRPr="00481B6E">
          <w:rPr>
            <w:szCs w:val="24"/>
            <w:lang w:val="es-ES_tradnl"/>
            <w:rPrChange w:id="225" w:author="MHaro" w:date="2013-09-11T17:24:00Z">
              <w:rPr>
                <w:szCs w:val="24"/>
                <w:lang w:val="es-ES_tradnl"/>
              </w:rPr>
            </w:rPrChange>
          </w:rPr>
          <w:t xml:space="preserve"> </w:t>
        </w:r>
      </w:ins>
      <w:ins w:id="226" w:author="MHaro" w:date="2013-09-11T17:22:00Z">
        <w:r w:rsidR="00481B6E" w:rsidRPr="00481B6E">
          <w:rPr>
            <w:szCs w:val="24"/>
            <w:lang w:val="es-ES_tradnl"/>
            <w:rPrChange w:id="227" w:author="MHaro" w:date="2013-09-11T17:24:00Z">
              <w:rPr>
                <w:szCs w:val="24"/>
                <w:lang w:val="es-ES_tradnl"/>
              </w:rPr>
            </w:rPrChange>
          </w:rPr>
          <w:t xml:space="preserve">Por su parte, la </w:t>
        </w:r>
      </w:ins>
      <w:ins w:id="228" w:author="MHaro" w:date="2013-09-11T17:23:00Z">
        <w:r w:rsidR="00481B6E" w:rsidRPr="00481B6E">
          <w:rPr>
            <w:szCs w:val="24"/>
            <w:lang w:val="es-ES_tradnl"/>
            <w:rPrChange w:id="229" w:author="MHaro" w:date="2013-09-11T17:24:00Z">
              <w:rPr>
                <w:szCs w:val="24"/>
                <w:lang w:val="es-ES_tradnl"/>
              </w:rPr>
            </w:rPrChange>
          </w:rPr>
          <w:t>Federación</w:t>
        </w:r>
      </w:ins>
      <w:ins w:id="230" w:author="MHaro" w:date="2013-09-11T17:22:00Z">
        <w:r w:rsidR="00481B6E" w:rsidRPr="00481B6E">
          <w:rPr>
            <w:szCs w:val="24"/>
            <w:lang w:val="es-ES_tradnl"/>
            <w:rPrChange w:id="231" w:author="MHaro" w:date="2013-09-11T17:24:00Z">
              <w:rPr>
                <w:szCs w:val="24"/>
                <w:lang w:val="es-ES_tradnl"/>
              </w:rPr>
            </w:rPrChange>
          </w:rPr>
          <w:t xml:space="preserve"> Nacional de Cooperativas Agropecuarias y </w:t>
        </w:r>
      </w:ins>
      <w:ins w:id="232" w:author="MHaro" w:date="2013-09-11T17:23:00Z">
        <w:r w:rsidR="00481B6E" w:rsidRPr="00481B6E">
          <w:rPr>
            <w:szCs w:val="24"/>
            <w:lang w:val="es-ES_tradnl"/>
            <w:rPrChange w:id="233" w:author="MHaro" w:date="2013-09-11T17:24:00Z">
              <w:rPr>
                <w:szCs w:val="24"/>
                <w:lang w:val="es-ES_tradnl"/>
              </w:rPr>
            </w:rPrChange>
          </w:rPr>
          <w:t>Agroindustriales</w:t>
        </w:r>
      </w:ins>
      <w:ins w:id="234" w:author="MHaro" w:date="2013-09-11T17:22:00Z">
        <w:r w:rsidR="00481B6E" w:rsidRPr="00481B6E">
          <w:rPr>
            <w:szCs w:val="24"/>
            <w:lang w:val="es-ES_tradnl"/>
            <w:rPrChange w:id="235" w:author="MHaro" w:date="2013-09-11T17:24:00Z">
              <w:rPr>
                <w:szCs w:val="24"/>
                <w:lang w:val="es-ES_tradnl"/>
              </w:rPr>
            </w:rPrChange>
          </w:rPr>
          <w:t xml:space="preserve"> (FENACOOP)</w:t>
        </w:r>
      </w:ins>
      <w:ins w:id="236" w:author="MHaro" w:date="2013-09-11T17:23:00Z">
        <w:r w:rsidR="00481B6E" w:rsidRPr="00481B6E">
          <w:rPr>
            <w:szCs w:val="24"/>
            <w:lang w:val="es-ES_tradnl"/>
            <w:rPrChange w:id="237" w:author="MHaro" w:date="2013-09-11T17:24:00Z">
              <w:rPr>
                <w:szCs w:val="24"/>
                <w:lang w:val="es-ES_tradnl"/>
              </w:rPr>
            </w:rPrChange>
          </w:rPr>
          <w:t xml:space="preserve"> reporta </w:t>
        </w:r>
      </w:ins>
      <w:ins w:id="238" w:author="MHaro" w:date="2013-09-11T17:24:00Z">
        <w:r w:rsidR="00481B6E" w:rsidRPr="00481B6E">
          <w:rPr>
            <w:szCs w:val="24"/>
            <w:lang w:val="es-ES_tradnl"/>
            <w:rPrChange w:id="239" w:author="MHaro" w:date="2013-09-11T17:24:00Z">
              <w:rPr>
                <w:szCs w:val="24"/>
                <w:lang w:val="es-ES_tradnl"/>
              </w:rPr>
            </w:rPrChange>
          </w:rPr>
          <w:t>que, por ejemplo, el</w:t>
        </w:r>
      </w:ins>
      <w:ins w:id="240" w:author="MHaro" w:date="2013-09-11T17:23:00Z">
        <w:r w:rsidR="00481B6E" w:rsidRPr="00481B6E">
          <w:rPr>
            <w:szCs w:val="24"/>
            <w:lang w:val="es-ES_tradnl"/>
            <w:rPrChange w:id="241" w:author="MHaro" w:date="2013-09-11T17:24:00Z">
              <w:rPr>
                <w:szCs w:val="24"/>
                <w:lang w:val="es-ES_tradnl"/>
              </w:rPr>
            </w:rPrChange>
          </w:rPr>
          <w:t xml:space="preserve"> </w:t>
        </w:r>
      </w:ins>
      <w:ins w:id="242" w:author="MHaro" w:date="2013-09-11T17:24:00Z">
        <w:r w:rsidR="00481B6E" w:rsidRPr="00481B6E">
          <w:rPr>
            <w:szCs w:val="24"/>
            <w:lang w:val="es-ES_tradnl"/>
            <w:rPrChange w:id="243" w:author="MHaro" w:date="2013-09-11T17:24:00Z">
              <w:rPr>
                <w:szCs w:val="24"/>
                <w:lang w:val="es-ES_tradnl"/>
              </w:rPr>
            </w:rPrChange>
          </w:rPr>
          <w:t>precio del mercado interno del cac</w:t>
        </w:r>
        <w:r w:rsidR="00481B6E" w:rsidRPr="00481B6E">
          <w:rPr>
            <w:szCs w:val="24"/>
            <w:lang w:val="es-ES_tradnl"/>
            <w:rPrChange w:id="244" w:author="MHaro" w:date="2013-09-11T17:24:00Z">
              <w:rPr>
                <w:szCs w:val="24"/>
                <w:lang w:val="es-ES_tradnl"/>
              </w:rPr>
            </w:rPrChange>
          </w:rPr>
          <w:t>a</w:t>
        </w:r>
        <w:r w:rsidR="00481B6E" w:rsidRPr="00481B6E">
          <w:rPr>
            <w:szCs w:val="24"/>
            <w:lang w:val="es-ES_tradnl"/>
            <w:rPrChange w:id="245" w:author="MHaro" w:date="2013-09-11T17:24:00Z">
              <w:rPr>
                <w:szCs w:val="24"/>
                <w:lang w:val="es-ES_tradnl"/>
              </w:rPr>
            </w:rPrChange>
          </w:rPr>
          <w:t xml:space="preserve">o fermentado seco de buena calidad pagado por </w:t>
        </w:r>
        <w:proofErr w:type="spellStart"/>
        <w:r w:rsidR="00481B6E" w:rsidRPr="00481B6E">
          <w:rPr>
            <w:szCs w:val="24"/>
            <w:lang w:val="es-ES_tradnl"/>
            <w:rPrChange w:id="246" w:author="MHaro" w:date="2013-09-11T17:24:00Z">
              <w:rPr>
                <w:szCs w:val="24"/>
                <w:lang w:val="es-ES_tradnl"/>
              </w:rPr>
            </w:rPrChange>
          </w:rPr>
          <w:t>Ritter</w:t>
        </w:r>
        <w:proofErr w:type="spellEnd"/>
        <w:r w:rsidR="00481B6E" w:rsidRPr="00481B6E">
          <w:rPr>
            <w:szCs w:val="24"/>
            <w:lang w:val="es-ES_tradnl"/>
            <w:rPrChange w:id="247" w:author="MHaro" w:date="2013-09-11T17:24:00Z">
              <w:rPr>
                <w:szCs w:val="24"/>
                <w:lang w:val="es-ES_tradnl"/>
              </w:rPr>
            </w:rPrChange>
          </w:rPr>
          <w:t xml:space="preserve"> Exportadora puesto en el centro de acopio</w:t>
        </w:r>
        <w:r w:rsidR="00481B6E">
          <w:rPr>
            <w:szCs w:val="24"/>
            <w:lang w:val="es-ES_tradnl"/>
          </w:rPr>
          <w:t xml:space="preserve"> es de </w:t>
        </w:r>
        <w:r w:rsidR="00481B6E" w:rsidRPr="00481B6E">
          <w:rPr>
            <w:szCs w:val="24"/>
            <w:lang w:val="es-ES_tradnl"/>
          </w:rPr>
          <w:t xml:space="preserve">3,370 córdobas </w:t>
        </w:r>
        <w:r w:rsidR="00481B6E">
          <w:rPr>
            <w:szCs w:val="24"/>
            <w:lang w:val="es-ES_tradnl"/>
          </w:rPr>
          <w:t xml:space="preserve">(USD </w:t>
        </w:r>
        <w:r w:rsidR="00481B6E" w:rsidRPr="00481B6E">
          <w:rPr>
            <w:szCs w:val="24"/>
            <w:lang w:val="es-ES_tradnl"/>
          </w:rPr>
          <w:t>134.50</w:t>
        </w:r>
        <w:r w:rsidR="00481B6E">
          <w:rPr>
            <w:szCs w:val="24"/>
            <w:lang w:val="es-ES_tradnl"/>
          </w:rPr>
          <w:t>) por quinta</w:t>
        </w:r>
      </w:ins>
      <w:ins w:id="248" w:author="MHaro" w:date="2013-09-11T17:25:00Z">
        <w:r w:rsidR="00481B6E">
          <w:rPr>
            <w:szCs w:val="24"/>
            <w:lang w:val="es-ES_tradnl"/>
          </w:rPr>
          <w:t xml:space="preserve">l, o USD </w:t>
        </w:r>
        <w:r w:rsidR="00481B6E" w:rsidRPr="00481B6E">
          <w:rPr>
            <w:szCs w:val="24"/>
            <w:lang w:val="es-ES_tradnl"/>
          </w:rPr>
          <w:t xml:space="preserve">2,932 </w:t>
        </w:r>
      </w:ins>
      <w:ins w:id="249" w:author="MHaro" w:date="2013-09-11T17:26:00Z">
        <w:r w:rsidR="00481B6E">
          <w:rPr>
            <w:szCs w:val="24"/>
            <w:lang w:val="es-ES_tradnl"/>
          </w:rPr>
          <w:t>por</w:t>
        </w:r>
      </w:ins>
      <w:ins w:id="250" w:author="MHaro" w:date="2013-09-11T17:25:00Z">
        <w:r w:rsidR="00481B6E" w:rsidRPr="00481B6E">
          <w:rPr>
            <w:szCs w:val="24"/>
            <w:lang w:val="es-ES_tradnl"/>
          </w:rPr>
          <w:t xml:space="preserve"> tonelada</w:t>
        </w:r>
        <w:r w:rsidR="00481B6E">
          <w:rPr>
            <w:szCs w:val="24"/>
            <w:lang w:val="es-ES_tradnl"/>
          </w:rPr>
          <w:t xml:space="preserve">; </w:t>
        </w:r>
      </w:ins>
      <w:ins w:id="251" w:author="MHaro" w:date="2013-09-11T17:26:00Z">
        <w:r w:rsidR="00481B6E">
          <w:rPr>
            <w:szCs w:val="24"/>
            <w:lang w:val="es-ES_tradnl"/>
          </w:rPr>
          <w:t xml:space="preserve">por </w:t>
        </w:r>
      </w:ins>
      <w:ins w:id="252" w:author="MHaro" w:date="2013-09-11T17:25:00Z">
        <w:r w:rsidR="00481B6E" w:rsidRPr="00481B6E">
          <w:rPr>
            <w:szCs w:val="24"/>
            <w:lang w:val="es-ES_tradnl"/>
          </w:rPr>
          <w:t xml:space="preserve">el cacao convencional de segunda por lo general </w:t>
        </w:r>
      </w:ins>
      <w:ins w:id="253" w:author="MHaro" w:date="2013-09-11T17:26:00Z">
        <w:r w:rsidR="00481B6E">
          <w:rPr>
            <w:szCs w:val="24"/>
            <w:lang w:val="es-ES_tradnl"/>
          </w:rPr>
          <w:t xml:space="preserve">se </w:t>
        </w:r>
      </w:ins>
      <w:ins w:id="254" w:author="MHaro" w:date="2013-09-11T17:25:00Z">
        <w:r w:rsidR="00481B6E" w:rsidRPr="00481B6E">
          <w:rPr>
            <w:szCs w:val="24"/>
            <w:lang w:val="es-ES_tradnl"/>
          </w:rPr>
          <w:t xml:space="preserve">paga </w:t>
        </w:r>
      </w:ins>
      <w:ins w:id="255" w:author="MHaro" w:date="2013-09-11T17:26:00Z">
        <w:r w:rsidR="00481B6E">
          <w:rPr>
            <w:szCs w:val="24"/>
            <w:lang w:val="es-ES_tradnl"/>
          </w:rPr>
          <w:t>USD 0.</w:t>
        </w:r>
      </w:ins>
      <w:ins w:id="256" w:author="MHaro" w:date="2013-09-11T17:25:00Z">
        <w:r w:rsidR="00481B6E" w:rsidRPr="00481B6E">
          <w:rPr>
            <w:szCs w:val="24"/>
            <w:lang w:val="es-ES_tradnl"/>
          </w:rPr>
          <w:t>50</w:t>
        </w:r>
      </w:ins>
      <w:ins w:id="257" w:author="MHaro" w:date="2013-09-11T17:26:00Z">
        <w:r w:rsidR="00481B6E">
          <w:rPr>
            <w:szCs w:val="24"/>
            <w:lang w:val="es-ES_tradnl"/>
          </w:rPr>
          <w:t xml:space="preserve"> </w:t>
        </w:r>
      </w:ins>
      <w:ins w:id="258" w:author="MHaro" w:date="2013-09-11T17:25:00Z">
        <w:r w:rsidR="00481B6E" w:rsidRPr="00481B6E">
          <w:rPr>
            <w:szCs w:val="24"/>
            <w:lang w:val="es-ES_tradnl"/>
          </w:rPr>
          <w:t>menos por kilo</w:t>
        </w:r>
      </w:ins>
      <w:ins w:id="259" w:author="MHaro" w:date="2013-09-11T17:26:00Z">
        <w:r w:rsidR="00481B6E">
          <w:rPr>
            <w:szCs w:val="24"/>
            <w:lang w:val="es-ES_tradnl"/>
          </w:rPr>
          <w:t xml:space="preserve">. </w:t>
        </w:r>
      </w:ins>
      <w:ins w:id="260" w:author="MHaro" w:date="2013-09-11T16:58:00Z">
        <w:r w:rsidR="00F50F44" w:rsidRPr="00481B6E">
          <w:rPr>
            <w:szCs w:val="24"/>
            <w:lang w:val="es-ES_tradnl"/>
          </w:rPr>
          <w:t xml:space="preserve">Las razones para el nivel diferenciado de precios del cacao en Nicaragua se explican en detalle en el link </w:t>
        </w:r>
        <w:r w:rsidR="00F50F44" w:rsidRPr="00481B6E">
          <w:rPr>
            <w:szCs w:val="24"/>
            <w:lang w:val="en-US"/>
          </w:rPr>
          <w:fldChar w:fldCharType="begin"/>
        </w:r>
        <w:r w:rsidR="00F50F44" w:rsidRPr="00481B6E">
          <w:rPr>
            <w:szCs w:val="24"/>
            <w:lang w:val="es-ES_tradnl"/>
            <w:rPrChange w:id="261" w:author="MHaro" w:date="2013-09-11T17:24:00Z">
              <w:rPr>
                <w:szCs w:val="24"/>
                <w:lang w:val="es-ES_tradnl"/>
              </w:rPr>
            </w:rPrChange>
          </w:rPr>
          <w:instrText>HYPERLINK "http://idbdocs.iadb.org/wsdocs/getDocument.aspx?DOCNUM=37858413"</w:instrText>
        </w:r>
        <w:r w:rsidR="00F50F44" w:rsidRPr="00481B6E">
          <w:rPr>
            <w:szCs w:val="24"/>
            <w:lang w:val="en-US"/>
            <w:rPrChange w:id="262" w:author="MHaro" w:date="2013-09-11T17:24:00Z">
              <w:rPr>
                <w:szCs w:val="24"/>
                <w:lang w:val="en-US"/>
              </w:rPr>
            </w:rPrChange>
          </w:rPr>
          <w:fldChar w:fldCharType="separate"/>
        </w:r>
        <w:r w:rsidR="00F50F44" w:rsidRPr="00481B6E">
          <w:rPr>
            <w:rStyle w:val="Hyperlink"/>
            <w:szCs w:val="24"/>
            <w:lang w:val="es-ES_tradnl"/>
          </w:rPr>
          <w:t>Producción de Cacao y Lácteos</w:t>
        </w:r>
        <w:r w:rsidR="00F50F44" w:rsidRPr="00481B6E">
          <w:rPr>
            <w:szCs w:val="24"/>
            <w:lang w:val="en-US"/>
          </w:rPr>
          <w:fldChar w:fldCharType="end"/>
        </w:r>
        <w:r w:rsidR="00F50F44" w:rsidRPr="00481B6E">
          <w:rPr>
            <w:szCs w:val="24"/>
            <w:lang w:val="es-ES_tradnl"/>
          </w:rPr>
          <w:t>.</w:t>
        </w:r>
      </w:ins>
    </w:p>
    <w:p w:rsidR="00E142B4" w:rsidRDefault="00E142B4" w:rsidP="007974A2">
      <w:pPr>
        <w:pStyle w:val="Paragraph"/>
        <w:numPr>
          <w:ilvl w:val="0"/>
          <w:numId w:val="20"/>
        </w:numPr>
        <w:spacing w:afterLines="80" w:after="192"/>
        <w:rPr>
          <w:ins w:id="263" w:author="MHaro" w:date="2013-09-11T16:05:00Z"/>
          <w:szCs w:val="24"/>
          <w:lang w:val="es-ES_tradnl"/>
        </w:rPr>
      </w:pPr>
      <w:ins w:id="264" w:author="MHaro" w:date="2013-09-11T16:03:00Z">
        <w:r w:rsidRPr="00F50F44">
          <w:rPr>
            <w:szCs w:val="24"/>
            <w:lang w:val="es-ES_tradnl"/>
          </w:rPr>
          <w:t xml:space="preserve">A fin de contar con una referencia </w:t>
        </w:r>
      </w:ins>
      <w:ins w:id="265" w:author="MHaro" w:date="2013-09-11T16:05:00Z">
        <w:r w:rsidRPr="00E142B4">
          <w:rPr>
            <w:szCs w:val="24"/>
            <w:lang w:val="es-ES_tradnl"/>
          </w:rPr>
          <w:t>válida</w:t>
        </w:r>
      </w:ins>
      <w:ins w:id="266" w:author="MHaro" w:date="2013-09-11T16:03:00Z">
        <w:r w:rsidRPr="00F50F44">
          <w:rPr>
            <w:szCs w:val="24"/>
            <w:lang w:val="es-ES_tradnl"/>
          </w:rPr>
          <w:t xml:space="preserve"> para monitoreo de la </w:t>
        </w:r>
      </w:ins>
      <w:ins w:id="267" w:author="MHaro" w:date="2013-09-11T16:04:00Z">
        <w:r w:rsidRPr="00E142B4">
          <w:rPr>
            <w:szCs w:val="24"/>
            <w:lang w:val="es-ES_tradnl"/>
          </w:rPr>
          <w:t>evolución</w:t>
        </w:r>
      </w:ins>
      <w:ins w:id="268" w:author="MHaro" w:date="2013-09-11T16:03:00Z">
        <w:r w:rsidRPr="00F50F44">
          <w:rPr>
            <w:szCs w:val="24"/>
            <w:lang w:val="es-ES_tradnl"/>
          </w:rPr>
          <w:t xml:space="preserve"> del mercado</w:t>
        </w:r>
      </w:ins>
      <w:ins w:id="269" w:author="MHaro" w:date="2013-09-11T16:04:00Z">
        <w:r>
          <w:rPr>
            <w:szCs w:val="24"/>
            <w:lang w:val="es-ES_tradnl"/>
          </w:rPr>
          <w:t>, la calidad y la productividad</w:t>
        </w:r>
      </w:ins>
      <w:ins w:id="270" w:author="MHaro" w:date="2013-09-11T16:03:00Z">
        <w:r w:rsidRPr="00F50F44">
          <w:rPr>
            <w:szCs w:val="24"/>
            <w:lang w:val="es-ES_tradnl"/>
          </w:rPr>
          <w:t>,</w:t>
        </w:r>
      </w:ins>
      <w:ins w:id="271" w:author="MHaro" w:date="2013-09-11T16:04:00Z">
        <w:r>
          <w:rPr>
            <w:szCs w:val="24"/>
            <w:lang w:val="es-ES_tradnl"/>
          </w:rPr>
          <w:t xml:space="preserve"> a continuación </w:t>
        </w:r>
      </w:ins>
      <w:ins w:id="272" w:author="MHaro" w:date="2013-09-11T16:03:00Z">
        <w:r w:rsidRPr="00F50F44">
          <w:rPr>
            <w:szCs w:val="24"/>
            <w:lang w:val="es-ES_tradnl"/>
          </w:rPr>
          <w:t xml:space="preserve">se establece una </w:t>
        </w:r>
      </w:ins>
      <w:ins w:id="273" w:author="MHaro" w:date="2013-09-11T16:04:00Z">
        <w:r w:rsidRPr="00E142B4">
          <w:rPr>
            <w:szCs w:val="24"/>
            <w:lang w:val="es-ES_tradnl"/>
          </w:rPr>
          <w:t>relación</w:t>
        </w:r>
      </w:ins>
      <w:ins w:id="274" w:author="MHaro" w:date="2013-09-11T16:03:00Z">
        <w:r w:rsidRPr="00F50F44">
          <w:rPr>
            <w:szCs w:val="24"/>
            <w:lang w:val="es-ES_tradnl"/>
          </w:rPr>
          <w:t xml:space="preserve"> entre </w:t>
        </w:r>
      </w:ins>
      <w:ins w:id="275" w:author="MHaro" w:date="2013-09-11T16:06:00Z">
        <w:r>
          <w:rPr>
            <w:szCs w:val="24"/>
            <w:lang w:val="es-ES_tradnl"/>
          </w:rPr>
          <w:t>los</w:t>
        </w:r>
      </w:ins>
      <w:ins w:id="276" w:author="MHaro" w:date="2013-09-11T16:03:00Z">
        <w:r w:rsidRPr="00F50F44">
          <w:rPr>
            <w:szCs w:val="24"/>
            <w:lang w:val="es-ES_tradnl"/>
          </w:rPr>
          <w:t xml:space="preserve"> precio</w:t>
        </w:r>
      </w:ins>
      <w:ins w:id="277" w:author="MHaro" w:date="2013-09-11T16:06:00Z">
        <w:r>
          <w:rPr>
            <w:szCs w:val="24"/>
            <w:lang w:val="es-ES_tradnl"/>
          </w:rPr>
          <w:t>s</w:t>
        </w:r>
      </w:ins>
      <w:ins w:id="278" w:author="MHaro" w:date="2013-09-11T16:03:00Z">
        <w:r w:rsidRPr="00F50F44">
          <w:rPr>
            <w:szCs w:val="24"/>
            <w:lang w:val="es-ES_tradnl"/>
          </w:rPr>
          <w:t xml:space="preserve"> </w:t>
        </w:r>
      </w:ins>
      <w:ins w:id="279" w:author="MHaro" w:date="2013-09-11T16:06:00Z">
        <w:r>
          <w:rPr>
            <w:szCs w:val="24"/>
            <w:lang w:val="es-ES_tradnl"/>
          </w:rPr>
          <w:t>al productor obtenidos</w:t>
        </w:r>
      </w:ins>
      <w:ins w:id="280" w:author="MHaro" w:date="2013-09-11T16:03:00Z">
        <w:r w:rsidRPr="00F50F44">
          <w:rPr>
            <w:szCs w:val="24"/>
            <w:lang w:val="es-ES_tradnl"/>
          </w:rPr>
          <w:t xml:space="preserve"> del </w:t>
        </w:r>
      </w:ins>
      <w:ins w:id="281" w:author="MHaro" w:date="2013-09-11T16:04:00Z">
        <w:r w:rsidRPr="00E142B4">
          <w:rPr>
            <w:szCs w:val="24"/>
            <w:lang w:val="es-ES_tradnl"/>
          </w:rPr>
          <w:t>análisis</w:t>
        </w:r>
      </w:ins>
      <w:ins w:id="282" w:author="MHaro" w:date="2013-09-11T16:03:00Z">
        <w:r w:rsidRPr="00F50F44">
          <w:rPr>
            <w:szCs w:val="24"/>
            <w:lang w:val="es-ES_tradnl"/>
          </w:rPr>
          <w:t xml:space="preserve"> de campo y el precio </w:t>
        </w:r>
      </w:ins>
      <w:ins w:id="283" w:author="MHaro" w:date="2013-09-11T16:04:00Z">
        <w:r>
          <w:rPr>
            <w:szCs w:val="24"/>
            <w:lang w:val="es-ES_tradnl"/>
          </w:rPr>
          <w:t>internacional</w:t>
        </w:r>
      </w:ins>
      <w:ins w:id="284" w:author="MHaro" w:date="2013-09-11T16:05:00Z">
        <w:r>
          <w:rPr>
            <w:szCs w:val="24"/>
            <w:lang w:val="es-ES_tradnl"/>
          </w:rPr>
          <w:t xml:space="preserve"> del cacao</w:t>
        </w:r>
      </w:ins>
      <w:ins w:id="285" w:author="MHaro" w:date="2013-09-11T16:15:00Z">
        <w:r w:rsidR="004912AD">
          <w:rPr>
            <w:szCs w:val="24"/>
            <w:lang w:val="es-ES_tradnl"/>
          </w:rPr>
          <w:t xml:space="preserve">, que </w:t>
        </w:r>
      </w:ins>
      <w:ins w:id="286" w:author="MHaro" w:date="2013-09-11T16:05:00Z">
        <w:r w:rsidRPr="002F2460">
          <w:rPr>
            <w:szCs w:val="24"/>
            <w:lang w:val="es-ES_tradnl"/>
          </w:rPr>
          <w:t>se encuentra alrededor de los USD 2,000 por tonelada</w:t>
        </w:r>
        <w:r>
          <w:rPr>
            <w:szCs w:val="24"/>
            <w:lang w:val="es-ES_tradnl"/>
          </w:rPr>
          <w:t xml:space="preserve"> (precio mundial promedio para el periodo 2002-2010 es de USD 2,202 según señala el informe </w:t>
        </w:r>
        <w:r w:rsidRPr="002F2460">
          <w:rPr>
            <w:szCs w:val="24"/>
            <w:lang w:val="es-ES_tradnl"/>
          </w:rPr>
          <w:t xml:space="preserve">CV9 Cacao en Nicaragua, Análisis de la Cadena de Valor. </w:t>
        </w:r>
        <w:r w:rsidRPr="009949DF">
          <w:rPr>
            <w:szCs w:val="24"/>
            <w:lang w:val="es-ES_tradnl"/>
          </w:rPr>
          <w:t xml:space="preserve">CBI, </w:t>
        </w:r>
        <w:proofErr w:type="spellStart"/>
        <w:r w:rsidRPr="009949DF">
          <w:rPr>
            <w:i/>
            <w:szCs w:val="24"/>
            <w:lang w:val="es-ES_tradnl"/>
          </w:rPr>
          <w:t>Ministry</w:t>
        </w:r>
        <w:proofErr w:type="spellEnd"/>
        <w:r w:rsidRPr="009949DF">
          <w:rPr>
            <w:i/>
            <w:szCs w:val="24"/>
            <w:lang w:val="es-ES_tradnl"/>
          </w:rPr>
          <w:t xml:space="preserve"> of </w:t>
        </w:r>
        <w:proofErr w:type="spellStart"/>
        <w:r w:rsidRPr="009949DF">
          <w:rPr>
            <w:i/>
            <w:szCs w:val="24"/>
            <w:lang w:val="es-ES_tradnl"/>
          </w:rPr>
          <w:t>Foreign</w:t>
        </w:r>
        <w:proofErr w:type="spellEnd"/>
        <w:r w:rsidRPr="009949DF">
          <w:rPr>
            <w:i/>
            <w:szCs w:val="24"/>
            <w:lang w:val="es-ES_tradnl"/>
          </w:rPr>
          <w:t xml:space="preserve"> </w:t>
        </w:r>
        <w:proofErr w:type="spellStart"/>
        <w:r w:rsidRPr="009949DF">
          <w:rPr>
            <w:i/>
            <w:szCs w:val="24"/>
            <w:lang w:val="es-ES_tradnl"/>
          </w:rPr>
          <w:t>Affairs</w:t>
        </w:r>
        <w:proofErr w:type="spellEnd"/>
        <w:r w:rsidRPr="009949DF">
          <w:rPr>
            <w:szCs w:val="24"/>
            <w:lang w:val="es-ES_tradnl"/>
          </w:rPr>
          <w:t>, Holanda, 2011</w:t>
        </w:r>
        <w:r>
          <w:rPr>
            <w:szCs w:val="24"/>
            <w:lang w:val="es-ES_tradnl"/>
          </w:rPr>
          <w:t>)</w:t>
        </w:r>
      </w:ins>
      <w:ins w:id="287" w:author="MHaro" w:date="2013-09-11T16:15:00Z">
        <w:r w:rsidR="004912AD">
          <w:rPr>
            <w:szCs w:val="24"/>
            <w:lang w:val="es-ES_tradnl"/>
          </w:rPr>
          <w:t>.</w:t>
        </w:r>
      </w:ins>
    </w:p>
    <w:p w:rsidR="00D11484" w:rsidRDefault="00E142B4" w:rsidP="004912AD">
      <w:pPr>
        <w:pStyle w:val="Paragraph"/>
        <w:numPr>
          <w:ilvl w:val="0"/>
          <w:numId w:val="20"/>
        </w:numPr>
        <w:spacing w:afterLines="80" w:after="192"/>
        <w:rPr>
          <w:ins w:id="288" w:author="MHaro" w:date="2013-09-11T17:39:00Z"/>
          <w:szCs w:val="24"/>
          <w:lang w:val="es-ES_tradnl"/>
        </w:rPr>
      </w:pPr>
      <w:ins w:id="289" w:author="MHaro" w:date="2013-09-11T16:08:00Z">
        <w:r w:rsidRPr="004912AD">
          <w:rPr>
            <w:szCs w:val="24"/>
            <w:lang w:val="es-ES_tradnl"/>
          </w:rPr>
          <w:t>P</w:t>
        </w:r>
      </w:ins>
      <w:ins w:id="290" w:author="MHaro" w:date="2013-09-11T16:12:00Z">
        <w:r w:rsidR="004912AD" w:rsidRPr="004912AD">
          <w:rPr>
            <w:szCs w:val="24"/>
            <w:lang w:val="es-ES_tradnl"/>
          </w:rPr>
          <w:t>or último, y p</w:t>
        </w:r>
      </w:ins>
      <w:ins w:id="291" w:author="MHaro" w:date="2013-09-11T16:08:00Z">
        <w:r w:rsidRPr="004912AD">
          <w:rPr>
            <w:szCs w:val="24"/>
            <w:lang w:val="es-ES_tradnl"/>
          </w:rPr>
          <w:t xml:space="preserve">ese a </w:t>
        </w:r>
      </w:ins>
      <w:ins w:id="292" w:author="MHaro" w:date="2013-09-11T16:10:00Z">
        <w:r w:rsidRPr="004912AD">
          <w:rPr>
            <w:szCs w:val="24"/>
            <w:lang w:val="es-ES_tradnl"/>
          </w:rPr>
          <w:t>que</w:t>
        </w:r>
      </w:ins>
      <w:ins w:id="293" w:author="MHaro" w:date="2013-09-11T17:01:00Z">
        <w:r w:rsidR="00F50F44">
          <w:rPr>
            <w:szCs w:val="24"/>
            <w:lang w:val="es-ES_tradnl"/>
          </w:rPr>
          <w:t xml:space="preserve"> </w:t>
        </w:r>
      </w:ins>
      <w:ins w:id="294" w:author="MHaro" w:date="2013-09-11T16:09:00Z">
        <w:r w:rsidRPr="004912AD">
          <w:rPr>
            <w:szCs w:val="24"/>
            <w:lang w:val="es-ES_tradnl"/>
          </w:rPr>
          <w:t>los</w:t>
        </w:r>
      </w:ins>
      <w:ins w:id="295" w:author="MHaro" w:date="2013-09-11T16:08:00Z">
        <w:r w:rsidRPr="004912AD">
          <w:rPr>
            <w:szCs w:val="24"/>
            <w:lang w:val="es-ES_tradnl"/>
          </w:rPr>
          <w:t xml:space="preserve"> datos</w:t>
        </w:r>
      </w:ins>
      <w:ins w:id="296" w:author="MHaro" w:date="2013-09-11T16:14:00Z">
        <w:r w:rsidR="004912AD">
          <w:rPr>
            <w:szCs w:val="24"/>
            <w:lang w:val="es-ES_tradnl"/>
          </w:rPr>
          <w:t xml:space="preserve"> recolectados</w:t>
        </w:r>
      </w:ins>
      <w:ins w:id="297" w:author="MHaro" w:date="2013-09-11T16:08:00Z">
        <w:r w:rsidRPr="004912AD">
          <w:rPr>
            <w:szCs w:val="24"/>
            <w:lang w:val="es-ES_tradnl"/>
          </w:rPr>
          <w:t xml:space="preserve"> </w:t>
        </w:r>
      </w:ins>
      <w:ins w:id="298" w:author="MHaro" w:date="2013-09-11T16:09:00Z">
        <w:r w:rsidRPr="004912AD">
          <w:rPr>
            <w:szCs w:val="24"/>
            <w:lang w:val="es-ES_tradnl"/>
          </w:rPr>
          <w:t>señalan</w:t>
        </w:r>
      </w:ins>
      <w:ins w:id="299" w:author="MHaro" w:date="2013-09-11T16:08:00Z">
        <w:r w:rsidRPr="004912AD">
          <w:rPr>
            <w:szCs w:val="24"/>
            <w:lang w:val="es-ES_tradnl"/>
          </w:rPr>
          <w:t xml:space="preserve"> </w:t>
        </w:r>
      </w:ins>
      <w:ins w:id="300" w:author="MHaro" w:date="2013-09-11T16:09:00Z">
        <w:r w:rsidRPr="004912AD">
          <w:rPr>
            <w:szCs w:val="24"/>
            <w:lang w:val="es-ES_tradnl"/>
          </w:rPr>
          <w:t>que</w:t>
        </w:r>
      </w:ins>
      <w:ins w:id="301" w:author="MHaro" w:date="2013-09-11T16:08:00Z">
        <w:r w:rsidRPr="00F50F44">
          <w:rPr>
            <w:szCs w:val="24"/>
            <w:lang w:val="es-ES_tradnl"/>
          </w:rPr>
          <w:t xml:space="preserve"> los precio</w:t>
        </w:r>
        <w:r w:rsidRPr="004912AD">
          <w:rPr>
            <w:szCs w:val="24"/>
            <w:lang w:val="es-ES_tradnl"/>
          </w:rPr>
          <w:t>s</w:t>
        </w:r>
        <w:r w:rsidRPr="00F50F44">
          <w:rPr>
            <w:szCs w:val="24"/>
            <w:lang w:val="es-ES_tradnl"/>
          </w:rPr>
          <w:t xml:space="preserve"> al productor en Nicaragua equivalen aproximadamente al </w:t>
        </w:r>
      </w:ins>
      <w:ins w:id="302" w:author="MHaro" w:date="2013-09-11T15:59:00Z">
        <w:r w:rsidR="007974A2" w:rsidRPr="00F50F44">
          <w:rPr>
            <w:szCs w:val="24"/>
            <w:lang w:val="es-ES_tradnl"/>
          </w:rPr>
          <w:t xml:space="preserve">60% </w:t>
        </w:r>
      </w:ins>
      <w:ins w:id="303" w:author="MHaro" w:date="2013-09-11T16:09:00Z">
        <w:r w:rsidRPr="004912AD">
          <w:rPr>
            <w:szCs w:val="24"/>
            <w:lang w:val="es-ES_tradnl"/>
          </w:rPr>
          <w:t>del precio internacional</w:t>
        </w:r>
      </w:ins>
      <w:ins w:id="304" w:author="MHaro" w:date="2013-09-11T17:01:00Z">
        <w:r w:rsidR="00F50F44">
          <w:rPr>
            <w:szCs w:val="24"/>
            <w:lang w:val="es-ES_tradnl"/>
          </w:rPr>
          <w:t xml:space="preserve"> (ver punto “a</w:t>
        </w:r>
      </w:ins>
      <w:ins w:id="305" w:author="MHaro" w:date="2013-09-11T17:02:00Z">
        <w:r w:rsidR="00F50F44">
          <w:rPr>
            <w:szCs w:val="24"/>
            <w:lang w:val="es-ES_tradnl"/>
          </w:rPr>
          <w:t>”</w:t>
        </w:r>
      </w:ins>
      <w:ins w:id="306" w:author="MHaro" w:date="2013-09-11T17:01:00Z">
        <w:r w:rsidR="00F50F44">
          <w:rPr>
            <w:szCs w:val="24"/>
            <w:lang w:val="es-ES_tradnl"/>
          </w:rPr>
          <w:t xml:space="preserve"> y </w:t>
        </w:r>
      </w:ins>
      <w:ins w:id="307" w:author="MHaro" w:date="2013-09-11T17:02:00Z">
        <w:r w:rsidR="00F50F44">
          <w:rPr>
            <w:szCs w:val="24"/>
            <w:lang w:val="es-ES_tradnl"/>
          </w:rPr>
          <w:t>“</w:t>
        </w:r>
      </w:ins>
      <w:ins w:id="308" w:author="MHaro" w:date="2013-09-11T17:01:00Z">
        <w:r w:rsidR="00F50F44">
          <w:rPr>
            <w:szCs w:val="24"/>
            <w:lang w:val="es-ES_tradnl"/>
          </w:rPr>
          <w:t>b</w:t>
        </w:r>
      </w:ins>
      <w:ins w:id="309" w:author="MHaro" w:date="2013-09-11T17:02:00Z">
        <w:r w:rsidR="00F50F44">
          <w:rPr>
            <w:szCs w:val="24"/>
            <w:lang w:val="es-ES_tradnl"/>
          </w:rPr>
          <w:t>”</w:t>
        </w:r>
      </w:ins>
      <w:ins w:id="310" w:author="MHaro" w:date="2013-09-11T17:01:00Z">
        <w:r w:rsidR="00F50F44">
          <w:rPr>
            <w:szCs w:val="24"/>
            <w:lang w:val="es-ES_tradnl"/>
          </w:rPr>
          <w:t xml:space="preserve"> arriba)</w:t>
        </w:r>
      </w:ins>
      <w:ins w:id="311" w:author="MHaro" w:date="2013-09-11T15:59:00Z">
        <w:r w:rsidR="007974A2" w:rsidRPr="00F50F44">
          <w:rPr>
            <w:szCs w:val="24"/>
            <w:lang w:val="es-ES_tradnl"/>
          </w:rPr>
          <w:t>,</w:t>
        </w:r>
      </w:ins>
      <w:ins w:id="312" w:author="MHaro" w:date="2013-09-11T16:10:00Z">
        <w:r w:rsidRPr="004912AD">
          <w:rPr>
            <w:szCs w:val="24"/>
            <w:lang w:val="es-ES_tradnl"/>
          </w:rPr>
          <w:t xml:space="preserve"> e</w:t>
        </w:r>
      </w:ins>
      <w:ins w:id="313" w:author="MHaro" w:date="2013-09-11T16:11:00Z">
        <w:r w:rsidR="004912AD" w:rsidRPr="004912AD">
          <w:rPr>
            <w:szCs w:val="24"/>
            <w:lang w:val="es-ES_tradnl"/>
          </w:rPr>
          <w:t>l</w:t>
        </w:r>
      </w:ins>
      <w:ins w:id="314" w:author="MHaro" w:date="2013-09-11T16:10:00Z">
        <w:r w:rsidRPr="004912AD">
          <w:rPr>
            <w:szCs w:val="24"/>
            <w:lang w:val="es-ES_tradnl"/>
          </w:rPr>
          <w:t xml:space="preserve"> análisis utiliza un ratio del</w:t>
        </w:r>
      </w:ins>
      <w:ins w:id="315" w:author="MHaro" w:date="2013-09-11T15:59:00Z">
        <w:r w:rsidR="007974A2" w:rsidRPr="00F50F44">
          <w:rPr>
            <w:szCs w:val="24"/>
            <w:lang w:val="es-ES_tradnl"/>
          </w:rPr>
          <w:t xml:space="preserve"> 50%</w:t>
        </w:r>
      </w:ins>
      <w:ins w:id="316" w:author="MHaro" w:date="2013-09-11T16:10:00Z">
        <w:r w:rsidRPr="004912AD">
          <w:rPr>
            <w:szCs w:val="24"/>
            <w:lang w:val="es-ES_tradnl"/>
          </w:rPr>
          <w:t>, e</w:t>
        </w:r>
        <w:r w:rsidR="004912AD" w:rsidRPr="004912AD">
          <w:rPr>
            <w:szCs w:val="24"/>
            <w:lang w:val="es-ES_tradnl"/>
          </w:rPr>
          <w:t>l cual se considera conservador</w:t>
        </w:r>
      </w:ins>
      <w:ins w:id="317" w:author="MHaro" w:date="2013-09-11T16:12:00Z">
        <w:r w:rsidR="004912AD" w:rsidRPr="004912AD">
          <w:rPr>
            <w:szCs w:val="24"/>
            <w:lang w:val="es-ES_tradnl"/>
          </w:rPr>
          <w:t xml:space="preserve">. </w:t>
        </w:r>
      </w:ins>
      <w:ins w:id="318" w:author="Test" w:date="2013-09-05T10:29:00Z">
        <w:del w:id="319" w:author="MHaro" w:date="2013-09-11T16:00:00Z">
          <w:r w:rsidR="002F2460" w:rsidRPr="004912AD" w:rsidDel="007974A2">
            <w:rPr>
              <w:szCs w:val="24"/>
              <w:lang w:val="es-ES_tradnl"/>
            </w:rPr>
            <w:delText>el cálculo se hace teniendo en cuenta las condiciones especiales del país con relación a este producto.</w:delText>
          </w:r>
        </w:del>
      </w:ins>
      <w:ins w:id="320" w:author="Test" w:date="2013-09-05T10:30:00Z">
        <w:del w:id="321" w:author="MHaro" w:date="2013-09-11T16:00:00Z">
          <w:r w:rsidR="002F2460" w:rsidRPr="004912AD" w:rsidDel="007974A2">
            <w:rPr>
              <w:szCs w:val="24"/>
              <w:lang w:val="es-ES_tradnl"/>
            </w:rPr>
            <w:delText xml:space="preserve"> </w:delText>
          </w:r>
        </w:del>
      </w:ins>
      <w:ins w:id="322" w:author="Test" w:date="2013-09-05T10:27:00Z">
        <w:del w:id="323" w:author="MHaro" w:date="2013-09-11T16:05:00Z">
          <w:r w:rsidR="002F2460" w:rsidRPr="004912AD" w:rsidDel="00E142B4">
            <w:rPr>
              <w:szCs w:val="24"/>
              <w:lang w:val="es-ES_tradnl"/>
            </w:rPr>
            <w:delText>Si bien el precio internacional del cacao se encuentra alrededor de los USD 2,000 por tonelada</w:delText>
          </w:r>
        </w:del>
      </w:ins>
      <w:ins w:id="324" w:author="Test" w:date="2013-09-05T10:48:00Z">
        <w:del w:id="325" w:author="MHaro" w:date="2013-09-11T16:05:00Z">
          <w:r w:rsidR="002D4368" w:rsidRPr="004912AD" w:rsidDel="00E142B4">
            <w:rPr>
              <w:szCs w:val="24"/>
              <w:lang w:val="es-ES_tradnl"/>
            </w:rPr>
            <w:delText xml:space="preserve"> (precio mundial promedio para el periodo 2002-2010 </w:delText>
          </w:r>
          <w:r w:rsidR="00F61B72" w:rsidRPr="004912AD" w:rsidDel="00E142B4">
            <w:rPr>
              <w:szCs w:val="24"/>
              <w:lang w:val="es-ES_tradnl"/>
            </w:rPr>
            <w:delText xml:space="preserve">es de USD 2,202 </w:delText>
          </w:r>
        </w:del>
      </w:ins>
      <w:ins w:id="326" w:author="Test" w:date="2013-09-05T10:49:00Z">
        <w:del w:id="327" w:author="MHaro" w:date="2013-09-11T16:05:00Z">
          <w:r w:rsidR="00F61B72" w:rsidRPr="004912AD" w:rsidDel="00E142B4">
            <w:rPr>
              <w:szCs w:val="24"/>
              <w:lang w:val="es-ES_tradnl"/>
            </w:rPr>
            <w:delText>según</w:delText>
          </w:r>
        </w:del>
      </w:ins>
      <w:ins w:id="328" w:author="Test" w:date="2013-09-05T10:48:00Z">
        <w:del w:id="329" w:author="MHaro" w:date="2013-09-11T16:05:00Z">
          <w:r w:rsidR="00F61B72" w:rsidRPr="004912AD" w:rsidDel="00E142B4">
            <w:rPr>
              <w:szCs w:val="24"/>
              <w:lang w:val="es-ES_tradnl"/>
            </w:rPr>
            <w:delText xml:space="preserve"> </w:delText>
          </w:r>
        </w:del>
      </w:ins>
      <w:ins w:id="330" w:author="Test" w:date="2013-09-05T10:49:00Z">
        <w:del w:id="331" w:author="MHaro" w:date="2013-09-11T16:05:00Z">
          <w:r w:rsidR="00F61B72" w:rsidRPr="004912AD" w:rsidDel="00E142B4">
            <w:rPr>
              <w:szCs w:val="24"/>
              <w:lang w:val="es-ES_tradnl"/>
            </w:rPr>
            <w:delText xml:space="preserve">señala el informe CV9 Cacao en Nicaragua, Análisis de la Cadena de Valor. CBI, </w:delText>
          </w:r>
          <w:r w:rsidR="00F61B72" w:rsidRPr="004912AD" w:rsidDel="00E142B4">
            <w:rPr>
              <w:i/>
              <w:szCs w:val="24"/>
              <w:lang w:val="es-ES_tradnl"/>
            </w:rPr>
            <w:delText>Ministry of Foreign Affairs</w:delText>
          </w:r>
          <w:r w:rsidR="00F61B72" w:rsidRPr="004912AD" w:rsidDel="00E142B4">
            <w:rPr>
              <w:szCs w:val="24"/>
              <w:lang w:val="es-ES_tradnl"/>
            </w:rPr>
            <w:delText>, Holanda, 2011)</w:delText>
          </w:r>
        </w:del>
      </w:ins>
      <w:ins w:id="332" w:author="Test" w:date="2013-09-05T10:27:00Z">
        <w:del w:id="333" w:author="MHaro" w:date="2013-09-11T16:05:00Z">
          <w:r w:rsidR="002F2460" w:rsidRPr="004912AD" w:rsidDel="00E142B4">
            <w:rPr>
              <w:szCs w:val="24"/>
              <w:lang w:val="es-ES_tradnl"/>
            </w:rPr>
            <w:delText xml:space="preserve">, </w:delText>
          </w:r>
        </w:del>
        <w:del w:id="334" w:author="MHaro" w:date="2013-09-11T16:00:00Z">
          <w:r w:rsidR="002F2460" w:rsidRPr="004912AD" w:rsidDel="007974A2">
            <w:rPr>
              <w:szCs w:val="24"/>
              <w:lang w:val="es-ES_tradnl"/>
            </w:rPr>
            <w:delText>en Nicaragua este precio puede alcanzar los USD 4,000 por tonelada, por la calidad del producto y el equilibrio entre oferta y demanda</w:delText>
          </w:r>
        </w:del>
      </w:ins>
      <w:ins w:id="335" w:author="Test" w:date="2013-09-05T11:00:00Z">
        <w:del w:id="336" w:author="MHaro" w:date="2013-09-11T16:00:00Z">
          <w:r w:rsidR="00BB5F71" w:rsidRPr="004912AD" w:rsidDel="007974A2">
            <w:rPr>
              <w:szCs w:val="24"/>
              <w:lang w:val="es-ES_tradnl"/>
            </w:rPr>
            <w:delText xml:space="preserve"> (información levantada en campo, según datos de entrevistas con empresas tractoras; señalan también que el productor recibe entre US</w:delText>
          </w:r>
        </w:del>
      </w:ins>
      <w:ins w:id="337" w:author="Test" w:date="2013-09-05T11:01:00Z">
        <w:del w:id="338" w:author="MHaro" w:date="2013-09-11T16:00:00Z">
          <w:r w:rsidR="00BB5F71" w:rsidRPr="004912AD" w:rsidDel="007974A2">
            <w:rPr>
              <w:szCs w:val="24"/>
              <w:lang w:val="es-ES_tradnl"/>
            </w:rPr>
            <w:delText xml:space="preserve">D </w:delText>
          </w:r>
        </w:del>
      </w:ins>
      <w:ins w:id="339" w:author="Test" w:date="2013-09-05T11:00:00Z">
        <w:del w:id="340" w:author="MHaro" w:date="2013-09-11T16:00:00Z">
          <w:r w:rsidR="00BB5F71" w:rsidRPr="004912AD" w:rsidDel="007974A2">
            <w:rPr>
              <w:szCs w:val="24"/>
              <w:lang w:val="es-ES_tradnl"/>
            </w:rPr>
            <w:delText xml:space="preserve">3,000 y 3,200 </w:delText>
          </w:r>
        </w:del>
      </w:ins>
      <w:ins w:id="341" w:author="Test" w:date="2013-09-05T11:01:00Z">
        <w:del w:id="342" w:author="MHaro" w:date="2013-09-11T16:00:00Z">
          <w:r w:rsidR="00BB5F71" w:rsidRPr="004912AD" w:rsidDel="007974A2">
            <w:rPr>
              <w:szCs w:val="24"/>
              <w:lang w:val="es-ES_tradnl"/>
            </w:rPr>
            <w:delText>por</w:delText>
          </w:r>
        </w:del>
      </w:ins>
      <w:ins w:id="343" w:author="Test" w:date="2013-09-05T11:00:00Z">
        <w:del w:id="344" w:author="MHaro" w:date="2013-09-11T16:00:00Z">
          <w:r w:rsidR="00BB5F71" w:rsidRPr="004912AD" w:rsidDel="007974A2">
            <w:rPr>
              <w:szCs w:val="24"/>
              <w:lang w:val="es-ES_tradnl"/>
            </w:rPr>
            <w:delText xml:space="preserve"> </w:delText>
          </w:r>
        </w:del>
      </w:ins>
      <w:ins w:id="345" w:author="Test" w:date="2013-09-05T11:01:00Z">
        <w:del w:id="346" w:author="MHaro" w:date="2013-09-11T16:00:00Z">
          <w:r w:rsidR="00BB5F71" w:rsidRPr="004912AD" w:rsidDel="007974A2">
            <w:rPr>
              <w:szCs w:val="24"/>
              <w:lang w:val="es-ES_tradnl"/>
            </w:rPr>
            <w:delText>tonelada</w:delText>
          </w:r>
        </w:del>
      </w:ins>
      <w:ins w:id="347" w:author="Test" w:date="2013-09-05T11:00:00Z">
        <w:del w:id="348" w:author="MHaro" w:date="2013-09-11T16:00:00Z">
          <w:r w:rsidR="00BB5F71" w:rsidRPr="004912AD" w:rsidDel="007974A2">
            <w:rPr>
              <w:szCs w:val="24"/>
              <w:lang w:val="es-ES_tradnl"/>
            </w:rPr>
            <w:delText xml:space="preserve"> por el producto terminado (fermentado, secado y escogido)</w:delText>
          </w:r>
        </w:del>
      </w:ins>
      <w:ins w:id="349" w:author="Test" w:date="2013-09-05T11:01:00Z">
        <w:del w:id="350" w:author="MHaro" w:date="2013-09-11T16:00:00Z">
          <w:r w:rsidR="00BB5F71" w:rsidRPr="004912AD" w:rsidDel="007974A2">
            <w:rPr>
              <w:szCs w:val="24"/>
              <w:lang w:val="es-ES_tradnl"/>
            </w:rPr>
            <w:delText>, o entre</w:delText>
          </w:r>
        </w:del>
      </w:ins>
      <w:ins w:id="351" w:author="Test" w:date="2013-09-05T11:00:00Z">
        <w:del w:id="352" w:author="MHaro" w:date="2013-09-11T16:00:00Z">
          <w:r w:rsidR="00BB5F71" w:rsidRPr="004912AD" w:rsidDel="007974A2">
            <w:rPr>
              <w:szCs w:val="24"/>
              <w:lang w:val="es-ES_tradnl"/>
            </w:rPr>
            <w:delText xml:space="preserve"> </w:delText>
          </w:r>
        </w:del>
      </w:ins>
      <w:ins w:id="353" w:author="Test" w:date="2013-09-05T11:01:00Z">
        <w:del w:id="354" w:author="MHaro" w:date="2013-09-11T16:00:00Z">
          <w:r w:rsidR="00BB5F71" w:rsidRPr="004912AD" w:rsidDel="007974A2">
            <w:rPr>
              <w:szCs w:val="24"/>
              <w:lang w:val="es-ES_tradnl"/>
            </w:rPr>
            <w:delText>USD 2,400 y 2.600 s</w:delText>
          </w:r>
        </w:del>
      </w:ins>
      <w:ins w:id="355" w:author="Test" w:date="2013-09-05T11:00:00Z">
        <w:del w:id="356" w:author="MHaro" w:date="2013-09-11T16:00:00Z">
          <w:r w:rsidR="00BB5F71" w:rsidRPr="004912AD" w:rsidDel="007974A2">
            <w:rPr>
              <w:szCs w:val="24"/>
              <w:lang w:val="es-ES_tradnl"/>
            </w:rPr>
            <w:delText>i es solo cortado (en baba)</w:delText>
          </w:r>
        </w:del>
      </w:ins>
      <w:ins w:id="357" w:author="Test" w:date="2013-09-05T11:02:00Z">
        <w:del w:id="358" w:author="MHaro" w:date="2013-09-11T16:00:00Z">
          <w:r w:rsidR="00BB5F71" w:rsidRPr="004912AD" w:rsidDel="007974A2">
            <w:rPr>
              <w:szCs w:val="24"/>
              <w:lang w:val="es-ES_tradnl"/>
            </w:rPr>
            <w:delText>)</w:delText>
          </w:r>
        </w:del>
      </w:ins>
      <w:ins w:id="359" w:author="Test" w:date="2013-09-05T10:27:00Z">
        <w:del w:id="360" w:author="MHaro" w:date="2013-09-11T16:00:00Z">
          <w:r w:rsidR="002F2460" w:rsidRPr="004912AD" w:rsidDel="007974A2">
            <w:rPr>
              <w:szCs w:val="24"/>
              <w:lang w:val="es-ES_tradnl"/>
            </w:rPr>
            <w:delText xml:space="preserve">. </w:delText>
          </w:r>
        </w:del>
      </w:ins>
      <w:ins w:id="361" w:author="Test" w:date="2013-09-05T10:34:00Z">
        <w:del w:id="362" w:author="MHaro" w:date="2013-09-11T16:12:00Z">
          <w:r w:rsidR="002F2460" w:rsidRPr="004912AD" w:rsidDel="004912AD">
            <w:rPr>
              <w:szCs w:val="24"/>
              <w:lang w:val="es-ES_tradnl"/>
            </w:rPr>
            <w:delText>Para el caso de Nicaragua</w:delText>
          </w:r>
        </w:del>
      </w:ins>
      <w:ins w:id="363" w:author="Test" w:date="2013-09-05T10:27:00Z">
        <w:del w:id="364" w:author="MHaro" w:date="2013-09-11T16:12:00Z">
          <w:r w:rsidR="002F2460" w:rsidRPr="004912AD" w:rsidDel="004912AD">
            <w:rPr>
              <w:szCs w:val="24"/>
              <w:lang w:val="es-ES_tradnl"/>
            </w:rPr>
            <w:delText xml:space="preserve"> se </w:delText>
          </w:r>
        </w:del>
      </w:ins>
      <w:ins w:id="365" w:author="Test" w:date="2013-09-05T10:34:00Z">
        <w:del w:id="366" w:author="MHaro" w:date="2013-09-11T16:12:00Z">
          <w:r w:rsidR="002F2460" w:rsidRPr="004912AD" w:rsidDel="004912AD">
            <w:rPr>
              <w:szCs w:val="24"/>
              <w:lang w:val="es-ES_tradnl"/>
            </w:rPr>
            <w:delText xml:space="preserve">ha </w:delText>
          </w:r>
        </w:del>
      </w:ins>
      <w:ins w:id="367" w:author="Test" w:date="2013-09-05T10:27:00Z">
        <w:del w:id="368" w:author="MHaro" w:date="2013-09-11T16:12:00Z">
          <w:r w:rsidR="002F2460" w:rsidRPr="004912AD" w:rsidDel="004912AD">
            <w:rPr>
              <w:szCs w:val="24"/>
              <w:lang w:val="es-ES_tradnl"/>
            </w:rPr>
            <w:delText>estima</w:delText>
          </w:r>
        </w:del>
      </w:ins>
      <w:ins w:id="369" w:author="Test" w:date="2013-09-05T10:34:00Z">
        <w:del w:id="370" w:author="MHaro" w:date="2013-09-11T16:12:00Z">
          <w:r w:rsidR="002F2460" w:rsidRPr="004912AD" w:rsidDel="004912AD">
            <w:rPr>
              <w:szCs w:val="24"/>
              <w:lang w:val="es-ES_tradnl"/>
            </w:rPr>
            <w:delText>do</w:delText>
          </w:r>
        </w:del>
      </w:ins>
      <w:ins w:id="371" w:author="Test" w:date="2013-09-05T10:27:00Z">
        <w:del w:id="372" w:author="MHaro" w:date="2013-09-11T16:12:00Z">
          <w:r w:rsidR="002F2460" w:rsidRPr="004912AD" w:rsidDel="004912AD">
            <w:rPr>
              <w:szCs w:val="24"/>
              <w:lang w:val="es-ES_tradnl"/>
            </w:rPr>
            <w:delText xml:space="preserve"> que el productor recibe 50% de dicho precio internacional,</w:delText>
          </w:r>
        </w:del>
      </w:ins>
      <w:ins w:id="373" w:author="MHaro" w:date="2013-09-11T16:12:00Z">
        <w:r w:rsidR="004912AD">
          <w:rPr>
            <w:szCs w:val="24"/>
            <w:lang w:val="es-ES_tradnl"/>
          </w:rPr>
          <w:t>Dicha</w:t>
        </w:r>
      </w:ins>
      <w:ins w:id="374" w:author="Test" w:date="2013-09-05T10:27:00Z">
        <w:r w:rsidR="002F2460" w:rsidRPr="004912AD">
          <w:rPr>
            <w:szCs w:val="24"/>
            <w:lang w:val="es-ES_tradnl"/>
          </w:rPr>
          <w:t xml:space="preserve"> proporción</w:t>
        </w:r>
      </w:ins>
      <w:ins w:id="375" w:author="MHaro" w:date="2013-09-11T16:12:00Z">
        <w:r w:rsidR="004912AD">
          <w:rPr>
            <w:szCs w:val="24"/>
            <w:lang w:val="es-ES_tradnl"/>
          </w:rPr>
          <w:t xml:space="preserve"> es además </w:t>
        </w:r>
      </w:ins>
      <w:ins w:id="376" w:author="Test" w:date="2013-09-05T10:27:00Z">
        <w:del w:id="377" w:author="MHaro" w:date="2013-09-11T16:12:00Z">
          <w:r w:rsidR="002F2460" w:rsidRPr="004912AD" w:rsidDel="004912AD">
            <w:rPr>
              <w:szCs w:val="24"/>
              <w:lang w:val="es-ES_tradnl"/>
            </w:rPr>
            <w:delText xml:space="preserve"> </w:delText>
          </w:r>
        </w:del>
        <w:r w:rsidR="002F2460" w:rsidRPr="004912AD">
          <w:rPr>
            <w:szCs w:val="24"/>
            <w:lang w:val="es-ES_tradnl"/>
          </w:rPr>
          <w:t>comparable con la estructura de precios internacional en zonas productoras de cacao de alta calidad</w:t>
        </w:r>
      </w:ins>
      <w:ins w:id="378" w:author="Test" w:date="2013-09-05T10:50:00Z">
        <w:r w:rsidR="00F61B72" w:rsidRPr="004912AD">
          <w:rPr>
            <w:szCs w:val="24"/>
            <w:lang w:val="es-ES_tradnl"/>
          </w:rPr>
          <w:t xml:space="preserve"> (ver </w:t>
        </w:r>
        <w:proofErr w:type="spellStart"/>
        <w:r w:rsidR="00F61B72" w:rsidRPr="004912AD">
          <w:rPr>
            <w:i/>
            <w:szCs w:val="24"/>
            <w:lang w:val="es-ES_tradnl"/>
          </w:rPr>
          <w:t>Increasing</w:t>
        </w:r>
        <w:proofErr w:type="spellEnd"/>
        <w:r w:rsidR="00F61B72" w:rsidRPr="004912AD">
          <w:rPr>
            <w:i/>
            <w:szCs w:val="24"/>
            <w:lang w:val="es-ES_tradnl"/>
          </w:rPr>
          <w:t xml:space="preserve"> </w:t>
        </w:r>
        <w:proofErr w:type="spellStart"/>
        <w:r w:rsidR="00F61B72" w:rsidRPr="004912AD">
          <w:rPr>
            <w:i/>
            <w:szCs w:val="24"/>
            <w:lang w:val="es-ES_tradnl"/>
          </w:rPr>
          <w:t>Productivity</w:t>
        </w:r>
        <w:proofErr w:type="spellEnd"/>
        <w:r w:rsidR="00F61B72" w:rsidRPr="004912AD">
          <w:rPr>
            <w:i/>
            <w:szCs w:val="24"/>
            <w:lang w:val="es-ES_tradnl"/>
          </w:rPr>
          <w:t xml:space="preserve"> of </w:t>
        </w:r>
        <w:proofErr w:type="spellStart"/>
        <w:r w:rsidR="00F61B72" w:rsidRPr="004912AD">
          <w:rPr>
            <w:i/>
            <w:szCs w:val="24"/>
            <w:lang w:val="es-ES_tradnl"/>
          </w:rPr>
          <w:t>Cocoa</w:t>
        </w:r>
        <w:proofErr w:type="spellEnd"/>
        <w:r w:rsidR="00F61B72" w:rsidRPr="004912AD">
          <w:rPr>
            <w:i/>
            <w:szCs w:val="24"/>
            <w:lang w:val="es-ES_tradnl"/>
          </w:rPr>
          <w:t xml:space="preserve"> In </w:t>
        </w:r>
        <w:proofErr w:type="spellStart"/>
        <w:r w:rsidR="00F61B72" w:rsidRPr="004912AD">
          <w:rPr>
            <w:i/>
            <w:szCs w:val="24"/>
            <w:lang w:val="es-ES_tradnl"/>
          </w:rPr>
          <w:t>Côte</w:t>
        </w:r>
        <w:proofErr w:type="spellEnd"/>
        <w:r w:rsidR="00F61B72" w:rsidRPr="004912AD">
          <w:rPr>
            <w:i/>
            <w:szCs w:val="24"/>
            <w:lang w:val="es-ES_tradnl"/>
          </w:rPr>
          <w:t xml:space="preserve"> </w:t>
        </w:r>
        <w:proofErr w:type="spellStart"/>
        <w:r w:rsidR="00F61B72" w:rsidRPr="004912AD">
          <w:rPr>
            <w:i/>
            <w:szCs w:val="24"/>
            <w:lang w:val="es-ES_tradnl"/>
          </w:rPr>
          <w:t>D’ivoire</w:t>
        </w:r>
        <w:proofErr w:type="spellEnd"/>
        <w:r w:rsidR="00F61B72" w:rsidRPr="004912AD">
          <w:rPr>
            <w:i/>
            <w:szCs w:val="24"/>
            <w:lang w:val="es-ES_tradnl"/>
          </w:rPr>
          <w:t>, Ghana, Indonesia and Colombia</w:t>
        </w:r>
        <w:r w:rsidR="00F61B72" w:rsidRPr="004912AD">
          <w:rPr>
            <w:szCs w:val="24"/>
            <w:lang w:val="es-ES_tradnl"/>
          </w:rPr>
          <w:t xml:space="preserve">, 2011, </w:t>
        </w:r>
      </w:ins>
      <w:ins w:id="379" w:author="Test" w:date="2013-09-05T10:54:00Z">
        <w:r w:rsidR="00F61B72" w:rsidRPr="004912AD">
          <w:rPr>
            <w:szCs w:val="24"/>
            <w:lang w:val="es-ES_tradnl"/>
          </w:rPr>
          <w:t>documento que muestra el porcentaje del precio internacional del cacao que recibió el productor durante el periodo 1991 – 2008 para los países estudiados</w:t>
        </w:r>
        <w:del w:id="380" w:author="MHaro" w:date="2013-09-11T16:13:00Z">
          <w:r w:rsidR="00F61B72" w:rsidRPr="004912AD" w:rsidDel="004912AD">
            <w:rPr>
              <w:szCs w:val="24"/>
              <w:lang w:val="es-ES_tradnl"/>
            </w:rPr>
            <w:delText>; los productores recibieron en promedio 48%, 49%, 64% y 107% del precio internacional en Côte d’Ivoire, Ghana, Indonesia y Colombia, respectivamente</w:delText>
          </w:r>
        </w:del>
      </w:ins>
      <w:ins w:id="381" w:author="Test" w:date="2013-09-05T10:50:00Z">
        <w:r w:rsidR="00F61B72" w:rsidRPr="004912AD">
          <w:rPr>
            <w:szCs w:val="24"/>
            <w:lang w:val="es-ES_tradnl"/>
          </w:rPr>
          <w:t>)</w:t>
        </w:r>
      </w:ins>
      <w:ins w:id="382" w:author="Test" w:date="2013-09-05T10:52:00Z">
        <w:r w:rsidR="00F61B72" w:rsidRPr="004912AD">
          <w:rPr>
            <w:szCs w:val="24"/>
            <w:lang w:val="es-ES_tradnl"/>
          </w:rPr>
          <w:t>.</w:t>
        </w:r>
      </w:ins>
      <w:ins w:id="383" w:author="Test" w:date="2013-09-05T10:35:00Z">
        <w:r w:rsidR="002F2460">
          <w:rPr>
            <w:rStyle w:val="FootnoteReference"/>
            <w:szCs w:val="24"/>
            <w:lang w:val="es-ES_tradnl"/>
          </w:rPr>
          <w:footnoteReference w:id="4"/>
        </w:r>
      </w:ins>
      <w:ins w:id="396" w:author="Test" w:date="2013-09-05T10:27:00Z">
        <w:del w:id="397" w:author="MHaro" w:date="2013-09-11T16:16:00Z">
          <w:r w:rsidR="002F2460" w:rsidRPr="004912AD" w:rsidDel="004912AD">
            <w:rPr>
              <w:szCs w:val="24"/>
              <w:lang w:val="es-ES_tradnl"/>
            </w:rPr>
            <w:delText xml:space="preserve"> </w:delText>
          </w:r>
        </w:del>
      </w:ins>
      <w:ins w:id="398" w:author="Test" w:date="2013-09-05T10:50:00Z">
        <w:del w:id="399" w:author="MHaro" w:date="2013-09-11T16:16:00Z">
          <w:r w:rsidR="00F61B72" w:rsidRPr="004912AD" w:rsidDel="004912AD">
            <w:rPr>
              <w:szCs w:val="24"/>
              <w:lang w:val="es-ES_tradnl"/>
            </w:rPr>
            <w:delText xml:space="preserve">Para el cálculo </w:delText>
          </w:r>
        </w:del>
      </w:ins>
      <w:ins w:id="400" w:author="Test" w:date="2013-09-05T10:27:00Z">
        <w:del w:id="401" w:author="MHaro" w:date="2013-09-11T16:16:00Z">
          <w:r w:rsidR="002F2460" w:rsidRPr="004912AD" w:rsidDel="004912AD">
            <w:rPr>
              <w:szCs w:val="24"/>
              <w:lang w:val="es-ES_tradnl"/>
            </w:rPr>
            <w:delText>se utiliza para la conversión un ratio de 1 qq = 45 kg.</w:delText>
          </w:r>
        </w:del>
      </w:ins>
    </w:p>
    <w:p w:rsidR="002F2460" w:rsidRPr="004912AD" w:rsidRDefault="00D11484" w:rsidP="004912AD">
      <w:pPr>
        <w:pStyle w:val="Paragraph"/>
        <w:numPr>
          <w:ilvl w:val="0"/>
          <w:numId w:val="20"/>
        </w:numPr>
        <w:spacing w:afterLines="80" w:after="192"/>
        <w:rPr>
          <w:ins w:id="402" w:author="Test" w:date="2013-09-05T10:30:00Z"/>
          <w:szCs w:val="24"/>
          <w:lang w:val="es-ES_tradnl"/>
        </w:rPr>
      </w:pPr>
      <w:ins w:id="403" w:author="MHaro" w:date="2013-09-11T17:38:00Z">
        <w:r w:rsidRPr="00481B6E">
          <w:rPr>
            <w:szCs w:val="24"/>
            <w:lang w:val="es-ES_tradnl"/>
          </w:rPr>
          <w:t xml:space="preserve">Sin embargo, el análisis se ajusta para utilizar </w:t>
        </w:r>
      </w:ins>
      <w:ins w:id="404" w:author="MHaro" w:date="2013-09-11T17:39:00Z">
        <w:r>
          <w:rPr>
            <w:szCs w:val="24"/>
            <w:lang w:val="es-ES_tradnl"/>
          </w:rPr>
          <w:t>como</w:t>
        </w:r>
      </w:ins>
      <w:ins w:id="405" w:author="MHaro" w:date="2013-09-11T17:38:00Z">
        <w:r w:rsidRPr="00481B6E">
          <w:rPr>
            <w:szCs w:val="24"/>
            <w:lang w:val="es-ES_tradnl"/>
          </w:rPr>
          <w:t xml:space="preserve"> precio</w:t>
        </w:r>
      </w:ins>
      <w:ins w:id="406" w:author="MHaro" w:date="2013-09-11T17:39:00Z">
        <w:r>
          <w:rPr>
            <w:szCs w:val="24"/>
            <w:lang w:val="es-ES_tradnl"/>
          </w:rPr>
          <w:t xml:space="preserve"> unitario base, el precio</w:t>
        </w:r>
      </w:ins>
      <w:ins w:id="407" w:author="MHaro" w:date="2013-09-11T17:38:00Z">
        <w:r w:rsidRPr="00481B6E">
          <w:rPr>
            <w:szCs w:val="24"/>
            <w:lang w:val="es-ES_tradnl"/>
          </w:rPr>
          <w:t xml:space="preserve"> equivalente al valor FOB de las exportaciones del año 2012 en Nicaragua</w:t>
        </w:r>
        <w:r>
          <w:rPr>
            <w:szCs w:val="24"/>
            <w:lang w:val="es-ES_tradnl"/>
          </w:rPr>
          <w:t>, entre el total de toneladas exportadas</w:t>
        </w:r>
        <w:r w:rsidRPr="00481B6E">
          <w:rPr>
            <w:szCs w:val="24"/>
            <w:lang w:val="es-ES_tradnl"/>
          </w:rPr>
          <w:t xml:space="preserve"> (USD 1,635 por tonelada)</w:t>
        </w:r>
        <w:r>
          <w:rPr>
            <w:rStyle w:val="FootnoteReference"/>
            <w:szCs w:val="24"/>
            <w:lang w:val="es-ES_tradnl"/>
          </w:rPr>
          <w:footnoteReference w:id="5"/>
        </w:r>
      </w:ins>
      <w:ins w:id="466" w:author="MHaro" w:date="2013-09-11T17:42:00Z">
        <w:r w:rsidR="00040574">
          <w:rPr>
            <w:szCs w:val="24"/>
            <w:lang w:val="es-ES_tradnl"/>
          </w:rPr>
          <w:t>, añadiendo una perspectiva considerablemente conservadora al análisis</w:t>
        </w:r>
      </w:ins>
      <w:ins w:id="467" w:author="MHaro" w:date="2013-09-11T17:40:00Z">
        <w:r w:rsidR="00040574">
          <w:rPr>
            <w:szCs w:val="24"/>
            <w:lang w:val="es-ES_tradnl"/>
          </w:rPr>
          <w:t xml:space="preserve">. </w:t>
        </w:r>
      </w:ins>
      <w:ins w:id="468" w:author="MHaro" w:date="2013-09-11T17:38:00Z">
        <w:r w:rsidRPr="00481B6E">
          <w:rPr>
            <w:szCs w:val="24"/>
            <w:lang w:val="es-ES_tradnl"/>
          </w:rPr>
          <w:t xml:space="preserve">Los cálculos utilizan un ratio de conversión de 1 </w:t>
        </w:r>
        <w:proofErr w:type="spellStart"/>
        <w:r w:rsidRPr="00481B6E">
          <w:rPr>
            <w:szCs w:val="24"/>
            <w:lang w:val="es-ES_tradnl"/>
          </w:rPr>
          <w:t>qq</w:t>
        </w:r>
        <w:proofErr w:type="spellEnd"/>
        <w:r w:rsidRPr="00481B6E">
          <w:rPr>
            <w:szCs w:val="24"/>
            <w:lang w:val="es-ES_tradnl"/>
          </w:rPr>
          <w:t xml:space="preserve"> = 45 kg.</w:t>
        </w:r>
      </w:ins>
    </w:p>
    <w:p w:rsidR="00B864F6" w:rsidRDefault="002F2460" w:rsidP="00F50F44">
      <w:pPr>
        <w:pStyle w:val="Paragraph"/>
        <w:numPr>
          <w:ilvl w:val="0"/>
          <w:numId w:val="0"/>
        </w:numPr>
        <w:spacing w:afterLines="80" w:after="192"/>
        <w:ind w:left="1260"/>
        <w:rPr>
          <w:ins w:id="469" w:author="MHaro" w:date="2013-09-11T16:24:00Z"/>
          <w:szCs w:val="24"/>
          <w:lang w:val="es-ES_tradnl"/>
        </w:rPr>
      </w:pPr>
      <w:ins w:id="470" w:author="Test" w:date="2013-09-05T10:30:00Z">
        <w:r w:rsidRPr="00F50F44">
          <w:rPr>
            <w:b/>
            <w:szCs w:val="24"/>
            <w:lang w:val="es-ES_tradnl"/>
          </w:rPr>
          <w:t xml:space="preserve">Para </w:t>
        </w:r>
        <w:del w:id="471" w:author="MHaro" w:date="2013-09-11T16:06:00Z">
          <w:r w:rsidRPr="00F50F44" w:rsidDel="00E142B4">
            <w:rPr>
              <w:b/>
              <w:szCs w:val="24"/>
              <w:lang w:val="es-ES_tradnl"/>
            </w:rPr>
            <w:delText xml:space="preserve">la </w:delText>
          </w:r>
        </w:del>
        <w:r w:rsidRPr="00F50F44">
          <w:rPr>
            <w:b/>
            <w:szCs w:val="24"/>
            <w:lang w:val="es-ES_tradnl"/>
          </w:rPr>
          <w:t>leche</w:t>
        </w:r>
        <w:r>
          <w:rPr>
            <w:szCs w:val="24"/>
            <w:lang w:val="es-ES_tradnl"/>
          </w:rPr>
          <w:t>, se cuenta con información precisa</w:t>
        </w:r>
      </w:ins>
      <w:ins w:id="472" w:author="Test" w:date="2013-09-05T10:31:00Z">
        <w:r>
          <w:rPr>
            <w:szCs w:val="24"/>
            <w:lang w:val="es-ES_tradnl"/>
          </w:rPr>
          <w:t xml:space="preserve"> y reciente</w:t>
        </w:r>
      </w:ins>
      <w:ins w:id="473" w:author="Test" w:date="2013-09-05T10:30:00Z">
        <w:r>
          <w:rPr>
            <w:szCs w:val="24"/>
            <w:lang w:val="es-ES_tradnl"/>
          </w:rPr>
          <w:t xml:space="preserve"> sobre el precio unitario </w:t>
        </w:r>
      </w:ins>
      <w:ins w:id="474" w:author="MHaro" w:date="2013-09-11T16:07:00Z">
        <w:r w:rsidR="00E142B4">
          <w:rPr>
            <w:szCs w:val="24"/>
            <w:lang w:val="es-ES_tradnl"/>
          </w:rPr>
          <w:t xml:space="preserve">al productor, </w:t>
        </w:r>
      </w:ins>
      <w:ins w:id="475" w:author="Test" w:date="2013-09-05T10:30:00Z">
        <w:r>
          <w:rPr>
            <w:szCs w:val="24"/>
            <w:lang w:val="es-ES_tradnl"/>
          </w:rPr>
          <w:t xml:space="preserve">que se obtiene del </w:t>
        </w:r>
      </w:ins>
      <w:ins w:id="476" w:author="Test" w:date="2013-09-05T10:31:00Z">
        <w:r w:rsidRPr="002F2460">
          <w:rPr>
            <w:szCs w:val="24"/>
            <w:lang w:val="es-ES_tradnl"/>
          </w:rPr>
          <w:t>Estudio sobre la Cadena de Comercialización de Productos Lácteos en Nicaragua para el Programa COMPAL (UNCTAD, 2008</w:t>
        </w:r>
        <w:r w:rsidR="002D4368">
          <w:rPr>
            <w:szCs w:val="24"/>
            <w:lang w:val="es-ES_tradnl"/>
          </w:rPr>
          <w:t xml:space="preserve">) (ver </w:t>
        </w:r>
      </w:ins>
      <w:ins w:id="477" w:author="Test" w:date="2013-09-05T10:42:00Z">
        <w:r w:rsidR="002D4368">
          <w:rPr>
            <w:szCs w:val="24"/>
            <w:lang w:val="es-ES_tradnl"/>
          </w:rPr>
          <w:t>sección</w:t>
        </w:r>
      </w:ins>
      <w:ins w:id="478" w:author="Test" w:date="2013-09-05T10:31:00Z">
        <w:r w:rsidR="002D4368">
          <w:rPr>
            <w:szCs w:val="24"/>
            <w:lang w:val="es-ES_tradnl"/>
          </w:rPr>
          <w:t xml:space="preserve"> </w:t>
        </w:r>
      </w:ins>
      <w:ins w:id="479" w:author="Test" w:date="2013-09-05T10:42:00Z">
        <w:r w:rsidR="002D4368" w:rsidRPr="002D4368">
          <w:rPr>
            <w:szCs w:val="24"/>
            <w:lang w:val="es-ES_tradnl"/>
          </w:rPr>
          <w:t>Análisis de precios y márgenes de comercialización</w:t>
        </w:r>
        <w:r w:rsidR="002D4368">
          <w:rPr>
            <w:szCs w:val="24"/>
            <w:lang w:val="es-ES_tradnl"/>
          </w:rPr>
          <w:t xml:space="preserve"> del documento y tabla con valores detallados de precio al consumidor y al productor para los países de Centroamérica, página 57)</w:t>
        </w:r>
      </w:ins>
      <w:ins w:id="480" w:author="MHaro" w:date="2013-09-11T16:24:00Z">
        <w:r w:rsidR="00B864F6">
          <w:rPr>
            <w:szCs w:val="24"/>
            <w:lang w:val="es-ES_tradnl"/>
          </w:rPr>
          <w:t>.</w:t>
        </w:r>
      </w:ins>
    </w:p>
    <w:p w:rsidR="00B864F6" w:rsidRPr="00B864F6" w:rsidDel="00B864F6" w:rsidRDefault="002D4368" w:rsidP="00F50F44">
      <w:pPr>
        <w:pStyle w:val="Paragraph"/>
        <w:numPr>
          <w:ilvl w:val="0"/>
          <w:numId w:val="0"/>
        </w:numPr>
        <w:spacing w:afterLines="80" w:after="192"/>
        <w:ind w:left="1260"/>
        <w:rPr>
          <w:ins w:id="481" w:author="Test" w:date="2013-09-05T10:56:00Z"/>
          <w:del w:id="482" w:author="MHaro" w:date="2013-09-11T16:24:00Z"/>
          <w:szCs w:val="24"/>
          <w:lang w:val="es-ES_tradnl"/>
        </w:rPr>
      </w:pPr>
      <w:ins w:id="483" w:author="Test" w:date="2013-09-05T10:42:00Z">
        <w:del w:id="484" w:author="MHaro" w:date="2013-09-11T16:24:00Z">
          <w:r w:rsidDel="00B864F6">
            <w:rPr>
              <w:szCs w:val="24"/>
              <w:lang w:val="es-ES_tradnl"/>
            </w:rPr>
            <w:delText>.</w:delText>
          </w:r>
        </w:del>
      </w:ins>
    </w:p>
    <w:p w:rsidR="00922446" w:rsidRDefault="00922446" w:rsidP="00F50F44">
      <w:pPr>
        <w:pStyle w:val="Paragraph"/>
        <w:numPr>
          <w:ilvl w:val="0"/>
          <w:numId w:val="0"/>
        </w:numPr>
        <w:spacing w:afterLines="80" w:after="192"/>
        <w:ind w:left="1260"/>
        <w:rPr>
          <w:ins w:id="485" w:author="MHaro" w:date="2013-09-11T16:24:00Z"/>
          <w:szCs w:val="24"/>
          <w:lang w:val="es-ES_tradnl"/>
        </w:rPr>
      </w:pPr>
      <w:ins w:id="486" w:author="Test" w:date="2013-09-05T10:56:00Z">
        <w:r>
          <w:rPr>
            <w:szCs w:val="24"/>
            <w:lang w:val="es-ES_tradnl"/>
          </w:rPr>
          <w:t xml:space="preserve">Los parámetros de unidad productiva promedio y tiempos de producción </w:t>
        </w:r>
      </w:ins>
      <w:ins w:id="487" w:author="Test" w:date="2013-09-05T10:57:00Z">
        <w:r>
          <w:rPr>
            <w:szCs w:val="24"/>
            <w:lang w:val="es-ES_tradnl"/>
          </w:rPr>
          <w:t xml:space="preserve">se han determinado para fines exclusivos de cálculos gruesos y </w:t>
        </w:r>
      </w:ins>
      <w:ins w:id="488" w:author="Test" w:date="2013-09-05T10:56:00Z">
        <w:r>
          <w:rPr>
            <w:szCs w:val="24"/>
            <w:lang w:val="es-ES_tradnl"/>
          </w:rPr>
          <w:t>se basan en información levantada en campo</w:t>
        </w:r>
      </w:ins>
      <w:ins w:id="489" w:author="Test" w:date="2013-09-05T10:58:00Z">
        <w:r>
          <w:rPr>
            <w:szCs w:val="24"/>
            <w:lang w:val="es-ES_tradnl"/>
          </w:rPr>
          <w:t xml:space="preserve"> y los informes revisados y mencionados anteriormente</w:t>
        </w:r>
      </w:ins>
      <w:ins w:id="490" w:author="Test" w:date="2013-09-05T10:56:00Z">
        <w:r>
          <w:rPr>
            <w:szCs w:val="24"/>
            <w:lang w:val="es-ES_tradnl"/>
          </w:rPr>
          <w:t xml:space="preserve">, </w:t>
        </w:r>
      </w:ins>
      <w:ins w:id="491" w:author="Test" w:date="2013-09-05T10:58:00Z">
        <w:r>
          <w:rPr>
            <w:szCs w:val="24"/>
            <w:lang w:val="es-ES_tradnl"/>
          </w:rPr>
          <w:t>y se consideran</w:t>
        </w:r>
      </w:ins>
      <w:ins w:id="492" w:author="Test" w:date="2013-09-05T10:56:00Z">
        <w:r>
          <w:rPr>
            <w:szCs w:val="24"/>
            <w:lang w:val="es-ES_tradnl"/>
          </w:rPr>
          <w:t xml:space="preserve"> promedios </w:t>
        </w:r>
      </w:ins>
      <w:ins w:id="493" w:author="Test" w:date="2013-09-05T10:58:00Z">
        <w:r>
          <w:rPr>
            <w:szCs w:val="24"/>
            <w:lang w:val="es-ES_tradnl"/>
          </w:rPr>
          <w:t xml:space="preserve">razonables </w:t>
        </w:r>
      </w:ins>
      <w:ins w:id="494" w:author="Test" w:date="2013-09-05T10:56:00Z">
        <w:r>
          <w:rPr>
            <w:szCs w:val="24"/>
            <w:lang w:val="es-ES_tradnl"/>
          </w:rPr>
          <w:t>utilizados</w:t>
        </w:r>
      </w:ins>
      <w:ins w:id="495" w:author="Test" w:date="2013-09-05T10:57:00Z">
        <w:r>
          <w:rPr>
            <w:szCs w:val="24"/>
            <w:lang w:val="es-ES_tradnl"/>
          </w:rPr>
          <w:t xml:space="preserve"> normalmente</w:t>
        </w:r>
      </w:ins>
      <w:ins w:id="496" w:author="Test" w:date="2013-09-05T10:56:00Z">
        <w:r>
          <w:rPr>
            <w:szCs w:val="24"/>
            <w:lang w:val="es-ES_tradnl"/>
          </w:rPr>
          <w:t xml:space="preserve"> en el </w:t>
        </w:r>
      </w:ins>
      <w:ins w:id="497" w:author="Test" w:date="2013-09-05T10:58:00Z">
        <w:r>
          <w:rPr>
            <w:szCs w:val="24"/>
            <w:lang w:val="es-ES_tradnl"/>
          </w:rPr>
          <w:t>sector</w:t>
        </w:r>
      </w:ins>
      <w:ins w:id="498" w:author="Test" w:date="2013-09-05T10:57:00Z">
        <w:r>
          <w:rPr>
            <w:szCs w:val="24"/>
            <w:lang w:val="es-ES_tradnl"/>
          </w:rPr>
          <w:t>.</w:t>
        </w:r>
      </w:ins>
    </w:p>
    <w:p w:rsidR="00B864F6" w:rsidRPr="00B864F6" w:rsidRDefault="00B864F6" w:rsidP="00B864F6">
      <w:pPr>
        <w:pStyle w:val="Paragraph"/>
        <w:numPr>
          <w:ilvl w:val="0"/>
          <w:numId w:val="0"/>
        </w:numPr>
        <w:spacing w:afterLines="80" w:after="192"/>
        <w:ind w:left="1260"/>
        <w:rPr>
          <w:ins w:id="499" w:author="MHaro" w:date="2013-09-11T16:24:00Z"/>
          <w:szCs w:val="24"/>
          <w:lang w:val="es-ES_tradnl"/>
        </w:rPr>
      </w:pPr>
      <w:ins w:id="500" w:author="MHaro" w:date="2013-09-11T16:24:00Z">
        <w:r w:rsidRPr="00B45119">
          <w:rPr>
            <w:szCs w:val="24"/>
            <w:lang w:val="es-ES_tradnl"/>
          </w:rPr>
          <w:t>En</w:t>
        </w:r>
        <w:r>
          <w:rPr>
            <w:b/>
            <w:szCs w:val="24"/>
            <w:lang w:val="es-ES_tradnl"/>
          </w:rPr>
          <w:t xml:space="preserve"> </w:t>
        </w:r>
        <w:r>
          <w:rPr>
            <w:szCs w:val="24"/>
            <w:lang w:val="es-ES_tradnl"/>
          </w:rPr>
          <w:t>resumen, y con base en la información descrita, se obtienen los siguientes precios al productor que servirán para el cálculo de las ventas</w:t>
        </w:r>
      </w:ins>
      <w:ins w:id="501" w:author="MHaro" w:date="2013-09-11T17:04:00Z">
        <w:r w:rsidR="00BD773C">
          <w:rPr>
            <w:szCs w:val="24"/>
            <w:lang w:val="es-ES_tradnl"/>
          </w:rPr>
          <w:t xml:space="preserve"> del </w:t>
        </w:r>
      </w:ins>
      <w:ins w:id="502" w:author="MHaro" w:date="2013-09-11T16:24:00Z">
        <w:r>
          <w:rPr>
            <w:szCs w:val="24"/>
            <w:lang w:val="es-ES_tradnl"/>
          </w:rPr>
          <w:t>análisis central</w:t>
        </w:r>
      </w:ins>
      <w:ins w:id="503" w:author="MHaro" w:date="2013-09-11T17:05:00Z">
        <w:r w:rsidR="00BD773C">
          <w:rPr>
            <w:szCs w:val="24"/>
            <w:lang w:val="es-ES_tradnl"/>
          </w:rPr>
          <w:t>:</w:t>
        </w:r>
      </w:ins>
    </w:p>
    <w:p w:rsidR="00B864F6" w:rsidRPr="0040233C" w:rsidRDefault="00B864F6" w:rsidP="00B864F6">
      <w:pPr>
        <w:pStyle w:val="Paragraph"/>
        <w:numPr>
          <w:ilvl w:val="0"/>
          <w:numId w:val="0"/>
        </w:numPr>
        <w:spacing w:after="0"/>
        <w:ind w:left="1260"/>
        <w:rPr>
          <w:ins w:id="504" w:author="MHaro" w:date="2013-09-11T16:24:00Z"/>
          <w:b/>
          <w:szCs w:val="24"/>
          <w:lang w:val="es-ES_tradnl"/>
        </w:rPr>
      </w:pPr>
      <w:ins w:id="505" w:author="MHaro" w:date="2013-09-11T16:24:00Z">
        <w:r w:rsidRPr="0040233C">
          <w:rPr>
            <w:b/>
            <w:szCs w:val="24"/>
            <w:lang w:val="es-ES_tradnl"/>
          </w:rPr>
          <w:t>Tabla 2</w:t>
        </w:r>
        <w:r>
          <w:rPr>
            <w:b/>
            <w:szCs w:val="24"/>
            <w:lang w:val="es-ES_tradnl"/>
          </w:rPr>
          <w:t>.5</w:t>
        </w:r>
        <w:r w:rsidRPr="0040233C">
          <w:rPr>
            <w:b/>
            <w:szCs w:val="24"/>
            <w:lang w:val="es-ES_tradnl"/>
          </w:rPr>
          <w:t xml:space="preserve">. </w:t>
        </w:r>
        <w:r>
          <w:rPr>
            <w:b/>
            <w:szCs w:val="24"/>
            <w:lang w:val="es-ES_tradnl"/>
          </w:rPr>
          <w:t>Supuestos por</w:t>
        </w:r>
        <w:r w:rsidRPr="008A1E64">
          <w:rPr>
            <w:b/>
            <w:szCs w:val="24"/>
            <w:lang w:val="es-ES_tradnl"/>
          </w:rPr>
          <w:t xml:space="preserve"> sector</w:t>
        </w:r>
      </w:ins>
    </w:p>
    <w:tbl>
      <w:tblPr>
        <w:tblW w:w="7380" w:type="dxa"/>
        <w:tblInd w:w="1368" w:type="dxa"/>
        <w:tblLayout w:type="fixed"/>
        <w:tblLook w:val="04A0" w:firstRow="1" w:lastRow="0" w:firstColumn="1" w:lastColumn="0" w:noHBand="0" w:noVBand="1"/>
      </w:tblPr>
      <w:tblGrid>
        <w:gridCol w:w="3690"/>
        <w:gridCol w:w="1530"/>
        <w:gridCol w:w="2160"/>
      </w:tblGrid>
      <w:tr w:rsidR="00B864F6" w:rsidRPr="00326DE2" w:rsidTr="00B45119">
        <w:trPr>
          <w:trHeight w:val="305"/>
          <w:ins w:id="506" w:author="MHaro" w:date="2013-09-11T16:24:00Z"/>
        </w:trPr>
        <w:tc>
          <w:tcPr>
            <w:tcW w:w="3690" w:type="dxa"/>
            <w:tcBorders>
              <w:top w:val="single" w:sz="4" w:space="0" w:color="auto"/>
              <w:bottom w:val="single" w:sz="4" w:space="0" w:color="auto"/>
            </w:tcBorders>
            <w:shd w:val="clear" w:color="auto" w:fill="D9D9D9" w:themeFill="background1" w:themeFillShade="D9"/>
            <w:noWrap/>
            <w:vAlign w:val="center"/>
            <w:hideMark/>
          </w:tcPr>
          <w:p w:rsidR="00B864F6" w:rsidRPr="00326DE2" w:rsidRDefault="00B864F6" w:rsidP="00B45119">
            <w:pPr>
              <w:spacing w:after="0" w:line="240" w:lineRule="auto"/>
              <w:rPr>
                <w:ins w:id="507" w:author="MHaro" w:date="2013-09-11T16:24:00Z"/>
                <w:rFonts w:ascii="Times New Roman" w:eastAsia="Times New Roman" w:hAnsi="Times New Roman" w:cs="Times New Roman"/>
                <w:b/>
                <w:bCs/>
                <w:szCs w:val="24"/>
              </w:rPr>
            </w:pPr>
            <w:ins w:id="508" w:author="MHaro" w:date="2013-09-11T16:24:00Z">
              <w:r w:rsidRPr="00326DE2">
                <w:rPr>
                  <w:rFonts w:ascii="Times New Roman" w:eastAsia="Times New Roman" w:hAnsi="Times New Roman" w:cs="Times New Roman"/>
                  <w:b/>
                  <w:bCs/>
                  <w:szCs w:val="24"/>
                </w:rPr>
                <w:t>Concepto</w:t>
              </w:r>
            </w:ins>
          </w:p>
        </w:tc>
        <w:tc>
          <w:tcPr>
            <w:tcW w:w="1530" w:type="dxa"/>
            <w:tcBorders>
              <w:top w:val="single" w:sz="4" w:space="0" w:color="auto"/>
              <w:bottom w:val="single" w:sz="4" w:space="0" w:color="auto"/>
            </w:tcBorders>
            <w:shd w:val="clear" w:color="auto" w:fill="D9D9D9" w:themeFill="background1" w:themeFillShade="D9"/>
            <w:vAlign w:val="center"/>
            <w:hideMark/>
          </w:tcPr>
          <w:p w:rsidR="00B864F6" w:rsidRPr="00326DE2" w:rsidRDefault="00B864F6" w:rsidP="00B45119">
            <w:pPr>
              <w:spacing w:after="0" w:line="240" w:lineRule="auto"/>
              <w:jc w:val="center"/>
              <w:rPr>
                <w:ins w:id="509" w:author="MHaro" w:date="2013-09-11T16:24:00Z"/>
                <w:rFonts w:ascii="Times New Roman" w:eastAsia="Times New Roman" w:hAnsi="Times New Roman" w:cs="Times New Roman"/>
                <w:b/>
                <w:bCs/>
                <w:szCs w:val="24"/>
              </w:rPr>
            </w:pPr>
            <w:ins w:id="510" w:author="MHaro" w:date="2013-09-11T16:24:00Z">
              <w:r w:rsidRPr="00326DE2">
                <w:rPr>
                  <w:rFonts w:ascii="Times New Roman" w:eastAsia="Times New Roman" w:hAnsi="Times New Roman" w:cs="Times New Roman"/>
                  <w:b/>
                  <w:bCs/>
                  <w:szCs w:val="24"/>
                </w:rPr>
                <w:t>Cacao</w:t>
              </w:r>
            </w:ins>
          </w:p>
        </w:tc>
        <w:tc>
          <w:tcPr>
            <w:tcW w:w="2160" w:type="dxa"/>
            <w:tcBorders>
              <w:top w:val="single" w:sz="4" w:space="0" w:color="auto"/>
              <w:bottom w:val="single" w:sz="4" w:space="0" w:color="auto"/>
            </w:tcBorders>
            <w:shd w:val="clear" w:color="auto" w:fill="D9D9D9" w:themeFill="background1" w:themeFillShade="D9"/>
            <w:vAlign w:val="center"/>
            <w:hideMark/>
          </w:tcPr>
          <w:p w:rsidR="00B864F6" w:rsidRPr="00326DE2" w:rsidRDefault="00B864F6" w:rsidP="00B45119">
            <w:pPr>
              <w:spacing w:after="0" w:line="240" w:lineRule="auto"/>
              <w:jc w:val="center"/>
              <w:rPr>
                <w:ins w:id="511" w:author="MHaro" w:date="2013-09-11T16:24:00Z"/>
                <w:rFonts w:ascii="Times New Roman" w:eastAsia="Times New Roman" w:hAnsi="Times New Roman" w:cs="Times New Roman"/>
                <w:b/>
                <w:bCs/>
                <w:smallCaps/>
                <w:szCs w:val="24"/>
              </w:rPr>
            </w:pPr>
            <w:ins w:id="512" w:author="MHaro" w:date="2013-09-11T16:24:00Z">
              <w:r w:rsidRPr="00326DE2">
                <w:rPr>
                  <w:rFonts w:ascii="Times New Roman" w:eastAsia="Times New Roman" w:hAnsi="Times New Roman" w:cs="Times New Roman"/>
                  <w:b/>
                  <w:bCs/>
                  <w:szCs w:val="24"/>
                </w:rPr>
                <w:t>Lácteos y derivados</w:t>
              </w:r>
            </w:ins>
          </w:p>
        </w:tc>
      </w:tr>
      <w:tr w:rsidR="00B864F6" w:rsidRPr="008A1E64" w:rsidTr="00B45119">
        <w:trPr>
          <w:trHeight w:val="413"/>
          <w:ins w:id="513" w:author="MHaro" w:date="2013-09-11T16:24:00Z"/>
        </w:trPr>
        <w:tc>
          <w:tcPr>
            <w:tcW w:w="3690" w:type="dxa"/>
            <w:tcBorders>
              <w:top w:val="single" w:sz="4" w:space="0" w:color="auto"/>
            </w:tcBorders>
            <w:shd w:val="clear" w:color="auto" w:fill="auto"/>
            <w:vAlign w:val="center"/>
          </w:tcPr>
          <w:p w:rsidR="00B864F6" w:rsidRDefault="00B864F6" w:rsidP="00B45119">
            <w:pPr>
              <w:spacing w:after="0" w:line="240" w:lineRule="auto"/>
              <w:rPr>
                <w:ins w:id="514" w:author="MHaro" w:date="2013-09-11T16:24:00Z"/>
                <w:rFonts w:ascii="Times New Roman" w:eastAsia="Times New Roman" w:hAnsi="Times New Roman" w:cs="Times New Roman"/>
                <w:szCs w:val="24"/>
              </w:rPr>
            </w:pPr>
            <w:ins w:id="515" w:author="MHaro" w:date="2013-09-11T16:24:00Z">
              <w:r>
                <w:rPr>
                  <w:rFonts w:ascii="Times New Roman" w:eastAsia="Times New Roman" w:hAnsi="Times New Roman" w:cs="Times New Roman"/>
                  <w:szCs w:val="24"/>
                </w:rPr>
                <w:t>Unidad productiva promedio por finca</w:t>
              </w:r>
            </w:ins>
          </w:p>
        </w:tc>
        <w:tc>
          <w:tcPr>
            <w:tcW w:w="1530" w:type="dxa"/>
            <w:tcBorders>
              <w:top w:val="single" w:sz="4" w:space="0" w:color="auto"/>
            </w:tcBorders>
            <w:shd w:val="clear" w:color="auto" w:fill="auto"/>
            <w:noWrap/>
            <w:vAlign w:val="center"/>
          </w:tcPr>
          <w:p w:rsidR="00B864F6" w:rsidRDefault="00B864F6" w:rsidP="00B45119">
            <w:pPr>
              <w:spacing w:after="0" w:line="240" w:lineRule="auto"/>
              <w:jc w:val="center"/>
              <w:rPr>
                <w:ins w:id="516" w:author="MHaro" w:date="2013-09-11T16:24:00Z"/>
                <w:rFonts w:ascii="Times New Roman" w:eastAsia="Times New Roman" w:hAnsi="Times New Roman" w:cs="Times New Roman"/>
                <w:szCs w:val="24"/>
              </w:rPr>
            </w:pPr>
            <w:ins w:id="517" w:author="MHaro" w:date="2013-09-11T16:24:00Z">
              <w:r>
                <w:rPr>
                  <w:rFonts w:ascii="Times New Roman" w:eastAsia="Times New Roman" w:hAnsi="Times New Roman" w:cs="Times New Roman"/>
                  <w:szCs w:val="24"/>
                </w:rPr>
                <w:t xml:space="preserve">5 </w:t>
              </w:r>
              <w:proofErr w:type="spellStart"/>
              <w:r>
                <w:rPr>
                  <w:rFonts w:ascii="Times New Roman" w:eastAsia="Times New Roman" w:hAnsi="Times New Roman" w:cs="Times New Roman"/>
                  <w:szCs w:val="24"/>
                </w:rPr>
                <w:t>mz</w:t>
              </w:r>
              <w:proofErr w:type="spellEnd"/>
            </w:ins>
          </w:p>
        </w:tc>
        <w:tc>
          <w:tcPr>
            <w:tcW w:w="2160" w:type="dxa"/>
            <w:tcBorders>
              <w:top w:val="single" w:sz="4" w:space="0" w:color="auto"/>
            </w:tcBorders>
            <w:shd w:val="clear" w:color="auto" w:fill="auto"/>
            <w:noWrap/>
            <w:vAlign w:val="center"/>
          </w:tcPr>
          <w:p w:rsidR="00B864F6" w:rsidRDefault="00B864F6" w:rsidP="00B45119">
            <w:pPr>
              <w:spacing w:after="0" w:line="240" w:lineRule="auto"/>
              <w:jc w:val="center"/>
              <w:rPr>
                <w:ins w:id="518" w:author="MHaro" w:date="2013-09-11T16:24:00Z"/>
                <w:rFonts w:ascii="Times New Roman" w:eastAsia="Times New Roman" w:hAnsi="Times New Roman" w:cs="Times New Roman"/>
                <w:szCs w:val="24"/>
              </w:rPr>
            </w:pPr>
            <w:ins w:id="519" w:author="MHaro" w:date="2013-09-11T16:24:00Z">
              <w:r>
                <w:rPr>
                  <w:rFonts w:ascii="Times New Roman" w:eastAsia="Times New Roman" w:hAnsi="Times New Roman" w:cs="Times New Roman"/>
                  <w:szCs w:val="24"/>
                </w:rPr>
                <w:t>12 cabezas</w:t>
              </w:r>
            </w:ins>
          </w:p>
        </w:tc>
      </w:tr>
      <w:tr w:rsidR="00B864F6" w:rsidRPr="008A1E64" w:rsidTr="00B45119">
        <w:trPr>
          <w:trHeight w:val="413"/>
          <w:ins w:id="520" w:author="MHaro" w:date="2013-09-11T16:24:00Z"/>
        </w:trPr>
        <w:tc>
          <w:tcPr>
            <w:tcW w:w="3690" w:type="dxa"/>
            <w:shd w:val="clear" w:color="auto" w:fill="auto"/>
            <w:vAlign w:val="center"/>
          </w:tcPr>
          <w:p w:rsidR="00B864F6" w:rsidRDefault="00B864F6" w:rsidP="00B45119">
            <w:pPr>
              <w:spacing w:after="0" w:line="240" w:lineRule="auto"/>
              <w:rPr>
                <w:ins w:id="521" w:author="MHaro" w:date="2013-09-11T16:24:00Z"/>
                <w:rFonts w:ascii="Times New Roman" w:eastAsia="Times New Roman" w:hAnsi="Times New Roman" w:cs="Times New Roman"/>
                <w:szCs w:val="24"/>
              </w:rPr>
            </w:pPr>
            <w:ins w:id="522" w:author="MHaro" w:date="2013-09-11T16:24:00Z">
              <w:r>
                <w:rPr>
                  <w:rFonts w:ascii="Times New Roman" w:eastAsia="Times New Roman" w:hAnsi="Times New Roman" w:cs="Times New Roman"/>
                  <w:szCs w:val="24"/>
                </w:rPr>
                <w:t>Tiempos de producción</w:t>
              </w:r>
            </w:ins>
          </w:p>
        </w:tc>
        <w:tc>
          <w:tcPr>
            <w:tcW w:w="1530" w:type="dxa"/>
            <w:shd w:val="clear" w:color="auto" w:fill="auto"/>
            <w:noWrap/>
            <w:vAlign w:val="center"/>
          </w:tcPr>
          <w:p w:rsidR="00B864F6" w:rsidRDefault="00B864F6" w:rsidP="00B45119">
            <w:pPr>
              <w:spacing w:after="0" w:line="240" w:lineRule="auto"/>
              <w:jc w:val="center"/>
              <w:rPr>
                <w:ins w:id="523" w:author="MHaro" w:date="2013-09-11T16:24:00Z"/>
                <w:rFonts w:ascii="Times New Roman" w:eastAsia="Times New Roman" w:hAnsi="Times New Roman" w:cs="Times New Roman"/>
                <w:szCs w:val="24"/>
              </w:rPr>
            </w:pPr>
            <w:ins w:id="524" w:author="MHaro" w:date="2013-09-11T16:24:00Z">
              <w:r w:rsidRPr="00B53128">
                <w:rPr>
                  <w:rFonts w:ascii="Times New Roman" w:eastAsia="Times New Roman" w:hAnsi="Times New Roman" w:cs="Times New Roman"/>
                  <w:szCs w:val="24"/>
                </w:rPr>
                <w:t>1 cosecha/año</w:t>
              </w:r>
            </w:ins>
          </w:p>
        </w:tc>
        <w:tc>
          <w:tcPr>
            <w:tcW w:w="2160" w:type="dxa"/>
            <w:shd w:val="clear" w:color="auto" w:fill="auto"/>
            <w:noWrap/>
            <w:vAlign w:val="center"/>
          </w:tcPr>
          <w:p w:rsidR="00B864F6" w:rsidRDefault="00B864F6" w:rsidP="00B45119">
            <w:pPr>
              <w:spacing w:after="0" w:line="240" w:lineRule="auto"/>
              <w:jc w:val="center"/>
              <w:rPr>
                <w:ins w:id="525" w:author="MHaro" w:date="2013-09-11T16:24:00Z"/>
                <w:rFonts w:ascii="Times New Roman" w:eastAsia="Times New Roman" w:hAnsi="Times New Roman" w:cs="Times New Roman"/>
                <w:szCs w:val="24"/>
              </w:rPr>
            </w:pPr>
            <w:ins w:id="526" w:author="MHaro" w:date="2013-09-11T16:24:00Z">
              <w:r>
                <w:rPr>
                  <w:rFonts w:ascii="Times New Roman" w:eastAsia="Times New Roman" w:hAnsi="Times New Roman" w:cs="Times New Roman"/>
                  <w:szCs w:val="24"/>
                </w:rPr>
                <w:t>210 días ordeño/año</w:t>
              </w:r>
            </w:ins>
          </w:p>
        </w:tc>
      </w:tr>
      <w:tr w:rsidR="00B864F6" w:rsidRPr="00BD773C" w:rsidTr="00B45119">
        <w:trPr>
          <w:trHeight w:val="413"/>
          <w:ins w:id="527" w:author="MHaro" w:date="2013-09-11T16:24:00Z"/>
        </w:trPr>
        <w:tc>
          <w:tcPr>
            <w:tcW w:w="3690" w:type="dxa"/>
            <w:tcBorders>
              <w:bottom w:val="single" w:sz="4" w:space="0" w:color="auto"/>
            </w:tcBorders>
            <w:shd w:val="clear" w:color="auto" w:fill="auto"/>
            <w:vAlign w:val="center"/>
            <w:hideMark/>
          </w:tcPr>
          <w:p w:rsidR="00B864F6" w:rsidRPr="00BD773C" w:rsidRDefault="00B864F6" w:rsidP="00B45119">
            <w:pPr>
              <w:spacing w:after="0" w:line="240" w:lineRule="auto"/>
              <w:rPr>
                <w:ins w:id="528" w:author="MHaro" w:date="2013-09-11T16:24:00Z"/>
                <w:rFonts w:ascii="Times New Roman" w:eastAsia="Times New Roman" w:hAnsi="Times New Roman" w:cs="Times New Roman"/>
                <w:b/>
                <w:szCs w:val="24"/>
              </w:rPr>
            </w:pPr>
            <w:ins w:id="529" w:author="MHaro" w:date="2013-09-11T16:24:00Z">
              <w:r w:rsidRPr="00BD773C">
                <w:rPr>
                  <w:rFonts w:ascii="Times New Roman" w:eastAsia="Times New Roman" w:hAnsi="Times New Roman" w:cs="Times New Roman"/>
                  <w:b/>
                  <w:szCs w:val="24"/>
                </w:rPr>
                <w:t>Precio unitario promedio en USD</w:t>
              </w:r>
            </w:ins>
          </w:p>
        </w:tc>
        <w:tc>
          <w:tcPr>
            <w:tcW w:w="1530" w:type="dxa"/>
            <w:tcBorders>
              <w:bottom w:val="single" w:sz="4" w:space="0" w:color="auto"/>
            </w:tcBorders>
            <w:shd w:val="clear" w:color="auto" w:fill="auto"/>
            <w:noWrap/>
            <w:vAlign w:val="center"/>
            <w:hideMark/>
          </w:tcPr>
          <w:p w:rsidR="00B864F6" w:rsidRPr="00BD773C" w:rsidRDefault="00E56B83" w:rsidP="00E56B83">
            <w:pPr>
              <w:spacing w:after="0" w:line="240" w:lineRule="auto"/>
              <w:jc w:val="center"/>
              <w:rPr>
                <w:ins w:id="530" w:author="MHaro" w:date="2013-09-11T16:24:00Z"/>
                <w:rFonts w:ascii="Times New Roman" w:eastAsia="Times New Roman" w:hAnsi="Times New Roman" w:cs="Times New Roman"/>
                <w:b/>
                <w:szCs w:val="24"/>
              </w:rPr>
            </w:pPr>
            <w:ins w:id="531" w:author="MHaro" w:date="2013-09-11T16:34:00Z">
              <w:r w:rsidRPr="00BD773C">
                <w:rPr>
                  <w:rFonts w:ascii="Times New Roman" w:eastAsia="Times New Roman" w:hAnsi="Times New Roman" w:cs="Times New Roman"/>
                  <w:b/>
                  <w:szCs w:val="24"/>
                </w:rPr>
                <w:t>36.8</w:t>
              </w:r>
            </w:ins>
            <w:ins w:id="532" w:author="MHaro" w:date="2013-09-11T16:24:00Z">
              <w:r w:rsidR="00B864F6" w:rsidRPr="00BD773C">
                <w:rPr>
                  <w:rFonts w:ascii="Times New Roman" w:eastAsia="Times New Roman" w:hAnsi="Times New Roman" w:cs="Times New Roman"/>
                  <w:b/>
                  <w:szCs w:val="24"/>
                </w:rPr>
                <w:t xml:space="preserve"> USD/</w:t>
              </w:r>
              <w:proofErr w:type="spellStart"/>
              <w:r w:rsidR="00B864F6" w:rsidRPr="00BD773C">
                <w:rPr>
                  <w:rFonts w:ascii="Times New Roman" w:eastAsia="Times New Roman" w:hAnsi="Times New Roman" w:cs="Times New Roman"/>
                  <w:b/>
                  <w:szCs w:val="24"/>
                </w:rPr>
                <w:t>qq</w:t>
              </w:r>
              <w:proofErr w:type="spellEnd"/>
            </w:ins>
          </w:p>
        </w:tc>
        <w:tc>
          <w:tcPr>
            <w:tcW w:w="2160" w:type="dxa"/>
            <w:tcBorders>
              <w:bottom w:val="single" w:sz="4" w:space="0" w:color="auto"/>
            </w:tcBorders>
            <w:shd w:val="clear" w:color="auto" w:fill="auto"/>
            <w:noWrap/>
            <w:vAlign w:val="center"/>
            <w:hideMark/>
          </w:tcPr>
          <w:p w:rsidR="00B864F6" w:rsidRPr="00BD773C" w:rsidRDefault="00B864F6" w:rsidP="00B45119">
            <w:pPr>
              <w:spacing w:after="0" w:line="240" w:lineRule="auto"/>
              <w:jc w:val="center"/>
              <w:rPr>
                <w:ins w:id="533" w:author="MHaro" w:date="2013-09-11T16:24:00Z"/>
                <w:rFonts w:ascii="Times New Roman" w:eastAsia="Times New Roman" w:hAnsi="Times New Roman" w:cs="Times New Roman"/>
                <w:b/>
                <w:szCs w:val="24"/>
              </w:rPr>
            </w:pPr>
            <w:ins w:id="534" w:author="MHaro" w:date="2013-09-11T16:24:00Z">
              <w:r w:rsidRPr="00BD773C">
                <w:rPr>
                  <w:rFonts w:ascii="Times New Roman" w:eastAsia="Times New Roman" w:hAnsi="Times New Roman" w:cs="Times New Roman"/>
                  <w:b/>
                  <w:szCs w:val="24"/>
                </w:rPr>
                <w:t>0.3 USD/l</w:t>
              </w:r>
            </w:ins>
          </w:p>
        </w:tc>
      </w:tr>
    </w:tbl>
    <w:p w:rsidR="00B864F6" w:rsidDel="00E56B83" w:rsidRDefault="00B864F6" w:rsidP="00F50F44">
      <w:pPr>
        <w:pStyle w:val="Paragraph"/>
        <w:numPr>
          <w:ilvl w:val="0"/>
          <w:numId w:val="0"/>
        </w:numPr>
        <w:spacing w:afterLines="80" w:after="192"/>
        <w:ind w:left="1260"/>
        <w:rPr>
          <w:ins w:id="535" w:author="Test" w:date="2013-09-05T10:24:00Z"/>
          <w:del w:id="536" w:author="MHaro" w:date="2013-09-11T16:34:00Z"/>
          <w:szCs w:val="24"/>
          <w:lang w:val="es-ES_tradnl"/>
        </w:rPr>
      </w:pPr>
    </w:p>
    <w:p w:rsidR="008A1E64" w:rsidRPr="0040233C" w:rsidRDefault="008A1E64" w:rsidP="008A1E64">
      <w:pPr>
        <w:pStyle w:val="Paragraph"/>
        <w:tabs>
          <w:tab w:val="clear" w:pos="2448"/>
          <w:tab w:val="num" w:pos="720"/>
        </w:tabs>
        <w:spacing w:afterLines="80" w:after="192"/>
        <w:ind w:left="720" w:hanging="720"/>
        <w:rPr>
          <w:szCs w:val="24"/>
          <w:lang w:val="es-ES_tradnl"/>
        </w:rPr>
      </w:pPr>
      <w:r>
        <w:rPr>
          <w:szCs w:val="24"/>
          <w:lang w:val="es-ES_tradnl"/>
        </w:rPr>
        <w:t>Con respecto a los costos, se basa el cálculo en los siguientes supuestos</w:t>
      </w:r>
      <w:r w:rsidRPr="0040233C">
        <w:rPr>
          <w:szCs w:val="24"/>
          <w:lang w:val="es-ES_tradnl"/>
        </w:rPr>
        <w:t>:</w:t>
      </w:r>
      <w:bookmarkEnd w:id="179"/>
    </w:p>
    <w:p w:rsidR="008A1E64" w:rsidRDefault="008A1E64" w:rsidP="008A1E64">
      <w:pPr>
        <w:pStyle w:val="Paragraph"/>
        <w:numPr>
          <w:ilvl w:val="0"/>
          <w:numId w:val="14"/>
        </w:numPr>
        <w:spacing w:afterLines="80" w:after="192"/>
        <w:ind w:left="1260" w:hanging="540"/>
        <w:rPr>
          <w:szCs w:val="24"/>
          <w:lang w:val="es-ES_tradnl"/>
        </w:rPr>
      </w:pPr>
      <w:r w:rsidRPr="0040233C">
        <w:rPr>
          <w:szCs w:val="24"/>
          <w:lang w:val="es-ES_tradnl"/>
        </w:rPr>
        <w:t xml:space="preserve">Las </w:t>
      </w:r>
      <w:proofErr w:type="spellStart"/>
      <w:r w:rsidRPr="0040233C">
        <w:rPr>
          <w:szCs w:val="24"/>
          <w:lang w:val="es-ES_tradnl"/>
        </w:rPr>
        <w:t>IFIs</w:t>
      </w:r>
      <w:proofErr w:type="spellEnd"/>
      <w:r w:rsidRPr="0040233C">
        <w:rPr>
          <w:szCs w:val="24"/>
          <w:lang w:val="es-ES_tradnl"/>
        </w:rPr>
        <w:t xml:space="preserve"> dan créditos a un plazo promedio de 4 años y con ta</w:t>
      </w:r>
      <w:r w:rsidR="00FC3482">
        <w:rPr>
          <w:szCs w:val="24"/>
          <w:lang w:val="es-ES_tradnl"/>
        </w:rPr>
        <w:t>sas promedio de alrededor del 16</w:t>
      </w:r>
      <w:r w:rsidRPr="0040233C">
        <w:rPr>
          <w:szCs w:val="24"/>
          <w:lang w:val="es-ES_tradnl"/>
        </w:rPr>
        <w:t>%, s</w:t>
      </w:r>
      <w:r>
        <w:rPr>
          <w:szCs w:val="24"/>
          <w:lang w:val="es-ES_tradnl"/>
        </w:rPr>
        <w:t>egún techos que se estiman viables de las entrevistas con la red de micro financieras y entidades promotoras que podrían ser participantes del programa</w:t>
      </w:r>
      <w:r w:rsidRPr="0040233C">
        <w:rPr>
          <w:szCs w:val="24"/>
          <w:lang w:val="es-ES_tradnl"/>
        </w:rPr>
        <w:t xml:space="preserve">. Por su parte, las </w:t>
      </w:r>
      <w:proofErr w:type="spellStart"/>
      <w:r w:rsidRPr="0040233C">
        <w:rPr>
          <w:szCs w:val="24"/>
          <w:lang w:val="es-ES_tradnl"/>
        </w:rPr>
        <w:t>IFIs</w:t>
      </w:r>
      <w:proofErr w:type="spellEnd"/>
      <w:r w:rsidRPr="0040233C">
        <w:rPr>
          <w:szCs w:val="24"/>
          <w:lang w:val="es-ES_tradnl"/>
        </w:rPr>
        <w:t xml:space="preserve"> reciben los fondos de</w:t>
      </w:r>
      <w:r>
        <w:rPr>
          <w:szCs w:val="24"/>
          <w:lang w:val="es-ES_tradnl"/>
        </w:rPr>
        <w:t>l fideicomiso a</w:t>
      </w:r>
      <w:r w:rsidR="00FC3482">
        <w:rPr>
          <w:szCs w:val="24"/>
          <w:lang w:val="es-ES_tradnl"/>
        </w:rPr>
        <w:t xml:space="preserve"> una tasa promedio del 5</w:t>
      </w:r>
      <w:r w:rsidRPr="0040233C">
        <w:rPr>
          <w:szCs w:val="24"/>
          <w:lang w:val="es-ES_tradnl"/>
        </w:rPr>
        <w:t>% y 4 años de plazo</w:t>
      </w:r>
      <w:r>
        <w:rPr>
          <w:szCs w:val="24"/>
          <w:lang w:val="es-ES_tradnl"/>
        </w:rPr>
        <w:t>.</w:t>
      </w:r>
      <w:r>
        <w:rPr>
          <w:rStyle w:val="FootnoteReference"/>
          <w:szCs w:val="24"/>
          <w:lang w:val="es-ES_tradnl"/>
        </w:rPr>
        <w:footnoteReference w:id="6"/>
      </w:r>
      <w:r>
        <w:rPr>
          <w:szCs w:val="24"/>
          <w:lang w:val="es-ES_tradnl"/>
        </w:rPr>
        <w:t xml:space="preserve"> Finalmente, el BFP </w:t>
      </w:r>
      <w:r w:rsidRPr="0040233C">
        <w:rPr>
          <w:szCs w:val="24"/>
          <w:lang w:val="es-ES_tradnl"/>
        </w:rPr>
        <w:t>paga el pr</w:t>
      </w:r>
      <w:r>
        <w:rPr>
          <w:szCs w:val="24"/>
          <w:lang w:val="es-ES_tradnl"/>
        </w:rPr>
        <w:t>éstamo al BID a tasas y plazos combinados de fondos de capital ordinario (CO) y del Fondo de Operaciones Especiales (FOE)</w:t>
      </w:r>
      <w:r w:rsidRPr="0040233C">
        <w:rPr>
          <w:szCs w:val="24"/>
          <w:lang w:val="es-ES_tradnl"/>
        </w:rPr>
        <w:t xml:space="preserve">, según </w:t>
      </w:r>
      <w:r>
        <w:rPr>
          <w:szCs w:val="24"/>
          <w:lang w:val="es-ES_tradnl"/>
        </w:rPr>
        <w:t xml:space="preserve">se </w:t>
      </w:r>
      <w:r w:rsidRPr="0040233C">
        <w:rPr>
          <w:szCs w:val="24"/>
          <w:lang w:val="es-ES_tradnl"/>
        </w:rPr>
        <w:t>establece e</w:t>
      </w:r>
      <w:r>
        <w:rPr>
          <w:szCs w:val="24"/>
          <w:lang w:val="es-ES_tradnl"/>
        </w:rPr>
        <w:t>n la propuesta (véase Tabla 2.</w:t>
      </w:r>
      <w:r w:rsidR="00A467E3">
        <w:rPr>
          <w:szCs w:val="24"/>
          <w:lang w:val="es-ES_tradnl"/>
        </w:rPr>
        <w:t>5</w:t>
      </w:r>
      <w:r>
        <w:rPr>
          <w:szCs w:val="24"/>
          <w:lang w:val="es-ES_tradnl"/>
        </w:rPr>
        <w:t>)</w:t>
      </w:r>
      <w:r w:rsidRPr="0040233C">
        <w:rPr>
          <w:szCs w:val="24"/>
          <w:lang w:val="es-ES_tradnl"/>
        </w:rPr>
        <w:t>.</w:t>
      </w:r>
    </w:p>
    <w:p w:rsidR="008A1E64" w:rsidRPr="0040233C" w:rsidRDefault="008A1E64" w:rsidP="008A1E64">
      <w:pPr>
        <w:pStyle w:val="Paragraph"/>
        <w:numPr>
          <w:ilvl w:val="0"/>
          <w:numId w:val="0"/>
        </w:numPr>
        <w:spacing w:after="0"/>
        <w:ind w:left="1260"/>
        <w:rPr>
          <w:b/>
          <w:szCs w:val="24"/>
          <w:lang w:val="es-ES_tradnl"/>
        </w:rPr>
      </w:pPr>
      <w:r w:rsidRPr="0040233C">
        <w:rPr>
          <w:b/>
          <w:szCs w:val="24"/>
          <w:lang w:val="es-ES_tradnl"/>
        </w:rPr>
        <w:t>Tabla 2</w:t>
      </w:r>
      <w:r>
        <w:rPr>
          <w:b/>
          <w:szCs w:val="24"/>
          <w:lang w:val="es-ES_tradnl"/>
        </w:rPr>
        <w:t>.</w:t>
      </w:r>
      <w:r w:rsidR="00A26FFF">
        <w:rPr>
          <w:b/>
          <w:szCs w:val="24"/>
          <w:lang w:val="es-ES_tradnl"/>
        </w:rPr>
        <w:t>5</w:t>
      </w:r>
      <w:r w:rsidRPr="0040233C">
        <w:rPr>
          <w:b/>
          <w:szCs w:val="24"/>
          <w:lang w:val="es-ES_tradnl"/>
        </w:rPr>
        <w:t xml:space="preserve">. </w:t>
      </w:r>
      <w:r>
        <w:rPr>
          <w:b/>
          <w:szCs w:val="24"/>
          <w:lang w:val="es-ES_tradnl"/>
        </w:rPr>
        <w:t>Condiciones del financiamiento BID</w:t>
      </w:r>
    </w:p>
    <w:tbl>
      <w:tblPr>
        <w:tblW w:w="7380" w:type="dxa"/>
        <w:tblInd w:w="1260" w:type="dxa"/>
        <w:tblLayout w:type="fixed"/>
        <w:tblCellMar>
          <w:left w:w="0" w:type="dxa"/>
          <w:right w:w="0" w:type="dxa"/>
        </w:tblCellMar>
        <w:tblLook w:val="0000" w:firstRow="0" w:lastRow="0" w:firstColumn="0" w:lastColumn="0" w:noHBand="0" w:noVBand="0"/>
      </w:tblPr>
      <w:tblGrid>
        <w:gridCol w:w="2700"/>
        <w:gridCol w:w="2790"/>
        <w:gridCol w:w="1890"/>
      </w:tblGrid>
      <w:tr w:rsidR="008A1E64" w:rsidRPr="008A1E64" w:rsidTr="0021549B">
        <w:trPr>
          <w:cantSplit/>
          <w:trHeight w:val="233"/>
        </w:trPr>
        <w:tc>
          <w:tcPr>
            <w:tcW w:w="2700" w:type="dxa"/>
            <w:tcBorders>
              <w:top w:val="single" w:sz="4" w:space="0" w:color="auto"/>
              <w:bottom w:val="single" w:sz="4" w:space="0" w:color="auto"/>
            </w:tcBorders>
            <w:shd w:val="clear" w:color="auto" w:fill="D9D9D9" w:themeFill="background1" w:themeFillShade="D9"/>
            <w:noWrap/>
            <w:vAlign w:val="center"/>
          </w:tcPr>
          <w:p w:rsidR="008A1E64" w:rsidRPr="008A1E64" w:rsidRDefault="008A1E64" w:rsidP="008A1E64">
            <w:pPr>
              <w:spacing w:before="120" w:after="120" w:line="240" w:lineRule="auto"/>
              <w:ind w:left="90"/>
              <w:rPr>
                <w:rFonts w:ascii="Times New Roman" w:eastAsia="Times New Roman" w:hAnsi="Times New Roman" w:cs="Times New Roman"/>
              </w:rPr>
            </w:pPr>
            <w:r w:rsidRPr="008A1E64">
              <w:rPr>
                <w:rFonts w:ascii="Times New Roman" w:eastAsia="Times New Roman" w:hAnsi="Times New Roman" w:cs="Times New Roman"/>
                <w:b/>
              </w:rPr>
              <w:t>Fuentes de Financiamiento</w:t>
            </w:r>
            <w:r w:rsidRPr="008A1E64">
              <w:rPr>
                <w:rFonts w:ascii="Times New Roman" w:eastAsia="Times New Roman" w:hAnsi="Times New Roman" w:cs="Times New Roman"/>
              </w:rPr>
              <w:t>:</w:t>
            </w:r>
          </w:p>
        </w:tc>
        <w:tc>
          <w:tcPr>
            <w:tcW w:w="2790" w:type="dxa"/>
            <w:tcBorders>
              <w:top w:val="single" w:sz="4" w:space="0" w:color="auto"/>
              <w:bottom w:val="single" w:sz="4" w:space="0" w:color="auto"/>
            </w:tcBorders>
            <w:shd w:val="clear" w:color="auto" w:fill="D9D9D9" w:themeFill="background1" w:themeFillShade="D9"/>
            <w:noWrap/>
            <w:vAlign w:val="center"/>
          </w:tcPr>
          <w:p w:rsidR="008A1E64" w:rsidRPr="008A1E64" w:rsidRDefault="008A1E64" w:rsidP="008A1E64">
            <w:pPr>
              <w:spacing w:before="120" w:after="120" w:line="240" w:lineRule="auto"/>
              <w:jc w:val="center"/>
              <w:rPr>
                <w:rFonts w:ascii="Times New Roman" w:eastAsia="Arial Unicode MS" w:hAnsi="Times New Roman" w:cs="Times New Roman"/>
                <w:b/>
              </w:rPr>
            </w:pPr>
            <w:r w:rsidRPr="008A1E64">
              <w:rPr>
                <w:rFonts w:ascii="Times New Roman" w:eastAsia="Arial Unicode MS" w:hAnsi="Times New Roman" w:cs="Times New Roman"/>
                <w:b/>
              </w:rPr>
              <w:t>CO</w:t>
            </w:r>
          </w:p>
        </w:tc>
        <w:tc>
          <w:tcPr>
            <w:tcW w:w="1890" w:type="dxa"/>
            <w:tcBorders>
              <w:top w:val="single" w:sz="4" w:space="0" w:color="auto"/>
              <w:bottom w:val="single" w:sz="4" w:space="0" w:color="auto"/>
            </w:tcBorders>
            <w:shd w:val="clear" w:color="auto" w:fill="D9D9D9" w:themeFill="background1" w:themeFillShade="D9"/>
            <w:vAlign w:val="center"/>
          </w:tcPr>
          <w:p w:rsidR="008A1E64" w:rsidRPr="008A1E64" w:rsidRDefault="008A1E64" w:rsidP="008A1E64">
            <w:pPr>
              <w:spacing w:before="120" w:after="120" w:line="240" w:lineRule="auto"/>
              <w:jc w:val="center"/>
              <w:rPr>
                <w:rFonts w:ascii="Times New Roman" w:eastAsia="Arial Unicode MS" w:hAnsi="Times New Roman" w:cs="Times New Roman"/>
                <w:b/>
              </w:rPr>
            </w:pPr>
            <w:r w:rsidRPr="008A1E64">
              <w:rPr>
                <w:rFonts w:ascii="Times New Roman" w:eastAsia="Arial Unicode MS" w:hAnsi="Times New Roman" w:cs="Times New Roman"/>
                <w:b/>
              </w:rPr>
              <w:t>FOE</w:t>
            </w:r>
          </w:p>
        </w:tc>
      </w:tr>
      <w:tr w:rsidR="008A1E64" w:rsidRPr="008A1E64" w:rsidTr="008A1E64">
        <w:trPr>
          <w:cantSplit/>
          <w:trHeight w:val="255"/>
        </w:trPr>
        <w:tc>
          <w:tcPr>
            <w:tcW w:w="2700" w:type="dxa"/>
            <w:tcBorders>
              <w:top w:val="single" w:sz="4" w:space="0" w:color="auto"/>
            </w:tcBorders>
            <w:noWrap/>
            <w:vAlign w:val="bottom"/>
          </w:tcPr>
          <w:p w:rsidR="008A1E64" w:rsidRPr="008A1E64" w:rsidRDefault="008A1E64" w:rsidP="008A1E64">
            <w:pPr>
              <w:spacing w:before="120" w:after="120" w:line="240" w:lineRule="auto"/>
              <w:ind w:left="90"/>
              <w:rPr>
                <w:rFonts w:ascii="Times New Roman" w:eastAsia="Times New Roman" w:hAnsi="Times New Roman" w:cs="Times New Roman"/>
              </w:rPr>
            </w:pPr>
            <w:r>
              <w:rPr>
                <w:rFonts w:ascii="Times New Roman" w:eastAsia="Times New Roman" w:hAnsi="Times New Roman" w:cs="Times New Roman"/>
              </w:rPr>
              <w:t>Monto</w:t>
            </w:r>
          </w:p>
        </w:tc>
        <w:tc>
          <w:tcPr>
            <w:tcW w:w="2790" w:type="dxa"/>
            <w:tcBorders>
              <w:top w:val="single" w:sz="4" w:space="0" w:color="auto"/>
            </w:tcBorders>
            <w:noWrap/>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Pr>
                <w:rFonts w:ascii="Times New Roman" w:eastAsia="Arial Unicode MS" w:hAnsi="Times New Roman" w:cs="Times New Roman"/>
              </w:rPr>
              <w:t>MUSD 10</w:t>
            </w:r>
          </w:p>
        </w:tc>
        <w:tc>
          <w:tcPr>
            <w:tcW w:w="1890" w:type="dxa"/>
            <w:tcBorders>
              <w:top w:val="single" w:sz="4" w:space="0" w:color="auto"/>
            </w:tcBorders>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Pr>
                <w:rFonts w:ascii="Times New Roman" w:eastAsia="Arial Unicode MS" w:hAnsi="Times New Roman" w:cs="Times New Roman"/>
              </w:rPr>
              <w:t>MUSD 10</w:t>
            </w:r>
          </w:p>
        </w:tc>
      </w:tr>
      <w:tr w:rsidR="008A1E64" w:rsidRPr="008A1E64" w:rsidTr="008A1E64">
        <w:trPr>
          <w:cantSplit/>
          <w:trHeight w:val="255"/>
        </w:trPr>
        <w:tc>
          <w:tcPr>
            <w:tcW w:w="2700" w:type="dxa"/>
            <w:noWrap/>
            <w:vAlign w:val="bottom"/>
          </w:tcPr>
          <w:p w:rsidR="008A1E64" w:rsidRPr="008A1E64" w:rsidRDefault="008A1E64" w:rsidP="008A1E64">
            <w:pPr>
              <w:spacing w:before="120" w:after="120" w:line="240" w:lineRule="auto"/>
              <w:ind w:left="90"/>
              <w:rPr>
                <w:rFonts w:ascii="Times New Roman" w:eastAsia="Arial Unicode MS" w:hAnsi="Times New Roman" w:cs="Times New Roman"/>
              </w:rPr>
            </w:pPr>
            <w:r w:rsidRPr="008A1E64">
              <w:rPr>
                <w:rFonts w:ascii="Times New Roman" w:eastAsia="Times New Roman" w:hAnsi="Times New Roman" w:cs="Times New Roman"/>
              </w:rPr>
              <w:t>Plazo de amortización</w:t>
            </w:r>
          </w:p>
        </w:tc>
        <w:tc>
          <w:tcPr>
            <w:tcW w:w="2790" w:type="dxa"/>
            <w:noWrap/>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25 años</w:t>
            </w:r>
          </w:p>
        </w:tc>
        <w:tc>
          <w:tcPr>
            <w:tcW w:w="1890" w:type="dxa"/>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40 años</w:t>
            </w:r>
          </w:p>
        </w:tc>
      </w:tr>
      <w:tr w:rsidR="008A1E64" w:rsidRPr="008A1E64" w:rsidTr="008A1E64">
        <w:trPr>
          <w:cantSplit/>
          <w:trHeight w:val="255"/>
        </w:trPr>
        <w:tc>
          <w:tcPr>
            <w:tcW w:w="2700" w:type="dxa"/>
            <w:noWrap/>
            <w:vAlign w:val="bottom"/>
          </w:tcPr>
          <w:p w:rsidR="008A1E64" w:rsidRPr="008A1E64" w:rsidRDefault="008A1E64" w:rsidP="008A1E64">
            <w:pPr>
              <w:spacing w:before="120" w:after="120" w:line="240" w:lineRule="auto"/>
              <w:ind w:left="90"/>
              <w:rPr>
                <w:rFonts w:ascii="Times New Roman" w:eastAsia="Arial Unicode MS" w:hAnsi="Times New Roman" w:cs="Times New Roman"/>
              </w:rPr>
            </w:pPr>
            <w:r w:rsidRPr="008A1E64">
              <w:rPr>
                <w:rFonts w:ascii="Times New Roman" w:eastAsia="Times New Roman" w:hAnsi="Times New Roman" w:cs="Times New Roman"/>
              </w:rPr>
              <w:t>Periodo de gracia</w:t>
            </w:r>
          </w:p>
        </w:tc>
        <w:tc>
          <w:tcPr>
            <w:tcW w:w="2790" w:type="dxa"/>
            <w:noWrap/>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5 años</w:t>
            </w:r>
          </w:p>
        </w:tc>
        <w:tc>
          <w:tcPr>
            <w:tcW w:w="1890" w:type="dxa"/>
            <w:vAlign w:val="bottom"/>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40 años</w:t>
            </w:r>
          </w:p>
        </w:tc>
      </w:tr>
      <w:tr w:rsidR="008A1E64" w:rsidRPr="008A1E64" w:rsidTr="008A1E64">
        <w:trPr>
          <w:cantSplit/>
          <w:trHeight w:val="255"/>
        </w:trPr>
        <w:tc>
          <w:tcPr>
            <w:tcW w:w="2700" w:type="dxa"/>
            <w:tcBorders>
              <w:bottom w:val="single" w:sz="4" w:space="0" w:color="auto"/>
            </w:tcBorders>
            <w:noWrap/>
            <w:vAlign w:val="center"/>
          </w:tcPr>
          <w:p w:rsidR="008A1E64" w:rsidRPr="008A1E64" w:rsidRDefault="008A1E64" w:rsidP="008A1E64">
            <w:pPr>
              <w:spacing w:before="120" w:after="120" w:line="240" w:lineRule="auto"/>
              <w:ind w:left="90"/>
              <w:rPr>
                <w:rFonts w:ascii="Times New Roman" w:eastAsia="Arial Unicode MS" w:hAnsi="Times New Roman" w:cs="Times New Roman"/>
              </w:rPr>
            </w:pPr>
            <w:r w:rsidRPr="008A1E64">
              <w:rPr>
                <w:rFonts w:ascii="Times New Roman" w:eastAsia="Times New Roman" w:hAnsi="Times New Roman" w:cs="Times New Roman"/>
              </w:rPr>
              <w:t>Tasa de interés</w:t>
            </w:r>
          </w:p>
        </w:tc>
        <w:tc>
          <w:tcPr>
            <w:tcW w:w="2790" w:type="dxa"/>
            <w:tcBorders>
              <w:bottom w:val="single" w:sz="4" w:space="0" w:color="auto"/>
            </w:tcBorders>
            <w:noWrap/>
            <w:vAlign w:val="center"/>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LIBOR 3M + 0.84%</w:t>
            </w:r>
          </w:p>
        </w:tc>
        <w:tc>
          <w:tcPr>
            <w:tcW w:w="1890" w:type="dxa"/>
            <w:tcBorders>
              <w:bottom w:val="single" w:sz="4" w:space="0" w:color="auto"/>
            </w:tcBorders>
            <w:vAlign w:val="center"/>
          </w:tcPr>
          <w:p w:rsidR="008A1E64" w:rsidRPr="008A1E64" w:rsidRDefault="008A1E64" w:rsidP="008A1E64">
            <w:pPr>
              <w:spacing w:before="120" w:after="120" w:line="240" w:lineRule="auto"/>
              <w:jc w:val="center"/>
              <w:rPr>
                <w:rFonts w:ascii="Times New Roman" w:eastAsia="Arial Unicode MS" w:hAnsi="Times New Roman" w:cs="Times New Roman"/>
              </w:rPr>
            </w:pPr>
            <w:r w:rsidRPr="008A1E64">
              <w:rPr>
                <w:rFonts w:ascii="Times New Roman" w:eastAsia="Arial Unicode MS" w:hAnsi="Times New Roman" w:cs="Times New Roman"/>
              </w:rPr>
              <w:t>0,25%</w:t>
            </w:r>
          </w:p>
        </w:tc>
      </w:tr>
    </w:tbl>
    <w:p w:rsidR="003859CF" w:rsidRDefault="003859CF" w:rsidP="008A1E64">
      <w:pPr>
        <w:pStyle w:val="Paragraph"/>
        <w:numPr>
          <w:ilvl w:val="0"/>
          <w:numId w:val="14"/>
        </w:numPr>
        <w:spacing w:afterLines="80" w:after="192"/>
        <w:ind w:left="1260" w:hanging="540"/>
        <w:rPr>
          <w:szCs w:val="24"/>
          <w:lang w:val="es-ES_tradnl"/>
        </w:rPr>
      </w:pPr>
      <w:r w:rsidRPr="0040233C">
        <w:rPr>
          <w:szCs w:val="24"/>
          <w:lang w:val="es-ES_tradnl"/>
        </w:rPr>
        <w:t xml:space="preserve">Los costos operativos de las </w:t>
      </w:r>
      <w:proofErr w:type="spellStart"/>
      <w:r w:rsidRPr="0040233C">
        <w:rPr>
          <w:szCs w:val="24"/>
          <w:lang w:val="es-ES_tradnl"/>
        </w:rPr>
        <w:t>IFIs</w:t>
      </w:r>
      <w:proofErr w:type="spellEnd"/>
      <w:r w:rsidR="000C31B8">
        <w:rPr>
          <w:szCs w:val="24"/>
          <w:lang w:val="es-ES_tradnl"/>
        </w:rPr>
        <w:t xml:space="preserve"> o entidades promotoras</w:t>
      </w:r>
      <w:r w:rsidRPr="0040233C">
        <w:rPr>
          <w:szCs w:val="24"/>
          <w:lang w:val="es-ES_tradnl"/>
        </w:rPr>
        <w:t>, como porcentaje de la cartera vigente, son del orden del 1,5%, mientras que los costos por morosidad alcanzan el 3%.</w:t>
      </w:r>
    </w:p>
    <w:p w:rsidR="008A411D" w:rsidRDefault="008A411D" w:rsidP="008A1E64">
      <w:pPr>
        <w:pStyle w:val="Paragraph"/>
        <w:numPr>
          <w:ilvl w:val="0"/>
          <w:numId w:val="14"/>
        </w:numPr>
        <w:spacing w:afterLines="80" w:after="192"/>
        <w:ind w:left="1260" w:hanging="540"/>
        <w:rPr>
          <w:ins w:id="537" w:author="MHaro" w:date="2013-09-11T16:35:00Z"/>
          <w:szCs w:val="24"/>
          <w:lang w:val="es-ES_tradnl"/>
        </w:rPr>
      </w:pPr>
      <w:r>
        <w:rPr>
          <w:szCs w:val="24"/>
          <w:lang w:val="es-ES_tradnl"/>
        </w:rPr>
        <w:t>Adicionalmente, se contemplan costos por asistencia técnica no reembolsable asociada al programa por un monto de USD 750,000</w:t>
      </w:r>
      <w:r w:rsidRPr="008A411D">
        <w:rPr>
          <w:szCs w:val="24"/>
          <w:lang w:val="es-ES_tradnl"/>
        </w:rPr>
        <w:t xml:space="preserve"> </w:t>
      </w:r>
      <w:r>
        <w:rPr>
          <w:szCs w:val="24"/>
          <w:lang w:val="es-ES_tradnl"/>
        </w:rPr>
        <w:t>a ser ejecutados en un periodo de tres años a partir del inicio del programa.</w:t>
      </w:r>
    </w:p>
    <w:p w:rsidR="00E56B83" w:rsidRPr="00E56B83" w:rsidRDefault="00E56B83" w:rsidP="00F50F44">
      <w:pPr>
        <w:pStyle w:val="Paragraph"/>
        <w:numPr>
          <w:ilvl w:val="0"/>
          <w:numId w:val="14"/>
        </w:numPr>
        <w:spacing w:afterLines="80" w:after="192"/>
        <w:ind w:left="1260" w:hanging="540"/>
        <w:rPr>
          <w:szCs w:val="24"/>
          <w:lang w:val="es-ES_tradnl"/>
        </w:rPr>
      </w:pPr>
      <w:ins w:id="538" w:author="MHaro" w:date="2013-09-11T16:35:00Z">
        <w:r w:rsidRPr="00F50F44">
          <w:rPr>
            <w:szCs w:val="24"/>
            <w:lang w:val="es-ES_tradnl"/>
          </w:rPr>
          <w:t xml:space="preserve">Las consultas a </w:t>
        </w:r>
      </w:ins>
      <w:ins w:id="539" w:author="MHaro" w:date="2013-09-11T16:36:00Z">
        <w:r w:rsidRPr="00F50F44">
          <w:rPr>
            <w:szCs w:val="24"/>
            <w:lang w:val="es-ES_tradnl"/>
          </w:rPr>
          <w:t>instituciones de g</w:t>
        </w:r>
      </w:ins>
      <w:ins w:id="540" w:author="MHaro" w:date="2013-09-11T16:35:00Z">
        <w:r w:rsidRPr="00F50F44">
          <w:rPr>
            <w:szCs w:val="24"/>
            <w:lang w:val="es-ES_tradnl"/>
          </w:rPr>
          <w:t xml:space="preserve">obierno, agencias de </w:t>
        </w:r>
      </w:ins>
      <w:ins w:id="541" w:author="MHaro" w:date="2013-09-11T16:37:00Z">
        <w:r w:rsidRPr="00E56B83">
          <w:rPr>
            <w:szCs w:val="24"/>
            <w:lang w:val="es-ES_tradnl"/>
          </w:rPr>
          <w:t>cooperación</w:t>
        </w:r>
      </w:ins>
      <w:ins w:id="542" w:author="MHaro" w:date="2013-09-11T16:35:00Z">
        <w:r w:rsidRPr="00F50F44">
          <w:rPr>
            <w:szCs w:val="24"/>
            <w:lang w:val="es-ES_tradnl"/>
          </w:rPr>
          <w:t xml:space="preserve"> y expertos independientes </w:t>
        </w:r>
      </w:ins>
      <w:ins w:id="543" w:author="MHaro" w:date="2013-09-11T16:36:00Z">
        <w:r w:rsidRPr="00F50F44">
          <w:rPr>
            <w:szCs w:val="24"/>
            <w:lang w:val="es-ES_tradnl"/>
          </w:rPr>
          <w:t>sugieren que</w:t>
        </w:r>
      </w:ins>
      <w:ins w:id="544" w:author="MHaro" w:date="2013-09-11T17:06:00Z">
        <w:r w:rsidR="00BD773C">
          <w:rPr>
            <w:szCs w:val="24"/>
            <w:lang w:val="es-ES_tradnl"/>
          </w:rPr>
          <w:t xml:space="preserve"> en Nicaragua</w:t>
        </w:r>
      </w:ins>
      <w:ins w:id="545" w:author="MHaro" w:date="2013-09-11T16:36:00Z">
        <w:r w:rsidRPr="00F50F44">
          <w:rPr>
            <w:szCs w:val="24"/>
            <w:lang w:val="es-ES_tradnl"/>
          </w:rPr>
          <w:t xml:space="preserve"> son</w:t>
        </w:r>
        <w:r w:rsidR="00BD773C">
          <w:rPr>
            <w:szCs w:val="24"/>
            <w:lang w:val="es-ES_tradnl"/>
          </w:rPr>
          <w:t xml:space="preserve"> pocos los esfuerzos necesarios </w:t>
        </w:r>
        <w:r w:rsidRPr="00F50F44">
          <w:rPr>
            <w:szCs w:val="24"/>
            <w:lang w:val="es-ES_tradnl"/>
          </w:rPr>
          <w:t xml:space="preserve">para conseguir </w:t>
        </w:r>
      </w:ins>
      <w:ins w:id="546" w:author="MHaro" w:date="2013-09-11T16:38:00Z">
        <w:r>
          <w:rPr>
            <w:szCs w:val="24"/>
            <w:lang w:val="es-ES_tradnl"/>
          </w:rPr>
          <w:t>mejoras</w:t>
        </w:r>
      </w:ins>
      <w:ins w:id="547" w:author="MHaro" w:date="2013-09-11T16:36:00Z">
        <w:r w:rsidRPr="00E56B83">
          <w:rPr>
            <w:szCs w:val="24"/>
            <w:lang w:val="es-ES_tradnl"/>
          </w:rPr>
          <w:t xml:space="preserve"> significativ</w:t>
        </w:r>
      </w:ins>
      <w:ins w:id="548" w:author="MHaro" w:date="2013-09-11T16:38:00Z">
        <w:r>
          <w:rPr>
            <w:szCs w:val="24"/>
            <w:lang w:val="es-ES_tradnl"/>
          </w:rPr>
          <w:t>a</w:t>
        </w:r>
      </w:ins>
      <w:ins w:id="549" w:author="MHaro" w:date="2013-09-11T16:36:00Z">
        <w:r w:rsidRPr="00F50F44">
          <w:rPr>
            <w:szCs w:val="24"/>
            <w:lang w:val="es-ES_tradnl"/>
          </w:rPr>
          <w:t xml:space="preserve">s en la productividad de </w:t>
        </w:r>
      </w:ins>
      <w:ins w:id="550" w:author="MHaro" w:date="2013-09-11T16:37:00Z">
        <w:r>
          <w:rPr>
            <w:szCs w:val="24"/>
            <w:lang w:val="es-ES_tradnl"/>
          </w:rPr>
          <w:t xml:space="preserve">los </w:t>
        </w:r>
      </w:ins>
      <w:ins w:id="551" w:author="MHaro" w:date="2013-09-11T16:36:00Z">
        <w:r w:rsidRPr="00F50F44">
          <w:rPr>
            <w:szCs w:val="24"/>
            <w:lang w:val="es-ES_tradnl"/>
          </w:rPr>
          <w:t xml:space="preserve">sectores de </w:t>
        </w:r>
      </w:ins>
      <w:ins w:id="552" w:author="MHaro" w:date="2013-09-11T16:37:00Z">
        <w:r w:rsidRPr="00E56B83">
          <w:rPr>
            <w:szCs w:val="24"/>
            <w:lang w:val="es-ES_tradnl"/>
          </w:rPr>
          <w:t>intervención</w:t>
        </w:r>
      </w:ins>
      <w:ins w:id="553" w:author="MHaro" w:date="2013-09-11T16:36:00Z">
        <w:r w:rsidRPr="00F50F44">
          <w:rPr>
            <w:szCs w:val="24"/>
            <w:lang w:val="es-ES_tradnl"/>
          </w:rPr>
          <w:t xml:space="preserve"> </w:t>
        </w:r>
      </w:ins>
      <w:ins w:id="554" w:author="MHaro" w:date="2013-09-11T17:06:00Z">
        <w:r w:rsidR="00BD773C">
          <w:rPr>
            <w:szCs w:val="24"/>
            <w:lang w:val="es-ES_tradnl"/>
          </w:rPr>
          <w:t>seleccionados</w:t>
        </w:r>
      </w:ins>
      <w:ins w:id="555" w:author="MHaro" w:date="2013-09-11T16:35:00Z">
        <w:r w:rsidRPr="00F50F44">
          <w:rPr>
            <w:szCs w:val="24"/>
            <w:lang w:val="es-ES_tradnl"/>
          </w:rPr>
          <w:t xml:space="preserve">, </w:t>
        </w:r>
      </w:ins>
      <w:ins w:id="556" w:author="MHaro" w:date="2013-09-11T16:37:00Z">
        <w:r>
          <w:rPr>
            <w:szCs w:val="24"/>
            <w:lang w:val="es-ES_tradnl"/>
          </w:rPr>
          <w:t>debido al deficiente nivel en el que se encuentran actualmente.</w:t>
        </w:r>
      </w:ins>
      <w:ins w:id="557" w:author="MHaro" w:date="2013-09-11T16:38:00Z">
        <w:r>
          <w:rPr>
            <w:szCs w:val="24"/>
            <w:lang w:val="es-ES_tradnl"/>
          </w:rPr>
          <w:t xml:space="preserve"> </w:t>
        </w:r>
      </w:ins>
      <w:ins w:id="558" w:author="MHaro" w:date="2013-09-11T16:42:00Z">
        <w:r>
          <w:rPr>
            <w:szCs w:val="24"/>
            <w:lang w:val="es-ES_tradnl"/>
          </w:rPr>
          <w:t xml:space="preserve">En ese sentido, </w:t>
        </w:r>
      </w:ins>
      <w:ins w:id="559" w:author="MHaro" w:date="2013-09-11T16:43:00Z">
        <w:r w:rsidR="00D20124">
          <w:rPr>
            <w:szCs w:val="24"/>
            <w:lang w:val="es-ES_tradnl"/>
          </w:rPr>
          <w:t>se estima lograr las</w:t>
        </w:r>
        <w:r w:rsidR="00D20124" w:rsidRPr="00E56B83">
          <w:rPr>
            <w:szCs w:val="24"/>
            <w:lang w:val="es-ES_tradnl"/>
          </w:rPr>
          <w:t xml:space="preserve"> mejoras esperadas en las unidades productivas</w:t>
        </w:r>
        <w:r w:rsidR="00D20124" w:rsidRPr="003D22AB">
          <w:rPr>
            <w:szCs w:val="24"/>
            <w:lang w:val="es-ES_tradnl"/>
          </w:rPr>
          <w:t xml:space="preserve"> </w:t>
        </w:r>
        <w:r w:rsidR="00D20124">
          <w:rPr>
            <w:szCs w:val="24"/>
            <w:lang w:val="es-ES_tradnl"/>
          </w:rPr>
          <w:t>con base</w:t>
        </w:r>
        <w:r w:rsidR="00D20124" w:rsidRPr="003D22AB">
          <w:rPr>
            <w:szCs w:val="24"/>
            <w:lang w:val="es-ES_tradnl"/>
          </w:rPr>
          <w:t xml:space="preserve"> en buenas </w:t>
        </w:r>
        <w:r w:rsidR="00D20124" w:rsidRPr="00E56B83">
          <w:rPr>
            <w:szCs w:val="24"/>
            <w:lang w:val="es-ES_tradnl"/>
          </w:rPr>
          <w:t>prácticas</w:t>
        </w:r>
        <w:r w:rsidR="00D20124" w:rsidRPr="003D22AB">
          <w:rPr>
            <w:szCs w:val="24"/>
            <w:lang w:val="es-ES_tradnl"/>
          </w:rPr>
          <w:t xml:space="preserve"> de </w:t>
        </w:r>
        <w:r w:rsidR="00D20124" w:rsidRPr="00E56B83">
          <w:rPr>
            <w:szCs w:val="24"/>
            <w:lang w:val="es-ES_tradnl"/>
          </w:rPr>
          <w:t>producción</w:t>
        </w:r>
        <w:r w:rsidR="00D20124">
          <w:rPr>
            <w:szCs w:val="24"/>
            <w:lang w:val="es-ES_tradnl"/>
          </w:rPr>
          <w:t xml:space="preserve"> y</w:t>
        </w:r>
        <w:r w:rsidR="00D20124" w:rsidRPr="00E56B83">
          <w:rPr>
            <w:szCs w:val="24"/>
            <w:lang w:val="es-ES_tradnl"/>
          </w:rPr>
          <w:t xml:space="preserve"> </w:t>
        </w:r>
        <w:r w:rsidR="00D20124">
          <w:rPr>
            <w:szCs w:val="24"/>
            <w:lang w:val="es-ES_tradnl"/>
          </w:rPr>
          <w:t>un</w:t>
        </w:r>
        <w:r w:rsidR="00D20124" w:rsidRPr="00E56B83">
          <w:rPr>
            <w:szCs w:val="24"/>
            <w:lang w:val="es-ES_tradnl"/>
          </w:rPr>
          <w:t xml:space="preserve"> nivel reducido de inversiones</w:t>
        </w:r>
        <w:r w:rsidR="00D20124">
          <w:rPr>
            <w:szCs w:val="24"/>
            <w:lang w:val="es-ES_tradnl"/>
          </w:rPr>
          <w:t xml:space="preserve">; </w:t>
        </w:r>
      </w:ins>
      <w:ins w:id="560" w:author="MHaro" w:date="2013-09-11T16:42:00Z">
        <w:r>
          <w:rPr>
            <w:szCs w:val="24"/>
            <w:lang w:val="es-ES_tradnl"/>
          </w:rPr>
          <w:t>l</w:t>
        </w:r>
      </w:ins>
      <w:ins w:id="561" w:author="MHaro" w:date="2013-09-11T16:39:00Z">
        <w:r w:rsidRPr="00F50F44">
          <w:rPr>
            <w:szCs w:val="24"/>
            <w:lang w:val="es-ES_tradnl"/>
          </w:rPr>
          <w:t xml:space="preserve">os objetivos establecidos </w:t>
        </w:r>
      </w:ins>
      <w:ins w:id="562" w:author="MHaro" w:date="2013-09-11T16:42:00Z">
        <w:r>
          <w:rPr>
            <w:szCs w:val="24"/>
            <w:lang w:val="es-ES_tradnl"/>
          </w:rPr>
          <w:t>se consideran</w:t>
        </w:r>
      </w:ins>
      <w:ins w:id="563" w:author="MHaro" w:date="2013-09-11T16:39:00Z">
        <w:r>
          <w:rPr>
            <w:szCs w:val="24"/>
            <w:lang w:val="es-ES_tradnl"/>
          </w:rPr>
          <w:t xml:space="preserve"> razonables y alcanzables </w:t>
        </w:r>
      </w:ins>
      <w:ins w:id="564" w:author="MHaro" w:date="2013-09-11T16:40:00Z">
        <w:r>
          <w:rPr>
            <w:szCs w:val="24"/>
            <w:lang w:val="es-ES_tradnl"/>
          </w:rPr>
          <w:t>bajo</w:t>
        </w:r>
      </w:ins>
      <w:ins w:id="565" w:author="MHaro" w:date="2013-09-11T16:39:00Z">
        <w:r>
          <w:rPr>
            <w:szCs w:val="24"/>
            <w:lang w:val="es-ES_tradnl"/>
          </w:rPr>
          <w:t xml:space="preserve"> costos </w:t>
        </w:r>
      </w:ins>
      <w:ins w:id="566" w:author="MHaro" w:date="2013-09-11T16:42:00Z">
        <w:r>
          <w:rPr>
            <w:szCs w:val="24"/>
            <w:lang w:val="es-ES_tradnl"/>
          </w:rPr>
          <w:t xml:space="preserve">por demás </w:t>
        </w:r>
      </w:ins>
      <w:ins w:id="567" w:author="MHaro" w:date="2013-09-11T16:39:00Z">
        <w:r>
          <w:rPr>
            <w:szCs w:val="24"/>
            <w:lang w:val="es-ES_tradnl"/>
          </w:rPr>
          <w:t>cubiertos por el monto del programa</w:t>
        </w:r>
      </w:ins>
      <w:ins w:id="568" w:author="MHaro" w:date="2013-09-11T16:42:00Z">
        <w:r>
          <w:rPr>
            <w:szCs w:val="24"/>
            <w:lang w:val="es-ES_tradnl"/>
          </w:rPr>
          <w:t xml:space="preserve"> y de la asistencia técnica</w:t>
        </w:r>
      </w:ins>
      <w:ins w:id="569" w:author="MHaro" w:date="2013-09-11T17:06:00Z">
        <w:r w:rsidR="00BD773C">
          <w:rPr>
            <w:szCs w:val="24"/>
            <w:lang w:val="es-ES_tradnl"/>
          </w:rPr>
          <w:t xml:space="preserve"> asociada</w:t>
        </w:r>
      </w:ins>
      <w:ins w:id="570" w:author="MHaro" w:date="2013-09-11T16:39:00Z">
        <w:r>
          <w:rPr>
            <w:szCs w:val="24"/>
            <w:lang w:val="es-ES_tradnl"/>
          </w:rPr>
          <w:t>.</w:t>
        </w:r>
      </w:ins>
    </w:p>
    <w:p w:rsidR="007A6414" w:rsidRPr="0040233C" w:rsidRDefault="007A6414" w:rsidP="007A6414">
      <w:pPr>
        <w:pStyle w:val="Paragraph"/>
        <w:tabs>
          <w:tab w:val="clear" w:pos="2448"/>
          <w:tab w:val="num" w:pos="720"/>
        </w:tabs>
        <w:spacing w:afterLines="80" w:after="192"/>
        <w:ind w:left="720" w:hanging="720"/>
        <w:rPr>
          <w:szCs w:val="24"/>
          <w:lang w:val="es-ES_tradnl"/>
        </w:rPr>
      </w:pPr>
      <w:r w:rsidRPr="0040233C">
        <w:rPr>
          <w:szCs w:val="24"/>
          <w:lang w:val="es-ES_tradnl"/>
        </w:rPr>
        <w:t xml:space="preserve">Se asume que la estimación del incremento en las </w:t>
      </w:r>
      <w:r w:rsidR="008C21F8">
        <w:rPr>
          <w:szCs w:val="24"/>
          <w:lang w:val="es-ES_tradnl"/>
        </w:rPr>
        <w:t>ventas</w:t>
      </w:r>
      <w:r w:rsidRPr="0040233C">
        <w:rPr>
          <w:szCs w:val="24"/>
          <w:lang w:val="es-ES_tradnl"/>
        </w:rPr>
        <w:t xml:space="preserve"> netas de </w:t>
      </w:r>
      <w:r>
        <w:rPr>
          <w:szCs w:val="24"/>
          <w:lang w:val="es-ES_tradnl"/>
        </w:rPr>
        <w:t>los beneficiario</w:t>
      </w:r>
      <w:r w:rsidRPr="0040233C">
        <w:rPr>
          <w:szCs w:val="24"/>
          <w:lang w:val="es-ES_tradnl"/>
        </w:rPr>
        <w:t xml:space="preserve">s es una medida aceptable de monetización del beneficio </w:t>
      </w:r>
      <w:r>
        <w:rPr>
          <w:szCs w:val="24"/>
          <w:lang w:val="es-ES_tradnl"/>
        </w:rPr>
        <w:t xml:space="preserve">asociado a </w:t>
      </w:r>
      <w:r w:rsidRPr="0040233C">
        <w:rPr>
          <w:szCs w:val="24"/>
          <w:lang w:val="es-ES_tradnl"/>
        </w:rPr>
        <w:t xml:space="preserve">los resultados del programa, es decir </w:t>
      </w:r>
      <w:r>
        <w:rPr>
          <w:szCs w:val="24"/>
          <w:lang w:val="es-ES_tradnl"/>
        </w:rPr>
        <w:t xml:space="preserve">al aumento de la productividad </w:t>
      </w:r>
      <w:r w:rsidRPr="0040233C">
        <w:rPr>
          <w:szCs w:val="24"/>
          <w:lang w:val="es-ES_tradnl"/>
        </w:rPr>
        <w:t>de l</w:t>
      </w:r>
      <w:r>
        <w:rPr>
          <w:szCs w:val="24"/>
          <w:lang w:val="es-ES_tradnl"/>
        </w:rPr>
        <w:t>o</w:t>
      </w:r>
      <w:r w:rsidRPr="0040233C">
        <w:rPr>
          <w:szCs w:val="24"/>
          <w:lang w:val="es-ES_tradnl"/>
        </w:rPr>
        <w:t xml:space="preserve">s </w:t>
      </w:r>
      <w:proofErr w:type="spellStart"/>
      <w:r>
        <w:rPr>
          <w:szCs w:val="24"/>
          <w:lang w:val="es-ES_tradnl"/>
        </w:rPr>
        <w:t>PMPs</w:t>
      </w:r>
      <w:proofErr w:type="spellEnd"/>
      <w:r w:rsidRPr="0040233C">
        <w:rPr>
          <w:szCs w:val="24"/>
          <w:lang w:val="es-ES_tradnl"/>
        </w:rPr>
        <w:t xml:space="preserve"> (</w:t>
      </w:r>
      <w:r>
        <w:rPr>
          <w:szCs w:val="24"/>
          <w:lang w:val="es-ES_tradnl"/>
        </w:rPr>
        <w:t>véase Matriz de Resultados)</w:t>
      </w:r>
      <w:r w:rsidRPr="0040233C">
        <w:rPr>
          <w:szCs w:val="24"/>
          <w:lang w:val="es-ES_tradnl"/>
        </w:rPr>
        <w:t>.</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Cabe destacar que, si bien el análisis se enfoca únicamente en el valor incremental  en beneficios que supone para las empresas el acceder a </w:t>
      </w:r>
      <w:r w:rsidR="004463C5">
        <w:rPr>
          <w:szCs w:val="24"/>
          <w:lang w:val="es-ES_tradnl"/>
        </w:rPr>
        <w:t xml:space="preserve">recursos que les permitan realizar </w:t>
      </w:r>
      <w:r w:rsidRPr="0040233C">
        <w:rPr>
          <w:szCs w:val="24"/>
          <w:lang w:val="es-ES_tradnl"/>
        </w:rPr>
        <w:t>proyectos de inversión</w:t>
      </w:r>
      <w:r w:rsidR="004463C5">
        <w:rPr>
          <w:szCs w:val="24"/>
          <w:lang w:val="es-ES_tradnl"/>
        </w:rPr>
        <w:t xml:space="preserve"> eficaces</w:t>
      </w:r>
      <w:r w:rsidRPr="0040233C">
        <w:rPr>
          <w:szCs w:val="24"/>
          <w:lang w:val="es-ES_tradnl"/>
        </w:rPr>
        <w:t>, existen una serie de externalidades po</w:t>
      </w:r>
      <w:r w:rsidR="004463C5">
        <w:rPr>
          <w:szCs w:val="24"/>
          <w:lang w:val="es-ES_tradnl"/>
        </w:rPr>
        <w:t>sitivas adicionales asociadas a las actividades del</w:t>
      </w:r>
      <w:r w:rsidRPr="0040233C">
        <w:rPr>
          <w:szCs w:val="24"/>
          <w:lang w:val="es-ES_tradnl"/>
        </w:rPr>
        <w:t xml:space="preserve"> programa. Ejemplo de estos beneficios o externalidades positivas adicionales, que por fines prácticos nos limitamos a mencionar, son: (i)</w:t>
      </w:r>
      <w:r w:rsidR="00D531E3">
        <w:rPr>
          <w:szCs w:val="24"/>
          <w:lang w:val="es-ES_tradnl"/>
        </w:rPr>
        <w:t xml:space="preserve"> un aumento en la calidad del producto que redunda no solo en beneficios en términos de posibilidades de mejorar el precio al productor sino de acceder a nuevos y mejores mercados; </w:t>
      </w:r>
      <w:r w:rsidR="004463C5">
        <w:rPr>
          <w:szCs w:val="24"/>
          <w:lang w:val="es-ES_tradnl"/>
        </w:rPr>
        <w:t xml:space="preserve">(ii) el fomento de prácticas sustentables y de respeto al medio ambiente en el campo nicaragüense; </w:t>
      </w:r>
      <w:r w:rsidR="00D531E3">
        <w:rPr>
          <w:szCs w:val="24"/>
          <w:lang w:val="es-ES_tradnl"/>
        </w:rPr>
        <w:t>(iii)</w:t>
      </w:r>
      <w:r w:rsidR="00D531E3" w:rsidRPr="0040233C">
        <w:rPr>
          <w:szCs w:val="24"/>
          <w:lang w:val="es-ES_tradnl"/>
        </w:rPr>
        <w:t xml:space="preserve"> la mejora del riesgo crediticio de las empresas beneficiarias y/o la inclusión de las mismas al sistema bancario</w:t>
      </w:r>
      <w:r w:rsidR="00D531E3">
        <w:rPr>
          <w:szCs w:val="24"/>
          <w:lang w:val="es-ES_tradnl"/>
        </w:rPr>
        <w:t>; (iv) la generación de empleo indirecto, ya que</w:t>
      </w:r>
      <w:r w:rsidR="00E124F7">
        <w:rPr>
          <w:szCs w:val="24"/>
          <w:lang w:val="es-ES_tradnl"/>
        </w:rPr>
        <w:t xml:space="preserve"> es de esperar que</w:t>
      </w:r>
      <w:r w:rsidR="00D531E3">
        <w:rPr>
          <w:szCs w:val="24"/>
          <w:lang w:val="es-ES_tradnl"/>
        </w:rPr>
        <w:t xml:space="preserve"> el programa involucr</w:t>
      </w:r>
      <w:r w:rsidR="00E124F7">
        <w:rPr>
          <w:szCs w:val="24"/>
          <w:lang w:val="es-ES_tradnl"/>
        </w:rPr>
        <w:t>e</w:t>
      </w:r>
      <w:r w:rsidR="00D531E3">
        <w:rPr>
          <w:szCs w:val="24"/>
          <w:lang w:val="es-ES_tradnl"/>
        </w:rPr>
        <w:t xml:space="preserve"> </w:t>
      </w:r>
      <w:r w:rsidR="00E124F7">
        <w:rPr>
          <w:szCs w:val="24"/>
          <w:lang w:val="es-ES_tradnl"/>
        </w:rPr>
        <w:t>incrementos en las</w:t>
      </w:r>
      <w:r w:rsidR="00D531E3">
        <w:rPr>
          <w:szCs w:val="24"/>
          <w:lang w:val="es-ES_tradnl"/>
        </w:rPr>
        <w:t xml:space="preserve"> necesidad</w:t>
      </w:r>
      <w:r w:rsidR="00E124F7">
        <w:rPr>
          <w:szCs w:val="24"/>
          <w:lang w:val="es-ES_tradnl"/>
        </w:rPr>
        <w:t>es</w:t>
      </w:r>
      <w:r w:rsidR="00D531E3">
        <w:rPr>
          <w:szCs w:val="24"/>
          <w:lang w:val="es-ES_tradnl"/>
        </w:rPr>
        <w:t xml:space="preserve"> de una serie de servicios asociados a las cadenas elegibles; y (v</w:t>
      </w:r>
      <w:r w:rsidR="004463C5">
        <w:rPr>
          <w:szCs w:val="24"/>
          <w:lang w:val="es-ES_tradnl"/>
        </w:rPr>
        <w:t xml:space="preserve">) </w:t>
      </w:r>
      <w:r w:rsidR="001E329B">
        <w:rPr>
          <w:szCs w:val="24"/>
          <w:lang w:val="es-ES_tradnl"/>
        </w:rPr>
        <w:t>el impulso</w:t>
      </w:r>
      <w:r w:rsidR="004463C5">
        <w:rPr>
          <w:szCs w:val="24"/>
          <w:lang w:val="es-ES_tradnl"/>
        </w:rPr>
        <w:t xml:space="preserve"> a la igualdad de género en las actividades foco del programa</w:t>
      </w:r>
      <w:r w:rsidRPr="0040233C">
        <w:rPr>
          <w:szCs w:val="24"/>
          <w:lang w:val="es-ES_tradnl"/>
        </w:rPr>
        <w:t>.</w:t>
      </w:r>
    </w:p>
    <w:p w:rsidR="00A23905" w:rsidRPr="0040233C" w:rsidRDefault="00A23905"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Se asume que la instrumentación de las actividades del programa propuesto es parte de una solución integral al conjunto de aspectos institucionales y estructurales más amplios que conforman la problemática de los </w:t>
      </w:r>
      <w:proofErr w:type="spellStart"/>
      <w:r w:rsidRPr="0040233C">
        <w:rPr>
          <w:szCs w:val="24"/>
          <w:lang w:val="es-ES_tradnl"/>
        </w:rPr>
        <w:t>PMPs</w:t>
      </w:r>
      <w:proofErr w:type="spellEnd"/>
      <w:r w:rsidRPr="0040233C">
        <w:rPr>
          <w:szCs w:val="24"/>
          <w:lang w:val="es-ES_tradnl"/>
        </w:rPr>
        <w:t>, y los cuales el programa no aborda por razones obvias de dimensión. En ese sentido, se debe tener en consideración que la cuantificación de todos y cada uno de los aspec</w:t>
      </w:r>
      <w:r w:rsidR="004463C5">
        <w:rPr>
          <w:szCs w:val="24"/>
          <w:lang w:val="es-ES_tradnl"/>
        </w:rPr>
        <w:t>tos de dicha problemática multi</w:t>
      </w:r>
      <w:r w:rsidRPr="0040233C">
        <w:rPr>
          <w:szCs w:val="24"/>
          <w:lang w:val="es-ES_tradnl"/>
        </w:rPr>
        <w:t>fac</w:t>
      </w:r>
      <w:r w:rsidR="004463C5">
        <w:rPr>
          <w:szCs w:val="24"/>
          <w:lang w:val="es-ES_tradnl"/>
        </w:rPr>
        <w:t>é</w:t>
      </w:r>
      <w:r w:rsidRPr="0040233C">
        <w:rPr>
          <w:szCs w:val="24"/>
          <w:lang w:val="es-ES_tradnl"/>
        </w:rPr>
        <w:t>tica no están incorporados en el análisis, el cual se basa en el supuesto de que el país mantendrá un marco que asegure condiciones propicias para la sostenibilidad del crecimiento de sus mercados, de la inversión y de los sistemas financieros.</w:t>
      </w:r>
    </w:p>
    <w:p w:rsidR="003859CF" w:rsidRPr="0040233C" w:rsidRDefault="003859CF" w:rsidP="003859CF">
      <w:pPr>
        <w:pStyle w:val="Chapter"/>
        <w:spacing w:after="120"/>
        <w:rPr>
          <w:szCs w:val="24"/>
          <w:lang w:val="es-ES_tradnl"/>
        </w:rPr>
      </w:pPr>
      <w:bookmarkStart w:id="571" w:name="_Toc298764670"/>
      <w:r w:rsidRPr="0040233C">
        <w:rPr>
          <w:szCs w:val="24"/>
          <w:lang w:val="es-ES_tradnl"/>
        </w:rPr>
        <w:t xml:space="preserve">Valoración del </w:t>
      </w:r>
      <w:bookmarkEnd w:id="571"/>
      <w:r w:rsidRPr="0040233C">
        <w:rPr>
          <w:szCs w:val="24"/>
          <w:lang w:val="es-ES_tradnl"/>
        </w:rPr>
        <w:t>Beneficio Económico</w:t>
      </w:r>
    </w:p>
    <w:p w:rsidR="003859CF" w:rsidRPr="0040233C" w:rsidRDefault="00CB33CC" w:rsidP="008B7505">
      <w:pPr>
        <w:pStyle w:val="Paragraph"/>
        <w:tabs>
          <w:tab w:val="clear" w:pos="2448"/>
          <w:tab w:val="num" w:pos="720"/>
        </w:tabs>
        <w:spacing w:afterLines="80" w:after="192"/>
        <w:ind w:left="720" w:hanging="720"/>
        <w:rPr>
          <w:szCs w:val="24"/>
          <w:lang w:val="es-ES_tradnl"/>
        </w:rPr>
      </w:pPr>
      <w:bookmarkStart w:id="572" w:name="_Ref360445195"/>
      <w:r>
        <w:rPr>
          <w:b/>
          <w:szCs w:val="24"/>
          <w:lang w:val="es-ES_tradnl"/>
        </w:rPr>
        <w:t>Cálculo del Beneficio.</w:t>
      </w:r>
      <w:r w:rsidRPr="0040233C">
        <w:rPr>
          <w:szCs w:val="24"/>
          <w:lang w:val="es-ES_tradnl"/>
        </w:rPr>
        <w:t xml:space="preserve"> </w:t>
      </w:r>
      <w:r w:rsidR="003859CF" w:rsidRPr="0040233C">
        <w:rPr>
          <w:szCs w:val="24"/>
          <w:lang w:val="es-ES_tradnl"/>
        </w:rPr>
        <w:t xml:space="preserve">Utilizando como datos base </w:t>
      </w:r>
      <w:r w:rsidR="000C4ED1">
        <w:rPr>
          <w:szCs w:val="24"/>
          <w:lang w:val="es-ES_tradnl"/>
        </w:rPr>
        <w:t xml:space="preserve">la evolución de </w:t>
      </w:r>
      <w:r w:rsidR="003859CF" w:rsidRPr="0040233C">
        <w:rPr>
          <w:szCs w:val="24"/>
          <w:lang w:val="es-ES_tradnl"/>
        </w:rPr>
        <w:t xml:space="preserve">los </w:t>
      </w:r>
      <w:r w:rsidR="00480397">
        <w:rPr>
          <w:szCs w:val="24"/>
          <w:lang w:val="es-ES_tradnl"/>
        </w:rPr>
        <w:t>ritmos</w:t>
      </w:r>
      <w:r w:rsidR="003859CF" w:rsidRPr="0040233C">
        <w:rPr>
          <w:szCs w:val="24"/>
          <w:lang w:val="es-ES_tradnl"/>
        </w:rPr>
        <w:t xml:space="preserve"> de </w:t>
      </w:r>
      <w:r w:rsidR="000C4ED1">
        <w:rPr>
          <w:szCs w:val="24"/>
          <w:lang w:val="es-ES_tradnl"/>
        </w:rPr>
        <w:t xml:space="preserve">producción </w:t>
      </w:r>
      <w:r w:rsidR="003859CF" w:rsidRPr="0040233C">
        <w:rPr>
          <w:szCs w:val="24"/>
          <w:lang w:val="es-ES_tradnl"/>
        </w:rPr>
        <w:t xml:space="preserve">y los </w:t>
      </w:r>
      <w:r w:rsidR="000C4ED1">
        <w:rPr>
          <w:szCs w:val="24"/>
          <w:lang w:val="es-ES_tradnl"/>
        </w:rPr>
        <w:t>precios de</w:t>
      </w:r>
      <w:r w:rsidR="003859CF" w:rsidRPr="0040233C">
        <w:rPr>
          <w:szCs w:val="24"/>
          <w:lang w:val="es-ES_tradnl"/>
        </w:rPr>
        <w:t xml:space="preserve"> venta</w:t>
      </w:r>
      <w:r w:rsidR="000C4ED1">
        <w:rPr>
          <w:szCs w:val="24"/>
          <w:lang w:val="es-ES_tradnl"/>
        </w:rPr>
        <w:t xml:space="preserve"> al productor para cada sector de análisis</w:t>
      </w:r>
      <w:r w:rsidR="003859CF" w:rsidRPr="0040233C">
        <w:rPr>
          <w:szCs w:val="24"/>
          <w:lang w:val="es-ES_tradnl"/>
        </w:rPr>
        <w:t xml:space="preserve"> (</w:t>
      </w:r>
      <w:r w:rsidR="00C75C36">
        <w:rPr>
          <w:szCs w:val="24"/>
          <w:lang w:val="es-ES_tradnl"/>
        </w:rPr>
        <w:t>véase ¶</w:t>
      </w:r>
      <w:r w:rsidR="00C75C36">
        <w:rPr>
          <w:szCs w:val="24"/>
          <w:lang w:val="es-ES_tradnl"/>
        </w:rPr>
        <w:fldChar w:fldCharType="begin"/>
      </w:r>
      <w:r w:rsidR="00C75C36">
        <w:rPr>
          <w:szCs w:val="24"/>
          <w:lang w:val="es-ES_tradnl"/>
        </w:rPr>
        <w:instrText xml:space="preserve"> REF _Ref360385447 \r \h </w:instrText>
      </w:r>
      <w:r w:rsidR="00C75C36">
        <w:rPr>
          <w:szCs w:val="24"/>
          <w:lang w:val="es-ES_tradnl"/>
        </w:rPr>
      </w:r>
      <w:r w:rsidR="00C75C36">
        <w:rPr>
          <w:szCs w:val="24"/>
          <w:lang w:val="es-ES_tradnl"/>
        </w:rPr>
        <w:fldChar w:fldCharType="separate"/>
      </w:r>
      <w:r w:rsidR="00C75C36">
        <w:rPr>
          <w:szCs w:val="24"/>
          <w:lang w:val="es-ES_tradnl"/>
        </w:rPr>
        <w:t>2.9</w:t>
      </w:r>
      <w:r w:rsidR="00C75C36">
        <w:rPr>
          <w:szCs w:val="24"/>
          <w:lang w:val="es-ES_tradnl"/>
        </w:rPr>
        <w:fldChar w:fldCharType="end"/>
      </w:r>
      <w:r w:rsidR="00C75C36">
        <w:rPr>
          <w:szCs w:val="24"/>
          <w:lang w:val="es-ES_tradnl"/>
        </w:rPr>
        <w:t>)</w:t>
      </w:r>
      <w:r w:rsidR="003859CF" w:rsidRPr="0040233C">
        <w:rPr>
          <w:szCs w:val="24"/>
          <w:lang w:val="es-ES_tradnl"/>
        </w:rPr>
        <w:t xml:space="preserve"> se calcul</w:t>
      </w:r>
      <w:r w:rsidR="00C75C36">
        <w:rPr>
          <w:szCs w:val="24"/>
          <w:lang w:val="es-ES_tradnl"/>
        </w:rPr>
        <w:t xml:space="preserve">a el </w:t>
      </w:r>
      <w:r w:rsidR="000C4ED1">
        <w:rPr>
          <w:szCs w:val="24"/>
          <w:lang w:val="es-ES_tradnl"/>
        </w:rPr>
        <w:t>ingreso</w:t>
      </w:r>
      <w:r w:rsidR="00C75C36">
        <w:rPr>
          <w:szCs w:val="24"/>
          <w:lang w:val="es-ES_tradnl"/>
        </w:rPr>
        <w:t xml:space="preserve"> incremental anual de lo</w:t>
      </w:r>
      <w:r w:rsidR="003859CF" w:rsidRPr="0040233C">
        <w:rPr>
          <w:szCs w:val="24"/>
          <w:lang w:val="es-ES_tradnl"/>
        </w:rPr>
        <w:t>s</w:t>
      </w:r>
      <w:r w:rsidR="00C75C36">
        <w:rPr>
          <w:szCs w:val="24"/>
          <w:lang w:val="es-ES_tradnl"/>
        </w:rPr>
        <w:t xml:space="preserve"> </w:t>
      </w:r>
      <w:proofErr w:type="spellStart"/>
      <w:r w:rsidR="00C75C36">
        <w:rPr>
          <w:szCs w:val="24"/>
          <w:lang w:val="es-ES_tradnl"/>
        </w:rPr>
        <w:t>PMPs</w:t>
      </w:r>
      <w:proofErr w:type="spellEnd"/>
      <w:r w:rsidR="00C75C36">
        <w:rPr>
          <w:szCs w:val="24"/>
          <w:lang w:val="es-ES_tradnl"/>
        </w:rPr>
        <w:t xml:space="preserve"> que reciben recursos del programa</w:t>
      </w:r>
      <w:r w:rsidR="003859CF" w:rsidRPr="0040233C">
        <w:rPr>
          <w:szCs w:val="24"/>
          <w:lang w:val="es-ES_tradnl"/>
        </w:rPr>
        <w:t>, contabilizá</w:t>
      </w:r>
      <w:r w:rsidR="000C4ED1">
        <w:rPr>
          <w:szCs w:val="24"/>
          <w:lang w:val="es-ES_tradnl"/>
        </w:rPr>
        <w:t>ndolo por un periodo de 10 años</w:t>
      </w:r>
      <w:r w:rsidR="00C75C36">
        <w:rPr>
          <w:szCs w:val="24"/>
          <w:lang w:val="es-ES_tradnl"/>
        </w:rPr>
        <w:t xml:space="preserve">. </w:t>
      </w:r>
      <w:r w:rsidR="000C4ED1">
        <w:rPr>
          <w:szCs w:val="24"/>
          <w:lang w:val="es-ES_tradnl"/>
        </w:rPr>
        <w:t>Según el modelo descrito en secciones anteriores del presente documento, e</w:t>
      </w:r>
      <w:r w:rsidR="00EE065D">
        <w:rPr>
          <w:szCs w:val="24"/>
          <w:lang w:val="es-ES_tradnl"/>
        </w:rPr>
        <w:t xml:space="preserve">l </w:t>
      </w:r>
      <w:r w:rsidR="000C4ED1">
        <w:rPr>
          <w:szCs w:val="24"/>
          <w:lang w:val="es-ES_tradnl"/>
        </w:rPr>
        <w:t xml:space="preserve">beneficio anual (en el año t) para los </w:t>
      </w:r>
      <w:proofErr w:type="spellStart"/>
      <w:r w:rsidR="000C4ED1">
        <w:rPr>
          <w:szCs w:val="24"/>
          <w:lang w:val="es-ES_tradnl"/>
        </w:rPr>
        <w:t>PMPs</w:t>
      </w:r>
      <w:proofErr w:type="spellEnd"/>
      <w:r w:rsidR="000C4ED1">
        <w:rPr>
          <w:szCs w:val="24"/>
          <w:lang w:val="es-ES_tradnl"/>
        </w:rPr>
        <w:t xml:space="preserve"> estaría dado por</w:t>
      </w:r>
      <w:r w:rsidR="003859CF" w:rsidRPr="0040233C">
        <w:rPr>
          <w:szCs w:val="24"/>
          <w:lang w:val="es-ES_tradnl"/>
        </w:rPr>
        <w:t>:</w:t>
      </w:r>
      <w:bookmarkEnd w:id="572"/>
    </w:p>
    <w:p w:rsidR="003859CF" w:rsidRPr="000C4ED1" w:rsidRDefault="00427AB4" w:rsidP="000C4ED1">
      <w:pPr>
        <w:pStyle w:val="Paragraph"/>
        <w:numPr>
          <w:ilvl w:val="0"/>
          <w:numId w:val="0"/>
        </w:numPr>
        <w:spacing w:before="0" w:after="80"/>
        <w:ind w:left="2160"/>
        <w:jc w:val="left"/>
        <w:rPr>
          <w:szCs w:val="24"/>
          <w:lang w:val="es-ES_tradnl"/>
        </w:rPr>
      </w:pPr>
      <m:oMathPara>
        <m:oMathParaPr>
          <m:jc m:val="left"/>
        </m:oMathParaPr>
        <m:oMath>
          <m:sSub>
            <m:sSubPr>
              <m:ctrlPr>
                <w:rPr>
                  <w:rFonts w:ascii="Cambria Math" w:hAnsi="Cambria Math"/>
                  <w:i/>
                  <w:szCs w:val="24"/>
                  <w:lang w:val="es-ES_tradnl"/>
                </w:rPr>
              </m:ctrlPr>
            </m:sSubPr>
            <m:e>
              <m:r>
                <w:rPr>
                  <w:rFonts w:ascii="Cambria Math" w:hAnsi="Cambria Math"/>
                  <w:szCs w:val="24"/>
                  <w:lang w:val="es-ES_tradnl"/>
                </w:rPr>
                <m:t>Beneficio</m:t>
              </m:r>
            </m:e>
            <m:sub>
              <m:r>
                <w:rPr>
                  <w:rFonts w:ascii="Cambria Math" w:hAnsi="Cambria Math"/>
                  <w:szCs w:val="24"/>
                  <w:lang w:val="es-ES_tradnl"/>
                </w:rPr>
                <m:t>t</m:t>
              </m:r>
            </m:sub>
          </m:sSub>
          <m:r>
            <w:rPr>
              <w:rFonts w:ascii="Cambria Math" w:hAnsi="Cambria Math"/>
              <w:szCs w:val="24"/>
              <w:lang w:val="es-ES_tradnl"/>
            </w:rPr>
            <m:t xml:space="preserve">= </m:t>
          </m:r>
          <m:nary>
            <m:naryPr>
              <m:chr m:val="∑"/>
              <m:limLoc m:val="undOvr"/>
              <m:subHide m:val="1"/>
              <m:supHide m:val="1"/>
              <m:ctrlPr>
                <w:rPr>
                  <w:rFonts w:ascii="Cambria Math" w:eastAsiaTheme="minorHAnsi" w:hAnsi="Cambria Math"/>
                  <w:i/>
                  <w:szCs w:val="24"/>
                  <w:lang w:val="es-ES_tradnl" w:eastAsia="en-US"/>
                </w:rPr>
              </m:ctrlPr>
            </m:naryPr>
            <m:sub/>
            <m:sup/>
            <m:e>
              <m:sSub>
                <m:sSubPr>
                  <m:ctrlPr>
                    <w:rPr>
                      <w:rFonts w:ascii="Cambria Math" w:eastAsiaTheme="minorHAnsi" w:hAnsi="Cambria Math"/>
                      <w:i/>
                      <w:szCs w:val="24"/>
                      <w:lang w:val="es-ES_tradnl" w:eastAsia="en-US"/>
                    </w:rPr>
                  </m:ctrlPr>
                </m:sSubPr>
                <m:e>
                  <m:r>
                    <w:rPr>
                      <w:rFonts w:ascii="Cambria Math" w:hAnsi="Cambria Math"/>
                      <w:szCs w:val="24"/>
                      <w:lang w:val="es-ES_tradnl"/>
                    </w:rPr>
                    <m:t>(</m:t>
                  </m:r>
                  <m:sSub>
                    <m:sSubPr>
                      <m:ctrlPr>
                        <w:rPr>
                          <w:rFonts w:ascii="Cambria Math" w:hAnsi="Cambria Math"/>
                          <w:i/>
                          <w:szCs w:val="24"/>
                          <w:lang w:val="es-ES_tradnl"/>
                        </w:rPr>
                      </m:ctrlPr>
                    </m:sSubPr>
                    <m:e>
                      <m:r>
                        <w:rPr>
                          <w:rFonts w:ascii="Cambria Math" w:hAnsi="Cambria Math"/>
                          <w:szCs w:val="24"/>
                          <w:lang w:val="es-ES_tradnl"/>
                        </w:rPr>
                        <m:t>Beneficio</m:t>
                      </m:r>
                    </m:e>
                    <m:sub>
                      <m:r>
                        <w:rPr>
                          <w:rFonts w:ascii="Cambria Math" w:hAnsi="Cambria Math"/>
                          <w:szCs w:val="24"/>
                          <w:lang w:val="es-ES_tradnl"/>
                        </w:rPr>
                        <m:t>cacao</m:t>
                      </m:r>
                    </m:sub>
                  </m:sSub>
                  <m:r>
                    <w:rPr>
                      <w:rFonts w:ascii="Cambria Math" w:hAnsi="Cambria Math"/>
                      <w:szCs w:val="24"/>
                      <w:lang w:val="es-ES_tradnl"/>
                    </w:rPr>
                    <m:t>+</m:t>
                  </m:r>
                  <m:sSub>
                    <m:sSubPr>
                      <m:ctrlPr>
                        <w:rPr>
                          <w:rFonts w:ascii="Cambria Math" w:hAnsi="Cambria Math"/>
                          <w:i/>
                          <w:szCs w:val="24"/>
                          <w:lang w:val="es-ES_tradnl"/>
                        </w:rPr>
                      </m:ctrlPr>
                    </m:sSubPr>
                    <m:e>
                      <m:r>
                        <w:rPr>
                          <w:rFonts w:ascii="Cambria Math" w:hAnsi="Cambria Math"/>
                          <w:szCs w:val="24"/>
                          <w:lang w:val="es-ES_tradnl"/>
                        </w:rPr>
                        <m:t>Beneficio</m:t>
                      </m:r>
                    </m:e>
                    <m:sub>
                      <m:r>
                        <w:rPr>
                          <w:rFonts w:ascii="Cambria Math" w:hAnsi="Cambria Math"/>
                          <w:szCs w:val="24"/>
                          <w:lang w:val="es-ES_tradnl"/>
                        </w:rPr>
                        <m:t>lacteos</m:t>
                      </m:r>
                    </m:sub>
                  </m:sSub>
                  <m:r>
                    <w:rPr>
                      <w:rFonts w:ascii="Cambria Math" w:hAnsi="Cambria Math"/>
                      <w:szCs w:val="24"/>
                      <w:lang w:val="es-ES_tradnl"/>
                    </w:rPr>
                    <m:t>)</m:t>
                  </m:r>
                </m:e>
                <m:sub>
                  <m:r>
                    <w:rPr>
                      <w:rFonts w:ascii="Cambria Math" w:hAnsi="Cambria Math"/>
                      <w:szCs w:val="24"/>
                      <w:lang w:val="es-ES_tradnl"/>
                    </w:rPr>
                    <m:t>t</m:t>
                  </m:r>
                </m:sub>
              </m:sSub>
            </m:e>
          </m:nary>
        </m:oMath>
      </m:oMathPara>
    </w:p>
    <w:p w:rsidR="003859CF" w:rsidRPr="000C4ED1" w:rsidRDefault="007A6414" w:rsidP="000C4ED1">
      <w:pPr>
        <w:pStyle w:val="Paragraph"/>
        <w:numPr>
          <w:ilvl w:val="0"/>
          <w:numId w:val="0"/>
        </w:numPr>
        <w:spacing w:before="80" w:after="80"/>
        <w:ind w:left="2160"/>
        <w:jc w:val="center"/>
        <w:rPr>
          <w:szCs w:val="24"/>
        </w:rPr>
      </w:pPr>
      <m:oMathPara>
        <m:oMathParaPr>
          <m:jc m:val="left"/>
        </m:oMathParaPr>
        <m:oMath>
          <m:r>
            <w:rPr>
              <w:rFonts w:ascii="Cambria Math" w:hAnsi="Cambria Math"/>
              <w:szCs w:val="24"/>
              <w:lang w:val="es-ES_tradnl"/>
            </w:rPr>
            <m:t>Beneficio</m:t>
          </m:r>
          <m:r>
            <w:rPr>
              <w:rFonts w:ascii="Cambria Math" w:hAnsi="Cambria Math"/>
              <w:szCs w:val="24"/>
            </w:rPr>
            <m:t>=(</m:t>
          </m:r>
          <m:sSub>
            <m:sSubPr>
              <m:ctrlPr>
                <w:rPr>
                  <w:rFonts w:ascii="Cambria Math" w:hAnsi="Cambria Math"/>
                  <w:i/>
                  <w:szCs w:val="24"/>
                </w:rPr>
              </m:ctrlPr>
            </m:sSubPr>
            <m:e>
              <m:r>
                <w:rPr>
                  <w:rFonts w:ascii="Cambria Math" w:hAnsi="Cambria Math"/>
                  <w:szCs w:val="24"/>
                </w:rPr>
                <m:t>V</m:t>
              </m:r>
            </m:e>
            <m:sub>
              <m:r>
                <w:rPr>
                  <w:rFonts w:ascii="Cambria Math" w:hAnsi="Cambria Math"/>
                  <w:szCs w:val="24"/>
                </w:rPr>
                <m:t>B</m:t>
              </m:r>
            </m:sub>
          </m:sSub>
          <m:r>
            <w:rPr>
              <w:rFonts w:ascii="Cambria Math" w:hAnsi="Cambria Math"/>
              <w:szCs w:val="24"/>
            </w:rPr>
            <m:t>×B-</m:t>
          </m:r>
          <m:sSub>
            <m:sSubPr>
              <m:ctrlPr>
                <w:rPr>
                  <w:rFonts w:ascii="Cambria Math" w:hAnsi="Cambria Math"/>
                  <w:i/>
                  <w:szCs w:val="24"/>
                </w:rPr>
              </m:ctrlPr>
            </m:sSubPr>
            <m:e>
              <m:r>
                <w:rPr>
                  <w:rFonts w:ascii="Cambria Math" w:hAnsi="Cambria Math"/>
                  <w:szCs w:val="24"/>
                </w:rPr>
                <m:t>V</m:t>
              </m:r>
            </m:e>
            <m:sub>
              <m:r>
                <w:rPr>
                  <w:rFonts w:ascii="Cambria Math" w:hAnsi="Cambria Math"/>
                  <w:szCs w:val="24"/>
                </w:rPr>
                <m:t>N</m:t>
              </m:r>
            </m:sub>
          </m:sSub>
          <m:r>
            <w:rPr>
              <w:rFonts w:ascii="Cambria Math" w:hAnsi="Cambria Math"/>
              <w:szCs w:val="24"/>
            </w:rPr>
            <m:t>×N)</m:t>
          </m:r>
        </m:oMath>
      </m:oMathPara>
    </w:p>
    <w:p w:rsidR="007A6414" w:rsidRPr="000C4ED1" w:rsidRDefault="007A6414" w:rsidP="007A6414">
      <w:pPr>
        <w:pStyle w:val="Paragraph"/>
        <w:numPr>
          <w:ilvl w:val="0"/>
          <w:numId w:val="0"/>
        </w:numPr>
        <w:spacing w:before="80" w:after="80"/>
        <w:ind w:left="720"/>
        <w:rPr>
          <w:sz w:val="20"/>
          <w:szCs w:val="24"/>
        </w:rPr>
      </w:pPr>
      <m:oMathPara>
        <m:oMathParaPr>
          <m:jc m:val="left"/>
        </m:oMathParaPr>
        <m:oMath>
          <m:r>
            <w:rPr>
              <w:rFonts w:ascii="Cambria Math" w:hAnsi="Cambria Math"/>
              <w:sz w:val="20"/>
              <w:szCs w:val="24"/>
              <w:lang w:val="es-ES_tradnl"/>
            </w:rPr>
            <m:t>Donde:</m:t>
          </m:r>
        </m:oMath>
      </m:oMathPara>
    </w:p>
    <w:p w:rsidR="007A6414" w:rsidRPr="000C4ED1" w:rsidRDefault="00427AB4" w:rsidP="007A6414">
      <w:pPr>
        <w:pStyle w:val="Paragraph"/>
        <w:numPr>
          <w:ilvl w:val="0"/>
          <w:numId w:val="0"/>
        </w:numPr>
        <w:spacing w:before="80" w:after="0"/>
        <w:ind w:left="720"/>
        <w:rPr>
          <w:sz w:val="20"/>
          <w:szCs w:val="24"/>
          <w:lang w:val="en-US"/>
        </w:rPr>
      </w:pPr>
      <m:oMathPara>
        <m:oMathParaPr>
          <m:jc m:val="left"/>
        </m:oMathParaPr>
        <m:oMath>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B</m:t>
              </m:r>
            </m:sub>
          </m:sSub>
          <m:r>
            <w:rPr>
              <w:rFonts w:ascii="Cambria Math" w:hAnsi="Cambria Math"/>
              <w:sz w:val="20"/>
              <w:szCs w:val="24"/>
              <w:lang w:val="en-US"/>
            </w:rPr>
            <m:t>=</m:t>
          </m:r>
          <m:r>
            <w:rPr>
              <w:rFonts w:ascii="Cambria Math" w:hAnsi="Cambria Math"/>
              <w:sz w:val="20"/>
              <w:szCs w:val="24"/>
            </w:rPr>
            <m:t>vtas</m:t>
          </m:r>
          <m:r>
            <w:rPr>
              <w:rFonts w:ascii="Cambria Math" w:hAnsi="Cambria Math"/>
              <w:sz w:val="20"/>
              <w:szCs w:val="24"/>
              <w:lang w:val="en-US"/>
            </w:rPr>
            <m:t xml:space="preserve"> </m:t>
          </m:r>
          <m:r>
            <w:rPr>
              <w:rFonts w:ascii="Cambria Math" w:hAnsi="Cambria Math"/>
              <w:sz w:val="20"/>
              <w:szCs w:val="24"/>
            </w:rPr>
            <m:t>promedio</m:t>
          </m:r>
          <m:r>
            <w:rPr>
              <w:rFonts w:ascii="Cambria Math" w:hAnsi="Cambria Math"/>
              <w:sz w:val="20"/>
              <w:szCs w:val="24"/>
              <w:lang w:val="en-US"/>
            </w:rPr>
            <m:t xml:space="preserve"> </m:t>
          </m:r>
          <m:r>
            <w:rPr>
              <w:rFonts w:ascii="Cambria Math" w:hAnsi="Cambria Math"/>
              <w:sz w:val="20"/>
              <w:szCs w:val="24"/>
            </w:rPr>
            <m:t>PMPs</m:t>
          </m:r>
          <m:r>
            <w:rPr>
              <w:rFonts w:ascii="Cambria Math" w:hAnsi="Cambria Math"/>
              <w:sz w:val="20"/>
              <w:szCs w:val="24"/>
              <w:lang w:val="en-US"/>
            </w:rPr>
            <m:t xml:space="preserve"> </m:t>
          </m:r>
          <m:r>
            <w:rPr>
              <w:rFonts w:ascii="Cambria Math" w:hAnsi="Cambria Math"/>
              <w:sz w:val="20"/>
              <w:szCs w:val="24"/>
            </w:rPr>
            <m:t>beneficiarios</m:t>
          </m:r>
          <m:r>
            <w:rPr>
              <w:rFonts w:ascii="Cambria Math" w:hAnsi="Cambria Math"/>
              <w:sz w:val="20"/>
              <w:szCs w:val="24"/>
              <w:lang w:val="en-US"/>
            </w:rPr>
            <m:t xml:space="preserve"> </m:t>
          </m:r>
        </m:oMath>
      </m:oMathPara>
    </w:p>
    <w:p w:rsidR="007A6414" w:rsidRPr="000C4ED1" w:rsidRDefault="00427AB4" w:rsidP="007A6414">
      <w:pPr>
        <w:pStyle w:val="Paragraph"/>
        <w:numPr>
          <w:ilvl w:val="0"/>
          <w:numId w:val="0"/>
        </w:numPr>
        <w:spacing w:before="80" w:after="80"/>
        <w:ind w:left="720" w:right="-90"/>
        <w:rPr>
          <w:sz w:val="20"/>
          <w:szCs w:val="24"/>
        </w:rPr>
      </w:pPr>
      <m:oMathPara>
        <m:oMathParaPr>
          <m:jc m:val="left"/>
        </m:oMathParaPr>
        <m:oMath>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N</m:t>
              </m:r>
            </m:sub>
          </m:sSub>
          <m:r>
            <w:rPr>
              <w:rFonts w:ascii="Cambria Math" w:hAnsi="Cambria Math"/>
              <w:sz w:val="20"/>
              <w:szCs w:val="24"/>
            </w:rPr>
            <m:t>=vtas promedio PMPs no beneficiarios (contrafactual)</m:t>
          </m:r>
        </m:oMath>
      </m:oMathPara>
    </w:p>
    <w:p w:rsidR="000C4ED1" w:rsidRPr="000C4ED1" w:rsidRDefault="000C4ED1" w:rsidP="000C4ED1">
      <w:pPr>
        <w:pStyle w:val="Paragraph"/>
        <w:numPr>
          <w:ilvl w:val="0"/>
          <w:numId w:val="0"/>
        </w:numPr>
        <w:spacing w:before="80" w:after="0"/>
        <w:ind w:left="720"/>
        <w:rPr>
          <w:sz w:val="20"/>
          <w:szCs w:val="24"/>
          <w:lang w:val="en-US"/>
        </w:rPr>
      </w:pPr>
      <m:oMathPara>
        <m:oMathParaPr>
          <m:jc m:val="left"/>
        </m:oMathParaPr>
        <m:oMath>
          <m:r>
            <w:rPr>
              <w:rFonts w:ascii="Cambria Math" w:hAnsi="Cambria Math"/>
              <w:sz w:val="20"/>
              <w:szCs w:val="24"/>
            </w:rPr>
            <m:t>B</m:t>
          </m:r>
          <m:r>
            <w:rPr>
              <w:rFonts w:ascii="Cambria Math" w:hAnsi="Cambria Math"/>
              <w:sz w:val="20"/>
              <w:szCs w:val="24"/>
              <w:lang w:val="en-US"/>
            </w:rPr>
            <m:t>=</m:t>
          </m:r>
          <m:r>
            <w:rPr>
              <w:rFonts w:ascii="Cambria Math" w:hAnsi="Cambria Math"/>
              <w:sz w:val="20"/>
              <w:szCs w:val="24"/>
            </w:rPr>
            <m:t># de</m:t>
          </m:r>
          <m:r>
            <w:rPr>
              <w:rFonts w:ascii="Cambria Math" w:hAnsi="Cambria Math"/>
              <w:sz w:val="20"/>
              <w:szCs w:val="24"/>
              <w:lang w:val="en-US"/>
            </w:rPr>
            <m:t xml:space="preserve"> </m:t>
          </m:r>
          <m:r>
            <w:rPr>
              <w:rFonts w:ascii="Cambria Math" w:hAnsi="Cambria Math"/>
              <w:sz w:val="20"/>
              <w:szCs w:val="24"/>
            </w:rPr>
            <m:t>PMPs</m:t>
          </m:r>
          <m:r>
            <w:rPr>
              <w:rFonts w:ascii="Cambria Math" w:hAnsi="Cambria Math"/>
              <w:sz w:val="20"/>
              <w:szCs w:val="24"/>
              <w:lang w:val="en-US"/>
            </w:rPr>
            <m:t xml:space="preserve"> </m:t>
          </m:r>
          <m:r>
            <w:rPr>
              <w:rFonts w:ascii="Cambria Math" w:hAnsi="Cambria Math"/>
              <w:sz w:val="20"/>
              <w:szCs w:val="24"/>
            </w:rPr>
            <m:t>beneficiarios</m:t>
          </m:r>
          <m:r>
            <w:rPr>
              <w:rFonts w:ascii="Cambria Math" w:hAnsi="Cambria Math"/>
              <w:sz w:val="20"/>
              <w:szCs w:val="24"/>
              <w:lang w:val="en-US"/>
            </w:rPr>
            <m:t xml:space="preserve"> </m:t>
          </m:r>
        </m:oMath>
      </m:oMathPara>
    </w:p>
    <w:p w:rsidR="000C4ED1" w:rsidRPr="000C4ED1" w:rsidRDefault="000C4ED1" w:rsidP="000C4ED1">
      <w:pPr>
        <w:pStyle w:val="Paragraph"/>
        <w:numPr>
          <w:ilvl w:val="0"/>
          <w:numId w:val="0"/>
        </w:numPr>
        <w:spacing w:before="80" w:after="80"/>
        <w:ind w:left="720" w:right="-90"/>
        <w:rPr>
          <w:sz w:val="20"/>
          <w:szCs w:val="24"/>
        </w:rPr>
      </w:pPr>
      <m:oMathPara>
        <m:oMathParaPr>
          <m:jc m:val="left"/>
        </m:oMathParaPr>
        <m:oMath>
          <m:r>
            <w:rPr>
              <w:rFonts w:ascii="Cambria Math" w:hAnsi="Cambria Math"/>
              <w:sz w:val="20"/>
              <w:szCs w:val="24"/>
            </w:rPr>
            <m:t>N=# de PMPs no beneficiarios</m:t>
          </m:r>
        </m:oMath>
      </m:oMathPara>
    </w:p>
    <w:p w:rsidR="00EE065D" w:rsidRDefault="000C4ED1" w:rsidP="00B04870">
      <w:pPr>
        <w:pStyle w:val="Paragraph"/>
        <w:tabs>
          <w:tab w:val="clear" w:pos="2448"/>
          <w:tab w:val="num" w:pos="720"/>
        </w:tabs>
        <w:spacing w:before="240"/>
        <w:ind w:left="720" w:hanging="720"/>
        <w:rPr>
          <w:szCs w:val="24"/>
          <w:lang w:val="es-ES_tradnl"/>
        </w:rPr>
      </w:pPr>
      <w:r>
        <w:rPr>
          <w:szCs w:val="24"/>
          <w:lang w:val="es-ES_tradnl"/>
        </w:rPr>
        <w:t>Además tenemos que</w:t>
      </w:r>
      <w:r w:rsidR="00B53269">
        <w:rPr>
          <w:szCs w:val="24"/>
          <w:lang w:val="es-ES_tradnl"/>
        </w:rPr>
        <w:t>:</w:t>
      </w:r>
    </w:p>
    <w:p w:rsidR="000C4ED1" w:rsidRPr="00AE750F" w:rsidRDefault="00427AB4" w:rsidP="00AE750F">
      <w:pPr>
        <w:pStyle w:val="Paragraph"/>
        <w:numPr>
          <w:ilvl w:val="0"/>
          <w:numId w:val="0"/>
        </w:numPr>
        <w:spacing w:before="80" w:after="80"/>
        <w:ind w:left="2160"/>
        <w:jc w:val="center"/>
        <w:rPr>
          <w:szCs w:val="24"/>
          <w:lang w:val="es-ES_tradnl"/>
        </w:rPr>
      </w:pPr>
      <m:oMathPara>
        <m:oMathParaPr>
          <m:jc m:val="left"/>
        </m:oMathParaPr>
        <m:oMath>
          <m:sSub>
            <m:sSubPr>
              <m:ctrlPr>
                <w:rPr>
                  <w:rFonts w:ascii="Cambria Math" w:hAnsi="Cambria Math"/>
                  <w:i/>
                  <w:szCs w:val="24"/>
                </w:rPr>
              </m:ctrlPr>
            </m:sSubPr>
            <m:e>
              <m:r>
                <w:rPr>
                  <w:rFonts w:ascii="Cambria Math" w:hAnsi="Cambria Math"/>
                  <w:szCs w:val="24"/>
                </w:rPr>
                <m:t>V</m:t>
              </m:r>
            </m:e>
            <m:sub>
              <m:r>
                <w:rPr>
                  <w:rFonts w:ascii="Cambria Math" w:hAnsi="Cambria Math"/>
                  <w:szCs w:val="24"/>
                </w:rPr>
                <m:t>t</m:t>
              </m:r>
            </m:sub>
          </m:sSub>
          <m:r>
            <w:rPr>
              <w:rFonts w:ascii="Cambria Math" w:hAnsi="Cambria Math"/>
              <w:szCs w:val="24"/>
              <w:lang w:val="en-US"/>
            </w:rPr>
            <m:t>=</m:t>
          </m:r>
          <m:sSub>
            <m:sSubPr>
              <m:ctrlPr>
                <w:rPr>
                  <w:rFonts w:ascii="Cambria Math" w:hAnsi="Cambria Math"/>
                  <w:i/>
                  <w:szCs w:val="24"/>
                </w:rPr>
              </m:ctrlPr>
            </m:sSubPr>
            <m:e>
              <m:r>
                <w:rPr>
                  <w:rFonts w:ascii="Cambria Math" w:hAnsi="Cambria Math"/>
                  <w:szCs w:val="24"/>
                </w:rPr>
                <m:t>q</m:t>
              </m:r>
            </m:e>
            <m:sub>
              <m:r>
                <w:rPr>
                  <w:rFonts w:ascii="Cambria Math" w:hAnsi="Cambria Math"/>
                  <w:szCs w:val="24"/>
                </w:rPr>
                <m:t>t</m:t>
              </m:r>
            </m:sub>
          </m:sSub>
          <m:r>
            <w:rPr>
              <w:rFonts w:ascii="Cambria Math" w:hAnsi="Cambria Math"/>
              <w:szCs w:val="24"/>
              <w:lang w:val="en-US"/>
            </w:rPr>
            <m:t>×</m:t>
          </m:r>
          <m:r>
            <w:rPr>
              <w:rFonts w:ascii="Cambria Math" w:hAnsi="Cambria Math"/>
              <w:szCs w:val="24"/>
            </w:rPr>
            <m:t>P</m:t>
          </m:r>
        </m:oMath>
      </m:oMathPara>
    </w:p>
    <w:p w:rsidR="000C4ED1" w:rsidRPr="00AE750F" w:rsidRDefault="00427AB4" w:rsidP="00AE750F">
      <w:pPr>
        <w:pStyle w:val="Paragraph"/>
        <w:numPr>
          <w:ilvl w:val="0"/>
          <w:numId w:val="0"/>
        </w:numPr>
        <w:spacing w:before="80" w:after="0"/>
        <w:ind w:left="2160"/>
        <w:jc w:val="center"/>
        <w:rPr>
          <w:szCs w:val="24"/>
          <w:lang w:val="es-ES_tradnl"/>
        </w:rPr>
      </w:pPr>
      <m:oMathPara>
        <m:oMathParaPr>
          <m:jc m:val="left"/>
        </m:oMathParaPr>
        <m:oMath>
          <m:sSub>
            <m:sSubPr>
              <m:ctrlPr>
                <w:rPr>
                  <w:rFonts w:ascii="Cambria Math" w:hAnsi="Cambria Math"/>
                  <w:i/>
                  <w:szCs w:val="24"/>
                </w:rPr>
              </m:ctrlPr>
            </m:sSubPr>
            <m:e>
              <m:r>
                <w:rPr>
                  <w:rFonts w:ascii="Cambria Math" w:hAnsi="Cambria Math"/>
                  <w:szCs w:val="24"/>
                </w:rPr>
                <m:t>q</m:t>
              </m:r>
            </m:e>
            <m:sub>
              <m:r>
                <w:rPr>
                  <w:rFonts w:ascii="Cambria Math" w:hAnsi="Cambria Math"/>
                  <w:szCs w:val="24"/>
                </w:rPr>
                <m:t>t</m:t>
              </m:r>
            </m:sub>
          </m:sSub>
          <m:r>
            <w:rPr>
              <w:rFonts w:ascii="Cambria Math" w:hAnsi="Cambria Math"/>
              <w:szCs w:val="24"/>
            </w:rPr>
            <m:t>=(1+∆q) ×</m:t>
          </m:r>
          <m:sSub>
            <m:sSubPr>
              <m:ctrlPr>
                <w:rPr>
                  <w:rFonts w:ascii="Cambria Math" w:hAnsi="Cambria Math"/>
                  <w:i/>
                  <w:szCs w:val="24"/>
                </w:rPr>
              </m:ctrlPr>
            </m:sSubPr>
            <m:e>
              <m:r>
                <w:rPr>
                  <w:rFonts w:ascii="Cambria Math" w:hAnsi="Cambria Math"/>
                  <w:szCs w:val="24"/>
                </w:rPr>
                <m:t>q</m:t>
              </m:r>
            </m:e>
            <m:sub>
              <m:r>
                <w:rPr>
                  <w:rFonts w:ascii="Cambria Math" w:hAnsi="Cambria Math"/>
                  <w:szCs w:val="24"/>
                </w:rPr>
                <m:t>(t-1)</m:t>
              </m:r>
            </m:sub>
          </m:sSub>
        </m:oMath>
      </m:oMathPara>
    </w:p>
    <w:p w:rsidR="00AE750F" w:rsidRPr="000C4ED1" w:rsidRDefault="00AE750F" w:rsidP="00AE750F">
      <w:pPr>
        <w:pStyle w:val="Paragraph"/>
        <w:numPr>
          <w:ilvl w:val="0"/>
          <w:numId w:val="0"/>
        </w:numPr>
        <w:spacing w:before="80" w:after="80"/>
        <w:ind w:left="720"/>
        <w:rPr>
          <w:sz w:val="20"/>
          <w:szCs w:val="24"/>
        </w:rPr>
      </w:pPr>
      <m:oMathPara>
        <m:oMathParaPr>
          <m:jc m:val="left"/>
        </m:oMathParaPr>
        <m:oMath>
          <m:r>
            <w:rPr>
              <w:rFonts w:ascii="Cambria Math" w:hAnsi="Cambria Math"/>
              <w:sz w:val="20"/>
              <w:szCs w:val="24"/>
              <w:lang w:val="es-ES_tradnl"/>
            </w:rPr>
            <m:t>Donde:</m:t>
          </m:r>
        </m:oMath>
      </m:oMathPara>
    </w:p>
    <w:p w:rsidR="00AE750F" w:rsidRPr="000C4ED1" w:rsidRDefault="00427AB4" w:rsidP="00AE750F">
      <w:pPr>
        <w:pStyle w:val="Paragraph"/>
        <w:numPr>
          <w:ilvl w:val="0"/>
          <w:numId w:val="0"/>
        </w:numPr>
        <w:spacing w:before="80" w:after="0"/>
        <w:ind w:left="720"/>
        <w:rPr>
          <w:sz w:val="20"/>
          <w:szCs w:val="24"/>
          <w:lang w:val="en-US"/>
        </w:rPr>
      </w:pPr>
      <m:oMathPara>
        <m:oMathParaPr>
          <m:jc m:val="left"/>
        </m:oMathParaPr>
        <m:oMath>
          <m:sSub>
            <m:sSubPr>
              <m:ctrlPr>
                <w:rPr>
                  <w:rFonts w:ascii="Cambria Math" w:hAnsi="Cambria Math"/>
                  <w:i/>
                  <w:sz w:val="20"/>
                  <w:szCs w:val="24"/>
                </w:rPr>
              </m:ctrlPr>
            </m:sSubPr>
            <m:e>
              <m:r>
                <w:rPr>
                  <w:rFonts w:ascii="Cambria Math" w:hAnsi="Cambria Math"/>
                  <w:sz w:val="20"/>
                  <w:szCs w:val="24"/>
                </w:rPr>
                <m:t>V</m:t>
              </m:r>
            </m:e>
            <m:sub>
              <m:r>
                <w:rPr>
                  <w:rFonts w:ascii="Cambria Math" w:hAnsi="Cambria Math"/>
                  <w:sz w:val="20"/>
                  <w:szCs w:val="24"/>
                </w:rPr>
                <m:t>t</m:t>
              </m:r>
            </m:sub>
          </m:sSub>
          <m:r>
            <w:rPr>
              <w:rFonts w:ascii="Cambria Math" w:hAnsi="Cambria Math"/>
              <w:sz w:val="20"/>
              <w:szCs w:val="24"/>
              <w:lang w:val="en-US"/>
            </w:rPr>
            <m:t>=</m:t>
          </m:r>
          <m:r>
            <w:rPr>
              <w:rFonts w:ascii="Cambria Math" w:hAnsi="Cambria Math"/>
              <w:sz w:val="20"/>
              <w:szCs w:val="24"/>
            </w:rPr>
            <m:t>vtas</m:t>
          </m:r>
          <m:r>
            <w:rPr>
              <w:rFonts w:ascii="Cambria Math" w:hAnsi="Cambria Math"/>
              <w:sz w:val="20"/>
              <w:szCs w:val="24"/>
              <w:lang w:val="en-US"/>
            </w:rPr>
            <m:t xml:space="preserve"> </m:t>
          </m:r>
          <m:r>
            <w:rPr>
              <w:rFonts w:ascii="Cambria Math" w:hAnsi="Cambria Math"/>
              <w:sz w:val="20"/>
              <w:szCs w:val="24"/>
            </w:rPr>
            <m:t>promedio</m:t>
          </m:r>
          <m:r>
            <w:rPr>
              <w:rFonts w:ascii="Cambria Math" w:hAnsi="Cambria Math"/>
              <w:sz w:val="20"/>
              <w:szCs w:val="24"/>
              <w:lang w:val="en-US"/>
            </w:rPr>
            <m:t xml:space="preserve"> </m:t>
          </m:r>
          <m:r>
            <w:rPr>
              <w:rFonts w:ascii="Cambria Math" w:hAnsi="Cambria Math"/>
              <w:sz w:val="20"/>
              <w:szCs w:val="24"/>
            </w:rPr>
            <m:t>en el año t</m:t>
          </m:r>
          <m:r>
            <w:rPr>
              <w:rFonts w:ascii="Cambria Math" w:hAnsi="Cambria Math"/>
              <w:sz w:val="20"/>
              <w:szCs w:val="24"/>
              <w:lang w:val="en-US"/>
            </w:rPr>
            <m:t xml:space="preserve"> </m:t>
          </m:r>
        </m:oMath>
      </m:oMathPara>
    </w:p>
    <w:p w:rsidR="000C4ED1" w:rsidRPr="00AE750F" w:rsidRDefault="00427AB4" w:rsidP="000C4ED1">
      <w:pPr>
        <w:pStyle w:val="Paragraph"/>
        <w:numPr>
          <w:ilvl w:val="0"/>
          <w:numId w:val="0"/>
        </w:numPr>
        <w:spacing w:before="80" w:after="0"/>
        <w:ind w:left="720"/>
        <w:rPr>
          <w:sz w:val="20"/>
          <w:szCs w:val="24"/>
          <w:lang w:val="en-US"/>
        </w:rPr>
      </w:pPr>
      <m:oMath>
        <m:sSub>
          <m:sSubPr>
            <m:ctrlPr>
              <w:rPr>
                <w:rFonts w:ascii="Cambria Math" w:hAnsi="Cambria Math"/>
                <w:i/>
                <w:sz w:val="20"/>
                <w:szCs w:val="24"/>
              </w:rPr>
            </m:ctrlPr>
          </m:sSubPr>
          <m:e>
            <m:r>
              <w:rPr>
                <w:rFonts w:ascii="Cambria Math" w:hAnsi="Cambria Math"/>
                <w:sz w:val="20"/>
                <w:szCs w:val="24"/>
              </w:rPr>
              <m:t>q</m:t>
            </m:r>
          </m:e>
          <m:sub>
            <m:r>
              <w:rPr>
                <w:rFonts w:ascii="Cambria Math" w:hAnsi="Cambria Math"/>
                <w:sz w:val="20"/>
                <w:szCs w:val="24"/>
              </w:rPr>
              <m:t>t</m:t>
            </m:r>
          </m:sub>
        </m:sSub>
        <m:r>
          <w:rPr>
            <w:rFonts w:ascii="Cambria Math" w:hAnsi="Cambria Math"/>
            <w:sz w:val="20"/>
            <w:szCs w:val="24"/>
            <w:lang w:val="en-US"/>
          </w:rPr>
          <m:t>=</m:t>
        </m:r>
        <m:r>
          <w:rPr>
            <w:rFonts w:ascii="Cambria Math" w:hAnsi="Cambria Math"/>
            <w:sz w:val="20"/>
            <w:szCs w:val="24"/>
          </w:rPr>
          <m:t>cantidad</m:t>
        </m:r>
        <m:r>
          <w:rPr>
            <w:rFonts w:ascii="Cambria Math" w:hAnsi="Cambria Math"/>
            <w:sz w:val="20"/>
            <w:szCs w:val="24"/>
            <w:lang w:val="en-US"/>
          </w:rPr>
          <m:t xml:space="preserve"> </m:t>
        </m:r>
        <m:r>
          <w:rPr>
            <w:rFonts w:ascii="Cambria Math" w:hAnsi="Cambria Math"/>
            <w:sz w:val="20"/>
            <w:szCs w:val="24"/>
          </w:rPr>
          <m:t>producida</m:t>
        </m:r>
        <m:r>
          <w:rPr>
            <w:rFonts w:ascii="Cambria Math" w:hAnsi="Cambria Math"/>
            <w:sz w:val="20"/>
            <w:szCs w:val="24"/>
            <w:lang w:val="en-US"/>
          </w:rPr>
          <m:t xml:space="preserve"> </m:t>
        </m:r>
        <m:r>
          <w:rPr>
            <w:rFonts w:ascii="Cambria Math" w:hAnsi="Cambria Math"/>
            <w:sz w:val="20"/>
            <w:szCs w:val="24"/>
          </w:rPr>
          <m:t>en</m:t>
        </m:r>
        <m:r>
          <w:rPr>
            <w:rFonts w:ascii="Cambria Math" w:hAnsi="Cambria Math"/>
            <w:sz w:val="20"/>
            <w:szCs w:val="24"/>
            <w:lang w:val="en-US"/>
          </w:rPr>
          <m:t xml:space="preserve"> </m:t>
        </m:r>
        <m:r>
          <w:rPr>
            <w:rFonts w:ascii="Cambria Math" w:hAnsi="Cambria Math"/>
            <w:sz w:val="20"/>
            <w:szCs w:val="24"/>
          </w:rPr>
          <m:t>a</m:t>
        </m:r>
        <m:r>
          <w:rPr>
            <w:rFonts w:ascii="Cambria Math" w:hAnsi="Cambria Math"/>
            <w:sz w:val="20"/>
            <w:szCs w:val="24"/>
            <w:lang w:val="en-US"/>
          </w:rPr>
          <m:t>ñ</m:t>
        </m:r>
        <m:r>
          <w:rPr>
            <w:rFonts w:ascii="Cambria Math" w:hAnsi="Cambria Math"/>
            <w:sz w:val="20"/>
            <w:szCs w:val="24"/>
          </w:rPr>
          <m:t>o</m:t>
        </m:r>
        <m:r>
          <w:rPr>
            <w:rFonts w:ascii="Cambria Math" w:hAnsi="Cambria Math"/>
            <w:sz w:val="20"/>
            <w:szCs w:val="24"/>
            <w:lang w:val="en-US"/>
          </w:rPr>
          <m:t xml:space="preserve"> </m:t>
        </m:r>
        <m:r>
          <w:rPr>
            <w:rFonts w:ascii="Cambria Math" w:hAnsi="Cambria Math"/>
            <w:sz w:val="20"/>
            <w:szCs w:val="24"/>
            <w:lang w:val="es-ES_tradnl"/>
          </w:rPr>
          <m:t>t</m:t>
        </m:r>
      </m:oMath>
      <w:r w:rsidR="000C4ED1" w:rsidRPr="00AE750F">
        <w:rPr>
          <w:sz w:val="20"/>
          <w:szCs w:val="24"/>
          <w:lang w:val="en-US"/>
        </w:rPr>
        <w:t xml:space="preserve"> </w:t>
      </w:r>
    </w:p>
    <w:p w:rsidR="000C4ED1" w:rsidRPr="00AE750F" w:rsidRDefault="000C4ED1" w:rsidP="000C4ED1">
      <w:pPr>
        <w:pStyle w:val="Paragraph"/>
        <w:numPr>
          <w:ilvl w:val="0"/>
          <w:numId w:val="0"/>
        </w:numPr>
        <w:spacing w:before="80" w:after="80"/>
        <w:ind w:left="720"/>
        <w:rPr>
          <w:sz w:val="20"/>
          <w:lang w:val="es-ES_tradnl"/>
        </w:rPr>
      </w:pPr>
      <m:oMathPara>
        <m:oMathParaPr>
          <m:jc m:val="left"/>
        </m:oMathParaPr>
        <m:oMath>
          <m:r>
            <w:rPr>
              <w:rFonts w:ascii="Cambria Math" w:hAnsi="Cambria Math"/>
              <w:sz w:val="20"/>
              <w:lang w:val="es-ES_tradnl"/>
            </w:rPr>
            <m:t>∆q=incremento anual de la producción</m:t>
          </m:r>
        </m:oMath>
      </m:oMathPara>
    </w:p>
    <w:p w:rsidR="00AE750F" w:rsidRPr="000C4ED1" w:rsidRDefault="00AE750F" w:rsidP="00AE750F">
      <w:pPr>
        <w:pStyle w:val="Paragraph"/>
        <w:numPr>
          <w:ilvl w:val="0"/>
          <w:numId w:val="0"/>
        </w:numPr>
        <w:spacing w:before="80" w:after="0"/>
        <w:ind w:left="720"/>
        <w:rPr>
          <w:sz w:val="20"/>
          <w:szCs w:val="24"/>
          <w:lang w:val="en-US"/>
        </w:rPr>
      </w:pPr>
      <m:oMathPara>
        <m:oMathParaPr>
          <m:jc m:val="left"/>
        </m:oMathParaPr>
        <m:oMath>
          <m:r>
            <w:rPr>
              <w:rFonts w:ascii="Cambria Math" w:hAnsi="Cambria Math"/>
              <w:sz w:val="20"/>
              <w:szCs w:val="24"/>
            </w:rPr>
            <m:t>P</m:t>
          </m:r>
          <m:r>
            <w:rPr>
              <w:rFonts w:ascii="Cambria Math" w:hAnsi="Cambria Math"/>
              <w:sz w:val="20"/>
              <w:szCs w:val="24"/>
              <w:lang w:val="en-US"/>
            </w:rPr>
            <m:t>=</m:t>
          </m:r>
          <m:r>
            <w:rPr>
              <w:rFonts w:ascii="Cambria Math" w:hAnsi="Cambria Math"/>
              <w:sz w:val="20"/>
              <w:szCs w:val="24"/>
            </w:rPr>
            <m:t>precio unitario al productor</m:t>
          </m:r>
          <m:r>
            <w:rPr>
              <w:rFonts w:ascii="Cambria Math" w:hAnsi="Cambria Math"/>
              <w:sz w:val="20"/>
              <w:szCs w:val="24"/>
              <w:lang w:val="en-US"/>
            </w:rPr>
            <m:t xml:space="preserve"> </m:t>
          </m:r>
        </m:oMath>
      </m:oMathPara>
    </w:p>
    <w:p w:rsidR="003A3A61" w:rsidRDefault="000C4ED1" w:rsidP="003A3A61">
      <w:pPr>
        <w:pStyle w:val="Paragraph"/>
        <w:tabs>
          <w:tab w:val="clear" w:pos="2448"/>
          <w:tab w:val="num" w:pos="720"/>
        </w:tabs>
        <w:spacing w:before="240"/>
        <w:ind w:left="720" w:hanging="720"/>
        <w:rPr>
          <w:szCs w:val="24"/>
          <w:lang w:val="es-ES_tradnl"/>
        </w:rPr>
      </w:pPr>
      <w:r>
        <w:rPr>
          <w:szCs w:val="24"/>
          <w:lang w:val="es-ES_tradnl"/>
        </w:rPr>
        <w:t>Así, para obtener las ventas anuales para cada uno de los sectores, se hace el siguiente calculo</w:t>
      </w:r>
      <w:r w:rsidR="003A3A61">
        <w:rPr>
          <w:szCs w:val="24"/>
          <w:lang w:val="es-ES_tradnl"/>
        </w:rPr>
        <w:t>:</w:t>
      </w:r>
    </w:p>
    <w:p w:rsidR="00A26FFF" w:rsidRPr="00A26FFF" w:rsidRDefault="00A26FFF" w:rsidP="00A26FFF">
      <w:pPr>
        <w:pStyle w:val="Paragraph"/>
        <w:numPr>
          <w:ilvl w:val="0"/>
          <w:numId w:val="0"/>
        </w:numPr>
        <w:spacing w:before="80" w:after="0"/>
        <w:ind w:left="720"/>
        <w:jc w:val="left"/>
        <w:rPr>
          <w:szCs w:val="24"/>
          <w:lang w:val="pt-BR"/>
        </w:rPr>
      </w:pPr>
      <w:r w:rsidRPr="00BC0DCB">
        <w:rPr>
          <w:szCs w:val="24"/>
          <w:lang w:val="pt-BR"/>
        </w:rPr>
        <w:t xml:space="preserve">Para </w:t>
      </w:r>
      <w:proofErr w:type="spellStart"/>
      <w:r w:rsidRPr="00BC0DCB">
        <w:rPr>
          <w:szCs w:val="24"/>
          <w:lang w:val="pt-BR"/>
        </w:rPr>
        <w:t>cacao</w:t>
      </w:r>
      <w:proofErr w:type="spellEnd"/>
      <w:r w:rsidRPr="00BC0DCB">
        <w:rPr>
          <w:szCs w:val="24"/>
          <w:lang w:val="pt-BR"/>
        </w:rPr>
        <w:t>:</w:t>
      </w:r>
      <w:r w:rsidRPr="00BC0DCB">
        <w:rPr>
          <w:szCs w:val="24"/>
          <w:lang w:val="pt-BR"/>
        </w:rPr>
        <w:tab/>
      </w:r>
      <m:oMath>
        <m:sSub>
          <m:sSubPr>
            <m:ctrlPr>
              <w:rPr>
                <w:rFonts w:ascii="Cambria Math" w:hAnsi="Cambria Math"/>
                <w:i/>
                <w:sz w:val="22"/>
                <w:szCs w:val="24"/>
              </w:rPr>
            </m:ctrlPr>
          </m:sSubPr>
          <m:e>
            <m:r>
              <w:rPr>
                <w:rFonts w:ascii="Cambria Math" w:hAnsi="Cambria Math"/>
                <w:sz w:val="22"/>
                <w:szCs w:val="24"/>
              </w:rPr>
              <m:t>V</m:t>
            </m:r>
          </m:e>
          <m:sub>
            <m:r>
              <w:rPr>
                <w:rFonts w:ascii="Cambria Math" w:hAnsi="Cambria Math"/>
                <w:sz w:val="22"/>
                <w:szCs w:val="24"/>
              </w:rPr>
              <m:t>cacao</m:t>
            </m:r>
          </m:sub>
        </m:sSub>
        <m:r>
          <w:rPr>
            <w:rFonts w:ascii="Cambria Math" w:hAnsi="Cambria Math"/>
            <w:szCs w:val="24"/>
            <w:lang w:val="pt-BR"/>
          </w:rPr>
          <m:t>=</m:t>
        </m:r>
        <m:f>
          <m:fPr>
            <m:ctrlPr>
              <w:rPr>
                <w:rFonts w:ascii="Cambria Math" w:hAnsi="Cambria Math"/>
                <w:i/>
                <w:szCs w:val="24"/>
                <w:lang w:val="es-ES_tradnl"/>
              </w:rPr>
            </m:ctrlPr>
          </m:fPr>
          <m:num>
            <m:r>
              <w:rPr>
                <w:rFonts w:ascii="Cambria Math" w:hAnsi="Cambria Math"/>
                <w:szCs w:val="24"/>
                <w:lang w:val="es-ES_tradnl"/>
              </w:rPr>
              <m:t>qq</m:t>
            </m:r>
          </m:num>
          <m:den>
            <m:r>
              <w:rPr>
                <w:rFonts w:ascii="Cambria Math" w:hAnsi="Cambria Math"/>
                <w:szCs w:val="24"/>
                <w:lang w:val="es-ES_tradnl"/>
              </w:rPr>
              <m:t>mz</m:t>
            </m:r>
          </m:den>
        </m:f>
        <m:r>
          <w:rPr>
            <w:rFonts w:ascii="Cambria Math" w:hAnsi="Cambria Math"/>
            <w:szCs w:val="24"/>
            <w:lang w:val="pt-BR"/>
          </w:rPr>
          <m:t>×</m:t>
        </m:r>
        <m:f>
          <m:fPr>
            <m:ctrlPr>
              <w:rPr>
                <w:rFonts w:ascii="Cambria Math" w:hAnsi="Cambria Math"/>
                <w:i/>
                <w:szCs w:val="24"/>
                <w:lang w:val="es-ES_tradnl"/>
              </w:rPr>
            </m:ctrlPr>
          </m:fPr>
          <m:num>
            <m:r>
              <w:rPr>
                <w:rFonts w:ascii="Cambria Math" w:hAnsi="Cambria Math"/>
                <w:szCs w:val="24"/>
                <w:lang w:val="es-ES_tradnl"/>
              </w:rPr>
              <m:t>mz</m:t>
            </m:r>
          </m:num>
          <m:den>
            <m:r>
              <w:rPr>
                <w:rFonts w:ascii="Cambria Math" w:hAnsi="Cambria Math"/>
                <w:szCs w:val="24"/>
                <w:lang w:val="es-ES_tradnl"/>
              </w:rPr>
              <m:t>finca</m:t>
            </m:r>
          </m:den>
        </m:f>
        <m:r>
          <w:rPr>
            <w:rFonts w:ascii="Cambria Math" w:hAnsi="Cambria Math"/>
            <w:szCs w:val="24"/>
            <w:lang w:val="pt-BR"/>
          </w:rPr>
          <m:t>×</m:t>
        </m:r>
        <m:f>
          <m:fPr>
            <m:ctrlPr>
              <w:rPr>
                <w:rFonts w:ascii="Cambria Math" w:hAnsi="Cambria Math"/>
                <w:i/>
                <w:szCs w:val="24"/>
                <w:lang w:val="es-ES_tradnl"/>
              </w:rPr>
            </m:ctrlPr>
          </m:fPr>
          <m:num>
            <m:r>
              <w:rPr>
                <w:rFonts w:ascii="Cambria Math" w:hAnsi="Cambria Math"/>
                <w:szCs w:val="24"/>
                <w:lang w:val="es-ES_tradnl"/>
              </w:rPr>
              <m:t>cosec</m:t>
            </m:r>
            <m:r>
              <w:rPr>
                <w:rFonts w:ascii="Cambria Math" w:hAnsi="Cambria Math"/>
                <w:szCs w:val="24"/>
                <w:lang w:val="pt-BR"/>
              </w:rPr>
              <m:t>h</m:t>
            </m:r>
            <m:r>
              <w:rPr>
                <w:rFonts w:ascii="Cambria Math" w:hAnsi="Cambria Math"/>
                <w:szCs w:val="24"/>
                <w:lang w:val="es-ES_tradnl"/>
              </w:rPr>
              <m:t>as</m:t>
            </m:r>
          </m:num>
          <m:den>
            <m:r>
              <w:rPr>
                <w:rFonts w:ascii="Cambria Math" w:hAnsi="Cambria Math"/>
                <w:szCs w:val="24"/>
                <w:lang w:val="es-ES_tradnl"/>
              </w:rPr>
              <m:t>a</m:t>
            </m:r>
            <m:r>
              <w:rPr>
                <w:rFonts w:ascii="Cambria Math" w:hAnsi="Cambria Math"/>
                <w:szCs w:val="24"/>
                <w:lang w:val="pt-BR"/>
              </w:rPr>
              <m:t>ñ</m:t>
            </m:r>
            <m:r>
              <w:rPr>
                <w:rFonts w:ascii="Cambria Math" w:hAnsi="Cambria Math"/>
                <w:szCs w:val="24"/>
                <w:lang w:val="es-ES_tradnl"/>
              </w:rPr>
              <m:t>o</m:t>
            </m:r>
          </m:den>
        </m:f>
        <m:r>
          <w:rPr>
            <w:rFonts w:ascii="Cambria Math" w:hAnsi="Cambria Math"/>
            <w:szCs w:val="24"/>
            <w:lang w:val="pt-BR"/>
          </w:rPr>
          <m:t>×</m:t>
        </m:r>
        <m:sSub>
          <m:sSubPr>
            <m:ctrlPr>
              <w:rPr>
                <w:rFonts w:ascii="Cambria Math" w:hAnsi="Cambria Math"/>
                <w:i/>
                <w:sz w:val="22"/>
                <w:szCs w:val="24"/>
              </w:rPr>
            </m:ctrlPr>
          </m:sSubPr>
          <m:e>
            <m:r>
              <w:rPr>
                <w:rFonts w:ascii="Cambria Math" w:hAnsi="Cambria Math"/>
                <w:sz w:val="22"/>
                <w:szCs w:val="24"/>
              </w:rPr>
              <m:t>P</m:t>
            </m:r>
          </m:e>
          <m:sub>
            <m:r>
              <w:rPr>
                <w:rFonts w:ascii="Cambria Math" w:hAnsi="Cambria Math"/>
                <w:sz w:val="22"/>
                <w:szCs w:val="24"/>
              </w:rPr>
              <m:t>cacao</m:t>
            </m:r>
          </m:sub>
        </m:sSub>
      </m:oMath>
      <w:r w:rsidRPr="00A26FFF">
        <w:rPr>
          <w:szCs w:val="24"/>
          <w:lang w:val="pt-BR"/>
        </w:rPr>
        <w:tab/>
      </w:r>
    </w:p>
    <w:p w:rsidR="00A26FFF" w:rsidRPr="00A26FFF" w:rsidRDefault="00A26FFF" w:rsidP="00A26FFF">
      <w:pPr>
        <w:pStyle w:val="Paragraph"/>
        <w:numPr>
          <w:ilvl w:val="0"/>
          <w:numId w:val="0"/>
        </w:numPr>
        <w:spacing w:before="80" w:after="0"/>
        <w:ind w:left="720"/>
        <w:jc w:val="left"/>
        <w:rPr>
          <w:szCs w:val="24"/>
          <w:lang w:val="pt-BR"/>
        </w:rPr>
      </w:pPr>
      <w:r w:rsidRPr="00BC0DCB">
        <w:rPr>
          <w:szCs w:val="24"/>
          <w:lang w:val="pt-BR"/>
        </w:rPr>
        <w:t>Para lácteos:</w:t>
      </w:r>
      <w:r w:rsidRPr="00BC0DCB">
        <w:rPr>
          <w:szCs w:val="24"/>
          <w:lang w:val="pt-BR"/>
        </w:rPr>
        <w:tab/>
      </w:r>
      <w:r w:rsidRPr="00A26FFF">
        <w:rPr>
          <w:sz w:val="22"/>
          <w:szCs w:val="24"/>
          <w:lang w:val="pt-BR"/>
        </w:rPr>
        <w:t xml:space="preserve"> </w:t>
      </w:r>
      <m:oMath>
        <m:sSub>
          <m:sSubPr>
            <m:ctrlPr>
              <w:rPr>
                <w:rFonts w:ascii="Cambria Math" w:hAnsi="Cambria Math"/>
                <w:i/>
                <w:sz w:val="22"/>
                <w:szCs w:val="24"/>
              </w:rPr>
            </m:ctrlPr>
          </m:sSubPr>
          <m:e>
            <m:r>
              <w:rPr>
                <w:rFonts w:ascii="Cambria Math" w:hAnsi="Cambria Math"/>
                <w:sz w:val="22"/>
                <w:szCs w:val="24"/>
              </w:rPr>
              <m:t>V</m:t>
            </m:r>
          </m:e>
          <m:sub>
            <m:r>
              <w:rPr>
                <w:rFonts w:ascii="Cambria Math" w:hAnsi="Cambria Math"/>
                <w:sz w:val="22"/>
                <w:szCs w:val="24"/>
              </w:rPr>
              <m:t>lec</m:t>
            </m:r>
            <m:r>
              <w:rPr>
                <w:rFonts w:ascii="Cambria Math" w:hAnsi="Cambria Math"/>
                <w:sz w:val="22"/>
                <w:szCs w:val="24"/>
                <w:lang w:val="pt-BR"/>
              </w:rPr>
              <m:t>h</m:t>
            </m:r>
            <m:r>
              <w:rPr>
                <w:rFonts w:ascii="Cambria Math" w:hAnsi="Cambria Math"/>
                <w:sz w:val="22"/>
                <w:szCs w:val="24"/>
              </w:rPr>
              <m:t>e</m:t>
            </m:r>
          </m:sub>
        </m:sSub>
        <m:r>
          <w:rPr>
            <w:rFonts w:ascii="Cambria Math" w:hAnsi="Cambria Math"/>
            <w:szCs w:val="24"/>
            <w:lang w:val="pt-BR"/>
          </w:rPr>
          <m:t>=</m:t>
        </m:r>
        <m:f>
          <m:fPr>
            <m:ctrlPr>
              <w:rPr>
                <w:rFonts w:ascii="Cambria Math" w:hAnsi="Cambria Math"/>
                <w:i/>
                <w:sz w:val="22"/>
                <w:szCs w:val="24"/>
              </w:rPr>
            </m:ctrlPr>
          </m:fPr>
          <m:num>
            <m:r>
              <w:rPr>
                <w:rFonts w:ascii="Cambria Math" w:hAnsi="Cambria Math"/>
                <w:sz w:val="22"/>
                <w:szCs w:val="24"/>
              </w:rPr>
              <m:t>l</m:t>
            </m:r>
          </m:num>
          <m:den>
            <m:r>
              <w:rPr>
                <w:rFonts w:ascii="Cambria Math" w:hAnsi="Cambria Math"/>
                <w:sz w:val="22"/>
                <w:szCs w:val="24"/>
              </w:rPr>
              <m:t>vaca</m:t>
            </m:r>
            <m:r>
              <w:rPr>
                <w:rFonts w:ascii="Cambria Math" w:hAnsi="Cambria Math"/>
                <w:sz w:val="22"/>
                <w:szCs w:val="24"/>
                <w:lang w:val="pt-BR"/>
              </w:rPr>
              <m:t xml:space="preserve"> </m:t>
            </m:r>
            <m:r>
              <w:rPr>
                <w:rFonts w:ascii="Cambria Math" w:hAnsi="Cambria Math"/>
                <w:sz w:val="22"/>
                <w:szCs w:val="24"/>
              </w:rPr>
              <m:t>dia</m:t>
            </m:r>
          </m:den>
        </m:f>
        <m:r>
          <w:rPr>
            <w:rFonts w:ascii="Cambria Math" w:hAnsi="Cambria Math"/>
            <w:szCs w:val="24"/>
            <w:lang w:val="pt-BR"/>
          </w:rPr>
          <m:t>×</m:t>
        </m:r>
        <m:f>
          <m:fPr>
            <m:ctrlPr>
              <w:rPr>
                <w:rFonts w:ascii="Cambria Math" w:hAnsi="Cambria Math"/>
                <w:i/>
                <w:szCs w:val="24"/>
                <w:lang w:val="es-ES_tradnl"/>
              </w:rPr>
            </m:ctrlPr>
          </m:fPr>
          <m:num>
            <m:r>
              <w:rPr>
                <w:rFonts w:ascii="Cambria Math" w:hAnsi="Cambria Math"/>
                <w:szCs w:val="24"/>
                <w:lang w:val="es-ES_tradnl"/>
              </w:rPr>
              <m:t>cabezas</m:t>
            </m:r>
          </m:num>
          <m:den>
            <m:r>
              <w:rPr>
                <w:rFonts w:ascii="Cambria Math" w:hAnsi="Cambria Math"/>
                <w:szCs w:val="24"/>
                <w:lang w:val="es-ES_tradnl"/>
              </w:rPr>
              <m:t>finca</m:t>
            </m:r>
          </m:den>
        </m:f>
        <m:r>
          <w:rPr>
            <w:rFonts w:ascii="Cambria Math" w:hAnsi="Cambria Math"/>
            <w:szCs w:val="24"/>
            <w:lang w:val="pt-BR"/>
          </w:rPr>
          <m:t>×</m:t>
        </m:r>
        <m:f>
          <m:fPr>
            <m:ctrlPr>
              <w:rPr>
                <w:rFonts w:ascii="Cambria Math" w:hAnsi="Cambria Math"/>
                <w:i/>
                <w:szCs w:val="24"/>
              </w:rPr>
            </m:ctrlPr>
          </m:fPr>
          <m:num>
            <m:r>
              <w:rPr>
                <w:rFonts w:ascii="Cambria Math" w:hAnsi="Cambria Math"/>
                <w:szCs w:val="24"/>
              </w:rPr>
              <m:t>dias</m:t>
            </m:r>
            <m:r>
              <w:rPr>
                <w:rFonts w:ascii="Cambria Math" w:hAnsi="Cambria Math"/>
                <w:szCs w:val="24"/>
                <w:lang w:val="pt-BR"/>
              </w:rPr>
              <m:t xml:space="preserve"> </m:t>
            </m:r>
            <m:r>
              <w:rPr>
                <w:rFonts w:ascii="Cambria Math" w:hAnsi="Cambria Math"/>
                <w:szCs w:val="24"/>
              </w:rPr>
              <m:t>orde</m:t>
            </m:r>
            <m:r>
              <w:rPr>
                <w:rFonts w:ascii="Cambria Math" w:hAnsi="Cambria Math"/>
                <w:szCs w:val="24"/>
                <w:lang w:val="pt-BR"/>
              </w:rPr>
              <m:t>ñ</m:t>
            </m:r>
            <m:r>
              <w:rPr>
                <w:rFonts w:ascii="Cambria Math" w:hAnsi="Cambria Math"/>
                <w:szCs w:val="24"/>
              </w:rPr>
              <m:t>o</m:t>
            </m:r>
          </m:num>
          <m:den>
            <m:r>
              <w:rPr>
                <w:rFonts w:ascii="Cambria Math" w:hAnsi="Cambria Math"/>
                <w:szCs w:val="24"/>
              </w:rPr>
              <m:t>a</m:t>
            </m:r>
            <m:r>
              <w:rPr>
                <w:rFonts w:ascii="Cambria Math" w:hAnsi="Cambria Math"/>
                <w:szCs w:val="24"/>
                <w:lang w:val="pt-BR"/>
              </w:rPr>
              <m:t>ñ</m:t>
            </m:r>
            <m:r>
              <w:rPr>
                <w:rFonts w:ascii="Cambria Math" w:hAnsi="Cambria Math"/>
                <w:szCs w:val="24"/>
              </w:rPr>
              <m:t>o</m:t>
            </m:r>
          </m:den>
        </m:f>
        <m:r>
          <w:rPr>
            <w:rFonts w:ascii="Cambria Math" w:hAnsi="Cambria Math"/>
            <w:szCs w:val="24"/>
            <w:lang w:val="pt-BR"/>
          </w:rPr>
          <m:t>×</m:t>
        </m:r>
        <m:sSub>
          <m:sSubPr>
            <m:ctrlPr>
              <w:rPr>
                <w:rFonts w:ascii="Cambria Math" w:hAnsi="Cambria Math"/>
                <w:i/>
                <w:sz w:val="22"/>
                <w:szCs w:val="24"/>
              </w:rPr>
            </m:ctrlPr>
          </m:sSubPr>
          <m:e>
            <m:r>
              <w:rPr>
                <w:rFonts w:ascii="Cambria Math" w:hAnsi="Cambria Math"/>
                <w:sz w:val="22"/>
                <w:szCs w:val="24"/>
              </w:rPr>
              <m:t>P</m:t>
            </m:r>
          </m:e>
          <m:sub>
            <m:r>
              <w:rPr>
                <w:rFonts w:ascii="Cambria Math" w:hAnsi="Cambria Math"/>
                <w:sz w:val="22"/>
                <w:szCs w:val="24"/>
              </w:rPr>
              <m:t>lec</m:t>
            </m:r>
            <m:r>
              <w:rPr>
                <w:rFonts w:ascii="Cambria Math" w:hAnsi="Cambria Math"/>
                <w:sz w:val="22"/>
                <w:szCs w:val="24"/>
                <w:lang w:val="pt-BR"/>
              </w:rPr>
              <m:t>h</m:t>
            </m:r>
            <m:r>
              <w:rPr>
                <w:rFonts w:ascii="Cambria Math" w:hAnsi="Cambria Math"/>
                <w:sz w:val="22"/>
                <w:szCs w:val="24"/>
              </w:rPr>
              <m:t>e</m:t>
            </m:r>
          </m:sub>
        </m:sSub>
      </m:oMath>
    </w:p>
    <w:p w:rsidR="00BC0DCB" w:rsidRPr="00BC0DCB" w:rsidRDefault="00BC0DCB" w:rsidP="00BC0DCB">
      <w:pPr>
        <w:pStyle w:val="Paragraph"/>
        <w:numPr>
          <w:ilvl w:val="0"/>
          <w:numId w:val="0"/>
        </w:numPr>
        <w:spacing w:before="240" w:afterLines="80" w:after="192"/>
        <w:ind w:left="720"/>
        <w:rPr>
          <w:szCs w:val="24"/>
          <w:lang w:val="es-ES_tradnl"/>
        </w:rPr>
      </w:pPr>
      <w:r>
        <w:rPr>
          <w:szCs w:val="24"/>
          <w:lang w:val="es-ES_tradnl"/>
        </w:rPr>
        <w:t xml:space="preserve">Dichos valores se multiplican luego por el número estimado de </w:t>
      </w:r>
      <w:proofErr w:type="spellStart"/>
      <w:r>
        <w:rPr>
          <w:szCs w:val="24"/>
          <w:lang w:val="es-ES_tradnl"/>
        </w:rPr>
        <w:t>PMPs</w:t>
      </w:r>
      <w:proofErr w:type="spellEnd"/>
      <w:r>
        <w:rPr>
          <w:szCs w:val="24"/>
          <w:lang w:val="es-ES_tradnl"/>
        </w:rPr>
        <w:t xml:space="preserve"> correspondientes para obtener un valor agregado de las ventas con y sin programa para cada uno de los dos sectores de análisis. La diferencia de estos valores constituye el beneficio anual del programa, que se proyecta para un periodo de 10 años según se describe en el ¶</w:t>
      </w:r>
      <w:r>
        <w:rPr>
          <w:szCs w:val="24"/>
          <w:lang w:val="es-ES_tradnl"/>
        </w:rPr>
        <w:fldChar w:fldCharType="begin"/>
      </w:r>
      <w:r>
        <w:rPr>
          <w:szCs w:val="24"/>
          <w:lang w:val="es-ES_tradnl"/>
        </w:rPr>
        <w:instrText xml:space="preserve"> REF _Ref360445195 \r \h </w:instrText>
      </w:r>
      <w:r>
        <w:rPr>
          <w:szCs w:val="24"/>
          <w:lang w:val="es-ES_tradnl"/>
        </w:rPr>
      </w:r>
      <w:r>
        <w:rPr>
          <w:szCs w:val="24"/>
          <w:lang w:val="es-ES_tradnl"/>
        </w:rPr>
        <w:fldChar w:fldCharType="separate"/>
      </w:r>
      <w:r>
        <w:rPr>
          <w:szCs w:val="24"/>
          <w:lang w:val="es-ES_tradnl"/>
        </w:rPr>
        <w:t>3.1</w:t>
      </w:r>
      <w:r>
        <w:rPr>
          <w:szCs w:val="24"/>
          <w:lang w:val="es-ES_tradnl"/>
        </w:rPr>
        <w:fldChar w:fldCharType="end"/>
      </w:r>
      <w:r>
        <w:rPr>
          <w:szCs w:val="24"/>
          <w:lang w:val="es-ES_tradnl"/>
        </w:rPr>
        <w:t>.</w:t>
      </w:r>
      <w:r w:rsidR="001D7FE7">
        <w:rPr>
          <w:szCs w:val="24"/>
          <w:lang w:val="es-ES_tradnl"/>
        </w:rPr>
        <w:t xml:space="preserve"> Cabe reiterar que, según se indicó en la sección anterior, los impactos en términos de incremento en la productividad se perciben únicamente a partir del tercer año de ejecución del programa (ver </w:t>
      </w:r>
      <w:r w:rsidR="00FC1008">
        <w:rPr>
          <w:szCs w:val="24"/>
          <w:lang w:val="es-ES_tradnl"/>
        </w:rPr>
        <w:t>¶</w:t>
      </w:r>
      <w:r w:rsidR="00FC1008">
        <w:rPr>
          <w:szCs w:val="24"/>
          <w:lang w:val="es-ES_tradnl"/>
        </w:rPr>
        <w:fldChar w:fldCharType="begin"/>
      </w:r>
      <w:r w:rsidR="00FC1008">
        <w:rPr>
          <w:szCs w:val="24"/>
          <w:lang w:val="es-ES_tradnl"/>
        </w:rPr>
        <w:instrText xml:space="preserve"> REF _Ref360385447 \r \h </w:instrText>
      </w:r>
      <w:r w:rsidR="00FC1008">
        <w:rPr>
          <w:szCs w:val="24"/>
          <w:lang w:val="es-ES_tradnl"/>
        </w:rPr>
      </w:r>
      <w:r w:rsidR="00FC1008">
        <w:rPr>
          <w:szCs w:val="24"/>
          <w:lang w:val="es-ES_tradnl"/>
        </w:rPr>
        <w:fldChar w:fldCharType="separate"/>
      </w:r>
      <w:r w:rsidR="00FC1008">
        <w:rPr>
          <w:szCs w:val="24"/>
          <w:lang w:val="es-ES_tradnl"/>
        </w:rPr>
        <w:t>2.9</w:t>
      </w:r>
      <w:r w:rsidR="00FC1008">
        <w:rPr>
          <w:szCs w:val="24"/>
          <w:lang w:val="es-ES_tradnl"/>
        </w:rPr>
        <w:fldChar w:fldCharType="end"/>
      </w:r>
      <w:r w:rsidR="00FC1008">
        <w:rPr>
          <w:szCs w:val="24"/>
          <w:lang w:val="es-ES_tradnl"/>
        </w:rPr>
        <w:t>, supuesto “iv”</w:t>
      </w:r>
      <w:r w:rsidR="001D7FE7">
        <w:rPr>
          <w:szCs w:val="24"/>
          <w:lang w:val="es-ES_tradnl"/>
        </w:rPr>
        <w:t>).</w:t>
      </w:r>
    </w:p>
    <w:p w:rsidR="003859CF" w:rsidRPr="0040233C" w:rsidRDefault="00CB33CC" w:rsidP="008B7505">
      <w:pPr>
        <w:pStyle w:val="Paragraph"/>
        <w:tabs>
          <w:tab w:val="clear" w:pos="2448"/>
          <w:tab w:val="num" w:pos="720"/>
        </w:tabs>
        <w:spacing w:afterLines="80" w:after="192"/>
        <w:ind w:left="720" w:hanging="720"/>
        <w:rPr>
          <w:szCs w:val="24"/>
          <w:lang w:val="es-ES_tradnl"/>
        </w:rPr>
      </w:pPr>
      <w:r>
        <w:rPr>
          <w:b/>
          <w:szCs w:val="24"/>
          <w:lang w:val="es-ES_tradnl"/>
        </w:rPr>
        <w:t>Cálculo del Costo.</w:t>
      </w:r>
      <w:r>
        <w:rPr>
          <w:szCs w:val="24"/>
          <w:lang w:val="es-ES_tradnl"/>
        </w:rPr>
        <w:t xml:space="preserve"> </w:t>
      </w:r>
      <w:r w:rsidR="003A3A61">
        <w:rPr>
          <w:szCs w:val="24"/>
          <w:lang w:val="es-ES_tradnl"/>
        </w:rPr>
        <w:t>Para calcular los costos netos del programa, se hacen proyecciones</w:t>
      </w:r>
      <w:r w:rsidR="003859CF" w:rsidRPr="0040233C">
        <w:rPr>
          <w:szCs w:val="24"/>
          <w:lang w:val="es-ES_tradnl"/>
        </w:rPr>
        <w:t xml:space="preserve"> de los flujos de costos de </w:t>
      </w:r>
      <w:r w:rsidR="003A3A61">
        <w:rPr>
          <w:szCs w:val="24"/>
          <w:lang w:val="es-ES_tradnl"/>
        </w:rPr>
        <w:t>cada una de las</w:t>
      </w:r>
      <w:r w:rsidR="003859CF" w:rsidRPr="0040233C">
        <w:rPr>
          <w:szCs w:val="24"/>
          <w:lang w:val="es-ES_tradnl"/>
        </w:rPr>
        <w:t xml:space="preserve"> actividades que </w:t>
      </w:r>
      <w:r w:rsidR="003A3A61">
        <w:rPr>
          <w:szCs w:val="24"/>
          <w:lang w:val="es-ES_tradnl"/>
        </w:rPr>
        <w:t>realizan</w:t>
      </w:r>
      <w:r w:rsidR="003859CF" w:rsidRPr="0040233C">
        <w:rPr>
          <w:szCs w:val="24"/>
          <w:lang w:val="es-ES_tradnl"/>
        </w:rPr>
        <w:t xml:space="preserve"> los agentes participantes de la operación (acreditados e intermediarios) con recursos provenientes del programa, ya sea como prestamistas y/o como deudores. El cálculo se </w:t>
      </w:r>
      <w:r w:rsidR="003A3A61">
        <w:rPr>
          <w:szCs w:val="24"/>
          <w:lang w:val="es-ES_tradnl"/>
        </w:rPr>
        <w:t>hace estimando para cada agente (véase ¶</w:t>
      </w:r>
      <w:r w:rsidR="003A3A61">
        <w:rPr>
          <w:szCs w:val="24"/>
          <w:lang w:val="es-ES_tradnl"/>
        </w:rPr>
        <w:fldChar w:fldCharType="begin"/>
      </w:r>
      <w:r w:rsidR="003A3A61">
        <w:rPr>
          <w:szCs w:val="24"/>
          <w:lang w:val="es-ES_tradnl"/>
        </w:rPr>
        <w:instrText xml:space="preserve"> REF _Ref360388520 \r \h </w:instrText>
      </w:r>
      <w:r w:rsidR="003A3A61">
        <w:rPr>
          <w:szCs w:val="24"/>
          <w:lang w:val="es-ES_tradnl"/>
        </w:rPr>
      </w:r>
      <w:r w:rsidR="003A3A61">
        <w:rPr>
          <w:szCs w:val="24"/>
          <w:lang w:val="es-ES_tradnl"/>
        </w:rPr>
        <w:fldChar w:fldCharType="separate"/>
      </w:r>
      <w:r w:rsidR="003A3A61">
        <w:rPr>
          <w:szCs w:val="24"/>
          <w:lang w:val="es-ES_tradnl"/>
        </w:rPr>
        <w:t>2.6</w:t>
      </w:r>
      <w:r w:rsidR="003A3A61">
        <w:rPr>
          <w:szCs w:val="24"/>
          <w:lang w:val="es-ES_tradnl"/>
        </w:rPr>
        <w:fldChar w:fldCharType="end"/>
      </w:r>
      <w:r w:rsidR="003859CF" w:rsidRPr="0040233C">
        <w:rPr>
          <w:szCs w:val="24"/>
          <w:lang w:val="es-ES_tradnl"/>
        </w:rPr>
        <w:t xml:space="preserve">), desembolsos e ingresos por intereses y amortización de los préstamos, en base a los términos establecidos en </w:t>
      </w:r>
      <w:r w:rsidR="003A3A61">
        <w:rPr>
          <w:szCs w:val="24"/>
          <w:lang w:val="es-ES_tradnl"/>
        </w:rPr>
        <w:t>¶</w:t>
      </w:r>
      <w:r w:rsidR="003A3A61">
        <w:rPr>
          <w:szCs w:val="24"/>
          <w:lang w:val="es-ES_tradnl"/>
        </w:rPr>
        <w:fldChar w:fldCharType="begin"/>
      </w:r>
      <w:r w:rsidR="003A3A61">
        <w:rPr>
          <w:szCs w:val="24"/>
          <w:lang w:val="es-ES_tradnl"/>
        </w:rPr>
        <w:instrText xml:space="preserve"> REF _Ref360385447 \r \h </w:instrText>
      </w:r>
      <w:r w:rsidR="003A3A61">
        <w:rPr>
          <w:szCs w:val="24"/>
          <w:lang w:val="es-ES_tradnl"/>
        </w:rPr>
      </w:r>
      <w:r w:rsidR="003A3A61">
        <w:rPr>
          <w:szCs w:val="24"/>
          <w:lang w:val="es-ES_tradnl"/>
        </w:rPr>
        <w:fldChar w:fldCharType="separate"/>
      </w:r>
      <w:r w:rsidR="00480397">
        <w:rPr>
          <w:szCs w:val="24"/>
          <w:lang w:val="es-ES_tradnl"/>
        </w:rPr>
        <w:fldChar w:fldCharType="begin"/>
      </w:r>
      <w:r w:rsidR="00480397">
        <w:rPr>
          <w:szCs w:val="24"/>
          <w:lang w:val="es-ES_tradnl"/>
        </w:rPr>
        <w:instrText xml:space="preserve"> REF _Ref360453910 \r \h </w:instrText>
      </w:r>
      <w:r w:rsidR="00480397">
        <w:rPr>
          <w:szCs w:val="24"/>
          <w:lang w:val="es-ES_tradnl"/>
        </w:rPr>
      </w:r>
      <w:r w:rsidR="00480397">
        <w:rPr>
          <w:szCs w:val="24"/>
          <w:lang w:val="es-ES_tradnl"/>
        </w:rPr>
        <w:fldChar w:fldCharType="separate"/>
      </w:r>
      <w:r w:rsidR="00480397">
        <w:rPr>
          <w:szCs w:val="24"/>
          <w:lang w:val="es-ES_tradnl"/>
        </w:rPr>
        <w:t>2.10</w:t>
      </w:r>
      <w:r w:rsidR="00480397">
        <w:rPr>
          <w:szCs w:val="24"/>
          <w:lang w:val="es-ES_tradnl"/>
        </w:rPr>
        <w:fldChar w:fldCharType="end"/>
      </w:r>
      <w:r w:rsidR="003A3A61">
        <w:rPr>
          <w:szCs w:val="24"/>
          <w:lang w:val="es-ES_tradnl"/>
        </w:rPr>
        <w:fldChar w:fldCharType="end"/>
      </w:r>
      <w:r w:rsidR="003859CF" w:rsidRPr="0040233C">
        <w:rPr>
          <w:szCs w:val="24"/>
          <w:lang w:val="es-ES_tradnl"/>
        </w:rPr>
        <w:t>.</w:t>
      </w:r>
    </w:p>
    <w:p w:rsidR="003859CF" w:rsidRDefault="00CB33CC" w:rsidP="008B7505">
      <w:pPr>
        <w:pStyle w:val="Paragraph"/>
        <w:tabs>
          <w:tab w:val="clear" w:pos="2448"/>
          <w:tab w:val="num" w:pos="720"/>
        </w:tabs>
        <w:spacing w:afterLines="80" w:after="192"/>
        <w:ind w:left="720" w:hanging="720"/>
        <w:rPr>
          <w:szCs w:val="24"/>
          <w:lang w:val="es-ES_tradnl"/>
        </w:rPr>
      </w:pPr>
      <w:r w:rsidRPr="00CB33CC">
        <w:rPr>
          <w:b/>
          <w:szCs w:val="24"/>
          <w:lang w:val="es-ES_tradnl"/>
        </w:rPr>
        <w:t xml:space="preserve">Valoración Económica del Programa. </w:t>
      </w:r>
      <w:r w:rsidR="003859CF" w:rsidRPr="0040233C">
        <w:rPr>
          <w:szCs w:val="24"/>
          <w:lang w:val="es-ES_tradnl"/>
        </w:rPr>
        <w:t xml:space="preserve">En base a </w:t>
      </w:r>
      <w:r>
        <w:rPr>
          <w:szCs w:val="24"/>
          <w:lang w:val="es-ES_tradnl"/>
        </w:rPr>
        <w:t>las</w:t>
      </w:r>
      <w:r w:rsidR="003859CF" w:rsidRPr="0040233C">
        <w:rPr>
          <w:szCs w:val="24"/>
          <w:lang w:val="es-ES_tradnl"/>
        </w:rPr>
        <w:t xml:space="preserve"> proyecciones</w:t>
      </w:r>
      <w:r>
        <w:rPr>
          <w:szCs w:val="24"/>
          <w:lang w:val="es-ES_tradnl"/>
        </w:rPr>
        <w:t xml:space="preserve"> de beneficios y costos</w:t>
      </w:r>
      <w:r w:rsidR="003859CF" w:rsidRPr="0040233C">
        <w:rPr>
          <w:szCs w:val="24"/>
          <w:lang w:val="es-ES_tradnl"/>
        </w:rPr>
        <w:t>, y descontando al 12%, se ha calculado el Valor Presente Neto (VPN) de</w:t>
      </w:r>
      <w:r>
        <w:rPr>
          <w:szCs w:val="24"/>
          <w:lang w:val="es-ES_tradnl"/>
        </w:rPr>
        <w:t>l programa. L</w:t>
      </w:r>
      <w:r w:rsidR="003859CF" w:rsidRPr="0040233C">
        <w:rPr>
          <w:szCs w:val="24"/>
          <w:lang w:val="es-ES_tradnl"/>
        </w:rPr>
        <w:t xml:space="preserve">os beneficios </w:t>
      </w:r>
      <w:r>
        <w:rPr>
          <w:szCs w:val="24"/>
          <w:lang w:val="es-ES_tradnl"/>
        </w:rPr>
        <w:t>actualizados</w:t>
      </w:r>
      <w:r w:rsidR="003859CF" w:rsidRPr="0040233C">
        <w:rPr>
          <w:szCs w:val="24"/>
          <w:lang w:val="es-ES_tradnl"/>
        </w:rPr>
        <w:t xml:space="preserve"> por mejora de la prod</w:t>
      </w:r>
      <w:r>
        <w:rPr>
          <w:szCs w:val="24"/>
          <w:lang w:val="es-ES_tradnl"/>
        </w:rPr>
        <w:t xml:space="preserve">uctividad de los </w:t>
      </w:r>
      <w:proofErr w:type="spellStart"/>
      <w:r>
        <w:rPr>
          <w:szCs w:val="24"/>
          <w:lang w:val="es-ES_tradnl"/>
        </w:rPr>
        <w:t>PMPs</w:t>
      </w:r>
      <w:proofErr w:type="spellEnd"/>
      <w:r>
        <w:rPr>
          <w:szCs w:val="24"/>
          <w:lang w:val="es-ES_tradnl"/>
        </w:rPr>
        <w:t xml:space="preserve"> beneficiario</w:t>
      </w:r>
      <w:r w:rsidR="003859CF" w:rsidRPr="0040233C">
        <w:rPr>
          <w:szCs w:val="24"/>
          <w:lang w:val="es-ES_tradnl"/>
        </w:rPr>
        <w:t>s resulta</w:t>
      </w:r>
      <w:r>
        <w:rPr>
          <w:szCs w:val="24"/>
          <w:lang w:val="es-ES_tradnl"/>
        </w:rPr>
        <w:t>n</w:t>
      </w:r>
      <w:r w:rsidR="003859CF" w:rsidRPr="0040233C">
        <w:rPr>
          <w:szCs w:val="24"/>
          <w:lang w:val="es-ES_tradnl"/>
        </w:rPr>
        <w:t xml:space="preserve"> mayor</w:t>
      </w:r>
      <w:r>
        <w:rPr>
          <w:szCs w:val="24"/>
          <w:lang w:val="es-ES_tradnl"/>
        </w:rPr>
        <w:t>es</w:t>
      </w:r>
      <w:r w:rsidR="003859CF" w:rsidRPr="0040233C">
        <w:rPr>
          <w:szCs w:val="24"/>
          <w:lang w:val="es-ES_tradnl"/>
        </w:rPr>
        <w:t xml:space="preserve"> que el VPN del costo efect</w:t>
      </w:r>
      <w:r>
        <w:rPr>
          <w:szCs w:val="24"/>
          <w:lang w:val="es-ES_tradnl"/>
        </w:rPr>
        <w:t>ivo asociado al préstamo, resultando en</w:t>
      </w:r>
      <w:r w:rsidR="003859CF" w:rsidRPr="0040233C">
        <w:rPr>
          <w:szCs w:val="24"/>
          <w:lang w:val="es-ES_tradnl"/>
        </w:rPr>
        <w:t xml:space="preserve"> un beneficio actual neto para el programa de USD </w:t>
      </w:r>
      <w:del w:id="573" w:author="MHaro" w:date="2013-09-11T16:44:00Z">
        <w:r w:rsidR="001C639C" w:rsidDel="00D20124">
          <w:rPr>
            <w:szCs w:val="24"/>
            <w:lang w:val="es-ES_tradnl"/>
          </w:rPr>
          <w:delText>29</w:delText>
        </w:r>
        <w:r w:rsidR="00B50EAA" w:rsidDel="00D20124">
          <w:rPr>
            <w:szCs w:val="24"/>
            <w:lang w:val="es-ES_tradnl"/>
          </w:rPr>
          <w:delText>.7</w:delText>
        </w:r>
        <w:r w:rsidR="001C639C" w:rsidDel="00D20124">
          <w:rPr>
            <w:szCs w:val="24"/>
            <w:lang w:val="es-ES_tradnl"/>
          </w:rPr>
          <w:delText>1</w:delText>
        </w:r>
      </w:del>
      <w:ins w:id="574" w:author="MHaro" w:date="2013-09-11T16:44:00Z">
        <w:r w:rsidR="00D20124">
          <w:rPr>
            <w:szCs w:val="24"/>
            <w:lang w:val="es-ES_tradnl"/>
          </w:rPr>
          <w:t>21.92</w:t>
        </w:r>
      </w:ins>
      <w:r w:rsidR="00480397" w:rsidRPr="0040233C">
        <w:rPr>
          <w:szCs w:val="24"/>
          <w:lang w:val="es-ES_tradnl"/>
        </w:rPr>
        <w:t xml:space="preserve"> </w:t>
      </w:r>
      <w:r w:rsidR="003859CF" w:rsidRPr="0040233C">
        <w:rPr>
          <w:szCs w:val="24"/>
          <w:lang w:val="es-ES_tradnl"/>
        </w:rPr>
        <w:t xml:space="preserve">millones. El detalle de los flujos anuales proyectados se encuentra en el </w:t>
      </w:r>
      <w:r>
        <w:rPr>
          <w:szCs w:val="24"/>
          <w:lang w:val="es-ES_tradnl"/>
        </w:rPr>
        <w:t>Anexo I</w:t>
      </w:r>
      <w:r w:rsidR="003859CF" w:rsidRPr="0040233C">
        <w:rPr>
          <w:szCs w:val="24"/>
          <w:lang w:val="es-ES_tradnl"/>
        </w:rPr>
        <w:t>, al final del documento.</w:t>
      </w:r>
    </w:p>
    <w:p w:rsidR="00FE68D9" w:rsidRPr="0040233C" w:rsidRDefault="00FE68D9" w:rsidP="00FE68D9">
      <w:pPr>
        <w:pStyle w:val="Paragraph"/>
        <w:numPr>
          <w:ilvl w:val="0"/>
          <w:numId w:val="0"/>
        </w:numPr>
        <w:spacing w:before="240" w:after="0"/>
        <w:ind w:left="720"/>
        <w:rPr>
          <w:szCs w:val="24"/>
          <w:lang w:val="es-ES_tradnl"/>
        </w:rPr>
      </w:pPr>
      <w:r w:rsidRPr="0040233C">
        <w:rPr>
          <w:rFonts w:eastAsia="Times New Roman"/>
          <w:b/>
          <w:bCs/>
          <w:szCs w:val="24"/>
          <w:lang w:val="es-ES_tradnl"/>
        </w:rPr>
        <w:t>Tabla 3.3: Valores actuales netos del programa (millones de USD)</w:t>
      </w:r>
    </w:p>
    <w:tbl>
      <w:tblPr>
        <w:tblW w:w="7920" w:type="dxa"/>
        <w:tblInd w:w="828" w:type="dxa"/>
        <w:tblLook w:val="04A0" w:firstRow="1" w:lastRow="0" w:firstColumn="1" w:lastColumn="0" w:noHBand="0" w:noVBand="1"/>
      </w:tblPr>
      <w:tblGrid>
        <w:gridCol w:w="5001"/>
        <w:gridCol w:w="2919"/>
      </w:tblGrid>
      <w:tr w:rsidR="003859CF" w:rsidRPr="00B53128" w:rsidTr="00FE68D9">
        <w:trPr>
          <w:trHeight w:val="270"/>
        </w:trPr>
        <w:tc>
          <w:tcPr>
            <w:tcW w:w="5001" w:type="dxa"/>
            <w:tcBorders>
              <w:top w:val="single" w:sz="4" w:space="0" w:color="auto"/>
              <w:left w:val="nil"/>
              <w:bottom w:val="nil"/>
              <w:right w:val="nil"/>
            </w:tcBorders>
            <w:shd w:val="clear" w:color="000000" w:fill="FFFFFF"/>
            <w:vAlign w:val="center"/>
            <w:hideMark/>
          </w:tcPr>
          <w:p w:rsidR="003859CF" w:rsidRPr="00B53128" w:rsidRDefault="00FE68D9" w:rsidP="00FE68D9">
            <w:pPr>
              <w:spacing w:after="0" w:line="240" w:lineRule="auto"/>
              <w:rPr>
                <w:rFonts w:ascii="Times New Roman" w:eastAsia="Times New Roman" w:hAnsi="Times New Roman" w:cs="Times New Roman"/>
                <w:bCs/>
                <w:sz w:val="24"/>
                <w:szCs w:val="24"/>
                <w:lang w:val="es-ES_tradnl"/>
              </w:rPr>
            </w:pPr>
            <w:r w:rsidRPr="00B53128">
              <w:rPr>
                <w:rFonts w:ascii="Times New Roman" w:eastAsia="Times New Roman" w:hAnsi="Times New Roman" w:cs="Times New Roman"/>
                <w:bCs/>
                <w:sz w:val="24"/>
                <w:szCs w:val="24"/>
                <w:lang w:val="es-ES_tradnl"/>
              </w:rPr>
              <w:t>VPN Beneficio</w:t>
            </w:r>
          </w:p>
        </w:tc>
        <w:tc>
          <w:tcPr>
            <w:tcW w:w="2919" w:type="dxa"/>
            <w:tcBorders>
              <w:top w:val="single" w:sz="4" w:space="0" w:color="auto"/>
              <w:left w:val="nil"/>
              <w:bottom w:val="nil"/>
              <w:right w:val="nil"/>
            </w:tcBorders>
            <w:shd w:val="clear" w:color="000000" w:fill="FFFFFF"/>
            <w:noWrap/>
            <w:vAlign w:val="center"/>
            <w:hideMark/>
          </w:tcPr>
          <w:p w:rsidR="003859CF" w:rsidRPr="00B53128" w:rsidRDefault="00663F67" w:rsidP="00D20124">
            <w:pPr>
              <w:spacing w:after="0" w:line="240" w:lineRule="auto"/>
              <w:jc w:val="right"/>
              <w:rPr>
                <w:rFonts w:ascii="Times New Roman" w:eastAsia="Times New Roman" w:hAnsi="Times New Roman" w:cs="Times New Roman"/>
                <w:bCs/>
                <w:sz w:val="24"/>
                <w:szCs w:val="24"/>
                <w:lang w:val="es-ES_tradnl"/>
              </w:rPr>
            </w:pPr>
            <w:r w:rsidRPr="00B53128">
              <w:rPr>
                <w:rFonts w:ascii="Times New Roman" w:eastAsia="Times New Roman" w:hAnsi="Times New Roman" w:cs="Times New Roman"/>
                <w:bCs/>
                <w:sz w:val="24"/>
                <w:szCs w:val="24"/>
                <w:lang w:val="es-ES_tradnl"/>
              </w:rPr>
              <w:t xml:space="preserve">      </w:t>
            </w:r>
            <w:del w:id="575" w:author="MHaro" w:date="2013-09-11T16:44:00Z">
              <w:r w:rsidR="001C639C" w:rsidDel="00D20124">
                <w:rPr>
                  <w:rFonts w:ascii="Times New Roman" w:hAnsi="Times New Roman" w:cs="Times New Roman"/>
                  <w:sz w:val="24"/>
                  <w:szCs w:val="24"/>
                  <w:lang w:val="es-ES_tradnl"/>
                </w:rPr>
                <w:delText>37</w:delText>
              </w:r>
              <w:r w:rsidR="00B50EAA" w:rsidDel="00D20124">
                <w:rPr>
                  <w:rFonts w:ascii="Times New Roman" w:hAnsi="Times New Roman" w:cs="Times New Roman"/>
                  <w:sz w:val="24"/>
                  <w:szCs w:val="24"/>
                  <w:lang w:val="es-ES_tradnl"/>
                </w:rPr>
                <w:delText>.4</w:delText>
              </w:r>
            </w:del>
            <w:ins w:id="576" w:author="MHaro" w:date="2013-09-11T16:44:00Z">
              <w:r w:rsidR="00D20124">
                <w:rPr>
                  <w:rFonts w:ascii="Times New Roman" w:hAnsi="Times New Roman" w:cs="Times New Roman"/>
                  <w:sz w:val="24"/>
                  <w:szCs w:val="24"/>
                  <w:lang w:val="es-ES_tradnl"/>
                </w:rPr>
                <w:t>29.62</w:t>
              </w:r>
            </w:ins>
          </w:p>
        </w:tc>
      </w:tr>
      <w:tr w:rsidR="003859CF" w:rsidRPr="00B53128" w:rsidTr="00FE68D9">
        <w:trPr>
          <w:trHeight w:val="270"/>
        </w:trPr>
        <w:tc>
          <w:tcPr>
            <w:tcW w:w="5001" w:type="dxa"/>
            <w:tcBorders>
              <w:top w:val="nil"/>
              <w:left w:val="nil"/>
              <w:bottom w:val="nil"/>
              <w:right w:val="nil"/>
            </w:tcBorders>
            <w:shd w:val="clear" w:color="000000" w:fill="FFFFFF"/>
            <w:vAlign w:val="center"/>
            <w:hideMark/>
          </w:tcPr>
          <w:p w:rsidR="003859CF" w:rsidRPr="00B53128" w:rsidRDefault="00FE68D9" w:rsidP="00FE68D9">
            <w:pPr>
              <w:spacing w:after="0" w:line="240" w:lineRule="auto"/>
              <w:rPr>
                <w:rFonts w:ascii="Times New Roman" w:eastAsia="Times New Roman" w:hAnsi="Times New Roman" w:cs="Times New Roman"/>
                <w:bCs/>
                <w:sz w:val="24"/>
                <w:szCs w:val="24"/>
                <w:lang w:val="es-ES_tradnl"/>
              </w:rPr>
            </w:pPr>
            <w:r w:rsidRPr="00B53128">
              <w:rPr>
                <w:rFonts w:ascii="Times New Roman" w:eastAsia="Times New Roman" w:hAnsi="Times New Roman" w:cs="Times New Roman"/>
                <w:bCs/>
                <w:sz w:val="24"/>
                <w:szCs w:val="24"/>
                <w:lang w:val="es-ES_tradnl"/>
              </w:rPr>
              <w:t>VPN Costo</w:t>
            </w:r>
          </w:p>
        </w:tc>
        <w:tc>
          <w:tcPr>
            <w:tcW w:w="2919" w:type="dxa"/>
            <w:tcBorders>
              <w:top w:val="nil"/>
              <w:left w:val="nil"/>
              <w:bottom w:val="nil"/>
              <w:right w:val="nil"/>
            </w:tcBorders>
            <w:shd w:val="clear" w:color="000000" w:fill="FFFFFF"/>
            <w:noWrap/>
            <w:vAlign w:val="center"/>
            <w:hideMark/>
          </w:tcPr>
          <w:p w:rsidR="003859CF" w:rsidRPr="00B53128" w:rsidRDefault="003859CF" w:rsidP="00E124F7">
            <w:pPr>
              <w:spacing w:after="0" w:line="240" w:lineRule="auto"/>
              <w:jc w:val="right"/>
              <w:rPr>
                <w:rFonts w:ascii="Times New Roman" w:eastAsia="Times New Roman" w:hAnsi="Times New Roman" w:cs="Times New Roman"/>
                <w:bCs/>
                <w:sz w:val="24"/>
                <w:szCs w:val="24"/>
                <w:lang w:val="es-ES_tradnl"/>
              </w:rPr>
            </w:pPr>
            <w:r w:rsidRPr="00B53128">
              <w:rPr>
                <w:rFonts w:ascii="Times New Roman" w:eastAsia="Times New Roman" w:hAnsi="Times New Roman" w:cs="Times New Roman"/>
                <w:bCs/>
                <w:sz w:val="24"/>
                <w:szCs w:val="24"/>
                <w:lang w:val="es-ES_tradnl"/>
              </w:rPr>
              <w:t xml:space="preserve">    (</w:t>
            </w:r>
            <w:r w:rsidR="00E124F7">
              <w:rPr>
                <w:rFonts w:ascii="Times New Roman" w:hAnsi="Times New Roman" w:cs="Times New Roman"/>
                <w:sz w:val="24"/>
                <w:szCs w:val="24"/>
                <w:lang w:val="es-ES_tradnl"/>
              </w:rPr>
              <w:t>7</w:t>
            </w:r>
            <w:r w:rsidR="00B53128" w:rsidRPr="00B53128">
              <w:rPr>
                <w:rFonts w:ascii="Times New Roman" w:hAnsi="Times New Roman" w:cs="Times New Roman"/>
                <w:sz w:val="24"/>
                <w:szCs w:val="24"/>
                <w:lang w:val="es-ES_tradnl"/>
              </w:rPr>
              <w:t>.</w:t>
            </w:r>
            <w:r w:rsidR="00E124F7">
              <w:rPr>
                <w:rFonts w:ascii="Times New Roman" w:hAnsi="Times New Roman" w:cs="Times New Roman"/>
                <w:sz w:val="24"/>
                <w:szCs w:val="24"/>
                <w:lang w:val="es-ES_tradnl"/>
              </w:rPr>
              <w:t>69</w:t>
            </w:r>
            <w:r w:rsidRPr="00B53128">
              <w:rPr>
                <w:rFonts w:ascii="Times New Roman" w:eastAsia="Times New Roman" w:hAnsi="Times New Roman" w:cs="Times New Roman"/>
                <w:bCs/>
                <w:sz w:val="24"/>
                <w:szCs w:val="24"/>
                <w:lang w:val="es-ES_tradnl"/>
              </w:rPr>
              <w:t>)</w:t>
            </w:r>
          </w:p>
        </w:tc>
      </w:tr>
      <w:tr w:rsidR="003859CF" w:rsidRPr="00B53128" w:rsidTr="00FE68D9">
        <w:trPr>
          <w:trHeight w:val="450"/>
        </w:trPr>
        <w:tc>
          <w:tcPr>
            <w:tcW w:w="5001" w:type="dxa"/>
            <w:tcBorders>
              <w:top w:val="single" w:sz="4" w:space="0" w:color="auto"/>
              <w:left w:val="nil"/>
              <w:bottom w:val="single" w:sz="4" w:space="0" w:color="auto"/>
              <w:right w:val="nil"/>
            </w:tcBorders>
            <w:shd w:val="clear" w:color="000000" w:fill="D8D8D8"/>
            <w:vAlign w:val="center"/>
            <w:hideMark/>
          </w:tcPr>
          <w:p w:rsidR="003859CF" w:rsidRPr="00B53128" w:rsidRDefault="00FE68D9" w:rsidP="00FE68D9">
            <w:pPr>
              <w:spacing w:after="0" w:line="240" w:lineRule="auto"/>
              <w:rPr>
                <w:rFonts w:ascii="Times New Roman" w:eastAsia="Times New Roman" w:hAnsi="Times New Roman" w:cs="Times New Roman"/>
                <w:b/>
                <w:bCs/>
                <w:sz w:val="24"/>
                <w:szCs w:val="24"/>
                <w:lang w:val="es-ES_tradnl"/>
              </w:rPr>
            </w:pPr>
            <w:r w:rsidRPr="00B53128">
              <w:rPr>
                <w:rFonts w:ascii="Times New Roman" w:eastAsia="Times New Roman" w:hAnsi="Times New Roman" w:cs="Times New Roman"/>
                <w:b/>
                <w:bCs/>
                <w:sz w:val="24"/>
                <w:szCs w:val="24"/>
                <w:lang w:val="es-ES_tradnl"/>
              </w:rPr>
              <w:t>VPN Neto Programa</w:t>
            </w:r>
          </w:p>
        </w:tc>
        <w:tc>
          <w:tcPr>
            <w:tcW w:w="2919" w:type="dxa"/>
            <w:tcBorders>
              <w:top w:val="single" w:sz="4" w:space="0" w:color="auto"/>
              <w:left w:val="nil"/>
              <w:bottom w:val="single" w:sz="4" w:space="0" w:color="auto"/>
              <w:right w:val="nil"/>
            </w:tcBorders>
            <w:shd w:val="clear" w:color="000000" w:fill="D8D8D8"/>
            <w:noWrap/>
            <w:vAlign w:val="center"/>
            <w:hideMark/>
          </w:tcPr>
          <w:p w:rsidR="003859CF" w:rsidRPr="00B53128" w:rsidRDefault="003859CF" w:rsidP="00D20124">
            <w:pPr>
              <w:spacing w:after="0" w:line="240" w:lineRule="auto"/>
              <w:jc w:val="right"/>
              <w:rPr>
                <w:rFonts w:ascii="Times New Roman" w:eastAsia="Times New Roman" w:hAnsi="Times New Roman" w:cs="Times New Roman"/>
                <w:b/>
                <w:bCs/>
                <w:sz w:val="24"/>
                <w:szCs w:val="24"/>
                <w:lang w:val="es-ES_tradnl"/>
              </w:rPr>
            </w:pPr>
            <w:r w:rsidRPr="00B53128">
              <w:rPr>
                <w:rFonts w:ascii="Times New Roman" w:eastAsia="Times New Roman" w:hAnsi="Times New Roman" w:cs="Times New Roman"/>
                <w:b/>
                <w:bCs/>
                <w:sz w:val="24"/>
                <w:szCs w:val="24"/>
                <w:lang w:val="es-ES_tradnl"/>
              </w:rPr>
              <w:t xml:space="preserve">         </w:t>
            </w:r>
            <w:del w:id="577" w:author="MHaro" w:date="2013-09-11T16:44:00Z">
              <w:r w:rsidR="001C639C" w:rsidDel="00D20124">
                <w:rPr>
                  <w:rFonts w:ascii="Times New Roman" w:hAnsi="Times New Roman" w:cs="Times New Roman"/>
                  <w:sz w:val="24"/>
                  <w:szCs w:val="24"/>
                  <w:lang w:val="es-ES_tradnl"/>
                </w:rPr>
                <w:delText>29.71</w:delText>
              </w:r>
            </w:del>
            <w:ins w:id="578" w:author="MHaro" w:date="2013-09-11T16:44:00Z">
              <w:r w:rsidR="00D20124">
                <w:rPr>
                  <w:rFonts w:ascii="Times New Roman" w:hAnsi="Times New Roman" w:cs="Times New Roman"/>
                  <w:sz w:val="24"/>
                  <w:szCs w:val="24"/>
                  <w:lang w:val="es-ES_tradnl"/>
                </w:rPr>
                <w:t>21.92</w:t>
              </w:r>
            </w:ins>
          </w:p>
        </w:tc>
      </w:tr>
    </w:tbl>
    <w:p w:rsidR="003859CF" w:rsidRPr="0040233C" w:rsidRDefault="003859CF" w:rsidP="003859CF">
      <w:pPr>
        <w:pStyle w:val="Chapter"/>
        <w:spacing w:after="120"/>
        <w:rPr>
          <w:szCs w:val="24"/>
          <w:lang w:val="es-ES_tradnl"/>
        </w:rPr>
      </w:pPr>
      <w:bookmarkStart w:id="579" w:name="_Toc298764672"/>
      <w:r w:rsidRPr="0040233C">
        <w:rPr>
          <w:szCs w:val="24"/>
          <w:lang w:val="es-ES_tradnl"/>
        </w:rPr>
        <w:t>Análisis de Sensibilidad</w:t>
      </w:r>
      <w:bookmarkEnd w:id="579"/>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En esta sección se procede a realizar una sensibilización de los resultados obtenidos del análisis, con el fin de verificar la tolerancia del programa ante cambios que pudiesen impactar negativamente el beneficio esperado.</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Para la selección de los parámetros a sensibilizar, se definieron aquellos que se consideran más íntimamente ligados a la operación, en términos de su efecto y </w:t>
      </w:r>
      <w:proofErr w:type="spellStart"/>
      <w:r w:rsidRPr="0040233C">
        <w:rPr>
          <w:szCs w:val="24"/>
          <w:lang w:val="es-ES_tradnl"/>
        </w:rPr>
        <w:t>atribuibilidad</w:t>
      </w:r>
      <w:proofErr w:type="spellEnd"/>
      <w:r w:rsidRPr="0040233C">
        <w:rPr>
          <w:szCs w:val="24"/>
          <w:lang w:val="es-ES_tradnl"/>
        </w:rPr>
        <w:t>. Es decir que, si bien todas las variables utilizadas en el presente análisis (y los supuestos relacionados a éstas) están afectadas por factor</w:t>
      </w:r>
      <w:r w:rsidR="00FE68D9">
        <w:rPr>
          <w:szCs w:val="24"/>
          <w:lang w:val="es-ES_tradnl"/>
        </w:rPr>
        <w:t>es externos a la operativa del programa</w:t>
      </w:r>
      <w:r w:rsidRPr="0040233C">
        <w:rPr>
          <w:szCs w:val="24"/>
          <w:lang w:val="es-ES_tradnl"/>
        </w:rPr>
        <w:t xml:space="preserve">, los parámetros de sensibilización que aquí se analizan se entienden como </w:t>
      </w:r>
      <w:r w:rsidR="00FE68D9">
        <w:rPr>
          <w:szCs w:val="24"/>
          <w:lang w:val="es-ES_tradnl"/>
        </w:rPr>
        <w:t>factores críticos y directos en la valoración de los resultados del mismo</w:t>
      </w:r>
      <w:r w:rsidRPr="0040233C">
        <w:rPr>
          <w:szCs w:val="24"/>
          <w:lang w:val="es-ES_tradnl"/>
        </w:rPr>
        <w:t xml:space="preserve">. En consecuencia, dichas variables </w:t>
      </w:r>
      <w:r w:rsidR="00FE68D9">
        <w:rPr>
          <w:szCs w:val="24"/>
          <w:lang w:val="es-ES_tradnl"/>
        </w:rPr>
        <w:t xml:space="preserve">deberían servir para cuantificar mejor </w:t>
      </w:r>
      <w:r w:rsidRPr="0040233C">
        <w:rPr>
          <w:szCs w:val="24"/>
          <w:lang w:val="es-ES_tradnl"/>
        </w:rPr>
        <w:t>el alcance mínimo q</w:t>
      </w:r>
      <w:r w:rsidR="00FE68D9">
        <w:rPr>
          <w:szCs w:val="24"/>
          <w:lang w:val="es-ES_tradnl"/>
        </w:rPr>
        <w:t>ue se debe esperar del programa.</w:t>
      </w:r>
      <w:r w:rsidRPr="0040233C">
        <w:rPr>
          <w:szCs w:val="24"/>
          <w:lang w:val="es-ES_tradnl"/>
        </w:rPr>
        <w:t xml:space="preserve">   </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La Tabla 4.1 presenta un resumen del análisis de sensibilidad, bajo dos escenarios distintos e independientes. Las variables analizadas</w:t>
      </w:r>
      <w:r w:rsidR="00FE68D9" w:rsidRPr="00FE68D9">
        <w:rPr>
          <w:szCs w:val="24"/>
          <w:lang w:val="es-ES_tradnl"/>
        </w:rPr>
        <w:t xml:space="preserve"> </w:t>
      </w:r>
      <w:r w:rsidR="00FE68D9" w:rsidRPr="0040233C">
        <w:rPr>
          <w:szCs w:val="24"/>
          <w:lang w:val="es-ES_tradnl"/>
        </w:rPr>
        <w:t xml:space="preserve">son: i) el </w:t>
      </w:r>
      <w:r w:rsidR="00101EF6">
        <w:rPr>
          <w:szCs w:val="24"/>
          <w:lang w:val="es-ES_tradnl"/>
        </w:rPr>
        <w:t xml:space="preserve">ritmo de </w:t>
      </w:r>
      <w:r w:rsidR="00FE68D9" w:rsidRPr="0040233C">
        <w:rPr>
          <w:szCs w:val="24"/>
          <w:lang w:val="es-ES_tradnl"/>
        </w:rPr>
        <w:t xml:space="preserve">crecimiento </w:t>
      </w:r>
      <w:r w:rsidR="0096427B">
        <w:rPr>
          <w:szCs w:val="24"/>
          <w:lang w:val="es-ES_tradnl"/>
        </w:rPr>
        <w:t xml:space="preserve">esperado en la productividad </w:t>
      </w:r>
      <w:r w:rsidR="00FE68D9">
        <w:rPr>
          <w:szCs w:val="24"/>
          <w:lang w:val="es-ES_tradnl"/>
        </w:rPr>
        <w:t>de lo</w:t>
      </w:r>
      <w:r w:rsidR="00FE68D9" w:rsidRPr="0040233C">
        <w:rPr>
          <w:szCs w:val="24"/>
          <w:lang w:val="es-ES_tradnl"/>
        </w:rPr>
        <w:t xml:space="preserve">s </w:t>
      </w:r>
      <w:proofErr w:type="spellStart"/>
      <w:r w:rsidR="00FE68D9">
        <w:rPr>
          <w:szCs w:val="24"/>
          <w:lang w:val="es-ES_tradnl"/>
        </w:rPr>
        <w:t>PMPs</w:t>
      </w:r>
      <w:proofErr w:type="spellEnd"/>
      <w:r w:rsidR="00FE68D9">
        <w:rPr>
          <w:szCs w:val="24"/>
          <w:lang w:val="es-ES_tradnl"/>
        </w:rPr>
        <w:t xml:space="preserve"> beneficiario</w:t>
      </w:r>
      <w:r w:rsidR="00FE68D9" w:rsidRPr="0040233C">
        <w:rPr>
          <w:szCs w:val="24"/>
          <w:lang w:val="es-ES_tradnl"/>
        </w:rPr>
        <w:t>s</w:t>
      </w:r>
      <w:r w:rsidR="0096427B">
        <w:rPr>
          <w:szCs w:val="24"/>
          <w:lang w:val="es-ES_tradnl"/>
        </w:rPr>
        <w:t xml:space="preserve"> (en términos de cantidades producidas por unidad de producción)</w:t>
      </w:r>
      <w:r w:rsidR="00FE68D9" w:rsidRPr="0040233C">
        <w:rPr>
          <w:szCs w:val="24"/>
          <w:lang w:val="es-ES_tradnl"/>
        </w:rPr>
        <w:t>;</w:t>
      </w:r>
      <w:r w:rsidR="00FE68D9">
        <w:rPr>
          <w:szCs w:val="24"/>
          <w:lang w:val="es-ES_tradnl"/>
        </w:rPr>
        <w:t xml:space="preserve"> y ii) el número total de </w:t>
      </w:r>
      <w:proofErr w:type="spellStart"/>
      <w:r w:rsidR="00FE68D9">
        <w:rPr>
          <w:szCs w:val="24"/>
          <w:lang w:val="es-ES_tradnl"/>
        </w:rPr>
        <w:t>PMPs</w:t>
      </w:r>
      <w:proofErr w:type="spellEnd"/>
      <w:r w:rsidR="00FE68D9">
        <w:rPr>
          <w:szCs w:val="24"/>
          <w:lang w:val="es-ES_tradnl"/>
        </w:rPr>
        <w:t xml:space="preserve"> beneficiario</w:t>
      </w:r>
      <w:r w:rsidR="00FE68D9" w:rsidRPr="0040233C">
        <w:rPr>
          <w:szCs w:val="24"/>
          <w:lang w:val="es-ES_tradnl"/>
        </w:rPr>
        <w:t>s últimas del programa</w:t>
      </w:r>
      <w:r w:rsidR="00FE68D9">
        <w:rPr>
          <w:szCs w:val="24"/>
          <w:lang w:val="es-ES_tradnl"/>
        </w:rPr>
        <w:t>. La tabla indica e</w:t>
      </w:r>
      <w:r w:rsidRPr="0040233C">
        <w:rPr>
          <w:szCs w:val="24"/>
          <w:lang w:val="es-ES_tradnl"/>
        </w:rPr>
        <w:t>l valor mínimo aceptable para que el programa siga siendo viable, es decir el valor del parámetro con el cual el VPN del programa</w:t>
      </w:r>
      <w:r w:rsidR="00FE68D9">
        <w:rPr>
          <w:szCs w:val="24"/>
          <w:lang w:val="es-ES_tradnl"/>
        </w:rPr>
        <w:t>, según metodología descrita,</w:t>
      </w:r>
      <w:r w:rsidRPr="0040233C">
        <w:rPr>
          <w:szCs w:val="24"/>
          <w:lang w:val="es-ES_tradnl"/>
        </w:rPr>
        <w:t xml:space="preserve"> se torna igual a cero.</w:t>
      </w:r>
    </w:p>
    <w:p w:rsidR="003859CF" w:rsidRPr="0040233C" w:rsidRDefault="00FE68D9" w:rsidP="003859CF">
      <w:pPr>
        <w:pStyle w:val="Paragraph"/>
        <w:numPr>
          <w:ilvl w:val="0"/>
          <w:numId w:val="0"/>
        </w:numPr>
        <w:spacing w:after="80"/>
        <w:ind w:left="720"/>
        <w:rPr>
          <w:b/>
          <w:szCs w:val="24"/>
          <w:lang w:val="es-ES_tradnl"/>
        </w:rPr>
      </w:pPr>
      <w:r>
        <w:rPr>
          <w:b/>
          <w:szCs w:val="24"/>
          <w:lang w:val="es-ES_tradnl"/>
        </w:rPr>
        <w:t>Tabla 4.1: Resumen del análisis de s</w:t>
      </w:r>
      <w:r w:rsidR="003859CF" w:rsidRPr="0040233C">
        <w:rPr>
          <w:b/>
          <w:szCs w:val="24"/>
          <w:lang w:val="es-ES_tradnl"/>
        </w:rPr>
        <w:t>ensibilidad</w:t>
      </w:r>
    </w:p>
    <w:tbl>
      <w:tblPr>
        <w:tblW w:w="7920" w:type="dxa"/>
        <w:tblInd w:w="828" w:type="dxa"/>
        <w:tblLook w:val="04A0" w:firstRow="1" w:lastRow="0" w:firstColumn="1" w:lastColumn="0" w:noHBand="0" w:noVBand="1"/>
      </w:tblPr>
      <w:tblGrid>
        <w:gridCol w:w="2700"/>
        <w:gridCol w:w="1890"/>
        <w:gridCol w:w="1890"/>
        <w:gridCol w:w="1440"/>
      </w:tblGrid>
      <w:tr w:rsidR="003859CF" w:rsidRPr="00AA4576" w:rsidTr="00052B2A">
        <w:trPr>
          <w:trHeight w:val="493"/>
        </w:trPr>
        <w:tc>
          <w:tcPr>
            <w:tcW w:w="2700" w:type="dxa"/>
            <w:tcBorders>
              <w:top w:val="single" w:sz="4" w:space="0" w:color="auto"/>
              <w:bottom w:val="single" w:sz="4" w:space="0" w:color="auto"/>
            </w:tcBorders>
            <w:shd w:val="clear" w:color="auto" w:fill="D9D9D9" w:themeFill="background1" w:themeFillShade="D9"/>
            <w:noWrap/>
            <w:vAlign w:val="center"/>
            <w:hideMark/>
          </w:tcPr>
          <w:p w:rsidR="003859CF" w:rsidRPr="00AA4576" w:rsidRDefault="003859CF" w:rsidP="00AA4576">
            <w:pPr>
              <w:pStyle w:val="Paragraph"/>
              <w:numPr>
                <w:ilvl w:val="0"/>
                <w:numId w:val="0"/>
              </w:numPr>
              <w:jc w:val="left"/>
              <w:rPr>
                <w:b/>
                <w:sz w:val="22"/>
                <w:lang w:val="es-ES_tradnl"/>
              </w:rPr>
            </w:pPr>
            <w:r w:rsidRPr="00AA4576">
              <w:rPr>
                <w:b/>
                <w:sz w:val="22"/>
                <w:lang w:val="es-ES_tradnl"/>
              </w:rPr>
              <w:t>Parámetro</w:t>
            </w:r>
          </w:p>
        </w:tc>
        <w:tc>
          <w:tcPr>
            <w:tcW w:w="1890" w:type="dxa"/>
            <w:tcBorders>
              <w:top w:val="single" w:sz="4" w:space="0" w:color="auto"/>
              <w:bottom w:val="single" w:sz="4" w:space="0" w:color="auto"/>
            </w:tcBorders>
            <w:shd w:val="clear" w:color="auto" w:fill="D9D9D9" w:themeFill="background1" w:themeFillShade="D9"/>
            <w:vAlign w:val="center"/>
            <w:hideMark/>
          </w:tcPr>
          <w:p w:rsidR="003859CF" w:rsidRPr="00AA4576" w:rsidRDefault="003859CF" w:rsidP="00AA4576">
            <w:pPr>
              <w:pStyle w:val="Paragraph"/>
              <w:numPr>
                <w:ilvl w:val="0"/>
                <w:numId w:val="0"/>
              </w:numPr>
              <w:jc w:val="center"/>
              <w:rPr>
                <w:b/>
                <w:sz w:val="22"/>
                <w:lang w:val="es-ES_tradnl"/>
              </w:rPr>
            </w:pPr>
            <w:r w:rsidRPr="00AA4576">
              <w:rPr>
                <w:b/>
                <w:sz w:val="22"/>
                <w:lang w:val="es-ES_tradnl"/>
              </w:rPr>
              <w:t>Valor utilizado</w:t>
            </w:r>
            <w:r w:rsidR="00AA4576">
              <w:rPr>
                <w:b/>
                <w:sz w:val="22"/>
                <w:lang w:val="es-ES_tradnl"/>
              </w:rPr>
              <w:t xml:space="preserve"> (escenario base)</w:t>
            </w:r>
          </w:p>
        </w:tc>
        <w:tc>
          <w:tcPr>
            <w:tcW w:w="1890" w:type="dxa"/>
            <w:tcBorders>
              <w:top w:val="single" w:sz="4" w:space="0" w:color="auto"/>
              <w:bottom w:val="single" w:sz="4" w:space="0" w:color="auto"/>
            </w:tcBorders>
            <w:shd w:val="clear" w:color="auto" w:fill="D9D9D9" w:themeFill="background1" w:themeFillShade="D9"/>
            <w:vAlign w:val="center"/>
            <w:hideMark/>
          </w:tcPr>
          <w:p w:rsidR="003859CF" w:rsidRPr="00AA4576" w:rsidRDefault="003859CF" w:rsidP="00AA4576">
            <w:pPr>
              <w:pStyle w:val="Paragraph"/>
              <w:numPr>
                <w:ilvl w:val="0"/>
                <w:numId w:val="0"/>
              </w:numPr>
              <w:jc w:val="center"/>
              <w:rPr>
                <w:b/>
                <w:sz w:val="22"/>
                <w:lang w:val="es-ES_tradnl"/>
              </w:rPr>
            </w:pPr>
            <w:r w:rsidRPr="00AA4576">
              <w:rPr>
                <w:b/>
                <w:sz w:val="22"/>
                <w:lang w:val="es-ES_tradnl"/>
              </w:rPr>
              <w:t xml:space="preserve">Valor que hace VPN </w:t>
            </w:r>
            <w:r w:rsidR="00AA4576" w:rsidRPr="00AA4576">
              <w:rPr>
                <w:b/>
                <w:sz w:val="22"/>
                <w:lang w:val="es-ES_tradnl"/>
              </w:rPr>
              <w:t>= 0</w:t>
            </w:r>
          </w:p>
        </w:tc>
        <w:tc>
          <w:tcPr>
            <w:tcW w:w="1440" w:type="dxa"/>
            <w:tcBorders>
              <w:top w:val="single" w:sz="4" w:space="0" w:color="auto"/>
              <w:bottom w:val="single" w:sz="4" w:space="0" w:color="auto"/>
            </w:tcBorders>
            <w:shd w:val="clear" w:color="auto" w:fill="D9D9D9" w:themeFill="background1" w:themeFillShade="D9"/>
            <w:vAlign w:val="center"/>
            <w:hideMark/>
          </w:tcPr>
          <w:p w:rsidR="003859CF" w:rsidRPr="00AA4576" w:rsidRDefault="00AA4576" w:rsidP="00AA4576">
            <w:pPr>
              <w:pStyle w:val="Paragraph"/>
              <w:numPr>
                <w:ilvl w:val="0"/>
                <w:numId w:val="0"/>
              </w:numPr>
              <w:jc w:val="center"/>
              <w:rPr>
                <w:b/>
                <w:sz w:val="22"/>
                <w:lang w:val="es-ES_tradnl"/>
              </w:rPr>
            </w:pPr>
            <w:r>
              <w:rPr>
                <w:b/>
                <w:sz w:val="22"/>
                <w:lang w:val="es-ES_tradnl"/>
              </w:rPr>
              <w:t>Variación en parámetro</w:t>
            </w:r>
          </w:p>
        </w:tc>
      </w:tr>
      <w:tr w:rsidR="008E2C3E" w:rsidRPr="00AA4576" w:rsidTr="00052B2A">
        <w:trPr>
          <w:trHeight w:val="845"/>
        </w:trPr>
        <w:tc>
          <w:tcPr>
            <w:tcW w:w="2700" w:type="dxa"/>
            <w:vMerge w:val="restart"/>
            <w:tcBorders>
              <w:top w:val="single" w:sz="4" w:space="0" w:color="auto"/>
            </w:tcBorders>
            <w:shd w:val="clear" w:color="000000" w:fill="FFFFFF"/>
            <w:vAlign w:val="center"/>
            <w:hideMark/>
          </w:tcPr>
          <w:p w:rsidR="008E2C3E" w:rsidRPr="00AA4576" w:rsidRDefault="008E2C3E" w:rsidP="00480397">
            <w:pPr>
              <w:pStyle w:val="Paragraph"/>
              <w:numPr>
                <w:ilvl w:val="0"/>
                <w:numId w:val="0"/>
              </w:numPr>
              <w:jc w:val="left"/>
              <w:rPr>
                <w:sz w:val="22"/>
                <w:lang w:val="es-ES_tradnl"/>
              </w:rPr>
            </w:pPr>
            <w:r w:rsidRPr="00AA4576">
              <w:rPr>
                <w:sz w:val="22"/>
                <w:lang w:val="es-ES_tradnl"/>
              </w:rPr>
              <w:t>Crecimiento promedio en la</w:t>
            </w:r>
            <w:r>
              <w:rPr>
                <w:sz w:val="22"/>
                <w:lang w:val="es-ES_tradnl"/>
              </w:rPr>
              <w:t xml:space="preserve"> producción</w:t>
            </w:r>
            <w:r w:rsidRPr="00AA4576">
              <w:rPr>
                <w:sz w:val="22"/>
                <w:lang w:val="es-ES_tradnl"/>
              </w:rPr>
              <w:t xml:space="preserve"> de </w:t>
            </w:r>
            <w:proofErr w:type="spellStart"/>
            <w:r w:rsidRPr="00AA4576">
              <w:rPr>
                <w:sz w:val="22"/>
                <w:lang w:val="es-ES_tradnl"/>
              </w:rPr>
              <w:t>PMPs</w:t>
            </w:r>
            <w:proofErr w:type="spellEnd"/>
            <w:r w:rsidRPr="00AA4576">
              <w:rPr>
                <w:sz w:val="22"/>
                <w:lang w:val="es-ES_tradnl"/>
              </w:rPr>
              <w:t xml:space="preserve"> beneficiarios</w:t>
            </w:r>
          </w:p>
        </w:tc>
        <w:tc>
          <w:tcPr>
            <w:tcW w:w="1890" w:type="dxa"/>
            <w:tcBorders>
              <w:top w:val="single" w:sz="4" w:space="0" w:color="auto"/>
              <w:bottom w:val="single" w:sz="4" w:space="0" w:color="auto"/>
            </w:tcBorders>
            <w:shd w:val="clear" w:color="000000" w:fill="FFFFFF"/>
            <w:noWrap/>
            <w:vAlign w:val="center"/>
            <w:hideMark/>
          </w:tcPr>
          <w:p w:rsidR="008E2C3E" w:rsidRPr="00AA4576" w:rsidRDefault="008E2C3E" w:rsidP="008E2C3E">
            <w:pPr>
              <w:pStyle w:val="Paragraph"/>
              <w:numPr>
                <w:ilvl w:val="0"/>
                <w:numId w:val="0"/>
              </w:numPr>
              <w:jc w:val="left"/>
              <w:rPr>
                <w:sz w:val="22"/>
                <w:lang w:val="es-ES_tradnl"/>
              </w:rPr>
            </w:pPr>
            <w:r>
              <w:rPr>
                <w:sz w:val="22"/>
                <w:lang w:val="es-ES_tradnl"/>
              </w:rPr>
              <w:t xml:space="preserve">Hasta 13 </w:t>
            </w:r>
            <w:proofErr w:type="spellStart"/>
            <w:r>
              <w:rPr>
                <w:sz w:val="22"/>
                <w:lang w:val="es-ES_tradnl"/>
              </w:rPr>
              <w:t>qq</w:t>
            </w:r>
            <w:proofErr w:type="spellEnd"/>
            <w:r>
              <w:rPr>
                <w:sz w:val="22"/>
                <w:lang w:val="es-ES_tradnl"/>
              </w:rPr>
              <w:t>/</w:t>
            </w:r>
            <w:proofErr w:type="spellStart"/>
            <w:r>
              <w:rPr>
                <w:sz w:val="22"/>
                <w:lang w:val="es-ES_tradnl"/>
              </w:rPr>
              <w:t>mz</w:t>
            </w:r>
            <w:proofErr w:type="spellEnd"/>
            <w:r>
              <w:rPr>
                <w:sz w:val="22"/>
                <w:lang w:val="es-ES_tradnl"/>
              </w:rPr>
              <w:t xml:space="preserve"> para cacao</w:t>
            </w:r>
          </w:p>
        </w:tc>
        <w:tc>
          <w:tcPr>
            <w:tcW w:w="1890" w:type="dxa"/>
            <w:tcBorders>
              <w:top w:val="single" w:sz="4" w:space="0" w:color="auto"/>
              <w:bottom w:val="single" w:sz="4" w:space="0" w:color="auto"/>
            </w:tcBorders>
            <w:shd w:val="clear" w:color="auto" w:fill="auto"/>
            <w:noWrap/>
            <w:vAlign w:val="center"/>
            <w:hideMark/>
          </w:tcPr>
          <w:p w:rsidR="008E2C3E" w:rsidRPr="00AA4576" w:rsidRDefault="008E2C3E" w:rsidP="00E467B4">
            <w:pPr>
              <w:pStyle w:val="Paragraph"/>
              <w:numPr>
                <w:ilvl w:val="0"/>
                <w:numId w:val="0"/>
              </w:numPr>
              <w:jc w:val="left"/>
              <w:rPr>
                <w:sz w:val="22"/>
                <w:lang w:val="es-ES_tradnl"/>
              </w:rPr>
            </w:pPr>
            <w:r>
              <w:rPr>
                <w:sz w:val="22"/>
                <w:lang w:val="es-ES_tradnl"/>
              </w:rPr>
              <w:t xml:space="preserve">Hasta </w:t>
            </w:r>
            <w:del w:id="580" w:author="MHaro" w:date="2013-09-11T16:51:00Z">
              <w:r w:rsidR="00992068" w:rsidDel="00E467B4">
                <w:rPr>
                  <w:sz w:val="22"/>
                  <w:lang w:val="es-ES_tradnl"/>
                </w:rPr>
                <w:delText>10.</w:delText>
              </w:r>
              <w:r w:rsidR="001C639C" w:rsidDel="00E467B4">
                <w:rPr>
                  <w:sz w:val="22"/>
                  <w:lang w:val="es-ES_tradnl"/>
                </w:rPr>
                <w:delText>7</w:delText>
              </w:r>
            </w:del>
            <w:ins w:id="581" w:author="MHaro" w:date="2013-09-11T16:51:00Z">
              <w:r w:rsidR="00E467B4">
                <w:rPr>
                  <w:sz w:val="22"/>
                  <w:lang w:val="es-ES_tradnl"/>
                </w:rPr>
                <w:t>9.6</w:t>
              </w:r>
            </w:ins>
            <w:r>
              <w:rPr>
                <w:sz w:val="22"/>
                <w:lang w:val="es-ES_tradnl"/>
              </w:rPr>
              <w:t xml:space="preserve"> </w:t>
            </w:r>
            <w:proofErr w:type="spellStart"/>
            <w:r>
              <w:rPr>
                <w:sz w:val="22"/>
                <w:lang w:val="es-ES_tradnl"/>
              </w:rPr>
              <w:t>qq</w:t>
            </w:r>
            <w:proofErr w:type="spellEnd"/>
            <w:r>
              <w:rPr>
                <w:sz w:val="22"/>
                <w:lang w:val="es-ES_tradnl"/>
              </w:rPr>
              <w:t>/</w:t>
            </w:r>
            <w:proofErr w:type="spellStart"/>
            <w:r>
              <w:rPr>
                <w:sz w:val="22"/>
                <w:lang w:val="es-ES_tradnl"/>
              </w:rPr>
              <w:t>mz</w:t>
            </w:r>
            <w:proofErr w:type="spellEnd"/>
            <w:r>
              <w:rPr>
                <w:sz w:val="22"/>
                <w:lang w:val="es-ES_tradnl"/>
              </w:rPr>
              <w:t xml:space="preserve"> para cacao</w:t>
            </w:r>
          </w:p>
        </w:tc>
        <w:tc>
          <w:tcPr>
            <w:tcW w:w="1440" w:type="dxa"/>
            <w:vMerge w:val="restart"/>
            <w:tcBorders>
              <w:top w:val="single" w:sz="4" w:space="0" w:color="auto"/>
            </w:tcBorders>
            <w:shd w:val="clear" w:color="auto" w:fill="auto"/>
            <w:noWrap/>
            <w:vAlign w:val="center"/>
            <w:hideMark/>
          </w:tcPr>
          <w:p w:rsidR="008E2C3E" w:rsidRPr="00AA4576" w:rsidRDefault="00275CB1" w:rsidP="00E467B4">
            <w:pPr>
              <w:pStyle w:val="Paragraph"/>
              <w:numPr>
                <w:ilvl w:val="0"/>
                <w:numId w:val="0"/>
              </w:numPr>
              <w:jc w:val="center"/>
              <w:rPr>
                <w:sz w:val="22"/>
                <w:lang w:val="es-ES_tradnl"/>
              </w:rPr>
            </w:pPr>
            <w:r>
              <w:rPr>
                <w:sz w:val="22"/>
                <w:lang w:val="es-ES_tradnl"/>
              </w:rPr>
              <w:t>-</w:t>
            </w:r>
            <w:del w:id="582" w:author="MHaro" w:date="2013-09-11T16:51:00Z">
              <w:r w:rsidR="001C639C" w:rsidDel="00E467B4">
                <w:rPr>
                  <w:sz w:val="22"/>
                  <w:lang w:val="es-ES_tradnl"/>
                </w:rPr>
                <w:delText>6</w:delText>
              </w:r>
              <w:r w:rsidR="00992068" w:rsidDel="00E467B4">
                <w:rPr>
                  <w:sz w:val="22"/>
                  <w:lang w:val="es-ES_tradnl"/>
                </w:rPr>
                <w:delText>.</w:delText>
              </w:r>
              <w:r w:rsidR="00655E5B" w:rsidDel="00E467B4">
                <w:rPr>
                  <w:sz w:val="22"/>
                  <w:lang w:val="es-ES_tradnl"/>
                </w:rPr>
                <w:delText>0</w:delText>
              </w:r>
            </w:del>
            <w:ins w:id="583" w:author="MHaro" w:date="2013-09-11T16:51:00Z">
              <w:r w:rsidR="00E467B4">
                <w:rPr>
                  <w:sz w:val="22"/>
                  <w:lang w:val="es-ES_tradnl"/>
                </w:rPr>
                <w:t>9.22</w:t>
              </w:r>
            </w:ins>
            <w:r w:rsidR="008E2C3E">
              <w:rPr>
                <w:sz w:val="22"/>
                <w:lang w:val="es-ES_tradnl"/>
              </w:rPr>
              <w:t>%</w:t>
            </w:r>
          </w:p>
        </w:tc>
      </w:tr>
      <w:tr w:rsidR="008E2C3E" w:rsidRPr="00AA4576" w:rsidTr="00052B2A">
        <w:trPr>
          <w:trHeight w:val="818"/>
        </w:trPr>
        <w:tc>
          <w:tcPr>
            <w:tcW w:w="2700" w:type="dxa"/>
            <w:vMerge/>
            <w:tcBorders>
              <w:bottom w:val="single" w:sz="4" w:space="0" w:color="auto"/>
            </w:tcBorders>
            <w:shd w:val="clear" w:color="000000" w:fill="FFFFFF"/>
            <w:vAlign w:val="center"/>
          </w:tcPr>
          <w:p w:rsidR="008E2C3E" w:rsidRPr="00AA4576" w:rsidRDefault="008E2C3E" w:rsidP="00480397">
            <w:pPr>
              <w:pStyle w:val="Paragraph"/>
              <w:numPr>
                <w:ilvl w:val="0"/>
                <w:numId w:val="0"/>
              </w:numPr>
              <w:jc w:val="left"/>
              <w:rPr>
                <w:sz w:val="22"/>
                <w:lang w:val="es-ES_tradnl"/>
              </w:rPr>
            </w:pPr>
          </w:p>
        </w:tc>
        <w:tc>
          <w:tcPr>
            <w:tcW w:w="1890" w:type="dxa"/>
            <w:tcBorders>
              <w:top w:val="single" w:sz="4" w:space="0" w:color="auto"/>
              <w:bottom w:val="single" w:sz="4" w:space="0" w:color="auto"/>
            </w:tcBorders>
            <w:shd w:val="clear" w:color="000000" w:fill="FFFFFF"/>
            <w:noWrap/>
            <w:vAlign w:val="center"/>
          </w:tcPr>
          <w:p w:rsidR="008E2C3E" w:rsidRDefault="008E2C3E" w:rsidP="008E2C3E">
            <w:pPr>
              <w:pStyle w:val="Paragraph"/>
              <w:numPr>
                <w:ilvl w:val="0"/>
                <w:numId w:val="0"/>
              </w:numPr>
              <w:jc w:val="left"/>
              <w:rPr>
                <w:sz w:val="22"/>
                <w:lang w:val="es-ES_tradnl"/>
              </w:rPr>
            </w:pPr>
            <w:r>
              <w:rPr>
                <w:sz w:val="22"/>
                <w:lang w:val="es-ES_tradnl"/>
              </w:rPr>
              <w:t>Hasta 8 l/vaca-</w:t>
            </w:r>
            <w:proofErr w:type="spellStart"/>
            <w:r>
              <w:rPr>
                <w:sz w:val="22"/>
                <w:lang w:val="es-ES_tradnl"/>
              </w:rPr>
              <w:t>dia</w:t>
            </w:r>
            <w:proofErr w:type="spellEnd"/>
            <w:r>
              <w:rPr>
                <w:sz w:val="22"/>
                <w:lang w:val="es-ES_tradnl"/>
              </w:rPr>
              <w:t xml:space="preserve"> para </w:t>
            </w:r>
            <w:r w:rsidR="00052B2A">
              <w:rPr>
                <w:sz w:val="22"/>
                <w:lang w:val="es-ES_tradnl"/>
              </w:rPr>
              <w:t>lácteos</w:t>
            </w:r>
          </w:p>
        </w:tc>
        <w:tc>
          <w:tcPr>
            <w:tcW w:w="1890" w:type="dxa"/>
            <w:tcBorders>
              <w:top w:val="single" w:sz="4" w:space="0" w:color="auto"/>
              <w:bottom w:val="single" w:sz="4" w:space="0" w:color="auto"/>
            </w:tcBorders>
            <w:shd w:val="clear" w:color="auto" w:fill="auto"/>
            <w:noWrap/>
            <w:vAlign w:val="center"/>
          </w:tcPr>
          <w:p w:rsidR="008E2C3E" w:rsidRDefault="008E2C3E" w:rsidP="00E467B4">
            <w:pPr>
              <w:pStyle w:val="Paragraph"/>
              <w:numPr>
                <w:ilvl w:val="0"/>
                <w:numId w:val="0"/>
              </w:numPr>
              <w:jc w:val="left"/>
              <w:rPr>
                <w:sz w:val="22"/>
                <w:lang w:val="es-ES_tradnl"/>
              </w:rPr>
            </w:pPr>
            <w:r>
              <w:rPr>
                <w:sz w:val="22"/>
                <w:lang w:val="es-ES_tradnl"/>
              </w:rPr>
              <w:t>Hasta 6</w:t>
            </w:r>
            <w:r w:rsidR="00992068">
              <w:rPr>
                <w:sz w:val="22"/>
                <w:lang w:val="es-ES_tradnl"/>
              </w:rPr>
              <w:t>.</w:t>
            </w:r>
            <w:del w:id="584" w:author="MHaro" w:date="2013-09-11T16:51:00Z">
              <w:r w:rsidR="001C639C" w:rsidDel="00E467B4">
                <w:rPr>
                  <w:sz w:val="22"/>
                  <w:lang w:val="es-ES_tradnl"/>
                </w:rPr>
                <w:delText>6</w:delText>
              </w:r>
              <w:r w:rsidDel="00E467B4">
                <w:rPr>
                  <w:sz w:val="22"/>
                  <w:lang w:val="es-ES_tradnl"/>
                </w:rPr>
                <w:delText xml:space="preserve"> </w:delText>
              </w:r>
            </w:del>
            <w:ins w:id="585" w:author="MHaro" w:date="2013-09-11T16:51:00Z">
              <w:r w:rsidR="00E467B4">
                <w:rPr>
                  <w:sz w:val="22"/>
                  <w:lang w:val="es-ES_tradnl"/>
                </w:rPr>
                <w:t xml:space="preserve">0 </w:t>
              </w:r>
            </w:ins>
            <w:r>
              <w:rPr>
                <w:sz w:val="22"/>
                <w:lang w:val="es-ES_tradnl"/>
              </w:rPr>
              <w:t>l/vaca-</w:t>
            </w:r>
            <w:proofErr w:type="spellStart"/>
            <w:r>
              <w:rPr>
                <w:sz w:val="22"/>
                <w:lang w:val="es-ES_tradnl"/>
              </w:rPr>
              <w:t>dia</w:t>
            </w:r>
            <w:proofErr w:type="spellEnd"/>
            <w:r>
              <w:rPr>
                <w:sz w:val="22"/>
                <w:lang w:val="es-ES_tradnl"/>
              </w:rPr>
              <w:t xml:space="preserve"> para </w:t>
            </w:r>
            <w:r w:rsidR="00052B2A">
              <w:rPr>
                <w:sz w:val="22"/>
                <w:lang w:val="es-ES_tradnl"/>
              </w:rPr>
              <w:t>lácteos</w:t>
            </w:r>
          </w:p>
        </w:tc>
        <w:tc>
          <w:tcPr>
            <w:tcW w:w="1440" w:type="dxa"/>
            <w:vMerge/>
            <w:tcBorders>
              <w:bottom w:val="single" w:sz="4" w:space="0" w:color="auto"/>
            </w:tcBorders>
            <w:shd w:val="clear" w:color="auto" w:fill="auto"/>
            <w:noWrap/>
            <w:vAlign w:val="center"/>
          </w:tcPr>
          <w:p w:rsidR="008E2C3E" w:rsidRDefault="008E2C3E" w:rsidP="00AA4576">
            <w:pPr>
              <w:pStyle w:val="Paragraph"/>
              <w:numPr>
                <w:ilvl w:val="0"/>
                <w:numId w:val="0"/>
              </w:numPr>
              <w:jc w:val="center"/>
              <w:rPr>
                <w:sz w:val="22"/>
                <w:lang w:val="es-ES_tradnl"/>
              </w:rPr>
            </w:pPr>
          </w:p>
        </w:tc>
      </w:tr>
      <w:tr w:rsidR="00480397" w:rsidRPr="00AA4576" w:rsidTr="00052B2A">
        <w:trPr>
          <w:trHeight w:val="710"/>
        </w:trPr>
        <w:tc>
          <w:tcPr>
            <w:tcW w:w="2700" w:type="dxa"/>
            <w:tcBorders>
              <w:top w:val="single" w:sz="4" w:space="0" w:color="auto"/>
              <w:bottom w:val="single" w:sz="4" w:space="0" w:color="auto"/>
            </w:tcBorders>
            <w:shd w:val="clear" w:color="000000" w:fill="FFFFFF"/>
            <w:vAlign w:val="center"/>
            <w:hideMark/>
          </w:tcPr>
          <w:p w:rsidR="00480397" w:rsidRPr="00AA4576" w:rsidRDefault="00480397" w:rsidP="00AA4576">
            <w:pPr>
              <w:pStyle w:val="Paragraph"/>
              <w:numPr>
                <w:ilvl w:val="0"/>
                <w:numId w:val="0"/>
              </w:numPr>
              <w:jc w:val="left"/>
              <w:rPr>
                <w:sz w:val="22"/>
                <w:lang w:val="es-ES_tradnl"/>
              </w:rPr>
            </w:pPr>
            <w:r w:rsidRPr="00AA4576">
              <w:rPr>
                <w:sz w:val="22"/>
                <w:lang w:val="es-ES_tradnl"/>
              </w:rPr>
              <w:t xml:space="preserve">Número total de </w:t>
            </w:r>
            <w:proofErr w:type="spellStart"/>
            <w:r w:rsidRPr="00AA4576">
              <w:rPr>
                <w:sz w:val="22"/>
                <w:lang w:val="es-ES_tradnl"/>
              </w:rPr>
              <w:t>PMPs</w:t>
            </w:r>
            <w:proofErr w:type="spellEnd"/>
            <w:r w:rsidRPr="00AA4576">
              <w:rPr>
                <w:sz w:val="22"/>
                <w:lang w:val="es-ES_tradnl"/>
              </w:rPr>
              <w:t xml:space="preserve"> beneficiarios</w:t>
            </w:r>
          </w:p>
        </w:tc>
        <w:tc>
          <w:tcPr>
            <w:tcW w:w="1890" w:type="dxa"/>
            <w:tcBorders>
              <w:top w:val="single" w:sz="4" w:space="0" w:color="auto"/>
              <w:bottom w:val="single" w:sz="4" w:space="0" w:color="auto"/>
            </w:tcBorders>
            <w:shd w:val="clear" w:color="000000" w:fill="FFFFFF"/>
            <w:noWrap/>
            <w:vAlign w:val="center"/>
            <w:hideMark/>
          </w:tcPr>
          <w:p w:rsidR="00480397" w:rsidRPr="00AA4576" w:rsidRDefault="008E2C3E" w:rsidP="00480397">
            <w:pPr>
              <w:pStyle w:val="Paragraph"/>
              <w:numPr>
                <w:ilvl w:val="0"/>
                <w:numId w:val="0"/>
              </w:numPr>
              <w:jc w:val="center"/>
              <w:rPr>
                <w:sz w:val="22"/>
                <w:lang w:val="es-ES_tradnl"/>
              </w:rPr>
            </w:pPr>
            <w:r>
              <w:rPr>
                <w:sz w:val="22"/>
                <w:lang w:val="es-ES_tradnl"/>
              </w:rPr>
              <w:t>5,000</w:t>
            </w:r>
          </w:p>
        </w:tc>
        <w:tc>
          <w:tcPr>
            <w:tcW w:w="1890" w:type="dxa"/>
            <w:tcBorders>
              <w:top w:val="single" w:sz="4" w:space="0" w:color="auto"/>
              <w:bottom w:val="single" w:sz="4" w:space="0" w:color="auto"/>
            </w:tcBorders>
            <w:shd w:val="clear" w:color="auto" w:fill="auto"/>
            <w:noWrap/>
            <w:vAlign w:val="center"/>
            <w:hideMark/>
          </w:tcPr>
          <w:p w:rsidR="00480397" w:rsidRPr="00AA4576" w:rsidRDefault="008E2C3E" w:rsidP="00E467B4">
            <w:pPr>
              <w:pStyle w:val="Paragraph"/>
              <w:numPr>
                <w:ilvl w:val="0"/>
                <w:numId w:val="0"/>
              </w:numPr>
              <w:jc w:val="center"/>
              <w:rPr>
                <w:sz w:val="22"/>
                <w:lang w:val="es-ES_tradnl"/>
              </w:rPr>
            </w:pPr>
            <w:r>
              <w:rPr>
                <w:sz w:val="22"/>
                <w:lang w:val="es-ES_tradnl"/>
              </w:rPr>
              <w:t>1,</w:t>
            </w:r>
            <w:del w:id="586" w:author="MHaro" w:date="2013-09-11T16:47:00Z">
              <w:r w:rsidR="001C639C" w:rsidDel="00E467B4">
                <w:rPr>
                  <w:sz w:val="22"/>
                  <w:lang w:val="es-ES_tradnl"/>
                </w:rPr>
                <w:delText>028</w:delText>
              </w:r>
            </w:del>
            <w:ins w:id="587" w:author="MHaro" w:date="2013-09-11T16:47:00Z">
              <w:r w:rsidR="00E467B4">
                <w:rPr>
                  <w:sz w:val="22"/>
                  <w:lang w:val="es-ES_tradnl"/>
                </w:rPr>
                <w:t>299</w:t>
              </w:r>
            </w:ins>
          </w:p>
        </w:tc>
        <w:tc>
          <w:tcPr>
            <w:tcW w:w="1440" w:type="dxa"/>
            <w:tcBorders>
              <w:top w:val="single" w:sz="4" w:space="0" w:color="auto"/>
              <w:bottom w:val="single" w:sz="4" w:space="0" w:color="auto"/>
            </w:tcBorders>
            <w:shd w:val="clear" w:color="auto" w:fill="auto"/>
            <w:noWrap/>
            <w:vAlign w:val="center"/>
            <w:hideMark/>
          </w:tcPr>
          <w:p w:rsidR="00480397" w:rsidRPr="00AA4576" w:rsidRDefault="001C639C" w:rsidP="00E467B4">
            <w:pPr>
              <w:pStyle w:val="Paragraph"/>
              <w:numPr>
                <w:ilvl w:val="0"/>
                <w:numId w:val="0"/>
              </w:numPr>
              <w:jc w:val="center"/>
              <w:rPr>
                <w:sz w:val="22"/>
                <w:lang w:val="es-ES_tradnl"/>
              </w:rPr>
            </w:pPr>
            <w:r>
              <w:rPr>
                <w:sz w:val="22"/>
                <w:lang w:val="es-ES_tradnl"/>
              </w:rPr>
              <w:t>-7</w:t>
            </w:r>
            <w:del w:id="588" w:author="MHaro" w:date="2013-09-11T16:48:00Z">
              <w:r w:rsidR="00275CB1" w:rsidDel="00E467B4">
                <w:rPr>
                  <w:sz w:val="22"/>
                  <w:lang w:val="es-ES_tradnl"/>
                </w:rPr>
                <w:delText>9.</w:delText>
              </w:r>
              <w:r w:rsidDel="00E467B4">
                <w:rPr>
                  <w:sz w:val="22"/>
                  <w:lang w:val="es-ES_tradnl"/>
                </w:rPr>
                <w:delText>4</w:delText>
              </w:r>
            </w:del>
            <w:ins w:id="589" w:author="MHaro" w:date="2013-09-11T16:48:00Z">
              <w:r w:rsidR="00E467B4">
                <w:rPr>
                  <w:sz w:val="22"/>
                  <w:lang w:val="es-ES_tradnl"/>
                </w:rPr>
                <w:t>4.0</w:t>
              </w:r>
            </w:ins>
            <w:r w:rsidR="008E2C3E">
              <w:rPr>
                <w:sz w:val="22"/>
                <w:lang w:val="es-ES_tradnl"/>
              </w:rPr>
              <w:t>%</w:t>
            </w:r>
          </w:p>
        </w:tc>
      </w:tr>
    </w:tbl>
    <w:p w:rsidR="003859CF" w:rsidRPr="0040233C" w:rsidRDefault="00AA4576" w:rsidP="00AA4576">
      <w:pPr>
        <w:pStyle w:val="Paragraph"/>
        <w:tabs>
          <w:tab w:val="clear" w:pos="2448"/>
          <w:tab w:val="num" w:pos="720"/>
        </w:tabs>
        <w:spacing w:before="240" w:afterLines="80" w:after="192"/>
        <w:ind w:left="720" w:hanging="720"/>
        <w:rPr>
          <w:szCs w:val="24"/>
          <w:lang w:val="es-ES_tradnl"/>
        </w:rPr>
      </w:pPr>
      <w:r>
        <w:rPr>
          <w:szCs w:val="24"/>
          <w:lang w:val="es-ES_tradnl"/>
        </w:rPr>
        <w:t>De lo anterior</w:t>
      </w:r>
      <w:r w:rsidR="003859CF" w:rsidRPr="0040233C">
        <w:rPr>
          <w:szCs w:val="24"/>
          <w:lang w:val="es-ES_tradnl"/>
        </w:rPr>
        <w:t xml:space="preserve"> se obtienen dos conclusiones centrales:</w:t>
      </w:r>
    </w:p>
    <w:p w:rsidR="003859CF" w:rsidRPr="00480397" w:rsidRDefault="003859CF" w:rsidP="008B7505">
      <w:pPr>
        <w:pStyle w:val="Paragraph"/>
        <w:numPr>
          <w:ilvl w:val="0"/>
          <w:numId w:val="6"/>
        </w:numPr>
        <w:spacing w:before="0" w:afterLines="80" w:after="192"/>
        <w:ind w:left="1267" w:hanging="547"/>
        <w:rPr>
          <w:szCs w:val="24"/>
          <w:lang w:val="es-ES_tradnl"/>
        </w:rPr>
      </w:pPr>
      <w:r w:rsidRPr="0040233C">
        <w:rPr>
          <w:szCs w:val="24"/>
          <w:lang w:val="es-ES_tradnl"/>
        </w:rPr>
        <w:t>En caso que el crecimiento en la</w:t>
      </w:r>
      <w:r w:rsidR="00AA4576">
        <w:rPr>
          <w:szCs w:val="24"/>
          <w:lang w:val="es-ES_tradnl"/>
        </w:rPr>
        <w:t xml:space="preserve">s utilidades esperadas para los </w:t>
      </w:r>
      <w:proofErr w:type="spellStart"/>
      <w:r w:rsidR="00AA4576">
        <w:rPr>
          <w:szCs w:val="24"/>
          <w:lang w:val="es-ES_tradnl"/>
        </w:rPr>
        <w:t>PMPs</w:t>
      </w:r>
      <w:proofErr w:type="spellEnd"/>
      <w:r w:rsidR="00AA4576">
        <w:rPr>
          <w:szCs w:val="24"/>
          <w:lang w:val="es-ES_tradnl"/>
        </w:rPr>
        <w:t xml:space="preserve"> </w:t>
      </w:r>
      <w:r w:rsidRPr="0040233C">
        <w:rPr>
          <w:szCs w:val="24"/>
          <w:lang w:val="es-ES_tradnl"/>
        </w:rPr>
        <w:t>beneficiari</w:t>
      </w:r>
      <w:r w:rsidR="00AA4576">
        <w:rPr>
          <w:szCs w:val="24"/>
          <w:lang w:val="es-ES_tradnl"/>
        </w:rPr>
        <w:t>o</w:t>
      </w:r>
      <w:r w:rsidRPr="0040233C">
        <w:rPr>
          <w:szCs w:val="24"/>
          <w:lang w:val="es-ES_tradnl"/>
        </w:rPr>
        <w:t xml:space="preserve">s no </w:t>
      </w:r>
      <w:r w:rsidR="00AA4576">
        <w:rPr>
          <w:szCs w:val="24"/>
          <w:lang w:val="es-ES_tradnl"/>
        </w:rPr>
        <w:t xml:space="preserve">sea equivalente al </w:t>
      </w:r>
      <w:r w:rsidRPr="0040233C">
        <w:rPr>
          <w:szCs w:val="24"/>
          <w:lang w:val="es-ES_tradnl"/>
        </w:rPr>
        <w:t>espe</w:t>
      </w:r>
      <w:r w:rsidR="00AA4576">
        <w:rPr>
          <w:szCs w:val="24"/>
          <w:lang w:val="es-ES_tradnl"/>
        </w:rPr>
        <w:t>rado (en promedio para los dos sectores de análisis)</w:t>
      </w:r>
      <w:r w:rsidRPr="0040233C">
        <w:rPr>
          <w:szCs w:val="24"/>
          <w:lang w:val="es-ES_tradnl"/>
        </w:rPr>
        <w:t>, el programa se mantiene económicamente viable siempre que los niveles de crecimiento en ben</w:t>
      </w:r>
      <w:r w:rsidR="00E92C85" w:rsidRPr="0040233C">
        <w:rPr>
          <w:szCs w:val="24"/>
          <w:lang w:val="es-ES_tradnl"/>
        </w:rPr>
        <w:t xml:space="preserve">eficio no caigan en más de un </w:t>
      </w:r>
      <w:del w:id="590" w:author="MHaro" w:date="2013-09-11T16:52:00Z">
        <w:r w:rsidR="00655E5B" w:rsidDel="00E467B4">
          <w:rPr>
            <w:szCs w:val="24"/>
            <w:lang w:val="es-ES_tradnl"/>
          </w:rPr>
          <w:delText>6.0</w:delText>
        </w:r>
      </w:del>
      <w:ins w:id="591" w:author="MHaro" w:date="2013-09-11T16:52:00Z">
        <w:r w:rsidR="00E467B4">
          <w:rPr>
            <w:szCs w:val="24"/>
            <w:lang w:val="es-ES_tradnl"/>
          </w:rPr>
          <w:t>9.2</w:t>
        </w:r>
      </w:ins>
      <w:r w:rsidR="00052B2A">
        <w:rPr>
          <w:szCs w:val="24"/>
          <w:lang w:val="es-ES_tradnl"/>
        </w:rPr>
        <w:t>%</w:t>
      </w:r>
      <w:r w:rsidR="00480397">
        <w:rPr>
          <w:szCs w:val="24"/>
          <w:lang w:val="es-ES_tradnl"/>
        </w:rPr>
        <w:t xml:space="preserve"> </w:t>
      </w:r>
      <w:r w:rsidRPr="00480397">
        <w:rPr>
          <w:szCs w:val="24"/>
          <w:lang w:val="es-ES_tradnl"/>
        </w:rPr>
        <w:t>con respecto al estimado, si todo lo demás permanece constante;</w:t>
      </w:r>
      <w:r w:rsidR="00992068">
        <w:rPr>
          <w:szCs w:val="24"/>
          <w:lang w:val="es-ES_tradnl"/>
        </w:rPr>
        <w:t xml:space="preserve"> esto significa que el programa es altamente sensible a los resultados en términos de incrementos en la productividad alcanzada.</w:t>
      </w:r>
    </w:p>
    <w:p w:rsidR="003859CF" w:rsidRDefault="003859CF" w:rsidP="008B7505">
      <w:pPr>
        <w:pStyle w:val="Paragraph"/>
        <w:numPr>
          <w:ilvl w:val="0"/>
          <w:numId w:val="6"/>
        </w:numPr>
        <w:spacing w:before="0" w:afterLines="80" w:after="192"/>
        <w:ind w:left="1267" w:hanging="547"/>
        <w:rPr>
          <w:szCs w:val="24"/>
          <w:lang w:val="es-ES_tradnl"/>
        </w:rPr>
      </w:pPr>
      <w:r w:rsidRPr="0040233C">
        <w:rPr>
          <w:szCs w:val="24"/>
          <w:lang w:val="es-ES_tradnl"/>
        </w:rPr>
        <w:t xml:space="preserve">En caso de que el número de beneficiarios del programa no </w:t>
      </w:r>
      <w:r w:rsidR="00AA4576">
        <w:rPr>
          <w:szCs w:val="24"/>
          <w:lang w:val="es-ES_tradnl"/>
        </w:rPr>
        <w:t xml:space="preserve">alcance el nivel </w:t>
      </w:r>
      <w:r w:rsidRPr="0040233C">
        <w:rPr>
          <w:szCs w:val="24"/>
          <w:lang w:val="es-ES_tradnl"/>
        </w:rPr>
        <w:t xml:space="preserve">esperado, el programa seguiría siendo económicamente viable siempre que </w:t>
      </w:r>
      <w:r w:rsidR="00AA4576" w:rsidRPr="00480397">
        <w:rPr>
          <w:szCs w:val="24"/>
          <w:lang w:val="es-ES_tradnl"/>
        </w:rPr>
        <w:t>se logre alcanzar un</w:t>
      </w:r>
      <w:r w:rsidRPr="00480397">
        <w:rPr>
          <w:szCs w:val="24"/>
          <w:lang w:val="es-ES_tradnl"/>
        </w:rPr>
        <w:t xml:space="preserve"> número de beneficia</w:t>
      </w:r>
      <w:r w:rsidR="00AA4576" w:rsidRPr="00480397">
        <w:rPr>
          <w:szCs w:val="24"/>
          <w:lang w:val="es-ES_tradnl"/>
        </w:rPr>
        <w:t>rios últimos mayor o igual a</w:t>
      </w:r>
      <w:r w:rsidRPr="00480397">
        <w:rPr>
          <w:szCs w:val="24"/>
          <w:lang w:val="es-ES_tradnl"/>
        </w:rPr>
        <w:t xml:space="preserve"> </w:t>
      </w:r>
      <w:r w:rsidR="008E2C3E">
        <w:rPr>
          <w:szCs w:val="24"/>
          <w:lang w:val="es-ES_tradnl"/>
        </w:rPr>
        <w:t>1,</w:t>
      </w:r>
      <w:del w:id="592" w:author="MHaro" w:date="2013-09-11T16:48:00Z">
        <w:r w:rsidR="001C639C" w:rsidDel="00E467B4">
          <w:rPr>
            <w:szCs w:val="24"/>
            <w:lang w:val="es-ES_tradnl"/>
          </w:rPr>
          <w:delText>028</w:delText>
        </w:r>
      </w:del>
      <w:ins w:id="593" w:author="MHaro" w:date="2013-09-11T16:48:00Z">
        <w:r w:rsidR="00E467B4">
          <w:rPr>
            <w:szCs w:val="24"/>
            <w:lang w:val="es-ES_tradnl"/>
          </w:rPr>
          <w:t>299</w:t>
        </w:r>
      </w:ins>
      <w:r w:rsidRPr="00480397">
        <w:rPr>
          <w:szCs w:val="24"/>
          <w:lang w:val="es-ES_tradnl"/>
        </w:rPr>
        <w:t>,</w:t>
      </w:r>
      <w:r w:rsidRPr="0040233C">
        <w:rPr>
          <w:szCs w:val="24"/>
          <w:lang w:val="es-ES_tradnl"/>
        </w:rPr>
        <w:t xml:space="preserve"> </w:t>
      </w:r>
      <w:r w:rsidRPr="00480397">
        <w:rPr>
          <w:szCs w:val="24"/>
          <w:lang w:val="es-ES_tradnl"/>
        </w:rPr>
        <w:t xml:space="preserve">valor que estaría </w:t>
      </w:r>
      <w:del w:id="594" w:author="MHaro" w:date="2013-09-11T16:48:00Z">
        <w:r w:rsidR="001C639C" w:rsidDel="00E467B4">
          <w:rPr>
            <w:szCs w:val="24"/>
            <w:lang w:val="es-ES_tradnl"/>
          </w:rPr>
          <w:delText>7</w:delText>
        </w:r>
        <w:r w:rsidR="00992068" w:rsidDel="00E467B4">
          <w:rPr>
            <w:szCs w:val="24"/>
            <w:lang w:val="es-ES_tradnl"/>
          </w:rPr>
          <w:delText>9.</w:delText>
        </w:r>
        <w:r w:rsidR="001C639C" w:rsidDel="00E467B4">
          <w:rPr>
            <w:szCs w:val="24"/>
            <w:lang w:val="es-ES_tradnl"/>
          </w:rPr>
          <w:delText>4</w:delText>
        </w:r>
      </w:del>
      <w:ins w:id="595" w:author="MHaro" w:date="2013-09-11T16:48:00Z">
        <w:r w:rsidR="00E467B4">
          <w:rPr>
            <w:szCs w:val="24"/>
            <w:lang w:val="es-ES_tradnl"/>
          </w:rPr>
          <w:t>74</w:t>
        </w:r>
      </w:ins>
      <w:r w:rsidR="008E2C3E">
        <w:rPr>
          <w:szCs w:val="24"/>
          <w:lang w:val="es-ES_tradnl"/>
        </w:rPr>
        <w:t>%</w:t>
      </w:r>
      <w:r w:rsidR="00480397">
        <w:rPr>
          <w:szCs w:val="24"/>
          <w:lang w:val="es-ES_tradnl"/>
        </w:rPr>
        <w:t xml:space="preserve"> </w:t>
      </w:r>
      <w:r w:rsidRPr="00480397">
        <w:rPr>
          <w:szCs w:val="24"/>
          <w:lang w:val="es-ES_tradnl"/>
        </w:rPr>
        <w:t>por debajo de lo estimado, si todo lo demás</w:t>
      </w:r>
      <w:r w:rsidRPr="0040233C">
        <w:rPr>
          <w:szCs w:val="24"/>
          <w:lang w:val="es-ES_tradnl"/>
        </w:rPr>
        <w:t xml:space="preserve"> permanece constante.</w:t>
      </w:r>
      <w:r w:rsidR="00992068">
        <w:rPr>
          <w:szCs w:val="24"/>
          <w:lang w:val="es-ES_tradnl"/>
        </w:rPr>
        <w:t xml:space="preserve"> Este segundo escenario nos indica que en términos de alcance, el programa estaría justificado aun cuando se</w:t>
      </w:r>
      <w:r w:rsidR="001C639C">
        <w:rPr>
          <w:szCs w:val="24"/>
          <w:lang w:val="es-ES_tradnl"/>
        </w:rPr>
        <w:t xml:space="preserve"> logre beneficiar a menos de una cuarta parte </w:t>
      </w:r>
      <w:r w:rsidR="00992068">
        <w:rPr>
          <w:szCs w:val="24"/>
          <w:lang w:val="es-ES_tradnl"/>
        </w:rPr>
        <w:t>de los beneficiarios esperados.</w:t>
      </w:r>
    </w:p>
    <w:p w:rsidR="00052B2A" w:rsidRPr="0040233C" w:rsidRDefault="00052B2A" w:rsidP="00052B2A">
      <w:pPr>
        <w:pStyle w:val="Paragraph"/>
        <w:tabs>
          <w:tab w:val="clear" w:pos="2448"/>
          <w:tab w:val="num" w:pos="720"/>
        </w:tabs>
        <w:spacing w:before="240" w:afterLines="80" w:after="192"/>
        <w:ind w:left="720" w:hanging="720"/>
        <w:rPr>
          <w:szCs w:val="24"/>
          <w:lang w:val="es-ES_tradnl"/>
        </w:rPr>
      </w:pPr>
      <w:r w:rsidRPr="00052B2A">
        <w:rPr>
          <w:szCs w:val="24"/>
          <w:lang w:val="es-ES_tradnl"/>
        </w:rPr>
        <w:t xml:space="preserve">Si bien se considera el precio como un factor crítico por su eminente volatilidad, se entiende que aun cuando una caída en los precios puede afectar el VPN del programa, las mejoras en productividad que se espera obtener en los </w:t>
      </w:r>
      <w:proofErr w:type="spellStart"/>
      <w:r w:rsidRPr="00052B2A">
        <w:rPr>
          <w:szCs w:val="24"/>
          <w:lang w:val="es-ES_tradnl"/>
        </w:rPr>
        <w:t>PMPs</w:t>
      </w:r>
      <w:proofErr w:type="spellEnd"/>
      <w:r w:rsidRPr="00052B2A">
        <w:rPr>
          <w:szCs w:val="24"/>
          <w:lang w:val="es-ES_tradnl"/>
        </w:rPr>
        <w:t xml:space="preserve"> beneficiarios deberían sin duda sentar las bases para  una mejora sostenible en la capacidad de generar ingresos de los </w:t>
      </w:r>
      <w:proofErr w:type="spellStart"/>
      <w:r w:rsidRPr="00052B2A">
        <w:rPr>
          <w:szCs w:val="24"/>
          <w:lang w:val="es-ES_tradnl"/>
        </w:rPr>
        <w:t>PMPs</w:t>
      </w:r>
      <w:proofErr w:type="spellEnd"/>
      <w:r w:rsidRPr="00052B2A">
        <w:rPr>
          <w:szCs w:val="24"/>
          <w:lang w:val="es-ES_tradnl"/>
        </w:rPr>
        <w:t xml:space="preserve"> en el largo plazo.</w:t>
      </w:r>
    </w:p>
    <w:p w:rsidR="003859CF" w:rsidRPr="0040233C" w:rsidRDefault="003859CF" w:rsidP="003859CF">
      <w:pPr>
        <w:pStyle w:val="Chapter"/>
        <w:spacing w:after="120"/>
        <w:rPr>
          <w:szCs w:val="24"/>
          <w:lang w:val="es-ES_tradnl"/>
        </w:rPr>
      </w:pPr>
      <w:r w:rsidRPr="0040233C">
        <w:rPr>
          <w:szCs w:val="24"/>
          <w:lang w:val="es-ES_tradnl"/>
        </w:rPr>
        <w:t>Conclusiones</w:t>
      </w:r>
    </w:p>
    <w:p w:rsidR="008B7505"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El presente análisis </w:t>
      </w:r>
      <w:r w:rsidR="003F1A32">
        <w:rPr>
          <w:szCs w:val="24"/>
          <w:lang w:val="es-ES_tradnl"/>
        </w:rPr>
        <w:t xml:space="preserve">económico </w:t>
      </w:r>
      <w:r w:rsidRPr="0040233C">
        <w:rPr>
          <w:szCs w:val="24"/>
          <w:lang w:val="es-ES_tradnl"/>
        </w:rPr>
        <w:t xml:space="preserve">muestra que los beneficios actualizados </w:t>
      </w:r>
      <w:r w:rsidR="003F1A32">
        <w:rPr>
          <w:szCs w:val="24"/>
          <w:lang w:val="es-ES_tradnl"/>
        </w:rPr>
        <w:t>superan los costos actualizados para el periodo de proyección</w:t>
      </w:r>
      <w:r w:rsidRPr="0040233C">
        <w:rPr>
          <w:szCs w:val="24"/>
          <w:lang w:val="es-ES_tradnl"/>
        </w:rPr>
        <w:t>.</w:t>
      </w:r>
      <w:r w:rsidR="008B7505" w:rsidRPr="0040233C">
        <w:rPr>
          <w:szCs w:val="24"/>
          <w:lang w:val="es-ES_tradnl"/>
        </w:rPr>
        <w:t xml:space="preserve"> E</w:t>
      </w:r>
      <w:r w:rsidRPr="0040233C">
        <w:rPr>
          <w:szCs w:val="24"/>
          <w:lang w:val="es-ES_tradnl"/>
        </w:rPr>
        <w:t xml:space="preserve">l VPN de los flujos anuales </w:t>
      </w:r>
      <w:r w:rsidR="003F1A32">
        <w:rPr>
          <w:szCs w:val="24"/>
          <w:lang w:val="es-ES_tradnl"/>
        </w:rPr>
        <w:t>por</w:t>
      </w:r>
      <w:r w:rsidRPr="0040233C">
        <w:rPr>
          <w:szCs w:val="24"/>
          <w:lang w:val="es-ES_tradnl"/>
        </w:rPr>
        <w:t xml:space="preserve"> incremento en utilidades </w:t>
      </w:r>
      <w:r w:rsidR="003F1A32" w:rsidRPr="0040233C">
        <w:rPr>
          <w:szCs w:val="24"/>
          <w:lang w:val="es-ES_tradnl"/>
        </w:rPr>
        <w:t xml:space="preserve">(beneficios) </w:t>
      </w:r>
      <w:r w:rsidRPr="0040233C">
        <w:rPr>
          <w:szCs w:val="24"/>
          <w:lang w:val="es-ES_tradnl"/>
        </w:rPr>
        <w:t xml:space="preserve">de </w:t>
      </w:r>
      <w:r w:rsidR="008B7505" w:rsidRPr="0040233C">
        <w:rPr>
          <w:szCs w:val="24"/>
          <w:lang w:val="es-ES_tradnl"/>
        </w:rPr>
        <w:t>los</w:t>
      </w:r>
      <w:r w:rsidRPr="0040233C">
        <w:rPr>
          <w:szCs w:val="24"/>
          <w:lang w:val="es-ES_tradnl"/>
        </w:rPr>
        <w:t xml:space="preserve"> </w:t>
      </w:r>
      <w:proofErr w:type="spellStart"/>
      <w:r w:rsidR="008B7505" w:rsidRPr="0040233C">
        <w:rPr>
          <w:szCs w:val="24"/>
          <w:lang w:val="es-ES_tradnl"/>
        </w:rPr>
        <w:t>PMP</w:t>
      </w:r>
      <w:r w:rsidRPr="0040233C">
        <w:rPr>
          <w:szCs w:val="24"/>
          <w:lang w:val="es-ES_tradnl"/>
        </w:rPr>
        <w:t>s</w:t>
      </w:r>
      <w:proofErr w:type="spellEnd"/>
      <w:r w:rsidR="008B7505" w:rsidRPr="0040233C">
        <w:rPr>
          <w:szCs w:val="24"/>
          <w:lang w:val="es-ES_tradnl"/>
        </w:rPr>
        <w:t xml:space="preserve"> que reciben recursos del programa</w:t>
      </w:r>
      <w:r w:rsidRPr="0040233C">
        <w:rPr>
          <w:szCs w:val="24"/>
          <w:lang w:val="es-ES_tradnl"/>
        </w:rPr>
        <w:t xml:space="preserve"> es de USD </w:t>
      </w:r>
      <w:del w:id="596" w:author="MHaro" w:date="2013-09-11T16:44:00Z">
        <w:r w:rsidR="001C639C" w:rsidDel="00D20124">
          <w:rPr>
            <w:szCs w:val="24"/>
            <w:lang w:val="es-ES_tradnl"/>
          </w:rPr>
          <w:delText>37</w:delText>
        </w:r>
        <w:r w:rsidR="00B50EAA" w:rsidDel="00D20124">
          <w:rPr>
            <w:szCs w:val="24"/>
            <w:lang w:val="es-ES_tradnl"/>
          </w:rPr>
          <w:delText>.4</w:delText>
        </w:r>
      </w:del>
      <w:ins w:id="597" w:author="MHaro" w:date="2013-09-11T16:44:00Z">
        <w:r w:rsidR="00D20124">
          <w:rPr>
            <w:szCs w:val="24"/>
            <w:lang w:val="es-ES_tradnl"/>
          </w:rPr>
          <w:t>29.6</w:t>
        </w:r>
      </w:ins>
      <w:r w:rsidRPr="0040233C">
        <w:rPr>
          <w:szCs w:val="24"/>
          <w:lang w:val="es-ES_tradnl"/>
        </w:rPr>
        <w:t xml:space="preserve"> millones. Este monto representa un valor actualizado significativamente mayor al del costo efectivo asociado al préstamo BID (canalizado a través de intermedia</w:t>
      </w:r>
      <w:r w:rsidR="00AA4576">
        <w:rPr>
          <w:szCs w:val="24"/>
          <w:lang w:val="es-ES_tradnl"/>
        </w:rPr>
        <w:t xml:space="preserve">rios de primer y segundo piso) </w:t>
      </w:r>
      <w:r w:rsidRPr="0040233C">
        <w:rPr>
          <w:szCs w:val="24"/>
          <w:lang w:val="es-ES_tradnl"/>
        </w:rPr>
        <w:t xml:space="preserve">más la </w:t>
      </w:r>
      <w:r w:rsidR="00AA4576">
        <w:rPr>
          <w:szCs w:val="24"/>
          <w:lang w:val="es-ES_tradnl"/>
        </w:rPr>
        <w:t>asistencia técnica</w:t>
      </w:r>
      <w:r w:rsidRPr="0040233C">
        <w:rPr>
          <w:szCs w:val="24"/>
          <w:lang w:val="es-ES_tradnl"/>
        </w:rPr>
        <w:t xml:space="preserve">, que alcanza los USD </w:t>
      </w:r>
      <w:r w:rsidR="00E124F7">
        <w:rPr>
          <w:szCs w:val="24"/>
          <w:lang w:val="es-ES_tradnl"/>
        </w:rPr>
        <w:t>7</w:t>
      </w:r>
      <w:r w:rsidR="00B53128">
        <w:rPr>
          <w:szCs w:val="24"/>
          <w:lang w:val="es-ES_tradnl"/>
        </w:rPr>
        <w:t>.</w:t>
      </w:r>
      <w:r w:rsidR="00E124F7">
        <w:rPr>
          <w:szCs w:val="24"/>
          <w:lang w:val="es-ES_tradnl"/>
        </w:rPr>
        <w:t>69</w:t>
      </w:r>
      <w:r w:rsidR="00480397" w:rsidRPr="0040233C">
        <w:rPr>
          <w:szCs w:val="24"/>
          <w:lang w:val="es-ES_tradnl"/>
        </w:rPr>
        <w:t xml:space="preserve"> </w:t>
      </w:r>
      <w:r w:rsidRPr="0040233C">
        <w:rPr>
          <w:szCs w:val="24"/>
          <w:lang w:val="es-ES_tradnl"/>
        </w:rPr>
        <w:t xml:space="preserve">millones. En consecuencia, </w:t>
      </w:r>
      <w:r w:rsidR="008B7505" w:rsidRPr="0040233C">
        <w:rPr>
          <w:szCs w:val="24"/>
          <w:lang w:val="es-ES_tradnl"/>
        </w:rPr>
        <w:t>el beneficio económico neto</w:t>
      </w:r>
      <w:r w:rsidRPr="0040233C">
        <w:rPr>
          <w:szCs w:val="24"/>
          <w:lang w:val="es-ES_tradnl"/>
        </w:rPr>
        <w:t xml:space="preserve"> del programa </w:t>
      </w:r>
      <w:r w:rsidR="003F1A32">
        <w:rPr>
          <w:szCs w:val="24"/>
          <w:lang w:val="es-ES_tradnl"/>
        </w:rPr>
        <w:t xml:space="preserve">equivale a </w:t>
      </w:r>
      <w:r w:rsidRPr="0040233C">
        <w:rPr>
          <w:szCs w:val="24"/>
          <w:lang w:val="es-ES_tradnl"/>
        </w:rPr>
        <w:t xml:space="preserve">USD </w:t>
      </w:r>
      <w:del w:id="598" w:author="MHaro" w:date="2013-09-11T16:44:00Z">
        <w:r w:rsidR="001C639C" w:rsidDel="00D20124">
          <w:rPr>
            <w:szCs w:val="24"/>
            <w:lang w:val="es-ES_tradnl"/>
          </w:rPr>
          <w:delText>29</w:delText>
        </w:r>
        <w:r w:rsidR="00B50EAA" w:rsidDel="00D20124">
          <w:rPr>
            <w:szCs w:val="24"/>
            <w:lang w:val="es-ES_tradnl"/>
          </w:rPr>
          <w:delText>.7</w:delText>
        </w:r>
        <w:r w:rsidR="001C639C" w:rsidDel="00D20124">
          <w:rPr>
            <w:szCs w:val="24"/>
            <w:lang w:val="es-ES_tradnl"/>
          </w:rPr>
          <w:delText>1</w:delText>
        </w:r>
      </w:del>
      <w:ins w:id="599" w:author="MHaro" w:date="2013-09-11T16:44:00Z">
        <w:r w:rsidR="00D20124">
          <w:rPr>
            <w:szCs w:val="24"/>
            <w:lang w:val="es-ES_tradnl"/>
          </w:rPr>
          <w:t>21.</w:t>
        </w:r>
      </w:ins>
      <w:ins w:id="600" w:author="MHaro" w:date="2013-09-11T16:45:00Z">
        <w:r w:rsidR="00D20124">
          <w:rPr>
            <w:szCs w:val="24"/>
            <w:lang w:val="es-ES_tradnl"/>
          </w:rPr>
          <w:t>9</w:t>
        </w:r>
      </w:ins>
      <w:r w:rsidR="00480397" w:rsidRPr="0040233C">
        <w:rPr>
          <w:szCs w:val="24"/>
          <w:lang w:val="es-ES_tradnl"/>
        </w:rPr>
        <w:t xml:space="preserve"> </w:t>
      </w:r>
      <w:r w:rsidR="008B7505" w:rsidRPr="0040233C">
        <w:rPr>
          <w:szCs w:val="24"/>
          <w:lang w:val="es-ES_tradnl"/>
        </w:rPr>
        <w:t>millones.</w:t>
      </w:r>
    </w:p>
    <w:p w:rsidR="003859CF" w:rsidRPr="0040233C" w:rsidRDefault="003859CF" w:rsidP="008B7505">
      <w:pPr>
        <w:pStyle w:val="Paragraph"/>
        <w:tabs>
          <w:tab w:val="clear" w:pos="2448"/>
          <w:tab w:val="num" w:pos="720"/>
        </w:tabs>
        <w:spacing w:afterLines="80" w:after="192"/>
        <w:ind w:left="720" w:hanging="720"/>
        <w:rPr>
          <w:szCs w:val="24"/>
          <w:lang w:val="es-ES_tradnl"/>
        </w:rPr>
      </w:pPr>
      <w:r w:rsidRPr="0040233C">
        <w:rPr>
          <w:szCs w:val="24"/>
          <w:lang w:val="es-ES_tradnl"/>
        </w:rPr>
        <w:t xml:space="preserve">Adicionalmente, el análisis de sensibilidad </w:t>
      </w:r>
      <w:r w:rsidR="003F1A32">
        <w:rPr>
          <w:szCs w:val="24"/>
          <w:lang w:val="es-ES_tradnl"/>
        </w:rPr>
        <w:t>evalúa la tolerancia del programa en términos económicos, incorporando variaciones razonables en</w:t>
      </w:r>
      <w:r w:rsidRPr="0040233C">
        <w:rPr>
          <w:szCs w:val="24"/>
          <w:lang w:val="es-ES_tradnl"/>
        </w:rPr>
        <w:t xml:space="preserve"> los parámetros utilizados en </w:t>
      </w:r>
      <w:r w:rsidR="003F1A32">
        <w:rPr>
          <w:szCs w:val="24"/>
          <w:lang w:val="es-ES_tradnl"/>
        </w:rPr>
        <w:t xml:space="preserve">la estimación de los beneficios. Además, se incluye una valoración del punto de equilibrio del programa, es decir una estimación de los valores límite de los parámetros clave de cálculo dentro de los cuales </w:t>
      </w:r>
      <w:r w:rsidRPr="0040233C">
        <w:rPr>
          <w:szCs w:val="24"/>
          <w:lang w:val="es-ES_tradnl"/>
        </w:rPr>
        <w:t xml:space="preserve">el programa </w:t>
      </w:r>
      <w:r w:rsidR="003F1A32">
        <w:rPr>
          <w:szCs w:val="24"/>
          <w:lang w:val="es-ES_tradnl"/>
        </w:rPr>
        <w:t>seguiría siendo viable. Dicho análisis eleva la confiabilidad de los resultados obtenidos con base en el planteamiento inicial.</w:t>
      </w:r>
    </w:p>
    <w:p w:rsidR="001E7E34" w:rsidRDefault="003859CF" w:rsidP="001E7E34">
      <w:pPr>
        <w:pStyle w:val="Paragraph"/>
        <w:tabs>
          <w:tab w:val="clear" w:pos="2448"/>
          <w:tab w:val="num" w:pos="720"/>
        </w:tabs>
        <w:spacing w:afterLines="80" w:after="192"/>
        <w:ind w:left="720" w:hanging="720"/>
        <w:rPr>
          <w:szCs w:val="24"/>
          <w:lang w:val="es-ES_tradnl"/>
        </w:rPr>
      </w:pPr>
      <w:r w:rsidRPr="0040233C">
        <w:rPr>
          <w:szCs w:val="24"/>
          <w:lang w:val="es-ES_tradnl"/>
        </w:rPr>
        <w:t>En base a lo expuesto anteriormente, el equipo de proyecto recomienda que el BID apruebe el financiamiento del programa propuesto.</w:t>
      </w:r>
    </w:p>
    <w:p w:rsidR="00480397" w:rsidRPr="00480397" w:rsidRDefault="00480397" w:rsidP="004404DB">
      <w:pPr>
        <w:pStyle w:val="Paragraph"/>
        <w:numPr>
          <w:ilvl w:val="0"/>
          <w:numId w:val="0"/>
        </w:numPr>
        <w:spacing w:afterLines="80" w:after="192"/>
        <w:ind w:left="720"/>
        <w:rPr>
          <w:szCs w:val="24"/>
          <w:lang w:val="es-ES_tradnl"/>
        </w:rPr>
        <w:sectPr w:rsidR="00480397" w:rsidRPr="00480397" w:rsidSect="002957E4">
          <w:headerReference w:type="default" r:id="rId10"/>
          <w:type w:val="continuous"/>
          <w:pgSz w:w="12240" w:h="15840"/>
          <w:pgMar w:top="1440" w:right="1800" w:bottom="1440" w:left="1800" w:header="720" w:footer="720" w:gutter="0"/>
          <w:cols w:space="720"/>
          <w:docGrid w:linePitch="360"/>
        </w:sectPr>
      </w:pPr>
    </w:p>
    <w:p w:rsidR="00B50EAA" w:rsidRDefault="004404DB" w:rsidP="004404DB">
      <w:pPr>
        <w:spacing w:after="240"/>
        <w:rPr>
          <w:rFonts w:ascii="Times New Roman" w:hAnsi="Times New Roman"/>
          <w:b/>
          <w:sz w:val="24"/>
          <w:szCs w:val="24"/>
          <w:lang w:val="es-ES_tradnl"/>
        </w:rPr>
      </w:pPr>
      <w:r>
        <w:rPr>
          <w:rFonts w:ascii="Times New Roman" w:hAnsi="Times New Roman"/>
          <w:b/>
          <w:sz w:val="24"/>
          <w:szCs w:val="24"/>
          <w:lang w:val="es-ES_tradnl"/>
        </w:rPr>
        <w:t>ANEXO</w:t>
      </w:r>
      <w:r w:rsidRPr="0040233C">
        <w:rPr>
          <w:rFonts w:ascii="Times New Roman" w:hAnsi="Times New Roman"/>
          <w:b/>
          <w:sz w:val="24"/>
          <w:szCs w:val="24"/>
          <w:lang w:val="es-ES_tradnl"/>
        </w:rPr>
        <w:t xml:space="preserve"> </w:t>
      </w:r>
      <w:r>
        <w:rPr>
          <w:rFonts w:ascii="Times New Roman" w:hAnsi="Times New Roman"/>
          <w:b/>
          <w:sz w:val="24"/>
          <w:szCs w:val="24"/>
          <w:lang w:val="es-ES_tradnl"/>
        </w:rPr>
        <w:t>IA</w:t>
      </w:r>
      <w:r w:rsidRPr="0040233C">
        <w:rPr>
          <w:rFonts w:ascii="Times New Roman" w:hAnsi="Times New Roman"/>
          <w:b/>
          <w:sz w:val="24"/>
          <w:szCs w:val="24"/>
          <w:lang w:val="es-ES_tradnl"/>
        </w:rPr>
        <w:t>. RESUMEN DETALLADO DE CÁLCULO DE BENEFICIOS</w:t>
      </w:r>
    </w:p>
    <w:p w:rsidR="00655E5B" w:rsidRPr="0040233C" w:rsidRDefault="00655E5B" w:rsidP="004404DB">
      <w:pPr>
        <w:spacing w:after="0"/>
        <w:rPr>
          <w:rFonts w:ascii="Times New Roman" w:hAnsi="Times New Roman"/>
          <w:b/>
          <w:sz w:val="24"/>
          <w:szCs w:val="24"/>
          <w:lang w:val="es-ES_tradnl"/>
        </w:rPr>
      </w:pPr>
      <w:del w:id="601" w:author="MHaro" w:date="2013-09-11T16:45:00Z">
        <w:r w:rsidRPr="00655E5B" w:rsidDel="00D20124">
          <w:rPr>
            <w:noProof/>
            <w:lang w:val="en-US" w:eastAsia="en-US"/>
          </w:rPr>
          <w:drawing>
            <wp:inline distT="0" distB="0" distL="0" distR="0" wp14:anchorId="0D6DC840" wp14:editId="47A7E9A9">
              <wp:extent cx="8401050" cy="17221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00708" cy="1722054"/>
                      </a:xfrm>
                      <a:prstGeom prst="rect">
                        <a:avLst/>
                      </a:prstGeom>
                      <a:noFill/>
                      <a:ln>
                        <a:noFill/>
                      </a:ln>
                    </pic:spPr>
                  </pic:pic>
                </a:graphicData>
              </a:graphic>
            </wp:inline>
          </w:drawing>
        </w:r>
      </w:del>
      <w:ins w:id="602" w:author="MHaro" w:date="2013-09-11T16:45:00Z">
        <w:r w:rsidR="00D20124" w:rsidRPr="00D20124">
          <w:rPr>
            <w:noProof/>
            <w:lang w:val="en-US" w:eastAsia="en-US"/>
          </w:rPr>
          <w:drawing>
            <wp:inline distT="0" distB="0" distL="0" distR="0" wp14:anchorId="40BC5057" wp14:editId="1362E4D6">
              <wp:extent cx="8229600" cy="168697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1686979"/>
                      </a:xfrm>
                      <a:prstGeom prst="rect">
                        <a:avLst/>
                      </a:prstGeom>
                      <a:noFill/>
                      <a:ln>
                        <a:noFill/>
                      </a:ln>
                    </pic:spPr>
                  </pic:pic>
                </a:graphicData>
              </a:graphic>
            </wp:inline>
          </w:drawing>
        </w:r>
      </w:ins>
    </w:p>
    <w:p w:rsidR="004404DB" w:rsidRDefault="004404DB"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ins w:id="603" w:author="MHaro" w:date="2013-09-11T16:45:00Z"/>
          <w:rFonts w:ascii="Times New Roman" w:hAnsi="Times New Roman"/>
          <w:b/>
          <w:sz w:val="24"/>
          <w:szCs w:val="24"/>
          <w:lang w:val="es-ES_tradnl"/>
        </w:rPr>
      </w:pPr>
    </w:p>
    <w:p w:rsidR="00D20124" w:rsidRDefault="00D20124"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B50EAA" w:rsidRDefault="00B50EAA" w:rsidP="004404DB">
      <w:pPr>
        <w:spacing w:after="0"/>
        <w:rPr>
          <w:rFonts w:ascii="Times New Roman" w:hAnsi="Times New Roman"/>
          <w:b/>
          <w:sz w:val="24"/>
          <w:szCs w:val="24"/>
          <w:lang w:val="es-ES_tradnl"/>
        </w:rPr>
      </w:pPr>
    </w:p>
    <w:p w:rsidR="003859CF" w:rsidRDefault="004404DB" w:rsidP="004404DB">
      <w:pPr>
        <w:spacing w:after="240"/>
        <w:rPr>
          <w:rFonts w:ascii="Times New Roman" w:hAnsi="Times New Roman"/>
          <w:b/>
          <w:sz w:val="24"/>
          <w:szCs w:val="24"/>
          <w:lang w:val="es-ES_tradnl"/>
        </w:rPr>
      </w:pPr>
      <w:r>
        <w:rPr>
          <w:rFonts w:ascii="Times New Roman" w:hAnsi="Times New Roman"/>
          <w:b/>
          <w:sz w:val="24"/>
          <w:szCs w:val="24"/>
          <w:lang w:val="es-ES_tradnl"/>
        </w:rPr>
        <w:t>ANEXO IB</w:t>
      </w:r>
      <w:r w:rsidRPr="0040233C">
        <w:rPr>
          <w:rFonts w:ascii="Times New Roman" w:hAnsi="Times New Roman"/>
          <w:b/>
          <w:sz w:val="24"/>
          <w:szCs w:val="24"/>
          <w:lang w:val="es-ES_tradnl"/>
        </w:rPr>
        <w:t>. RESUMEN DETALLADO DE FLUJOS ANUALES COSTO-BENEFICIO</w:t>
      </w:r>
      <w:r w:rsidR="00655E5B">
        <w:rPr>
          <w:rFonts w:ascii="Times New Roman" w:hAnsi="Times New Roman"/>
          <w:b/>
          <w:sz w:val="24"/>
          <w:szCs w:val="24"/>
          <w:lang w:val="es-ES_tradnl"/>
        </w:rPr>
        <w:t>**</w:t>
      </w:r>
    </w:p>
    <w:p w:rsidR="00655E5B" w:rsidRDefault="00655E5B" w:rsidP="00A14226">
      <w:pPr>
        <w:spacing w:after="240"/>
        <w:rPr>
          <w:rFonts w:ascii="Times New Roman" w:hAnsi="Times New Roman"/>
          <w:b/>
          <w:sz w:val="24"/>
          <w:szCs w:val="24"/>
          <w:lang w:val="es-ES_tradnl"/>
        </w:rPr>
      </w:pPr>
      <w:del w:id="604" w:author="MHaro" w:date="2013-09-11T16:45:00Z">
        <w:r w:rsidRPr="00655E5B" w:rsidDel="00D20124">
          <w:rPr>
            <w:noProof/>
            <w:lang w:val="en-US" w:eastAsia="en-US"/>
          </w:rPr>
          <w:drawing>
            <wp:inline distT="0" distB="0" distL="0" distR="0" wp14:anchorId="733E50BC" wp14:editId="38AC3947">
              <wp:extent cx="8229600" cy="3195441"/>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29600" cy="3195441"/>
                      </a:xfrm>
                      <a:prstGeom prst="rect">
                        <a:avLst/>
                      </a:prstGeom>
                      <a:noFill/>
                      <a:ln>
                        <a:noFill/>
                      </a:ln>
                    </pic:spPr>
                  </pic:pic>
                </a:graphicData>
              </a:graphic>
            </wp:inline>
          </w:drawing>
        </w:r>
      </w:del>
      <w:ins w:id="605" w:author="MHaro" w:date="2013-09-11T16:45:00Z">
        <w:r w:rsidR="00D20124" w:rsidRPr="00D20124">
          <w:rPr>
            <w:noProof/>
            <w:lang w:val="en-US" w:eastAsia="en-US"/>
          </w:rPr>
          <w:drawing>
            <wp:inline distT="0" distB="0" distL="0" distR="0" wp14:anchorId="73F8C92E" wp14:editId="2A4AE51F">
              <wp:extent cx="8229600" cy="319544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29600" cy="3195441"/>
                      </a:xfrm>
                      <a:prstGeom prst="rect">
                        <a:avLst/>
                      </a:prstGeom>
                      <a:noFill/>
                      <a:ln>
                        <a:noFill/>
                      </a:ln>
                    </pic:spPr>
                  </pic:pic>
                </a:graphicData>
              </a:graphic>
            </wp:inline>
          </w:drawing>
        </w:r>
      </w:ins>
    </w:p>
    <w:p w:rsidR="00DF0332" w:rsidRPr="00DE49A5" w:rsidRDefault="00A14226" w:rsidP="00A14226">
      <w:pPr>
        <w:spacing w:after="240"/>
        <w:rPr>
          <w:rFonts w:ascii="Times New Roman" w:hAnsi="Times New Roman"/>
          <w:sz w:val="20"/>
          <w:szCs w:val="24"/>
          <w:lang w:val="es-ES_tradnl"/>
        </w:rPr>
      </w:pPr>
      <w:r w:rsidRPr="00DE49A5">
        <w:rPr>
          <w:rFonts w:ascii="Times New Roman" w:hAnsi="Times New Roman"/>
          <w:sz w:val="20"/>
          <w:szCs w:val="24"/>
          <w:lang w:val="es-ES_tradnl"/>
        </w:rPr>
        <w:t>**Los valores actualizados incluyen proyecciones para los periodos de amortización completos del préstamo BID (hasta 40 años para recursos FOE).</w:t>
      </w:r>
    </w:p>
    <w:sectPr w:rsidR="00DF0332" w:rsidRPr="00DE49A5" w:rsidSect="002957E4">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2AD" w:rsidRDefault="004912AD" w:rsidP="003859CF">
      <w:pPr>
        <w:spacing w:after="0" w:line="240" w:lineRule="auto"/>
      </w:pPr>
      <w:r>
        <w:separator/>
      </w:r>
    </w:p>
  </w:endnote>
  <w:endnote w:type="continuationSeparator" w:id="0">
    <w:p w:rsidR="004912AD" w:rsidRDefault="004912AD" w:rsidP="00385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2AD" w:rsidRDefault="004912AD" w:rsidP="003859CF">
      <w:pPr>
        <w:spacing w:after="0" w:line="240" w:lineRule="auto"/>
      </w:pPr>
      <w:r>
        <w:separator/>
      </w:r>
    </w:p>
  </w:footnote>
  <w:footnote w:type="continuationSeparator" w:id="0">
    <w:p w:rsidR="004912AD" w:rsidRDefault="004912AD" w:rsidP="003859CF">
      <w:pPr>
        <w:spacing w:after="0" w:line="240" w:lineRule="auto"/>
      </w:pPr>
      <w:r>
        <w:continuationSeparator/>
      </w:r>
    </w:p>
  </w:footnote>
  <w:footnote w:id="1">
    <w:p w:rsidR="004912AD" w:rsidRPr="00E34B31" w:rsidRDefault="004912AD">
      <w:pPr>
        <w:pStyle w:val="FootnoteText"/>
        <w:rPr>
          <w:lang w:val="es-ES_tradnl"/>
        </w:rPr>
      </w:pPr>
      <w:r>
        <w:rPr>
          <w:rStyle w:val="FootnoteReference"/>
        </w:rPr>
        <w:footnoteRef/>
      </w:r>
      <w:r w:rsidRPr="00E34B31">
        <w:rPr>
          <w:lang w:val="es-ES_tradnl"/>
        </w:rPr>
        <w:t xml:space="preserve"> </w:t>
      </w:r>
      <w:r>
        <w:rPr>
          <w:szCs w:val="24"/>
          <w:lang w:val="es-ES_tradnl"/>
        </w:rPr>
        <w:t xml:space="preserve">El programa contempla una </w:t>
      </w:r>
      <w:r w:rsidRPr="00CE572C">
        <w:rPr>
          <w:szCs w:val="24"/>
          <w:lang w:val="es-ES_tradnl"/>
        </w:rPr>
        <w:t xml:space="preserve">ventanilla genérica para apoyar proyectos en </w:t>
      </w:r>
      <w:r>
        <w:rPr>
          <w:szCs w:val="24"/>
          <w:lang w:val="es-ES_tradnl"/>
        </w:rPr>
        <w:t xml:space="preserve">otras </w:t>
      </w:r>
      <w:r w:rsidRPr="00CE572C">
        <w:rPr>
          <w:szCs w:val="24"/>
          <w:lang w:val="es-ES_tradnl"/>
        </w:rPr>
        <w:t>cadenas productivas que contribuyan de manera sustantiva con el incremento de la productivid</w:t>
      </w:r>
      <w:r>
        <w:rPr>
          <w:szCs w:val="24"/>
          <w:lang w:val="es-ES_tradnl"/>
        </w:rPr>
        <w:t xml:space="preserve">ad y la integración de </w:t>
      </w:r>
      <w:proofErr w:type="spellStart"/>
      <w:r>
        <w:rPr>
          <w:szCs w:val="24"/>
          <w:lang w:val="es-ES_tradnl"/>
        </w:rPr>
        <w:t>PMPs</w:t>
      </w:r>
      <w:proofErr w:type="spellEnd"/>
      <w:r>
        <w:rPr>
          <w:szCs w:val="24"/>
          <w:lang w:val="es-ES_tradnl"/>
        </w:rPr>
        <w:t xml:space="preserve"> </w:t>
      </w:r>
      <w:r w:rsidRPr="00CE572C">
        <w:rPr>
          <w:szCs w:val="24"/>
          <w:lang w:val="es-ES_tradnl"/>
        </w:rPr>
        <w:t>a la cadena de valor</w:t>
      </w:r>
      <w:r>
        <w:rPr>
          <w:szCs w:val="24"/>
          <w:lang w:val="es-ES_tradnl"/>
        </w:rPr>
        <w:t>. Sin embargo, el análisis se limita a las cadenas predefinidas de cacao y lácteos. Intentar incorporar una cadena genérica en el análisis requeriría de una serie de supuestos heroicos que no necesariamente contribuirían a mejorar la precisión de los resultados de la evaluación.</w:t>
      </w:r>
    </w:p>
  </w:footnote>
  <w:footnote w:id="2">
    <w:p w:rsidR="004912AD" w:rsidRPr="00EA5E2E" w:rsidRDefault="004912AD" w:rsidP="008A1E64">
      <w:pPr>
        <w:pStyle w:val="FootnoteText"/>
        <w:rPr>
          <w:lang w:val="es-ES_tradnl"/>
        </w:rPr>
      </w:pPr>
      <w:r>
        <w:rPr>
          <w:rStyle w:val="FootnoteReference"/>
        </w:rPr>
        <w:footnoteRef/>
      </w:r>
      <w:r w:rsidRPr="00EA5E2E">
        <w:rPr>
          <w:lang w:val="es-ES_tradnl"/>
        </w:rPr>
        <w:t xml:space="preserve"> </w:t>
      </w:r>
      <w:r>
        <w:rPr>
          <w:lang w:val="es-ES_tradnl"/>
        </w:rPr>
        <w:t>En adelante, el té</w:t>
      </w:r>
      <w:r w:rsidRPr="00EA5E2E">
        <w:rPr>
          <w:lang w:val="es-ES_tradnl"/>
        </w:rPr>
        <w:t xml:space="preserve">rmino beneficiario se refiere a la unidad </w:t>
      </w:r>
      <w:r>
        <w:rPr>
          <w:lang w:val="es-ES_tradnl"/>
        </w:rPr>
        <w:t>productiva</w:t>
      </w:r>
      <w:r w:rsidRPr="00EA5E2E">
        <w:rPr>
          <w:lang w:val="es-ES_tradnl"/>
        </w:rPr>
        <w:t xml:space="preserve"> </w:t>
      </w:r>
      <w:r>
        <w:rPr>
          <w:lang w:val="es-ES_tradnl"/>
        </w:rPr>
        <w:t xml:space="preserve">que recibe tanto financiamiento como asistencia técnica, dado que el esquema de ejecución del programa se ha diseñado de forma tal que se garantice que los </w:t>
      </w:r>
      <w:proofErr w:type="spellStart"/>
      <w:r>
        <w:rPr>
          <w:lang w:val="es-ES_tradnl"/>
        </w:rPr>
        <w:t>PMPs</w:t>
      </w:r>
      <w:proofErr w:type="spellEnd"/>
      <w:r>
        <w:rPr>
          <w:lang w:val="es-ES_tradnl"/>
        </w:rPr>
        <w:t xml:space="preserve"> beneficiarios de crédito necesariamente estén participando de un programa de asistencia técnica relacionada con la mejora de su producción.</w:t>
      </w:r>
    </w:p>
  </w:footnote>
  <w:footnote w:id="3">
    <w:p w:rsidR="004912AD" w:rsidRPr="001C639C" w:rsidDel="004912AD" w:rsidRDefault="004912AD">
      <w:pPr>
        <w:pStyle w:val="FootnoteText"/>
        <w:rPr>
          <w:del w:id="168" w:author="MHaro" w:date="2013-09-11T16:21:00Z"/>
        </w:rPr>
      </w:pPr>
      <w:del w:id="169" w:author="MHaro" w:date="2013-09-11T16:21:00Z">
        <w:r w:rsidDel="004912AD">
          <w:rPr>
            <w:rStyle w:val="FootnoteReference"/>
          </w:rPr>
          <w:footnoteRef/>
        </w:r>
        <w:r w:rsidDel="004912AD">
          <w:delText xml:space="preserve"> Si bien</w:delText>
        </w:r>
        <w:r w:rsidRPr="005B1DF0" w:rsidDel="004912AD">
          <w:delText xml:space="preserve"> el precio </w:delText>
        </w:r>
        <w:r w:rsidDel="004912AD">
          <w:delText>internacional del cacao se encuentra</w:delText>
        </w:r>
        <w:r w:rsidRPr="005B1DF0" w:rsidDel="004912AD">
          <w:delText xml:space="preserve"> alrededo</w:delText>
        </w:r>
        <w:r w:rsidDel="004912AD">
          <w:delText>r de los USD 2,000 por tonelada,</w:delText>
        </w:r>
        <w:r w:rsidRPr="005B1DF0" w:rsidDel="004912AD">
          <w:delText xml:space="preserve"> </w:delText>
        </w:r>
        <w:r w:rsidDel="004912AD">
          <w:delText>e</w:delText>
        </w:r>
        <w:r w:rsidRPr="005B1DF0" w:rsidDel="004912AD">
          <w:delText>n Nicaragua este precio puede alcanzar los USD 4,000 por tonelada, por la calidad del producto y el equilibrio entre oferta y demanda. A nivel internacional, se estima que el productor recibe 50% de dicho precio internacional, proporción comparable con la estructura de precios internacional en zonas productoras de cacao de alta calidad</w:delText>
        </w:r>
        <w:r w:rsidDel="004912AD">
          <w:delText xml:space="preserve">. Además, se utiliza para la conversión un ratio de </w:delText>
        </w:r>
        <w:r w:rsidRPr="005B1DF0" w:rsidDel="004912AD">
          <w:delText>1 qq = 45 kg</w:delText>
        </w:r>
        <w:r w:rsidDel="004912AD">
          <w:delText>.</w:delText>
        </w:r>
      </w:del>
    </w:p>
  </w:footnote>
  <w:footnote w:id="4">
    <w:p w:rsidR="004912AD" w:rsidRPr="009949DF" w:rsidRDefault="004912AD" w:rsidP="00B864F6">
      <w:pPr>
        <w:pStyle w:val="FootnoteText"/>
        <w:spacing w:after="0"/>
        <w:rPr>
          <w:lang w:val="es-ES_tradnl"/>
        </w:rPr>
      </w:pPr>
      <w:ins w:id="384" w:author="Test" w:date="2013-09-05T10:35:00Z">
        <w:r>
          <w:rPr>
            <w:rStyle w:val="FootnoteReference"/>
          </w:rPr>
          <w:footnoteRef/>
        </w:r>
        <w:r w:rsidRPr="009949DF">
          <w:rPr>
            <w:lang w:val="es-ES_tradnl"/>
          </w:rPr>
          <w:t xml:space="preserve"> </w:t>
        </w:r>
      </w:ins>
      <w:ins w:id="385" w:author="MHaro" w:date="2013-09-11T16:13:00Z">
        <w:r>
          <w:rPr>
            <w:lang w:val="es-ES_tradnl"/>
          </w:rPr>
          <w:t>L</w:t>
        </w:r>
        <w:r w:rsidRPr="004912AD">
          <w:rPr>
            <w:lang w:val="es-ES_tradnl"/>
          </w:rPr>
          <w:t xml:space="preserve">os productores recibieron en promedio 48%, 49%, 64% y 107% del precio internacional en </w:t>
        </w:r>
        <w:proofErr w:type="spellStart"/>
        <w:r w:rsidRPr="004912AD">
          <w:rPr>
            <w:lang w:val="es-ES_tradnl"/>
          </w:rPr>
          <w:t>Côte</w:t>
        </w:r>
        <w:proofErr w:type="spellEnd"/>
        <w:r w:rsidRPr="004912AD">
          <w:rPr>
            <w:lang w:val="es-ES_tradnl"/>
          </w:rPr>
          <w:t xml:space="preserve"> </w:t>
        </w:r>
        <w:proofErr w:type="spellStart"/>
        <w:r w:rsidRPr="004912AD">
          <w:rPr>
            <w:lang w:val="es-ES_tradnl"/>
          </w:rPr>
          <w:t>d’Ivoire</w:t>
        </w:r>
        <w:proofErr w:type="spellEnd"/>
        <w:r w:rsidRPr="004912AD">
          <w:rPr>
            <w:lang w:val="es-ES_tradnl"/>
          </w:rPr>
          <w:t>, Ghana, Indonesia y Colombia, respectivamente</w:t>
        </w:r>
      </w:ins>
      <w:ins w:id="386" w:author="MHaro" w:date="2013-09-11T17:03:00Z">
        <w:r w:rsidR="00BD773C">
          <w:rPr>
            <w:lang w:val="es-ES_tradnl"/>
          </w:rPr>
          <w:t>, en dicho periodo</w:t>
        </w:r>
      </w:ins>
      <w:ins w:id="387" w:author="MHaro" w:date="2013-09-11T16:13:00Z">
        <w:r>
          <w:rPr>
            <w:lang w:val="es-ES_tradnl"/>
          </w:rPr>
          <w:t>.</w:t>
        </w:r>
        <w:r w:rsidRPr="004912AD">
          <w:rPr>
            <w:lang w:val="es-ES_tradnl"/>
          </w:rPr>
          <w:t xml:space="preserve"> </w:t>
        </w:r>
      </w:ins>
      <w:ins w:id="388" w:author="Test" w:date="2013-09-05T10:53:00Z">
        <w:r>
          <w:rPr>
            <w:lang w:val="es-ES_tradnl"/>
          </w:rPr>
          <w:t xml:space="preserve">Ver también estructura de precios </w:t>
        </w:r>
        <w:del w:id="389" w:author="MHaro" w:date="2013-09-11T16:14:00Z">
          <w:r w:rsidDel="004912AD">
            <w:rPr>
              <w:lang w:val="es-ES_tradnl"/>
            </w:rPr>
            <w:delText>modelo</w:delText>
          </w:r>
        </w:del>
      </w:ins>
      <w:ins w:id="390" w:author="Test" w:date="2013-09-05T10:55:00Z">
        <w:del w:id="391" w:author="MHaro" w:date="2013-09-11T16:14:00Z">
          <w:r w:rsidDel="004912AD">
            <w:rPr>
              <w:lang w:val="es-ES_tradnl"/>
            </w:rPr>
            <w:delText xml:space="preserve"> en el mismo documento</w:delText>
          </w:r>
        </w:del>
      </w:ins>
      <w:ins w:id="392" w:author="Test" w:date="2013-09-05T10:53:00Z">
        <w:del w:id="393" w:author="MHaro" w:date="2013-09-11T16:14:00Z">
          <w:r w:rsidRPr="00F61B72" w:rsidDel="004912AD">
            <w:rPr>
              <w:lang w:val="es-ES_tradnl"/>
            </w:rPr>
            <w:delText xml:space="preserve"> </w:delText>
          </w:r>
        </w:del>
        <w:r>
          <w:rPr>
            <w:lang w:val="es-ES_tradnl"/>
          </w:rPr>
          <w:t xml:space="preserve">(página 13), </w:t>
        </w:r>
        <w:r w:rsidRPr="00F61B72">
          <w:rPr>
            <w:lang w:val="es-ES_tradnl"/>
          </w:rPr>
          <w:t>donde el precio al productor en 2002 oscila</w:t>
        </w:r>
        <w:del w:id="394" w:author="MHaro" w:date="2013-09-11T16:14:00Z">
          <w:r w:rsidRPr="00F61B72" w:rsidDel="004912AD">
            <w:rPr>
              <w:lang w:val="es-ES_tradnl"/>
            </w:rPr>
            <w:delText>ba</w:delText>
          </w:r>
        </w:del>
        <w:r w:rsidRPr="00F61B72">
          <w:rPr>
            <w:lang w:val="es-ES_tradnl"/>
          </w:rPr>
          <w:t xml:space="preserve"> entre 34% en </w:t>
        </w:r>
        <w:proofErr w:type="spellStart"/>
        <w:r w:rsidRPr="00F61B72">
          <w:rPr>
            <w:lang w:val="es-ES_tradnl"/>
          </w:rPr>
          <w:t>Côte</w:t>
        </w:r>
        <w:proofErr w:type="spellEnd"/>
        <w:r w:rsidRPr="00F61B72">
          <w:rPr>
            <w:lang w:val="es-ES_tradnl"/>
          </w:rPr>
          <w:t xml:space="preserve"> </w:t>
        </w:r>
        <w:proofErr w:type="spellStart"/>
        <w:r w:rsidRPr="00F61B72">
          <w:rPr>
            <w:lang w:val="es-ES_tradnl"/>
          </w:rPr>
          <w:t>d’Ivoire</w:t>
        </w:r>
        <w:proofErr w:type="spellEnd"/>
        <w:r w:rsidRPr="00F61B72">
          <w:rPr>
            <w:lang w:val="es-ES_tradnl"/>
          </w:rPr>
          <w:t xml:space="preserve"> y 52% en Ghana</w:t>
        </w:r>
      </w:ins>
      <w:ins w:id="395" w:author="Test" w:date="2013-09-05T10:37:00Z">
        <w:r>
          <w:rPr>
            <w:lang w:val="es-ES_tradnl"/>
          </w:rPr>
          <w:t>.</w:t>
        </w:r>
      </w:ins>
    </w:p>
  </w:footnote>
  <w:footnote w:id="5">
    <w:p w:rsidR="00D11484" w:rsidRPr="004912AD" w:rsidRDefault="00D11484" w:rsidP="00D11484">
      <w:pPr>
        <w:pStyle w:val="FootnoteText"/>
        <w:spacing w:after="0"/>
        <w:rPr>
          <w:ins w:id="408" w:author="MHaro" w:date="2013-09-11T17:38:00Z"/>
        </w:rPr>
      </w:pPr>
      <w:ins w:id="409" w:author="MHaro" w:date="2013-09-11T17:38:00Z">
        <w:r>
          <w:rPr>
            <w:rStyle w:val="FootnoteReference"/>
          </w:rPr>
          <w:footnoteRef/>
        </w:r>
        <w:r>
          <w:t xml:space="preserve"> Basarse en un índice de valor de las exportaciones entre cantidad exportada </w:t>
        </w:r>
      </w:ins>
      <w:ins w:id="410" w:author="MHaro" w:date="2013-09-11T17:44:00Z">
        <w:r w:rsidR="00040574">
          <w:t>implica</w:t>
        </w:r>
      </w:ins>
      <w:ins w:id="411" w:author="MHaro" w:date="2013-09-11T17:38:00Z">
        <w:r>
          <w:t xml:space="preserve"> una serie de </w:t>
        </w:r>
        <w:proofErr w:type="spellStart"/>
        <w:r w:rsidRPr="00D11484">
          <w:rPr>
            <w:i/>
          </w:rPr>
          <w:t>caveats</w:t>
        </w:r>
        <w:proofErr w:type="spellEnd"/>
        <w:r>
          <w:t xml:space="preserve"> tales como</w:t>
        </w:r>
      </w:ins>
      <w:ins w:id="412" w:author="MHaro" w:date="2013-09-11T17:55:00Z">
        <w:r w:rsidR="00427AB4">
          <w:t>:</w:t>
        </w:r>
      </w:ins>
      <w:ins w:id="413" w:author="MHaro" w:date="2013-09-11T17:38:00Z">
        <w:r>
          <w:t xml:space="preserve"> a) la volatilidad de dichas cifras, que </w:t>
        </w:r>
      </w:ins>
      <w:ins w:id="414" w:author="MHaro" w:date="2013-09-11T17:44:00Z">
        <w:r w:rsidR="00040574">
          <w:t>vienen presentado</w:t>
        </w:r>
      </w:ins>
      <w:ins w:id="415" w:author="MHaro" w:date="2013-09-11T17:38:00Z">
        <w:r>
          <w:t xml:space="preserve"> variaciones considerables en </w:t>
        </w:r>
      </w:ins>
      <w:ins w:id="416" w:author="MHaro" w:date="2013-09-11T17:44:00Z">
        <w:r w:rsidR="00040574">
          <w:t xml:space="preserve">el </w:t>
        </w:r>
      </w:ins>
      <w:ins w:id="417" w:author="MHaro" w:date="2013-09-11T17:38:00Z">
        <w:r>
          <w:t>corto plazo (casi 30% de 2012 a 2013</w:t>
        </w:r>
      </w:ins>
      <w:ins w:id="418" w:author="MHaro" w:date="2013-09-11T17:56:00Z">
        <w:r w:rsidR="00427AB4">
          <w:t>,</w:t>
        </w:r>
      </w:ins>
      <w:ins w:id="419" w:author="MHaro" w:date="2013-09-11T17:44:00Z">
        <w:r w:rsidR="00040574">
          <w:t xml:space="preserve"> por ejemplo</w:t>
        </w:r>
      </w:ins>
      <w:ins w:id="420" w:author="MHaro" w:date="2013-09-11T17:38:00Z">
        <w:r w:rsidR="00040574">
          <w:t>)</w:t>
        </w:r>
      </w:ins>
      <w:ins w:id="421" w:author="MHaro" w:date="2013-09-11T17:45:00Z">
        <w:r w:rsidR="00040574">
          <w:t>;</w:t>
        </w:r>
      </w:ins>
      <w:ins w:id="422" w:author="MHaro" w:date="2013-09-11T17:50:00Z">
        <w:r w:rsidR="00427AB4">
          <w:t xml:space="preserve"> b) l</w:t>
        </w:r>
      </w:ins>
      <w:ins w:id="423" w:author="MHaro" w:date="2013-09-11T17:55:00Z">
        <w:r w:rsidR="00427AB4">
          <w:t xml:space="preserve">as diferencias significativas en los </w:t>
        </w:r>
      </w:ins>
      <w:ins w:id="424" w:author="MHaro" w:date="2013-09-11T17:50:00Z">
        <w:r w:rsidR="00427AB4">
          <w:t xml:space="preserve">niveles de precios </w:t>
        </w:r>
      </w:ins>
      <w:ins w:id="425" w:author="MHaro" w:date="2013-09-11T17:53:00Z">
        <w:r w:rsidR="00427AB4">
          <w:t xml:space="preserve">según </w:t>
        </w:r>
      </w:ins>
      <w:ins w:id="426" w:author="MHaro" w:date="2013-09-11T17:51:00Z">
        <w:r w:rsidR="00427AB4">
          <w:t>mercado</w:t>
        </w:r>
      </w:ins>
      <w:ins w:id="427" w:author="MHaro" w:date="2013-09-11T17:56:00Z">
        <w:r w:rsidR="00427AB4">
          <w:t xml:space="preserve"> para un mismo año</w:t>
        </w:r>
      </w:ins>
      <w:ins w:id="428" w:author="MHaro" w:date="2013-09-11T17:51:00Z">
        <w:r w:rsidR="00427AB4">
          <w:t xml:space="preserve">, llegando a reportarse </w:t>
        </w:r>
      </w:ins>
      <w:ins w:id="429" w:author="MHaro" w:date="2013-09-11T17:53:00Z">
        <w:r w:rsidR="00427AB4">
          <w:t>precio</w:t>
        </w:r>
      </w:ins>
      <w:ins w:id="430" w:author="MHaro" w:date="2013-09-11T17:54:00Z">
        <w:r w:rsidR="00427AB4">
          <w:t>s</w:t>
        </w:r>
      </w:ins>
      <w:ins w:id="431" w:author="MHaro" w:date="2013-09-11T17:53:00Z">
        <w:r w:rsidR="00427AB4">
          <w:t xml:space="preserve"> de exportación de</w:t>
        </w:r>
      </w:ins>
      <w:ins w:id="432" w:author="MHaro" w:date="2013-09-11T17:51:00Z">
        <w:r w:rsidR="00427AB4">
          <w:t xml:space="preserve"> 0.66 $/Lb</w:t>
        </w:r>
      </w:ins>
      <w:ins w:id="433" w:author="MHaro" w:date="2013-09-11T17:53:00Z">
        <w:r w:rsidR="00427AB4">
          <w:t xml:space="preserve"> versus precio nacional de 1.13 $/Lb y hasta</w:t>
        </w:r>
      </w:ins>
      <w:ins w:id="434" w:author="MHaro" w:date="2013-09-11T17:51:00Z">
        <w:r w:rsidR="00427AB4">
          <w:t xml:space="preserve"> 1.7</w:t>
        </w:r>
      </w:ins>
      <w:ins w:id="435" w:author="MHaro" w:date="2013-09-11T17:53:00Z">
        <w:r w:rsidR="00427AB4">
          <w:t>3</w:t>
        </w:r>
      </w:ins>
      <w:ins w:id="436" w:author="MHaro" w:date="2013-09-11T17:51:00Z">
        <w:r w:rsidR="00427AB4">
          <w:t xml:space="preserve"> $/Lb</w:t>
        </w:r>
      </w:ins>
      <w:ins w:id="437" w:author="MHaro" w:date="2013-09-11T17:53:00Z">
        <w:r w:rsidR="00427AB4">
          <w:t xml:space="preserve"> pagado por </w:t>
        </w:r>
        <w:proofErr w:type="spellStart"/>
        <w:r w:rsidR="00427AB4">
          <w:t>Ritter</w:t>
        </w:r>
      </w:ins>
      <w:proofErr w:type="spellEnd"/>
      <w:ins w:id="438" w:author="MHaro" w:date="2013-09-11T17:51:00Z">
        <w:r w:rsidR="00427AB4">
          <w:t xml:space="preserve"> en un mismo a</w:t>
        </w:r>
      </w:ins>
      <w:ins w:id="439" w:author="MHaro" w:date="2013-09-11T17:52:00Z">
        <w:r w:rsidR="00427AB4">
          <w:t>ño (CETREX</w:t>
        </w:r>
      </w:ins>
      <w:ins w:id="440" w:author="MHaro" w:date="2013-09-11T17:56:00Z">
        <w:r w:rsidR="00427AB4">
          <w:t>, 2011</w:t>
        </w:r>
      </w:ins>
      <w:ins w:id="441" w:author="MHaro" w:date="2013-09-11T17:52:00Z">
        <w:r w:rsidR="00427AB4">
          <w:t>);</w:t>
        </w:r>
      </w:ins>
      <w:ins w:id="442" w:author="MHaro" w:date="2013-09-11T17:45:00Z">
        <w:r w:rsidR="00040574">
          <w:t xml:space="preserve"> o</w:t>
        </w:r>
      </w:ins>
      <w:ins w:id="443" w:author="MHaro" w:date="2013-09-11T17:38:00Z">
        <w:r w:rsidR="00040574">
          <w:t xml:space="preserve"> </w:t>
        </w:r>
      </w:ins>
      <w:ins w:id="444" w:author="MHaro" w:date="2013-09-11T17:50:00Z">
        <w:r w:rsidR="00427AB4">
          <w:t>c</w:t>
        </w:r>
      </w:ins>
      <w:ins w:id="445" w:author="MHaro" w:date="2013-09-11T17:38:00Z">
        <w:r w:rsidR="00040574">
          <w:t>) la po</w:t>
        </w:r>
        <w:r w:rsidR="00427AB4">
          <w:t>ca consistencia en</w:t>
        </w:r>
        <w:r w:rsidR="00040574">
          <w:t xml:space="preserve"> las </w:t>
        </w:r>
      </w:ins>
      <w:ins w:id="446" w:author="MHaro" w:date="2013-09-11T17:45:00Z">
        <w:r w:rsidR="00040574">
          <w:t>estadísticas</w:t>
        </w:r>
      </w:ins>
      <w:ins w:id="447" w:author="MHaro" w:date="2013-09-11T17:38:00Z">
        <w:r w:rsidR="00040574">
          <w:t xml:space="preserve"> </w:t>
        </w:r>
      </w:ins>
      <w:ins w:id="448" w:author="MHaro" w:date="2013-09-11T17:45:00Z">
        <w:r w:rsidR="00040574">
          <w:t>de producción presentadas por diversos organismos para un mismo año (</w:t>
        </w:r>
      </w:ins>
      <w:ins w:id="449" w:author="MHaro" w:date="2013-09-11T17:47:00Z">
        <w:r w:rsidR="00040574">
          <w:t xml:space="preserve">por ejemplo, </w:t>
        </w:r>
      </w:ins>
      <w:ins w:id="450" w:author="MHaro" w:date="2013-09-11T17:45:00Z">
        <w:r w:rsidR="00040574">
          <w:t xml:space="preserve">la </w:t>
        </w:r>
      </w:ins>
      <w:ins w:id="451" w:author="MHaro" w:date="2013-09-11T17:47:00Z">
        <w:r w:rsidR="00040574">
          <w:t>producción</w:t>
        </w:r>
      </w:ins>
      <w:ins w:id="452" w:author="MHaro" w:date="2013-09-11T17:46:00Z">
        <w:r w:rsidR="00040574">
          <w:t xml:space="preserve"> nicaragüense</w:t>
        </w:r>
      </w:ins>
      <w:ins w:id="453" w:author="MHaro" w:date="2013-09-11T17:47:00Z">
        <w:r w:rsidR="00040574">
          <w:t xml:space="preserve"> de cac</w:t>
        </w:r>
      </w:ins>
      <w:ins w:id="454" w:author="MHaro" w:date="2013-09-11T17:48:00Z">
        <w:r w:rsidR="00040574">
          <w:t>a</w:t>
        </w:r>
      </w:ins>
      <w:ins w:id="455" w:author="MHaro" w:date="2013-09-11T17:47:00Z">
        <w:r w:rsidR="00040574">
          <w:t>o en 2011</w:t>
        </w:r>
      </w:ins>
      <w:ins w:id="456" w:author="MHaro" w:date="2013-09-11T17:46:00Z">
        <w:r w:rsidR="00040574">
          <w:t xml:space="preserve"> se estima en 1,700 toneladas</w:t>
        </w:r>
      </w:ins>
      <w:ins w:id="457" w:author="MHaro" w:date="2013-09-11T17:49:00Z">
        <w:r w:rsidR="00040574">
          <w:t xml:space="preserve"> por</w:t>
        </w:r>
      </w:ins>
      <w:ins w:id="458" w:author="MHaro" w:date="2013-09-11T17:46:00Z">
        <w:r w:rsidR="00040574">
          <w:t xml:space="preserve"> FAOSTAT, 3,000 toneladas</w:t>
        </w:r>
      </w:ins>
      <w:ins w:id="459" w:author="MHaro" w:date="2013-09-11T17:49:00Z">
        <w:r w:rsidR="00040574">
          <w:t xml:space="preserve"> por</w:t>
        </w:r>
      </w:ins>
      <w:ins w:id="460" w:author="MHaro" w:date="2013-09-11T17:46:00Z">
        <w:r w:rsidR="00040574">
          <w:t xml:space="preserve"> ICCO</w:t>
        </w:r>
      </w:ins>
      <w:ins w:id="461" w:author="MHaro" w:date="2013-09-11T17:50:00Z">
        <w:r w:rsidR="00040574">
          <w:t>, mientras que otras fuentes reportan 1,850 o 3,400 toneladas</w:t>
        </w:r>
      </w:ins>
      <w:ins w:id="462" w:author="MHaro" w:date="2013-09-11T17:46:00Z">
        <w:r w:rsidR="00040574">
          <w:t>)</w:t>
        </w:r>
      </w:ins>
      <w:ins w:id="463" w:author="MHaro" w:date="2013-09-11T17:47:00Z">
        <w:r w:rsidR="00040574">
          <w:t>. Pese a ello, se hace el ajuste en los parámetros a</w:t>
        </w:r>
      </w:ins>
      <w:ins w:id="464" w:author="MHaro" w:date="2013-09-11T17:38:00Z">
        <w:r>
          <w:rPr>
            <w:szCs w:val="24"/>
            <w:lang w:val="es-ES_tradnl"/>
          </w:rPr>
          <w:t xml:space="preserve"> solicitud del equipo de SPD durante QRR.</w:t>
        </w:r>
        <w:bookmarkStart w:id="465" w:name="_GoBack"/>
        <w:bookmarkEnd w:id="465"/>
      </w:ins>
    </w:p>
  </w:footnote>
  <w:footnote w:id="6">
    <w:p w:rsidR="004912AD" w:rsidRPr="000C31B8" w:rsidRDefault="004912AD" w:rsidP="008A1E64">
      <w:pPr>
        <w:pStyle w:val="FootnoteText"/>
        <w:rPr>
          <w:lang w:val="es-ES_tradnl"/>
        </w:rPr>
      </w:pPr>
      <w:r>
        <w:rPr>
          <w:rStyle w:val="FootnoteReference"/>
        </w:rPr>
        <w:footnoteRef/>
      </w:r>
      <w:r w:rsidRPr="000C31B8">
        <w:rPr>
          <w:lang w:val="es-ES_tradnl"/>
        </w:rPr>
        <w:t xml:space="preserve"> Los plazos</w:t>
      </w:r>
      <w:r>
        <w:rPr>
          <w:lang w:val="es-ES_tradnl"/>
        </w:rPr>
        <w:t xml:space="preserve"> a los que se espera entregar los recursos a las </w:t>
      </w:r>
      <w:proofErr w:type="spellStart"/>
      <w:r>
        <w:rPr>
          <w:lang w:val="es-ES_tradnl"/>
        </w:rPr>
        <w:t>IFIs</w:t>
      </w:r>
      <w:proofErr w:type="spellEnd"/>
      <w:r>
        <w:rPr>
          <w:lang w:val="es-ES_tradnl"/>
        </w:rPr>
        <w:t xml:space="preserve"> o entidades promotoras deberían </w:t>
      </w:r>
      <w:proofErr w:type="spellStart"/>
      <w:r w:rsidRPr="000C31B8">
        <w:rPr>
          <w:i/>
          <w:lang w:val="es-ES_tradnl"/>
        </w:rPr>
        <w:t>matchear</w:t>
      </w:r>
      <w:proofErr w:type="spellEnd"/>
      <w:r>
        <w:rPr>
          <w:lang w:val="es-ES_tradnl"/>
        </w:rPr>
        <w:t xml:space="preserve"> aquellos a los que dichas instituciones traspasan los fondos a </w:t>
      </w:r>
      <w:r w:rsidRPr="000C31B8">
        <w:rPr>
          <w:lang w:val="es-ES_tradnl"/>
        </w:rPr>
        <w:t>los prestatarios finales</w:t>
      </w:r>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607152827"/>
      <w:docPartObj>
        <w:docPartGallery w:val="Page Numbers (Top of Page)"/>
        <w:docPartUnique/>
      </w:docPartObj>
    </w:sdtPr>
    <w:sdtEndPr/>
    <w:sdtContent>
      <w:p w:rsidR="004912AD" w:rsidRDefault="004912AD">
        <w:pPr>
          <w:pStyle w:val="Header"/>
          <w:jc w:val="center"/>
          <w:rPr>
            <w:rFonts w:asciiTheme="majorHAnsi" w:hAnsiTheme="majorHAnsi"/>
            <w:sz w:val="28"/>
            <w:szCs w:val="28"/>
          </w:rPr>
        </w:pPr>
        <w:r>
          <w:rPr>
            <w:rFonts w:ascii="Times New Roman" w:hAnsi="Times New Roman" w:cs="Times New Roman"/>
            <w:sz w:val="24"/>
            <w:szCs w:val="24"/>
          </w:rPr>
          <w:t>-</w:t>
        </w:r>
        <w:r w:rsidRPr="000B2B08">
          <w:rPr>
            <w:rFonts w:ascii="Times New Roman" w:hAnsi="Times New Roman" w:cs="Times New Roman"/>
            <w:sz w:val="24"/>
            <w:szCs w:val="24"/>
          </w:rPr>
          <w:t xml:space="preserve"> </w:t>
        </w:r>
        <w:r>
          <w:fldChar w:fldCharType="begin"/>
        </w:r>
        <w:r>
          <w:instrText xml:space="preserve"> PAGE    \* MERGEFORMAT </w:instrText>
        </w:r>
        <w:r>
          <w:fldChar w:fldCharType="separate"/>
        </w:r>
        <w:r w:rsidR="00427AB4" w:rsidRPr="00427AB4">
          <w:rPr>
            <w:rFonts w:ascii="Times New Roman" w:hAnsi="Times New Roman" w:cs="Times New Roman"/>
            <w:noProof/>
            <w:sz w:val="24"/>
            <w:szCs w:val="24"/>
          </w:rPr>
          <w:t>1</w:t>
        </w:r>
        <w:r>
          <w:rPr>
            <w:rFonts w:ascii="Times New Roman" w:hAnsi="Times New Roman" w:cs="Times New Roman"/>
            <w:noProof/>
            <w:sz w:val="24"/>
            <w:szCs w:val="24"/>
          </w:rPr>
          <w:fldChar w:fldCharType="end"/>
        </w:r>
        <w:r>
          <w:rPr>
            <w:rFonts w:ascii="Times New Roman" w:hAnsi="Times New Roman" w:cs="Times New Roman"/>
            <w:sz w:val="24"/>
            <w:szCs w:val="24"/>
          </w:rPr>
          <w:t xml:space="preserve"> -</w:t>
        </w:r>
      </w:p>
    </w:sdtContent>
  </w:sdt>
  <w:p w:rsidR="004912AD" w:rsidRDefault="004912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F3865"/>
    <w:multiLevelType w:val="hybridMultilevel"/>
    <w:tmpl w:val="97E6B66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A7233"/>
    <w:multiLevelType w:val="hybridMultilevel"/>
    <w:tmpl w:val="D780F560"/>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
    <w:nsid w:val="189F4D47"/>
    <w:multiLevelType w:val="hybridMultilevel"/>
    <w:tmpl w:val="B364703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8C74A79"/>
    <w:multiLevelType w:val="hybridMultilevel"/>
    <w:tmpl w:val="52920AB8"/>
    <w:lvl w:ilvl="0" w:tplc="EADC8664">
      <w:start w:val="5"/>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155A94"/>
    <w:multiLevelType w:val="hybridMultilevel"/>
    <w:tmpl w:val="BA0A8E10"/>
    <w:lvl w:ilvl="0" w:tplc="E7E4DB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0560B8"/>
    <w:multiLevelType w:val="hybridMultilevel"/>
    <w:tmpl w:val="17E61750"/>
    <w:lvl w:ilvl="0" w:tplc="DA2E9976">
      <w:start w:val="1"/>
      <w:numFmt w:val="lowerRoman"/>
      <w:lvlText w:val="(%1)"/>
      <w:lvlJc w:val="left"/>
      <w:pPr>
        <w:ind w:left="1080" w:hanging="360"/>
      </w:pPr>
      <w:rPr>
        <w:rFonts w:hint="default"/>
      </w:rPr>
    </w:lvl>
    <w:lvl w:ilvl="1" w:tplc="A956D908">
      <w:start w:val="1"/>
      <w:numFmt w:val="lowerLetter"/>
      <w:lvlText w:val="%2."/>
      <w:lvlJc w:val="left"/>
      <w:pPr>
        <w:ind w:left="1800" w:hanging="360"/>
      </w:pPr>
    </w:lvl>
    <w:lvl w:ilvl="2" w:tplc="A6940106" w:tentative="1">
      <w:start w:val="1"/>
      <w:numFmt w:val="lowerRoman"/>
      <w:lvlText w:val="%3."/>
      <w:lvlJc w:val="right"/>
      <w:pPr>
        <w:ind w:left="2520" w:hanging="180"/>
      </w:pPr>
    </w:lvl>
    <w:lvl w:ilvl="3" w:tplc="AA0069D0" w:tentative="1">
      <w:start w:val="1"/>
      <w:numFmt w:val="decimal"/>
      <w:lvlText w:val="%4."/>
      <w:lvlJc w:val="left"/>
      <w:pPr>
        <w:ind w:left="3240" w:hanging="360"/>
      </w:pPr>
    </w:lvl>
    <w:lvl w:ilvl="4" w:tplc="DCD0B5D4" w:tentative="1">
      <w:start w:val="1"/>
      <w:numFmt w:val="lowerLetter"/>
      <w:lvlText w:val="%5."/>
      <w:lvlJc w:val="left"/>
      <w:pPr>
        <w:ind w:left="3960" w:hanging="360"/>
      </w:pPr>
    </w:lvl>
    <w:lvl w:ilvl="5" w:tplc="F34AF7D6" w:tentative="1">
      <w:start w:val="1"/>
      <w:numFmt w:val="lowerRoman"/>
      <w:lvlText w:val="%6."/>
      <w:lvlJc w:val="right"/>
      <w:pPr>
        <w:ind w:left="4680" w:hanging="180"/>
      </w:pPr>
    </w:lvl>
    <w:lvl w:ilvl="6" w:tplc="93A6F324" w:tentative="1">
      <w:start w:val="1"/>
      <w:numFmt w:val="decimal"/>
      <w:lvlText w:val="%7."/>
      <w:lvlJc w:val="left"/>
      <w:pPr>
        <w:ind w:left="5400" w:hanging="360"/>
      </w:pPr>
    </w:lvl>
    <w:lvl w:ilvl="7" w:tplc="601A2444" w:tentative="1">
      <w:start w:val="1"/>
      <w:numFmt w:val="lowerLetter"/>
      <w:lvlText w:val="%8."/>
      <w:lvlJc w:val="left"/>
      <w:pPr>
        <w:ind w:left="6120" w:hanging="360"/>
      </w:pPr>
    </w:lvl>
    <w:lvl w:ilvl="8" w:tplc="8C7040B6" w:tentative="1">
      <w:start w:val="1"/>
      <w:numFmt w:val="lowerRoman"/>
      <w:lvlText w:val="%9."/>
      <w:lvlJc w:val="right"/>
      <w:pPr>
        <w:ind w:left="6840" w:hanging="180"/>
      </w:pPr>
    </w:lvl>
  </w:abstractNum>
  <w:abstractNum w:abstractNumId="6">
    <w:nsid w:val="2EFE0B98"/>
    <w:multiLevelType w:val="hybridMultilevel"/>
    <w:tmpl w:val="FF7CCDC4"/>
    <w:lvl w:ilvl="0" w:tplc="313E8950">
      <w:start w:val="1"/>
      <w:numFmt w:val="lowerRoman"/>
      <w:lvlText w:val="%1)"/>
      <w:lvlJc w:val="left"/>
      <w:pPr>
        <w:ind w:left="1080" w:hanging="360"/>
      </w:pPr>
      <w:rPr>
        <w:rFonts w:ascii="Arial" w:eastAsia="MS Mincho" w:hAnsi="Arial" w:cs="Arial" w:hint="default"/>
      </w:rPr>
    </w:lvl>
    <w:lvl w:ilvl="1" w:tplc="5344C046">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7">
    <w:nsid w:val="33335B04"/>
    <w:multiLevelType w:val="hybridMultilevel"/>
    <w:tmpl w:val="A4EECEE6"/>
    <w:lvl w:ilvl="0" w:tplc="DFDA42A8">
      <w:start w:val="1"/>
      <w:numFmt w:val="lowerLetter"/>
      <w:lvlText w:val="%1."/>
      <w:lvlJc w:val="left"/>
      <w:pPr>
        <w:ind w:left="1980" w:hanging="360"/>
      </w:pPr>
      <w:rPr>
        <w:rFonts w:ascii="Times New Roman" w:eastAsiaTheme="minorEastAsia" w:hAnsi="Times New Roman" w:cs="Times New Roman"/>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nsid w:val="33C00C11"/>
    <w:multiLevelType w:val="hybridMultilevel"/>
    <w:tmpl w:val="45D2061C"/>
    <w:lvl w:ilvl="0" w:tplc="DA2E997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2F878B7"/>
    <w:multiLevelType w:val="multilevel"/>
    <w:tmpl w:val="CF14DDD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44D72262"/>
    <w:multiLevelType w:val="hybridMultilevel"/>
    <w:tmpl w:val="61789F2A"/>
    <w:lvl w:ilvl="0" w:tplc="52562C8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7570DA"/>
    <w:multiLevelType w:val="hybridMultilevel"/>
    <w:tmpl w:val="30C2133C"/>
    <w:lvl w:ilvl="0" w:tplc="4E0EED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4177DA"/>
    <w:multiLevelType w:val="hybridMultilevel"/>
    <w:tmpl w:val="17E61750"/>
    <w:lvl w:ilvl="0" w:tplc="DA2E9976">
      <w:start w:val="1"/>
      <w:numFmt w:val="lowerRoman"/>
      <w:lvlText w:val="(%1)"/>
      <w:lvlJc w:val="left"/>
      <w:pPr>
        <w:ind w:left="1080" w:hanging="360"/>
      </w:pPr>
      <w:rPr>
        <w:rFonts w:hint="default"/>
      </w:rPr>
    </w:lvl>
    <w:lvl w:ilvl="1" w:tplc="A956D908">
      <w:start w:val="1"/>
      <w:numFmt w:val="lowerLetter"/>
      <w:lvlText w:val="%2."/>
      <w:lvlJc w:val="left"/>
      <w:pPr>
        <w:ind w:left="1800" w:hanging="360"/>
      </w:pPr>
    </w:lvl>
    <w:lvl w:ilvl="2" w:tplc="A6940106" w:tentative="1">
      <w:start w:val="1"/>
      <w:numFmt w:val="lowerRoman"/>
      <w:lvlText w:val="%3."/>
      <w:lvlJc w:val="right"/>
      <w:pPr>
        <w:ind w:left="2520" w:hanging="180"/>
      </w:pPr>
    </w:lvl>
    <w:lvl w:ilvl="3" w:tplc="AA0069D0" w:tentative="1">
      <w:start w:val="1"/>
      <w:numFmt w:val="decimal"/>
      <w:lvlText w:val="%4."/>
      <w:lvlJc w:val="left"/>
      <w:pPr>
        <w:ind w:left="3240" w:hanging="360"/>
      </w:pPr>
    </w:lvl>
    <w:lvl w:ilvl="4" w:tplc="DCD0B5D4" w:tentative="1">
      <w:start w:val="1"/>
      <w:numFmt w:val="lowerLetter"/>
      <w:lvlText w:val="%5."/>
      <w:lvlJc w:val="left"/>
      <w:pPr>
        <w:ind w:left="3960" w:hanging="360"/>
      </w:pPr>
    </w:lvl>
    <w:lvl w:ilvl="5" w:tplc="F34AF7D6" w:tentative="1">
      <w:start w:val="1"/>
      <w:numFmt w:val="lowerRoman"/>
      <w:lvlText w:val="%6."/>
      <w:lvlJc w:val="right"/>
      <w:pPr>
        <w:ind w:left="4680" w:hanging="180"/>
      </w:pPr>
    </w:lvl>
    <w:lvl w:ilvl="6" w:tplc="93A6F324" w:tentative="1">
      <w:start w:val="1"/>
      <w:numFmt w:val="decimal"/>
      <w:lvlText w:val="%7."/>
      <w:lvlJc w:val="left"/>
      <w:pPr>
        <w:ind w:left="5400" w:hanging="360"/>
      </w:pPr>
    </w:lvl>
    <w:lvl w:ilvl="7" w:tplc="601A2444" w:tentative="1">
      <w:start w:val="1"/>
      <w:numFmt w:val="lowerLetter"/>
      <w:lvlText w:val="%8."/>
      <w:lvlJc w:val="left"/>
      <w:pPr>
        <w:ind w:left="6120" w:hanging="360"/>
      </w:pPr>
    </w:lvl>
    <w:lvl w:ilvl="8" w:tplc="8C7040B6" w:tentative="1">
      <w:start w:val="1"/>
      <w:numFmt w:val="lowerRoman"/>
      <w:lvlText w:val="%9."/>
      <w:lvlJc w:val="right"/>
      <w:pPr>
        <w:ind w:left="6840" w:hanging="180"/>
      </w:pPr>
    </w:lvl>
  </w:abstractNum>
  <w:abstractNum w:abstractNumId="13">
    <w:nsid w:val="4FD036F9"/>
    <w:multiLevelType w:val="hybridMultilevel"/>
    <w:tmpl w:val="3522B890"/>
    <w:lvl w:ilvl="0" w:tplc="F536D348">
      <w:start w:val="1"/>
      <w:numFmt w:val="lowerRoman"/>
      <w:lvlText w:val="%1)"/>
      <w:lvlJc w:val="left"/>
      <w:pPr>
        <w:ind w:left="1080" w:hanging="360"/>
      </w:pPr>
      <w:rPr>
        <w:rFonts w:hint="default"/>
      </w:rPr>
    </w:lvl>
    <w:lvl w:ilvl="1" w:tplc="5344C046">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14">
    <w:nsid w:val="5B190578"/>
    <w:multiLevelType w:val="hybridMultilevel"/>
    <w:tmpl w:val="04E2BB00"/>
    <w:lvl w:ilvl="0" w:tplc="FD241162">
      <w:start w:val="1"/>
      <w:numFmt w:val="bullet"/>
      <w:lvlText w:val="-"/>
      <w:lvlJc w:val="left"/>
      <w:pPr>
        <w:ind w:left="1440" w:hanging="360"/>
      </w:pPr>
      <w:rPr>
        <w:rFonts w:ascii="Calibri" w:hAnsi="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6173072"/>
    <w:multiLevelType w:val="hybridMultilevel"/>
    <w:tmpl w:val="75689EAA"/>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16">
    <w:nsid w:val="7A7824F3"/>
    <w:multiLevelType w:val="hybridMultilevel"/>
    <w:tmpl w:val="17E61750"/>
    <w:lvl w:ilvl="0" w:tplc="4ABECECE">
      <w:start w:val="1"/>
      <w:numFmt w:val="lowerRoman"/>
      <w:lvlText w:val="(%1)"/>
      <w:lvlJc w:val="left"/>
      <w:pPr>
        <w:ind w:left="1080" w:hanging="360"/>
      </w:pPr>
      <w:rPr>
        <w:rFonts w:hint="default"/>
      </w:rPr>
    </w:lvl>
    <w:lvl w:ilvl="1" w:tplc="5344C046">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17">
    <w:nsid w:val="7E991043"/>
    <w:multiLevelType w:val="hybridMultilevel"/>
    <w:tmpl w:val="54B6270E"/>
    <w:lvl w:ilvl="0" w:tplc="129671F2">
      <w:start w:val="1"/>
      <w:numFmt w:val="lowerRoman"/>
      <w:lvlText w:val="(%1)"/>
      <w:lvlJc w:val="left"/>
      <w:pPr>
        <w:ind w:left="1080" w:hanging="360"/>
      </w:pPr>
      <w:rPr>
        <w:rFonts w:hint="default"/>
      </w:rPr>
    </w:lvl>
    <w:lvl w:ilvl="1" w:tplc="A956D908">
      <w:start w:val="1"/>
      <w:numFmt w:val="lowerLetter"/>
      <w:lvlText w:val="%2."/>
      <w:lvlJc w:val="left"/>
      <w:pPr>
        <w:ind w:left="1800" w:hanging="360"/>
      </w:pPr>
    </w:lvl>
    <w:lvl w:ilvl="2" w:tplc="A6940106" w:tentative="1">
      <w:start w:val="1"/>
      <w:numFmt w:val="lowerRoman"/>
      <w:lvlText w:val="%3."/>
      <w:lvlJc w:val="right"/>
      <w:pPr>
        <w:ind w:left="2520" w:hanging="180"/>
      </w:pPr>
    </w:lvl>
    <w:lvl w:ilvl="3" w:tplc="AA0069D0" w:tentative="1">
      <w:start w:val="1"/>
      <w:numFmt w:val="decimal"/>
      <w:lvlText w:val="%4."/>
      <w:lvlJc w:val="left"/>
      <w:pPr>
        <w:ind w:left="3240" w:hanging="360"/>
      </w:pPr>
    </w:lvl>
    <w:lvl w:ilvl="4" w:tplc="DCD0B5D4" w:tentative="1">
      <w:start w:val="1"/>
      <w:numFmt w:val="lowerLetter"/>
      <w:lvlText w:val="%5."/>
      <w:lvlJc w:val="left"/>
      <w:pPr>
        <w:ind w:left="3960" w:hanging="360"/>
      </w:pPr>
    </w:lvl>
    <w:lvl w:ilvl="5" w:tplc="F34AF7D6" w:tentative="1">
      <w:start w:val="1"/>
      <w:numFmt w:val="lowerRoman"/>
      <w:lvlText w:val="%6."/>
      <w:lvlJc w:val="right"/>
      <w:pPr>
        <w:ind w:left="4680" w:hanging="180"/>
      </w:pPr>
    </w:lvl>
    <w:lvl w:ilvl="6" w:tplc="93A6F324" w:tentative="1">
      <w:start w:val="1"/>
      <w:numFmt w:val="decimal"/>
      <w:lvlText w:val="%7."/>
      <w:lvlJc w:val="left"/>
      <w:pPr>
        <w:ind w:left="5400" w:hanging="360"/>
      </w:pPr>
    </w:lvl>
    <w:lvl w:ilvl="7" w:tplc="601A2444" w:tentative="1">
      <w:start w:val="1"/>
      <w:numFmt w:val="lowerLetter"/>
      <w:lvlText w:val="%8."/>
      <w:lvlJc w:val="left"/>
      <w:pPr>
        <w:ind w:left="6120" w:hanging="360"/>
      </w:pPr>
    </w:lvl>
    <w:lvl w:ilvl="8" w:tplc="8C7040B6" w:tentative="1">
      <w:start w:val="1"/>
      <w:numFmt w:val="lowerRoman"/>
      <w:lvlText w:val="%9."/>
      <w:lvlJc w:val="right"/>
      <w:pPr>
        <w:ind w:left="6840" w:hanging="180"/>
      </w:pPr>
    </w:lvl>
  </w:abstractNum>
  <w:num w:numId="1">
    <w:abstractNumId w:val="9"/>
  </w:num>
  <w:num w:numId="2">
    <w:abstractNumId w:val="0"/>
  </w:num>
  <w:num w:numId="3">
    <w:abstractNumId w:val="16"/>
  </w:num>
  <w:num w:numId="4">
    <w:abstractNumId w:val="17"/>
  </w:num>
  <w:num w:numId="5">
    <w:abstractNumId w:val="8"/>
  </w:num>
  <w:num w:numId="6">
    <w:abstractNumId w:val="10"/>
  </w:num>
  <w:num w:numId="7">
    <w:abstractNumId w:val="14"/>
  </w:num>
  <w:num w:numId="8">
    <w:abstractNumId w:val="9"/>
  </w:num>
  <w:num w:numId="9">
    <w:abstractNumId w:val="6"/>
  </w:num>
  <w:num w:numId="10">
    <w:abstractNumId w:val="13"/>
  </w:num>
  <w:num w:numId="11">
    <w:abstractNumId w:val="4"/>
  </w:num>
  <w:num w:numId="12">
    <w:abstractNumId w:val="11"/>
  </w:num>
  <w:num w:numId="13">
    <w:abstractNumId w:val="9"/>
  </w:num>
  <w:num w:numId="14">
    <w:abstractNumId w:val="5"/>
  </w:num>
  <w:num w:numId="15">
    <w:abstractNumId w:val="12"/>
  </w:num>
  <w:num w:numId="16">
    <w:abstractNumId w:val="3"/>
  </w:num>
  <w:num w:numId="17">
    <w:abstractNumId w:val="9"/>
  </w:num>
  <w:num w:numId="18">
    <w:abstractNumId w:val="15"/>
  </w:num>
  <w:num w:numId="19">
    <w:abstractNumId w:val="1"/>
  </w:num>
  <w:num w:numId="20">
    <w:abstractNumId w:val="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9CF"/>
    <w:rsid w:val="00040574"/>
    <w:rsid w:val="00050181"/>
    <w:rsid w:val="00052B2A"/>
    <w:rsid w:val="00066B0B"/>
    <w:rsid w:val="000C31B8"/>
    <w:rsid w:val="000C4ED1"/>
    <w:rsid w:val="000E3519"/>
    <w:rsid w:val="00101EF6"/>
    <w:rsid w:val="00110ADF"/>
    <w:rsid w:val="001226AC"/>
    <w:rsid w:val="00177980"/>
    <w:rsid w:val="00193B9F"/>
    <w:rsid w:val="001B497F"/>
    <w:rsid w:val="001C4476"/>
    <w:rsid w:val="001C639C"/>
    <w:rsid w:val="001D7FE7"/>
    <w:rsid w:val="001E329B"/>
    <w:rsid w:val="001E7E34"/>
    <w:rsid w:val="0021326C"/>
    <w:rsid w:val="0021549B"/>
    <w:rsid w:val="00235B0C"/>
    <w:rsid w:val="00275CB1"/>
    <w:rsid w:val="002957E4"/>
    <w:rsid w:val="002B0C15"/>
    <w:rsid w:val="002C0213"/>
    <w:rsid w:val="002D4368"/>
    <w:rsid w:val="002F2460"/>
    <w:rsid w:val="00306D36"/>
    <w:rsid w:val="00326DE2"/>
    <w:rsid w:val="003859CF"/>
    <w:rsid w:val="003A3A61"/>
    <w:rsid w:val="003A3BC5"/>
    <w:rsid w:val="003B3A1E"/>
    <w:rsid w:val="003C7411"/>
    <w:rsid w:val="003F1A32"/>
    <w:rsid w:val="0040233C"/>
    <w:rsid w:val="00427AB4"/>
    <w:rsid w:val="004404DB"/>
    <w:rsid w:val="004463C5"/>
    <w:rsid w:val="0046300D"/>
    <w:rsid w:val="0047039A"/>
    <w:rsid w:val="00480397"/>
    <w:rsid w:val="00481B6E"/>
    <w:rsid w:val="004912AD"/>
    <w:rsid w:val="004A3DD9"/>
    <w:rsid w:val="004D2FD7"/>
    <w:rsid w:val="004F29D2"/>
    <w:rsid w:val="00534E4E"/>
    <w:rsid w:val="00550A4D"/>
    <w:rsid w:val="005B1DF0"/>
    <w:rsid w:val="005B2912"/>
    <w:rsid w:val="005B2D1C"/>
    <w:rsid w:val="005B466B"/>
    <w:rsid w:val="005B78AF"/>
    <w:rsid w:val="005E6156"/>
    <w:rsid w:val="00626B02"/>
    <w:rsid w:val="0064466A"/>
    <w:rsid w:val="00655E5B"/>
    <w:rsid w:val="00663F67"/>
    <w:rsid w:val="00671EDA"/>
    <w:rsid w:val="0069579B"/>
    <w:rsid w:val="006E41CB"/>
    <w:rsid w:val="006F467E"/>
    <w:rsid w:val="007143E8"/>
    <w:rsid w:val="007974A2"/>
    <w:rsid w:val="007A6414"/>
    <w:rsid w:val="008631CC"/>
    <w:rsid w:val="008A1E64"/>
    <w:rsid w:val="008A411D"/>
    <w:rsid w:val="008B7505"/>
    <w:rsid w:val="008C009D"/>
    <w:rsid w:val="008C21F8"/>
    <w:rsid w:val="008E2C3E"/>
    <w:rsid w:val="008E6118"/>
    <w:rsid w:val="008F061E"/>
    <w:rsid w:val="00922446"/>
    <w:rsid w:val="00953C19"/>
    <w:rsid w:val="0096427B"/>
    <w:rsid w:val="00992068"/>
    <w:rsid w:val="009949DF"/>
    <w:rsid w:val="009B7D39"/>
    <w:rsid w:val="009D757A"/>
    <w:rsid w:val="009E6001"/>
    <w:rsid w:val="00A127BD"/>
    <w:rsid w:val="00A14226"/>
    <w:rsid w:val="00A23905"/>
    <w:rsid w:val="00A26FFF"/>
    <w:rsid w:val="00A35E76"/>
    <w:rsid w:val="00A467E3"/>
    <w:rsid w:val="00A73D37"/>
    <w:rsid w:val="00A902DE"/>
    <w:rsid w:val="00AA4576"/>
    <w:rsid w:val="00AE750F"/>
    <w:rsid w:val="00AF2AD9"/>
    <w:rsid w:val="00B04870"/>
    <w:rsid w:val="00B50EAA"/>
    <w:rsid w:val="00B53128"/>
    <w:rsid w:val="00B53269"/>
    <w:rsid w:val="00B53864"/>
    <w:rsid w:val="00B864F6"/>
    <w:rsid w:val="00B92437"/>
    <w:rsid w:val="00BB5F71"/>
    <w:rsid w:val="00BC0DCB"/>
    <w:rsid w:val="00BD773C"/>
    <w:rsid w:val="00C028D3"/>
    <w:rsid w:val="00C12EB7"/>
    <w:rsid w:val="00C54B86"/>
    <w:rsid w:val="00C62689"/>
    <w:rsid w:val="00C75C36"/>
    <w:rsid w:val="00CB33CC"/>
    <w:rsid w:val="00CB395D"/>
    <w:rsid w:val="00CC528E"/>
    <w:rsid w:val="00CD4E83"/>
    <w:rsid w:val="00CE572C"/>
    <w:rsid w:val="00CF5735"/>
    <w:rsid w:val="00D11484"/>
    <w:rsid w:val="00D11EF0"/>
    <w:rsid w:val="00D20124"/>
    <w:rsid w:val="00D531E3"/>
    <w:rsid w:val="00D873E6"/>
    <w:rsid w:val="00DA45CF"/>
    <w:rsid w:val="00DC2FCF"/>
    <w:rsid w:val="00DE4460"/>
    <w:rsid w:val="00DE49A5"/>
    <w:rsid w:val="00DF0332"/>
    <w:rsid w:val="00E124F7"/>
    <w:rsid w:val="00E142B4"/>
    <w:rsid w:val="00E17EEA"/>
    <w:rsid w:val="00E34B31"/>
    <w:rsid w:val="00E467B4"/>
    <w:rsid w:val="00E56B83"/>
    <w:rsid w:val="00E92C85"/>
    <w:rsid w:val="00EA5E2E"/>
    <w:rsid w:val="00EC7B37"/>
    <w:rsid w:val="00EE065D"/>
    <w:rsid w:val="00F50F44"/>
    <w:rsid w:val="00F61B72"/>
    <w:rsid w:val="00F673CA"/>
    <w:rsid w:val="00FB7852"/>
    <w:rsid w:val="00FC1008"/>
    <w:rsid w:val="00FC3482"/>
    <w:rsid w:val="00FE68D9"/>
    <w:rsid w:val="00FF6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59CF"/>
    <w:rPr>
      <w:color w:val="0000FF" w:themeColor="hyperlink"/>
      <w:u w:val="single"/>
    </w:rPr>
  </w:style>
  <w:style w:type="paragraph" w:customStyle="1" w:styleId="Chapter">
    <w:name w:val="Chapter"/>
    <w:basedOn w:val="Normal"/>
    <w:next w:val="Normal"/>
    <w:link w:val="ChapterChar"/>
    <w:rsid w:val="003859CF"/>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3859CF"/>
    <w:rPr>
      <w:rFonts w:ascii="Times New Roman" w:hAnsi="Times New Roman" w:cs="Times New Roman"/>
      <w:b/>
      <w:smallCaps/>
      <w:sz w:val="24"/>
    </w:rPr>
  </w:style>
  <w:style w:type="paragraph" w:customStyle="1" w:styleId="Paragraph">
    <w:name w:val="Paragraph"/>
    <w:aliases w:val="paragraph,p,PARAGRAPH,PG,pa,at"/>
    <w:basedOn w:val="BodyTextIndent"/>
    <w:link w:val="ParagraphChar"/>
    <w:rsid w:val="003859CF"/>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3859CF"/>
    <w:rPr>
      <w:rFonts w:ascii="Times New Roman" w:hAnsi="Times New Roman" w:cs="Times New Roman"/>
      <w:sz w:val="24"/>
    </w:rPr>
  </w:style>
  <w:style w:type="paragraph" w:customStyle="1" w:styleId="subpar">
    <w:name w:val="subpar"/>
    <w:basedOn w:val="BodyTextIndent3"/>
    <w:rsid w:val="003859CF"/>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3859CF"/>
    <w:pPr>
      <w:numPr>
        <w:ilvl w:val="3"/>
      </w:numPr>
      <w:tabs>
        <w:tab w:val="clear" w:pos="2736"/>
        <w:tab w:val="num" w:pos="2304"/>
      </w:tabs>
      <w:ind w:left="2304" w:hanging="432"/>
    </w:pPr>
  </w:style>
  <w:style w:type="character" w:customStyle="1" w:styleId="SubSubParChar">
    <w:name w:val="SubSubPar Char"/>
    <w:basedOn w:val="DefaultParagraphFont"/>
    <w:link w:val="SubSubPar"/>
    <w:rsid w:val="003859CF"/>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rsid w:val="003859CF"/>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3859CF"/>
    <w:rPr>
      <w:rFonts w:ascii="Times New Roman" w:hAnsi="Times New Roman" w:cs="Times New Roman"/>
      <w:spacing w:val="-3"/>
      <w:sz w:val="20"/>
      <w:szCs w:val="20"/>
    </w:rPr>
  </w:style>
  <w:style w:type="paragraph" w:styleId="Header">
    <w:name w:val="header"/>
    <w:basedOn w:val="Normal"/>
    <w:link w:val="HeaderChar"/>
    <w:uiPriority w:val="99"/>
    <w:rsid w:val="003859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9CF"/>
  </w:style>
  <w:style w:type="paragraph" w:customStyle="1" w:styleId="Newpage">
    <w:name w:val="Newpage"/>
    <w:basedOn w:val="Chapter"/>
    <w:rsid w:val="003859CF"/>
    <w:pPr>
      <w:numPr>
        <w:numId w:val="0"/>
      </w:numPr>
      <w:tabs>
        <w:tab w:val="clear" w:pos="1440"/>
        <w:tab w:val="left" w:pos="3060"/>
      </w:tabs>
      <w:spacing w:after="0"/>
    </w:pPr>
    <w:rPr>
      <w:rFonts w:eastAsia="Times New Roman"/>
      <w:szCs w:val="20"/>
    </w:rPr>
  </w:style>
  <w:style w:type="character" w:styleId="FootnoteReference">
    <w:name w:val="footnote reference"/>
    <w:aliases w:val="ftref,titulo 2"/>
    <w:basedOn w:val="DefaultParagraphFont"/>
    <w:rsid w:val="003859CF"/>
    <w:rPr>
      <w:vertAlign w:val="superscript"/>
    </w:rPr>
  </w:style>
  <w:style w:type="paragraph" w:styleId="BodyTextIndent">
    <w:name w:val="Body Text Indent"/>
    <w:basedOn w:val="Normal"/>
    <w:link w:val="BodyTextIndentChar"/>
    <w:uiPriority w:val="99"/>
    <w:semiHidden/>
    <w:unhideWhenUsed/>
    <w:rsid w:val="003859CF"/>
    <w:pPr>
      <w:spacing w:after="120"/>
      <w:ind w:left="360"/>
    </w:pPr>
  </w:style>
  <w:style w:type="character" w:customStyle="1" w:styleId="BodyTextIndentChar">
    <w:name w:val="Body Text Indent Char"/>
    <w:basedOn w:val="DefaultParagraphFont"/>
    <w:link w:val="BodyTextIndent"/>
    <w:uiPriority w:val="99"/>
    <w:semiHidden/>
    <w:rsid w:val="003859CF"/>
  </w:style>
  <w:style w:type="paragraph" w:styleId="BodyTextIndent3">
    <w:name w:val="Body Text Indent 3"/>
    <w:basedOn w:val="Normal"/>
    <w:link w:val="BodyTextIndent3Char"/>
    <w:uiPriority w:val="99"/>
    <w:semiHidden/>
    <w:unhideWhenUsed/>
    <w:rsid w:val="003859C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859CF"/>
    <w:rPr>
      <w:sz w:val="16"/>
      <w:szCs w:val="16"/>
    </w:rPr>
  </w:style>
  <w:style w:type="paragraph" w:styleId="BalloonText">
    <w:name w:val="Balloon Text"/>
    <w:basedOn w:val="Normal"/>
    <w:link w:val="BalloonTextChar"/>
    <w:uiPriority w:val="99"/>
    <w:semiHidden/>
    <w:unhideWhenUsed/>
    <w:rsid w:val="00385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9CF"/>
    <w:rPr>
      <w:rFonts w:ascii="Tahoma" w:hAnsi="Tahoma" w:cs="Tahoma"/>
      <w:sz w:val="16"/>
      <w:szCs w:val="16"/>
    </w:rPr>
  </w:style>
  <w:style w:type="paragraph" w:styleId="ListParagraph">
    <w:name w:val="List Paragraph"/>
    <w:basedOn w:val="Normal"/>
    <w:uiPriority w:val="34"/>
    <w:qFormat/>
    <w:rsid w:val="00193B9F"/>
    <w:pPr>
      <w:ind w:left="720"/>
      <w:contextualSpacing/>
    </w:pPr>
  </w:style>
  <w:style w:type="table" w:styleId="TableGrid">
    <w:name w:val="Table Grid"/>
    <w:basedOn w:val="TableNormal"/>
    <w:uiPriority w:val="59"/>
    <w:rsid w:val="00DE44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E7E3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467E3"/>
    <w:pPr>
      <w:spacing w:before="100" w:beforeAutospacing="1" w:after="100" w:afterAutospacing="1" w:line="240" w:lineRule="auto"/>
    </w:pPr>
    <w:rPr>
      <w:rFonts w:ascii="Times New Roman" w:hAnsi="Times New Roman" w:cs="Times New Roman"/>
      <w:sz w:val="24"/>
      <w:szCs w:val="24"/>
    </w:rPr>
  </w:style>
  <w:style w:type="paragraph" w:styleId="Revision">
    <w:name w:val="Revision"/>
    <w:hidden/>
    <w:uiPriority w:val="99"/>
    <w:semiHidden/>
    <w:rsid w:val="008631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59CF"/>
    <w:rPr>
      <w:color w:val="0000FF" w:themeColor="hyperlink"/>
      <w:u w:val="single"/>
    </w:rPr>
  </w:style>
  <w:style w:type="paragraph" w:customStyle="1" w:styleId="Chapter">
    <w:name w:val="Chapter"/>
    <w:basedOn w:val="Normal"/>
    <w:next w:val="Normal"/>
    <w:link w:val="ChapterChar"/>
    <w:rsid w:val="003859CF"/>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3859CF"/>
    <w:rPr>
      <w:rFonts w:ascii="Times New Roman" w:hAnsi="Times New Roman" w:cs="Times New Roman"/>
      <w:b/>
      <w:smallCaps/>
      <w:sz w:val="24"/>
    </w:rPr>
  </w:style>
  <w:style w:type="paragraph" w:customStyle="1" w:styleId="Paragraph">
    <w:name w:val="Paragraph"/>
    <w:aliases w:val="paragraph,p,PARAGRAPH,PG,pa,at"/>
    <w:basedOn w:val="BodyTextIndent"/>
    <w:link w:val="ParagraphChar"/>
    <w:rsid w:val="003859CF"/>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3859CF"/>
    <w:rPr>
      <w:rFonts w:ascii="Times New Roman" w:hAnsi="Times New Roman" w:cs="Times New Roman"/>
      <w:sz w:val="24"/>
    </w:rPr>
  </w:style>
  <w:style w:type="paragraph" w:customStyle="1" w:styleId="subpar">
    <w:name w:val="subpar"/>
    <w:basedOn w:val="BodyTextIndent3"/>
    <w:rsid w:val="003859CF"/>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3859CF"/>
    <w:pPr>
      <w:numPr>
        <w:ilvl w:val="3"/>
      </w:numPr>
      <w:tabs>
        <w:tab w:val="clear" w:pos="2736"/>
        <w:tab w:val="num" w:pos="2304"/>
      </w:tabs>
      <w:ind w:left="2304" w:hanging="432"/>
    </w:pPr>
  </w:style>
  <w:style w:type="character" w:customStyle="1" w:styleId="SubSubParChar">
    <w:name w:val="SubSubPar Char"/>
    <w:basedOn w:val="DefaultParagraphFont"/>
    <w:link w:val="SubSubPar"/>
    <w:rsid w:val="003859CF"/>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rsid w:val="003859CF"/>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3859CF"/>
    <w:rPr>
      <w:rFonts w:ascii="Times New Roman" w:hAnsi="Times New Roman" w:cs="Times New Roman"/>
      <w:spacing w:val="-3"/>
      <w:sz w:val="20"/>
      <w:szCs w:val="20"/>
    </w:rPr>
  </w:style>
  <w:style w:type="paragraph" w:styleId="Header">
    <w:name w:val="header"/>
    <w:basedOn w:val="Normal"/>
    <w:link w:val="HeaderChar"/>
    <w:uiPriority w:val="99"/>
    <w:rsid w:val="003859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9CF"/>
  </w:style>
  <w:style w:type="paragraph" w:customStyle="1" w:styleId="Newpage">
    <w:name w:val="Newpage"/>
    <w:basedOn w:val="Chapter"/>
    <w:rsid w:val="003859CF"/>
    <w:pPr>
      <w:numPr>
        <w:numId w:val="0"/>
      </w:numPr>
      <w:tabs>
        <w:tab w:val="clear" w:pos="1440"/>
        <w:tab w:val="left" w:pos="3060"/>
      </w:tabs>
      <w:spacing w:after="0"/>
    </w:pPr>
    <w:rPr>
      <w:rFonts w:eastAsia="Times New Roman"/>
      <w:szCs w:val="20"/>
    </w:rPr>
  </w:style>
  <w:style w:type="character" w:styleId="FootnoteReference">
    <w:name w:val="footnote reference"/>
    <w:aliases w:val="ftref,titulo 2"/>
    <w:basedOn w:val="DefaultParagraphFont"/>
    <w:rsid w:val="003859CF"/>
    <w:rPr>
      <w:vertAlign w:val="superscript"/>
    </w:rPr>
  </w:style>
  <w:style w:type="paragraph" w:styleId="BodyTextIndent">
    <w:name w:val="Body Text Indent"/>
    <w:basedOn w:val="Normal"/>
    <w:link w:val="BodyTextIndentChar"/>
    <w:uiPriority w:val="99"/>
    <w:semiHidden/>
    <w:unhideWhenUsed/>
    <w:rsid w:val="003859CF"/>
    <w:pPr>
      <w:spacing w:after="120"/>
      <w:ind w:left="360"/>
    </w:pPr>
  </w:style>
  <w:style w:type="character" w:customStyle="1" w:styleId="BodyTextIndentChar">
    <w:name w:val="Body Text Indent Char"/>
    <w:basedOn w:val="DefaultParagraphFont"/>
    <w:link w:val="BodyTextIndent"/>
    <w:uiPriority w:val="99"/>
    <w:semiHidden/>
    <w:rsid w:val="003859CF"/>
  </w:style>
  <w:style w:type="paragraph" w:styleId="BodyTextIndent3">
    <w:name w:val="Body Text Indent 3"/>
    <w:basedOn w:val="Normal"/>
    <w:link w:val="BodyTextIndent3Char"/>
    <w:uiPriority w:val="99"/>
    <w:semiHidden/>
    <w:unhideWhenUsed/>
    <w:rsid w:val="003859C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859CF"/>
    <w:rPr>
      <w:sz w:val="16"/>
      <w:szCs w:val="16"/>
    </w:rPr>
  </w:style>
  <w:style w:type="paragraph" w:styleId="BalloonText">
    <w:name w:val="Balloon Text"/>
    <w:basedOn w:val="Normal"/>
    <w:link w:val="BalloonTextChar"/>
    <w:uiPriority w:val="99"/>
    <w:semiHidden/>
    <w:unhideWhenUsed/>
    <w:rsid w:val="00385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9CF"/>
    <w:rPr>
      <w:rFonts w:ascii="Tahoma" w:hAnsi="Tahoma" w:cs="Tahoma"/>
      <w:sz w:val="16"/>
      <w:szCs w:val="16"/>
    </w:rPr>
  </w:style>
  <w:style w:type="paragraph" w:styleId="ListParagraph">
    <w:name w:val="List Paragraph"/>
    <w:basedOn w:val="Normal"/>
    <w:uiPriority w:val="34"/>
    <w:qFormat/>
    <w:rsid w:val="00193B9F"/>
    <w:pPr>
      <w:ind w:left="720"/>
      <w:contextualSpacing/>
    </w:pPr>
  </w:style>
  <w:style w:type="table" w:styleId="TableGrid">
    <w:name w:val="Table Grid"/>
    <w:basedOn w:val="TableNormal"/>
    <w:uiPriority w:val="59"/>
    <w:rsid w:val="00DE44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E7E3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467E3"/>
    <w:pPr>
      <w:spacing w:before="100" w:beforeAutospacing="1" w:after="100" w:afterAutospacing="1" w:line="240" w:lineRule="auto"/>
    </w:pPr>
    <w:rPr>
      <w:rFonts w:ascii="Times New Roman" w:hAnsi="Times New Roman" w:cs="Times New Roman"/>
      <w:sz w:val="24"/>
      <w:szCs w:val="24"/>
    </w:rPr>
  </w:style>
  <w:style w:type="paragraph" w:styleId="Revision">
    <w:name w:val="Revision"/>
    <w:hidden/>
    <w:uiPriority w:val="99"/>
    <w:semiHidden/>
    <w:rsid w:val="008631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5497">
      <w:bodyDiv w:val="1"/>
      <w:marLeft w:val="0"/>
      <w:marRight w:val="0"/>
      <w:marTop w:val="0"/>
      <w:marBottom w:val="0"/>
      <w:divBdr>
        <w:top w:val="none" w:sz="0" w:space="0" w:color="auto"/>
        <w:left w:val="none" w:sz="0" w:space="0" w:color="auto"/>
        <w:bottom w:val="none" w:sz="0" w:space="0" w:color="auto"/>
        <w:right w:val="none" w:sz="0" w:space="0" w:color="auto"/>
      </w:divBdr>
    </w:div>
    <w:div w:id="141965698">
      <w:bodyDiv w:val="1"/>
      <w:marLeft w:val="0"/>
      <w:marRight w:val="0"/>
      <w:marTop w:val="0"/>
      <w:marBottom w:val="0"/>
      <w:divBdr>
        <w:top w:val="none" w:sz="0" w:space="0" w:color="auto"/>
        <w:left w:val="none" w:sz="0" w:space="0" w:color="auto"/>
        <w:bottom w:val="none" w:sz="0" w:space="0" w:color="auto"/>
        <w:right w:val="none" w:sz="0" w:space="0" w:color="auto"/>
      </w:divBdr>
    </w:div>
    <w:div w:id="577714156">
      <w:bodyDiv w:val="1"/>
      <w:marLeft w:val="0"/>
      <w:marRight w:val="0"/>
      <w:marTop w:val="0"/>
      <w:marBottom w:val="0"/>
      <w:divBdr>
        <w:top w:val="none" w:sz="0" w:space="0" w:color="auto"/>
        <w:left w:val="none" w:sz="0" w:space="0" w:color="auto"/>
        <w:bottom w:val="none" w:sz="0" w:space="0" w:color="auto"/>
        <w:right w:val="none" w:sz="0" w:space="0" w:color="auto"/>
      </w:divBdr>
    </w:div>
    <w:div w:id="807670049">
      <w:bodyDiv w:val="1"/>
      <w:marLeft w:val="0"/>
      <w:marRight w:val="0"/>
      <w:marTop w:val="0"/>
      <w:marBottom w:val="0"/>
      <w:divBdr>
        <w:top w:val="none" w:sz="0" w:space="0" w:color="auto"/>
        <w:left w:val="none" w:sz="0" w:space="0" w:color="auto"/>
        <w:bottom w:val="none" w:sz="0" w:space="0" w:color="auto"/>
        <w:right w:val="none" w:sz="0" w:space="0" w:color="auto"/>
      </w:divBdr>
    </w:div>
    <w:div w:id="876161308">
      <w:bodyDiv w:val="1"/>
      <w:marLeft w:val="0"/>
      <w:marRight w:val="0"/>
      <w:marTop w:val="0"/>
      <w:marBottom w:val="0"/>
      <w:divBdr>
        <w:top w:val="none" w:sz="0" w:space="0" w:color="auto"/>
        <w:left w:val="none" w:sz="0" w:space="0" w:color="auto"/>
        <w:bottom w:val="none" w:sz="0" w:space="0" w:color="auto"/>
        <w:right w:val="none" w:sz="0" w:space="0" w:color="auto"/>
      </w:divBdr>
    </w:div>
    <w:div w:id="886842416">
      <w:bodyDiv w:val="1"/>
      <w:marLeft w:val="0"/>
      <w:marRight w:val="0"/>
      <w:marTop w:val="0"/>
      <w:marBottom w:val="0"/>
      <w:divBdr>
        <w:top w:val="none" w:sz="0" w:space="0" w:color="auto"/>
        <w:left w:val="none" w:sz="0" w:space="0" w:color="auto"/>
        <w:bottom w:val="none" w:sz="0" w:space="0" w:color="auto"/>
        <w:right w:val="none" w:sz="0" w:space="0" w:color="auto"/>
      </w:divBdr>
    </w:div>
    <w:div w:id="921376379">
      <w:bodyDiv w:val="1"/>
      <w:marLeft w:val="0"/>
      <w:marRight w:val="0"/>
      <w:marTop w:val="0"/>
      <w:marBottom w:val="0"/>
      <w:divBdr>
        <w:top w:val="none" w:sz="0" w:space="0" w:color="auto"/>
        <w:left w:val="none" w:sz="0" w:space="0" w:color="auto"/>
        <w:bottom w:val="none" w:sz="0" w:space="0" w:color="auto"/>
        <w:right w:val="none" w:sz="0" w:space="0" w:color="auto"/>
      </w:divBdr>
    </w:div>
    <w:div w:id="953825555">
      <w:bodyDiv w:val="1"/>
      <w:marLeft w:val="0"/>
      <w:marRight w:val="0"/>
      <w:marTop w:val="0"/>
      <w:marBottom w:val="0"/>
      <w:divBdr>
        <w:top w:val="none" w:sz="0" w:space="0" w:color="auto"/>
        <w:left w:val="none" w:sz="0" w:space="0" w:color="auto"/>
        <w:bottom w:val="none" w:sz="0" w:space="0" w:color="auto"/>
        <w:right w:val="none" w:sz="0" w:space="0" w:color="auto"/>
      </w:divBdr>
    </w:div>
    <w:div w:id="1070930291">
      <w:bodyDiv w:val="1"/>
      <w:marLeft w:val="0"/>
      <w:marRight w:val="0"/>
      <w:marTop w:val="0"/>
      <w:marBottom w:val="0"/>
      <w:divBdr>
        <w:top w:val="none" w:sz="0" w:space="0" w:color="auto"/>
        <w:left w:val="none" w:sz="0" w:space="0" w:color="auto"/>
        <w:bottom w:val="none" w:sz="0" w:space="0" w:color="auto"/>
        <w:right w:val="none" w:sz="0" w:space="0" w:color="auto"/>
      </w:divBdr>
    </w:div>
    <w:div w:id="1106920748">
      <w:bodyDiv w:val="1"/>
      <w:marLeft w:val="0"/>
      <w:marRight w:val="0"/>
      <w:marTop w:val="0"/>
      <w:marBottom w:val="0"/>
      <w:divBdr>
        <w:top w:val="none" w:sz="0" w:space="0" w:color="auto"/>
        <w:left w:val="none" w:sz="0" w:space="0" w:color="auto"/>
        <w:bottom w:val="none" w:sz="0" w:space="0" w:color="auto"/>
        <w:right w:val="none" w:sz="0" w:space="0" w:color="auto"/>
      </w:divBdr>
    </w:div>
    <w:div w:id="1283414405">
      <w:bodyDiv w:val="1"/>
      <w:marLeft w:val="0"/>
      <w:marRight w:val="0"/>
      <w:marTop w:val="0"/>
      <w:marBottom w:val="0"/>
      <w:divBdr>
        <w:top w:val="none" w:sz="0" w:space="0" w:color="auto"/>
        <w:left w:val="none" w:sz="0" w:space="0" w:color="auto"/>
        <w:bottom w:val="none" w:sz="0" w:space="0" w:color="auto"/>
        <w:right w:val="none" w:sz="0" w:space="0" w:color="auto"/>
      </w:divBdr>
    </w:div>
    <w:div w:id="1547181484">
      <w:bodyDiv w:val="1"/>
      <w:marLeft w:val="0"/>
      <w:marRight w:val="0"/>
      <w:marTop w:val="0"/>
      <w:marBottom w:val="0"/>
      <w:divBdr>
        <w:top w:val="none" w:sz="0" w:space="0" w:color="auto"/>
        <w:left w:val="none" w:sz="0" w:space="0" w:color="auto"/>
        <w:bottom w:val="none" w:sz="0" w:space="0" w:color="auto"/>
        <w:right w:val="none" w:sz="0" w:space="0" w:color="auto"/>
      </w:divBdr>
    </w:div>
    <w:div w:id="1556889358">
      <w:bodyDiv w:val="1"/>
      <w:marLeft w:val="0"/>
      <w:marRight w:val="0"/>
      <w:marTop w:val="0"/>
      <w:marBottom w:val="0"/>
      <w:divBdr>
        <w:top w:val="none" w:sz="0" w:space="0" w:color="auto"/>
        <w:left w:val="none" w:sz="0" w:space="0" w:color="auto"/>
        <w:bottom w:val="none" w:sz="0" w:space="0" w:color="auto"/>
        <w:right w:val="none" w:sz="0" w:space="0" w:color="auto"/>
      </w:divBdr>
    </w:div>
    <w:div w:id="1641423314">
      <w:bodyDiv w:val="1"/>
      <w:marLeft w:val="0"/>
      <w:marRight w:val="0"/>
      <w:marTop w:val="0"/>
      <w:marBottom w:val="0"/>
      <w:divBdr>
        <w:top w:val="none" w:sz="0" w:space="0" w:color="auto"/>
        <w:left w:val="none" w:sz="0" w:space="0" w:color="auto"/>
        <w:bottom w:val="none" w:sz="0" w:space="0" w:color="auto"/>
        <w:right w:val="none" w:sz="0" w:space="0" w:color="auto"/>
      </w:divBdr>
    </w:div>
    <w:div w:id="1674145473">
      <w:bodyDiv w:val="1"/>
      <w:marLeft w:val="0"/>
      <w:marRight w:val="0"/>
      <w:marTop w:val="0"/>
      <w:marBottom w:val="0"/>
      <w:divBdr>
        <w:top w:val="none" w:sz="0" w:space="0" w:color="auto"/>
        <w:left w:val="none" w:sz="0" w:space="0" w:color="auto"/>
        <w:bottom w:val="none" w:sz="0" w:space="0" w:color="auto"/>
        <w:right w:val="none" w:sz="0" w:space="0" w:color="auto"/>
      </w:divBdr>
    </w:div>
    <w:div w:id="1688363844">
      <w:bodyDiv w:val="1"/>
      <w:marLeft w:val="0"/>
      <w:marRight w:val="0"/>
      <w:marTop w:val="0"/>
      <w:marBottom w:val="0"/>
      <w:divBdr>
        <w:top w:val="none" w:sz="0" w:space="0" w:color="auto"/>
        <w:left w:val="none" w:sz="0" w:space="0" w:color="auto"/>
        <w:bottom w:val="none" w:sz="0" w:space="0" w:color="auto"/>
        <w:right w:val="none" w:sz="0" w:space="0" w:color="auto"/>
      </w:divBdr>
    </w:div>
    <w:div w:id="2085880275">
      <w:bodyDiv w:val="1"/>
      <w:marLeft w:val="0"/>
      <w:marRight w:val="0"/>
      <w:marTop w:val="0"/>
      <w:marBottom w:val="0"/>
      <w:divBdr>
        <w:top w:val="none" w:sz="0" w:space="0" w:color="auto"/>
        <w:left w:val="none" w:sz="0" w:space="0" w:color="auto"/>
        <w:bottom w:val="none" w:sz="0" w:space="0" w:color="auto"/>
        <w:right w:val="none" w:sz="0" w:space="0" w:color="auto"/>
      </w:divBdr>
    </w:div>
    <w:div w:id="2107654035">
      <w:bodyDiv w:val="1"/>
      <w:marLeft w:val="0"/>
      <w:marRight w:val="0"/>
      <w:marTop w:val="0"/>
      <w:marBottom w:val="0"/>
      <w:divBdr>
        <w:top w:val="none" w:sz="0" w:space="0" w:color="auto"/>
        <w:left w:val="none" w:sz="0" w:space="0" w:color="auto"/>
        <w:bottom w:val="none" w:sz="0" w:space="0" w:color="auto"/>
        <w:right w:val="none" w:sz="0" w:space="0" w:color="auto"/>
      </w:divBdr>
    </w:div>
    <w:div w:id="213918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24AEA4F5EEF243BD4F3D3A85E55287" ma:contentTypeVersion="0" ma:contentTypeDescription="A content type to manage public (operations) IDB documents" ma:contentTypeScope="" ma:versionID="15668d615b5a0a47fbc44b6f6428b79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37875708</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B568F78-01E9-47A7-9E3F-45E5D0EDE135}"/>
</file>

<file path=customXml/itemProps2.xml><?xml version="1.0" encoding="utf-8"?>
<ds:datastoreItem xmlns:ds="http://schemas.openxmlformats.org/officeDocument/2006/customXml" ds:itemID="{5F3CB638-BD0D-4DF7-959C-4D94C28F1CA1}"/>
</file>

<file path=customXml/itemProps3.xml><?xml version="1.0" encoding="utf-8"?>
<ds:datastoreItem xmlns:ds="http://schemas.openxmlformats.org/officeDocument/2006/customXml" ds:itemID="{4AA78240-4F00-4E2C-9B6D-C70A346CD9C1}"/>
</file>

<file path=customXml/itemProps4.xml><?xml version="1.0" encoding="utf-8"?>
<ds:datastoreItem xmlns:ds="http://schemas.openxmlformats.org/officeDocument/2006/customXml" ds:itemID="{07DB11A1-99A2-41D6-BDC3-54E28E0DC1EC}"/>
</file>

<file path=customXml/itemProps5.xml><?xml version="1.0" encoding="utf-8"?>
<ds:datastoreItem xmlns:ds="http://schemas.openxmlformats.org/officeDocument/2006/customXml" ds:itemID="{7331297E-2375-4EA9-8A3F-1C2771461355}"/>
</file>

<file path=customXml/itemProps6.xml><?xml version="1.0" encoding="utf-8"?>
<ds:datastoreItem xmlns:ds="http://schemas.openxmlformats.org/officeDocument/2006/customXml" ds:itemID="{E10670A7-96CB-4E05-B5F9-3D4065C45B76}"/>
</file>

<file path=docProps/app.xml><?xml version="1.0" encoding="utf-8"?>
<Properties xmlns="http://schemas.openxmlformats.org/officeDocument/2006/extended-properties" xmlns:vt="http://schemas.openxmlformats.org/officeDocument/2006/docPropsVTypes">
  <Template>Normal.dotm</Template>
  <TotalTime>121</TotalTime>
  <Pages>18</Pages>
  <Words>5370</Words>
  <Characters>30613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c:title>
  <dc:creator>IADB</dc:creator>
  <cp:lastModifiedBy>MHaro</cp:lastModifiedBy>
  <cp:revision>5</cp:revision>
  <dcterms:created xsi:type="dcterms:W3CDTF">2013-09-11T19:41:00Z</dcterms:created>
  <dcterms:modified xsi:type="dcterms:W3CDTF">2013-09-11T21:57:00Z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0x01010046CF21643EE8D14686A648AA6DAD089200B424AEA4F5EEF243BD4F3D3A85E55287</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