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494"/>
      </w:tblGrid>
      <w:tr w:rsidR="008719F0" w:rsidRPr="00AE22AE" w:rsidTr="008719F0">
        <w:tc>
          <w:tcPr>
            <w:tcW w:w="9494" w:type="dxa"/>
          </w:tcPr>
          <w:p w:rsidR="008719F0" w:rsidRDefault="008719F0">
            <w:pPr>
              <w:rPr>
                <w:b/>
                <w:sz w:val="24"/>
                <w:szCs w:val="24"/>
              </w:rPr>
            </w:pPr>
            <w:bookmarkStart w:id="0" w:name="_GoBack"/>
            <w:bookmarkEnd w:id="0"/>
            <w:r>
              <w:rPr>
                <w:b/>
                <w:sz w:val="24"/>
                <w:szCs w:val="24"/>
              </w:rPr>
              <w:br w:type="page"/>
            </w:r>
          </w:p>
          <w:p w:rsidR="008719F0" w:rsidRDefault="008719F0">
            <w:pPr>
              <w:rPr>
                <w:b/>
                <w:sz w:val="24"/>
                <w:szCs w:val="24"/>
              </w:rPr>
            </w:pPr>
          </w:p>
          <w:p w:rsidR="008719F0" w:rsidRDefault="008719F0">
            <w:pPr>
              <w:rPr>
                <w:b/>
                <w:sz w:val="24"/>
                <w:szCs w:val="24"/>
              </w:rPr>
            </w:pPr>
          </w:p>
          <w:p w:rsidR="008719F0" w:rsidRPr="009C3562" w:rsidRDefault="008719F0" w:rsidP="008719F0">
            <w:pPr>
              <w:jc w:val="center"/>
              <w:rPr>
                <w:b/>
                <w:sz w:val="28"/>
                <w:szCs w:val="28"/>
              </w:rPr>
            </w:pPr>
            <w:r w:rsidRPr="009C3562">
              <w:rPr>
                <w:b/>
                <w:sz w:val="28"/>
                <w:szCs w:val="28"/>
              </w:rPr>
              <w:t>DOCUMENTO DO BANCO INTERAMERICANO DE DESENVOLVIMENTO</w:t>
            </w: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p>
          <w:p w:rsidR="009C3562" w:rsidRDefault="009C3562" w:rsidP="008719F0">
            <w:pPr>
              <w:jc w:val="center"/>
              <w:rPr>
                <w:b/>
                <w:sz w:val="28"/>
                <w:szCs w:val="28"/>
              </w:rPr>
            </w:pPr>
          </w:p>
          <w:p w:rsidR="009C3562" w:rsidRDefault="009C3562" w:rsidP="008719F0">
            <w:pPr>
              <w:jc w:val="center"/>
              <w:rPr>
                <w:b/>
                <w:sz w:val="28"/>
                <w:szCs w:val="28"/>
              </w:rPr>
            </w:pPr>
          </w:p>
          <w:p w:rsidR="009C3562" w:rsidRDefault="009C3562" w:rsidP="008719F0">
            <w:pPr>
              <w:jc w:val="center"/>
              <w:rPr>
                <w:b/>
                <w:sz w:val="28"/>
                <w:szCs w:val="28"/>
              </w:rPr>
            </w:pPr>
          </w:p>
          <w:p w:rsidR="009C3562" w:rsidRDefault="009C3562" w:rsidP="008719F0">
            <w:pPr>
              <w:jc w:val="center"/>
              <w:rPr>
                <w:b/>
                <w:sz w:val="28"/>
                <w:szCs w:val="28"/>
              </w:rPr>
            </w:pPr>
          </w:p>
          <w:p w:rsidR="008719F0" w:rsidRPr="009C3562" w:rsidRDefault="008719F0" w:rsidP="008719F0">
            <w:pPr>
              <w:jc w:val="center"/>
              <w:rPr>
                <w:b/>
                <w:sz w:val="28"/>
                <w:szCs w:val="28"/>
              </w:rPr>
            </w:pPr>
            <w:r w:rsidRPr="009C3562">
              <w:rPr>
                <w:b/>
                <w:sz w:val="28"/>
                <w:szCs w:val="28"/>
              </w:rPr>
              <w:t>BRASIL</w:t>
            </w:r>
          </w:p>
          <w:p w:rsidR="008719F0" w:rsidRPr="009C3562" w:rsidRDefault="008719F0" w:rsidP="008719F0">
            <w:pPr>
              <w:jc w:val="center"/>
              <w:rPr>
                <w:b/>
                <w:sz w:val="28"/>
                <w:szCs w:val="28"/>
              </w:rPr>
            </w:pPr>
          </w:p>
          <w:p w:rsidR="008719F0" w:rsidRDefault="008719F0" w:rsidP="008719F0">
            <w:pPr>
              <w:jc w:val="center"/>
              <w:rPr>
                <w:b/>
                <w:sz w:val="24"/>
                <w:szCs w:val="24"/>
              </w:rPr>
            </w:pPr>
          </w:p>
          <w:p w:rsidR="008719F0" w:rsidRDefault="008719F0" w:rsidP="008719F0">
            <w:pPr>
              <w:jc w:val="center"/>
              <w:rPr>
                <w:b/>
                <w:sz w:val="24"/>
                <w:szCs w:val="24"/>
              </w:rPr>
            </w:pPr>
          </w:p>
          <w:p w:rsidR="008719F0" w:rsidRPr="009C3562" w:rsidRDefault="008719F0" w:rsidP="008719F0">
            <w:pPr>
              <w:jc w:val="center"/>
              <w:rPr>
                <w:b/>
                <w:sz w:val="28"/>
                <w:szCs w:val="28"/>
              </w:rPr>
            </w:pPr>
            <w:r w:rsidRPr="009C3562">
              <w:rPr>
                <w:b/>
                <w:sz w:val="28"/>
                <w:szCs w:val="28"/>
              </w:rPr>
              <w:t xml:space="preserve">Projeto de Saneamento Ambiental da Bacia do rio Ipojuca </w:t>
            </w:r>
          </w:p>
          <w:p w:rsidR="008719F0" w:rsidRDefault="008719F0" w:rsidP="008719F0">
            <w:pPr>
              <w:jc w:val="center"/>
              <w:rPr>
                <w:b/>
                <w:sz w:val="24"/>
                <w:szCs w:val="24"/>
              </w:rPr>
            </w:pPr>
          </w:p>
          <w:p w:rsidR="008719F0" w:rsidRDefault="008719F0" w:rsidP="008719F0">
            <w:pPr>
              <w:jc w:val="center"/>
              <w:rPr>
                <w:b/>
                <w:sz w:val="24"/>
                <w:szCs w:val="24"/>
              </w:rPr>
            </w:pPr>
            <w:r>
              <w:rPr>
                <w:b/>
                <w:sz w:val="24"/>
                <w:szCs w:val="24"/>
              </w:rPr>
              <w:t>PSA – IPOJUCA</w:t>
            </w: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p>
          <w:p w:rsidR="008719F0" w:rsidRDefault="008719F0" w:rsidP="008719F0">
            <w:pPr>
              <w:jc w:val="center"/>
              <w:rPr>
                <w:b/>
                <w:sz w:val="24"/>
                <w:szCs w:val="24"/>
              </w:rPr>
            </w:pPr>
            <w:r>
              <w:rPr>
                <w:b/>
                <w:sz w:val="24"/>
                <w:szCs w:val="24"/>
              </w:rPr>
              <w:t>INFORME DE GESTÃO AMBIENTAL E SOCIAL</w:t>
            </w:r>
          </w:p>
          <w:p w:rsidR="009C3562" w:rsidRPr="00703F96" w:rsidRDefault="009C3562" w:rsidP="008719F0">
            <w:pPr>
              <w:jc w:val="center"/>
              <w:rPr>
                <w:b/>
                <w:lang w:val="es-ES_tradnl"/>
              </w:rPr>
            </w:pPr>
            <w:r w:rsidRPr="00703F96">
              <w:rPr>
                <w:b/>
                <w:lang w:val="es-ES_tradnl"/>
              </w:rPr>
              <w:t>CATEGORIA B</w:t>
            </w:r>
          </w:p>
          <w:p w:rsidR="009C3562" w:rsidRPr="00703F96" w:rsidRDefault="009C3562" w:rsidP="008719F0">
            <w:pPr>
              <w:jc w:val="center"/>
              <w:rPr>
                <w:b/>
                <w:lang w:val="es-ES_tradnl"/>
              </w:rPr>
            </w:pPr>
          </w:p>
          <w:p w:rsidR="009C3562" w:rsidRPr="00703F96" w:rsidRDefault="00F02487" w:rsidP="008719F0">
            <w:pPr>
              <w:jc w:val="center"/>
              <w:rPr>
                <w:b/>
                <w:lang w:val="es-ES_tradnl"/>
              </w:rPr>
            </w:pPr>
            <w:r w:rsidRPr="00703F96">
              <w:rPr>
                <w:b/>
                <w:lang w:val="es-ES_tradnl"/>
              </w:rPr>
              <w:t>(Minuta</w:t>
            </w:r>
            <w:r w:rsidR="009C3562" w:rsidRPr="00703F96">
              <w:rPr>
                <w:b/>
                <w:lang w:val="es-ES_tradnl"/>
              </w:rPr>
              <w:t>)</w:t>
            </w:r>
          </w:p>
          <w:p w:rsidR="008719F0" w:rsidRPr="00703F96" w:rsidRDefault="008719F0">
            <w:pPr>
              <w:rPr>
                <w:b/>
                <w:lang w:val="es-ES_tradnl"/>
              </w:rPr>
            </w:pPr>
          </w:p>
          <w:p w:rsidR="008719F0" w:rsidRPr="00703F96" w:rsidRDefault="008719F0">
            <w:pPr>
              <w:rPr>
                <w:b/>
                <w:sz w:val="24"/>
                <w:szCs w:val="24"/>
                <w:lang w:val="es-ES_tradnl"/>
              </w:rPr>
            </w:pPr>
          </w:p>
          <w:p w:rsidR="008719F0" w:rsidRPr="00703F96" w:rsidRDefault="008719F0">
            <w:pPr>
              <w:rPr>
                <w:b/>
                <w:sz w:val="24"/>
                <w:szCs w:val="24"/>
                <w:lang w:val="es-ES_tradnl"/>
              </w:rPr>
            </w:pPr>
          </w:p>
          <w:p w:rsidR="008719F0" w:rsidRPr="00703F96" w:rsidRDefault="008719F0">
            <w:pPr>
              <w:rPr>
                <w:b/>
                <w:sz w:val="24"/>
                <w:szCs w:val="24"/>
                <w:lang w:val="es-ES_tradnl"/>
              </w:rPr>
            </w:pPr>
          </w:p>
          <w:p w:rsidR="008719F0" w:rsidRPr="00703F96" w:rsidRDefault="008719F0">
            <w:pPr>
              <w:rPr>
                <w:b/>
                <w:sz w:val="24"/>
                <w:szCs w:val="24"/>
                <w:lang w:val="es-ES_tradnl"/>
              </w:rPr>
            </w:pPr>
          </w:p>
          <w:p w:rsidR="008719F0" w:rsidRPr="00703F96" w:rsidRDefault="008719F0">
            <w:pPr>
              <w:rPr>
                <w:b/>
                <w:sz w:val="24"/>
                <w:szCs w:val="24"/>
                <w:lang w:val="es-ES_tradnl"/>
              </w:rPr>
            </w:pPr>
          </w:p>
          <w:p w:rsidR="008719F0" w:rsidRPr="00703F96" w:rsidRDefault="00F02487" w:rsidP="009C3562">
            <w:pPr>
              <w:jc w:val="center"/>
              <w:rPr>
                <w:b/>
                <w:sz w:val="24"/>
                <w:szCs w:val="24"/>
                <w:lang w:val="es-ES_tradnl"/>
              </w:rPr>
            </w:pPr>
            <w:r w:rsidRPr="00703F96">
              <w:rPr>
                <w:b/>
                <w:sz w:val="24"/>
                <w:szCs w:val="24"/>
                <w:lang w:val="es-ES_tradnl"/>
              </w:rPr>
              <w:t xml:space="preserve">AGOSTO </w:t>
            </w:r>
            <w:r w:rsidR="009C3562" w:rsidRPr="00703F96">
              <w:rPr>
                <w:b/>
                <w:sz w:val="24"/>
                <w:szCs w:val="24"/>
                <w:lang w:val="es-ES_tradnl"/>
              </w:rPr>
              <w:t>2012</w:t>
            </w:r>
          </w:p>
          <w:p w:rsidR="008719F0" w:rsidRPr="00703F96" w:rsidRDefault="008719F0">
            <w:pPr>
              <w:rPr>
                <w:b/>
                <w:sz w:val="24"/>
                <w:szCs w:val="24"/>
                <w:lang w:val="es-ES_tradnl"/>
              </w:rPr>
            </w:pPr>
          </w:p>
          <w:p w:rsidR="008719F0" w:rsidRPr="00703F96" w:rsidRDefault="008719F0">
            <w:pPr>
              <w:rPr>
                <w:b/>
                <w:sz w:val="24"/>
                <w:szCs w:val="24"/>
                <w:lang w:val="es-ES_tradnl"/>
              </w:rPr>
            </w:pPr>
          </w:p>
          <w:p w:rsidR="008719F0" w:rsidRPr="00703F96" w:rsidRDefault="008719F0">
            <w:pPr>
              <w:rPr>
                <w:b/>
                <w:sz w:val="24"/>
                <w:szCs w:val="24"/>
                <w:lang w:val="es-ES_tradnl"/>
              </w:rPr>
            </w:pPr>
          </w:p>
          <w:p w:rsidR="00703F96" w:rsidRPr="00703F96" w:rsidRDefault="00703F96" w:rsidP="00703F96">
            <w:pPr>
              <w:pBdr>
                <w:top w:val="single" w:sz="4" w:space="1" w:color="auto"/>
                <w:left w:val="single" w:sz="4" w:space="3" w:color="auto"/>
                <w:bottom w:val="single" w:sz="4" w:space="1" w:color="auto"/>
                <w:right w:val="single" w:sz="4" w:space="4" w:color="auto"/>
              </w:pBdr>
              <w:tabs>
                <w:tab w:val="left" w:pos="1440"/>
                <w:tab w:val="left" w:pos="3060"/>
              </w:tabs>
              <w:jc w:val="both"/>
              <w:rPr>
                <w:rFonts w:ascii="Times New Roman" w:eastAsia="Times New Roman" w:hAnsi="Times New Roman" w:cs="Times New Roman"/>
                <w:sz w:val="24"/>
                <w:szCs w:val="20"/>
                <w:lang w:val="es-ES" w:eastAsia="en-US"/>
              </w:rPr>
            </w:pPr>
            <w:r w:rsidRPr="00703F96">
              <w:rPr>
                <w:rFonts w:ascii="Times New Roman" w:eastAsia="Times New Roman" w:hAnsi="Times New Roman" w:cs="Times New Roman"/>
                <w:sz w:val="24"/>
                <w:szCs w:val="20"/>
                <w:lang w:val="es-ES" w:eastAsia="en-US"/>
              </w:rPr>
              <w:t>Equipo del proyecto integrado por: Irene Altafin (WSA/CBR), Jefe de Equipo; Fernando Bretas, Jefe de Equipo alterno; Kleber Machado (INE/WSA); Yvon Mellinger (WSA/CBR) y  Yolanda Galaz (INE/WSA); Andrés Consuegra (LEG/SGO); Carlos Lago y  José Luis Vázquez (PDP/CBR).</w:t>
            </w:r>
          </w:p>
          <w:p w:rsidR="008719F0" w:rsidRPr="00703F96" w:rsidRDefault="008719F0">
            <w:pPr>
              <w:rPr>
                <w:b/>
                <w:sz w:val="24"/>
                <w:szCs w:val="24"/>
                <w:lang w:val="es-ES_tradnl"/>
              </w:rPr>
            </w:pPr>
          </w:p>
        </w:tc>
      </w:tr>
    </w:tbl>
    <w:p w:rsidR="00703F96" w:rsidRPr="00013B75" w:rsidRDefault="00703F96" w:rsidP="00C441C1">
      <w:pPr>
        <w:jc w:val="center"/>
        <w:rPr>
          <w:b/>
          <w:sz w:val="28"/>
          <w:szCs w:val="28"/>
          <w:lang w:val="es-ES_tradnl"/>
        </w:rPr>
      </w:pPr>
    </w:p>
    <w:p w:rsidR="005F3564" w:rsidRDefault="0039542F" w:rsidP="00C441C1">
      <w:pPr>
        <w:jc w:val="center"/>
        <w:rPr>
          <w:b/>
          <w:sz w:val="28"/>
          <w:szCs w:val="28"/>
        </w:rPr>
      </w:pPr>
      <w:r w:rsidRPr="0039542F">
        <w:rPr>
          <w:b/>
          <w:sz w:val="28"/>
          <w:szCs w:val="28"/>
        </w:rPr>
        <w:lastRenderedPageBreak/>
        <w:t xml:space="preserve">INFORME DE GESTÃO AMBIENTAL E SOCIAL </w:t>
      </w:r>
      <w:r>
        <w:rPr>
          <w:b/>
          <w:sz w:val="28"/>
          <w:szCs w:val="28"/>
        </w:rPr>
        <w:t>–</w:t>
      </w:r>
      <w:r w:rsidRPr="0039542F">
        <w:rPr>
          <w:b/>
          <w:sz w:val="28"/>
          <w:szCs w:val="28"/>
        </w:rPr>
        <w:t xml:space="preserve"> IGAS</w:t>
      </w:r>
    </w:p>
    <w:p w:rsidR="00E32AED" w:rsidRDefault="00E32AED" w:rsidP="00C441C1">
      <w:pPr>
        <w:jc w:val="center"/>
        <w:rPr>
          <w:b/>
          <w:sz w:val="28"/>
          <w:szCs w:val="28"/>
        </w:rPr>
      </w:pPr>
      <w:r>
        <w:rPr>
          <w:b/>
          <w:sz w:val="28"/>
          <w:szCs w:val="28"/>
        </w:rPr>
        <w:t>Projeto PSA - Ipojuca</w:t>
      </w:r>
    </w:p>
    <w:tbl>
      <w:tblPr>
        <w:tblStyle w:val="TableGrid"/>
        <w:tblW w:w="0" w:type="auto"/>
        <w:tblLook w:val="04A0" w:firstRow="1" w:lastRow="0" w:firstColumn="1" w:lastColumn="0" w:noHBand="0" w:noVBand="1"/>
      </w:tblPr>
      <w:tblGrid>
        <w:gridCol w:w="8472"/>
        <w:gridCol w:w="1022"/>
      </w:tblGrid>
      <w:tr w:rsidR="0039542F" w:rsidTr="0039542F">
        <w:tc>
          <w:tcPr>
            <w:tcW w:w="8472" w:type="dxa"/>
          </w:tcPr>
          <w:p w:rsidR="0039542F" w:rsidRDefault="0039542F" w:rsidP="00E268F5">
            <w:pPr>
              <w:spacing w:before="40" w:after="40"/>
              <w:jc w:val="both"/>
              <w:rPr>
                <w:b/>
                <w:sz w:val="28"/>
                <w:szCs w:val="28"/>
              </w:rPr>
            </w:pPr>
            <w:r w:rsidRPr="00186859">
              <w:rPr>
                <w:b/>
                <w:sz w:val="24"/>
                <w:szCs w:val="24"/>
              </w:rPr>
              <w:t>I. INTRODUÇÃO</w:t>
            </w:r>
          </w:p>
        </w:tc>
        <w:tc>
          <w:tcPr>
            <w:tcW w:w="1022" w:type="dxa"/>
          </w:tcPr>
          <w:p w:rsidR="0039542F" w:rsidRPr="00C0774D" w:rsidRDefault="00856B36" w:rsidP="0039542F">
            <w:pPr>
              <w:spacing w:before="60" w:after="60"/>
              <w:jc w:val="center"/>
              <w:rPr>
                <w:b/>
              </w:rPr>
            </w:pPr>
            <w:r w:rsidRPr="00C0774D">
              <w:rPr>
                <w:b/>
              </w:rPr>
              <w:t>3</w:t>
            </w:r>
          </w:p>
        </w:tc>
      </w:tr>
      <w:tr w:rsidR="0039542F" w:rsidTr="0039542F">
        <w:tc>
          <w:tcPr>
            <w:tcW w:w="8472" w:type="dxa"/>
          </w:tcPr>
          <w:p w:rsidR="0039542F" w:rsidRDefault="0039542F" w:rsidP="00E268F5">
            <w:pPr>
              <w:spacing w:before="40" w:after="40"/>
              <w:jc w:val="both"/>
              <w:rPr>
                <w:b/>
                <w:sz w:val="28"/>
                <w:szCs w:val="28"/>
              </w:rPr>
            </w:pPr>
            <w:r w:rsidRPr="00186859">
              <w:rPr>
                <w:b/>
                <w:sz w:val="24"/>
                <w:szCs w:val="24"/>
              </w:rPr>
              <w:t>II. DESCRIÇÃO DO PROJETO</w:t>
            </w:r>
          </w:p>
        </w:tc>
        <w:tc>
          <w:tcPr>
            <w:tcW w:w="1022" w:type="dxa"/>
          </w:tcPr>
          <w:p w:rsidR="0039542F" w:rsidRPr="00C0774D" w:rsidRDefault="00856B36" w:rsidP="0039542F">
            <w:pPr>
              <w:spacing w:before="60" w:after="60"/>
              <w:jc w:val="center"/>
              <w:rPr>
                <w:b/>
              </w:rPr>
            </w:pPr>
            <w:r w:rsidRPr="00C0774D">
              <w:rPr>
                <w:b/>
              </w:rPr>
              <w:t>4</w:t>
            </w:r>
          </w:p>
        </w:tc>
      </w:tr>
      <w:tr w:rsidR="0039542F" w:rsidTr="0039542F">
        <w:tc>
          <w:tcPr>
            <w:tcW w:w="8472" w:type="dxa"/>
          </w:tcPr>
          <w:p w:rsidR="0039542F" w:rsidRPr="0039542F" w:rsidRDefault="00E5225B" w:rsidP="00E268F5">
            <w:pPr>
              <w:autoSpaceDE w:val="0"/>
              <w:autoSpaceDN w:val="0"/>
              <w:adjustRightInd w:val="0"/>
              <w:spacing w:before="40" w:after="40"/>
              <w:jc w:val="both"/>
              <w:rPr>
                <w:sz w:val="28"/>
                <w:szCs w:val="28"/>
              </w:rPr>
            </w:pPr>
            <w:r>
              <w:rPr>
                <w:rFonts w:cs="Times New Roman"/>
              </w:rPr>
              <w:t>II.1 Componentes d</w:t>
            </w:r>
            <w:r w:rsidRPr="0039542F">
              <w:rPr>
                <w:rFonts w:cs="Times New Roman"/>
              </w:rPr>
              <w:t xml:space="preserve">o Projeto </w:t>
            </w:r>
          </w:p>
        </w:tc>
        <w:tc>
          <w:tcPr>
            <w:tcW w:w="1022" w:type="dxa"/>
          </w:tcPr>
          <w:p w:rsidR="0039542F" w:rsidRPr="00C0774D" w:rsidRDefault="00856B36" w:rsidP="0039542F">
            <w:pPr>
              <w:spacing w:before="60" w:after="60"/>
              <w:jc w:val="center"/>
            </w:pPr>
            <w:r w:rsidRPr="00C0774D">
              <w:t>4</w:t>
            </w:r>
          </w:p>
        </w:tc>
      </w:tr>
      <w:tr w:rsidR="0039542F" w:rsidTr="0039542F">
        <w:tc>
          <w:tcPr>
            <w:tcW w:w="8472" w:type="dxa"/>
          </w:tcPr>
          <w:p w:rsidR="0039542F" w:rsidRPr="0039542F" w:rsidRDefault="00E5225B" w:rsidP="00E268F5">
            <w:pPr>
              <w:autoSpaceDE w:val="0"/>
              <w:autoSpaceDN w:val="0"/>
              <w:adjustRightInd w:val="0"/>
              <w:spacing w:before="40" w:after="40"/>
              <w:jc w:val="both"/>
              <w:rPr>
                <w:sz w:val="28"/>
                <w:szCs w:val="28"/>
              </w:rPr>
            </w:pPr>
            <w:r>
              <w:rPr>
                <w:rFonts w:cs="Times New Roman"/>
              </w:rPr>
              <w:t>II</w:t>
            </w:r>
            <w:r w:rsidRPr="0039542F">
              <w:rPr>
                <w:rFonts w:cs="Times New Roman"/>
              </w:rPr>
              <w:t>.2 Contexto Socioambiental</w:t>
            </w:r>
          </w:p>
        </w:tc>
        <w:tc>
          <w:tcPr>
            <w:tcW w:w="1022" w:type="dxa"/>
          </w:tcPr>
          <w:p w:rsidR="0039542F" w:rsidRPr="00C0774D" w:rsidRDefault="00856B36" w:rsidP="0039542F">
            <w:pPr>
              <w:spacing w:before="60" w:after="60"/>
              <w:jc w:val="center"/>
            </w:pPr>
            <w:r w:rsidRPr="00C0774D">
              <w:t>6</w:t>
            </w:r>
          </w:p>
        </w:tc>
      </w:tr>
      <w:tr w:rsidR="0039542F" w:rsidTr="0039542F">
        <w:tc>
          <w:tcPr>
            <w:tcW w:w="8472" w:type="dxa"/>
          </w:tcPr>
          <w:p w:rsidR="0039542F" w:rsidRPr="0039542F" w:rsidRDefault="00E5225B" w:rsidP="00E268F5">
            <w:pPr>
              <w:spacing w:before="40" w:after="40"/>
              <w:jc w:val="both"/>
            </w:pPr>
            <w:r>
              <w:t>II.3 Justificativa d</w:t>
            </w:r>
            <w:r w:rsidRPr="0039542F">
              <w:t>o Projeto</w:t>
            </w:r>
          </w:p>
        </w:tc>
        <w:tc>
          <w:tcPr>
            <w:tcW w:w="1022" w:type="dxa"/>
          </w:tcPr>
          <w:p w:rsidR="0039542F" w:rsidRPr="00C0774D" w:rsidRDefault="00856B36" w:rsidP="0039542F">
            <w:pPr>
              <w:spacing w:before="60" w:after="60"/>
              <w:jc w:val="center"/>
            </w:pPr>
            <w:r w:rsidRPr="00C0774D">
              <w:t>13</w:t>
            </w:r>
          </w:p>
        </w:tc>
      </w:tr>
      <w:tr w:rsidR="0039542F" w:rsidTr="0039542F">
        <w:tc>
          <w:tcPr>
            <w:tcW w:w="8472" w:type="dxa"/>
          </w:tcPr>
          <w:p w:rsidR="0039542F" w:rsidRDefault="0039542F" w:rsidP="00E268F5">
            <w:pPr>
              <w:spacing w:before="40" w:after="40"/>
              <w:rPr>
                <w:b/>
                <w:sz w:val="28"/>
                <w:szCs w:val="28"/>
              </w:rPr>
            </w:pPr>
            <w:r w:rsidRPr="00186859">
              <w:rPr>
                <w:b/>
                <w:sz w:val="24"/>
                <w:szCs w:val="24"/>
              </w:rPr>
              <w:t>III. CONFORMIDADE COM NORMAS DE ESTADO E DE PROJETO</w:t>
            </w:r>
          </w:p>
        </w:tc>
        <w:tc>
          <w:tcPr>
            <w:tcW w:w="1022" w:type="dxa"/>
          </w:tcPr>
          <w:p w:rsidR="0039542F" w:rsidRPr="00C0774D" w:rsidRDefault="00856B36" w:rsidP="0039542F">
            <w:pPr>
              <w:spacing w:before="60" w:after="60"/>
              <w:jc w:val="center"/>
              <w:rPr>
                <w:b/>
              </w:rPr>
            </w:pPr>
            <w:r w:rsidRPr="00C0774D">
              <w:rPr>
                <w:b/>
              </w:rPr>
              <w:t>14</w:t>
            </w:r>
          </w:p>
        </w:tc>
      </w:tr>
      <w:tr w:rsidR="0039542F" w:rsidTr="0039542F">
        <w:tc>
          <w:tcPr>
            <w:tcW w:w="8472" w:type="dxa"/>
          </w:tcPr>
          <w:p w:rsidR="0039542F" w:rsidRPr="0039542F" w:rsidRDefault="00E5225B" w:rsidP="00E268F5">
            <w:pPr>
              <w:autoSpaceDE w:val="0"/>
              <w:autoSpaceDN w:val="0"/>
              <w:adjustRightInd w:val="0"/>
              <w:spacing w:before="40" w:after="40"/>
              <w:jc w:val="both"/>
              <w:rPr>
                <w:sz w:val="28"/>
                <w:szCs w:val="28"/>
              </w:rPr>
            </w:pPr>
            <w:r>
              <w:t>III.1. Quadro Legal Institucional do Setor de Recursos Hídricos e</w:t>
            </w:r>
            <w:r w:rsidRPr="0039542F">
              <w:t xml:space="preserve"> Saneamento.</w:t>
            </w:r>
          </w:p>
        </w:tc>
        <w:tc>
          <w:tcPr>
            <w:tcW w:w="1022" w:type="dxa"/>
          </w:tcPr>
          <w:p w:rsidR="0039542F" w:rsidRPr="00C0774D" w:rsidRDefault="00856B36" w:rsidP="0039542F">
            <w:pPr>
              <w:spacing w:before="60" w:after="60"/>
              <w:jc w:val="center"/>
            </w:pPr>
            <w:r w:rsidRPr="00C0774D">
              <w:t>14</w:t>
            </w:r>
          </w:p>
        </w:tc>
      </w:tr>
      <w:tr w:rsidR="0039542F" w:rsidTr="0039542F">
        <w:tc>
          <w:tcPr>
            <w:tcW w:w="8472" w:type="dxa"/>
          </w:tcPr>
          <w:p w:rsidR="0039542F" w:rsidRPr="0039542F" w:rsidRDefault="00E5225B" w:rsidP="00E268F5">
            <w:pPr>
              <w:autoSpaceDE w:val="0"/>
              <w:autoSpaceDN w:val="0"/>
              <w:adjustRightInd w:val="0"/>
              <w:spacing w:before="40" w:after="40"/>
              <w:jc w:val="both"/>
              <w:rPr>
                <w:sz w:val="28"/>
                <w:szCs w:val="28"/>
              </w:rPr>
            </w:pPr>
            <w:r>
              <w:t>III.2. Quadro Legal Institucional d</w:t>
            </w:r>
            <w:r w:rsidRPr="0039542F">
              <w:t>o Setor Ambiental</w:t>
            </w:r>
          </w:p>
        </w:tc>
        <w:tc>
          <w:tcPr>
            <w:tcW w:w="1022" w:type="dxa"/>
          </w:tcPr>
          <w:p w:rsidR="0039542F" w:rsidRPr="00C0774D" w:rsidRDefault="00856B36" w:rsidP="0039542F">
            <w:pPr>
              <w:spacing w:before="60" w:after="60"/>
              <w:jc w:val="center"/>
            </w:pPr>
            <w:r w:rsidRPr="00C0774D">
              <w:t>15</w:t>
            </w:r>
          </w:p>
        </w:tc>
      </w:tr>
      <w:tr w:rsidR="0039542F" w:rsidTr="0039542F">
        <w:tc>
          <w:tcPr>
            <w:tcW w:w="8472" w:type="dxa"/>
          </w:tcPr>
          <w:p w:rsidR="0039542F" w:rsidRPr="00E5225B" w:rsidRDefault="0039542F" w:rsidP="00E268F5">
            <w:pPr>
              <w:autoSpaceDE w:val="0"/>
              <w:autoSpaceDN w:val="0"/>
              <w:adjustRightInd w:val="0"/>
              <w:spacing w:before="40" w:after="40"/>
              <w:jc w:val="both"/>
            </w:pPr>
            <w:r w:rsidRPr="00E5225B">
              <w:t>III.</w:t>
            </w:r>
            <w:r w:rsidR="00E5225B">
              <w:t>3</w:t>
            </w:r>
            <w:r w:rsidRPr="00E5225B">
              <w:t xml:space="preserve">. </w:t>
            </w:r>
            <w:r w:rsidRPr="00E5225B">
              <w:rPr>
                <w:rFonts w:cstheme="minorHAnsi"/>
              </w:rPr>
              <w:t>Resumo do licenciamento ambiental e social e processo de avaliação dos empreendimentos</w:t>
            </w:r>
          </w:p>
        </w:tc>
        <w:tc>
          <w:tcPr>
            <w:tcW w:w="1022" w:type="dxa"/>
          </w:tcPr>
          <w:p w:rsidR="0039542F" w:rsidRPr="00C0774D" w:rsidRDefault="00856B36" w:rsidP="0039542F">
            <w:pPr>
              <w:spacing w:before="60" w:after="60"/>
              <w:jc w:val="center"/>
            </w:pPr>
            <w:r w:rsidRPr="00C0774D">
              <w:t>15</w:t>
            </w:r>
          </w:p>
        </w:tc>
      </w:tr>
      <w:tr w:rsidR="0039542F" w:rsidTr="0039542F">
        <w:tc>
          <w:tcPr>
            <w:tcW w:w="8472" w:type="dxa"/>
          </w:tcPr>
          <w:p w:rsidR="0039542F" w:rsidRPr="00E5225B" w:rsidRDefault="00E5225B" w:rsidP="00E268F5">
            <w:pPr>
              <w:autoSpaceDE w:val="0"/>
              <w:autoSpaceDN w:val="0"/>
              <w:adjustRightInd w:val="0"/>
              <w:spacing w:before="40" w:after="40"/>
              <w:jc w:val="both"/>
            </w:pPr>
            <w:r>
              <w:t>III.4</w:t>
            </w:r>
            <w:r w:rsidRPr="00E5225B">
              <w:t>. Resumo de como o projeto atende ou vai ao encontro das exigências das Normativas do BID</w:t>
            </w:r>
          </w:p>
        </w:tc>
        <w:tc>
          <w:tcPr>
            <w:tcW w:w="1022" w:type="dxa"/>
          </w:tcPr>
          <w:p w:rsidR="0039542F" w:rsidRPr="00C0774D" w:rsidRDefault="00856B36" w:rsidP="0039542F">
            <w:pPr>
              <w:spacing w:before="60" w:after="60"/>
              <w:jc w:val="center"/>
            </w:pPr>
            <w:r w:rsidRPr="00C0774D">
              <w:t>19</w:t>
            </w:r>
          </w:p>
        </w:tc>
      </w:tr>
      <w:tr w:rsidR="0039542F" w:rsidTr="0039542F">
        <w:tc>
          <w:tcPr>
            <w:tcW w:w="8472" w:type="dxa"/>
          </w:tcPr>
          <w:p w:rsidR="0039542F" w:rsidRPr="00E5225B" w:rsidRDefault="00E5225B" w:rsidP="00E268F5">
            <w:pPr>
              <w:autoSpaceDE w:val="0"/>
              <w:autoSpaceDN w:val="0"/>
              <w:adjustRightInd w:val="0"/>
              <w:spacing w:before="40" w:after="40"/>
              <w:jc w:val="both"/>
            </w:pPr>
            <w:r>
              <w:t>III</w:t>
            </w:r>
            <w:r w:rsidRPr="00E5225B">
              <w:t xml:space="preserve">.5. Padrões </w:t>
            </w:r>
            <w:r>
              <w:t>d</w:t>
            </w:r>
            <w:r w:rsidRPr="00E5225B">
              <w:t>e Qualidade Ambiental</w:t>
            </w:r>
          </w:p>
        </w:tc>
        <w:tc>
          <w:tcPr>
            <w:tcW w:w="1022" w:type="dxa"/>
          </w:tcPr>
          <w:p w:rsidR="0039542F" w:rsidRPr="00C0774D" w:rsidRDefault="00856B36" w:rsidP="00E5225B">
            <w:pPr>
              <w:spacing w:before="60" w:after="60"/>
              <w:jc w:val="center"/>
            </w:pPr>
            <w:r w:rsidRPr="00C0774D">
              <w:t>19</w:t>
            </w:r>
          </w:p>
        </w:tc>
      </w:tr>
      <w:tr w:rsidR="0039542F" w:rsidTr="0039542F">
        <w:tc>
          <w:tcPr>
            <w:tcW w:w="8472" w:type="dxa"/>
          </w:tcPr>
          <w:p w:rsidR="0039542F" w:rsidRPr="00D22A09" w:rsidRDefault="00E5225B" w:rsidP="00E268F5">
            <w:pPr>
              <w:autoSpaceDE w:val="0"/>
              <w:autoSpaceDN w:val="0"/>
              <w:adjustRightInd w:val="0"/>
              <w:spacing w:before="40" w:after="40"/>
              <w:jc w:val="both"/>
              <w:rPr>
                <w:b/>
              </w:rPr>
            </w:pPr>
            <w:r w:rsidRPr="001C3F1E">
              <w:rPr>
                <w:b/>
                <w:sz w:val="24"/>
                <w:szCs w:val="24"/>
              </w:rPr>
              <w:t>IV.PRINCIPAIS IMPACTOS AMBIENTAIS E SOCIAIS E RISCOS E MITIGAÇÃO</w:t>
            </w:r>
          </w:p>
        </w:tc>
        <w:tc>
          <w:tcPr>
            <w:tcW w:w="1022" w:type="dxa"/>
          </w:tcPr>
          <w:p w:rsidR="0039542F" w:rsidRPr="00C0774D" w:rsidRDefault="00856B36" w:rsidP="00856B36">
            <w:pPr>
              <w:spacing w:before="60" w:after="60"/>
              <w:jc w:val="center"/>
              <w:rPr>
                <w:b/>
              </w:rPr>
            </w:pPr>
            <w:r w:rsidRPr="00C0774D">
              <w:rPr>
                <w:b/>
              </w:rPr>
              <w:t>21</w:t>
            </w:r>
          </w:p>
        </w:tc>
      </w:tr>
      <w:tr w:rsidR="0039542F" w:rsidTr="0039542F">
        <w:tc>
          <w:tcPr>
            <w:tcW w:w="8472" w:type="dxa"/>
          </w:tcPr>
          <w:p w:rsidR="0039542F" w:rsidRPr="00E5225B" w:rsidRDefault="00E5225B" w:rsidP="00E268F5">
            <w:pPr>
              <w:autoSpaceDE w:val="0"/>
              <w:autoSpaceDN w:val="0"/>
              <w:adjustRightInd w:val="0"/>
              <w:spacing w:before="40" w:after="40"/>
              <w:jc w:val="both"/>
            </w:pPr>
            <w:r w:rsidRPr="00E5225B">
              <w:t>IV.1. Resumo dos principais impactos e riscos e Análise de resultados</w:t>
            </w:r>
          </w:p>
        </w:tc>
        <w:tc>
          <w:tcPr>
            <w:tcW w:w="1022" w:type="dxa"/>
          </w:tcPr>
          <w:p w:rsidR="0039542F" w:rsidRPr="00C0774D" w:rsidRDefault="00856B36" w:rsidP="00E5225B">
            <w:pPr>
              <w:spacing w:before="60" w:after="60"/>
              <w:jc w:val="center"/>
            </w:pPr>
            <w:r w:rsidRPr="00C0774D">
              <w:t>21</w:t>
            </w:r>
          </w:p>
        </w:tc>
      </w:tr>
      <w:tr w:rsidR="00856B36" w:rsidTr="0039542F">
        <w:tc>
          <w:tcPr>
            <w:tcW w:w="8472" w:type="dxa"/>
          </w:tcPr>
          <w:p w:rsidR="00856B36" w:rsidRPr="00E5225B" w:rsidRDefault="00856B36" w:rsidP="00856B36">
            <w:pPr>
              <w:autoSpaceDE w:val="0"/>
              <w:autoSpaceDN w:val="0"/>
              <w:adjustRightInd w:val="0"/>
              <w:spacing w:after="120"/>
              <w:jc w:val="both"/>
              <w:rPr>
                <w:rFonts w:cstheme="minorHAnsi"/>
              </w:rPr>
            </w:pPr>
            <w:r>
              <w:rPr>
                <w:rFonts w:cstheme="minorHAnsi"/>
              </w:rPr>
              <w:t xml:space="preserve">IV.2 </w:t>
            </w:r>
            <w:r w:rsidRPr="00856B36">
              <w:t xml:space="preserve">Impactos </w:t>
            </w:r>
            <w:r>
              <w:t>e</w:t>
            </w:r>
            <w:r w:rsidRPr="00856B36">
              <w:t xml:space="preserve"> Riscos Ambientais</w:t>
            </w:r>
          </w:p>
        </w:tc>
        <w:tc>
          <w:tcPr>
            <w:tcW w:w="1022" w:type="dxa"/>
          </w:tcPr>
          <w:p w:rsidR="00856B36" w:rsidRPr="00C0774D" w:rsidRDefault="00856B36" w:rsidP="00E5225B">
            <w:pPr>
              <w:spacing w:before="60" w:after="60"/>
              <w:jc w:val="center"/>
            </w:pPr>
            <w:r w:rsidRPr="00C0774D">
              <w:t>21</w:t>
            </w:r>
          </w:p>
        </w:tc>
      </w:tr>
      <w:tr w:rsidR="0039542F" w:rsidTr="0039542F">
        <w:tc>
          <w:tcPr>
            <w:tcW w:w="8472" w:type="dxa"/>
          </w:tcPr>
          <w:p w:rsidR="0039542F" w:rsidRPr="00E5225B" w:rsidRDefault="00E5225B" w:rsidP="00E268F5">
            <w:pPr>
              <w:autoSpaceDE w:val="0"/>
              <w:autoSpaceDN w:val="0"/>
              <w:adjustRightInd w:val="0"/>
              <w:spacing w:before="40" w:after="40"/>
              <w:jc w:val="both"/>
            </w:pPr>
            <w:r w:rsidRPr="00E5225B">
              <w:rPr>
                <w:rFonts w:cstheme="minorHAnsi"/>
              </w:rPr>
              <w:t>IV.3 Análise Institucional</w:t>
            </w:r>
          </w:p>
        </w:tc>
        <w:tc>
          <w:tcPr>
            <w:tcW w:w="1022" w:type="dxa"/>
          </w:tcPr>
          <w:p w:rsidR="0039542F" w:rsidRPr="00C0774D" w:rsidRDefault="00856B36" w:rsidP="00E5225B">
            <w:pPr>
              <w:spacing w:before="60" w:after="60"/>
              <w:jc w:val="center"/>
            </w:pPr>
            <w:r w:rsidRPr="00C0774D">
              <w:t>26</w:t>
            </w:r>
          </w:p>
        </w:tc>
      </w:tr>
      <w:tr w:rsidR="0039542F" w:rsidTr="0039542F">
        <w:tc>
          <w:tcPr>
            <w:tcW w:w="8472" w:type="dxa"/>
          </w:tcPr>
          <w:p w:rsidR="0039542F" w:rsidRPr="00E5225B" w:rsidRDefault="00E5225B" w:rsidP="00E268F5">
            <w:pPr>
              <w:autoSpaceDE w:val="0"/>
              <w:autoSpaceDN w:val="0"/>
              <w:adjustRightInd w:val="0"/>
              <w:spacing w:before="40" w:after="40"/>
              <w:jc w:val="both"/>
            </w:pPr>
            <w:r w:rsidRPr="00E5225B">
              <w:rPr>
                <w:rFonts w:cstheme="minorHAnsi"/>
              </w:rPr>
              <w:t>IV.4 Análise Social</w:t>
            </w:r>
          </w:p>
        </w:tc>
        <w:tc>
          <w:tcPr>
            <w:tcW w:w="1022" w:type="dxa"/>
          </w:tcPr>
          <w:p w:rsidR="0039542F" w:rsidRPr="00C0774D" w:rsidRDefault="00856B36" w:rsidP="00E5225B">
            <w:pPr>
              <w:spacing w:before="60" w:after="60"/>
              <w:jc w:val="center"/>
            </w:pPr>
            <w:r w:rsidRPr="00C0774D">
              <w:t>27</w:t>
            </w:r>
          </w:p>
        </w:tc>
      </w:tr>
      <w:tr w:rsidR="0039542F" w:rsidTr="0039542F">
        <w:tc>
          <w:tcPr>
            <w:tcW w:w="8472" w:type="dxa"/>
          </w:tcPr>
          <w:p w:rsidR="0039542F" w:rsidRPr="00E5225B" w:rsidRDefault="00E5225B" w:rsidP="00E268F5">
            <w:pPr>
              <w:autoSpaceDE w:val="0"/>
              <w:autoSpaceDN w:val="0"/>
              <w:adjustRightInd w:val="0"/>
              <w:spacing w:before="40" w:after="40"/>
              <w:jc w:val="both"/>
            </w:pPr>
            <w:r w:rsidRPr="00E5225B">
              <w:rPr>
                <w:rFonts w:cstheme="minorHAnsi"/>
              </w:rPr>
              <w:t>IV.5 Impactos Positivos</w:t>
            </w:r>
          </w:p>
        </w:tc>
        <w:tc>
          <w:tcPr>
            <w:tcW w:w="1022" w:type="dxa"/>
          </w:tcPr>
          <w:p w:rsidR="0039542F" w:rsidRPr="00C0774D" w:rsidRDefault="00856B36" w:rsidP="00E5225B">
            <w:pPr>
              <w:spacing w:before="60" w:after="60"/>
              <w:jc w:val="center"/>
            </w:pPr>
            <w:r w:rsidRPr="00C0774D">
              <w:t>29</w:t>
            </w:r>
          </w:p>
        </w:tc>
      </w:tr>
      <w:tr w:rsidR="00E5225B" w:rsidTr="0039542F">
        <w:tc>
          <w:tcPr>
            <w:tcW w:w="8472" w:type="dxa"/>
          </w:tcPr>
          <w:p w:rsidR="00E5225B" w:rsidRPr="00E5225B" w:rsidRDefault="00E5225B" w:rsidP="00E268F5">
            <w:pPr>
              <w:spacing w:before="40" w:after="40"/>
              <w:rPr>
                <w:rFonts w:cstheme="minorHAnsi"/>
                <w:lang w:val="pt-PT"/>
              </w:rPr>
            </w:pPr>
            <w:r w:rsidRPr="001B7DA4">
              <w:rPr>
                <w:rStyle w:val="hps"/>
                <w:rFonts w:cs="Arial"/>
                <w:b/>
                <w:lang w:val="pt-PT"/>
              </w:rPr>
              <w:t>V. GESTÃO E MONITORIZAÇÃO DEIMPACTOS AMBIENTAIS,</w:t>
            </w:r>
            <w:r>
              <w:rPr>
                <w:rStyle w:val="hps"/>
                <w:rFonts w:cs="Arial"/>
                <w:b/>
                <w:lang w:val="pt-PT"/>
              </w:rPr>
              <w:t xml:space="preserve"> </w:t>
            </w:r>
            <w:r w:rsidRPr="001B7DA4">
              <w:rPr>
                <w:rStyle w:val="hps"/>
                <w:rFonts w:cs="Arial"/>
                <w:b/>
                <w:lang w:val="pt-PT"/>
              </w:rPr>
              <w:t>SOCIAIS, SANITÁRIOS E</w:t>
            </w:r>
            <w:r>
              <w:rPr>
                <w:rStyle w:val="hps"/>
                <w:rFonts w:cs="Arial"/>
                <w:b/>
                <w:lang w:val="pt-PT"/>
              </w:rPr>
              <w:t xml:space="preserve"> </w:t>
            </w:r>
            <w:r w:rsidRPr="001B7DA4">
              <w:rPr>
                <w:rStyle w:val="hps"/>
                <w:rFonts w:cs="Arial"/>
                <w:b/>
                <w:lang w:val="pt-PT"/>
              </w:rPr>
              <w:t>SEGURANÇA</w:t>
            </w:r>
            <w:r>
              <w:rPr>
                <w:rStyle w:val="hps"/>
                <w:rFonts w:cs="Arial"/>
                <w:b/>
                <w:lang w:val="pt-PT"/>
              </w:rPr>
              <w:t xml:space="preserve"> </w:t>
            </w:r>
            <w:r w:rsidRPr="001B7DA4">
              <w:rPr>
                <w:rStyle w:val="hps"/>
                <w:rFonts w:cs="Arial"/>
                <w:b/>
                <w:lang w:val="pt-PT"/>
              </w:rPr>
              <w:t>E TRABALHO</w:t>
            </w:r>
            <w:r>
              <w:rPr>
                <w:rStyle w:val="hps"/>
                <w:rFonts w:cs="Arial"/>
                <w:b/>
                <w:lang w:val="pt-PT"/>
              </w:rPr>
              <w:t xml:space="preserve"> </w:t>
            </w:r>
            <w:r w:rsidRPr="001B7DA4">
              <w:rPr>
                <w:rStyle w:val="hps"/>
                <w:rFonts w:cs="Arial"/>
                <w:b/>
                <w:lang w:val="pt-PT"/>
              </w:rPr>
              <w:t>E RISCOS</w:t>
            </w:r>
          </w:p>
        </w:tc>
        <w:tc>
          <w:tcPr>
            <w:tcW w:w="1022" w:type="dxa"/>
          </w:tcPr>
          <w:p w:rsidR="00E5225B" w:rsidRPr="00C0774D" w:rsidRDefault="00C0774D" w:rsidP="00C0774D">
            <w:pPr>
              <w:spacing w:before="60" w:after="60"/>
              <w:jc w:val="center"/>
              <w:rPr>
                <w:b/>
              </w:rPr>
            </w:pPr>
            <w:r w:rsidRPr="00C0774D">
              <w:rPr>
                <w:b/>
              </w:rPr>
              <w:t>28</w:t>
            </w:r>
          </w:p>
        </w:tc>
      </w:tr>
      <w:tr w:rsidR="00E5225B" w:rsidTr="0039542F">
        <w:tc>
          <w:tcPr>
            <w:tcW w:w="8472" w:type="dxa"/>
          </w:tcPr>
          <w:p w:rsidR="00E5225B" w:rsidRPr="00E5225B" w:rsidRDefault="00E5225B" w:rsidP="00E268F5">
            <w:pPr>
              <w:autoSpaceDE w:val="0"/>
              <w:autoSpaceDN w:val="0"/>
              <w:adjustRightInd w:val="0"/>
              <w:spacing w:before="40" w:after="40"/>
              <w:jc w:val="both"/>
              <w:rPr>
                <w:rFonts w:cstheme="minorHAnsi"/>
              </w:rPr>
            </w:pPr>
            <w:r w:rsidRPr="00E5225B">
              <w:rPr>
                <w:rFonts w:cs="Arial"/>
                <w:spacing w:val="-4"/>
              </w:rPr>
              <w:t>V.1 Gerenciamento Ambiental do Projeto PSA-IPOJUCA</w:t>
            </w:r>
          </w:p>
        </w:tc>
        <w:tc>
          <w:tcPr>
            <w:tcW w:w="1022" w:type="dxa"/>
          </w:tcPr>
          <w:p w:rsidR="00E5225B" w:rsidRPr="00C0774D" w:rsidRDefault="00C0774D" w:rsidP="00E5225B">
            <w:pPr>
              <w:spacing w:before="60" w:after="60"/>
              <w:jc w:val="center"/>
            </w:pPr>
            <w:r w:rsidRPr="00C0774D">
              <w:t>30</w:t>
            </w:r>
          </w:p>
        </w:tc>
      </w:tr>
      <w:tr w:rsidR="00E5225B" w:rsidTr="0039542F">
        <w:tc>
          <w:tcPr>
            <w:tcW w:w="8472" w:type="dxa"/>
          </w:tcPr>
          <w:p w:rsidR="00E5225B" w:rsidRPr="00E5225B" w:rsidRDefault="00E5225B" w:rsidP="00E268F5">
            <w:pPr>
              <w:spacing w:before="40" w:after="40"/>
              <w:rPr>
                <w:rFonts w:cs="Arial"/>
              </w:rPr>
            </w:pPr>
            <w:r>
              <w:rPr>
                <w:rFonts w:cs="Arial"/>
              </w:rPr>
              <w:t>V.2 Manual Ambiental de Construção - MAC</w:t>
            </w:r>
          </w:p>
        </w:tc>
        <w:tc>
          <w:tcPr>
            <w:tcW w:w="1022" w:type="dxa"/>
          </w:tcPr>
          <w:p w:rsidR="00E5225B" w:rsidRPr="00C0774D" w:rsidRDefault="00C0774D" w:rsidP="00E5225B">
            <w:pPr>
              <w:spacing w:before="60" w:after="60"/>
              <w:jc w:val="center"/>
            </w:pPr>
            <w:r w:rsidRPr="00C0774D">
              <w:t>31</w:t>
            </w:r>
          </w:p>
        </w:tc>
      </w:tr>
      <w:tr w:rsidR="00E5225B" w:rsidTr="0039542F">
        <w:tc>
          <w:tcPr>
            <w:tcW w:w="8472" w:type="dxa"/>
          </w:tcPr>
          <w:p w:rsidR="00E5225B" w:rsidRPr="00E5225B" w:rsidRDefault="00E5225B" w:rsidP="00E268F5">
            <w:pPr>
              <w:spacing w:before="40" w:after="40"/>
              <w:rPr>
                <w:rFonts w:cstheme="minorHAnsi"/>
              </w:rPr>
            </w:pPr>
            <w:r w:rsidRPr="00E5225B">
              <w:rPr>
                <w:rFonts w:cs="Arial"/>
              </w:rPr>
              <w:t xml:space="preserve">V.3 </w:t>
            </w:r>
            <w:r w:rsidRPr="00E5225B">
              <w:rPr>
                <w:snapToGrid w:val="0"/>
              </w:rPr>
              <w:t>Programa de Monitoramento e Controle das Ações Ambientais do Projeto</w:t>
            </w:r>
            <w:r w:rsidRPr="006B5002">
              <w:rPr>
                <w:b/>
                <w:snapToGrid w:val="0"/>
                <w:sz w:val="20"/>
              </w:rPr>
              <w:t xml:space="preserve"> </w:t>
            </w:r>
          </w:p>
        </w:tc>
        <w:tc>
          <w:tcPr>
            <w:tcW w:w="1022" w:type="dxa"/>
          </w:tcPr>
          <w:p w:rsidR="00E5225B" w:rsidRPr="00C0774D" w:rsidRDefault="00C0774D" w:rsidP="00E5225B">
            <w:pPr>
              <w:spacing w:before="60" w:after="60"/>
              <w:jc w:val="center"/>
            </w:pPr>
            <w:r w:rsidRPr="00C0774D">
              <w:t>32</w:t>
            </w:r>
          </w:p>
        </w:tc>
      </w:tr>
      <w:tr w:rsidR="00E5225B" w:rsidTr="0039542F">
        <w:tc>
          <w:tcPr>
            <w:tcW w:w="8472" w:type="dxa"/>
          </w:tcPr>
          <w:p w:rsidR="00E5225B" w:rsidRPr="00E5225B" w:rsidRDefault="00E5225B" w:rsidP="00E268F5">
            <w:pPr>
              <w:spacing w:before="40" w:after="40"/>
              <w:rPr>
                <w:rFonts w:cstheme="minorHAnsi"/>
              </w:rPr>
            </w:pPr>
            <w:r w:rsidRPr="00E5225B">
              <w:rPr>
                <w:rFonts w:cs="Arial"/>
              </w:rPr>
              <w:t>V.4 Indicadores</w:t>
            </w:r>
            <w:r>
              <w:rPr>
                <w:rFonts w:cs="Arial"/>
              </w:rPr>
              <w:t xml:space="preserve"> Ambientais</w:t>
            </w:r>
          </w:p>
        </w:tc>
        <w:tc>
          <w:tcPr>
            <w:tcW w:w="1022" w:type="dxa"/>
          </w:tcPr>
          <w:p w:rsidR="00E5225B" w:rsidRPr="00C0774D" w:rsidRDefault="00C0774D" w:rsidP="00E5225B">
            <w:pPr>
              <w:spacing w:before="60" w:after="60"/>
              <w:jc w:val="center"/>
            </w:pPr>
            <w:r w:rsidRPr="00C0774D">
              <w:t>32</w:t>
            </w:r>
          </w:p>
        </w:tc>
      </w:tr>
      <w:tr w:rsidR="00E5225B" w:rsidTr="0039542F">
        <w:tc>
          <w:tcPr>
            <w:tcW w:w="8472" w:type="dxa"/>
          </w:tcPr>
          <w:p w:rsidR="00E5225B" w:rsidRPr="00BF4B68" w:rsidRDefault="00E5225B" w:rsidP="00E268F5">
            <w:pPr>
              <w:spacing w:before="40" w:after="40"/>
              <w:rPr>
                <w:rFonts w:cs="Arial"/>
                <w:b/>
              </w:rPr>
            </w:pPr>
            <w:r w:rsidRPr="00BF4B68">
              <w:rPr>
                <w:rStyle w:val="longtext"/>
                <w:rFonts w:cs="Arial"/>
                <w:b/>
                <w:lang w:val="pt-PT"/>
              </w:rPr>
              <w:t>VI. REQUISITOS PARA INCLUSÃO NOS ACORDOS JURÍDICOS</w:t>
            </w:r>
          </w:p>
        </w:tc>
        <w:tc>
          <w:tcPr>
            <w:tcW w:w="1022" w:type="dxa"/>
          </w:tcPr>
          <w:p w:rsidR="00E5225B" w:rsidRPr="00C0774D" w:rsidRDefault="00C0774D" w:rsidP="00E5225B">
            <w:pPr>
              <w:spacing w:before="60" w:after="60"/>
              <w:jc w:val="center"/>
              <w:rPr>
                <w:b/>
              </w:rPr>
            </w:pPr>
            <w:r w:rsidRPr="00C0774D">
              <w:rPr>
                <w:b/>
              </w:rPr>
              <w:t>32</w:t>
            </w:r>
          </w:p>
        </w:tc>
      </w:tr>
      <w:tr w:rsidR="00E5225B" w:rsidTr="0039542F">
        <w:tc>
          <w:tcPr>
            <w:tcW w:w="8472" w:type="dxa"/>
          </w:tcPr>
          <w:p w:rsidR="00E5225B" w:rsidRPr="00BF4B68" w:rsidRDefault="00E5225B" w:rsidP="00E268F5">
            <w:pPr>
              <w:autoSpaceDE w:val="0"/>
              <w:autoSpaceDN w:val="0"/>
              <w:adjustRightInd w:val="0"/>
              <w:spacing w:before="40" w:after="40"/>
              <w:jc w:val="both"/>
              <w:rPr>
                <w:rFonts w:cs="Arial"/>
                <w:b/>
              </w:rPr>
            </w:pPr>
            <w:r>
              <w:rPr>
                <w:rFonts w:cs="Arial"/>
                <w:b/>
              </w:rPr>
              <w:t xml:space="preserve">ANEXO I - </w:t>
            </w:r>
            <w:r>
              <w:rPr>
                <w:rFonts w:cstheme="minorHAnsi"/>
              </w:rPr>
              <w:t xml:space="preserve">Critérios e </w:t>
            </w:r>
            <w:r w:rsidRPr="00E5225B">
              <w:rPr>
                <w:rFonts w:cstheme="minorHAnsi"/>
              </w:rPr>
              <w:t xml:space="preserve">Procedimentos </w:t>
            </w:r>
            <w:r>
              <w:rPr>
                <w:rFonts w:cstheme="minorHAnsi"/>
              </w:rPr>
              <w:t xml:space="preserve">para </w:t>
            </w:r>
            <w:r w:rsidRPr="00E5225B">
              <w:rPr>
                <w:rFonts w:cstheme="minorHAnsi"/>
              </w:rPr>
              <w:t xml:space="preserve">Concepção/Avaliação Ambiental </w:t>
            </w:r>
            <w:r>
              <w:rPr>
                <w:rFonts w:cstheme="minorHAnsi"/>
              </w:rPr>
              <w:t>d</w:t>
            </w:r>
            <w:r w:rsidRPr="00E5225B">
              <w:rPr>
                <w:rFonts w:cstheme="minorHAnsi"/>
              </w:rPr>
              <w:t xml:space="preserve">e Projetos </w:t>
            </w:r>
            <w:r>
              <w:rPr>
                <w:rFonts w:cstheme="minorHAnsi"/>
              </w:rPr>
              <w:t>e</w:t>
            </w:r>
            <w:r w:rsidRPr="00E5225B">
              <w:rPr>
                <w:rFonts w:cstheme="minorHAnsi"/>
              </w:rPr>
              <w:t xml:space="preserve"> Execução </w:t>
            </w:r>
            <w:r>
              <w:rPr>
                <w:rFonts w:cstheme="minorHAnsi"/>
              </w:rPr>
              <w:t>d</w:t>
            </w:r>
            <w:r w:rsidRPr="00E5225B">
              <w:rPr>
                <w:rFonts w:cstheme="minorHAnsi"/>
              </w:rPr>
              <w:t>e Obras</w:t>
            </w:r>
          </w:p>
        </w:tc>
        <w:tc>
          <w:tcPr>
            <w:tcW w:w="1022" w:type="dxa"/>
          </w:tcPr>
          <w:p w:rsidR="00E5225B" w:rsidRPr="00C0774D" w:rsidRDefault="00C0774D" w:rsidP="00E5225B">
            <w:pPr>
              <w:spacing w:before="60" w:after="60"/>
              <w:jc w:val="center"/>
            </w:pPr>
            <w:r w:rsidRPr="00C0774D">
              <w:t>34</w:t>
            </w:r>
          </w:p>
        </w:tc>
      </w:tr>
      <w:tr w:rsidR="00E5225B" w:rsidTr="0039542F">
        <w:tc>
          <w:tcPr>
            <w:tcW w:w="8472" w:type="dxa"/>
          </w:tcPr>
          <w:p w:rsidR="00E5225B" w:rsidRPr="00E268F5" w:rsidRDefault="00E5225B" w:rsidP="00E268F5">
            <w:pPr>
              <w:autoSpaceDE w:val="0"/>
              <w:autoSpaceDN w:val="0"/>
              <w:adjustRightInd w:val="0"/>
              <w:spacing w:before="40" w:after="40"/>
              <w:jc w:val="both"/>
              <w:rPr>
                <w:rFonts w:cs="Arial"/>
              </w:rPr>
            </w:pPr>
            <w:r w:rsidRPr="00E268F5">
              <w:rPr>
                <w:rFonts w:cs="Arial"/>
                <w:b/>
              </w:rPr>
              <w:t>ANEXO II</w:t>
            </w:r>
            <w:r w:rsidRPr="00E268F5">
              <w:rPr>
                <w:rStyle w:val="longtext"/>
                <w:rFonts w:cstheme="minorHAnsi"/>
              </w:rPr>
              <w:t xml:space="preserve"> Descrição das classificações de Qualidade das Águas e Nível Trófico adotada pela CPRH. </w:t>
            </w:r>
          </w:p>
        </w:tc>
        <w:tc>
          <w:tcPr>
            <w:tcW w:w="1022" w:type="dxa"/>
          </w:tcPr>
          <w:p w:rsidR="00E5225B" w:rsidRPr="00C0774D" w:rsidRDefault="00C0774D" w:rsidP="00E5225B">
            <w:pPr>
              <w:spacing w:before="60" w:after="60"/>
              <w:jc w:val="center"/>
            </w:pPr>
            <w:r w:rsidRPr="00C0774D">
              <w:t>39</w:t>
            </w:r>
          </w:p>
        </w:tc>
      </w:tr>
      <w:tr w:rsidR="00E5225B" w:rsidTr="0039542F">
        <w:tc>
          <w:tcPr>
            <w:tcW w:w="8472" w:type="dxa"/>
          </w:tcPr>
          <w:p w:rsidR="00E5225B" w:rsidRDefault="00E268F5" w:rsidP="00E268F5">
            <w:pPr>
              <w:spacing w:before="40" w:after="40"/>
              <w:jc w:val="both"/>
              <w:rPr>
                <w:rFonts w:cs="Arial"/>
                <w:b/>
              </w:rPr>
            </w:pPr>
            <w:r w:rsidRPr="00E268F5">
              <w:rPr>
                <w:rFonts w:cs="Arial"/>
                <w:b/>
              </w:rPr>
              <w:t>ANEXO III</w:t>
            </w:r>
            <w:r>
              <w:rPr>
                <w:rFonts w:cs="Arial"/>
              </w:rPr>
              <w:t xml:space="preserve"> – Modelos de: (i) </w:t>
            </w:r>
            <w:r w:rsidRPr="00E268F5">
              <w:rPr>
                <w:rFonts w:cs="Arial"/>
              </w:rPr>
              <w:t>Ficha Ambiental de Subprojetos para solicitação de “Não Objeção” da licitação de obras;</w:t>
            </w:r>
            <w:r>
              <w:rPr>
                <w:rFonts w:cs="Arial"/>
              </w:rPr>
              <w:t xml:space="preserve"> e (ii) Informes semestrais de supervisão ambiental de obras.</w:t>
            </w:r>
          </w:p>
        </w:tc>
        <w:tc>
          <w:tcPr>
            <w:tcW w:w="1022" w:type="dxa"/>
          </w:tcPr>
          <w:p w:rsidR="00E5225B" w:rsidRPr="00C0774D" w:rsidRDefault="00C0774D" w:rsidP="00E5225B">
            <w:pPr>
              <w:spacing w:before="60" w:after="60"/>
              <w:jc w:val="center"/>
            </w:pPr>
            <w:r w:rsidRPr="00C0774D">
              <w:t>40</w:t>
            </w:r>
          </w:p>
        </w:tc>
      </w:tr>
      <w:tr w:rsidR="00E268F5" w:rsidTr="0039542F">
        <w:tc>
          <w:tcPr>
            <w:tcW w:w="8472" w:type="dxa"/>
          </w:tcPr>
          <w:p w:rsidR="00E268F5" w:rsidRPr="00E268F5" w:rsidRDefault="00E268F5" w:rsidP="00E268F5">
            <w:pPr>
              <w:spacing w:before="40" w:after="40"/>
              <w:jc w:val="both"/>
              <w:rPr>
                <w:rFonts w:cs="Arial"/>
                <w:b/>
              </w:rPr>
            </w:pPr>
            <w:r>
              <w:rPr>
                <w:rFonts w:cs="Arial"/>
                <w:b/>
              </w:rPr>
              <w:t xml:space="preserve">ANEXO IV – </w:t>
            </w:r>
            <w:r w:rsidRPr="00E268F5">
              <w:rPr>
                <w:rFonts w:cs="Arial"/>
              </w:rPr>
              <w:t>Manual Ambiental de Construção - MAC</w:t>
            </w:r>
          </w:p>
        </w:tc>
        <w:tc>
          <w:tcPr>
            <w:tcW w:w="1022" w:type="dxa"/>
          </w:tcPr>
          <w:p w:rsidR="00E268F5" w:rsidRPr="00C0774D" w:rsidRDefault="00C0774D" w:rsidP="00E5225B">
            <w:pPr>
              <w:spacing w:before="60" w:after="60"/>
              <w:jc w:val="center"/>
            </w:pPr>
            <w:r w:rsidRPr="00C0774D">
              <w:t>45</w:t>
            </w:r>
          </w:p>
        </w:tc>
      </w:tr>
    </w:tbl>
    <w:p w:rsidR="00856B36" w:rsidRDefault="00856B36" w:rsidP="00CE1F42">
      <w:pPr>
        <w:jc w:val="both"/>
        <w:rPr>
          <w:b/>
          <w:sz w:val="24"/>
          <w:szCs w:val="24"/>
        </w:rPr>
      </w:pPr>
    </w:p>
    <w:p w:rsidR="00C441C1" w:rsidRPr="00CE1F42" w:rsidRDefault="00856B36" w:rsidP="00856B36">
      <w:pPr>
        <w:rPr>
          <w:b/>
          <w:sz w:val="24"/>
          <w:szCs w:val="24"/>
        </w:rPr>
      </w:pPr>
      <w:r>
        <w:rPr>
          <w:b/>
          <w:sz w:val="24"/>
          <w:szCs w:val="24"/>
        </w:rPr>
        <w:br w:type="page"/>
      </w:r>
      <w:r w:rsidR="00C441C1" w:rsidRPr="00CE1F42">
        <w:rPr>
          <w:b/>
          <w:sz w:val="24"/>
          <w:szCs w:val="24"/>
        </w:rPr>
        <w:lastRenderedPageBreak/>
        <w:t>I.  INTRODUÇÃO</w:t>
      </w:r>
    </w:p>
    <w:p w:rsidR="00A52E80" w:rsidRDefault="00A52E80" w:rsidP="00CE1F42">
      <w:pPr>
        <w:spacing w:before="120" w:after="120" w:line="240" w:lineRule="auto"/>
        <w:jc w:val="both"/>
        <w:rPr>
          <w:rFonts w:cstheme="minorHAnsi"/>
        </w:rPr>
      </w:pPr>
      <w:r w:rsidRPr="00D97306">
        <w:rPr>
          <w:rFonts w:cstheme="minorHAnsi"/>
        </w:rPr>
        <w:t xml:space="preserve">Este documento constitui o </w:t>
      </w:r>
      <w:r w:rsidR="00D97306" w:rsidRPr="00D97306">
        <w:rPr>
          <w:rFonts w:cstheme="minorHAnsi"/>
        </w:rPr>
        <w:t xml:space="preserve">Informe de Gestão Ambiental e Social – IGAS do Projeto de Saneamento Ambiental da bacia do Rio Ipojuca do Estado de Pernambuco </w:t>
      </w:r>
      <w:r w:rsidR="00D97306">
        <w:rPr>
          <w:rFonts w:cstheme="minorHAnsi"/>
        </w:rPr>
        <w:t>–</w:t>
      </w:r>
      <w:r w:rsidR="007C71B4">
        <w:rPr>
          <w:rFonts w:cstheme="minorHAnsi"/>
        </w:rPr>
        <w:t xml:space="preserve"> </w:t>
      </w:r>
      <w:r w:rsidRPr="00D97306">
        <w:rPr>
          <w:rFonts w:cstheme="minorHAnsi"/>
        </w:rPr>
        <w:t>PS</w:t>
      </w:r>
      <w:r w:rsidR="00D97306" w:rsidRPr="00D97306">
        <w:rPr>
          <w:rFonts w:cstheme="minorHAnsi"/>
        </w:rPr>
        <w:t>A</w:t>
      </w:r>
      <w:r w:rsidR="00D97306">
        <w:rPr>
          <w:rFonts w:cstheme="minorHAnsi"/>
        </w:rPr>
        <w:t xml:space="preserve"> Ipojuca</w:t>
      </w:r>
      <w:r w:rsidRPr="00D97306">
        <w:rPr>
          <w:rFonts w:cstheme="minorHAnsi"/>
        </w:rPr>
        <w:t xml:space="preserve">/PE e seu conteúdo visa ao atendimento das políticas de salvaguardas ambientais e sociais do Banco </w:t>
      </w:r>
      <w:r w:rsidR="00D97306" w:rsidRPr="00D97306">
        <w:rPr>
          <w:rFonts w:cstheme="minorHAnsi"/>
        </w:rPr>
        <w:t>Interamericano de desenvolvimento - BID</w:t>
      </w:r>
      <w:r w:rsidRPr="00D97306">
        <w:rPr>
          <w:rFonts w:cstheme="minorHAnsi"/>
        </w:rPr>
        <w:t xml:space="preserve">. </w:t>
      </w:r>
    </w:p>
    <w:p w:rsidR="003E3A95" w:rsidRDefault="001E678A" w:rsidP="00B3424B">
      <w:pPr>
        <w:spacing w:after="120" w:line="240" w:lineRule="auto"/>
        <w:jc w:val="both"/>
        <w:rPr>
          <w:rFonts w:cstheme="minorHAnsi"/>
        </w:rPr>
      </w:pPr>
      <w:r>
        <w:rPr>
          <w:rFonts w:cstheme="minorHAnsi"/>
        </w:rPr>
        <w:t>A bacia do rio Ipojuca, pela sua localização estratégica e pela importância socioeconômica</w:t>
      </w:r>
      <w:r w:rsidR="007A0433">
        <w:rPr>
          <w:rFonts w:cstheme="minorHAnsi"/>
        </w:rPr>
        <w:t xml:space="preserve"> </w:t>
      </w:r>
      <w:r>
        <w:rPr>
          <w:rFonts w:cstheme="minorHAnsi"/>
        </w:rPr>
        <w:t>no estado, vem sendo bastante estudada sob os aspectos socioambientais</w:t>
      </w:r>
      <w:r w:rsidR="00CD78FB">
        <w:rPr>
          <w:rFonts w:cstheme="minorHAnsi"/>
        </w:rPr>
        <w:t xml:space="preserve">. Em conformidade com as diretrizes do Plano Estadual de Recursos Hídricos (1998), foi elaborado em 2001/2002 o Plano </w:t>
      </w:r>
      <w:r w:rsidR="003E3A95">
        <w:rPr>
          <w:rFonts w:cstheme="minorHAnsi"/>
        </w:rPr>
        <w:t>Diretor d</w:t>
      </w:r>
      <w:r w:rsidR="00CD78FB">
        <w:rPr>
          <w:rFonts w:cstheme="minorHAnsi"/>
        </w:rPr>
        <w:t xml:space="preserve">e Recursos Hídricos da Bacia do rio Ipojuca </w:t>
      </w:r>
      <w:r w:rsidR="003E3A95">
        <w:rPr>
          <w:rFonts w:cstheme="minorHAnsi"/>
        </w:rPr>
        <w:t>e mais recentemente</w:t>
      </w:r>
      <w:r w:rsidR="0001598B">
        <w:rPr>
          <w:rFonts w:cstheme="minorHAnsi"/>
        </w:rPr>
        <w:t xml:space="preserve"> (2010) </w:t>
      </w:r>
      <w:r w:rsidR="003E3A95">
        <w:rPr>
          <w:rFonts w:cstheme="minorHAnsi"/>
        </w:rPr>
        <w:t>o Plano Hidroambiental</w:t>
      </w:r>
      <w:r w:rsidR="007A0433">
        <w:rPr>
          <w:rFonts w:cstheme="minorHAnsi"/>
        </w:rPr>
        <w:t xml:space="preserve"> </w:t>
      </w:r>
      <w:r w:rsidR="003E3A95">
        <w:rPr>
          <w:rFonts w:cstheme="minorHAnsi"/>
        </w:rPr>
        <w:t>da Bacia do rio Ipojuca</w:t>
      </w:r>
      <w:r w:rsidR="0001598B">
        <w:rPr>
          <w:rFonts w:cstheme="minorHAnsi"/>
        </w:rPr>
        <w:t xml:space="preserve"> (PHBI)</w:t>
      </w:r>
      <w:r w:rsidR="00CD78FB">
        <w:rPr>
          <w:rFonts w:cstheme="minorHAnsi"/>
        </w:rPr>
        <w:t xml:space="preserve">. Este Plano atualizou as informações do Plano Diretor </w:t>
      </w:r>
      <w:r w:rsidR="0001598B">
        <w:rPr>
          <w:rFonts w:cstheme="minorHAnsi"/>
        </w:rPr>
        <w:t xml:space="preserve">de 2002, </w:t>
      </w:r>
      <w:r w:rsidR="007A0433">
        <w:rPr>
          <w:rFonts w:cstheme="minorHAnsi"/>
        </w:rPr>
        <w:t xml:space="preserve">incorporou </w:t>
      </w:r>
      <w:r w:rsidR="00CD78FB">
        <w:rPr>
          <w:rFonts w:cstheme="minorHAnsi"/>
        </w:rPr>
        <w:t xml:space="preserve">também </w:t>
      </w:r>
      <w:r w:rsidR="0001598B">
        <w:rPr>
          <w:rFonts w:cstheme="minorHAnsi"/>
        </w:rPr>
        <w:t xml:space="preserve">as informações relativas à bacia constante do Plano de Aproveitamento de Recursos Hídricos da Região Metropolitana de Recife, Zona da Mata e Agreste Pernambucano – PARH (2005), e apresentou um diagnóstico detalhado das potencialidades e dos principais problemas para </w:t>
      </w:r>
      <w:r w:rsidR="00590064">
        <w:rPr>
          <w:rFonts w:cstheme="minorHAnsi"/>
        </w:rPr>
        <w:t xml:space="preserve">se </w:t>
      </w:r>
      <w:r w:rsidR="0001598B">
        <w:rPr>
          <w:rFonts w:cstheme="minorHAnsi"/>
        </w:rPr>
        <w:t>alcançar a sustentabilidade hídrica na bacia.</w:t>
      </w:r>
      <w:r w:rsidR="00EA4D7E">
        <w:rPr>
          <w:rFonts w:cstheme="minorHAnsi"/>
        </w:rPr>
        <w:t xml:space="preserve"> </w:t>
      </w:r>
      <w:r w:rsidR="0001598B">
        <w:rPr>
          <w:rFonts w:cstheme="minorHAnsi"/>
        </w:rPr>
        <w:t>O Plano identificou fontes significativas de contaminação e degradação ambiental na bacia sendo as mais importantes os efluentes domésticos, industriais e agroindustriais. Os efluentes domésticos representam cerca de 67% da carga orgânica lançados nos corpos d’água da bacia</w:t>
      </w:r>
      <w:r w:rsidR="00590064">
        <w:rPr>
          <w:rFonts w:cstheme="minorHAnsi"/>
        </w:rPr>
        <w:t xml:space="preserve"> e são os principais responsáveis pelo atual quadro de degradação dos recursos hídricos.</w:t>
      </w:r>
    </w:p>
    <w:p w:rsidR="001E678A" w:rsidRDefault="001E678A" w:rsidP="001E678A">
      <w:pPr>
        <w:autoSpaceDE w:val="0"/>
        <w:autoSpaceDN w:val="0"/>
        <w:adjustRightInd w:val="0"/>
        <w:spacing w:after="120" w:line="240" w:lineRule="auto"/>
        <w:jc w:val="both"/>
        <w:rPr>
          <w:rFonts w:eastAsia="Times New Roman" w:cs="Arial"/>
          <w:lang w:val="pt-PT"/>
        </w:rPr>
      </w:pPr>
      <w:r w:rsidRPr="00560298">
        <w:rPr>
          <w:rFonts w:eastAsia="Times New Roman" w:cs="Arial"/>
          <w:lang w:val="pt-PT"/>
        </w:rPr>
        <w:t>O</w:t>
      </w:r>
      <w:r w:rsidRPr="00336E64">
        <w:rPr>
          <w:rFonts w:eastAsia="Times New Roman" w:cs="Arial"/>
          <w:lang w:val="pt-PT"/>
        </w:rPr>
        <w:t xml:space="preserve">s resultados dos estudos </w:t>
      </w:r>
      <w:r w:rsidRPr="00560298">
        <w:rPr>
          <w:rFonts w:eastAsia="Times New Roman" w:cs="Arial"/>
          <w:lang w:val="pt-PT"/>
        </w:rPr>
        <w:t>apontam para a necessidade de recuperar</w:t>
      </w:r>
      <w:r w:rsidRPr="00336E64">
        <w:rPr>
          <w:rFonts w:eastAsia="Times New Roman" w:cs="Arial"/>
          <w:lang w:val="pt-PT"/>
        </w:rPr>
        <w:t>,</w:t>
      </w:r>
      <w:r w:rsidRPr="00560298">
        <w:rPr>
          <w:rFonts w:eastAsia="Times New Roman" w:cs="Arial"/>
          <w:lang w:val="pt-PT"/>
        </w:rPr>
        <w:t xml:space="preserve"> primeiro</w:t>
      </w:r>
      <w:r w:rsidRPr="00336E64">
        <w:rPr>
          <w:rFonts w:eastAsia="Times New Roman" w:cs="Arial"/>
          <w:lang w:val="pt-PT"/>
        </w:rPr>
        <w:t>,</w:t>
      </w:r>
      <w:r w:rsidRPr="00560298">
        <w:rPr>
          <w:rFonts w:eastAsia="Times New Roman" w:cs="Arial"/>
          <w:lang w:val="pt-PT"/>
        </w:rPr>
        <w:t xml:space="preserve"> o rio Ipojuca </w:t>
      </w:r>
      <w:r w:rsidRPr="00336E64">
        <w:rPr>
          <w:rFonts w:eastAsia="Times New Roman" w:cs="Arial"/>
          <w:lang w:val="pt-PT"/>
        </w:rPr>
        <w:t xml:space="preserve">com relação à sua </w:t>
      </w:r>
      <w:r w:rsidRPr="00560298">
        <w:rPr>
          <w:rFonts w:eastAsia="Times New Roman" w:cs="Arial"/>
          <w:lang w:val="pt-PT"/>
        </w:rPr>
        <w:t xml:space="preserve">qualidade da água </w:t>
      </w:r>
      <w:r w:rsidRPr="00336E64">
        <w:rPr>
          <w:rFonts w:eastAsia="Times New Roman" w:cs="Arial"/>
          <w:lang w:val="pt-PT"/>
        </w:rPr>
        <w:t xml:space="preserve">por meio de investimentos em sistemas de esgotamento sanitário com o adequado tratamento das </w:t>
      </w:r>
      <w:r w:rsidRPr="00560298">
        <w:rPr>
          <w:rFonts w:eastAsia="Times New Roman" w:cs="Arial"/>
          <w:lang w:val="pt-PT"/>
        </w:rPr>
        <w:t xml:space="preserve">águas residuais. O </w:t>
      </w:r>
      <w:r w:rsidRPr="00336E64">
        <w:rPr>
          <w:rFonts w:eastAsia="Times New Roman" w:cs="Arial"/>
          <w:lang w:val="pt-PT"/>
        </w:rPr>
        <w:t>P</w:t>
      </w:r>
      <w:r w:rsidRPr="00560298">
        <w:rPr>
          <w:rFonts w:eastAsia="Times New Roman" w:cs="Arial"/>
          <w:lang w:val="pt-PT"/>
        </w:rPr>
        <w:t xml:space="preserve">lano também identifica déficits hídricos significativos em alguns municípios da bacia e prioriza a necessidade de proteger os </w:t>
      </w:r>
      <w:r w:rsidRPr="00336E64">
        <w:rPr>
          <w:rFonts w:eastAsia="Times New Roman" w:cs="Arial"/>
          <w:lang w:val="pt-PT"/>
        </w:rPr>
        <w:t>reservatórios existentes com a recuperação das áreas do entorno imediato, além da</w:t>
      </w:r>
      <w:r w:rsidR="007A0433">
        <w:rPr>
          <w:rFonts w:eastAsia="Times New Roman" w:cs="Arial"/>
          <w:lang w:val="pt-PT"/>
        </w:rPr>
        <w:t xml:space="preserve"> </w:t>
      </w:r>
      <w:r w:rsidRPr="00336E64">
        <w:rPr>
          <w:rFonts w:eastAsia="Times New Roman" w:cs="Arial"/>
          <w:lang w:val="pt-PT"/>
        </w:rPr>
        <w:t xml:space="preserve">recuperação </w:t>
      </w:r>
      <w:r w:rsidRPr="00560298">
        <w:rPr>
          <w:rFonts w:eastAsia="Times New Roman" w:cs="Arial"/>
          <w:lang w:val="pt-PT"/>
        </w:rPr>
        <w:t xml:space="preserve">de áreas de preservação permanente </w:t>
      </w:r>
      <w:r w:rsidRPr="00336E64">
        <w:rPr>
          <w:rFonts w:eastAsia="Times New Roman" w:cs="Arial"/>
          <w:lang w:val="pt-PT"/>
        </w:rPr>
        <w:t>ao longo do rio e seus afluentes</w:t>
      </w:r>
      <w:r w:rsidR="00590064">
        <w:rPr>
          <w:rFonts w:eastAsia="Times New Roman" w:cs="Arial"/>
          <w:lang w:val="pt-PT"/>
        </w:rPr>
        <w:t>.</w:t>
      </w:r>
    </w:p>
    <w:p w:rsidR="00590064" w:rsidRDefault="00A74551" w:rsidP="00B3424B">
      <w:pPr>
        <w:autoSpaceDE w:val="0"/>
        <w:autoSpaceDN w:val="0"/>
        <w:adjustRightInd w:val="0"/>
        <w:spacing w:after="120" w:line="240" w:lineRule="auto"/>
        <w:jc w:val="both"/>
        <w:rPr>
          <w:rFonts w:cs="Tahoma"/>
          <w:lang w:val="pt-PT"/>
        </w:rPr>
      </w:pPr>
      <w:r>
        <w:rPr>
          <w:rFonts w:cs="Tahoma"/>
          <w:lang w:val="pt-PT"/>
        </w:rPr>
        <w:t xml:space="preserve">O Plano estabelece uma série de programas prioritários para recuperação e sustentabilidade ambiental da bacia. A concepção do PSA/Ipojuca baseou-se nesta priorização de investimentos e ações de fortalecimento </w:t>
      </w:r>
      <w:r w:rsidR="00EA4D7E">
        <w:rPr>
          <w:rFonts w:cs="Tahoma"/>
          <w:lang w:val="pt-PT"/>
        </w:rPr>
        <w:t>constantes do Plano Hidroambiental</w:t>
      </w:r>
      <w:r>
        <w:rPr>
          <w:rFonts w:cs="Tahoma"/>
          <w:lang w:val="pt-PT"/>
        </w:rPr>
        <w:t xml:space="preserve"> da Bacia.</w:t>
      </w:r>
    </w:p>
    <w:p w:rsidR="00B3424B" w:rsidRDefault="00A52E80" w:rsidP="00B3424B">
      <w:pPr>
        <w:autoSpaceDE w:val="0"/>
        <w:autoSpaceDN w:val="0"/>
        <w:adjustRightInd w:val="0"/>
        <w:spacing w:after="120" w:line="240" w:lineRule="auto"/>
        <w:jc w:val="both"/>
        <w:rPr>
          <w:rFonts w:cs="Tahoma"/>
        </w:rPr>
      </w:pPr>
      <w:r w:rsidRPr="00B3424B">
        <w:rPr>
          <w:rFonts w:cs="Tahoma"/>
        </w:rPr>
        <w:t>O principal objetivo do PS</w:t>
      </w:r>
      <w:r w:rsidR="00D97306" w:rsidRPr="00B3424B">
        <w:rPr>
          <w:rFonts w:cs="Tahoma"/>
        </w:rPr>
        <w:t>A Ipojuca</w:t>
      </w:r>
      <w:r w:rsidRPr="00B3424B">
        <w:rPr>
          <w:rFonts w:cs="Tahoma"/>
        </w:rPr>
        <w:t>/PE é</w:t>
      </w:r>
      <w:r w:rsidR="00D97306" w:rsidRPr="00B3424B">
        <w:rPr>
          <w:rFonts w:cs="Tahoma"/>
        </w:rPr>
        <w:t xml:space="preserve"> de promover o saneamento ambiental da bacia hidrográfica do rio Ipojuca por meio da ampliação da cobertura de esgotamento sanitário e dos índices de tratamento de esgotos, de modo a melhorar a qualidade ambiental da bacia, aumentar a disponi</w:t>
      </w:r>
      <w:r w:rsidR="00B3424B" w:rsidRPr="00B3424B">
        <w:rPr>
          <w:rFonts w:cs="Tahoma"/>
        </w:rPr>
        <w:t>bilidade de água de boa qualidade e promover a gestão e desenvolvimento da bacia através de três eixos temáticos: sócio-ambiental; infraestrutura de saneamento e gestão ambiental, de saneamento e de recursos hídricos.</w:t>
      </w:r>
    </w:p>
    <w:p w:rsidR="00B3424B" w:rsidRPr="00B3424B" w:rsidRDefault="00A52E80" w:rsidP="00B3424B">
      <w:pPr>
        <w:spacing w:after="120" w:line="240" w:lineRule="auto"/>
        <w:jc w:val="both"/>
        <w:rPr>
          <w:rFonts w:cs="Arial"/>
        </w:rPr>
      </w:pPr>
      <w:r w:rsidRPr="00B3424B">
        <w:rPr>
          <w:rFonts w:cs="Arial"/>
        </w:rPr>
        <w:t>A concepção do Programa</w:t>
      </w:r>
      <w:r w:rsidR="00EA4D7E">
        <w:rPr>
          <w:rFonts w:cs="Arial"/>
        </w:rPr>
        <w:t xml:space="preserve"> prevê </w:t>
      </w:r>
      <w:r w:rsidR="00EA4D7E" w:rsidRPr="00B3424B">
        <w:rPr>
          <w:rFonts w:cs="Arial"/>
        </w:rPr>
        <w:t>intervenções em infraestrutura de saneamento</w:t>
      </w:r>
      <w:r w:rsidR="00EA4D7E">
        <w:rPr>
          <w:rFonts w:cs="Arial"/>
        </w:rPr>
        <w:t xml:space="preserve"> – principalmente em esgotamento sanitário e</w:t>
      </w:r>
      <w:r w:rsidRPr="00B3424B">
        <w:rPr>
          <w:rFonts w:cs="Arial"/>
        </w:rPr>
        <w:t xml:space="preserve"> </w:t>
      </w:r>
      <w:r w:rsidR="00EA4D7E">
        <w:rPr>
          <w:rFonts w:cs="Arial"/>
        </w:rPr>
        <w:t>inclui também</w:t>
      </w:r>
      <w:r w:rsidRPr="00B3424B">
        <w:rPr>
          <w:rFonts w:cs="Arial"/>
        </w:rPr>
        <w:t xml:space="preserve"> ações </w:t>
      </w:r>
      <w:r w:rsidR="00EA4D7E">
        <w:rPr>
          <w:rFonts w:cs="Arial"/>
        </w:rPr>
        <w:t xml:space="preserve">complementares </w:t>
      </w:r>
      <w:r w:rsidRPr="00B3424B">
        <w:rPr>
          <w:rFonts w:cs="Arial"/>
        </w:rPr>
        <w:t>de fortalecimento da gestão de recursos hídricos no Estado</w:t>
      </w:r>
      <w:r w:rsidR="00EA4D7E">
        <w:rPr>
          <w:rFonts w:cs="Arial"/>
        </w:rPr>
        <w:t xml:space="preserve"> e de </w:t>
      </w:r>
      <w:r w:rsidRPr="00B3424B">
        <w:rPr>
          <w:rFonts w:cs="Arial"/>
        </w:rPr>
        <w:t>aprimoramento da gestão de san</w:t>
      </w:r>
      <w:r w:rsidR="00B3424B" w:rsidRPr="00B3424B">
        <w:rPr>
          <w:rFonts w:cs="Arial"/>
        </w:rPr>
        <w:t>eamento</w:t>
      </w:r>
      <w:r w:rsidR="00EA4D7E">
        <w:rPr>
          <w:rFonts w:cs="Arial"/>
        </w:rPr>
        <w:t>, além de intervenções de recuperação de áreas de entorno de reservatórios de abastecimento de água e de áreas de preservação permanente ao longo do rio Ipojuca.</w:t>
      </w:r>
    </w:p>
    <w:p w:rsidR="00A52E80" w:rsidRPr="00B3424B" w:rsidRDefault="00A52E80" w:rsidP="00B3424B">
      <w:pPr>
        <w:spacing w:after="120" w:line="240" w:lineRule="auto"/>
        <w:jc w:val="both"/>
        <w:rPr>
          <w:rFonts w:cs="Tahoma"/>
        </w:rPr>
      </w:pPr>
      <w:r w:rsidRPr="00B3424B">
        <w:rPr>
          <w:rFonts w:cs="Arial"/>
        </w:rPr>
        <w:t xml:space="preserve">De acordo com entendimentos mantidos com o Banco </w:t>
      </w:r>
      <w:r w:rsidR="00B3424B" w:rsidRPr="00B3424B">
        <w:rPr>
          <w:rFonts w:cs="Arial"/>
        </w:rPr>
        <w:t>Interamericano de Desenvolvimento – BID na pre</w:t>
      </w:r>
      <w:r w:rsidRPr="00B3424B">
        <w:rPr>
          <w:rFonts w:cs="Arial"/>
        </w:rPr>
        <w:t>sente fase preparação do Proje</w:t>
      </w:r>
      <w:r w:rsidR="00B3424B" w:rsidRPr="00B3424B">
        <w:rPr>
          <w:rFonts w:cs="Arial"/>
        </w:rPr>
        <w:t>to, as intervenções de infra</w:t>
      </w:r>
      <w:r w:rsidRPr="00B3424B">
        <w:rPr>
          <w:rFonts w:cs="Arial"/>
        </w:rPr>
        <w:t xml:space="preserve">estrutura encontram-se agregadas em dois conjuntos: (i) o primeiro referente </w:t>
      </w:r>
      <w:r w:rsidR="00B3424B" w:rsidRPr="00B3424B">
        <w:rPr>
          <w:rFonts w:cs="Arial"/>
        </w:rPr>
        <w:t>a</w:t>
      </w:r>
      <w:r w:rsidR="00EA4D7E">
        <w:rPr>
          <w:rFonts w:cs="Arial"/>
        </w:rPr>
        <w:t xml:space="preserve"> </w:t>
      </w:r>
      <w:r w:rsidR="00B3424B" w:rsidRPr="00B3424B">
        <w:rPr>
          <w:rFonts w:cs="Arial"/>
        </w:rPr>
        <w:t xml:space="preserve">uma amostra representativa de intervenções, constituída de subprojetos de sistemas de esgotamento sanitário em quatro cidades da bacia de modo a se avaliar a viabilidade técnica, ambiental, econômica e social dos investimentos; (ii) o </w:t>
      </w:r>
      <w:r w:rsidRPr="00B3424B">
        <w:rPr>
          <w:rFonts w:cs="Arial"/>
        </w:rPr>
        <w:t xml:space="preserve">segundo </w:t>
      </w:r>
      <w:r w:rsidR="00B3424B" w:rsidRPr="00B3424B">
        <w:rPr>
          <w:rFonts w:cs="Arial"/>
        </w:rPr>
        <w:t>c</w:t>
      </w:r>
      <w:r w:rsidRPr="00B3424B">
        <w:rPr>
          <w:rFonts w:cs="Arial"/>
        </w:rPr>
        <w:t xml:space="preserve">onsistindo em obras de implantação </w:t>
      </w:r>
      <w:r w:rsidR="00B3424B" w:rsidRPr="00B3424B">
        <w:rPr>
          <w:rFonts w:cs="Arial"/>
        </w:rPr>
        <w:t xml:space="preserve">e/ou ampliação </w:t>
      </w:r>
      <w:r w:rsidRPr="00B3424B">
        <w:rPr>
          <w:rFonts w:cs="Arial"/>
        </w:rPr>
        <w:t xml:space="preserve">de sistemas de esgotamento sanitário na Bacia do rio </w:t>
      </w:r>
      <w:r w:rsidR="000F1A00">
        <w:rPr>
          <w:rFonts w:cs="Arial"/>
        </w:rPr>
        <w:t>Ipojuca</w:t>
      </w:r>
      <w:r w:rsidR="00EB06FC">
        <w:rPr>
          <w:rFonts w:cs="Arial"/>
        </w:rPr>
        <w:t>, seja como contrapartida seja com financiamento do Banco</w:t>
      </w:r>
      <w:r w:rsidRPr="00B3424B">
        <w:rPr>
          <w:rFonts w:cs="Arial"/>
        </w:rPr>
        <w:t>.</w:t>
      </w:r>
      <w:r w:rsidR="00EA4D7E">
        <w:rPr>
          <w:rFonts w:cs="Arial"/>
        </w:rPr>
        <w:t xml:space="preserve"> </w:t>
      </w:r>
      <w:r w:rsidRPr="00B3424B">
        <w:rPr>
          <w:rFonts w:cs="Arial"/>
        </w:rPr>
        <w:t xml:space="preserve">Para este segundo conjunto de intervenções ainda não se dispõe, nessa fase, de estudos de concepção </w:t>
      </w:r>
      <w:r w:rsidR="000506D9">
        <w:rPr>
          <w:rFonts w:cs="Arial"/>
        </w:rPr>
        <w:t>ou projetos de engenharia que dee</w:t>
      </w:r>
      <w:r w:rsidRPr="00B3424B">
        <w:rPr>
          <w:rFonts w:cs="Arial"/>
        </w:rPr>
        <w:t xml:space="preserve">m condições de detalhar as características ou processos envolvidos, o que se fará em fases posteriores. </w:t>
      </w:r>
    </w:p>
    <w:p w:rsidR="00CE1F42" w:rsidRDefault="00CE1F42" w:rsidP="00A52E80">
      <w:pPr>
        <w:jc w:val="both"/>
        <w:rPr>
          <w:b/>
        </w:rPr>
      </w:pPr>
    </w:p>
    <w:p w:rsidR="00C441C1" w:rsidRPr="00EB06FC" w:rsidRDefault="00CE1F42" w:rsidP="00C0774D">
      <w:pPr>
        <w:spacing w:after="120" w:line="240" w:lineRule="auto"/>
        <w:rPr>
          <w:b/>
          <w:sz w:val="24"/>
          <w:szCs w:val="24"/>
        </w:rPr>
      </w:pPr>
      <w:r>
        <w:rPr>
          <w:b/>
        </w:rPr>
        <w:br w:type="page"/>
      </w:r>
      <w:r w:rsidR="0036231B" w:rsidRPr="00EB06FC">
        <w:rPr>
          <w:b/>
          <w:sz w:val="24"/>
          <w:szCs w:val="24"/>
        </w:rPr>
        <w:lastRenderedPageBreak/>
        <w:t xml:space="preserve">II. DESCRIÇÃO DO PROJETO </w:t>
      </w:r>
    </w:p>
    <w:p w:rsidR="00AE22AE" w:rsidRDefault="00AE22AE" w:rsidP="00C0774D">
      <w:pPr>
        <w:autoSpaceDE w:val="0"/>
        <w:autoSpaceDN w:val="0"/>
        <w:adjustRightInd w:val="0"/>
        <w:spacing w:after="120" w:line="240" w:lineRule="auto"/>
        <w:jc w:val="both"/>
        <w:rPr>
          <w:lang w:val="es-ES_tradnl"/>
        </w:rPr>
      </w:pPr>
      <w:r w:rsidRPr="00AE22AE">
        <w:rPr>
          <w:lang w:val="es-ES_tradnl"/>
        </w:rPr>
        <w:t xml:space="preserve">El objetivo general del proyecto es promover el saneamiento ambiental de la CRI a través del aumento de la cobertura de alcantarillado sanitario y los índices de tratamiento de aguas servidas, principalmente en las 12 ciudades sedes de municipios y de mejorías socio ambientales. </w:t>
      </w:r>
    </w:p>
    <w:p w:rsidR="00AE22AE" w:rsidRPr="00AE22AE" w:rsidRDefault="00AE22AE" w:rsidP="00C0774D">
      <w:pPr>
        <w:autoSpaceDE w:val="0"/>
        <w:autoSpaceDN w:val="0"/>
        <w:adjustRightInd w:val="0"/>
        <w:spacing w:after="120" w:line="240" w:lineRule="auto"/>
        <w:jc w:val="both"/>
        <w:rPr>
          <w:rStyle w:val="hps"/>
          <w:rFonts w:cs="Arial"/>
          <w:lang w:val="es-ES_tradnl"/>
        </w:rPr>
      </w:pPr>
      <w:r w:rsidRPr="00AE22AE">
        <w:rPr>
          <w:lang w:val="es-ES_tradnl"/>
        </w:rPr>
        <w:t>Para lograr este objetivo, el proyecto apoyará tres grupos de  acciones específicas: i) acciones de fortalecimiento institucional para mejorar la gestión mejoría operacional,  financiera y ambiental de COMPESA; ii) implantación de sistemas de recolección y tratamiento de aguas servidas; iii) apoyo a sostenibilidad ambiental y social en la cuenca incluyendo la recuperación de trechos de las riberas del río en estado avanzado</w:t>
      </w:r>
      <w:ins w:id="1" w:author="Inter-American Development Bank" w:date="2012-09-06T10:25:00Z">
        <w:r w:rsidRPr="00AE22AE">
          <w:rPr>
            <w:lang w:val="es-ES_tradnl"/>
          </w:rPr>
          <w:t xml:space="preserve"> </w:t>
        </w:r>
      </w:ins>
      <w:r w:rsidRPr="00AE22AE">
        <w:rPr>
          <w:lang w:val="es-ES_tradnl"/>
        </w:rPr>
        <w:t xml:space="preserve">de degradación. Refuerzos a los sistemas de abastecimiento de agua potable serán implementados en los municipios de Bezerros y Porto de  Galinhas/Ipojuca.  </w:t>
      </w:r>
    </w:p>
    <w:p w:rsidR="001B009C" w:rsidRPr="00DC339E" w:rsidRDefault="00EB06FC" w:rsidP="00CE1F42">
      <w:pPr>
        <w:autoSpaceDE w:val="0"/>
        <w:autoSpaceDN w:val="0"/>
        <w:adjustRightInd w:val="0"/>
        <w:spacing w:after="120" w:line="240" w:lineRule="auto"/>
        <w:jc w:val="both"/>
        <w:rPr>
          <w:rFonts w:cs="Times New Roman"/>
          <w:b/>
        </w:rPr>
      </w:pPr>
      <w:r w:rsidRPr="00DC339E">
        <w:rPr>
          <w:rFonts w:cs="Times New Roman"/>
          <w:b/>
        </w:rPr>
        <w:t xml:space="preserve">II.1 COMPONENTES DO PROJETO </w:t>
      </w:r>
    </w:p>
    <w:p w:rsidR="00DC339E" w:rsidRPr="00186859" w:rsidRDefault="00DC339E" w:rsidP="00CE1F42">
      <w:pPr>
        <w:autoSpaceDE w:val="0"/>
        <w:autoSpaceDN w:val="0"/>
        <w:adjustRightInd w:val="0"/>
        <w:spacing w:after="120" w:line="240" w:lineRule="auto"/>
        <w:jc w:val="both"/>
        <w:rPr>
          <w:rFonts w:ascii="Calibri" w:hAnsi="Calibri" w:cs="Arial"/>
          <w:lang w:val="pt-PT"/>
        </w:rPr>
      </w:pPr>
      <w:r w:rsidRPr="00186859">
        <w:rPr>
          <w:rFonts w:ascii="Calibri" w:hAnsi="Calibri" w:cs="Arial"/>
          <w:b/>
          <w:lang w:val="pt-PT"/>
        </w:rPr>
        <w:t>Componente 1: Fortalecimento Institucional da COMPESA (US$ 20 milhões)</w:t>
      </w:r>
    </w:p>
    <w:p w:rsidR="00DC339E" w:rsidRPr="00DC339E" w:rsidRDefault="0082685C" w:rsidP="00CE1F42">
      <w:pPr>
        <w:autoSpaceDE w:val="0"/>
        <w:autoSpaceDN w:val="0"/>
        <w:adjustRightInd w:val="0"/>
        <w:spacing w:after="120" w:line="240" w:lineRule="auto"/>
        <w:jc w:val="both"/>
        <w:rPr>
          <w:rFonts w:ascii="Calibri" w:hAnsi="Calibri" w:cs="Arial"/>
          <w:lang w:val="pt-PT"/>
        </w:rPr>
      </w:pPr>
      <w:r>
        <w:rPr>
          <w:rFonts w:ascii="Calibri" w:hAnsi="Calibri" w:cs="Arial"/>
          <w:lang w:val="pt-PT"/>
        </w:rPr>
        <w:t>Financiará a</w:t>
      </w:r>
      <w:r w:rsidR="00DC339E" w:rsidRPr="00DC339E">
        <w:rPr>
          <w:rFonts w:ascii="Calibri" w:hAnsi="Calibri" w:cs="Arial"/>
          <w:lang w:val="pt-PT"/>
        </w:rPr>
        <w:t>ções para melhorar os sistemas operacionais de água e saneamento</w:t>
      </w:r>
      <w:r w:rsidR="00DC339E" w:rsidRPr="00DC339E">
        <w:rPr>
          <w:rFonts w:ascii="Calibri" w:hAnsi="Calibri" w:cs="Arial"/>
          <w:lang w:val="pt-PT"/>
        </w:rPr>
        <w:br/>
        <w:t xml:space="preserve">da COMPESA, por meio de: </w:t>
      </w:r>
    </w:p>
    <w:p w:rsidR="00DC339E" w:rsidRPr="00E84A02" w:rsidRDefault="00DC339E" w:rsidP="00FA5D05">
      <w:pPr>
        <w:pStyle w:val="ListParagraph"/>
        <w:numPr>
          <w:ilvl w:val="0"/>
          <w:numId w:val="2"/>
        </w:numPr>
        <w:autoSpaceDE w:val="0"/>
        <w:autoSpaceDN w:val="0"/>
        <w:adjustRightInd w:val="0"/>
        <w:spacing w:after="120" w:line="240" w:lineRule="auto"/>
        <w:ind w:left="709" w:hanging="425"/>
        <w:jc w:val="both"/>
        <w:rPr>
          <w:rFonts w:ascii="Calibri" w:hAnsi="Calibri" w:cs="Arial"/>
          <w:lang w:val="pt-PT"/>
        </w:rPr>
      </w:pPr>
      <w:r w:rsidRPr="00E84A02">
        <w:rPr>
          <w:rFonts w:ascii="Calibri" w:hAnsi="Calibri" w:cs="Arial"/>
          <w:lang w:val="pt-PT"/>
        </w:rPr>
        <w:t>desenvolvimento de procedimentos e métodos e estabelecimento de metas para melhorar a operação e</w:t>
      </w:r>
      <w:r w:rsidR="0057002F">
        <w:rPr>
          <w:rFonts w:ascii="Calibri" w:hAnsi="Calibri" w:cs="Arial"/>
          <w:lang w:val="pt-PT"/>
        </w:rPr>
        <w:t xml:space="preserve"> a supervisão </w:t>
      </w:r>
      <w:r w:rsidRPr="00E84A02">
        <w:rPr>
          <w:rFonts w:ascii="Calibri" w:hAnsi="Calibri" w:cs="Arial"/>
          <w:lang w:val="pt-PT"/>
        </w:rPr>
        <w:t>dos sistemas de água, esgoto e tratamento de águas residuais,;</w:t>
      </w:r>
    </w:p>
    <w:p w:rsidR="00E84A02" w:rsidRPr="00E84A02" w:rsidRDefault="0057002F" w:rsidP="00FA5D05">
      <w:pPr>
        <w:pStyle w:val="ListParagraph"/>
        <w:numPr>
          <w:ilvl w:val="0"/>
          <w:numId w:val="2"/>
        </w:numPr>
        <w:autoSpaceDE w:val="0"/>
        <w:autoSpaceDN w:val="0"/>
        <w:adjustRightInd w:val="0"/>
        <w:spacing w:after="120" w:line="240" w:lineRule="auto"/>
        <w:ind w:left="709" w:hanging="425"/>
        <w:jc w:val="both"/>
        <w:rPr>
          <w:rFonts w:ascii="Calibri" w:hAnsi="Calibri" w:cs="Times New Roman"/>
          <w:sz w:val="24"/>
          <w:szCs w:val="24"/>
        </w:rPr>
      </w:pPr>
      <w:r>
        <w:rPr>
          <w:rFonts w:ascii="Calibri" w:hAnsi="Calibri" w:cs="Arial"/>
          <w:lang w:val="pt-PT"/>
        </w:rPr>
        <w:t xml:space="preserve">elaboração de </w:t>
      </w:r>
      <w:r w:rsidR="00DC339E" w:rsidRPr="00DC339E">
        <w:rPr>
          <w:rFonts w:ascii="Calibri" w:hAnsi="Calibri" w:cs="Arial"/>
          <w:lang w:val="pt-PT"/>
        </w:rPr>
        <w:t>projetos para aumentar a eficiência dos sistemas de água e esgoto,</w:t>
      </w:r>
      <w:r w:rsidR="00DC339E">
        <w:rPr>
          <w:rFonts w:ascii="Calibri" w:hAnsi="Calibri" w:cs="Arial"/>
          <w:lang w:val="pt-PT"/>
        </w:rPr>
        <w:t>;</w:t>
      </w:r>
    </w:p>
    <w:p w:rsidR="00DC339E" w:rsidRPr="00E84A02" w:rsidRDefault="00DC339E" w:rsidP="00FA5D05">
      <w:pPr>
        <w:pStyle w:val="ListParagraph"/>
        <w:numPr>
          <w:ilvl w:val="0"/>
          <w:numId w:val="2"/>
        </w:numPr>
        <w:tabs>
          <w:tab w:val="left" w:pos="709"/>
        </w:tabs>
        <w:autoSpaceDE w:val="0"/>
        <w:autoSpaceDN w:val="0"/>
        <w:adjustRightInd w:val="0"/>
        <w:spacing w:after="120" w:line="240" w:lineRule="auto"/>
        <w:ind w:left="709" w:hanging="425"/>
        <w:jc w:val="both"/>
        <w:rPr>
          <w:rFonts w:ascii="Calibri" w:hAnsi="Calibri" w:cs="Times New Roman"/>
          <w:sz w:val="24"/>
          <w:szCs w:val="24"/>
        </w:rPr>
      </w:pPr>
      <w:r w:rsidRPr="00E84A02">
        <w:rPr>
          <w:rFonts w:ascii="Calibri" w:hAnsi="Calibri" w:cs="Arial"/>
          <w:lang w:val="pt-PT"/>
        </w:rPr>
        <w:t xml:space="preserve">apoio </w:t>
      </w:r>
      <w:r w:rsidR="0057002F">
        <w:rPr>
          <w:rFonts w:ascii="Calibri" w:hAnsi="Calibri" w:cs="Arial"/>
          <w:lang w:val="pt-PT"/>
        </w:rPr>
        <w:t>a</w:t>
      </w:r>
      <w:r w:rsidRPr="00E84A02">
        <w:rPr>
          <w:rFonts w:ascii="Calibri" w:hAnsi="Calibri" w:cs="Arial"/>
          <w:lang w:val="pt-PT"/>
        </w:rPr>
        <w:t xml:space="preserve"> preparação de planos municipais </w:t>
      </w:r>
      <w:r w:rsidR="0057002F">
        <w:rPr>
          <w:rFonts w:ascii="Calibri" w:hAnsi="Calibri" w:cs="Arial"/>
          <w:lang w:val="pt-PT"/>
        </w:rPr>
        <w:t xml:space="preserve">de </w:t>
      </w:r>
      <w:r w:rsidRPr="00E84A02">
        <w:rPr>
          <w:rFonts w:ascii="Calibri" w:hAnsi="Calibri" w:cs="Arial"/>
          <w:lang w:val="pt-PT"/>
        </w:rPr>
        <w:t xml:space="preserve">saneamento, e </w:t>
      </w:r>
    </w:p>
    <w:p w:rsidR="00DC339E" w:rsidRPr="00DC339E" w:rsidRDefault="00DC339E" w:rsidP="00FA5D05">
      <w:pPr>
        <w:pStyle w:val="ListParagraph"/>
        <w:numPr>
          <w:ilvl w:val="0"/>
          <w:numId w:val="2"/>
        </w:numPr>
        <w:tabs>
          <w:tab w:val="left" w:pos="709"/>
        </w:tabs>
        <w:autoSpaceDE w:val="0"/>
        <w:autoSpaceDN w:val="0"/>
        <w:adjustRightInd w:val="0"/>
        <w:spacing w:after="120" w:line="240" w:lineRule="auto"/>
        <w:ind w:left="709" w:hanging="425"/>
        <w:jc w:val="both"/>
        <w:rPr>
          <w:rFonts w:ascii="Calibri" w:hAnsi="Calibri" w:cs="Times New Roman"/>
          <w:sz w:val="24"/>
          <w:szCs w:val="24"/>
        </w:rPr>
      </w:pPr>
      <w:r w:rsidRPr="00DC339E">
        <w:rPr>
          <w:rFonts w:ascii="Calibri" w:hAnsi="Calibri" w:cs="Arial"/>
          <w:lang w:val="pt-PT"/>
        </w:rPr>
        <w:t>apoi</w:t>
      </w:r>
      <w:r w:rsidR="0057002F">
        <w:rPr>
          <w:rFonts w:ascii="Calibri" w:hAnsi="Calibri" w:cs="Arial"/>
          <w:lang w:val="pt-PT"/>
        </w:rPr>
        <w:t>o ao</w:t>
      </w:r>
      <w:r w:rsidRPr="00DC339E">
        <w:rPr>
          <w:rFonts w:ascii="Calibri" w:hAnsi="Calibri" w:cs="Arial"/>
          <w:lang w:val="pt-PT"/>
        </w:rPr>
        <w:t xml:space="preserve"> desenvolvimento e implementação de Sistema de Gestão Ambiental COMPESA.</w:t>
      </w:r>
    </w:p>
    <w:p w:rsidR="000E09F0" w:rsidRPr="00C0774D" w:rsidRDefault="00DC339E" w:rsidP="001B7C23">
      <w:pPr>
        <w:autoSpaceDE w:val="0"/>
        <w:autoSpaceDN w:val="0"/>
        <w:adjustRightInd w:val="0"/>
        <w:spacing w:after="120" w:line="240" w:lineRule="auto"/>
        <w:jc w:val="both"/>
        <w:rPr>
          <w:rFonts w:ascii="Calibri" w:hAnsi="Calibri" w:cs="Arial"/>
          <w:lang w:val="pt-PT"/>
        </w:rPr>
      </w:pPr>
      <w:r w:rsidRPr="00C0774D">
        <w:rPr>
          <w:rFonts w:ascii="Calibri" w:hAnsi="Calibri" w:cs="Arial"/>
          <w:b/>
          <w:lang w:val="pt-PT"/>
        </w:rPr>
        <w:t>Componente 2: Construção e Equipamento (US$ 280 milhões).</w:t>
      </w:r>
      <w:r w:rsidR="001B7C23" w:rsidRPr="00C0774D">
        <w:rPr>
          <w:rFonts w:ascii="Calibri" w:hAnsi="Calibri" w:cs="Arial"/>
          <w:b/>
          <w:lang w:val="pt-PT"/>
        </w:rPr>
        <w:t xml:space="preserve"> </w:t>
      </w:r>
      <w:r w:rsidR="000E09F0" w:rsidRPr="00C0774D">
        <w:rPr>
          <w:rFonts w:ascii="Calibri" w:hAnsi="Calibri" w:cs="Arial"/>
          <w:lang w:val="pt-PT"/>
        </w:rPr>
        <w:t>Contempla</w:t>
      </w:r>
      <w:r w:rsidR="00A95D4B" w:rsidRPr="00C0774D">
        <w:rPr>
          <w:rFonts w:ascii="Calibri" w:hAnsi="Calibri" w:cs="Arial"/>
          <w:lang w:val="pt-PT"/>
        </w:rPr>
        <w:t xml:space="preserve"> a</w:t>
      </w:r>
      <w:r w:rsidR="000E09F0" w:rsidRPr="00C0774D">
        <w:rPr>
          <w:rFonts w:ascii="Calibri" w:hAnsi="Calibri" w:cs="Arial"/>
          <w:lang w:val="pt-PT"/>
        </w:rPr>
        <w:t>:</w:t>
      </w:r>
    </w:p>
    <w:p w:rsidR="00DC339E" w:rsidRPr="000E09F0" w:rsidRDefault="00A95D4B" w:rsidP="0082685C">
      <w:pPr>
        <w:pStyle w:val="ListParagraph"/>
        <w:numPr>
          <w:ilvl w:val="0"/>
          <w:numId w:val="4"/>
        </w:numPr>
        <w:tabs>
          <w:tab w:val="left" w:pos="709"/>
        </w:tabs>
        <w:autoSpaceDE w:val="0"/>
        <w:autoSpaceDN w:val="0"/>
        <w:adjustRightInd w:val="0"/>
        <w:spacing w:after="120" w:line="240" w:lineRule="auto"/>
        <w:ind w:left="709" w:hanging="425"/>
        <w:contextualSpacing w:val="0"/>
        <w:jc w:val="both"/>
        <w:rPr>
          <w:rFonts w:ascii="Calibri" w:hAnsi="Calibri" w:cs="Arial"/>
          <w:lang w:val="pt-PT"/>
        </w:rPr>
      </w:pPr>
      <w:r>
        <w:rPr>
          <w:rFonts w:ascii="Calibri" w:hAnsi="Calibri" w:cs="Arial"/>
          <w:lang w:val="pt-PT"/>
        </w:rPr>
        <w:t xml:space="preserve">elaboração </w:t>
      </w:r>
      <w:r w:rsidR="00DC339E" w:rsidRPr="000E09F0">
        <w:rPr>
          <w:rFonts w:ascii="Calibri" w:hAnsi="Calibri" w:cs="Arial"/>
          <w:lang w:val="pt-PT"/>
        </w:rPr>
        <w:t>de projetos de engenharia e</w:t>
      </w:r>
      <w:r>
        <w:rPr>
          <w:rFonts w:ascii="Calibri" w:hAnsi="Calibri" w:cs="Arial"/>
          <w:lang w:val="pt-PT"/>
        </w:rPr>
        <w:t xml:space="preserve"> a</w:t>
      </w:r>
      <w:r w:rsidR="00DC339E" w:rsidRPr="000E09F0">
        <w:rPr>
          <w:rFonts w:ascii="Calibri" w:hAnsi="Calibri" w:cs="Arial"/>
          <w:lang w:val="pt-PT"/>
        </w:rPr>
        <w:t xml:space="preserve"> construção de</w:t>
      </w:r>
      <w:r w:rsidR="00590064">
        <w:rPr>
          <w:rFonts w:ascii="Calibri" w:hAnsi="Calibri" w:cs="Arial"/>
          <w:lang w:val="pt-PT"/>
        </w:rPr>
        <w:t xml:space="preserve"> redes coletoras,</w:t>
      </w:r>
      <w:r w:rsidR="00DC339E" w:rsidRPr="000E09F0">
        <w:rPr>
          <w:rFonts w:ascii="Calibri" w:hAnsi="Calibri" w:cs="Arial"/>
          <w:lang w:val="pt-PT"/>
        </w:rPr>
        <w:t xml:space="preserve"> interceptores e coletores, estações de bombeamento </w:t>
      </w:r>
      <w:r w:rsidR="00590064">
        <w:rPr>
          <w:rFonts w:ascii="Calibri" w:hAnsi="Calibri" w:cs="Arial"/>
          <w:lang w:val="pt-PT"/>
        </w:rPr>
        <w:t xml:space="preserve">e </w:t>
      </w:r>
      <w:r w:rsidR="00DC339E" w:rsidRPr="000E09F0">
        <w:rPr>
          <w:rFonts w:ascii="Calibri" w:hAnsi="Calibri" w:cs="Arial"/>
          <w:lang w:val="pt-PT"/>
        </w:rPr>
        <w:t xml:space="preserve">plantas de tratamento de águas residuais, principalmente para </w:t>
      </w:r>
      <w:r w:rsidR="00590064">
        <w:rPr>
          <w:rFonts w:ascii="Calibri" w:hAnsi="Calibri" w:cs="Arial"/>
          <w:lang w:val="pt-PT"/>
        </w:rPr>
        <w:t>os</w:t>
      </w:r>
      <w:r w:rsidR="00DC339E" w:rsidRPr="000E09F0">
        <w:rPr>
          <w:rFonts w:ascii="Calibri" w:hAnsi="Calibri" w:cs="Arial"/>
          <w:lang w:val="pt-PT"/>
        </w:rPr>
        <w:t xml:space="preserve"> municípios loca</w:t>
      </w:r>
      <w:r w:rsidR="00590064">
        <w:rPr>
          <w:rFonts w:ascii="Calibri" w:hAnsi="Calibri" w:cs="Arial"/>
          <w:lang w:val="pt-PT"/>
        </w:rPr>
        <w:t>lizados na bacia do rio Ipojuca;</w:t>
      </w:r>
    </w:p>
    <w:p w:rsidR="00433D89" w:rsidRDefault="00DC339E" w:rsidP="00433D89">
      <w:pPr>
        <w:pStyle w:val="ListParagraph"/>
        <w:numPr>
          <w:ilvl w:val="0"/>
          <w:numId w:val="4"/>
        </w:numPr>
        <w:autoSpaceDE w:val="0"/>
        <w:autoSpaceDN w:val="0"/>
        <w:adjustRightInd w:val="0"/>
        <w:spacing w:after="120" w:line="240" w:lineRule="auto"/>
        <w:ind w:left="709" w:hanging="425"/>
        <w:contextualSpacing w:val="0"/>
        <w:jc w:val="both"/>
        <w:rPr>
          <w:rFonts w:ascii="Calibri" w:hAnsi="Calibri" w:cs="Arial"/>
          <w:lang w:val="pt-PT"/>
        </w:rPr>
      </w:pPr>
      <w:r w:rsidRPr="0082685C">
        <w:rPr>
          <w:rFonts w:ascii="Calibri" w:hAnsi="Calibri" w:cs="Arial"/>
          <w:lang w:val="pt-PT"/>
        </w:rPr>
        <w:t xml:space="preserve">preparação de projetos de engenharia de sistemas de esgotos e tratamento de esgotos </w:t>
      </w:r>
      <w:r w:rsidR="00590064" w:rsidRPr="0082685C">
        <w:rPr>
          <w:rFonts w:ascii="Calibri" w:hAnsi="Calibri" w:cs="Arial"/>
          <w:lang w:val="pt-PT"/>
        </w:rPr>
        <w:t xml:space="preserve">para os demais municípios </w:t>
      </w:r>
      <w:r w:rsidRPr="0082685C">
        <w:rPr>
          <w:rFonts w:ascii="Calibri" w:hAnsi="Calibri" w:cs="Arial"/>
          <w:lang w:val="pt-PT"/>
        </w:rPr>
        <w:t xml:space="preserve">localizados na bacia, e </w:t>
      </w:r>
    </w:p>
    <w:p w:rsidR="00433D89" w:rsidRDefault="00433D89" w:rsidP="00433D89">
      <w:pPr>
        <w:pStyle w:val="ListParagraph"/>
        <w:numPr>
          <w:ilvl w:val="0"/>
          <w:numId w:val="4"/>
        </w:numPr>
        <w:autoSpaceDE w:val="0"/>
        <w:autoSpaceDN w:val="0"/>
        <w:adjustRightInd w:val="0"/>
        <w:spacing w:after="120" w:line="240" w:lineRule="auto"/>
        <w:ind w:left="709" w:hanging="425"/>
        <w:contextualSpacing w:val="0"/>
        <w:jc w:val="both"/>
        <w:rPr>
          <w:rFonts w:ascii="Calibri" w:hAnsi="Calibri" w:cs="Arial"/>
          <w:lang w:val="pt-PT"/>
        </w:rPr>
      </w:pPr>
      <w:r>
        <w:rPr>
          <w:rFonts w:ascii="Calibri" w:hAnsi="Calibri" w:cs="Arial"/>
          <w:lang w:val="pt-PT"/>
        </w:rPr>
        <w:t xml:space="preserve">elaboração de projetos de engenharia e </w:t>
      </w:r>
      <w:r w:rsidR="001B7C23">
        <w:rPr>
          <w:rFonts w:ascii="Calibri" w:hAnsi="Calibri" w:cs="Arial"/>
          <w:lang w:val="pt-PT"/>
        </w:rPr>
        <w:t>construção de sistemas de abastecimento de água para municípios da bacia, como contrapartida do mutuário</w:t>
      </w:r>
    </w:p>
    <w:p w:rsidR="00DC339E" w:rsidRPr="00433D89" w:rsidRDefault="00DC339E" w:rsidP="00433D89">
      <w:pPr>
        <w:pStyle w:val="ListParagraph"/>
        <w:numPr>
          <w:ilvl w:val="0"/>
          <w:numId w:val="4"/>
        </w:numPr>
        <w:autoSpaceDE w:val="0"/>
        <w:autoSpaceDN w:val="0"/>
        <w:adjustRightInd w:val="0"/>
        <w:spacing w:after="120" w:line="240" w:lineRule="auto"/>
        <w:ind w:left="709" w:hanging="425"/>
        <w:contextualSpacing w:val="0"/>
        <w:jc w:val="both"/>
        <w:rPr>
          <w:rFonts w:ascii="Calibri" w:hAnsi="Calibri" w:cs="Arial"/>
          <w:lang w:val="pt-PT"/>
        </w:rPr>
      </w:pPr>
      <w:r w:rsidRPr="00433D89">
        <w:rPr>
          <w:rFonts w:ascii="Calibri" w:hAnsi="Calibri" w:cs="Arial"/>
          <w:lang w:val="pt-PT"/>
        </w:rPr>
        <w:t>impl</w:t>
      </w:r>
      <w:r w:rsidR="00A95D4B" w:rsidRPr="00433D89">
        <w:rPr>
          <w:rFonts w:ascii="Calibri" w:hAnsi="Calibri" w:cs="Arial"/>
          <w:lang w:val="pt-PT"/>
        </w:rPr>
        <w:t>antação</w:t>
      </w:r>
      <w:r w:rsidR="00590064" w:rsidRPr="00433D89">
        <w:rPr>
          <w:rFonts w:ascii="Calibri" w:hAnsi="Calibri" w:cs="Arial"/>
          <w:lang w:val="pt-PT"/>
        </w:rPr>
        <w:t xml:space="preserve"> de projetos </w:t>
      </w:r>
      <w:r w:rsidRPr="00433D89">
        <w:rPr>
          <w:rFonts w:ascii="Calibri" w:hAnsi="Calibri" w:cs="Arial"/>
          <w:lang w:val="pt-PT"/>
        </w:rPr>
        <w:t>para aumentar a eficiência dos sistemas de água e esgoto</w:t>
      </w:r>
      <w:r w:rsidR="00CA69A5" w:rsidRPr="00433D89">
        <w:rPr>
          <w:rFonts w:ascii="Calibri" w:hAnsi="Calibri" w:cs="Arial"/>
          <w:lang w:val="pt-PT"/>
        </w:rPr>
        <w:t xml:space="preserve"> da COMPESA</w:t>
      </w:r>
      <w:r w:rsidRPr="00433D89">
        <w:rPr>
          <w:rFonts w:ascii="Calibri" w:hAnsi="Calibri" w:cs="Arial"/>
          <w:lang w:val="pt-PT"/>
        </w:rPr>
        <w:t>.</w:t>
      </w:r>
    </w:p>
    <w:p w:rsidR="00DC339E" w:rsidRPr="00E84A02" w:rsidRDefault="00DC339E" w:rsidP="00CE1F42">
      <w:pPr>
        <w:autoSpaceDE w:val="0"/>
        <w:autoSpaceDN w:val="0"/>
        <w:adjustRightInd w:val="0"/>
        <w:spacing w:after="120" w:line="240" w:lineRule="auto"/>
        <w:jc w:val="both"/>
        <w:rPr>
          <w:rFonts w:ascii="Calibri" w:hAnsi="Calibri" w:cs="Arial"/>
          <w:lang w:val="pt-PT"/>
        </w:rPr>
      </w:pPr>
      <w:r w:rsidRPr="00DC339E">
        <w:rPr>
          <w:rFonts w:ascii="Calibri" w:hAnsi="Calibri" w:cs="Arial"/>
          <w:b/>
          <w:color w:val="333333"/>
          <w:lang w:val="pt-PT"/>
        </w:rPr>
        <w:t xml:space="preserve">Componente 3: </w:t>
      </w:r>
      <w:r w:rsidR="00AE22AE">
        <w:rPr>
          <w:rFonts w:ascii="Calibri" w:hAnsi="Calibri" w:cs="Arial"/>
          <w:b/>
          <w:color w:val="333333"/>
          <w:lang w:val="pt-PT"/>
        </w:rPr>
        <w:t>Sustentabilidade Ambiental e Social</w:t>
      </w:r>
      <w:r w:rsidRPr="00DC339E">
        <w:rPr>
          <w:rFonts w:ascii="Calibri" w:hAnsi="Calibri" w:cs="Arial"/>
          <w:b/>
          <w:color w:val="333333"/>
          <w:lang w:val="pt-PT"/>
        </w:rPr>
        <w:t xml:space="preserve"> </w:t>
      </w:r>
      <w:r w:rsidR="00A95D4B">
        <w:rPr>
          <w:rFonts w:ascii="Calibri" w:hAnsi="Calibri" w:cs="Arial"/>
          <w:b/>
          <w:color w:val="333333"/>
          <w:lang w:val="pt-PT"/>
        </w:rPr>
        <w:t>(US</w:t>
      </w:r>
      <w:r w:rsidRPr="00DC339E">
        <w:rPr>
          <w:rFonts w:ascii="Calibri" w:hAnsi="Calibri" w:cs="Arial"/>
          <w:b/>
          <w:color w:val="333333"/>
          <w:lang w:val="pt-PT"/>
        </w:rPr>
        <w:t>$ 15 milhões)</w:t>
      </w:r>
      <w:r w:rsidRPr="00DC339E">
        <w:rPr>
          <w:rFonts w:ascii="Calibri" w:hAnsi="Calibri" w:cs="Arial"/>
          <w:color w:val="333333"/>
          <w:lang w:val="pt-PT"/>
        </w:rPr>
        <w:t xml:space="preserve">. </w:t>
      </w:r>
      <w:r w:rsidR="001B7C23">
        <w:rPr>
          <w:rFonts w:ascii="Calibri" w:hAnsi="Calibri" w:cs="Arial"/>
          <w:color w:val="333333"/>
          <w:lang w:val="pt-PT"/>
        </w:rPr>
        <w:t xml:space="preserve"> </w:t>
      </w:r>
      <w:r w:rsidRPr="00E84A02">
        <w:rPr>
          <w:rFonts w:ascii="Calibri" w:hAnsi="Calibri" w:cs="Arial"/>
          <w:lang w:val="pt-PT"/>
        </w:rPr>
        <w:t xml:space="preserve">Inclui o financiamento de: </w:t>
      </w:r>
    </w:p>
    <w:p w:rsidR="00DC339E" w:rsidRPr="00E84A02" w:rsidRDefault="00DC339E" w:rsidP="00FA5D05">
      <w:pPr>
        <w:pStyle w:val="ListParagraph"/>
        <w:numPr>
          <w:ilvl w:val="0"/>
          <w:numId w:val="3"/>
        </w:numPr>
        <w:autoSpaceDE w:val="0"/>
        <w:autoSpaceDN w:val="0"/>
        <w:adjustRightInd w:val="0"/>
        <w:spacing w:after="120" w:line="240" w:lineRule="auto"/>
        <w:ind w:left="709" w:hanging="425"/>
        <w:jc w:val="both"/>
        <w:rPr>
          <w:rFonts w:ascii="Calibri" w:hAnsi="Calibri" w:cs="Arial"/>
          <w:lang w:val="pt-PT"/>
        </w:rPr>
      </w:pPr>
      <w:r w:rsidRPr="00E84A02">
        <w:rPr>
          <w:rFonts w:ascii="Calibri" w:hAnsi="Calibri" w:cs="Arial"/>
          <w:lang w:val="pt-PT"/>
        </w:rPr>
        <w:t>re</w:t>
      </w:r>
      <w:r w:rsidR="00E84A02">
        <w:rPr>
          <w:rFonts w:ascii="Calibri" w:hAnsi="Calibri" w:cs="Arial"/>
          <w:lang w:val="pt-PT"/>
        </w:rPr>
        <w:t xml:space="preserve">cuperação das margens do rio </w:t>
      </w:r>
      <w:r w:rsidRPr="00E84A02">
        <w:rPr>
          <w:rFonts w:ascii="Calibri" w:hAnsi="Calibri" w:cs="Arial"/>
          <w:lang w:val="pt-PT"/>
        </w:rPr>
        <w:t xml:space="preserve">Ipojuca </w:t>
      </w:r>
      <w:r w:rsidR="00E84A02">
        <w:rPr>
          <w:rFonts w:ascii="Calibri" w:hAnsi="Calibri" w:cs="Arial"/>
          <w:lang w:val="pt-PT"/>
        </w:rPr>
        <w:t xml:space="preserve">em locais específicos das áreas urbanas e no entorno dos </w:t>
      </w:r>
      <w:r w:rsidRPr="00E84A02">
        <w:rPr>
          <w:rFonts w:ascii="Calibri" w:hAnsi="Calibri" w:cs="Arial"/>
          <w:lang w:val="pt-PT"/>
        </w:rPr>
        <w:t>reservatórios</w:t>
      </w:r>
      <w:r w:rsidR="00E84A02">
        <w:rPr>
          <w:rFonts w:ascii="Calibri" w:hAnsi="Calibri" w:cs="Arial"/>
          <w:lang w:val="pt-PT"/>
        </w:rPr>
        <w:t xml:space="preserve"> de abastecimento de água com o objetivo de </w:t>
      </w:r>
      <w:r w:rsidRPr="00E84A02">
        <w:rPr>
          <w:rFonts w:ascii="Calibri" w:hAnsi="Calibri" w:cs="Arial"/>
          <w:lang w:val="pt-PT"/>
        </w:rPr>
        <w:t xml:space="preserve">garantir o bom funcionamento do rio e reservatórios seguindo </w:t>
      </w:r>
      <w:r w:rsidR="00E84A02">
        <w:rPr>
          <w:rFonts w:ascii="Calibri" w:hAnsi="Calibri" w:cs="Arial"/>
          <w:lang w:val="pt-PT"/>
        </w:rPr>
        <w:t xml:space="preserve">a Resolução </w:t>
      </w:r>
      <w:r w:rsidRPr="00E84A02">
        <w:rPr>
          <w:rFonts w:ascii="Calibri" w:hAnsi="Calibri" w:cs="Arial"/>
          <w:lang w:val="pt-PT"/>
        </w:rPr>
        <w:t xml:space="preserve">CONAMA 302/2002, e </w:t>
      </w:r>
    </w:p>
    <w:p w:rsidR="00DC339E" w:rsidRPr="00E84A02" w:rsidRDefault="00DC339E" w:rsidP="00FA5D05">
      <w:pPr>
        <w:pStyle w:val="ListParagraph"/>
        <w:numPr>
          <w:ilvl w:val="0"/>
          <w:numId w:val="3"/>
        </w:numPr>
        <w:autoSpaceDE w:val="0"/>
        <w:autoSpaceDN w:val="0"/>
        <w:adjustRightInd w:val="0"/>
        <w:spacing w:after="120" w:line="240" w:lineRule="auto"/>
        <w:ind w:left="709" w:hanging="425"/>
        <w:jc w:val="both"/>
        <w:rPr>
          <w:rFonts w:ascii="Calibri" w:hAnsi="Calibri" w:cs="Arial"/>
          <w:lang w:val="pt-PT"/>
        </w:rPr>
      </w:pPr>
      <w:r w:rsidRPr="00E84A02">
        <w:rPr>
          <w:rFonts w:ascii="Calibri" w:hAnsi="Calibri" w:cs="Arial"/>
          <w:lang w:val="pt-PT"/>
        </w:rPr>
        <w:t xml:space="preserve">a execução de ações de gestão sócio-ambiental, incluindo a comunicação </w:t>
      </w:r>
      <w:r w:rsidR="00E84A02">
        <w:rPr>
          <w:rFonts w:ascii="Calibri" w:hAnsi="Calibri" w:cs="Arial"/>
          <w:lang w:val="pt-PT"/>
        </w:rPr>
        <w:t xml:space="preserve">social </w:t>
      </w:r>
      <w:r w:rsidRPr="00E84A02">
        <w:rPr>
          <w:rFonts w:ascii="Calibri" w:hAnsi="Calibri" w:cs="Arial"/>
          <w:lang w:val="pt-PT"/>
        </w:rPr>
        <w:t xml:space="preserve">e educação ambiental para integrar a população às atividades de projeto e </w:t>
      </w:r>
      <w:r w:rsidR="00A95D4B">
        <w:rPr>
          <w:rFonts w:ascii="Calibri" w:hAnsi="Calibri" w:cs="Arial"/>
          <w:lang w:val="pt-PT"/>
        </w:rPr>
        <w:t xml:space="preserve">da </w:t>
      </w:r>
      <w:r w:rsidRPr="00E84A02">
        <w:rPr>
          <w:rFonts w:ascii="Calibri" w:hAnsi="Calibri" w:cs="Arial"/>
          <w:lang w:val="pt-PT"/>
        </w:rPr>
        <w:t>gestão de bacias hidrográficas.</w:t>
      </w:r>
    </w:p>
    <w:p w:rsidR="00E84A02" w:rsidRDefault="00E84A02" w:rsidP="00CE1F42">
      <w:pPr>
        <w:autoSpaceDE w:val="0"/>
        <w:autoSpaceDN w:val="0"/>
        <w:adjustRightInd w:val="0"/>
        <w:spacing w:after="120" w:line="240" w:lineRule="auto"/>
        <w:jc w:val="both"/>
        <w:rPr>
          <w:rFonts w:ascii="Calibri" w:hAnsi="Calibri" w:cs="Arial"/>
          <w:b/>
          <w:color w:val="333333"/>
          <w:lang w:val="pt-PT"/>
        </w:rPr>
      </w:pPr>
      <w:r>
        <w:rPr>
          <w:rFonts w:ascii="Calibri" w:hAnsi="Calibri" w:cs="Arial"/>
          <w:b/>
          <w:color w:val="333333"/>
          <w:lang w:val="pt-PT"/>
        </w:rPr>
        <w:t>Componente 4: Engenharia e Administração</w:t>
      </w:r>
      <w:r w:rsidR="00DC339E" w:rsidRPr="00E84A02">
        <w:rPr>
          <w:rFonts w:ascii="Calibri" w:hAnsi="Calibri" w:cs="Arial"/>
          <w:b/>
          <w:color w:val="333333"/>
          <w:lang w:val="pt-PT"/>
        </w:rPr>
        <w:t xml:space="preserve">, no valor de </w:t>
      </w:r>
      <w:r w:rsidR="00A95D4B">
        <w:rPr>
          <w:rFonts w:ascii="Calibri" w:hAnsi="Calibri" w:cs="Arial"/>
          <w:b/>
          <w:color w:val="333333"/>
          <w:lang w:val="pt-PT"/>
        </w:rPr>
        <w:t>US$</w:t>
      </w:r>
      <w:r w:rsidR="00DC339E" w:rsidRPr="00E84A02">
        <w:rPr>
          <w:rFonts w:ascii="Calibri" w:hAnsi="Calibri" w:cs="Arial"/>
          <w:b/>
          <w:color w:val="333333"/>
          <w:lang w:val="pt-PT"/>
        </w:rPr>
        <w:t xml:space="preserve"> 15 milhões</w:t>
      </w:r>
      <w:r>
        <w:rPr>
          <w:rFonts w:ascii="Calibri" w:hAnsi="Calibri" w:cs="Arial"/>
          <w:b/>
          <w:color w:val="333333"/>
          <w:lang w:val="pt-PT"/>
        </w:rPr>
        <w:t>.</w:t>
      </w:r>
    </w:p>
    <w:p w:rsidR="00E84A02" w:rsidRPr="00EB06FC" w:rsidRDefault="00E84A02" w:rsidP="00CE1F42">
      <w:pPr>
        <w:autoSpaceDE w:val="0"/>
        <w:autoSpaceDN w:val="0"/>
        <w:adjustRightInd w:val="0"/>
        <w:spacing w:after="120" w:line="240" w:lineRule="auto"/>
        <w:jc w:val="both"/>
        <w:rPr>
          <w:rFonts w:ascii="Calibri" w:hAnsi="Calibri" w:cs="Arial"/>
          <w:color w:val="333333"/>
          <w:lang w:val="pt-PT"/>
        </w:rPr>
      </w:pPr>
      <w:r w:rsidRPr="00EB06FC">
        <w:rPr>
          <w:rFonts w:ascii="Calibri" w:hAnsi="Calibri" w:cs="Arial"/>
          <w:color w:val="333333"/>
          <w:lang w:val="pt-PT"/>
        </w:rPr>
        <w:t>I</w:t>
      </w:r>
      <w:r w:rsidR="00DC339E" w:rsidRPr="00EB06FC">
        <w:rPr>
          <w:rFonts w:ascii="Calibri" w:hAnsi="Calibri" w:cs="Arial"/>
          <w:color w:val="333333"/>
          <w:lang w:val="pt-PT"/>
        </w:rPr>
        <w:t>nclui o desenvolvimento de estudos e projetos</w:t>
      </w:r>
      <w:r w:rsidRPr="00EB06FC">
        <w:rPr>
          <w:rFonts w:ascii="Calibri" w:hAnsi="Calibri" w:cs="Arial"/>
          <w:color w:val="333333"/>
          <w:lang w:val="pt-PT"/>
        </w:rPr>
        <w:t xml:space="preserve"> específicos</w:t>
      </w:r>
      <w:r w:rsidR="00DC339E" w:rsidRPr="00EB06FC">
        <w:rPr>
          <w:rFonts w:ascii="Calibri" w:hAnsi="Calibri" w:cs="Arial"/>
          <w:color w:val="333333"/>
          <w:lang w:val="pt-PT"/>
        </w:rPr>
        <w:t xml:space="preserve">, </w:t>
      </w:r>
      <w:r w:rsidRPr="00EB06FC">
        <w:rPr>
          <w:rFonts w:ascii="Calibri" w:hAnsi="Calibri" w:cs="Arial"/>
          <w:color w:val="333333"/>
          <w:lang w:val="pt-PT"/>
        </w:rPr>
        <w:t>a contratação da gestão e supervisão para ap</w:t>
      </w:r>
      <w:r w:rsidR="00DC339E" w:rsidRPr="00EB06FC">
        <w:rPr>
          <w:rFonts w:ascii="Calibri" w:hAnsi="Calibri" w:cs="Arial"/>
          <w:color w:val="333333"/>
          <w:lang w:val="pt-PT"/>
        </w:rPr>
        <w:t>oio a gestão eficiente do projeto.</w:t>
      </w:r>
    </w:p>
    <w:p w:rsidR="007B00CD" w:rsidRDefault="007B00CD" w:rsidP="00EB06FC">
      <w:pPr>
        <w:jc w:val="center"/>
        <w:rPr>
          <w:rFonts w:ascii="Calibri" w:hAnsi="Calibri" w:cs="Arial"/>
          <w:b/>
          <w:color w:val="333333"/>
          <w:lang w:val="pt-PT"/>
        </w:rPr>
      </w:pPr>
    </w:p>
    <w:p w:rsidR="00E84A02" w:rsidRPr="00E84A02" w:rsidRDefault="00E84A02" w:rsidP="00EB06FC">
      <w:pPr>
        <w:jc w:val="center"/>
        <w:rPr>
          <w:rFonts w:ascii="Calibri" w:hAnsi="Calibri" w:cs="Arial"/>
          <w:b/>
          <w:color w:val="333333"/>
          <w:lang w:val="pt-PT"/>
        </w:rPr>
      </w:pPr>
      <w:r>
        <w:rPr>
          <w:rFonts w:ascii="Calibri" w:hAnsi="Calibri" w:cs="Arial"/>
          <w:b/>
          <w:color w:val="333333"/>
          <w:lang w:val="pt-PT"/>
        </w:rPr>
        <w:t>PSA OBRAS</w:t>
      </w:r>
      <w:r w:rsidRPr="00E84A02">
        <w:rPr>
          <w:rFonts w:ascii="Calibri" w:hAnsi="Calibri" w:cs="Arial"/>
          <w:b/>
          <w:color w:val="333333"/>
          <w:lang w:val="pt-PT"/>
        </w:rPr>
        <w:t>–</w:t>
      </w:r>
      <w:r w:rsidR="00DC339E" w:rsidRPr="00E84A02">
        <w:rPr>
          <w:rFonts w:ascii="Calibri" w:hAnsi="Calibri" w:cs="Arial"/>
          <w:b/>
          <w:color w:val="333333"/>
          <w:lang w:val="pt-PT"/>
        </w:rPr>
        <w:t xml:space="preserve"> IPOJUCA</w:t>
      </w:r>
    </w:p>
    <w:p w:rsidR="00295007" w:rsidRDefault="00DC339E" w:rsidP="00DC339E">
      <w:pPr>
        <w:autoSpaceDE w:val="0"/>
        <w:autoSpaceDN w:val="0"/>
        <w:adjustRightInd w:val="0"/>
        <w:spacing w:after="120" w:line="240" w:lineRule="auto"/>
        <w:jc w:val="both"/>
        <w:rPr>
          <w:rFonts w:ascii="Calibri" w:hAnsi="Calibri" w:cs="Arial"/>
          <w:lang w:val="pt-PT"/>
        </w:rPr>
      </w:pPr>
      <w:r w:rsidRPr="00CD658E">
        <w:rPr>
          <w:rFonts w:ascii="Calibri" w:hAnsi="Calibri" w:cs="Arial"/>
          <w:lang w:val="pt-PT"/>
        </w:rPr>
        <w:t>A</w:t>
      </w:r>
      <w:r w:rsidR="00E84A02" w:rsidRPr="00CD658E">
        <w:rPr>
          <w:rFonts w:ascii="Calibri" w:hAnsi="Calibri" w:cs="Arial"/>
          <w:lang w:val="pt-PT"/>
        </w:rPr>
        <w:t xml:space="preserve">s intervenções de </w:t>
      </w:r>
      <w:r w:rsidR="00A95D4B">
        <w:rPr>
          <w:rFonts w:ascii="Calibri" w:hAnsi="Calibri" w:cs="Arial"/>
          <w:lang w:val="pt-PT"/>
        </w:rPr>
        <w:t>infra</w:t>
      </w:r>
      <w:r w:rsidR="00AE22AE">
        <w:rPr>
          <w:rFonts w:ascii="Calibri" w:hAnsi="Calibri" w:cs="Arial"/>
          <w:lang w:val="pt-PT"/>
        </w:rPr>
        <w:t>-</w:t>
      </w:r>
      <w:r w:rsidRPr="00CD658E">
        <w:rPr>
          <w:rFonts w:ascii="Calibri" w:hAnsi="Calibri" w:cs="Arial"/>
          <w:lang w:val="pt-PT"/>
        </w:rPr>
        <w:t xml:space="preserve">estrutura de saneamento </w:t>
      </w:r>
      <w:r w:rsidR="00E84A02" w:rsidRPr="00CD658E">
        <w:rPr>
          <w:rFonts w:ascii="Calibri" w:hAnsi="Calibri" w:cs="Arial"/>
          <w:lang w:val="pt-PT"/>
        </w:rPr>
        <w:t xml:space="preserve">(sistemas de coleta e tratamento de </w:t>
      </w:r>
      <w:r w:rsidRPr="00CD658E">
        <w:rPr>
          <w:rFonts w:ascii="Calibri" w:hAnsi="Calibri" w:cs="Arial"/>
          <w:lang w:val="pt-PT"/>
        </w:rPr>
        <w:t>esgoto</w:t>
      </w:r>
      <w:r w:rsidR="00E84A02" w:rsidRPr="00CD658E">
        <w:rPr>
          <w:rFonts w:ascii="Calibri" w:hAnsi="Calibri" w:cs="Arial"/>
          <w:lang w:val="pt-PT"/>
        </w:rPr>
        <w:t>s</w:t>
      </w:r>
      <w:r w:rsidRPr="00CD658E">
        <w:rPr>
          <w:rFonts w:ascii="Calibri" w:hAnsi="Calibri" w:cs="Arial"/>
          <w:lang w:val="pt-PT"/>
        </w:rPr>
        <w:t xml:space="preserve">) programados para o </w:t>
      </w:r>
      <w:r w:rsidRPr="00CD658E">
        <w:rPr>
          <w:rFonts w:ascii="Calibri" w:hAnsi="Calibri" w:cs="Arial"/>
          <w:b/>
          <w:lang w:val="pt-PT"/>
        </w:rPr>
        <w:t>componente 2</w:t>
      </w:r>
      <w:r w:rsidRPr="00CD658E">
        <w:rPr>
          <w:rFonts w:ascii="Calibri" w:hAnsi="Calibri" w:cs="Arial"/>
          <w:lang w:val="pt-PT"/>
        </w:rPr>
        <w:t xml:space="preserve"> acima</w:t>
      </w:r>
      <w:r w:rsidR="00295007">
        <w:rPr>
          <w:rFonts w:ascii="Calibri" w:hAnsi="Calibri" w:cs="Arial"/>
          <w:lang w:val="pt-PT"/>
        </w:rPr>
        <w:t xml:space="preserve"> foram classificadas da seguinte forma:</w:t>
      </w:r>
    </w:p>
    <w:p w:rsidR="001B009C" w:rsidRDefault="00295007" w:rsidP="003F0905">
      <w:pPr>
        <w:pStyle w:val="ListParagraph"/>
        <w:numPr>
          <w:ilvl w:val="0"/>
          <w:numId w:val="63"/>
        </w:numPr>
        <w:autoSpaceDE w:val="0"/>
        <w:autoSpaceDN w:val="0"/>
        <w:adjustRightInd w:val="0"/>
        <w:spacing w:after="120" w:line="240" w:lineRule="auto"/>
        <w:jc w:val="both"/>
        <w:rPr>
          <w:rFonts w:ascii="Calibri" w:hAnsi="Calibri" w:cs="Arial"/>
          <w:lang w:val="pt-PT"/>
        </w:rPr>
      </w:pPr>
      <w:r>
        <w:rPr>
          <w:rFonts w:ascii="Calibri" w:hAnsi="Calibri" w:cs="Arial"/>
          <w:lang w:val="pt-PT"/>
        </w:rPr>
        <w:lastRenderedPageBreak/>
        <w:t>Sistemas/Municípios da Amostra representativa – Pesqueira, Sanharó, Tacaimbó e Bezerros;</w:t>
      </w:r>
    </w:p>
    <w:p w:rsidR="00295007" w:rsidRDefault="00295007" w:rsidP="003F0905">
      <w:pPr>
        <w:pStyle w:val="ListParagraph"/>
        <w:numPr>
          <w:ilvl w:val="0"/>
          <w:numId w:val="63"/>
        </w:numPr>
        <w:autoSpaceDE w:val="0"/>
        <w:autoSpaceDN w:val="0"/>
        <w:adjustRightInd w:val="0"/>
        <w:spacing w:after="120" w:line="240" w:lineRule="auto"/>
        <w:jc w:val="both"/>
        <w:rPr>
          <w:rFonts w:ascii="Calibri" w:hAnsi="Calibri" w:cs="Arial"/>
          <w:lang w:val="pt-PT"/>
        </w:rPr>
      </w:pPr>
      <w:r>
        <w:rPr>
          <w:rFonts w:ascii="Calibri" w:hAnsi="Calibri" w:cs="Arial"/>
          <w:lang w:val="pt-PT"/>
        </w:rPr>
        <w:t>Sistemas/Municípios de Contrapartida – Arcoverde, Venturosa, São Caetano e Escada.</w:t>
      </w:r>
    </w:p>
    <w:p w:rsidR="0016404C" w:rsidRDefault="00295007" w:rsidP="003F0905">
      <w:pPr>
        <w:pStyle w:val="ListParagraph"/>
        <w:numPr>
          <w:ilvl w:val="0"/>
          <w:numId w:val="63"/>
        </w:numPr>
        <w:autoSpaceDE w:val="0"/>
        <w:autoSpaceDN w:val="0"/>
        <w:adjustRightInd w:val="0"/>
        <w:spacing w:after="120" w:line="240" w:lineRule="auto"/>
        <w:jc w:val="both"/>
        <w:rPr>
          <w:rFonts w:ascii="Calibri" w:hAnsi="Calibri" w:cs="Arial"/>
          <w:lang w:val="pt-PT"/>
        </w:rPr>
      </w:pPr>
      <w:r>
        <w:rPr>
          <w:rFonts w:ascii="Calibri" w:hAnsi="Calibri" w:cs="Arial"/>
          <w:lang w:val="pt-PT"/>
        </w:rPr>
        <w:t>Demais Sistemas/Municípios com implantação prevista durante a execução do Projeto – Caruaru, Gravatá</w:t>
      </w:r>
      <w:r w:rsidR="0016404C">
        <w:rPr>
          <w:rFonts w:ascii="Calibri" w:hAnsi="Calibri" w:cs="Arial"/>
          <w:lang w:val="pt-PT"/>
        </w:rPr>
        <w:t>.</w:t>
      </w:r>
    </w:p>
    <w:p w:rsidR="00295007" w:rsidRPr="00295007" w:rsidRDefault="0016404C" w:rsidP="003F0905">
      <w:pPr>
        <w:pStyle w:val="ListParagraph"/>
        <w:numPr>
          <w:ilvl w:val="0"/>
          <w:numId w:val="63"/>
        </w:numPr>
        <w:autoSpaceDE w:val="0"/>
        <w:autoSpaceDN w:val="0"/>
        <w:adjustRightInd w:val="0"/>
        <w:spacing w:after="120" w:line="240" w:lineRule="auto"/>
        <w:jc w:val="both"/>
        <w:rPr>
          <w:rFonts w:ascii="Calibri" w:hAnsi="Calibri" w:cs="Arial"/>
          <w:lang w:val="pt-PT"/>
        </w:rPr>
      </w:pPr>
      <w:r>
        <w:rPr>
          <w:rFonts w:ascii="Calibri" w:hAnsi="Calibri" w:cs="Arial"/>
          <w:lang w:val="pt-PT"/>
        </w:rPr>
        <w:t xml:space="preserve">Demais Municípios Potencialmente Beneficiados. </w:t>
      </w:r>
    </w:p>
    <w:tbl>
      <w:tblPr>
        <w:tblStyle w:val="MediumGrid3-Accent5"/>
        <w:tblW w:w="9464" w:type="dxa"/>
        <w:jc w:val="center"/>
        <w:tblLayout w:type="fixed"/>
        <w:tblLook w:val="04A0" w:firstRow="1" w:lastRow="0" w:firstColumn="1" w:lastColumn="0" w:noHBand="0" w:noVBand="1"/>
      </w:tblPr>
      <w:tblGrid>
        <w:gridCol w:w="1371"/>
        <w:gridCol w:w="5347"/>
        <w:gridCol w:w="2746"/>
      </w:tblGrid>
      <w:tr w:rsidR="0052243B" w:rsidRPr="0036231B" w:rsidTr="001B7C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52243B" w:rsidRDefault="0052243B" w:rsidP="00D31AB6">
            <w:pPr>
              <w:autoSpaceDE w:val="0"/>
              <w:autoSpaceDN w:val="0"/>
              <w:adjustRightInd w:val="0"/>
              <w:jc w:val="center"/>
              <w:rPr>
                <w:rFonts w:cs="Times New Roman"/>
                <w:lang w:val="es-UY"/>
              </w:rPr>
            </w:pPr>
            <w:r w:rsidRPr="0052243B">
              <w:rPr>
                <w:rFonts w:cs="Times New Roman"/>
                <w:lang w:val="es-UY"/>
              </w:rPr>
              <w:t>Municipio</w:t>
            </w:r>
          </w:p>
        </w:tc>
        <w:tc>
          <w:tcPr>
            <w:tcW w:w="5347" w:type="dxa"/>
          </w:tcPr>
          <w:p w:rsidR="0052243B" w:rsidRPr="0052243B" w:rsidRDefault="0052243B" w:rsidP="003F473D">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lang w:val="es-UY"/>
              </w:rPr>
            </w:pPr>
            <w:r w:rsidRPr="0052243B">
              <w:rPr>
                <w:rFonts w:cs="Times New Roman"/>
                <w:lang w:val="es-UY"/>
              </w:rPr>
              <w:t>Intervenções</w:t>
            </w:r>
          </w:p>
        </w:tc>
        <w:tc>
          <w:tcPr>
            <w:tcW w:w="2746" w:type="dxa"/>
          </w:tcPr>
          <w:p w:rsidR="0052243B" w:rsidRPr="0052243B" w:rsidRDefault="0052243B" w:rsidP="00D31AB6">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lang w:val="es-UY"/>
              </w:rPr>
            </w:pPr>
            <w:r w:rsidRPr="0052243B">
              <w:rPr>
                <w:rFonts w:cs="Times New Roman"/>
                <w:lang w:val="es-UY"/>
              </w:rPr>
              <w:t>Resultados esperados</w:t>
            </w:r>
          </w:p>
        </w:tc>
      </w:tr>
      <w:tr w:rsidR="0052243B" w:rsidRPr="0036231B" w:rsidTr="00F95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64" w:type="dxa"/>
            <w:gridSpan w:val="3"/>
          </w:tcPr>
          <w:p w:rsidR="0052243B" w:rsidRPr="0052243B" w:rsidRDefault="0052243B" w:rsidP="0052243B">
            <w:pPr>
              <w:autoSpaceDE w:val="0"/>
              <w:autoSpaceDN w:val="0"/>
              <w:adjustRightInd w:val="0"/>
              <w:jc w:val="center"/>
              <w:rPr>
                <w:rFonts w:cs="Times New Roman"/>
              </w:rPr>
            </w:pPr>
            <w:r w:rsidRPr="0052243B">
              <w:rPr>
                <w:rFonts w:cs="Times New Roman"/>
              </w:rPr>
              <w:t xml:space="preserve">Construção de Sistemas de Esgotamento Sanitário </w:t>
            </w:r>
          </w:p>
          <w:p w:rsidR="0052243B" w:rsidRPr="0036231B" w:rsidRDefault="0052243B" w:rsidP="0052243B">
            <w:pPr>
              <w:autoSpaceDE w:val="0"/>
              <w:autoSpaceDN w:val="0"/>
              <w:adjustRightInd w:val="0"/>
              <w:jc w:val="center"/>
              <w:rPr>
                <w:rFonts w:cs="Times New Roman"/>
              </w:rPr>
            </w:pPr>
            <w:r w:rsidRPr="0052243B">
              <w:rPr>
                <w:rFonts w:cs="Times New Roman"/>
              </w:rPr>
              <w:t>(redes coletoras, interceptores, estações elevatórias, emissários e estações de tratamento)</w:t>
            </w:r>
          </w:p>
        </w:tc>
      </w:tr>
      <w:tr w:rsidR="0052243B" w:rsidRPr="0036231B" w:rsidTr="00F95D22">
        <w:trPr>
          <w:jc w:val="center"/>
        </w:trPr>
        <w:tc>
          <w:tcPr>
            <w:cnfStyle w:val="001000000000" w:firstRow="0" w:lastRow="0" w:firstColumn="1" w:lastColumn="0" w:oddVBand="0" w:evenVBand="0" w:oddHBand="0" w:evenHBand="0" w:firstRowFirstColumn="0" w:firstRowLastColumn="0" w:lastRowFirstColumn="0" w:lastRowLastColumn="0"/>
            <w:tcW w:w="9464" w:type="dxa"/>
            <w:gridSpan w:val="3"/>
          </w:tcPr>
          <w:p w:rsidR="0052243B" w:rsidRPr="0052243B" w:rsidRDefault="0052243B" w:rsidP="0052243B">
            <w:pPr>
              <w:autoSpaceDE w:val="0"/>
              <w:autoSpaceDN w:val="0"/>
              <w:adjustRightInd w:val="0"/>
              <w:jc w:val="center"/>
              <w:rPr>
                <w:rFonts w:cs="Times New Roman"/>
                <w:b w:val="0"/>
              </w:rPr>
            </w:pPr>
            <w:r w:rsidRPr="00F02487">
              <w:rPr>
                <w:rFonts w:cs="Times New Roman"/>
              </w:rPr>
              <w:t>Amostra</w:t>
            </w:r>
          </w:p>
        </w:tc>
      </w:tr>
      <w:tr w:rsidR="0016404C" w:rsidRPr="0036231B"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16404C" w:rsidRPr="0016404C" w:rsidRDefault="0016404C" w:rsidP="0016404C">
            <w:pPr>
              <w:autoSpaceDE w:val="0"/>
              <w:autoSpaceDN w:val="0"/>
              <w:adjustRightInd w:val="0"/>
              <w:jc w:val="center"/>
              <w:rPr>
                <w:rFonts w:cs="Times New Roman"/>
                <w:lang w:val="es-UY"/>
              </w:rPr>
            </w:pPr>
            <w:r w:rsidRPr="0016404C">
              <w:rPr>
                <w:rFonts w:cs="Times New Roman"/>
                <w:lang w:val="es-UY"/>
              </w:rPr>
              <w:t>Cidade</w:t>
            </w:r>
          </w:p>
        </w:tc>
        <w:tc>
          <w:tcPr>
            <w:tcW w:w="5347" w:type="dxa"/>
          </w:tcPr>
          <w:p w:rsidR="0016404C" w:rsidRPr="0016404C" w:rsidRDefault="0016404C" w:rsidP="0016404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b/>
              </w:rPr>
            </w:pPr>
            <w:r w:rsidRPr="0016404C">
              <w:rPr>
                <w:rFonts w:cs="Times New Roman"/>
                <w:b/>
              </w:rPr>
              <w:t>Sistema</w:t>
            </w:r>
          </w:p>
        </w:tc>
        <w:tc>
          <w:tcPr>
            <w:tcW w:w="2746" w:type="dxa"/>
          </w:tcPr>
          <w:p w:rsidR="0016404C" w:rsidRPr="0016404C" w:rsidRDefault="0016404C" w:rsidP="0016404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b/>
              </w:rPr>
            </w:pPr>
            <w:r w:rsidRPr="0016404C">
              <w:rPr>
                <w:rFonts w:cs="Times New Roman"/>
                <w:b/>
              </w:rPr>
              <w:t>População a ser atendida</w:t>
            </w:r>
          </w:p>
        </w:tc>
      </w:tr>
      <w:tr w:rsidR="0052243B" w:rsidRPr="0036231B" w:rsidTr="001B7C23">
        <w:trPr>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EF3447">
            <w:pPr>
              <w:autoSpaceDE w:val="0"/>
              <w:autoSpaceDN w:val="0"/>
              <w:adjustRightInd w:val="0"/>
              <w:jc w:val="both"/>
              <w:rPr>
                <w:rFonts w:cs="Times New Roman"/>
                <w:lang w:val="es-UY"/>
              </w:rPr>
            </w:pPr>
            <w:r w:rsidRPr="0036231B">
              <w:rPr>
                <w:rFonts w:cs="Times New Roman"/>
                <w:lang w:val="es-UY"/>
              </w:rPr>
              <w:t>Pesqueira</w:t>
            </w:r>
          </w:p>
        </w:tc>
        <w:tc>
          <w:tcPr>
            <w:tcW w:w="5347" w:type="dxa"/>
          </w:tcPr>
          <w:p w:rsidR="0052243B" w:rsidRPr="003F473D" w:rsidRDefault="0052243B" w:rsidP="003F473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 xml:space="preserve">Construção do sistema com </w:t>
            </w:r>
            <w:r w:rsidRPr="0036231B">
              <w:rPr>
                <w:rFonts w:cs="Times New Roman"/>
              </w:rPr>
              <w:t>ET</w:t>
            </w:r>
            <w:r>
              <w:rPr>
                <w:rFonts w:cs="Times New Roman"/>
              </w:rPr>
              <w:t>E</w:t>
            </w:r>
            <w:r w:rsidRPr="0036231B">
              <w:rPr>
                <w:rFonts w:cs="Times New Roman"/>
              </w:rPr>
              <w:t xml:space="preserve"> constituída de UASB, filtro biológico e decantador</w:t>
            </w:r>
            <w:r>
              <w:rPr>
                <w:rFonts w:cs="Times New Roman"/>
              </w:rPr>
              <w:t>.</w:t>
            </w:r>
          </w:p>
        </w:tc>
        <w:tc>
          <w:tcPr>
            <w:tcW w:w="2746" w:type="dxa"/>
          </w:tcPr>
          <w:p w:rsidR="0052243B" w:rsidRPr="003F473D" w:rsidRDefault="008A095C" w:rsidP="002D668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sz w:val="20"/>
                <w:szCs w:val="20"/>
              </w:rPr>
              <w:t>41.181</w:t>
            </w:r>
            <w:r w:rsidR="0052243B" w:rsidRPr="0036231B">
              <w:t xml:space="preserve"> h</w:t>
            </w:r>
            <w:r w:rsidR="0052243B" w:rsidRPr="0036231B">
              <w:rPr>
                <w:rFonts w:cs="Times New Roman"/>
              </w:rPr>
              <w:t>abitantes</w:t>
            </w:r>
          </w:p>
        </w:tc>
      </w:tr>
      <w:tr w:rsidR="0052243B" w:rsidRPr="003F473D"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EF3447">
            <w:pPr>
              <w:autoSpaceDE w:val="0"/>
              <w:autoSpaceDN w:val="0"/>
              <w:adjustRightInd w:val="0"/>
              <w:jc w:val="both"/>
              <w:rPr>
                <w:rFonts w:cs="Times New Roman"/>
                <w:lang w:val="es-UY"/>
              </w:rPr>
            </w:pPr>
            <w:r w:rsidRPr="0036231B">
              <w:rPr>
                <w:rFonts w:cs="Times New Roman"/>
                <w:lang w:val="es-UY"/>
              </w:rPr>
              <w:t>Sanharó</w:t>
            </w:r>
          </w:p>
        </w:tc>
        <w:tc>
          <w:tcPr>
            <w:tcW w:w="5347" w:type="dxa"/>
          </w:tcPr>
          <w:p w:rsidR="0052243B" w:rsidRPr="003F473D" w:rsidRDefault="0052243B" w:rsidP="0004051C">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 xml:space="preserve">Construção do sistema com </w:t>
            </w:r>
            <w:r w:rsidRPr="0036231B">
              <w:rPr>
                <w:rFonts w:cs="Times New Roman"/>
              </w:rPr>
              <w:t>ET</w:t>
            </w:r>
            <w:r>
              <w:rPr>
                <w:rFonts w:cs="Times New Roman"/>
              </w:rPr>
              <w:t>E</w:t>
            </w:r>
            <w:r w:rsidRPr="0036231B">
              <w:rPr>
                <w:rFonts w:cs="Times New Roman"/>
              </w:rPr>
              <w:t xml:space="preserve"> constituída de UASB, filtro biológico e decantador</w:t>
            </w:r>
            <w:r>
              <w:rPr>
                <w:rFonts w:cs="Times New Roman"/>
              </w:rPr>
              <w:t>.</w:t>
            </w:r>
          </w:p>
        </w:tc>
        <w:tc>
          <w:tcPr>
            <w:tcW w:w="2746" w:type="dxa"/>
          </w:tcPr>
          <w:p w:rsidR="0052243B" w:rsidRPr="003F473D" w:rsidRDefault="008A095C" w:rsidP="002D668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rPr>
            </w:pPr>
            <w:r>
              <w:t>11.994</w:t>
            </w:r>
            <w:r w:rsidR="0052243B" w:rsidRPr="0036231B">
              <w:t xml:space="preserve"> h</w:t>
            </w:r>
            <w:r w:rsidR="0052243B" w:rsidRPr="0036231B">
              <w:rPr>
                <w:rFonts w:cs="Times New Roman"/>
              </w:rPr>
              <w:t>abitantes</w:t>
            </w:r>
          </w:p>
        </w:tc>
      </w:tr>
      <w:tr w:rsidR="0052243B" w:rsidRPr="0036231B" w:rsidTr="001B7C23">
        <w:trPr>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EF3447">
            <w:pPr>
              <w:autoSpaceDE w:val="0"/>
              <w:autoSpaceDN w:val="0"/>
              <w:adjustRightInd w:val="0"/>
              <w:jc w:val="both"/>
              <w:rPr>
                <w:rFonts w:cs="Times New Roman"/>
                <w:lang w:val="es-UY"/>
              </w:rPr>
            </w:pPr>
            <w:r w:rsidRPr="0036231B">
              <w:rPr>
                <w:rFonts w:cs="Times New Roman"/>
                <w:lang w:val="es-UY"/>
              </w:rPr>
              <w:t>Tacaimbó</w:t>
            </w:r>
          </w:p>
        </w:tc>
        <w:tc>
          <w:tcPr>
            <w:tcW w:w="5347" w:type="dxa"/>
          </w:tcPr>
          <w:p w:rsidR="0052243B" w:rsidRPr="003F473D" w:rsidRDefault="0052243B" w:rsidP="003F473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 xml:space="preserve">Construção do sistema com </w:t>
            </w:r>
            <w:r w:rsidRPr="003F473D">
              <w:rPr>
                <w:rFonts w:cs="Times New Roman"/>
              </w:rPr>
              <w:t xml:space="preserve">ETE constituída de Lagoas </w:t>
            </w:r>
            <w:r>
              <w:rPr>
                <w:rFonts w:cs="Times New Roman"/>
              </w:rPr>
              <w:t>F</w:t>
            </w:r>
            <w:r w:rsidRPr="003F473D">
              <w:rPr>
                <w:rFonts w:cs="Times New Roman"/>
              </w:rPr>
              <w:t xml:space="preserve">acultativas e Lagoas de </w:t>
            </w:r>
            <w:r>
              <w:rPr>
                <w:rFonts w:cs="Times New Roman"/>
              </w:rPr>
              <w:t>M</w:t>
            </w:r>
            <w:r w:rsidRPr="003F473D">
              <w:rPr>
                <w:rFonts w:cs="Times New Roman"/>
              </w:rPr>
              <w:t>aturação</w:t>
            </w:r>
          </w:p>
        </w:tc>
        <w:tc>
          <w:tcPr>
            <w:tcW w:w="2746" w:type="dxa"/>
          </w:tcPr>
          <w:p w:rsidR="0052243B" w:rsidRPr="003F473D" w:rsidRDefault="008A095C" w:rsidP="002D668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7.470</w:t>
            </w:r>
            <w:r w:rsidR="0052243B" w:rsidRPr="0036231B">
              <w:t xml:space="preserve"> h</w:t>
            </w:r>
            <w:r w:rsidR="0052243B" w:rsidRPr="0036231B">
              <w:rPr>
                <w:rFonts w:cs="Times New Roman"/>
              </w:rPr>
              <w:t>abitantes</w:t>
            </w:r>
          </w:p>
        </w:tc>
      </w:tr>
      <w:tr w:rsidR="0052243B" w:rsidRPr="003F473D"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EF3447">
            <w:pPr>
              <w:autoSpaceDE w:val="0"/>
              <w:autoSpaceDN w:val="0"/>
              <w:adjustRightInd w:val="0"/>
              <w:jc w:val="both"/>
              <w:rPr>
                <w:rFonts w:cs="Times New Roman"/>
                <w:lang w:val="es-UY"/>
              </w:rPr>
            </w:pPr>
            <w:r w:rsidRPr="0036231B">
              <w:rPr>
                <w:rFonts w:cs="Times New Roman"/>
                <w:lang w:val="es-UY"/>
              </w:rPr>
              <w:t>Bezerros</w:t>
            </w:r>
          </w:p>
        </w:tc>
        <w:tc>
          <w:tcPr>
            <w:tcW w:w="5347" w:type="dxa"/>
          </w:tcPr>
          <w:p w:rsidR="0052243B" w:rsidRPr="003F473D" w:rsidRDefault="0052243B" w:rsidP="00EF344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 xml:space="preserve">Construção do sistema com </w:t>
            </w:r>
            <w:r w:rsidRPr="0036231B">
              <w:rPr>
                <w:rFonts w:cs="Times New Roman"/>
              </w:rPr>
              <w:t>ET</w:t>
            </w:r>
            <w:r>
              <w:rPr>
                <w:rFonts w:cs="Times New Roman"/>
              </w:rPr>
              <w:t>E</w:t>
            </w:r>
            <w:r w:rsidRPr="0036231B">
              <w:rPr>
                <w:rFonts w:cs="Times New Roman"/>
              </w:rPr>
              <w:t xml:space="preserve"> constituída de UASB, filtro biológico e decantador</w:t>
            </w:r>
            <w:r>
              <w:rPr>
                <w:rFonts w:cs="Times New Roman"/>
              </w:rPr>
              <w:t>.</w:t>
            </w:r>
          </w:p>
        </w:tc>
        <w:tc>
          <w:tcPr>
            <w:tcW w:w="2746" w:type="dxa"/>
          </w:tcPr>
          <w:p w:rsidR="0052243B" w:rsidRPr="003F473D" w:rsidRDefault="008A095C" w:rsidP="002D668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48.617</w:t>
            </w:r>
            <w:r w:rsidR="0052243B" w:rsidRPr="0036231B">
              <w:t xml:space="preserve"> h</w:t>
            </w:r>
            <w:r w:rsidR="0052243B" w:rsidRPr="0036231B">
              <w:rPr>
                <w:rFonts w:cs="Times New Roman"/>
              </w:rPr>
              <w:t>abitantes</w:t>
            </w:r>
          </w:p>
        </w:tc>
      </w:tr>
      <w:tr w:rsidR="0052243B" w:rsidRPr="003F473D" w:rsidTr="00F95D22">
        <w:trPr>
          <w:jc w:val="center"/>
        </w:trPr>
        <w:tc>
          <w:tcPr>
            <w:cnfStyle w:val="001000000000" w:firstRow="0" w:lastRow="0" w:firstColumn="1" w:lastColumn="0" w:oddVBand="0" w:evenVBand="0" w:oddHBand="0" w:evenHBand="0" w:firstRowFirstColumn="0" w:firstRowLastColumn="0" w:lastRowFirstColumn="0" w:lastRowLastColumn="0"/>
            <w:tcW w:w="9464" w:type="dxa"/>
            <w:gridSpan w:val="3"/>
          </w:tcPr>
          <w:p w:rsidR="0052243B" w:rsidRPr="00F02487" w:rsidRDefault="0052243B" w:rsidP="002D668E">
            <w:pPr>
              <w:autoSpaceDE w:val="0"/>
              <w:autoSpaceDN w:val="0"/>
              <w:adjustRightInd w:val="0"/>
              <w:jc w:val="center"/>
              <w:rPr>
                <w:rFonts w:cs="Times New Roman"/>
              </w:rPr>
            </w:pPr>
            <w:r w:rsidRPr="00F02487">
              <w:rPr>
                <w:rFonts w:cs="Times New Roman"/>
              </w:rPr>
              <w:t>Contrapartida</w:t>
            </w:r>
          </w:p>
        </w:tc>
      </w:tr>
      <w:tr w:rsidR="0052243B" w:rsidRPr="003F473D"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F02487">
            <w:pPr>
              <w:autoSpaceDE w:val="0"/>
              <w:autoSpaceDN w:val="0"/>
              <w:adjustRightInd w:val="0"/>
              <w:jc w:val="both"/>
              <w:rPr>
                <w:rFonts w:cs="Times New Roman"/>
                <w:lang w:val="es-UY"/>
              </w:rPr>
            </w:pPr>
            <w:r w:rsidRPr="0036231B">
              <w:rPr>
                <w:rFonts w:cs="Times New Roman"/>
                <w:lang w:val="es-UY"/>
              </w:rPr>
              <w:t>Arcoverde</w:t>
            </w:r>
          </w:p>
        </w:tc>
        <w:tc>
          <w:tcPr>
            <w:tcW w:w="5347" w:type="dxa"/>
          </w:tcPr>
          <w:p w:rsidR="0052243B" w:rsidRPr="0036231B" w:rsidRDefault="0052243B" w:rsidP="00F0248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 xml:space="preserve">Construção do sistema com </w:t>
            </w:r>
            <w:r w:rsidRPr="0036231B">
              <w:rPr>
                <w:rFonts w:cs="Times New Roman"/>
              </w:rPr>
              <w:t>ET</w:t>
            </w:r>
            <w:r>
              <w:rPr>
                <w:rFonts w:cs="Times New Roman"/>
              </w:rPr>
              <w:t>E</w:t>
            </w:r>
            <w:r w:rsidRPr="0036231B">
              <w:rPr>
                <w:rFonts w:cs="Times New Roman"/>
              </w:rPr>
              <w:t xml:space="preserve"> constituída de UASB, filtro biológico e decantador</w:t>
            </w:r>
            <w:r>
              <w:rPr>
                <w:rFonts w:cs="Times New Roman"/>
              </w:rPr>
              <w:t>.</w:t>
            </w:r>
          </w:p>
        </w:tc>
        <w:tc>
          <w:tcPr>
            <w:tcW w:w="2746" w:type="dxa"/>
          </w:tcPr>
          <w:p w:rsidR="0052243B" w:rsidRPr="0036231B" w:rsidRDefault="008A095C" w:rsidP="002D668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14.566</w:t>
            </w:r>
            <w:r w:rsidR="0052243B" w:rsidRPr="0036231B">
              <w:t xml:space="preserve"> h</w:t>
            </w:r>
            <w:r w:rsidR="0052243B" w:rsidRPr="0036231B">
              <w:rPr>
                <w:rFonts w:cs="Times New Roman"/>
              </w:rPr>
              <w:t>abitantes</w:t>
            </w:r>
          </w:p>
        </w:tc>
      </w:tr>
      <w:tr w:rsidR="0052243B" w:rsidRPr="003F473D" w:rsidTr="001B7C23">
        <w:trPr>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EF3447">
            <w:pPr>
              <w:autoSpaceDE w:val="0"/>
              <w:autoSpaceDN w:val="0"/>
              <w:adjustRightInd w:val="0"/>
              <w:jc w:val="both"/>
              <w:rPr>
                <w:rFonts w:cs="Times New Roman"/>
                <w:lang w:val="es-UY"/>
              </w:rPr>
            </w:pPr>
            <w:r>
              <w:rPr>
                <w:rFonts w:cs="Times New Roman"/>
                <w:lang w:val="es-UY"/>
              </w:rPr>
              <w:t>Venturosa</w:t>
            </w:r>
          </w:p>
        </w:tc>
        <w:tc>
          <w:tcPr>
            <w:tcW w:w="5347" w:type="dxa"/>
          </w:tcPr>
          <w:p w:rsidR="0052243B" w:rsidRDefault="00F02487" w:rsidP="00EF344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Elaboração de Projeto e Construção de Sistema</w:t>
            </w:r>
          </w:p>
        </w:tc>
        <w:tc>
          <w:tcPr>
            <w:tcW w:w="2746" w:type="dxa"/>
          </w:tcPr>
          <w:p w:rsidR="0052243B" w:rsidRPr="0051633D" w:rsidRDefault="008A095C" w:rsidP="002D668E">
            <w:pPr>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10.885</w:t>
            </w:r>
            <w:r w:rsidR="00262978" w:rsidRPr="0036231B">
              <w:t xml:space="preserve"> h</w:t>
            </w:r>
            <w:r w:rsidR="00262978" w:rsidRPr="0036231B">
              <w:rPr>
                <w:rFonts w:cs="Times New Roman"/>
              </w:rPr>
              <w:t>abitantes</w:t>
            </w:r>
          </w:p>
        </w:tc>
      </w:tr>
      <w:tr w:rsidR="0052243B" w:rsidRPr="003F473D"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EF3447">
            <w:pPr>
              <w:autoSpaceDE w:val="0"/>
              <w:autoSpaceDN w:val="0"/>
              <w:adjustRightInd w:val="0"/>
              <w:jc w:val="both"/>
              <w:rPr>
                <w:rFonts w:cs="Times New Roman"/>
                <w:lang w:val="es-UY"/>
              </w:rPr>
            </w:pPr>
            <w:r>
              <w:rPr>
                <w:rFonts w:cs="Times New Roman"/>
                <w:lang w:val="es-UY"/>
              </w:rPr>
              <w:t>São Caetano</w:t>
            </w:r>
          </w:p>
        </w:tc>
        <w:tc>
          <w:tcPr>
            <w:tcW w:w="5347" w:type="dxa"/>
          </w:tcPr>
          <w:p w:rsidR="0052243B" w:rsidRDefault="00F02487" w:rsidP="00EF344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Elaboração de Projeto e Construção de Sistema</w:t>
            </w:r>
          </w:p>
        </w:tc>
        <w:tc>
          <w:tcPr>
            <w:tcW w:w="2746" w:type="dxa"/>
          </w:tcPr>
          <w:p w:rsidR="0052243B" w:rsidRPr="0051633D" w:rsidRDefault="008A095C" w:rsidP="002D668E">
            <w:pPr>
              <w:jc w:val="cente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27.488</w:t>
            </w:r>
            <w:r w:rsidR="00262978" w:rsidRPr="0036231B">
              <w:t>h</w:t>
            </w:r>
            <w:r w:rsidR="00262978" w:rsidRPr="0036231B">
              <w:rPr>
                <w:rFonts w:cs="Times New Roman"/>
              </w:rPr>
              <w:t>abitantes</w:t>
            </w:r>
          </w:p>
        </w:tc>
      </w:tr>
      <w:tr w:rsidR="0052243B" w:rsidRPr="003F473D" w:rsidTr="001B7C23">
        <w:trPr>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F02487">
            <w:pPr>
              <w:autoSpaceDE w:val="0"/>
              <w:autoSpaceDN w:val="0"/>
              <w:adjustRightInd w:val="0"/>
              <w:jc w:val="both"/>
              <w:rPr>
                <w:rFonts w:cs="Times New Roman"/>
                <w:lang w:val="es-UY"/>
              </w:rPr>
            </w:pPr>
            <w:r w:rsidRPr="0036231B">
              <w:rPr>
                <w:rFonts w:cs="Times New Roman"/>
                <w:lang w:val="es-UY"/>
              </w:rPr>
              <w:t>Escada</w:t>
            </w:r>
          </w:p>
        </w:tc>
        <w:tc>
          <w:tcPr>
            <w:tcW w:w="5347" w:type="dxa"/>
          </w:tcPr>
          <w:p w:rsidR="0052243B" w:rsidRPr="003F473D" w:rsidRDefault="0052243B" w:rsidP="00F0248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 xml:space="preserve">Construção do sistema com </w:t>
            </w:r>
            <w:r w:rsidRPr="0036231B">
              <w:rPr>
                <w:rFonts w:cs="Times New Roman"/>
              </w:rPr>
              <w:t>ET</w:t>
            </w:r>
            <w:r>
              <w:rPr>
                <w:rFonts w:cs="Times New Roman"/>
              </w:rPr>
              <w:t>E</w:t>
            </w:r>
            <w:r w:rsidRPr="0036231B">
              <w:rPr>
                <w:rFonts w:cs="Times New Roman"/>
              </w:rPr>
              <w:t xml:space="preserve"> constituída de UASB, filtro biológico e decantador</w:t>
            </w:r>
            <w:r>
              <w:rPr>
                <w:rFonts w:cs="Times New Roman"/>
              </w:rPr>
              <w:t>.</w:t>
            </w:r>
          </w:p>
        </w:tc>
        <w:tc>
          <w:tcPr>
            <w:tcW w:w="2746" w:type="dxa"/>
          </w:tcPr>
          <w:p w:rsidR="0052243B" w:rsidRDefault="008A095C" w:rsidP="002D668E">
            <w:pPr>
              <w:jc w:val="center"/>
              <w:cnfStyle w:val="000000000000" w:firstRow="0" w:lastRow="0" w:firstColumn="0" w:lastColumn="0" w:oddVBand="0" w:evenVBand="0" w:oddHBand="0" w:evenHBand="0" w:firstRowFirstColumn="0" w:firstRowLastColumn="0" w:lastRowFirstColumn="0" w:lastRowLastColumn="0"/>
            </w:pPr>
            <w:r>
              <w:rPr>
                <w:rFonts w:cs="Times New Roman"/>
              </w:rPr>
              <w:t>53.444</w:t>
            </w:r>
            <w:r w:rsidR="0052243B" w:rsidRPr="0051633D">
              <w:t xml:space="preserve"> h</w:t>
            </w:r>
            <w:r w:rsidR="0052243B" w:rsidRPr="0051633D">
              <w:rPr>
                <w:rFonts w:cs="Times New Roman"/>
              </w:rPr>
              <w:t>abitantes</w:t>
            </w:r>
          </w:p>
        </w:tc>
      </w:tr>
      <w:tr w:rsidR="00F02487" w:rsidRPr="003F473D" w:rsidTr="00F95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64" w:type="dxa"/>
            <w:gridSpan w:val="3"/>
          </w:tcPr>
          <w:p w:rsidR="00F02487" w:rsidRPr="0036231B" w:rsidRDefault="00F02487" w:rsidP="0016404C">
            <w:pPr>
              <w:autoSpaceDE w:val="0"/>
              <w:autoSpaceDN w:val="0"/>
              <w:adjustRightInd w:val="0"/>
              <w:jc w:val="center"/>
              <w:rPr>
                <w:rFonts w:cs="Times New Roman"/>
              </w:rPr>
            </w:pPr>
            <w:r>
              <w:rPr>
                <w:rFonts w:cs="Times New Roman"/>
              </w:rPr>
              <w:t xml:space="preserve">Demais Sistemas do Projeto </w:t>
            </w:r>
          </w:p>
        </w:tc>
      </w:tr>
      <w:tr w:rsidR="0052243B" w:rsidRPr="003F473D" w:rsidTr="001B7C23">
        <w:trPr>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F02487">
            <w:pPr>
              <w:autoSpaceDE w:val="0"/>
              <w:autoSpaceDN w:val="0"/>
              <w:adjustRightInd w:val="0"/>
              <w:jc w:val="both"/>
              <w:rPr>
                <w:rFonts w:cs="Times New Roman"/>
                <w:lang w:val="es-UY"/>
              </w:rPr>
            </w:pPr>
            <w:r w:rsidRPr="0036231B">
              <w:rPr>
                <w:rFonts w:cs="Times New Roman"/>
                <w:lang w:val="es-UY"/>
              </w:rPr>
              <w:t>Caruaru</w:t>
            </w:r>
            <w:r w:rsidR="00A47F4F">
              <w:rPr>
                <w:rFonts w:cs="Times New Roman"/>
                <w:lang w:val="es-UY"/>
              </w:rPr>
              <w:t xml:space="preserve"> </w:t>
            </w:r>
          </w:p>
        </w:tc>
        <w:tc>
          <w:tcPr>
            <w:tcW w:w="5347" w:type="dxa"/>
          </w:tcPr>
          <w:p w:rsidR="0052243B" w:rsidRPr="003F473D" w:rsidRDefault="0052243B" w:rsidP="00F0248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sidRPr="003F473D">
              <w:rPr>
                <w:rFonts w:cs="Times New Roman"/>
              </w:rPr>
              <w:t xml:space="preserve">Elaboração de Projeto </w:t>
            </w:r>
            <w:r>
              <w:rPr>
                <w:rFonts w:cs="Times New Roman"/>
              </w:rPr>
              <w:t xml:space="preserve">de Ampliação do Sistema existente </w:t>
            </w:r>
            <w:r w:rsidRPr="003F473D">
              <w:rPr>
                <w:rFonts w:cs="Times New Roman"/>
              </w:rPr>
              <w:t>e Implantação do Sistema</w:t>
            </w:r>
          </w:p>
        </w:tc>
        <w:tc>
          <w:tcPr>
            <w:tcW w:w="2746" w:type="dxa"/>
          </w:tcPr>
          <w:p w:rsidR="0052243B" w:rsidRPr="003F473D" w:rsidRDefault="008A095C" w:rsidP="002D668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166.858</w:t>
            </w:r>
            <w:r w:rsidR="0052243B" w:rsidRPr="0036231B">
              <w:t xml:space="preserve"> h</w:t>
            </w:r>
            <w:r w:rsidR="0052243B" w:rsidRPr="0036231B">
              <w:rPr>
                <w:rFonts w:cs="Times New Roman"/>
              </w:rPr>
              <w:t>abitantes</w:t>
            </w:r>
          </w:p>
        </w:tc>
      </w:tr>
      <w:tr w:rsidR="0052243B" w:rsidRPr="003F473D"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A47F4F">
            <w:pPr>
              <w:autoSpaceDE w:val="0"/>
              <w:autoSpaceDN w:val="0"/>
              <w:adjustRightInd w:val="0"/>
              <w:jc w:val="both"/>
              <w:rPr>
                <w:rFonts w:cs="Times New Roman"/>
                <w:lang w:val="es-UY"/>
              </w:rPr>
            </w:pPr>
            <w:r w:rsidRPr="0036231B">
              <w:rPr>
                <w:rFonts w:cs="Times New Roman"/>
                <w:lang w:val="es-UY"/>
              </w:rPr>
              <w:t>Gravatá</w:t>
            </w:r>
            <w:r w:rsidR="00A47F4F">
              <w:rPr>
                <w:rFonts w:cs="Times New Roman"/>
                <w:lang w:val="es-UY"/>
              </w:rPr>
              <w:t xml:space="preserve"> </w:t>
            </w:r>
          </w:p>
        </w:tc>
        <w:tc>
          <w:tcPr>
            <w:tcW w:w="5347" w:type="dxa"/>
          </w:tcPr>
          <w:p w:rsidR="0052243B" w:rsidRPr="000E09F0" w:rsidRDefault="00F02487" w:rsidP="00F0248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 xml:space="preserve">Elaboração de Projeto </w:t>
            </w:r>
            <w:r w:rsidRPr="003F473D">
              <w:rPr>
                <w:rFonts w:cs="Times New Roman"/>
              </w:rPr>
              <w:t>e Implantação do Sistema</w:t>
            </w:r>
          </w:p>
        </w:tc>
        <w:tc>
          <w:tcPr>
            <w:tcW w:w="2746" w:type="dxa"/>
          </w:tcPr>
          <w:p w:rsidR="0052243B" w:rsidRDefault="0052243B" w:rsidP="002D668E">
            <w:pPr>
              <w:jc w:val="center"/>
              <w:cnfStyle w:val="000000100000" w:firstRow="0" w:lastRow="0" w:firstColumn="0" w:lastColumn="0" w:oddVBand="0" w:evenVBand="0" w:oddHBand="1" w:evenHBand="0" w:firstRowFirstColumn="0" w:firstRowLastColumn="0" w:lastRowFirstColumn="0" w:lastRowLastColumn="0"/>
            </w:pPr>
            <w:r>
              <w:rPr>
                <w:rFonts w:cs="Times New Roman"/>
                <w:sz w:val="20"/>
                <w:szCs w:val="20"/>
              </w:rPr>
              <w:t>7</w:t>
            </w:r>
            <w:r w:rsidR="008A095C">
              <w:rPr>
                <w:rFonts w:cs="Times New Roman"/>
                <w:sz w:val="20"/>
                <w:szCs w:val="20"/>
              </w:rPr>
              <w:t>0.563</w:t>
            </w:r>
            <w:r w:rsidRPr="0051633D">
              <w:t xml:space="preserve"> h</w:t>
            </w:r>
            <w:r w:rsidRPr="0051633D">
              <w:rPr>
                <w:rFonts w:cs="Times New Roman"/>
              </w:rPr>
              <w:t>abitantes</w:t>
            </w:r>
          </w:p>
        </w:tc>
      </w:tr>
      <w:tr w:rsidR="00A47F4F" w:rsidRPr="003F473D" w:rsidTr="008F02AF">
        <w:trPr>
          <w:jc w:val="center"/>
        </w:trPr>
        <w:tc>
          <w:tcPr>
            <w:cnfStyle w:val="001000000000" w:firstRow="0" w:lastRow="0" w:firstColumn="1" w:lastColumn="0" w:oddVBand="0" w:evenVBand="0" w:oddHBand="0" w:evenHBand="0" w:firstRowFirstColumn="0" w:firstRowLastColumn="0" w:lastRowFirstColumn="0" w:lastRowLastColumn="0"/>
            <w:tcW w:w="9464" w:type="dxa"/>
            <w:gridSpan w:val="3"/>
          </w:tcPr>
          <w:p w:rsidR="00A47F4F" w:rsidRPr="0036231B" w:rsidRDefault="00A47F4F" w:rsidP="00A47F4F">
            <w:pPr>
              <w:autoSpaceDE w:val="0"/>
              <w:autoSpaceDN w:val="0"/>
              <w:adjustRightInd w:val="0"/>
              <w:jc w:val="center"/>
              <w:rPr>
                <w:rFonts w:cs="Times New Roman"/>
              </w:rPr>
            </w:pPr>
            <w:r>
              <w:rPr>
                <w:rFonts w:cs="Times New Roman"/>
              </w:rPr>
              <w:t>Demais Municípios Potencialmente Beneficiados</w:t>
            </w:r>
            <w:r w:rsidR="0016404C">
              <w:rPr>
                <w:rFonts w:cs="Times New Roman"/>
              </w:rPr>
              <w:t xml:space="preserve"> (*)</w:t>
            </w:r>
          </w:p>
        </w:tc>
      </w:tr>
      <w:tr w:rsidR="0052243B" w:rsidRPr="003F473D"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52243B" w:rsidRPr="0036231B" w:rsidRDefault="0052243B" w:rsidP="00F02487">
            <w:pPr>
              <w:autoSpaceDE w:val="0"/>
              <w:autoSpaceDN w:val="0"/>
              <w:adjustRightInd w:val="0"/>
              <w:jc w:val="both"/>
              <w:rPr>
                <w:rFonts w:cs="Times New Roman"/>
                <w:lang w:val="es-UY"/>
              </w:rPr>
            </w:pPr>
            <w:r w:rsidRPr="0036231B">
              <w:rPr>
                <w:rFonts w:cs="Times New Roman"/>
                <w:lang w:val="es-UY"/>
              </w:rPr>
              <w:t>Belo Jardim</w:t>
            </w:r>
          </w:p>
        </w:tc>
        <w:tc>
          <w:tcPr>
            <w:tcW w:w="5347" w:type="dxa"/>
          </w:tcPr>
          <w:p w:rsidR="0052243B" w:rsidRPr="003F473D" w:rsidRDefault="0052243B" w:rsidP="00F0248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sidRPr="003F473D">
              <w:rPr>
                <w:rFonts w:cs="Times New Roman"/>
              </w:rPr>
              <w:t>Elaboração de Projeto e Implantação do Sistema</w:t>
            </w:r>
          </w:p>
        </w:tc>
        <w:tc>
          <w:tcPr>
            <w:tcW w:w="2746" w:type="dxa"/>
          </w:tcPr>
          <w:p w:rsidR="0052243B" w:rsidRPr="003F473D" w:rsidRDefault="0052243B" w:rsidP="002D668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sz w:val="20"/>
                <w:szCs w:val="20"/>
              </w:rPr>
              <w:t>68.248</w:t>
            </w:r>
            <w:r w:rsidRPr="0036231B">
              <w:t xml:space="preserve"> h</w:t>
            </w:r>
            <w:r w:rsidRPr="0036231B">
              <w:rPr>
                <w:rFonts w:cs="Times New Roman"/>
              </w:rPr>
              <w:t>abitantes</w:t>
            </w:r>
          </w:p>
        </w:tc>
      </w:tr>
      <w:tr w:rsidR="00F02487" w:rsidRPr="003F473D" w:rsidTr="001B7C23">
        <w:trPr>
          <w:jc w:val="center"/>
        </w:trPr>
        <w:tc>
          <w:tcPr>
            <w:cnfStyle w:val="001000000000" w:firstRow="0" w:lastRow="0" w:firstColumn="1" w:lastColumn="0" w:oddVBand="0" w:evenVBand="0" w:oddHBand="0" w:evenHBand="0" w:firstRowFirstColumn="0" w:firstRowLastColumn="0" w:lastRowFirstColumn="0" w:lastRowLastColumn="0"/>
            <w:tcW w:w="1371" w:type="dxa"/>
          </w:tcPr>
          <w:p w:rsidR="00F02487" w:rsidRPr="0036231B" w:rsidRDefault="00F02487" w:rsidP="00F02487">
            <w:pPr>
              <w:autoSpaceDE w:val="0"/>
              <w:autoSpaceDN w:val="0"/>
              <w:adjustRightInd w:val="0"/>
              <w:jc w:val="both"/>
              <w:rPr>
                <w:rFonts w:cs="Times New Roman"/>
                <w:lang w:val="es-UY"/>
              </w:rPr>
            </w:pPr>
            <w:r>
              <w:rPr>
                <w:rFonts w:cs="Times New Roman"/>
                <w:lang w:val="es-UY"/>
              </w:rPr>
              <w:t>Poç</w:t>
            </w:r>
            <w:r w:rsidRPr="0036231B">
              <w:rPr>
                <w:rFonts w:cs="Times New Roman"/>
                <w:lang w:val="es-UY"/>
              </w:rPr>
              <w:t>ão</w:t>
            </w:r>
          </w:p>
        </w:tc>
        <w:tc>
          <w:tcPr>
            <w:tcW w:w="5347" w:type="dxa"/>
          </w:tcPr>
          <w:p w:rsidR="00F02487" w:rsidRPr="003F473D" w:rsidRDefault="00F02487" w:rsidP="00F0248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sidRPr="003F473D">
              <w:rPr>
                <w:rFonts w:cs="Times New Roman"/>
              </w:rPr>
              <w:t>Elaboração de Projeto e Implantação do Sistema</w:t>
            </w:r>
          </w:p>
        </w:tc>
        <w:tc>
          <w:tcPr>
            <w:tcW w:w="2746" w:type="dxa"/>
          </w:tcPr>
          <w:p w:rsidR="00F02487" w:rsidRPr="003F473D" w:rsidRDefault="00F02487" w:rsidP="002D668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sz w:val="20"/>
                <w:szCs w:val="20"/>
              </w:rPr>
              <w:t>11.242</w:t>
            </w:r>
            <w:r w:rsidRPr="0036231B">
              <w:t xml:space="preserve"> h</w:t>
            </w:r>
            <w:r w:rsidRPr="0036231B">
              <w:rPr>
                <w:rFonts w:cs="Times New Roman"/>
              </w:rPr>
              <w:t>abitantes</w:t>
            </w:r>
          </w:p>
        </w:tc>
      </w:tr>
      <w:tr w:rsidR="00F02487" w:rsidRPr="003F473D" w:rsidTr="001B7C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71" w:type="dxa"/>
          </w:tcPr>
          <w:p w:rsidR="00F02487" w:rsidRPr="0036231B" w:rsidRDefault="00F02487" w:rsidP="00EF3447">
            <w:pPr>
              <w:autoSpaceDE w:val="0"/>
              <w:autoSpaceDN w:val="0"/>
              <w:adjustRightInd w:val="0"/>
              <w:jc w:val="both"/>
              <w:rPr>
                <w:rFonts w:cs="Times New Roman"/>
                <w:lang w:val="es-UY"/>
              </w:rPr>
            </w:pPr>
            <w:r w:rsidRPr="0036231B">
              <w:rPr>
                <w:rFonts w:cs="Times New Roman"/>
                <w:lang w:val="es-UY"/>
              </w:rPr>
              <w:t>Chã Grande</w:t>
            </w:r>
          </w:p>
        </w:tc>
        <w:tc>
          <w:tcPr>
            <w:tcW w:w="5347" w:type="dxa"/>
          </w:tcPr>
          <w:p w:rsidR="00F02487" w:rsidRPr="003F473D" w:rsidRDefault="00F02487" w:rsidP="003F473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sidRPr="003F473D">
              <w:rPr>
                <w:rFonts w:cs="Times New Roman"/>
              </w:rPr>
              <w:t>Elaboração de Projeto e Implantação do Sistema</w:t>
            </w:r>
          </w:p>
        </w:tc>
        <w:tc>
          <w:tcPr>
            <w:tcW w:w="2746" w:type="dxa"/>
          </w:tcPr>
          <w:p w:rsidR="00F02487" w:rsidRDefault="00F02487" w:rsidP="002D668E">
            <w:pPr>
              <w:jc w:val="center"/>
              <w:cnfStyle w:val="000000100000" w:firstRow="0" w:lastRow="0" w:firstColumn="0" w:lastColumn="0" w:oddVBand="0" w:evenVBand="0" w:oddHBand="1" w:evenHBand="0" w:firstRowFirstColumn="0" w:firstRowLastColumn="0" w:lastRowFirstColumn="0" w:lastRowLastColumn="0"/>
            </w:pPr>
            <w:r>
              <w:rPr>
                <w:rFonts w:cs="Times New Roman"/>
                <w:sz w:val="20"/>
                <w:szCs w:val="20"/>
              </w:rPr>
              <w:t>18.917</w:t>
            </w:r>
            <w:r w:rsidRPr="0051633D">
              <w:t xml:space="preserve"> h</w:t>
            </w:r>
            <w:r w:rsidRPr="0051633D">
              <w:rPr>
                <w:rFonts w:cs="Times New Roman"/>
              </w:rPr>
              <w:t>abitantes</w:t>
            </w:r>
          </w:p>
        </w:tc>
      </w:tr>
      <w:tr w:rsidR="00F02487" w:rsidRPr="003F473D" w:rsidTr="001B7C23">
        <w:trPr>
          <w:jc w:val="center"/>
        </w:trPr>
        <w:tc>
          <w:tcPr>
            <w:cnfStyle w:val="001000000000" w:firstRow="0" w:lastRow="0" w:firstColumn="1" w:lastColumn="0" w:oddVBand="0" w:evenVBand="0" w:oddHBand="0" w:evenHBand="0" w:firstRowFirstColumn="0" w:firstRowLastColumn="0" w:lastRowFirstColumn="0" w:lastRowLastColumn="0"/>
            <w:tcW w:w="1371" w:type="dxa"/>
          </w:tcPr>
          <w:p w:rsidR="00F02487" w:rsidRPr="0036231B" w:rsidRDefault="00F02487" w:rsidP="00EF3447">
            <w:pPr>
              <w:autoSpaceDE w:val="0"/>
              <w:autoSpaceDN w:val="0"/>
              <w:adjustRightInd w:val="0"/>
              <w:jc w:val="both"/>
              <w:rPr>
                <w:rFonts w:cs="Times New Roman"/>
                <w:lang w:val="es-UY"/>
              </w:rPr>
            </w:pPr>
            <w:r w:rsidRPr="0036231B">
              <w:rPr>
                <w:rFonts w:cs="Times New Roman"/>
                <w:lang w:val="es-UY"/>
              </w:rPr>
              <w:t>Primavera</w:t>
            </w:r>
          </w:p>
        </w:tc>
        <w:tc>
          <w:tcPr>
            <w:tcW w:w="5347" w:type="dxa"/>
          </w:tcPr>
          <w:p w:rsidR="00F02487" w:rsidRPr="003F473D" w:rsidRDefault="00F02487" w:rsidP="00EF344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 xml:space="preserve">Elaboração de </w:t>
            </w:r>
            <w:r w:rsidRPr="003F473D">
              <w:rPr>
                <w:rFonts w:cs="Times New Roman"/>
              </w:rPr>
              <w:t>Projeto e Implantação do Sistema</w:t>
            </w:r>
          </w:p>
        </w:tc>
        <w:tc>
          <w:tcPr>
            <w:tcW w:w="2746" w:type="dxa"/>
          </w:tcPr>
          <w:p w:rsidR="00F02487" w:rsidRDefault="00F02487" w:rsidP="002D668E">
            <w:pPr>
              <w:jc w:val="center"/>
              <w:cnfStyle w:val="000000000000" w:firstRow="0" w:lastRow="0" w:firstColumn="0" w:lastColumn="0" w:oddVBand="0" w:evenVBand="0" w:oddHBand="0" w:evenHBand="0" w:firstRowFirstColumn="0" w:firstRowLastColumn="0" w:lastRowFirstColumn="0" w:lastRowLastColumn="0"/>
            </w:pPr>
            <w:r>
              <w:rPr>
                <w:rFonts w:cs="Times New Roman"/>
                <w:sz w:val="20"/>
                <w:szCs w:val="20"/>
              </w:rPr>
              <w:t>13.436</w:t>
            </w:r>
            <w:r w:rsidRPr="0051633D">
              <w:t xml:space="preserve"> h</w:t>
            </w:r>
            <w:r w:rsidRPr="0051633D">
              <w:rPr>
                <w:rFonts w:cs="Times New Roman"/>
              </w:rPr>
              <w:t>abitantes</w:t>
            </w:r>
          </w:p>
        </w:tc>
      </w:tr>
    </w:tbl>
    <w:p w:rsidR="00F02487" w:rsidRPr="00F039F0" w:rsidRDefault="001B7C23" w:rsidP="00D31AB6">
      <w:pPr>
        <w:autoSpaceDE w:val="0"/>
        <w:autoSpaceDN w:val="0"/>
        <w:adjustRightInd w:val="0"/>
        <w:spacing w:after="0" w:line="240" w:lineRule="auto"/>
        <w:jc w:val="both"/>
        <w:rPr>
          <w:rFonts w:cs="Times New Roman"/>
          <w:sz w:val="20"/>
          <w:szCs w:val="20"/>
        </w:rPr>
      </w:pPr>
      <w:r>
        <w:rPr>
          <w:rFonts w:cs="Times New Roman"/>
          <w:sz w:val="20"/>
          <w:szCs w:val="20"/>
        </w:rPr>
        <w:t>(*)</w:t>
      </w:r>
      <w:r w:rsidR="00A47F4F">
        <w:rPr>
          <w:rFonts w:cs="Times New Roman"/>
          <w:sz w:val="20"/>
          <w:szCs w:val="20"/>
        </w:rPr>
        <w:t xml:space="preserve"> Dependendo dos orçamentos d</w:t>
      </w:r>
      <w:r>
        <w:rPr>
          <w:rFonts w:cs="Times New Roman"/>
          <w:sz w:val="20"/>
          <w:szCs w:val="20"/>
        </w:rPr>
        <w:t>os</w:t>
      </w:r>
      <w:r w:rsidR="0016404C">
        <w:rPr>
          <w:rFonts w:cs="Times New Roman"/>
          <w:sz w:val="20"/>
          <w:szCs w:val="20"/>
        </w:rPr>
        <w:t xml:space="preserve"> sistemas, </w:t>
      </w:r>
      <w:r w:rsidR="00A47F4F">
        <w:rPr>
          <w:rFonts w:cs="Times New Roman"/>
          <w:sz w:val="20"/>
          <w:szCs w:val="20"/>
        </w:rPr>
        <w:t xml:space="preserve">o </w:t>
      </w:r>
      <w:r w:rsidR="0016404C">
        <w:rPr>
          <w:rFonts w:cs="Times New Roman"/>
          <w:sz w:val="20"/>
          <w:szCs w:val="20"/>
        </w:rPr>
        <w:t>eventual saldo de recursos</w:t>
      </w:r>
      <w:r w:rsidR="00A47F4F">
        <w:rPr>
          <w:rFonts w:cs="Times New Roman"/>
          <w:sz w:val="20"/>
          <w:szCs w:val="20"/>
        </w:rPr>
        <w:t xml:space="preserve"> poderá ser aplicado nos demais municípios com sede na bacia</w:t>
      </w:r>
      <w:r w:rsidR="0016404C">
        <w:rPr>
          <w:rFonts w:cs="Times New Roman"/>
          <w:sz w:val="20"/>
          <w:szCs w:val="20"/>
        </w:rPr>
        <w:t xml:space="preserve"> com priorização a ser definida.</w:t>
      </w:r>
    </w:p>
    <w:p w:rsidR="00433D89" w:rsidRDefault="00433D89" w:rsidP="001B7C23">
      <w:pPr>
        <w:autoSpaceDE w:val="0"/>
        <w:autoSpaceDN w:val="0"/>
        <w:adjustRightInd w:val="0"/>
        <w:spacing w:before="120" w:after="120" w:line="240" w:lineRule="auto"/>
        <w:jc w:val="both"/>
        <w:rPr>
          <w:rFonts w:cs="Times New Roman"/>
        </w:rPr>
      </w:pPr>
      <w:r>
        <w:rPr>
          <w:rFonts w:cs="Times New Roman"/>
        </w:rPr>
        <w:t>De forma geral, os resultados esperados destas intervenções conte</w:t>
      </w:r>
      <w:r w:rsidR="00960B32">
        <w:rPr>
          <w:rFonts w:cs="Times New Roman"/>
        </w:rPr>
        <w:t>m</w:t>
      </w:r>
      <w:r>
        <w:rPr>
          <w:rFonts w:cs="Times New Roman"/>
        </w:rPr>
        <w:t>plam</w:t>
      </w:r>
      <w:r w:rsidR="001B7C23">
        <w:rPr>
          <w:rFonts w:cs="Times New Roman"/>
        </w:rPr>
        <w:t>, no caso d</w:t>
      </w:r>
      <w:r>
        <w:rPr>
          <w:rFonts w:cs="Times New Roman"/>
        </w:rPr>
        <w:t>os sistemas de esgotamento sanitário: (</w:t>
      </w:r>
      <w:r w:rsidRPr="005D6135">
        <w:rPr>
          <w:rFonts w:cs="Times New Roman"/>
        </w:rPr>
        <w:t>i)</w:t>
      </w:r>
      <w:r>
        <w:rPr>
          <w:rFonts w:cs="Times New Roman"/>
        </w:rPr>
        <w:t xml:space="preserve"> a construção</w:t>
      </w:r>
      <w:r w:rsidRPr="005D6135">
        <w:rPr>
          <w:rFonts w:cs="Times New Roman"/>
        </w:rPr>
        <w:t>/</w:t>
      </w:r>
      <w:r>
        <w:rPr>
          <w:rFonts w:cs="Times New Roman"/>
        </w:rPr>
        <w:t>ampliação</w:t>
      </w:r>
      <w:r w:rsidRPr="005D6135">
        <w:rPr>
          <w:rFonts w:cs="Times New Roman"/>
        </w:rPr>
        <w:t xml:space="preserve"> de sistemas de coleta de esgoto e construção de instalações de tratamento</w:t>
      </w:r>
      <w:r>
        <w:rPr>
          <w:rFonts w:cs="Times New Roman"/>
        </w:rPr>
        <w:t xml:space="preserve"> para as principais cidades localizada</w:t>
      </w:r>
      <w:r w:rsidRPr="005D6135">
        <w:rPr>
          <w:rFonts w:cs="Times New Roman"/>
        </w:rPr>
        <w:t>s</w:t>
      </w:r>
      <w:r>
        <w:rPr>
          <w:rFonts w:cs="Times New Roman"/>
        </w:rPr>
        <w:t xml:space="preserve"> na bacia com uma capacidade média geral </w:t>
      </w:r>
      <w:r w:rsidRPr="005D6135">
        <w:rPr>
          <w:rFonts w:cs="Times New Roman"/>
        </w:rPr>
        <w:t xml:space="preserve">de </w:t>
      </w:r>
      <w:r>
        <w:rPr>
          <w:rFonts w:cs="Times New Roman"/>
        </w:rPr>
        <w:t>0,</w:t>
      </w:r>
      <w:r w:rsidRPr="005D6135">
        <w:rPr>
          <w:rFonts w:cs="Times New Roman"/>
        </w:rPr>
        <w:t>5 m3/</w:t>
      </w:r>
      <w:r>
        <w:rPr>
          <w:rFonts w:cs="Times New Roman"/>
        </w:rPr>
        <w:t xml:space="preserve">s; </w:t>
      </w:r>
      <w:r w:rsidR="001B7C23">
        <w:rPr>
          <w:rFonts w:cs="Times New Roman"/>
        </w:rPr>
        <w:t>(i</w:t>
      </w:r>
      <w:r w:rsidR="001B7C23" w:rsidRPr="005D6135">
        <w:rPr>
          <w:rFonts w:cs="Times New Roman"/>
        </w:rPr>
        <w:t xml:space="preserve">i) a ligação de aproximadamente </w:t>
      </w:r>
      <w:r w:rsidR="001B7C23">
        <w:rPr>
          <w:rFonts w:cs="Times New Roman"/>
        </w:rPr>
        <w:t>453</w:t>
      </w:r>
      <w:r w:rsidR="001B7C23" w:rsidRPr="005D6135">
        <w:rPr>
          <w:rFonts w:cs="Times New Roman"/>
        </w:rPr>
        <w:t xml:space="preserve"> mil pessoas </w:t>
      </w:r>
      <w:r w:rsidR="001B7C23">
        <w:rPr>
          <w:rFonts w:cs="Times New Roman"/>
        </w:rPr>
        <w:t>em</w:t>
      </w:r>
      <w:r w:rsidR="001B7C23" w:rsidRPr="005D6135">
        <w:rPr>
          <w:rFonts w:cs="Times New Roman"/>
        </w:rPr>
        <w:t xml:space="preserve"> sistemas </w:t>
      </w:r>
      <w:r w:rsidR="001B7C23">
        <w:rPr>
          <w:rFonts w:cs="Times New Roman"/>
        </w:rPr>
        <w:t xml:space="preserve">adequados </w:t>
      </w:r>
      <w:r w:rsidR="001B7C23" w:rsidRPr="005D6135">
        <w:rPr>
          <w:rFonts w:cs="Times New Roman"/>
        </w:rPr>
        <w:t xml:space="preserve">de esgotos </w:t>
      </w:r>
      <w:r w:rsidR="001B7C23" w:rsidRPr="00960B32">
        <w:rPr>
          <w:rFonts w:cs="Times New Roman"/>
        </w:rPr>
        <w:t xml:space="preserve">sanitários, </w:t>
      </w:r>
      <w:r w:rsidRPr="00960B32">
        <w:rPr>
          <w:rFonts w:cs="Times New Roman"/>
        </w:rPr>
        <w:t xml:space="preserve">(iii) </w:t>
      </w:r>
      <w:r w:rsidR="001B7C23" w:rsidRPr="00960B32">
        <w:rPr>
          <w:rFonts w:cs="Times New Roman"/>
        </w:rPr>
        <w:t>a</w:t>
      </w:r>
      <w:r w:rsidRPr="00960B32">
        <w:rPr>
          <w:rFonts w:cs="Times New Roman"/>
        </w:rPr>
        <w:t xml:space="preserve"> remoção de </w:t>
      </w:r>
      <w:r w:rsidR="00960B32" w:rsidRPr="00960B32">
        <w:rPr>
          <w:rFonts w:cs="Times New Roman"/>
        </w:rPr>
        <w:t>18.640 Kg</w:t>
      </w:r>
      <w:r w:rsidRPr="00960B32">
        <w:rPr>
          <w:rFonts w:cs="Times New Roman"/>
        </w:rPr>
        <w:t>/d DBO</w:t>
      </w:r>
      <w:r w:rsidRPr="00960B32">
        <w:rPr>
          <w:rFonts w:cs="Times New Roman"/>
          <w:vertAlign w:val="subscript"/>
        </w:rPr>
        <w:t>5</w:t>
      </w:r>
      <w:r w:rsidRPr="00960B32">
        <w:rPr>
          <w:rFonts w:cs="Times New Roman"/>
        </w:rPr>
        <w:t xml:space="preserve"> atualmente lan</w:t>
      </w:r>
      <w:r w:rsidR="00960B32" w:rsidRPr="00960B32">
        <w:rPr>
          <w:rFonts w:cs="Times New Roman"/>
        </w:rPr>
        <w:t>çada nos corpos d’água da bacia, o que representa cerca de 45,4 % da carga orgânica doméstica atual . Se considerar o tratamento parcial em fase final de ajustes em Caruaru, a carga total a ser removida da Bacia representa 24.650 Kg/d DBO</w:t>
      </w:r>
      <w:r w:rsidR="00960B32" w:rsidRPr="00960B32">
        <w:rPr>
          <w:rFonts w:cs="Times New Roman"/>
          <w:vertAlign w:val="subscript"/>
        </w:rPr>
        <w:t>5</w:t>
      </w:r>
      <w:r w:rsidR="00960B32" w:rsidRPr="00960B32">
        <w:rPr>
          <w:rFonts w:cs="Times New Roman"/>
        </w:rPr>
        <w:t>, cerca de 60% da carga doméstica atual</w:t>
      </w:r>
      <w:r w:rsidR="00C0774D">
        <w:rPr>
          <w:rFonts w:cs="Times New Roman"/>
        </w:rPr>
        <w:t>.</w:t>
      </w:r>
    </w:p>
    <w:p w:rsidR="001B7C23" w:rsidRDefault="001B7C23" w:rsidP="001B7C23">
      <w:pPr>
        <w:autoSpaceDE w:val="0"/>
        <w:autoSpaceDN w:val="0"/>
        <w:adjustRightInd w:val="0"/>
        <w:spacing w:before="120" w:after="120" w:line="240" w:lineRule="auto"/>
        <w:jc w:val="both"/>
        <w:rPr>
          <w:rFonts w:cs="Times New Roman"/>
        </w:rPr>
      </w:pPr>
      <w:r>
        <w:rPr>
          <w:rFonts w:cs="Times New Roman"/>
        </w:rPr>
        <w:t>Com relação ao abastecimento de água estão previstos os seguintes sistemas:</w:t>
      </w:r>
    </w:p>
    <w:p w:rsidR="00960B32" w:rsidRDefault="00960B32" w:rsidP="001B7C23">
      <w:pPr>
        <w:autoSpaceDE w:val="0"/>
        <w:autoSpaceDN w:val="0"/>
        <w:adjustRightInd w:val="0"/>
        <w:spacing w:before="120" w:after="120" w:line="240" w:lineRule="auto"/>
        <w:jc w:val="both"/>
        <w:rPr>
          <w:rFonts w:cs="Times New Roman"/>
        </w:rPr>
      </w:pPr>
    </w:p>
    <w:p w:rsidR="00960B32" w:rsidRPr="00A47F4F" w:rsidRDefault="00960B32" w:rsidP="001B7C23">
      <w:pPr>
        <w:autoSpaceDE w:val="0"/>
        <w:autoSpaceDN w:val="0"/>
        <w:adjustRightInd w:val="0"/>
        <w:spacing w:before="120" w:after="120" w:line="240" w:lineRule="auto"/>
        <w:jc w:val="both"/>
        <w:rPr>
          <w:rFonts w:cs="Times New Roman"/>
        </w:rPr>
      </w:pPr>
    </w:p>
    <w:tbl>
      <w:tblPr>
        <w:tblStyle w:val="MediumGrid3-Accent5"/>
        <w:tblW w:w="0" w:type="auto"/>
        <w:tblLook w:val="04A0" w:firstRow="1" w:lastRow="0" w:firstColumn="1" w:lastColumn="0" w:noHBand="0" w:noVBand="1"/>
      </w:tblPr>
      <w:tblGrid>
        <w:gridCol w:w="2376"/>
        <w:gridCol w:w="4395"/>
        <w:gridCol w:w="2723"/>
      </w:tblGrid>
      <w:tr w:rsidR="0016404C" w:rsidTr="00433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4" w:type="dxa"/>
            <w:gridSpan w:val="3"/>
          </w:tcPr>
          <w:p w:rsidR="0016404C" w:rsidRDefault="0016404C" w:rsidP="0016404C">
            <w:pPr>
              <w:autoSpaceDE w:val="0"/>
              <w:autoSpaceDN w:val="0"/>
              <w:adjustRightInd w:val="0"/>
              <w:jc w:val="center"/>
              <w:rPr>
                <w:rFonts w:cs="Times New Roman"/>
              </w:rPr>
            </w:pPr>
            <w:r>
              <w:rPr>
                <w:rFonts w:cs="Times New Roman"/>
              </w:rPr>
              <w:lastRenderedPageBreak/>
              <w:t>Sistemas de Abastecimento de Água – Contrapartida</w:t>
            </w:r>
          </w:p>
        </w:tc>
      </w:tr>
      <w:tr w:rsidR="00433D89" w:rsidTr="001B7C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433D89" w:rsidRDefault="00433D89" w:rsidP="00433D89">
            <w:pPr>
              <w:autoSpaceDE w:val="0"/>
              <w:autoSpaceDN w:val="0"/>
              <w:adjustRightInd w:val="0"/>
              <w:jc w:val="center"/>
              <w:rPr>
                <w:rFonts w:cs="Times New Roman"/>
              </w:rPr>
            </w:pPr>
            <w:r>
              <w:rPr>
                <w:rFonts w:cs="Times New Roman"/>
              </w:rPr>
              <w:t>Cidade</w:t>
            </w:r>
          </w:p>
        </w:tc>
        <w:tc>
          <w:tcPr>
            <w:tcW w:w="4395" w:type="dxa"/>
          </w:tcPr>
          <w:p w:rsidR="00433D89" w:rsidRPr="001B7C23" w:rsidRDefault="00433D89" w:rsidP="00433D8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b/>
              </w:rPr>
            </w:pPr>
            <w:r w:rsidRPr="001B7C23">
              <w:rPr>
                <w:rFonts w:cs="Times New Roman"/>
                <w:b/>
              </w:rPr>
              <w:t>Sistema</w:t>
            </w:r>
          </w:p>
        </w:tc>
        <w:tc>
          <w:tcPr>
            <w:tcW w:w="2723" w:type="dxa"/>
          </w:tcPr>
          <w:p w:rsidR="00433D89" w:rsidRPr="001B7C23" w:rsidRDefault="00433D89" w:rsidP="00433D8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b/>
              </w:rPr>
            </w:pPr>
            <w:r w:rsidRPr="001B7C23">
              <w:rPr>
                <w:rFonts w:cs="Times New Roman"/>
                <w:b/>
              </w:rPr>
              <w:t>População a ser Atendida</w:t>
            </w:r>
          </w:p>
        </w:tc>
      </w:tr>
      <w:tr w:rsidR="0016404C" w:rsidTr="001B7C23">
        <w:tc>
          <w:tcPr>
            <w:cnfStyle w:val="001000000000" w:firstRow="0" w:lastRow="0" w:firstColumn="1" w:lastColumn="0" w:oddVBand="0" w:evenVBand="0" w:oddHBand="0" w:evenHBand="0" w:firstRowFirstColumn="0" w:firstRowLastColumn="0" w:lastRowFirstColumn="0" w:lastRowLastColumn="0"/>
            <w:tcW w:w="2376" w:type="dxa"/>
          </w:tcPr>
          <w:p w:rsidR="0016404C" w:rsidRDefault="0016404C" w:rsidP="00D31AB6">
            <w:pPr>
              <w:autoSpaceDE w:val="0"/>
              <w:autoSpaceDN w:val="0"/>
              <w:adjustRightInd w:val="0"/>
              <w:jc w:val="both"/>
              <w:rPr>
                <w:rFonts w:cs="Times New Roman"/>
              </w:rPr>
            </w:pPr>
            <w:r>
              <w:rPr>
                <w:rFonts w:cs="Times New Roman"/>
              </w:rPr>
              <w:t>Bezerros</w:t>
            </w:r>
          </w:p>
        </w:tc>
        <w:tc>
          <w:tcPr>
            <w:tcW w:w="4395" w:type="dxa"/>
          </w:tcPr>
          <w:p w:rsidR="0016404C" w:rsidRDefault="007B00CD" w:rsidP="00D31AB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Ampliação da ETA atual de 160 para 370 l/s</w:t>
            </w:r>
          </w:p>
        </w:tc>
        <w:tc>
          <w:tcPr>
            <w:tcW w:w="2723" w:type="dxa"/>
          </w:tcPr>
          <w:p w:rsidR="0016404C" w:rsidRDefault="00433D89" w:rsidP="00433D8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50.008</w:t>
            </w:r>
          </w:p>
        </w:tc>
      </w:tr>
      <w:tr w:rsidR="0016404C" w:rsidTr="001B7C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16404C" w:rsidRDefault="0016404C" w:rsidP="00D31AB6">
            <w:pPr>
              <w:autoSpaceDE w:val="0"/>
              <w:autoSpaceDN w:val="0"/>
              <w:adjustRightInd w:val="0"/>
              <w:jc w:val="both"/>
              <w:rPr>
                <w:rFonts w:cs="Times New Roman"/>
              </w:rPr>
            </w:pPr>
            <w:r>
              <w:rPr>
                <w:rFonts w:cs="Times New Roman"/>
              </w:rPr>
              <w:t>Porto de Galinhas</w:t>
            </w:r>
            <w:r w:rsidR="002D668E">
              <w:rPr>
                <w:rFonts w:cs="Times New Roman"/>
              </w:rPr>
              <w:t xml:space="preserve"> – Ipojuca</w:t>
            </w:r>
          </w:p>
        </w:tc>
        <w:tc>
          <w:tcPr>
            <w:tcW w:w="4395" w:type="dxa"/>
          </w:tcPr>
          <w:p w:rsidR="0016404C" w:rsidRDefault="007B00CD" w:rsidP="007B00C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 xml:space="preserve">Ampliação do Sistema com Adutora (25 km) da ETA Suape até a cidade, elevatórias e reservatórios de distribuição. </w:t>
            </w:r>
          </w:p>
        </w:tc>
        <w:tc>
          <w:tcPr>
            <w:tcW w:w="2723" w:type="dxa"/>
          </w:tcPr>
          <w:p w:rsidR="003655D0" w:rsidRDefault="003655D0" w:rsidP="00433D8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rPr>
            </w:pPr>
          </w:p>
          <w:p w:rsidR="0016404C" w:rsidRDefault="00433D89" w:rsidP="00433D8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149.071</w:t>
            </w:r>
          </w:p>
        </w:tc>
      </w:tr>
    </w:tbl>
    <w:p w:rsidR="00877A33" w:rsidRDefault="00184D5D" w:rsidP="00960B32">
      <w:pPr>
        <w:autoSpaceDE w:val="0"/>
        <w:autoSpaceDN w:val="0"/>
        <w:adjustRightInd w:val="0"/>
        <w:spacing w:before="120" w:after="120" w:line="240" w:lineRule="auto"/>
        <w:jc w:val="both"/>
        <w:rPr>
          <w:rFonts w:cs="Times New Roman"/>
        </w:rPr>
      </w:pPr>
      <w:r>
        <w:rPr>
          <w:rFonts w:cs="Times New Roman"/>
        </w:rPr>
        <w:t>Com relação ao</w:t>
      </w:r>
      <w:r w:rsidR="00501055">
        <w:rPr>
          <w:rFonts w:cs="Times New Roman"/>
        </w:rPr>
        <w:t xml:space="preserve"> </w:t>
      </w:r>
      <w:r w:rsidRPr="005D6135">
        <w:rPr>
          <w:rFonts w:cs="Times New Roman"/>
          <w:b/>
        </w:rPr>
        <w:t>Componente 3 - Melhoria S</w:t>
      </w:r>
      <w:r w:rsidR="009761AE">
        <w:rPr>
          <w:rFonts w:cs="Times New Roman"/>
          <w:b/>
        </w:rPr>
        <w:t>o</w:t>
      </w:r>
      <w:r w:rsidRPr="005D6135">
        <w:rPr>
          <w:rFonts w:cs="Times New Roman"/>
          <w:b/>
        </w:rPr>
        <w:t>cioambiental</w:t>
      </w:r>
      <w:r w:rsidR="00501055">
        <w:rPr>
          <w:rFonts w:cs="Times New Roman"/>
          <w:b/>
        </w:rPr>
        <w:t xml:space="preserve"> </w:t>
      </w:r>
      <w:r w:rsidR="000E09F0" w:rsidRPr="00184D5D">
        <w:rPr>
          <w:rFonts w:cs="Times New Roman"/>
        </w:rPr>
        <w:t>as seguintes intervenções</w:t>
      </w:r>
      <w:r w:rsidR="00501055">
        <w:rPr>
          <w:rFonts w:cs="Times New Roman"/>
        </w:rPr>
        <w:t xml:space="preserve"> </w:t>
      </w:r>
      <w:r w:rsidRPr="00184D5D">
        <w:rPr>
          <w:rFonts w:cs="Times New Roman"/>
        </w:rPr>
        <w:t>estão programadas</w:t>
      </w:r>
      <w:r w:rsidR="000E09F0">
        <w:rPr>
          <w:rFonts w:cs="Times New Roman"/>
        </w:rPr>
        <w:t>:</w:t>
      </w:r>
    </w:p>
    <w:tbl>
      <w:tblPr>
        <w:tblStyle w:val="MediumShading1-Accent5"/>
        <w:tblW w:w="0" w:type="auto"/>
        <w:tblLook w:val="04A0" w:firstRow="1" w:lastRow="0" w:firstColumn="1" w:lastColumn="0" w:noHBand="0" w:noVBand="1"/>
      </w:tblPr>
      <w:tblGrid>
        <w:gridCol w:w="3510"/>
        <w:gridCol w:w="3402"/>
        <w:gridCol w:w="2582"/>
      </w:tblGrid>
      <w:tr w:rsidR="00184D5D" w:rsidTr="00CB4A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184D5D" w:rsidRPr="00CB4A97" w:rsidRDefault="00184D5D" w:rsidP="00184D5D">
            <w:pPr>
              <w:autoSpaceDE w:val="0"/>
              <w:autoSpaceDN w:val="0"/>
              <w:adjustRightInd w:val="0"/>
              <w:jc w:val="center"/>
              <w:rPr>
                <w:rFonts w:cs="Times New Roman"/>
              </w:rPr>
            </w:pPr>
            <w:r w:rsidRPr="00CB4A97">
              <w:rPr>
                <w:rFonts w:cs="Times New Roman"/>
              </w:rPr>
              <w:t>Ações</w:t>
            </w:r>
          </w:p>
        </w:tc>
        <w:tc>
          <w:tcPr>
            <w:tcW w:w="3402" w:type="dxa"/>
          </w:tcPr>
          <w:p w:rsidR="00184D5D" w:rsidRPr="00CB4A97" w:rsidRDefault="00184D5D" w:rsidP="00184D5D">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rPr>
            </w:pPr>
            <w:r w:rsidRPr="00CB4A97">
              <w:rPr>
                <w:rFonts w:cs="Times New Roman"/>
              </w:rPr>
              <w:t>Obras</w:t>
            </w:r>
          </w:p>
        </w:tc>
        <w:tc>
          <w:tcPr>
            <w:tcW w:w="2582" w:type="dxa"/>
          </w:tcPr>
          <w:p w:rsidR="00184D5D" w:rsidRPr="00CB4A97" w:rsidRDefault="00184D5D" w:rsidP="00184D5D">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rPr>
            </w:pPr>
            <w:r w:rsidRPr="00CB4A97">
              <w:rPr>
                <w:rFonts w:cs="Times New Roman"/>
              </w:rPr>
              <w:t>Resultados esperados</w:t>
            </w:r>
          </w:p>
        </w:tc>
      </w:tr>
      <w:tr w:rsidR="009E598F" w:rsidTr="00CB4A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9E598F" w:rsidRPr="00EB06FC" w:rsidRDefault="009E598F" w:rsidP="00981885">
            <w:pPr>
              <w:autoSpaceDE w:val="0"/>
              <w:autoSpaceDN w:val="0"/>
              <w:adjustRightInd w:val="0"/>
              <w:jc w:val="both"/>
              <w:rPr>
                <w:b w:val="0"/>
              </w:rPr>
            </w:pPr>
            <w:r w:rsidRPr="00EB06FC">
              <w:rPr>
                <w:b w:val="0"/>
              </w:rPr>
              <w:t>Pagamento de Serviços Ambientais Sistema Produtor de Água – Projeto Piloto – Bacia do reservatório de Bitury</w:t>
            </w:r>
          </w:p>
        </w:tc>
        <w:tc>
          <w:tcPr>
            <w:tcW w:w="3402" w:type="dxa"/>
          </w:tcPr>
          <w:p w:rsidR="009E598F" w:rsidRDefault="009E598F" w:rsidP="009E59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Revegetação e Recuperação das APPs – área do Entorno do reservatório de Bitury e das margens dos afluentes.</w:t>
            </w:r>
          </w:p>
        </w:tc>
        <w:tc>
          <w:tcPr>
            <w:tcW w:w="2582" w:type="dxa"/>
          </w:tcPr>
          <w:p w:rsidR="009E598F" w:rsidRPr="005959EE" w:rsidRDefault="004022D3" w:rsidP="004022D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highlight w:val="yellow"/>
              </w:rPr>
            </w:pPr>
            <w:r w:rsidRPr="004022D3">
              <w:rPr>
                <w:rFonts w:cs="Times New Roman"/>
              </w:rPr>
              <w:t>100</w:t>
            </w:r>
            <w:r w:rsidR="009E598F" w:rsidRPr="004022D3">
              <w:rPr>
                <w:rFonts w:cs="Times New Roman"/>
              </w:rPr>
              <w:t xml:space="preserve"> hectares de APPs revegetadas</w:t>
            </w:r>
            <w:r>
              <w:rPr>
                <w:rFonts w:cs="Times New Roman"/>
              </w:rPr>
              <w:t>.</w:t>
            </w:r>
          </w:p>
        </w:tc>
      </w:tr>
      <w:tr w:rsidR="009E598F" w:rsidTr="00CB4A9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9E598F" w:rsidRPr="00EB06FC" w:rsidRDefault="00DB172B" w:rsidP="00D31AB6">
            <w:pPr>
              <w:autoSpaceDE w:val="0"/>
              <w:autoSpaceDN w:val="0"/>
              <w:adjustRightInd w:val="0"/>
              <w:jc w:val="both"/>
              <w:rPr>
                <w:rFonts w:cs="Times New Roman"/>
                <w:b w:val="0"/>
              </w:rPr>
            </w:pPr>
            <w:r w:rsidRPr="00EB06FC">
              <w:rPr>
                <w:b w:val="0"/>
              </w:rPr>
              <w:t>Uso, Conservação e Recuperação do Entorno de Reservatórios de abastecimento de água.</w:t>
            </w:r>
          </w:p>
        </w:tc>
        <w:tc>
          <w:tcPr>
            <w:tcW w:w="3402" w:type="dxa"/>
          </w:tcPr>
          <w:p w:rsidR="009E598F" w:rsidRPr="00184D5D" w:rsidRDefault="009E598F" w:rsidP="000E09F0">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imes New Roman"/>
              </w:rPr>
            </w:pPr>
            <w:r>
              <w:rPr>
                <w:rFonts w:cs="Times New Roman"/>
              </w:rPr>
              <w:t>Revegetação e Recuperação das APPs dos reservatórios de abastecimento de água.</w:t>
            </w:r>
          </w:p>
        </w:tc>
        <w:tc>
          <w:tcPr>
            <w:tcW w:w="2582" w:type="dxa"/>
          </w:tcPr>
          <w:p w:rsidR="009E598F" w:rsidRPr="00184D5D" w:rsidRDefault="004022D3" w:rsidP="00960B32">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imes New Roman"/>
              </w:rPr>
            </w:pPr>
            <w:r>
              <w:rPr>
                <w:rFonts w:cs="Times New Roman"/>
              </w:rPr>
              <w:t>250</w:t>
            </w:r>
            <w:r w:rsidR="009E598F">
              <w:rPr>
                <w:rFonts w:cs="Times New Roman"/>
              </w:rPr>
              <w:t xml:space="preserve"> hectares de APPs revegetadas</w:t>
            </w:r>
            <w:r>
              <w:rPr>
                <w:rFonts w:cs="Times New Roman"/>
              </w:rPr>
              <w:t>.</w:t>
            </w:r>
          </w:p>
        </w:tc>
      </w:tr>
      <w:tr w:rsidR="009E598F" w:rsidTr="00CB4A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9E598F" w:rsidRPr="00EB06FC" w:rsidRDefault="009E598F" w:rsidP="00981885">
            <w:pPr>
              <w:autoSpaceDE w:val="0"/>
              <w:autoSpaceDN w:val="0"/>
              <w:adjustRightInd w:val="0"/>
              <w:jc w:val="both"/>
              <w:rPr>
                <w:rFonts w:cs="Times New Roman"/>
                <w:b w:val="0"/>
              </w:rPr>
            </w:pPr>
            <w:r w:rsidRPr="00EB06FC">
              <w:rPr>
                <w:rFonts w:cs="Times New Roman"/>
                <w:b w:val="0"/>
              </w:rPr>
              <w:t xml:space="preserve">Recuperação de margens e APPs do rio Ipojuca - </w:t>
            </w:r>
            <w:r w:rsidRPr="00EB06FC">
              <w:rPr>
                <w:b w:val="0"/>
              </w:rPr>
              <w:t>Parques Urbanos – Janelas para o Rio (4 cidades)</w:t>
            </w:r>
          </w:p>
        </w:tc>
        <w:tc>
          <w:tcPr>
            <w:tcW w:w="3402" w:type="dxa"/>
          </w:tcPr>
          <w:p w:rsidR="009E598F" w:rsidRPr="00184D5D" w:rsidRDefault="009E598F" w:rsidP="0098188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Revegetação e Implantação de parques urbanos lineares, seguindo a Resolução CONAMA 302/02.</w:t>
            </w:r>
          </w:p>
        </w:tc>
        <w:tc>
          <w:tcPr>
            <w:tcW w:w="2582" w:type="dxa"/>
          </w:tcPr>
          <w:p w:rsidR="009E598F" w:rsidRPr="00184D5D" w:rsidRDefault="004022D3" w:rsidP="004022D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 xml:space="preserve">8 </w:t>
            </w:r>
            <w:r w:rsidR="009E598F">
              <w:rPr>
                <w:rFonts w:cs="Times New Roman"/>
              </w:rPr>
              <w:t>hectares de margens e APPs recuperadas e de Parques Urbanos Implantados</w:t>
            </w:r>
          </w:p>
        </w:tc>
      </w:tr>
    </w:tbl>
    <w:p w:rsidR="00262978" w:rsidRDefault="002011E1" w:rsidP="00960B32">
      <w:pPr>
        <w:autoSpaceDE w:val="0"/>
        <w:autoSpaceDN w:val="0"/>
        <w:adjustRightInd w:val="0"/>
        <w:spacing w:before="120" w:after="120" w:line="240" w:lineRule="auto"/>
        <w:jc w:val="both"/>
        <w:rPr>
          <w:rFonts w:cstheme="minorHAnsi"/>
        </w:rPr>
      </w:pPr>
      <w:r>
        <w:rPr>
          <w:rFonts w:cstheme="minorHAnsi"/>
        </w:rPr>
        <w:t xml:space="preserve">Com relação às ações de fortalecimento da gestão socioambiental, </w:t>
      </w:r>
      <w:r w:rsidR="00262978">
        <w:rPr>
          <w:rFonts w:cstheme="minorHAnsi"/>
        </w:rPr>
        <w:t>as seguintes ações/estudos estão programadas:</w:t>
      </w:r>
    </w:p>
    <w:tbl>
      <w:tblPr>
        <w:tblStyle w:val="MediumShading1-Accent5"/>
        <w:tblW w:w="0" w:type="auto"/>
        <w:tblLook w:val="04A0" w:firstRow="1" w:lastRow="0" w:firstColumn="1" w:lastColumn="0" w:noHBand="0" w:noVBand="1"/>
      </w:tblPr>
      <w:tblGrid>
        <w:gridCol w:w="6062"/>
        <w:gridCol w:w="1984"/>
        <w:gridCol w:w="1448"/>
      </w:tblGrid>
      <w:tr w:rsidR="00262978" w:rsidTr="002629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262978" w:rsidRPr="00CB4A97" w:rsidRDefault="00262978" w:rsidP="00960B32">
            <w:pPr>
              <w:autoSpaceDE w:val="0"/>
              <w:autoSpaceDN w:val="0"/>
              <w:adjustRightInd w:val="0"/>
              <w:jc w:val="center"/>
              <w:rPr>
                <w:rFonts w:cstheme="minorHAnsi"/>
              </w:rPr>
            </w:pPr>
            <w:r w:rsidRPr="00CB4A97">
              <w:rPr>
                <w:rFonts w:cstheme="minorHAnsi"/>
              </w:rPr>
              <w:t>Ações</w:t>
            </w:r>
          </w:p>
        </w:tc>
        <w:tc>
          <w:tcPr>
            <w:tcW w:w="1984" w:type="dxa"/>
          </w:tcPr>
          <w:p w:rsidR="00262978" w:rsidRPr="00CB4A97" w:rsidRDefault="00262978" w:rsidP="00960B32">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B4A97">
              <w:rPr>
                <w:rFonts w:cstheme="minorHAnsi"/>
              </w:rPr>
              <w:t>Instituição</w:t>
            </w:r>
          </w:p>
        </w:tc>
        <w:tc>
          <w:tcPr>
            <w:tcW w:w="1448" w:type="dxa"/>
          </w:tcPr>
          <w:p w:rsidR="00262978" w:rsidRPr="00CB4A97" w:rsidRDefault="00262978" w:rsidP="00960B32">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B4A97">
              <w:rPr>
                <w:rFonts w:cstheme="minorHAnsi"/>
              </w:rPr>
              <w:t>Componente</w:t>
            </w:r>
          </w:p>
        </w:tc>
      </w:tr>
      <w:tr w:rsidR="00262978" w:rsidTr="00262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262978" w:rsidRPr="00C51D58" w:rsidRDefault="00262978" w:rsidP="00960B32">
            <w:pPr>
              <w:autoSpaceDE w:val="0"/>
              <w:autoSpaceDN w:val="0"/>
              <w:adjustRightInd w:val="0"/>
              <w:jc w:val="center"/>
              <w:rPr>
                <w:rFonts w:cstheme="minorHAnsi"/>
                <w:b w:val="0"/>
              </w:rPr>
            </w:pPr>
            <w:r w:rsidRPr="00C51D58">
              <w:rPr>
                <w:rFonts w:cstheme="minorHAnsi"/>
                <w:b w:val="0"/>
              </w:rPr>
              <w:t>Implantação de Sistema de Gestão Ambiental - SGA</w:t>
            </w:r>
          </w:p>
        </w:tc>
        <w:tc>
          <w:tcPr>
            <w:tcW w:w="1984" w:type="dxa"/>
          </w:tcPr>
          <w:p w:rsidR="00262978" w:rsidRDefault="00262978"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COMPESA</w:t>
            </w:r>
          </w:p>
        </w:tc>
        <w:tc>
          <w:tcPr>
            <w:tcW w:w="1448" w:type="dxa"/>
          </w:tcPr>
          <w:p w:rsidR="00262978" w:rsidRDefault="00262978"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w:t>
            </w:r>
          </w:p>
        </w:tc>
      </w:tr>
      <w:tr w:rsidR="00262978" w:rsidTr="0026297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262978" w:rsidRPr="00C51D58" w:rsidRDefault="00DB172B" w:rsidP="00960B32">
            <w:pPr>
              <w:jc w:val="center"/>
              <w:rPr>
                <w:rFonts w:cstheme="minorHAnsi"/>
                <w:b w:val="0"/>
              </w:rPr>
            </w:pPr>
            <w:r w:rsidRPr="00C51D58">
              <w:rPr>
                <w:b w:val="0"/>
              </w:rPr>
              <w:t>Enquadramento dos Corpos Hídricos da Bacia do rio Ipojuca e  Sistema de Outorga de lançamento de efluentes</w:t>
            </w:r>
          </w:p>
        </w:tc>
        <w:tc>
          <w:tcPr>
            <w:tcW w:w="1984" w:type="dxa"/>
          </w:tcPr>
          <w:p w:rsidR="00262978" w:rsidRDefault="009E598F" w:rsidP="00960B32">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APAC</w:t>
            </w:r>
          </w:p>
        </w:tc>
        <w:tc>
          <w:tcPr>
            <w:tcW w:w="1448" w:type="dxa"/>
          </w:tcPr>
          <w:p w:rsidR="00262978" w:rsidRDefault="009E598F" w:rsidP="00960B32">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3</w:t>
            </w:r>
          </w:p>
        </w:tc>
      </w:tr>
      <w:tr w:rsidR="00262978" w:rsidTr="00262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262978" w:rsidRPr="00C51D58" w:rsidRDefault="00DB172B" w:rsidP="00960B32">
            <w:pPr>
              <w:autoSpaceDE w:val="0"/>
              <w:autoSpaceDN w:val="0"/>
              <w:adjustRightInd w:val="0"/>
              <w:jc w:val="center"/>
              <w:rPr>
                <w:rFonts w:cstheme="minorHAnsi"/>
                <w:b w:val="0"/>
              </w:rPr>
            </w:pPr>
            <w:r w:rsidRPr="00C51D58">
              <w:rPr>
                <w:b w:val="0"/>
              </w:rPr>
              <w:t>Modernização da Rede de Monitoramento Hidrometerorológico e de Qualidade de Águas</w:t>
            </w:r>
          </w:p>
        </w:tc>
        <w:tc>
          <w:tcPr>
            <w:tcW w:w="1984" w:type="dxa"/>
          </w:tcPr>
          <w:p w:rsidR="00262978" w:rsidRDefault="009E598F"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APAC</w:t>
            </w:r>
          </w:p>
        </w:tc>
        <w:tc>
          <w:tcPr>
            <w:tcW w:w="1448" w:type="dxa"/>
          </w:tcPr>
          <w:p w:rsidR="00262978" w:rsidRDefault="009E598F"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w:t>
            </w:r>
          </w:p>
        </w:tc>
      </w:tr>
      <w:tr w:rsidR="00DB172B" w:rsidTr="0026297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DB172B" w:rsidRPr="00C51D58" w:rsidRDefault="00DB172B" w:rsidP="00960B32">
            <w:pPr>
              <w:autoSpaceDE w:val="0"/>
              <w:autoSpaceDN w:val="0"/>
              <w:adjustRightInd w:val="0"/>
              <w:jc w:val="center"/>
              <w:rPr>
                <w:b w:val="0"/>
              </w:rPr>
            </w:pPr>
            <w:r w:rsidRPr="00C51D58">
              <w:rPr>
                <w:b w:val="0"/>
              </w:rPr>
              <w:t>Cobrança pelo Uso da Água na Bacia Ipojuca</w:t>
            </w:r>
          </w:p>
        </w:tc>
        <w:tc>
          <w:tcPr>
            <w:tcW w:w="1984" w:type="dxa"/>
          </w:tcPr>
          <w:p w:rsidR="00DB172B" w:rsidRDefault="00DB172B" w:rsidP="00960B32">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APAC</w:t>
            </w:r>
          </w:p>
        </w:tc>
        <w:tc>
          <w:tcPr>
            <w:tcW w:w="1448" w:type="dxa"/>
          </w:tcPr>
          <w:p w:rsidR="00DB172B" w:rsidRDefault="00676712" w:rsidP="00960B32">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3</w:t>
            </w:r>
          </w:p>
        </w:tc>
      </w:tr>
      <w:tr w:rsidR="00262978" w:rsidTr="00262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262978" w:rsidRPr="00C51D58" w:rsidRDefault="00813A70" w:rsidP="00960B32">
            <w:pPr>
              <w:autoSpaceDE w:val="0"/>
              <w:autoSpaceDN w:val="0"/>
              <w:adjustRightInd w:val="0"/>
              <w:jc w:val="center"/>
              <w:rPr>
                <w:rFonts w:cstheme="minorHAnsi"/>
                <w:b w:val="0"/>
              </w:rPr>
            </w:pPr>
            <w:r w:rsidRPr="00C51D58">
              <w:rPr>
                <w:b w:val="0"/>
              </w:rPr>
              <w:t>Plano de Comunicação Social</w:t>
            </w:r>
          </w:p>
        </w:tc>
        <w:tc>
          <w:tcPr>
            <w:tcW w:w="1984" w:type="dxa"/>
          </w:tcPr>
          <w:p w:rsidR="00262978" w:rsidRDefault="009E598F"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APAC</w:t>
            </w:r>
          </w:p>
        </w:tc>
        <w:tc>
          <w:tcPr>
            <w:tcW w:w="1448" w:type="dxa"/>
          </w:tcPr>
          <w:p w:rsidR="00262978" w:rsidRDefault="009E598F"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w:t>
            </w:r>
          </w:p>
        </w:tc>
      </w:tr>
      <w:tr w:rsidR="009E598F" w:rsidTr="0026297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9E598F" w:rsidRPr="00C51D58" w:rsidRDefault="00DB172B" w:rsidP="00960B32">
            <w:pPr>
              <w:autoSpaceDE w:val="0"/>
              <w:autoSpaceDN w:val="0"/>
              <w:adjustRightInd w:val="0"/>
              <w:jc w:val="center"/>
              <w:rPr>
                <w:rFonts w:cstheme="minorHAnsi"/>
                <w:b w:val="0"/>
              </w:rPr>
            </w:pPr>
            <w:r w:rsidRPr="00C51D58">
              <w:rPr>
                <w:b w:val="0"/>
              </w:rPr>
              <w:t>Modernização Laboratório e Sistema de Avaliação da Qualidade das Águas do rio Ipojuca</w:t>
            </w:r>
          </w:p>
        </w:tc>
        <w:tc>
          <w:tcPr>
            <w:tcW w:w="1984" w:type="dxa"/>
          </w:tcPr>
          <w:p w:rsidR="009E598F" w:rsidRDefault="00DB172B" w:rsidP="00960B32">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CPRH</w:t>
            </w:r>
          </w:p>
        </w:tc>
        <w:tc>
          <w:tcPr>
            <w:tcW w:w="1448" w:type="dxa"/>
          </w:tcPr>
          <w:p w:rsidR="009E598F" w:rsidRDefault="00DB172B" w:rsidP="00960B32">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3</w:t>
            </w:r>
          </w:p>
        </w:tc>
      </w:tr>
      <w:tr w:rsidR="009E598F" w:rsidTr="00262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rsidR="009E598F" w:rsidRPr="00C51D58" w:rsidRDefault="00DB172B" w:rsidP="00960B32">
            <w:pPr>
              <w:autoSpaceDE w:val="0"/>
              <w:autoSpaceDN w:val="0"/>
              <w:adjustRightInd w:val="0"/>
              <w:jc w:val="center"/>
              <w:rPr>
                <w:rFonts w:cstheme="minorHAnsi"/>
                <w:b w:val="0"/>
              </w:rPr>
            </w:pPr>
            <w:r w:rsidRPr="00C51D58">
              <w:rPr>
                <w:b w:val="0"/>
              </w:rPr>
              <w:t>Estruturação da Unidade Integrada de Gestão Ambiental – UIGA Ribeirão</w:t>
            </w:r>
          </w:p>
        </w:tc>
        <w:tc>
          <w:tcPr>
            <w:tcW w:w="1984" w:type="dxa"/>
          </w:tcPr>
          <w:p w:rsidR="009E598F" w:rsidRDefault="00DB172B"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CPRH</w:t>
            </w:r>
          </w:p>
        </w:tc>
        <w:tc>
          <w:tcPr>
            <w:tcW w:w="1448" w:type="dxa"/>
          </w:tcPr>
          <w:p w:rsidR="009E598F" w:rsidRDefault="00DB172B" w:rsidP="00960B3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w:t>
            </w:r>
          </w:p>
        </w:tc>
      </w:tr>
    </w:tbl>
    <w:p w:rsidR="009761AE" w:rsidRDefault="009761AE" w:rsidP="00D31AB6">
      <w:pPr>
        <w:autoSpaceDE w:val="0"/>
        <w:autoSpaceDN w:val="0"/>
        <w:adjustRightInd w:val="0"/>
        <w:spacing w:after="0" w:line="240" w:lineRule="auto"/>
        <w:jc w:val="both"/>
        <w:rPr>
          <w:rFonts w:cstheme="minorHAnsi"/>
        </w:rPr>
      </w:pPr>
    </w:p>
    <w:p w:rsidR="00A61151" w:rsidRDefault="00EB06FC" w:rsidP="00A61151">
      <w:pPr>
        <w:autoSpaceDE w:val="0"/>
        <w:autoSpaceDN w:val="0"/>
        <w:adjustRightInd w:val="0"/>
        <w:spacing w:after="120" w:line="240" w:lineRule="auto"/>
        <w:jc w:val="both"/>
        <w:rPr>
          <w:b/>
        </w:rPr>
      </w:pPr>
      <w:r>
        <w:rPr>
          <w:b/>
        </w:rPr>
        <w:t>II.2 CONTEXTO SÓCIO AMBIENTAL</w:t>
      </w:r>
    </w:p>
    <w:p w:rsidR="00981885" w:rsidRDefault="00A61151" w:rsidP="00981885">
      <w:pPr>
        <w:autoSpaceDE w:val="0"/>
        <w:autoSpaceDN w:val="0"/>
        <w:adjustRightInd w:val="0"/>
        <w:spacing w:after="120" w:line="240" w:lineRule="auto"/>
        <w:jc w:val="both"/>
        <w:rPr>
          <w:rFonts w:eastAsia="Times New Roman" w:cstheme="minorHAnsi"/>
          <w:lang w:val="pt-PT"/>
        </w:rPr>
      </w:pPr>
      <w:r w:rsidRPr="00981885">
        <w:rPr>
          <w:rFonts w:cstheme="minorHAnsi"/>
        </w:rPr>
        <w:t xml:space="preserve">A </w:t>
      </w:r>
      <w:r w:rsidRPr="00981885">
        <w:rPr>
          <w:rFonts w:eastAsia="Times New Roman" w:cstheme="minorHAnsi"/>
          <w:lang w:val="pt-PT"/>
        </w:rPr>
        <w:t>Bacia do Rio Ipojuca está localizada na região Norte da Bacia do Atlântico Leste do Brasil</w:t>
      </w:r>
      <w:r w:rsidR="00981885">
        <w:rPr>
          <w:rFonts w:eastAsia="Times New Roman" w:cstheme="minorHAnsi"/>
          <w:lang w:val="pt-PT"/>
        </w:rPr>
        <w:t xml:space="preserve">. </w:t>
      </w:r>
      <w:r w:rsidR="00981885" w:rsidRPr="00981885">
        <w:rPr>
          <w:rFonts w:cstheme="minorHAnsi"/>
        </w:rPr>
        <w:t>Pela sua abrangência regional (</w:t>
      </w:r>
      <w:r w:rsidR="00981885">
        <w:rPr>
          <w:rFonts w:cstheme="minorHAnsi"/>
        </w:rPr>
        <w:t>Zona do A</w:t>
      </w:r>
      <w:r w:rsidR="00981885" w:rsidRPr="00981885">
        <w:rPr>
          <w:rFonts w:cstheme="minorHAnsi"/>
        </w:rPr>
        <w:t xml:space="preserve">greste, </w:t>
      </w:r>
      <w:r w:rsidR="00981885">
        <w:rPr>
          <w:rFonts w:cstheme="minorHAnsi"/>
        </w:rPr>
        <w:t>Zona da Mata e Li</w:t>
      </w:r>
      <w:r w:rsidR="00981885" w:rsidRPr="00981885">
        <w:rPr>
          <w:rFonts w:cstheme="minorHAnsi"/>
        </w:rPr>
        <w:t>toral) a bacia do rio Ipojuca exibe um ambiente complexo no qual</w:t>
      </w:r>
      <w:r w:rsidR="00981885">
        <w:rPr>
          <w:rFonts w:cstheme="minorHAnsi"/>
        </w:rPr>
        <w:t xml:space="preserve"> </w:t>
      </w:r>
      <w:r w:rsidR="00981885" w:rsidRPr="00981885">
        <w:rPr>
          <w:rFonts w:cstheme="minorHAnsi"/>
        </w:rPr>
        <w:t>se evidenciam contrastes climáticos, de relevo, de solos e de cobertura vegetal, além de socioeconômicos</w:t>
      </w:r>
      <w:r w:rsidR="00981885">
        <w:rPr>
          <w:rFonts w:cstheme="minorHAnsi"/>
        </w:rPr>
        <w:t xml:space="preserve">. A Zona do Agreste se constitui numa região das </w:t>
      </w:r>
      <w:r w:rsidRPr="00981885">
        <w:rPr>
          <w:rFonts w:eastAsia="Times New Roman" w:cstheme="minorHAnsi"/>
          <w:lang w:val="pt-PT"/>
        </w:rPr>
        <w:t>mais secas do país</w:t>
      </w:r>
      <w:r w:rsidR="00981885">
        <w:rPr>
          <w:rFonts w:eastAsia="Times New Roman" w:cstheme="minorHAnsi"/>
          <w:lang w:val="pt-PT"/>
        </w:rPr>
        <w:t>.</w:t>
      </w:r>
    </w:p>
    <w:p w:rsidR="00CE5D0A" w:rsidRDefault="00A61151" w:rsidP="00981885">
      <w:pPr>
        <w:autoSpaceDE w:val="0"/>
        <w:autoSpaceDN w:val="0"/>
        <w:adjustRightInd w:val="0"/>
        <w:spacing w:after="120" w:line="240" w:lineRule="auto"/>
        <w:jc w:val="both"/>
        <w:rPr>
          <w:rFonts w:eastAsia="Times New Roman" w:cs="Arial"/>
          <w:lang w:val="pt-PT"/>
        </w:rPr>
      </w:pPr>
      <w:r w:rsidRPr="0023593B">
        <w:rPr>
          <w:rFonts w:eastAsia="Times New Roman" w:cs="Arial"/>
          <w:lang w:val="pt-PT"/>
        </w:rPr>
        <w:t>A Bacia do Rio Ipojuca ocupa uma área de 3.435,34 km2, correspondendo a 3,49% do território do Estado de Pernambuco, e se estende de leste a oeste do estado por 320 km. Em sua foz, o rio verte 10,22 m3/seg no mar, perto do porto de Suape, que está localizado em uma região com altos índices de desenvolvimento econômico. A metade da bacia do rio Ipojuca é intermitente e seu fluxo é regulado através de dez barragens que foram construídas principalmente para abastecer de água a população residente na bacia. Algumas dessas represas se encontram eutrofizadas e seus entornos</w:t>
      </w:r>
      <w:r>
        <w:rPr>
          <w:rFonts w:eastAsia="Times New Roman" w:cs="Arial"/>
          <w:lang w:val="pt-PT"/>
        </w:rPr>
        <w:t xml:space="preserve"> (áreas de preservação permanente)</w:t>
      </w:r>
      <w:r w:rsidRPr="0023593B">
        <w:rPr>
          <w:rFonts w:eastAsia="Times New Roman" w:cs="Arial"/>
          <w:lang w:val="pt-PT"/>
        </w:rPr>
        <w:t xml:space="preserve"> apresentam diferentes níveis de degradação ambiental devido a usos </w:t>
      </w:r>
      <w:r w:rsidRPr="0023593B">
        <w:rPr>
          <w:rFonts w:eastAsia="Times New Roman" w:cs="Arial"/>
          <w:lang w:val="pt-PT"/>
        </w:rPr>
        <w:lastRenderedPageBreak/>
        <w:t>inadequados e necessitam ser reabilitadas para proteger as fontes de água. O mapa abaixo mostra a bacia do rio Ipojuca, em azul, no contexto do Estado de Pernambuco</w:t>
      </w:r>
      <w:r>
        <w:rPr>
          <w:rFonts w:eastAsia="Times New Roman" w:cs="Arial"/>
          <w:lang w:val="pt-PT"/>
        </w:rPr>
        <w:t>.</w:t>
      </w:r>
    </w:p>
    <w:p w:rsidR="00CE5D0A" w:rsidRDefault="00CE5D0A" w:rsidP="00A873E9">
      <w:pPr>
        <w:shd w:val="clear" w:color="auto" w:fill="F5F5F5"/>
        <w:jc w:val="center"/>
        <w:textAlignment w:val="top"/>
        <w:rPr>
          <w:rFonts w:eastAsia="Times New Roman" w:cs="Arial"/>
          <w:color w:val="333333"/>
          <w:lang w:val="pt-PT"/>
        </w:rPr>
      </w:pPr>
      <w:r>
        <w:rPr>
          <w:rFonts w:eastAsia="Times New Roman" w:cs="Arial"/>
          <w:noProof/>
          <w:color w:val="333333"/>
          <w:lang w:val="en-US" w:eastAsia="en-US"/>
        </w:rPr>
        <w:drawing>
          <wp:inline distT="0" distB="0" distL="0" distR="0">
            <wp:extent cx="5762625" cy="2705100"/>
            <wp:effectExtent l="1905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62625" cy="2705100"/>
                    </a:xfrm>
                    <a:prstGeom prst="rect">
                      <a:avLst/>
                    </a:prstGeom>
                    <a:noFill/>
                  </pic:spPr>
                </pic:pic>
              </a:graphicData>
            </a:graphic>
          </wp:inline>
        </w:drawing>
      </w:r>
    </w:p>
    <w:p w:rsidR="00C31823" w:rsidRDefault="00CA7BAD" w:rsidP="00CA7BAD">
      <w:pPr>
        <w:autoSpaceDE w:val="0"/>
        <w:autoSpaceDN w:val="0"/>
        <w:adjustRightInd w:val="0"/>
        <w:spacing w:after="0" w:line="240" w:lineRule="auto"/>
      </w:pPr>
      <w:r w:rsidRPr="00177C68">
        <w:rPr>
          <w:rFonts w:cs="ChaparralPro-Regular"/>
          <w:b/>
        </w:rPr>
        <w:t>População</w:t>
      </w:r>
      <w:r w:rsidRPr="0086278F">
        <w:rPr>
          <w:rFonts w:cs="ChaparralPro-Regular"/>
          <w:u w:val="single"/>
        </w:rPr>
        <w:t xml:space="preserve"> </w:t>
      </w:r>
      <w:r>
        <w:rPr>
          <w:rFonts w:cs="ChaparralPro-Regular"/>
        </w:rPr>
        <w:t xml:space="preserve">- </w:t>
      </w:r>
      <w:r w:rsidRPr="00A873E9">
        <w:rPr>
          <w:rFonts w:cs="ChaparralPro-Regular"/>
        </w:rPr>
        <w:t xml:space="preserve">Ao longo da sua extensão, a Bacia abrange territórios parciais de 25 municípios, dos quais, 12 possuem </w:t>
      </w:r>
      <w:r>
        <w:rPr>
          <w:rFonts w:cs="ChaparralPro-Regular"/>
        </w:rPr>
        <w:t>sede dentro da bacia hidrográfi</w:t>
      </w:r>
      <w:r w:rsidRPr="00A873E9">
        <w:rPr>
          <w:rFonts w:cs="ChaparralPro-Regular"/>
        </w:rPr>
        <w:t>ca, conforme apresentado na tabela a seguir</w:t>
      </w:r>
      <w:r>
        <w:rPr>
          <w:rFonts w:cs="ChaparralPro-Regular"/>
        </w:rPr>
        <w:t>.</w:t>
      </w:r>
    </w:p>
    <w:tbl>
      <w:tblPr>
        <w:tblStyle w:val="LightList-Accent5"/>
        <w:tblW w:w="0" w:type="auto"/>
        <w:jc w:val="center"/>
        <w:tblLook w:val="04A0" w:firstRow="1" w:lastRow="0" w:firstColumn="1" w:lastColumn="0" w:noHBand="0" w:noVBand="1"/>
      </w:tblPr>
      <w:tblGrid>
        <w:gridCol w:w="2660"/>
        <w:gridCol w:w="1662"/>
        <w:gridCol w:w="2590"/>
        <w:gridCol w:w="1732"/>
      </w:tblGrid>
      <w:tr w:rsidR="00CA7BAD" w:rsidTr="00F039F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b w:val="0"/>
                <w:sz w:val="20"/>
                <w:szCs w:val="20"/>
              </w:rPr>
            </w:pPr>
            <w:r w:rsidRPr="00C078DC">
              <w:rPr>
                <w:rFonts w:cs="Times New Roman"/>
                <w:b w:val="0"/>
                <w:sz w:val="20"/>
                <w:szCs w:val="20"/>
              </w:rPr>
              <w:t>Município com sede na Bacia</w:t>
            </w:r>
          </w:p>
        </w:tc>
        <w:tc>
          <w:tcPr>
            <w:tcW w:w="1662" w:type="dxa"/>
          </w:tcPr>
          <w:p w:rsidR="00CA7BAD" w:rsidRPr="00C078DC" w:rsidRDefault="00CA7BAD" w:rsidP="00F039F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b w:val="0"/>
                <w:sz w:val="20"/>
                <w:szCs w:val="20"/>
              </w:rPr>
            </w:pPr>
            <w:r w:rsidRPr="00C078DC">
              <w:rPr>
                <w:rFonts w:cs="Times New Roman"/>
                <w:b w:val="0"/>
                <w:sz w:val="20"/>
                <w:szCs w:val="20"/>
              </w:rPr>
              <w:t>População</w:t>
            </w:r>
          </w:p>
          <w:p w:rsidR="00CA7BAD" w:rsidRPr="00C078DC" w:rsidRDefault="00CA7BAD" w:rsidP="00F039F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b w:val="0"/>
                <w:sz w:val="20"/>
                <w:szCs w:val="20"/>
              </w:rPr>
            </w:pPr>
            <w:r w:rsidRPr="00C078DC">
              <w:rPr>
                <w:rFonts w:cs="Times New Roman"/>
                <w:b w:val="0"/>
                <w:sz w:val="20"/>
                <w:szCs w:val="20"/>
              </w:rPr>
              <w:t>2010</w:t>
            </w:r>
            <w:r>
              <w:rPr>
                <w:rFonts w:cs="Times New Roman"/>
                <w:b w:val="0"/>
                <w:sz w:val="20"/>
                <w:szCs w:val="20"/>
              </w:rPr>
              <w:t xml:space="preserve"> (IBGE)</w:t>
            </w:r>
          </w:p>
        </w:tc>
        <w:tc>
          <w:tcPr>
            <w:tcW w:w="2590" w:type="dxa"/>
          </w:tcPr>
          <w:p w:rsidR="00CA7BAD" w:rsidRPr="00C078DC" w:rsidRDefault="00CA7BAD" w:rsidP="00F039F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b w:val="0"/>
                <w:sz w:val="20"/>
                <w:szCs w:val="20"/>
              </w:rPr>
            </w:pPr>
            <w:r w:rsidRPr="00C078DC">
              <w:rPr>
                <w:rFonts w:cs="Times New Roman"/>
                <w:b w:val="0"/>
                <w:sz w:val="20"/>
                <w:szCs w:val="20"/>
              </w:rPr>
              <w:t>Município com sede fora da Bacia</w:t>
            </w:r>
          </w:p>
        </w:tc>
        <w:tc>
          <w:tcPr>
            <w:tcW w:w="1732" w:type="dxa"/>
          </w:tcPr>
          <w:p w:rsidR="00CA7BAD" w:rsidRPr="00C078DC" w:rsidRDefault="00CA7BAD" w:rsidP="00F039F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b w:val="0"/>
                <w:sz w:val="20"/>
                <w:szCs w:val="20"/>
              </w:rPr>
            </w:pPr>
            <w:r w:rsidRPr="00C078DC">
              <w:rPr>
                <w:rFonts w:cs="Times New Roman"/>
                <w:b w:val="0"/>
                <w:sz w:val="20"/>
                <w:szCs w:val="20"/>
              </w:rPr>
              <w:t>População</w:t>
            </w:r>
          </w:p>
          <w:p w:rsidR="00CA7BAD" w:rsidRPr="00C078DC" w:rsidRDefault="00CA7BAD" w:rsidP="00F039F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b w:val="0"/>
                <w:sz w:val="20"/>
                <w:szCs w:val="20"/>
              </w:rPr>
            </w:pPr>
            <w:r w:rsidRPr="00C078DC">
              <w:rPr>
                <w:rFonts w:cs="Times New Roman"/>
                <w:b w:val="0"/>
                <w:sz w:val="20"/>
                <w:szCs w:val="20"/>
              </w:rPr>
              <w:t>2010</w:t>
            </w:r>
            <w:r>
              <w:rPr>
                <w:rFonts w:cs="Times New Roman"/>
                <w:b w:val="0"/>
                <w:sz w:val="20"/>
                <w:szCs w:val="20"/>
              </w:rPr>
              <w:t xml:space="preserve"> (IBGE)</w:t>
            </w:r>
          </w:p>
        </w:tc>
      </w:tr>
      <w:tr w:rsidR="00CA7BAD" w:rsidTr="00F039F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Belo Jardim</w:t>
            </w:r>
          </w:p>
        </w:tc>
        <w:tc>
          <w:tcPr>
            <w:tcW w:w="166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68.248</w:t>
            </w:r>
          </w:p>
        </w:tc>
        <w:tc>
          <w:tcPr>
            <w:tcW w:w="2590"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C078DC">
              <w:rPr>
                <w:rFonts w:cs="Times New Roman"/>
                <w:sz w:val="20"/>
                <w:szCs w:val="20"/>
              </w:rPr>
              <w:t>Agrestina</w:t>
            </w:r>
          </w:p>
        </w:tc>
        <w:tc>
          <w:tcPr>
            <w:tcW w:w="173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22.147</w:t>
            </w:r>
          </w:p>
        </w:tc>
      </w:tr>
      <w:tr w:rsidR="00CA7BAD" w:rsidTr="00F039F0">
        <w:trPr>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Bezerros</w:t>
            </w:r>
          </w:p>
        </w:tc>
        <w:tc>
          <w:tcPr>
            <w:tcW w:w="166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58.610</w:t>
            </w:r>
          </w:p>
        </w:tc>
        <w:tc>
          <w:tcPr>
            <w:tcW w:w="2590"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C078DC">
              <w:rPr>
                <w:rFonts w:cs="Times New Roman"/>
                <w:sz w:val="20"/>
                <w:szCs w:val="20"/>
              </w:rPr>
              <w:t>Alagoinha</w:t>
            </w:r>
          </w:p>
        </w:tc>
        <w:tc>
          <w:tcPr>
            <w:tcW w:w="173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13.664</w:t>
            </w:r>
          </w:p>
        </w:tc>
      </w:tr>
      <w:tr w:rsidR="00CA7BAD" w:rsidTr="00F039F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Caruaru</w:t>
            </w:r>
          </w:p>
        </w:tc>
        <w:tc>
          <w:tcPr>
            <w:tcW w:w="166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306.788</w:t>
            </w:r>
          </w:p>
        </w:tc>
        <w:tc>
          <w:tcPr>
            <w:tcW w:w="2590"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C078DC">
              <w:rPr>
                <w:rFonts w:cs="Times New Roman"/>
                <w:sz w:val="20"/>
                <w:szCs w:val="20"/>
              </w:rPr>
              <w:t>Altinho</w:t>
            </w:r>
          </w:p>
        </w:tc>
        <w:tc>
          <w:tcPr>
            <w:tcW w:w="173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22.347</w:t>
            </w:r>
          </w:p>
        </w:tc>
      </w:tr>
      <w:tr w:rsidR="00CA7BAD" w:rsidTr="00F039F0">
        <w:trPr>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Chã Grande</w:t>
            </w:r>
          </w:p>
        </w:tc>
        <w:tc>
          <w:tcPr>
            <w:tcW w:w="166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18.917</w:t>
            </w:r>
          </w:p>
        </w:tc>
        <w:tc>
          <w:tcPr>
            <w:tcW w:w="2590"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C078DC">
              <w:rPr>
                <w:rFonts w:cs="Times New Roman"/>
                <w:sz w:val="20"/>
                <w:szCs w:val="20"/>
              </w:rPr>
              <w:t>Amaraji</w:t>
            </w:r>
          </w:p>
        </w:tc>
        <w:tc>
          <w:tcPr>
            <w:tcW w:w="173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21.135</w:t>
            </w:r>
          </w:p>
        </w:tc>
      </w:tr>
      <w:tr w:rsidR="00CA7BAD" w:rsidTr="00F039F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Escada</w:t>
            </w:r>
          </w:p>
        </w:tc>
        <w:tc>
          <w:tcPr>
            <w:tcW w:w="166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62.932</w:t>
            </w:r>
          </w:p>
        </w:tc>
        <w:tc>
          <w:tcPr>
            <w:tcW w:w="2590"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C078DC">
              <w:rPr>
                <w:rFonts w:cs="Times New Roman"/>
                <w:sz w:val="20"/>
                <w:szCs w:val="20"/>
              </w:rPr>
              <w:t>Arcoverde</w:t>
            </w:r>
          </w:p>
        </w:tc>
        <w:tc>
          <w:tcPr>
            <w:tcW w:w="173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67.349</w:t>
            </w:r>
          </w:p>
        </w:tc>
      </w:tr>
      <w:tr w:rsidR="00CA7BAD" w:rsidTr="00F039F0">
        <w:trPr>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Gravatá</w:t>
            </w:r>
          </w:p>
        </w:tc>
        <w:tc>
          <w:tcPr>
            <w:tcW w:w="166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75.716</w:t>
            </w:r>
          </w:p>
        </w:tc>
        <w:tc>
          <w:tcPr>
            <w:tcW w:w="2590"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C078DC">
              <w:rPr>
                <w:rFonts w:cs="Times New Roman"/>
                <w:sz w:val="20"/>
                <w:szCs w:val="20"/>
              </w:rPr>
              <w:t>Cachoeirinha</w:t>
            </w:r>
          </w:p>
        </w:tc>
        <w:tc>
          <w:tcPr>
            <w:tcW w:w="173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18.576</w:t>
            </w:r>
          </w:p>
        </w:tc>
      </w:tr>
      <w:tr w:rsidR="00CA7BAD" w:rsidTr="00F039F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Ipojuca</w:t>
            </w:r>
          </w:p>
        </w:tc>
        <w:tc>
          <w:tcPr>
            <w:tcW w:w="166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76.517</w:t>
            </w:r>
          </w:p>
        </w:tc>
        <w:tc>
          <w:tcPr>
            <w:tcW w:w="2590"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C078DC">
              <w:rPr>
                <w:rFonts w:cs="Times New Roman"/>
                <w:sz w:val="20"/>
                <w:szCs w:val="20"/>
              </w:rPr>
              <w:t>Pesqueira</w:t>
            </w:r>
          </w:p>
        </w:tc>
        <w:tc>
          <w:tcPr>
            <w:tcW w:w="173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61.951</w:t>
            </w:r>
          </w:p>
        </w:tc>
      </w:tr>
      <w:tr w:rsidR="00CA7BAD" w:rsidTr="00F039F0">
        <w:trPr>
          <w:trHeight w:val="64"/>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Poção</w:t>
            </w:r>
          </w:p>
        </w:tc>
        <w:tc>
          <w:tcPr>
            <w:tcW w:w="166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11.242</w:t>
            </w:r>
          </w:p>
        </w:tc>
        <w:tc>
          <w:tcPr>
            <w:tcW w:w="2590"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C078DC">
              <w:rPr>
                <w:rFonts w:cs="Times New Roman"/>
                <w:sz w:val="20"/>
                <w:szCs w:val="20"/>
              </w:rPr>
              <w:t>Pombos</w:t>
            </w:r>
          </w:p>
        </w:tc>
        <w:tc>
          <w:tcPr>
            <w:tcW w:w="173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23.057</w:t>
            </w:r>
          </w:p>
        </w:tc>
      </w:tr>
      <w:tr w:rsidR="00CA7BAD" w:rsidTr="00F039F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Primavera</w:t>
            </w:r>
          </w:p>
        </w:tc>
        <w:tc>
          <w:tcPr>
            <w:tcW w:w="166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13.436</w:t>
            </w:r>
          </w:p>
        </w:tc>
        <w:tc>
          <w:tcPr>
            <w:tcW w:w="2590"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C078DC">
              <w:rPr>
                <w:rFonts w:cs="Times New Roman"/>
                <w:sz w:val="20"/>
                <w:szCs w:val="20"/>
              </w:rPr>
              <w:t>Riacho das Almas</w:t>
            </w:r>
          </w:p>
        </w:tc>
        <w:tc>
          <w:tcPr>
            <w:tcW w:w="173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19.000</w:t>
            </w:r>
          </w:p>
        </w:tc>
      </w:tr>
      <w:tr w:rsidR="00CA7BAD" w:rsidTr="00F039F0">
        <w:trPr>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Sanharó</w:t>
            </w:r>
          </w:p>
        </w:tc>
        <w:tc>
          <w:tcPr>
            <w:tcW w:w="166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21.866</w:t>
            </w:r>
          </w:p>
        </w:tc>
        <w:tc>
          <w:tcPr>
            <w:tcW w:w="2590"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C078DC">
              <w:rPr>
                <w:rFonts w:cs="Times New Roman"/>
                <w:sz w:val="20"/>
                <w:szCs w:val="20"/>
              </w:rPr>
              <w:t>Sairé</w:t>
            </w:r>
          </w:p>
        </w:tc>
        <w:tc>
          <w:tcPr>
            <w:tcW w:w="173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11.115</w:t>
            </w:r>
          </w:p>
        </w:tc>
      </w:tr>
      <w:tr w:rsidR="00CA7BAD" w:rsidTr="00F039F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São Caetano</w:t>
            </w:r>
          </w:p>
        </w:tc>
        <w:tc>
          <w:tcPr>
            <w:tcW w:w="166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34.838</w:t>
            </w:r>
          </w:p>
        </w:tc>
        <w:tc>
          <w:tcPr>
            <w:tcW w:w="2590"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C078DC">
              <w:rPr>
                <w:rFonts w:cs="Times New Roman"/>
                <w:sz w:val="20"/>
                <w:szCs w:val="20"/>
              </w:rPr>
              <w:t>São Bento do Una</w:t>
            </w:r>
          </w:p>
        </w:tc>
        <w:tc>
          <w:tcPr>
            <w:tcW w:w="173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51.134</w:t>
            </w:r>
          </w:p>
        </w:tc>
      </w:tr>
      <w:tr w:rsidR="00CA7BAD" w:rsidTr="00F039F0">
        <w:trPr>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Tacaimbó</w:t>
            </w:r>
          </w:p>
        </w:tc>
        <w:tc>
          <w:tcPr>
            <w:tcW w:w="166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11.721</w:t>
            </w:r>
          </w:p>
        </w:tc>
        <w:tc>
          <w:tcPr>
            <w:tcW w:w="2590"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C078DC">
              <w:rPr>
                <w:rFonts w:cs="Times New Roman"/>
                <w:sz w:val="20"/>
                <w:szCs w:val="20"/>
              </w:rPr>
              <w:t>Venturosa</w:t>
            </w:r>
          </w:p>
        </w:tc>
        <w:tc>
          <w:tcPr>
            <w:tcW w:w="1732" w:type="dxa"/>
          </w:tcPr>
          <w:p w:rsidR="00CA7BAD" w:rsidRPr="00C078DC"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15.561</w:t>
            </w:r>
          </w:p>
        </w:tc>
      </w:tr>
      <w:tr w:rsidR="00CA7BAD" w:rsidTr="00F039F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C078DC" w:rsidRDefault="00CA7BAD" w:rsidP="00F039F0">
            <w:pPr>
              <w:autoSpaceDE w:val="0"/>
              <w:autoSpaceDN w:val="0"/>
              <w:adjustRightInd w:val="0"/>
              <w:jc w:val="center"/>
              <w:rPr>
                <w:rFonts w:cs="Times New Roman"/>
                <w:sz w:val="20"/>
                <w:szCs w:val="20"/>
              </w:rPr>
            </w:pPr>
            <w:r w:rsidRPr="00C078DC">
              <w:rPr>
                <w:rFonts w:cs="Times New Roman"/>
                <w:sz w:val="20"/>
                <w:szCs w:val="20"/>
              </w:rPr>
              <w:t>xxxxxxx</w:t>
            </w:r>
          </w:p>
        </w:tc>
        <w:tc>
          <w:tcPr>
            <w:tcW w:w="166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Xxxxxx</w:t>
            </w:r>
          </w:p>
        </w:tc>
        <w:tc>
          <w:tcPr>
            <w:tcW w:w="2590"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C078DC">
              <w:rPr>
                <w:rFonts w:cs="Times New Roman"/>
                <w:sz w:val="20"/>
                <w:szCs w:val="20"/>
              </w:rPr>
              <w:t>Vitória de Santa Antão</w:t>
            </w:r>
          </w:p>
        </w:tc>
        <w:tc>
          <w:tcPr>
            <w:tcW w:w="1732" w:type="dxa"/>
          </w:tcPr>
          <w:p w:rsidR="00CA7BAD" w:rsidRPr="00C078DC" w:rsidRDefault="00CA7BAD" w:rsidP="00F039F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123.930</w:t>
            </w:r>
          </w:p>
        </w:tc>
      </w:tr>
      <w:tr w:rsidR="00CA7BAD" w:rsidTr="00F039F0">
        <w:trPr>
          <w:jc w:val="center"/>
        </w:trPr>
        <w:tc>
          <w:tcPr>
            <w:cnfStyle w:val="001000000000" w:firstRow="0" w:lastRow="0" w:firstColumn="1" w:lastColumn="0" w:oddVBand="0" w:evenVBand="0" w:oddHBand="0" w:evenHBand="0" w:firstRowFirstColumn="0" w:firstRowLastColumn="0" w:lastRowFirstColumn="0" w:lastRowLastColumn="0"/>
            <w:tcW w:w="2660" w:type="dxa"/>
          </w:tcPr>
          <w:p w:rsidR="00CA7BAD" w:rsidRPr="0023593B" w:rsidRDefault="00CA7BAD" w:rsidP="00F039F0">
            <w:pPr>
              <w:autoSpaceDE w:val="0"/>
              <w:autoSpaceDN w:val="0"/>
              <w:adjustRightInd w:val="0"/>
              <w:jc w:val="center"/>
              <w:rPr>
                <w:rFonts w:cs="Times New Roman"/>
                <w:b w:val="0"/>
              </w:rPr>
            </w:pPr>
            <w:r w:rsidRPr="0023593B">
              <w:rPr>
                <w:rFonts w:cs="Times New Roman"/>
                <w:b w:val="0"/>
              </w:rPr>
              <w:t>Subtotal</w:t>
            </w:r>
          </w:p>
        </w:tc>
        <w:tc>
          <w:tcPr>
            <w:tcW w:w="1662" w:type="dxa"/>
          </w:tcPr>
          <w:p w:rsidR="00CA7BAD" w:rsidRPr="0023593B" w:rsidRDefault="00CA7BAD" w:rsidP="00F039F0">
            <w:pPr>
              <w:jc w:val="center"/>
              <w:cnfStyle w:val="000000000000" w:firstRow="0" w:lastRow="0" w:firstColumn="0" w:lastColumn="0" w:oddVBand="0" w:evenVBand="0" w:oddHBand="0" w:evenHBand="0" w:firstRowFirstColumn="0" w:firstRowLastColumn="0" w:lastRowFirstColumn="0" w:lastRowLastColumn="0"/>
              <w:rPr>
                <w:rFonts w:cs="Times New Roman"/>
                <w:b/>
              </w:rPr>
            </w:pPr>
            <w:r w:rsidRPr="0023593B">
              <w:rPr>
                <w:rFonts w:ascii="Calibri" w:hAnsi="Calibri"/>
                <w:b/>
                <w:color w:val="000000"/>
              </w:rPr>
              <w:t>760.831</w:t>
            </w:r>
          </w:p>
        </w:tc>
        <w:tc>
          <w:tcPr>
            <w:tcW w:w="2590" w:type="dxa"/>
          </w:tcPr>
          <w:p w:rsidR="00CA7BAD" w:rsidRPr="0023593B" w:rsidRDefault="00CA7BAD" w:rsidP="00F039F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rPr>
            </w:pPr>
            <w:r w:rsidRPr="0023593B">
              <w:rPr>
                <w:rFonts w:cs="Times New Roman"/>
                <w:b/>
              </w:rPr>
              <w:t>Subtotal</w:t>
            </w:r>
          </w:p>
        </w:tc>
        <w:tc>
          <w:tcPr>
            <w:tcW w:w="1732" w:type="dxa"/>
          </w:tcPr>
          <w:p w:rsidR="00CA7BAD" w:rsidRPr="0023593B" w:rsidRDefault="00CA7BAD" w:rsidP="00F039F0">
            <w:pPr>
              <w:jc w:val="center"/>
              <w:cnfStyle w:val="000000000000" w:firstRow="0" w:lastRow="0" w:firstColumn="0" w:lastColumn="0" w:oddVBand="0" w:evenVBand="0" w:oddHBand="0" w:evenHBand="0" w:firstRowFirstColumn="0" w:firstRowLastColumn="0" w:lastRowFirstColumn="0" w:lastRowLastColumn="0"/>
              <w:rPr>
                <w:rFonts w:cs="Times New Roman"/>
                <w:b/>
              </w:rPr>
            </w:pPr>
            <w:r w:rsidRPr="0023593B">
              <w:rPr>
                <w:rFonts w:ascii="Calibri" w:hAnsi="Calibri"/>
                <w:b/>
                <w:color w:val="000000"/>
              </w:rPr>
              <w:t>470.966</w:t>
            </w:r>
          </w:p>
        </w:tc>
      </w:tr>
    </w:tbl>
    <w:p w:rsidR="00DB2EDA" w:rsidRDefault="00DC17CB" w:rsidP="00CA7BAD">
      <w:pPr>
        <w:autoSpaceDE w:val="0"/>
        <w:autoSpaceDN w:val="0"/>
        <w:adjustRightInd w:val="0"/>
        <w:spacing w:before="120" w:after="120" w:line="240" w:lineRule="auto"/>
        <w:jc w:val="both"/>
        <w:rPr>
          <w:rFonts w:cs="Times New Roman"/>
          <w:b/>
          <w:noProof/>
        </w:rPr>
      </w:pPr>
      <w:r w:rsidRPr="00177C68">
        <w:rPr>
          <w:rFonts w:cs="Times New Roman"/>
          <w:b/>
        </w:rPr>
        <w:t>Aspectos Climáticos</w:t>
      </w:r>
      <w:r w:rsidRPr="00981885">
        <w:rPr>
          <w:rFonts w:cs="Times New Roman"/>
        </w:rPr>
        <w:t xml:space="preserve"> </w:t>
      </w:r>
      <w:r w:rsidRPr="0086278F">
        <w:rPr>
          <w:rFonts w:cs="Times New Roman"/>
        </w:rPr>
        <w:t>-</w:t>
      </w:r>
      <w:r w:rsidR="00981885">
        <w:rPr>
          <w:rFonts w:cs="Times New Roman"/>
        </w:rPr>
        <w:t xml:space="preserve"> </w:t>
      </w:r>
      <w:r w:rsidRPr="00DC17CB">
        <w:rPr>
          <w:rFonts w:cs="ChaparralPro-Regular"/>
        </w:rPr>
        <w:t xml:space="preserve">A bacia do rio Ipojuca apresenta uma alta variabilidade de precipitação com valores que vão de 600 </w:t>
      </w:r>
      <w:r>
        <w:rPr>
          <w:rFonts w:cs="ChaparralPro-Regular"/>
        </w:rPr>
        <w:t>(</w:t>
      </w:r>
      <w:r w:rsidR="00981885">
        <w:rPr>
          <w:rFonts w:cs="ChaparralPro-Regular"/>
        </w:rPr>
        <w:t>Zona do A</w:t>
      </w:r>
      <w:r>
        <w:rPr>
          <w:rFonts w:cs="ChaparralPro-Regular"/>
        </w:rPr>
        <w:t xml:space="preserve">greste) </w:t>
      </w:r>
      <w:r w:rsidRPr="00DC17CB">
        <w:rPr>
          <w:rFonts w:cs="ChaparralPro-Regular"/>
        </w:rPr>
        <w:t>a 2</w:t>
      </w:r>
      <w:r>
        <w:rPr>
          <w:rFonts w:cs="ChaparralPro-Regular"/>
        </w:rPr>
        <w:t>.</w:t>
      </w:r>
      <w:r w:rsidRPr="00DC17CB">
        <w:rPr>
          <w:rFonts w:cs="ChaparralPro-Regular"/>
        </w:rPr>
        <w:t xml:space="preserve">100mm </w:t>
      </w:r>
      <w:r>
        <w:rPr>
          <w:rFonts w:cs="ChaparralPro-Regular"/>
        </w:rPr>
        <w:t>(</w:t>
      </w:r>
      <w:r w:rsidR="00981885">
        <w:rPr>
          <w:rFonts w:cs="ChaparralPro-Regular"/>
        </w:rPr>
        <w:t>L</w:t>
      </w:r>
      <w:r>
        <w:rPr>
          <w:rFonts w:cs="ChaparralPro-Regular"/>
        </w:rPr>
        <w:t xml:space="preserve">itoral) </w:t>
      </w:r>
      <w:r w:rsidRPr="00DC17CB">
        <w:rPr>
          <w:rFonts w:cs="ChaparralPro-Regular"/>
        </w:rPr>
        <w:t>ao ano. Os totai</w:t>
      </w:r>
      <w:r>
        <w:rPr>
          <w:rFonts w:cs="ChaparralPro-Regular"/>
        </w:rPr>
        <w:t>s anuais precipitados apresenta</w:t>
      </w:r>
      <w:r w:rsidRPr="00DC17CB">
        <w:rPr>
          <w:rFonts w:cs="ChaparralPro-Regular"/>
        </w:rPr>
        <w:t>m uma média de 1</w:t>
      </w:r>
      <w:r w:rsidR="00981885">
        <w:rPr>
          <w:rFonts w:cs="ChaparralPro-Regular"/>
        </w:rPr>
        <w:t>.</w:t>
      </w:r>
      <w:r w:rsidRPr="00DC17CB">
        <w:rPr>
          <w:rFonts w:cs="ChaparralPro-Regular"/>
        </w:rPr>
        <w:t>133,59mm, com o aumento da precipitação à medida que se aproxima do</w:t>
      </w:r>
      <w:r w:rsidR="00501055">
        <w:rPr>
          <w:rFonts w:cs="ChaparralPro-Regular"/>
        </w:rPr>
        <w:t xml:space="preserve"> </w:t>
      </w:r>
      <w:r w:rsidRPr="00DC17CB">
        <w:rPr>
          <w:rFonts w:cs="ChaparralPro-Regular"/>
        </w:rPr>
        <w:t>litoral.</w:t>
      </w:r>
    </w:p>
    <w:p w:rsidR="00581A78" w:rsidRPr="00DC17CB" w:rsidRDefault="00581A78" w:rsidP="003655D0">
      <w:pPr>
        <w:autoSpaceDE w:val="0"/>
        <w:autoSpaceDN w:val="0"/>
        <w:adjustRightInd w:val="0"/>
        <w:spacing w:after="120" w:line="240" w:lineRule="auto"/>
        <w:jc w:val="center"/>
        <w:rPr>
          <w:rFonts w:cs="Times New Roman"/>
          <w:b/>
        </w:rPr>
      </w:pPr>
      <w:r w:rsidRPr="00581A78">
        <w:rPr>
          <w:noProof/>
          <w:lang w:val="en-US" w:eastAsia="en-US"/>
        </w:rPr>
        <w:drawing>
          <wp:inline distT="0" distB="0" distL="0" distR="0">
            <wp:extent cx="5451763" cy="1428670"/>
            <wp:effectExtent l="0" t="0" r="0" b="63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56671" cy="1429956"/>
                    </a:xfrm>
                    <a:prstGeom prst="rect">
                      <a:avLst/>
                    </a:prstGeom>
                    <a:noFill/>
                    <a:ln>
                      <a:noFill/>
                    </a:ln>
                  </pic:spPr>
                </pic:pic>
              </a:graphicData>
            </a:graphic>
          </wp:inline>
        </w:drawing>
      </w:r>
    </w:p>
    <w:tbl>
      <w:tblPr>
        <w:tblStyle w:val="TableGrid"/>
        <w:tblW w:w="0" w:type="auto"/>
        <w:jc w:val="center"/>
        <w:tblLook w:val="04A0" w:firstRow="1" w:lastRow="0" w:firstColumn="1" w:lastColumn="0" w:noHBand="0" w:noVBand="1"/>
      </w:tblPr>
      <w:tblGrid>
        <w:gridCol w:w="9494"/>
      </w:tblGrid>
      <w:tr w:rsidR="00581A78" w:rsidTr="00C31823">
        <w:trPr>
          <w:trHeight w:val="284"/>
          <w:jc w:val="center"/>
        </w:trPr>
        <w:tc>
          <w:tcPr>
            <w:tcW w:w="9494" w:type="dxa"/>
            <w:shd w:val="clear" w:color="auto" w:fill="31849B" w:themeFill="accent5" w:themeFillShade="BF"/>
          </w:tcPr>
          <w:p w:rsidR="00581A78" w:rsidRDefault="00581A78" w:rsidP="00581A78">
            <w:pPr>
              <w:autoSpaceDE w:val="0"/>
              <w:autoSpaceDN w:val="0"/>
              <w:adjustRightInd w:val="0"/>
              <w:jc w:val="both"/>
              <w:rPr>
                <w:rFonts w:cs="Times New Roman"/>
                <w:u w:val="single"/>
              </w:rPr>
            </w:pPr>
            <w:r>
              <w:rPr>
                <w:rFonts w:ascii="MyriadPro-Bold" w:hAnsi="MyriadPro-Bold" w:cs="MyriadPro-Bold"/>
                <w:b/>
                <w:bCs/>
                <w:color w:val="FFFFFF"/>
                <w:sz w:val="18"/>
                <w:szCs w:val="18"/>
              </w:rPr>
              <w:t>Isoietas anuais médias</w:t>
            </w:r>
          </w:p>
        </w:tc>
      </w:tr>
    </w:tbl>
    <w:p w:rsidR="000A3526" w:rsidRDefault="00D70CE0" w:rsidP="00581A78">
      <w:pPr>
        <w:autoSpaceDE w:val="0"/>
        <w:autoSpaceDN w:val="0"/>
        <w:adjustRightInd w:val="0"/>
        <w:spacing w:before="120" w:after="120" w:line="240" w:lineRule="auto"/>
        <w:jc w:val="both"/>
        <w:rPr>
          <w:rFonts w:cs="ChaparralPro-Regular"/>
        </w:rPr>
      </w:pPr>
      <w:r w:rsidRPr="00177C68">
        <w:rPr>
          <w:rFonts w:cs="Times New Roman"/>
          <w:b/>
        </w:rPr>
        <w:lastRenderedPageBreak/>
        <w:t>Cobertura Vegetal</w:t>
      </w:r>
      <w:r w:rsidRPr="0086278F">
        <w:rPr>
          <w:rFonts w:cs="Times New Roman"/>
        </w:rPr>
        <w:t xml:space="preserve"> –</w:t>
      </w:r>
      <w:r w:rsidR="000A3526">
        <w:rPr>
          <w:rFonts w:cs="Times New Roman"/>
        </w:rPr>
        <w:t xml:space="preserve"> </w:t>
      </w:r>
      <w:r w:rsidRPr="00043F42">
        <w:rPr>
          <w:rFonts w:cs="Times New Roman"/>
        </w:rPr>
        <w:t xml:space="preserve">A bacia do rio Ipojuca possui atualmente um alto grau de antropismo que alterou a fitofisionomia e a estrutura dos ecossistemas naturais.  </w:t>
      </w:r>
      <w:r w:rsidRPr="00043F42">
        <w:rPr>
          <w:rFonts w:cs="ChaparralPro-Regular"/>
        </w:rPr>
        <w:t>Na porção Semiárida da Bacia</w:t>
      </w:r>
      <w:r w:rsidR="000A3526">
        <w:rPr>
          <w:rFonts w:cs="ChaparralPro-Regular"/>
        </w:rPr>
        <w:t xml:space="preserve"> (Zona do Agreste)</w:t>
      </w:r>
      <w:r w:rsidRPr="00043F42">
        <w:rPr>
          <w:rFonts w:cs="ChaparralPro-Regular"/>
        </w:rPr>
        <w:t xml:space="preserve">, poucas áreas podem ser consideradas como expressão da Caatinga originalmente encontrada. Domina, atualmente, uma vegetação sucessora de baixo porte e hábito arbustivo, formando uma capoeira baixa que reflete </w:t>
      </w:r>
      <w:r w:rsidR="00043F42">
        <w:rPr>
          <w:rFonts w:cs="ChaparralPro-Regular"/>
        </w:rPr>
        <w:t xml:space="preserve">os </w:t>
      </w:r>
      <w:r w:rsidRPr="00043F42">
        <w:rPr>
          <w:rFonts w:cs="ChaparralPro-Regular"/>
        </w:rPr>
        <w:t>desmatamentos sucessivos, corte seletivo de espécies madeireiras mais valiosas e pastoreio extensivo.</w:t>
      </w:r>
      <w:r w:rsidR="000A3526">
        <w:rPr>
          <w:rFonts w:cs="ChaparralPro-Regular"/>
        </w:rPr>
        <w:t xml:space="preserve"> </w:t>
      </w:r>
    </w:p>
    <w:p w:rsidR="00043F42" w:rsidRDefault="00043F42" w:rsidP="00043F42">
      <w:pPr>
        <w:autoSpaceDE w:val="0"/>
        <w:autoSpaceDN w:val="0"/>
        <w:adjustRightInd w:val="0"/>
        <w:spacing w:after="120" w:line="240" w:lineRule="auto"/>
        <w:jc w:val="both"/>
        <w:rPr>
          <w:rFonts w:cs="ChaparralPro-Regular"/>
        </w:rPr>
      </w:pPr>
      <w:r w:rsidRPr="00043F42">
        <w:rPr>
          <w:rFonts w:cs="ChaparralPro-Regular"/>
        </w:rPr>
        <w:t>No trecho inferior da Bacia encontram-se formações secundárias e extensas áreas de ocupação antrópica nos domínios da Floresta Atlântica e seus ecossistemas associados, na região fisiográfica denominada como Zona do Litoral/Mata. Essa zona apresentava originalmente a cobert</w:t>
      </w:r>
      <w:r>
        <w:rPr>
          <w:rFonts w:cs="ChaparralPro-Regular"/>
        </w:rPr>
        <w:t>ura vegetal original do tipo fl</w:t>
      </w:r>
      <w:r w:rsidRPr="00043F42">
        <w:rPr>
          <w:rFonts w:cs="ChaparralPro-Regular"/>
        </w:rPr>
        <w:t>oresta como caráter dominante, com mangues, vegetação da orla marítima e das praias altas e restingas na subárea do litoral</w:t>
      </w:r>
      <w:r>
        <w:rPr>
          <w:rFonts w:cs="ChaparralPro-Regular"/>
        </w:rPr>
        <w:t>.</w:t>
      </w:r>
    </w:p>
    <w:p w:rsidR="00EB06FC" w:rsidRDefault="00043F42" w:rsidP="00EB06FC">
      <w:pPr>
        <w:autoSpaceDE w:val="0"/>
        <w:autoSpaceDN w:val="0"/>
        <w:adjustRightInd w:val="0"/>
        <w:spacing w:after="0" w:line="240" w:lineRule="auto"/>
        <w:jc w:val="both"/>
        <w:rPr>
          <w:rFonts w:cs="ChaparralPro-Regular"/>
        </w:rPr>
      </w:pPr>
      <w:r w:rsidRPr="00043F42">
        <w:rPr>
          <w:rFonts w:cs="ChaparralPro-Regular"/>
        </w:rPr>
        <w:t>Áreas de preservação permanente desmatadas, alteradas ou degradadas, tanto às margens de rios e riachos quanto em áreas de nascentes. Práticas agropecuárias inadequadas, ocupação urbana desordenada e quase total inexistência de medidas para conservação da biodiversidade comprometem já seriamente a integridade e saúde dos elementos físicos e bióticos dos amb</w:t>
      </w:r>
      <w:r>
        <w:rPr>
          <w:rFonts w:cs="ChaparralPro-Regular"/>
        </w:rPr>
        <w:t>ientes, ao longo de toda Bacia.</w:t>
      </w:r>
    </w:p>
    <w:p w:rsidR="00043F42" w:rsidRPr="00EB06FC" w:rsidRDefault="00043F42" w:rsidP="00EB06FC">
      <w:pPr>
        <w:autoSpaceDE w:val="0"/>
        <w:autoSpaceDN w:val="0"/>
        <w:adjustRightInd w:val="0"/>
        <w:spacing w:after="120" w:line="240" w:lineRule="auto"/>
        <w:jc w:val="both"/>
        <w:rPr>
          <w:rFonts w:cs="ChaparralPro-Regular"/>
        </w:rPr>
      </w:pPr>
      <w:r w:rsidRPr="00177C68">
        <w:rPr>
          <w:rFonts w:cs="ChaparralPro-Regular"/>
          <w:b/>
        </w:rPr>
        <w:t>Unidades de Conservação</w:t>
      </w:r>
      <w:r w:rsidR="00177C68">
        <w:rPr>
          <w:rFonts w:cs="ChaparralPro-Regular"/>
          <w:b/>
        </w:rPr>
        <w:t xml:space="preserve"> </w:t>
      </w:r>
      <w:r w:rsidR="006D69CF" w:rsidRPr="0086278F">
        <w:rPr>
          <w:rFonts w:cs="ChaparralPro-Regular"/>
        </w:rPr>
        <w:t>–</w:t>
      </w:r>
      <w:r w:rsidR="006D69CF" w:rsidRPr="006D69CF">
        <w:rPr>
          <w:rFonts w:cs="ChaparralPro-Regular"/>
        </w:rPr>
        <w:t xml:space="preserve"> Na Bacia do rio Ipojuca </w:t>
      </w:r>
      <w:r w:rsidR="006D69CF">
        <w:rPr>
          <w:rFonts w:cs="ChaparralPro-Regular"/>
        </w:rPr>
        <w:t>existem atualmente somente duas unidades de Conservação</w:t>
      </w:r>
      <w:r w:rsidR="00EC29CB">
        <w:rPr>
          <w:rFonts w:cs="ChaparralPro-Regular"/>
        </w:rPr>
        <w:t>,</w:t>
      </w:r>
      <w:r w:rsidR="000A3526">
        <w:rPr>
          <w:rFonts w:cs="ChaparralPro-Regular"/>
        </w:rPr>
        <w:t xml:space="preserve"> </w:t>
      </w:r>
      <w:r w:rsidR="00EC29CB">
        <w:rPr>
          <w:rFonts w:cs="ChaparralPro-Regular"/>
        </w:rPr>
        <w:t xml:space="preserve">de âmbito estadual, correspondentes às Reservas de Particulares de Patrimônio Natural – RPPNs de Pedra do Cachorro em São Caetano e Karawa-tá em Gravatá. </w:t>
      </w:r>
    </w:p>
    <w:p w:rsidR="005C26A8" w:rsidRDefault="00DE1988" w:rsidP="00EB06FC">
      <w:pPr>
        <w:autoSpaceDE w:val="0"/>
        <w:autoSpaceDN w:val="0"/>
        <w:adjustRightInd w:val="0"/>
        <w:spacing w:after="120" w:line="240" w:lineRule="auto"/>
        <w:jc w:val="both"/>
        <w:rPr>
          <w:rFonts w:cs="Times New Roman"/>
        </w:rPr>
      </w:pPr>
      <w:r w:rsidRPr="00177C68">
        <w:rPr>
          <w:rFonts w:cs="Times New Roman"/>
          <w:b/>
        </w:rPr>
        <w:t>Fontes de Contaminação</w:t>
      </w:r>
      <w:r w:rsidR="00177C68">
        <w:rPr>
          <w:rFonts w:cs="Times New Roman"/>
        </w:rPr>
        <w:t xml:space="preserve"> -</w:t>
      </w:r>
      <w:r w:rsidRPr="00DE1988">
        <w:rPr>
          <w:rFonts w:cs="Times New Roman"/>
        </w:rPr>
        <w:t xml:space="preserve"> O PH</w:t>
      </w:r>
      <w:r w:rsidR="00F95D22">
        <w:rPr>
          <w:rFonts w:cs="Times New Roman"/>
        </w:rPr>
        <w:t>BI</w:t>
      </w:r>
      <w:r w:rsidRPr="00DE1988">
        <w:rPr>
          <w:rFonts w:cs="Times New Roman"/>
        </w:rPr>
        <w:t xml:space="preserve"> </w:t>
      </w:r>
      <w:r>
        <w:rPr>
          <w:rFonts w:cs="Times New Roman"/>
        </w:rPr>
        <w:t>identifica fontes significativas de contaminação e degradação ambiental na Bacia sendo as mais importantes: os efluentes domésticos, industriais e da agroindústria. De acordo com os critérios do PH</w:t>
      </w:r>
      <w:r w:rsidR="00F95D22">
        <w:rPr>
          <w:rFonts w:cs="Times New Roman"/>
        </w:rPr>
        <w:t>BI</w:t>
      </w:r>
      <w:r>
        <w:rPr>
          <w:rFonts w:cs="Times New Roman"/>
        </w:rPr>
        <w:t xml:space="preserve"> em termos de matéria orgânica remanescentes, a os efluentes domésticos contribuem com 67,3% da carga orgânica, a indústria de açúcar e álcool com 26,7% e as demais indústrias com 6%. Com relação aos efluentes domésticos as doze cidades na bacia contribuem com 94,7% da carga orgânica sendo que as cidades de Caruaru, Gravatá, Belo Jardim, Bezerros e Escada contribuem com 79% da carga orgânica de origem doméstica. O aporte de Caruaru, sozinho, representa 42% da carga orgânica estimada de origem doméstica.</w:t>
      </w:r>
    </w:p>
    <w:p w:rsidR="00227253" w:rsidRDefault="00DC17CB" w:rsidP="00570711">
      <w:pPr>
        <w:autoSpaceDE w:val="0"/>
        <w:autoSpaceDN w:val="0"/>
        <w:adjustRightInd w:val="0"/>
        <w:spacing w:after="120" w:line="240" w:lineRule="auto"/>
        <w:jc w:val="both"/>
        <w:rPr>
          <w:rFonts w:cs="Times New Roman"/>
        </w:rPr>
      </w:pPr>
      <w:r w:rsidRPr="00177C68">
        <w:rPr>
          <w:rFonts w:cs="Times New Roman"/>
          <w:b/>
        </w:rPr>
        <w:t>Quali</w:t>
      </w:r>
      <w:r w:rsidR="00A873E9" w:rsidRPr="00177C68">
        <w:rPr>
          <w:rFonts w:cs="Times New Roman"/>
          <w:b/>
        </w:rPr>
        <w:t>dade da Água</w:t>
      </w:r>
      <w:r w:rsidR="002B7A51" w:rsidRPr="0086278F">
        <w:rPr>
          <w:rFonts w:cs="Times New Roman"/>
        </w:rPr>
        <w:t xml:space="preserve"> </w:t>
      </w:r>
      <w:r w:rsidR="00501055">
        <w:rPr>
          <w:rFonts w:cs="Times New Roman"/>
        </w:rPr>
        <w:t>–</w:t>
      </w:r>
      <w:r w:rsidR="00581A78">
        <w:rPr>
          <w:rFonts w:cs="Times New Roman"/>
        </w:rPr>
        <w:t xml:space="preserve"> </w:t>
      </w:r>
      <w:r w:rsidR="00227253">
        <w:rPr>
          <w:rFonts w:cs="Times New Roman"/>
        </w:rPr>
        <w:t xml:space="preserve">O monitoramento da </w:t>
      </w:r>
      <w:r w:rsidR="00EB06FC">
        <w:rPr>
          <w:rFonts w:cs="Times New Roman"/>
        </w:rPr>
        <w:t>q</w:t>
      </w:r>
      <w:r w:rsidR="00227253">
        <w:rPr>
          <w:rFonts w:cs="Times New Roman"/>
        </w:rPr>
        <w:t xml:space="preserve">ualidade da </w:t>
      </w:r>
      <w:r w:rsidR="00EB06FC">
        <w:rPr>
          <w:rFonts w:cs="Times New Roman"/>
        </w:rPr>
        <w:t>á</w:t>
      </w:r>
      <w:r w:rsidR="00227253">
        <w:rPr>
          <w:rFonts w:cs="Times New Roman"/>
        </w:rPr>
        <w:t>gua na bacia do Rio Ipojuca é realizado pela Agência Estadual de Meio Ambiente – CPRH, desde 1995</w:t>
      </w:r>
      <w:r w:rsidR="00EB06FC">
        <w:rPr>
          <w:rFonts w:cs="Times New Roman"/>
        </w:rPr>
        <w:t>,</w:t>
      </w:r>
      <w:r w:rsidR="00227253">
        <w:rPr>
          <w:rFonts w:cs="Times New Roman"/>
        </w:rPr>
        <w:t xml:space="preserve"> em 14 estações ao longo da bacia, conforme mostrado no Diagrama Unifilar a seguir. </w:t>
      </w:r>
      <w:r w:rsidR="00F95D22">
        <w:rPr>
          <w:rFonts w:cs="Times New Roman"/>
        </w:rPr>
        <w:t xml:space="preserve">A rede de monitoramento inclui uma estação no mar e outra no estuário do rio Ipojuca. </w:t>
      </w:r>
      <w:r w:rsidR="00C51D58">
        <w:rPr>
          <w:rFonts w:cs="Times New Roman"/>
        </w:rPr>
        <w:t xml:space="preserve">O programa de monitoramento vem sido aperfeiçoado ao longo dos anos em função da necessidade de ampliação do número de parâmetros devido </w:t>
      </w:r>
      <w:r w:rsidR="00EB06FC">
        <w:rPr>
          <w:rFonts w:cs="Times New Roman"/>
        </w:rPr>
        <w:t>às características d</w:t>
      </w:r>
      <w:r w:rsidR="00C51D58">
        <w:rPr>
          <w:rFonts w:cs="Times New Roman"/>
        </w:rPr>
        <w:t>o uso da água e dos despejos domésticos, agrícolas e industriais na bacia.</w:t>
      </w:r>
    </w:p>
    <w:p w:rsidR="00C51D58" w:rsidRDefault="00C51D58" w:rsidP="00570711">
      <w:pPr>
        <w:autoSpaceDE w:val="0"/>
        <w:autoSpaceDN w:val="0"/>
        <w:adjustRightInd w:val="0"/>
        <w:spacing w:after="120" w:line="240" w:lineRule="auto"/>
        <w:jc w:val="both"/>
        <w:rPr>
          <w:rFonts w:cs="Times New Roman"/>
        </w:rPr>
      </w:pPr>
      <w:r>
        <w:rPr>
          <w:rFonts w:cs="Times New Roman"/>
        </w:rPr>
        <w:t>Os principais parâmetros atualmente analisados são os seguintes:</w:t>
      </w:r>
    </w:p>
    <w:p w:rsidR="00C51D58" w:rsidRDefault="00C51D58" w:rsidP="003F0905">
      <w:pPr>
        <w:pStyle w:val="ListParagraph"/>
        <w:numPr>
          <w:ilvl w:val="0"/>
          <w:numId w:val="64"/>
        </w:numPr>
        <w:autoSpaceDE w:val="0"/>
        <w:autoSpaceDN w:val="0"/>
        <w:adjustRightInd w:val="0"/>
        <w:spacing w:after="120" w:line="240" w:lineRule="auto"/>
        <w:jc w:val="both"/>
        <w:rPr>
          <w:rFonts w:cstheme="minorHAnsi"/>
        </w:rPr>
      </w:pPr>
      <w:r w:rsidRPr="00C51D58">
        <w:rPr>
          <w:rFonts w:cs="ChaparralPro-Regular"/>
        </w:rPr>
        <w:t xml:space="preserve">Físico-químicos: </w:t>
      </w:r>
      <w:r w:rsidRPr="00C51D58">
        <w:rPr>
          <w:rFonts w:cstheme="minorHAnsi"/>
        </w:rPr>
        <w:t xml:space="preserve">temperatura, condutividade, oxigênio dissolvido (OD), demanda bioquímica de oxigênio (DBO), pH, turbidez, sólidos dissolvidos, </w:t>
      </w:r>
      <w:r w:rsidR="00570711">
        <w:rPr>
          <w:rFonts w:cstheme="minorHAnsi"/>
        </w:rPr>
        <w:t xml:space="preserve">sólidos totais, </w:t>
      </w:r>
      <w:r w:rsidRPr="00C51D58">
        <w:rPr>
          <w:rFonts w:cstheme="minorHAnsi"/>
        </w:rPr>
        <w:t xml:space="preserve">nitrato, </w:t>
      </w:r>
      <w:r w:rsidR="00570711">
        <w:rPr>
          <w:rFonts w:cstheme="minorHAnsi"/>
        </w:rPr>
        <w:t>nitrito,</w:t>
      </w:r>
      <w:r w:rsidRPr="00C51D58">
        <w:rPr>
          <w:rFonts w:cstheme="minorHAnsi"/>
        </w:rPr>
        <w:t xml:space="preserve"> amônia, fósforo</w:t>
      </w:r>
      <w:r w:rsidR="006E359D">
        <w:rPr>
          <w:rFonts w:cstheme="minorHAnsi"/>
        </w:rPr>
        <w:t xml:space="preserve"> total</w:t>
      </w:r>
      <w:r w:rsidR="00570711">
        <w:rPr>
          <w:rFonts w:cstheme="minorHAnsi"/>
        </w:rPr>
        <w:t>,</w:t>
      </w:r>
      <w:r w:rsidRPr="00C51D58">
        <w:rPr>
          <w:rFonts w:cstheme="minorHAnsi"/>
        </w:rPr>
        <w:t xml:space="preserve"> cloretos</w:t>
      </w:r>
      <w:r w:rsidR="00570711">
        <w:rPr>
          <w:rFonts w:cstheme="minorHAnsi"/>
        </w:rPr>
        <w:t xml:space="preserve"> e potássio.</w:t>
      </w:r>
    </w:p>
    <w:p w:rsidR="00C51D58" w:rsidRPr="00C51D58" w:rsidRDefault="00C51D58" w:rsidP="003F0905">
      <w:pPr>
        <w:pStyle w:val="ListParagraph"/>
        <w:numPr>
          <w:ilvl w:val="0"/>
          <w:numId w:val="64"/>
        </w:numPr>
        <w:autoSpaceDE w:val="0"/>
        <w:autoSpaceDN w:val="0"/>
        <w:adjustRightInd w:val="0"/>
        <w:spacing w:after="120" w:line="240" w:lineRule="auto"/>
        <w:jc w:val="both"/>
        <w:rPr>
          <w:rFonts w:cstheme="minorHAnsi"/>
        </w:rPr>
      </w:pPr>
      <w:r>
        <w:rPr>
          <w:rFonts w:cstheme="minorHAnsi"/>
        </w:rPr>
        <w:t xml:space="preserve">Bacteriológicos e Biológicos: coliformes termotolerantes; </w:t>
      </w:r>
      <w:r w:rsidRPr="00C51D58">
        <w:rPr>
          <w:rFonts w:cstheme="minorHAnsi"/>
        </w:rPr>
        <w:t>fotobactéria, Daphnia e Clorofila a</w:t>
      </w:r>
      <w:r w:rsidR="00570711">
        <w:rPr>
          <w:rFonts w:cstheme="minorHAnsi"/>
        </w:rPr>
        <w:t>.</w:t>
      </w:r>
    </w:p>
    <w:p w:rsidR="005D6135" w:rsidRDefault="005D6135" w:rsidP="00570711">
      <w:pPr>
        <w:autoSpaceDE w:val="0"/>
        <w:autoSpaceDN w:val="0"/>
        <w:adjustRightInd w:val="0"/>
        <w:spacing w:after="120" w:line="240" w:lineRule="auto"/>
        <w:jc w:val="both"/>
        <w:rPr>
          <w:rFonts w:cs="ChaparralPro-Regular"/>
        </w:rPr>
      </w:pPr>
      <w:r>
        <w:rPr>
          <w:rFonts w:cs="ChaparralPro-Regular"/>
        </w:rPr>
        <w:t>A figura abaixo apresenta o diagrama unifilar do rio Ipojuca</w:t>
      </w:r>
      <w:r w:rsidR="00C51D58">
        <w:rPr>
          <w:rFonts w:cs="ChaparralPro-Regular"/>
        </w:rPr>
        <w:t>. As estações de monitoramento estão indicadas com um círculo azul.</w:t>
      </w:r>
      <w:r w:rsidR="00E632D5">
        <w:rPr>
          <w:rFonts w:cs="ChaparralPro-Regular"/>
        </w:rPr>
        <w:t xml:space="preserve"> A tabela apresenta a localização das estações em operação.</w:t>
      </w:r>
    </w:p>
    <w:p w:rsidR="00C31823" w:rsidRDefault="00C31823" w:rsidP="00570711">
      <w:pPr>
        <w:autoSpaceDE w:val="0"/>
        <w:autoSpaceDN w:val="0"/>
        <w:adjustRightInd w:val="0"/>
        <w:spacing w:after="120" w:line="240" w:lineRule="auto"/>
        <w:jc w:val="both"/>
        <w:rPr>
          <w:rFonts w:eastAsia="Times New Roman" w:cs="Arial"/>
          <w:lang w:val="pt-PT"/>
        </w:rPr>
      </w:pPr>
      <w:r>
        <w:rPr>
          <w:rFonts w:cs="ChaparralPro-Regular"/>
        </w:rPr>
        <w:t xml:space="preserve">Os dados de Qualidade das Águas da Bacia do rio Ipojuca são disponibilizados no sítio da CPRH – www.cprh.pe.gov.br </w:t>
      </w:r>
    </w:p>
    <w:p w:rsidR="006D69CF" w:rsidRDefault="00227253" w:rsidP="001959D8">
      <w:pPr>
        <w:shd w:val="clear" w:color="auto" w:fill="F5F5F5"/>
        <w:spacing w:after="120" w:line="240" w:lineRule="auto"/>
        <w:jc w:val="center"/>
        <w:textAlignment w:val="top"/>
        <w:rPr>
          <w:rFonts w:cs="ChaparralPro-Regular"/>
        </w:rPr>
      </w:pPr>
      <w:r w:rsidRPr="00227253">
        <w:rPr>
          <w:noProof/>
          <w:lang w:val="en-US" w:eastAsia="en-US"/>
        </w:rPr>
        <w:lastRenderedPageBreak/>
        <w:drawing>
          <wp:inline distT="0" distB="0" distL="0" distR="0">
            <wp:extent cx="5939790" cy="3881730"/>
            <wp:effectExtent l="0" t="0" r="3810" b="508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3881730"/>
                    </a:xfrm>
                    <a:prstGeom prst="rect">
                      <a:avLst/>
                    </a:prstGeom>
                    <a:noFill/>
                    <a:ln>
                      <a:noFill/>
                    </a:ln>
                  </pic:spPr>
                </pic:pic>
              </a:graphicData>
            </a:graphic>
          </wp:inline>
        </w:drawing>
      </w:r>
    </w:p>
    <w:p w:rsidR="0014605E" w:rsidRDefault="0014605E" w:rsidP="00EB06FC">
      <w:pPr>
        <w:autoSpaceDE w:val="0"/>
        <w:autoSpaceDN w:val="0"/>
        <w:adjustRightInd w:val="0"/>
        <w:spacing w:after="120" w:line="240" w:lineRule="auto"/>
        <w:jc w:val="both"/>
        <w:rPr>
          <w:rFonts w:cstheme="minorHAnsi"/>
        </w:rPr>
      </w:pPr>
    </w:p>
    <w:tbl>
      <w:tblPr>
        <w:tblStyle w:val="MediumGrid3-Accent5"/>
        <w:tblW w:w="0" w:type="auto"/>
        <w:tblLook w:val="04A0" w:firstRow="1" w:lastRow="0" w:firstColumn="1" w:lastColumn="0" w:noHBand="0" w:noVBand="1"/>
      </w:tblPr>
      <w:tblGrid>
        <w:gridCol w:w="834"/>
        <w:gridCol w:w="618"/>
        <w:gridCol w:w="6026"/>
        <w:gridCol w:w="994"/>
        <w:gridCol w:w="1098"/>
      </w:tblGrid>
      <w:tr w:rsidR="0014605E" w:rsidTr="00E632D5">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tcPr>
          <w:p w:rsidR="0014605E" w:rsidRPr="00D548B8" w:rsidRDefault="0014605E" w:rsidP="00D548B8">
            <w:pPr>
              <w:autoSpaceDE w:val="0"/>
              <w:autoSpaceDN w:val="0"/>
              <w:adjustRightInd w:val="0"/>
              <w:jc w:val="center"/>
              <w:rPr>
                <w:rFonts w:cstheme="minorHAnsi"/>
                <w:b w:val="0"/>
                <w:sz w:val="20"/>
                <w:szCs w:val="20"/>
              </w:rPr>
            </w:pPr>
            <w:r w:rsidRPr="00D548B8">
              <w:rPr>
                <w:rFonts w:cstheme="minorHAnsi"/>
                <w:b w:val="0"/>
                <w:sz w:val="20"/>
                <w:szCs w:val="20"/>
              </w:rPr>
              <w:t>Trecho</w:t>
            </w:r>
          </w:p>
        </w:tc>
        <w:tc>
          <w:tcPr>
            <w:tcW w:w="618" w:type="dxa"/>
          </w:tcPr>
          <w:p w:rsidR="0014605E" w:rsidRPr="00D548B8" w:rsidRDefault="0014605E" w:rsidP="00D548B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548B8">
              <w:rPr>
                <w:rFonts w:cstheme="minorHAnsi"/>
                <w:b w:val="0"/>
                <w:sz w:val="20"/>
                <w:szCs w:val="20"/>
              </w:rPr>
              <w:t>Nº</w:t>
            </w:r>
          </w:p>
        </w:tc>
        <w:tc>
          <w:tcPr>
            <w:tcW w:w="6026" w:type="dxa"/>
          </w:tcPr>
          <w:p w:rsidR="0014605E" w:rsidRPr="00D548B8" w:rsidRDefault="0014605E" w:rsidP="00D548B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548B8">
              <w:rPr>
                <w:rFonts w:cstheme="minorHAnsi"/>
                <w:b w:val="0"/>
                <w:sz w:val="20"/>
                <w:szCs w:val="20"/>
              </w:rPr>
              <w:t>Localização</w:t>
            </w:r>
          </w:p>
        </w:tc>
        <w:tc>
          <w:tcPr>
            <w:tcW w:w="994" w:type="dxa"/>
          </w:tcPr>
          <w:p w:rsidR="0014605E" w:rsidRPr="00D548B8" w:rsidRDefault="0014605E" w:rsidP="00D548B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548B8">
              <w:rPr>
                <w:rFonts w:cstheme="minorHAnsi"/>
                <w:b w:val="0"/>
                <w:sz w:val="20"/>
                <w:szCs w:val="20"/>
              </w:rPr>
              <w:t>Estação</w:t>
            </w:r>
          </w:p>
        </w:tc>
        <w:tc>
          <w:tcPr>
            <w:tcW w:w="1098" w:type="dxa"/>
          </w:tcPr>
          <w:p w:rsidR="0014605E" w:rsidRPr="00D548B8" w:rsidRDefault="0014605E" w:rsidP="00D548B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548B8">
              <w:rPr>
                <w:rFonts w:cstheme="minorHAnsi"/>
                <w:b w:val="0"/>
                <w:sz w:val="20"/>
                <w:szCs w:val="20"/>
              </w:rPr>
              <w:t>Dist. Até a Foz (k</w:t>
            </w:r>
            <w:r w:rsidR="00D548B8">
              <w:rPr>
                <w:rFonts w:cstheme="minorHAnsi"/>
                <w:b w:val="0"/>
                <w:sz w:val="20"/>
                <w:szCs w:val="20"/>
              </w:rPr>
              <w:t>m)</w:t>
            </w:r>
          </w:p>
        </w:tc>
      </w:tr>
      <w:tr w:rsidR="0014605E" w:rsidTr="00E632D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vMerge w:val="restart"/>
          </w:tcPr>
          <w:p w:rsidR="0014605E"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I</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N</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T</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E</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R</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M</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I</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T</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E</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N</w:t>
            </w:r>
          </w:p>
          <w:p w:rsidR="00D548B8" w:rsidRPr="00D548B8" w:rsidRDefault="00D548B8" w:rsidP="00D548B8">
            <w:pPr>
              <w:autoSpaceDE w:val="0"/>
              <w:autoSpaceDN w:val="0"/>
              <w:adjustRightInd w:val="0"/>
              <w:jc w:val="center"/>
              <w:rPr>
                <w:rFonts w:cstheme="minorHAnsi"/>
                <w:b w:val="0"/>
                <w:sz w:val="20"/>
                <w:szCs w:val="20"/>
              </w:rPr>
            </w:pPr>
            <w:r w:rsidRPr="00D548B8">
              <w:rPr>
                <w:rFonts w:cstheme="minorHAnsi"/>
                <w:b w:val="0"/>
                <w:sz w:val="20"/>
                <w:szCs w:val="20"/>
              </w:rPr>
              <w:t>T</w:t>
            </w:r>
          </w:p>
          <w:p w:rsidR="00D548B8" w:rsidRPr="00D548B8" w:rsidRDefault="00D548B8" w:rsidP="00D548B8">
            <w:pPr>
              <w:autoSpaceDE w:val="0"/>
              <w:autoSpaceDN w:val="0"/>
              <w:adjustRightInd w:val="0"/>
              <w:jc w:val="center"/>
              <w:rPr>
                <w:rFonts w:cstheme="minorHAnsi"/>
                <w:sz w:val="20"/>
                <w:szCs w:val="20"/>
              </w:rPr>
            </w:pPr>
            <w:r w:rsidRPr="00D548B8">
              <w:rPr>
                <w:rFonts w:cstheme="minorHAnsi"/>
                <w:b w:val="0"/>
                <w:sz w:val="20"/>
                <w:szCs w:val="20"/>
              </w:rPr>
              <w:t>E</w:t>
            </w:r>
          </w:p>
        </w:tc>
        <w:tc>
          <w:tcPr>
            <w:tcW w:w="618"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01</w:t>
            </w:r>
          </w:p>
        </w:tc>
        <w:tc>
          <w:tcPr>
            <w:tcW w:w="6026"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Nascente do rio Ipojuca, no Sítio Pedreira, em Arcoverde</w:t>
            </w:r>
          </w:p>
        </w:tc>
        <w:tc>
          <w:tcPr>
            <w:tcW w:w="994"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IP 01</w:t>
            </w:r>
          </w:p>
        </w:tc>
        <w:tc>
          <w:tcPr>
            <w:tcW w:w="1098"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294</w:t>
            </w:r>
          </w:p>
        </w:tc>
      </w:tr>
      <w:tr w:rsidR="0014605E" w:rsidTr="00E632D5">
        <w:trPr>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02</w:t>
            </w:r>
          </w:p>
        </w:tc>
        <w:tc>
          <w:tcPr>
            <w:tcW w:w="6026"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Rio Ipojuca, na ponte PE-180 que liga Belo Jardim a São Bento do Una</w:t>
            </w:r>
          </w:p>
        </w:tc>
        <w:tc>
          <w:tcPr>
            <w:tcW w:w="994"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IP 12</w:t>
            </w:r>
          </w:p>
        </w:tc>
        <w:tc>
          <w:tcPr>
            <w:tcW w:w="1098" w:type="dxa"/>
          </w:tcPr>
          <w:p w:rsidR="0014605E" w:rsidRPr="00D548B8" w:rsidRDefault="0014605E"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14605E" w:rsidTr="00E632D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03</w:t>
            </w:r>
          </w:p>
        </w:tc>
        <w:tc>
          <w:tcPr>
            <w:tcW w:w="6026"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 xml:space="preserve">Nascente do rio Bituri </w:t>
            </w:r>
            <w:r w:rsidR="00D548B8" w:rsidRPr="00D548B8">
              <w:rPr>
                <w:rFonts w:cstheme="minorHAnsi"/>
                <w:sz w:val="20"/>
                <w:szCs w:val="20"/>
              </w:rPr>
              <w:t xml:space="preserve">- </w:t>
            </w:r>
            <w:r w:rsidRPr="00D548B8">
              <w:rPr>
                <w:rFonts w:cstheme="minorHAnsi"/>
                <w:sz w:val="20"/>
                <w:szCs w:val="20"/>
              </w:rPr>
              <w:t>comunidade de Jussara em Belo Jardim</w:t>
            </w:r>
          </w:p>
        </w:tc>
        <w:tc>
          <w:tcPr>
            <w:tcW w:w="994"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IP 13</w:t>
            </w:r>
          </w:p>
        </w:tc>
        <w:tc>
          <w:tcPr>
            <w:tcW w:w="1098"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220</w:t>
            </w:r>
          </w:p>
        </w:tc>
      </w:tr>
      <w:tr w:rsidR="0014605E" w:rsidTr="00E632D5">
        <w:trPr>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04</w:t>
            </w:r>
          </w:p>
        </w:tc>
        <w:tc>
          <w:tcPr>
            <w:tcW w:w="6026" w:type="dxa"/>
          </w:tcPr>
          <w:p w:rsidR="0014605E" w:rsidRPr="00D548B8" w:rsidRDefault="00E35F03"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Rio Bituri - </w:t>
            </w:r>
            <w:r w:rsidR="0014605E" w:rsidRPr="00D548B8">
              <w:rPr>
                <w:rFonts w:cstheme="minorHAnsi"/>
                <w:sz w:val="20"/>
                <w:szCs w:val="20"/>
              </w:rPr>
              <w:t xml:space="preserve">Ponte do rio Bituri </w:t>
            </w:r>
            <w:r w:rsidR="00D548B8" w:rsidRPr="00D548B8">
              <w:rPr>
                <w:rFonts w:cstheme="minorHAnsi"/>
                <w:sz w:val="20"/>
                <w:szCs w:val="20"/>
              </w:rPr>
              <w:t>-</w:t>
            </w:r>
            <w:r w:rsidR="0014605E" w:rsidRPr="00D548B8">
              <w:rPr>
                <w:rFonts w:cstheme="minorHAnsi"/>
                <w:sz w:val="20"/>
                <w:szCs w:val="20"/>
              </w:rPr>
              <w:t xml:space="preserve"> montante do reservatório – Belo Jardim</w:t>
            </w:r>
          </w:p>
        </w:tc>
        <w:tc>
          <w:tcPr>
            <w:tcW w:w="994"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IP 14</w:t>
            </w:r>
          </w:p>
        </w:tc>
        <w:tc>
          <w:tcPr>
            <w:tcW w:w="1098"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220</w:t>
            </w:r>
          </w:p>
        </w:tc>
      </w:tr>
      <w:tr w:rsidR="0014605E" w:rsidTr="00E632D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05</w:t>
            </w:r>
          </w:p>
        </w:tc>
        <w:tc>
          <w:tcPr>
            <w:tcW w:w="6026" w:type="dxa"/>
          </w:tcPr>
          <w:p w:rsidR="0014605E" w:rsidRPr="00D548B8" w:rsidRDefault="00E35F03" w:rsidP="00E35F0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Rio Ipojuca F</w:t>
            </w:r>
            <w:r w:rsidR="0014605E" w:rsidRPr="00D548B8">
              <w:rPr>
                <w:rFonts w:cstheme="minorHAnsi"/>
                <w:sz w:val="20"/>
                <w:szCs w:val="20"/>
              </w:rPr>
              <w:t>az</w:t>
            </w:r>
            <w:r w:rsidR="00D548B8" w:rsidRPr="00D548B8">
              <w:rPr>
                <w:rFonts w:cstheme="minorHAnsi"/>
                <w:sz w:val="20"/>
                <w:szCs w:val="20"/>
              </w:rPr>
              <w:t xml:space="preserve">enda </w:t>
            </w:r>
            <w:r w:rsidR="0014605E" w:rsidRPr="00D548B8">
              <w:rPr>
                <w:rFonts w:cstheme="minorHAnsi"/>
                <w:sz w:val="20"/>
                <w:szCs w:val="20"/>
              </w:rPr>
              <w:t xml:space="preserve">Pato Branco </w:t>
            </w:r>
            <w:r w:rsidR="00D548B8" w:rsidRPr="00D548B8">
              <w:rPr>
                <w:rFonts w:cstheme="minorHAnsi"/>
                <w:sz w:val="20"/>
                <w:szCs w:val="20"/>
              </w:rPr>
              <w:t xml:space="preserve">- </w:t>
            </w:r>
            <w:r w:rsidR="0014605E" w:rsidRPr="00D548B8">
              <w:rPr>
                <w:rFonts w:cstheme="minorHAnsi"/>
                <w:sz w:val="20"/>
                <w:szCs w:val="20"/>
              </w:rPr>
              <w:t>montante d</w:t>
            </w:r>
            <w:r w:rsidR="00D548B8">
              <w:rPr>
                <w:rFonts w:cstheme="minorHAnsi"/>
                <w:sz w:val="20"/>
                <w:szCs w:val="20"/>
              </w:rPr>
              <w:t>a cidade d</w:t>
            </w:r>
            <w:r w:rsidR="0014605E" w:rsidRPr="00D548B8">
              <w:rPr>
                <w:rFonts w:cstheme="minorHAnsi"/>
                <w:sz w:val="20"/>
                <w:szCs w:val="20"/>
              </w:rPr>
              <w:t>e São Caetano</w:t>
            </w:r>
          </w:p>
        </w:tc>
        <w:tc>
          <w:tcPr>
            <w:tcW w:w="994"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IP 38</w:t>
            </w:r>
          </w:p>
        </w:tc>
        <w:tc>
          <w:tcPr>
            <w:tcW w:w="1098"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180</w:t>
            </w:r>
          </w:p>
        </w:tc>
      </w:tr>
      <w:tr w:rsidR="0014605E" w:rsidTr="00E632D5">
        <w:trPr>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06</w:t>
            </w:r>
          </w:p>
        </w:tc>
        <w:tc>
          <w:tcPr>
            <w:tcW w:w="6026"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Rio Ipojuca –</w:t>
            </w:r>
            <w:r w:rsidR="00D548B8">
              <w:rPr>
                <w:rFonts w:cstheme="minorHAnsi"/>
                <w:sz w:val="20"/>
                <w:szCs w:val="20"/>
              </w:rPr>
              <w:t xml:space="preserve"> Vila do Cedro - jusante da cidade de </w:t>
            </w:r>
            <w:r w:rsidRPr="00D548B8">
              <w:rPr>
                <w:rFonts w:cstheme="minorHAnsi"/>
                <w:sz w:val="20"/>
                <w:szCs w:val="20"/>
              </w:rPr>
              <w:t>Caruaru</w:t>
            </w:r>
          </w:p>
        </w:tc>
        <w:tc>
          <w:tcPr>
            <w:tcW w:w="994"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IP 50</w:t>
            </w:r>
          </w:p>
        </w:tc>
        <w:tc>
          <w:tcPr>
            <w:tcW w:w="1098"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150</w:t>
            </w:r>
          </w:p>
        </w:tc>
      </w:tr>
      <w:tr w:rsidR="0014605E" w:rsidTr="00E632D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07</w:t>
            </w:r>
          </w:p>
        </w:tc>
        <w:tc>
          <w:tcPr>
            <w:tcW w:w="6026"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Rio Ipojuca – Ponte BR 232 – Montante de Gravatá</w:t>
            </w:r>
          </w:p>
        </w:tc>
        <w:tc>
          <w:tcPr>
            <w:tcW w:w="994"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IP 55</w:t>
            </w:r>
          </w:p>
        </w:tc>
        <w:tc>
          <w:tcPr>
            <w:tcW w:w="1098"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120</w:t>
            </w:r>
          </w:p>
        </w:tc>
      </w:tr>
      <w:tr w:rsidR="0014605E" w:rsidTr="00E632D5">
        <w:trPr>
          <w:trHeight w:val="397"/>
        </w:trPr>
        <w:tc>
          <w:tcPr>
            <w:cnfStyle w:val="001000000000" w:firstRow="0" w:lastRow="0" w:firstColumn="1" w:lastColumn="0" w:oddVBand="0" w:evenVBand="0" w:oddHBand="0" w:evenHBand="0" w:firstRowFirstColumn="0" w:firstRowLastColumn="0" w:lastRowFirstColumn="0" w:lastRowLastColumn="0"/>
            <w:tcW w:w="834" w:type="dxa"/>
            <w:vMerge w:val="restart"/>
          </w:tcPr>
          <w:p w:rsidR="0014605E" w:rsidRDefault="0014605E" w:rsidP="00E632D5">
            <w:pPr>
              <w:autoSpaceDE w:val="0"/>
              <w:autoSpaceDN w:val="0"/>
              <w:adjustRightInd w:val="0"/>
              <w:jc w:val="center"/>
              <w:rPr>
                <w:rFonts w:cstheme="minorHAnsi"/>
                <w:sz w:val="20"/>
                <w:szCs w:val="20"/>
              </w:rPr>
            </w:pPr>
          </w:p>
          <w:p w:rsidR="00E632D5" w:rsidRDefault="00E632D5" w:rsidP="00E632D5">
            <w:pPr>
              <w:autoSpaceDE w:val="0"/>
              <w:autoSpaceDN w:val="0"/>
              <w:adjustRightInd w:val="0"/>
              <w:jc w:val="center"/>
              <w:rPr>
                <w:rFonts w:cstheme="minorHAnsi"/>
                <w:sz w:val="20"/>
                <w:szCs w:val="20"/>
              </w:rPr>
            </w:pPr>
          </w:p>
          <w:p w:rsidR="00E632D5" w:rsidRDefault="00E632D5" w:rsidP="00E632D5">
            <w:pPr>
              <w:autoSpaceDE w:val="0"/>
              <w:autoSpaceDN w:val="0"/>
              <w:adjustRightInd w:val="0"/>
              <w:jc w:val="center"/>
              <w:rPr>
                <w:rFonts w:cstheme="minorHAnsi"/>
                <w:sz w:val="20"/>
                <w:szCs w:val="20"/>
              </w:rPr>
            </w:pPr>
          </w:p>
          <w:p w:rsidR="00E632D5" w:rsidRPr="00E632D5" w:rsidRDefault="00E632D5" w:rsidP="00E632D5">
            <w:pPr>
              <w:autoSpaceDE w:val="0"/>
              <w:autoSpaceDN w:val="0"/>
              <w:adjustRightInd w:val="0"/>
              <w:jc w:val="center"/>
              <w:rPr>
                <w:rFonts w:cstheme="minorHAnsi"/>
                <w:b w:val="0"/>
                <w:sz w:val="20"/>
                <w:szCs w:val="20"/>
              </w:rPr>
            </w:pPr>
            <w:r w:rsidRPr="00E632D5">
              <w:rPr>
                <w:rFonts w:cstheme="minorHAnsi"/>
                <w:b w:val="0"/>
                <w:sz w:val="20"/>
                <w:szCs w:val="20"/>
              </w:rPr>
              <w:t>P</w:t>
            </w:r>
          </w:p>
          <w:p w:rsidR="00E632D5" w:rsidRPr="00E632D5" w:rsidRDefault="00E632D5" w:rsidP="00E632D5">
            <w:pPr>
              <w:autoSpaceDE w:val="0"/>
              <w:autoSpaceDN w:val="0"/>
              <w:adjustRightInd w:val="0"/>
              <w:jc w:val="center"/>
              <w:rPr>
                <w:rFonts w:cstheme="minorHAnsi"/>
                <w:b w:val="0"/>
                <w:sz w:val="20"/>
                <w:szCs w:val="20"/>
              </w:rPr>
            </w:pPr>
            <w:r w:rsidRPr="00E632D5">
              <w:rPr>
                <w:rFonts w:cstheme="minorHAnsi"/>
                <w:b w:val="0"/>
                <w:sz w:val="20"/>
                <w:szCs w:val="20"/>
              </w:rPr>
              <w:t>E</w:t>
            </w:r>
          </w:p>
          <w:p w:rsidR="00E632D5" w:rsidRPr="00E632D5" w:rsidRDefault="00E632D5" w:rsidP="00E632D5">
            <w:pPr>
              <w:autoSpaceDE w:val="0"/>
              <w:autoSpaceDN w:val="0"/>
              <w:adjustRightInd w:val="0"/>
              <w:jc w:val="center"/>
              <w:rPr>
                <w:rFonts w:cstheme="minorHAnsi"/>
                <w:b w:val="0"/>
                <w:sz w:val="20"/>
                <w:szCs w:val="20"/>
              </w:rPr>
            </w:pPr>
            <w:r w:rsidRPr="00E632D5">
              <w:rPr>
                <w:rFonts w:cstheme="minorHAnsi"/>
                <w:b w:val="0"/>
                <w:sz w:val="20"/>
                <w:szCs w:val="20"/>
              </w:rPr>
              <w:t>R</w:t>
            </w:r>
          </w:p>
          <w:p w:rsidR="00E632D5" w:rsidRPr="00E632D5" w:rsidRDefault="00E632D5" w:rsidP="00E632D5">
            <w:pPr>
              <w:autoSpaceDE w:val="0"/>
              <w:autoSpaceDN w:val="0"/>
              <w:adjustRightInd w:val="0"/>
              <w:jc w:val="center"/>
              <w:rPr>
                <w:rFonts w:cstheme="minorHAnsi"/>
                <w:b w:val="0"/>
                <w:sz w:val="20"/>
                <w:szCs w:val="20"/>
              </w:rPr>
            </w:pPr>
            <w:r w:rsidRPr="00E632D5">
              <w:rPr>
                <w:rFonts w:cstheme="minorHAnsi"/>
                <w:b w:val="0"/>
                <w:sz w:val="20"/>
                <w:szCs w:val="20"/>
              </w:rPr>
              <w:t>E</w:t>
            </w:r>
          </w:p>
          <w:p w:rsidR="00E632D5" w:rsidRPr="00E632D5" w:rsidRDefault="00E632D5" w:rsidP="00E632D5">
            <w:pPr>
              <w:autoSpaceDE w:val="0"/>
              <w:autoSpaceDN w:val="0"/>
              <w:adjustRightInd w:val="0"/>
              <w:jc w:val="center"/>
              <w:rPr>
                <w:rFonts w:cstheme="minorHAnsi"/>
                <w:b w:val="0"/>
                <w:sz w:val="20"/>
                <w:szCs w:val="20"/>
              </w:rPr>
            </w:pPr>
            <w:r w:rsidRPr="00E632D5">
              <w:rPr>
                <w:rFonts w:cstheme="minorHAnsi"/>
                <w:b w:val="0"/>
                <w:sz w:val="20"/>
                <w:szCs w:val="20"/>
              </w:rPr>
              <w:t>N</w:t>
            </w:r>
          </w:p>
          <w:p w:rsidR="00E632D5" w:rsidRPr="00D548B8" w:rsidRDefault="00E632D5" w:rsidP="00E632D5">
            <w:pPr>
              <w:autoSpaceDE w:val="0"/>
              <w:autoSpaceDN w:val="0"/>
              <w:adjustRightInd w:val="0"/>
              <w:jc w:val="center"/>
              <w:rPr>
                <w:rFonts w:cstheme="minorHAnsi"/>
                <w:sz w:val="20"/>
                <w:szCs w:val="20"/>
              </w:rPr>
            </w:pPr>
            <w:r w:rsidRPr="00E632D5">
              <w:rPr>
                <w:rFonts w:cstheme="minorHAnsi"/>
                <w:b w:val="0"/>
                <w:sz w:val="20"/>
                <w:szCs w:val="20"/>
              </w:rPr>
              <w:t>E</w:t>
            </w:r>
          </w:p>
        </w:tc>
        <w:tc>
          <w:tcPr>
            <w:tcW w:w="618"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08</w:t>
            </w:r>
          </w:p>
        </w:tc>
        <w:tc>
          <w:tcPr>
            <w:tcW w:w="6026"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Rio Ipojuca – Ponte a Jusante d</w:t>
            </w:r>
            <w:r w:rsidR="00D548B8">
              <w:rPr>
                <w:rFonts w:cstheme="minorHAnsi"/>
                <w:sz w:val="20"/>
                <w:szCs w:val="20"/>
              </w:rPr>
              <w:t>a cidade de</w:t>
            </w:r>
            <w:r w:rsidRPr="00D548B8">
              <w:rPr>
                <w:rFonts w:cstheme="minorHAnsi"/>
                <w:sz w:val="20"/>
                <w:szCs w:val="20"/>
              </w:rPr>
              <w:t xml:space="preserve"> Chã Grande</w:t>
            </w:r>
          </w:p>
        </w:tc>
        <w:tc>
          <w:tcPr>
            <w:tcW w:w="994"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IP 64</w:t>
            </w:r>
          </w:p>
        </w:tc>
        <w:tc>
          <w:tcPr>
            <w:tcW w:w="1098" w:type="dxa"/>
          </w:tcPr>
          <w:p w:rsidR="0014605E" w:rsidRPr="00D548B8" w:rsidRDefault="0014605E"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14605E" w:rsidTr="00E632D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09</w:t>
            </w:r>
          </w:p>
        </w:tc>
        <w:tc>
          <w:tcPr>
            <w:tcW w:w="6026"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Rio Ipojuca – Jusante da usina União indústria</w:t>
            </w:r>
          </w:p>
        </w:tc>
        <w:tc>
          <w:tcPr>
            <w:tcW w:w="994"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IP 70</w:t>
            </w:r>
          </w:p>
        </w:tc>
        <w:tc>
          <w:tcPr>
            <w:tcW w:w="1098" w:type="dxa"/>
          </w:tcPr>
          <w:p w:rsidR="0014605E" w:rsidRPr="00D548B8" w:rsidRDefault="0014605E"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14605E" w:rsidTr="00E632D5">
        <w:trPr>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10</w:t>
            </w:r>
          </w:p>
        </w:tc>
        <w:tc>
          <w:tcPr>
            <w:tcW w:w="6026"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Rio Ipojuca – Ponte BR 101 –</w:t>
            </w:r>
            <w:r w:rsidR="00D548B8">
              <w:rPr>
                <w:rFonts w:cstheme="minorHAnsi"/>
                <w:sz w:val="20"/>
                <w:szCs w:val="20"/>
              </w:rPr>
              <w:t xml:space="preserve"> Jusante da cidade de</w:t>
            </w:r>
            <w:r w:rsidR="00D548B8" w:rsidRPr="00D548B8">
              <w:rPr>
                <w:rFonts w:cstheme="minorHAnsi"/>
                <w:sz w:val="20"/>
                <w:szCs w:val="20"/>
              </w:rPr>
              <w:t xml:space="preserve"> Escada</w:t>
            </w:r>
          </w:p>
        </w:tc>
        <w:tc>
          <w:tcPr>
            <w:tcW w:w="994"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IP 85</w:t>
            </w:r>
          </w:p>
        </w:tc>
        <w:tc>
          <w:tcPr>
            <w:tcW w:w="1098"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36</w:t>
            </w:r>
          </w:p>
        </w:tc>
      </w:tr>
      <w:tr w:rsidR="0014605E" w:rsidTr="00E632D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11</w:t>
            </w:r>
          </w:p>
        </w:tc>
        <w:tc>
          <w:tcPr>
            <w:tcW w:w="6026"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Rio Ipojuca –</w:t>
            </w:r>
            <w:r w:rsidR="00D548B8" w:rsidRPr="00D548B8">
              <w:rPr>
                <w:rFonts w:cstheme="minorHAnsi"/>
                <w:sz w:val="20"/>
                <w:szCs w:val="20"/>
              </w:rPr>
              <w:t xml:space="preserve"> Ponte PE 60 – jusante da Usina Ipojuca </w:t>
            </w:r>
          </w:p>
        </w:tc>
        <w:tc>
          <w:tcPr>
            <w:tcW w:w="994"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IP 90</w:t>
            </w:r>
          </w:p>
        </w:tc>
        <w:tc>
          <w:tcPr>
            <w:tcW w:w="1098"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17</w:t>
            </w:r>
          </w:p>
        </w:tc>
      </w:tr>
      <w:tr w:rsidR="0014605E" w:rsidTr="00E632D5">
        <w:trPr>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12</w:t>
            </w:r>
          </w:p>
        </w:tc>
        <w:tc>
          <w:tcPr>
            <w:tcW w:w="6026" w:type="dxa"/>
          </w:tcPr>
          <w:p w:rsidR="0014605E" w:rsidRPr="00D548B8" w:rsidRDefault="00D548B8"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Rio Ipojuca – Jusante da Usina Salgado</w:t>
            </w:r>
          </w:p>
        </w:tc>
        <w:tc>
          <w:tcPr>
            <w:tcW w:w="994"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IP 95</w:t>
            </w:r>
          </w:p>
        </w:tc>
        <w:tc>
          <w:tcPr>
            <w:tcW w:w="1098"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tc>
      </w:tr>
      <w:tr w:rsidR="0014605E" w:rsidTr="00E632D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13</w:t>
            </w:r>
          </w:p>
        </w:tc>
        <w:tc>
          <w:tcPr>
            <w:tcW w:w="6026" w:type="dxa"/>
          </w:tcPr>
          <w:p w:rsidR="0014605E" w:rsidRPr="00D548B8" w:rsidRDefault="00D548B8" w:rsidP="00D548B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548B8">
              <w:rPr>
                <w:rFonts w:cstheme="minorHAnsi"/>
                <w:sz w:val="20"/>
                <w:szCs w:val="20"/>
              </w:rPr>
              <w:t>Estuário do Ipojuca, em SUAPE, município de Ipojuca</w:t>
            </w:r>
          </w:p>
        </w:tc>
        <w:tc>
          <w:tcPr>
            <w:tcW w:w="994"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IP 97</w:t>
            </w:r>
          </w:p>
        </w:tc>
        <w:tc>
          <w:tcPr>
            <w:tcW w:w="1098" w:type="dxa"/>
          </w:tcPr>
          <w:p w:rsidR="0014605E" w:rsidRPr="00D548B8" w:rsidRDefault="00D548B8" w:rsidP="00D548B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0</w:t>
            </w:r>
          </w:p>
        </w:tc>
      </w:tr>
      <w:tr w:rsidR="0014605E" w:rsidTr="00E632D5">
        <w:trPr>
          <w:trHeight w:val="397"/>
        </w:trPr>
        <w:tc>
          <w:tcPr>
            <w:cnfStyle w:val="001000000000" w:firstRow="0" w:lastRow="0" w:firstColumn="1" w:lastColumn="0" w:oddVBand="0" w:evenVBand="0" w:oddHBand="0" w:evenHBand="0" w:firstRowFirstColumn="0" w:firstRowLastColumn="0" w:lastRowFirstColumn="0" w:lastRowLastColumn="0"/>
            <w:tcW w:w="834" w:type="dxa"/>
            <w:vMerge/>
          </w:tcPr>
          <w:p w:rsidR="0014605E" w:rsidRPr="00D548B8" w:rsidRDefault="0014605E" w:rsidP="00D548B8">
            <w:pPr>
              <w:autoSpaceDE w:val="0"/>
              <w:autoSpaceDN w:val="0"/>
              <w:adjustRightInd w:val="0"/>
              <w:jc w:val="both"/>
              <w:rPr>
                <w:rFonts w:cstheme="minorHAnsi"/>
                <w:sz w:val="20"/>
                <w:szCs w:val="20"/>
              </w:rPr>
            </w:pPr>
          </w:p>
        </w:tc>
        <w:tc>
          <w:tcPr>
            <w:tcW w:w="618" w:type="dxa"/>
          </w:tcPr>
          <w:p w:rsidR="0014605E" w:rsidRPr="00D548B8" w:rsidRDefault="0014605E"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14</w:t>
            </w:r>
          </w:p>
        </w:tc>
        <w:tc>
          <w:tcPr>
            <w:tcW w:w="6026" w:type="dxa"/>
          </w:tcPr>
          <w:p w:rsidR="0014605E" w:rsidRPr="00D548B8" w:rsidRDefault="00D548B8" w:rsidP="00D548B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548B8">
              <w:rPr>
                <w:rFonts w:cstheme="minorHAnsi"/>
                <w:sz w:val="20"/>
                <w:szCs w:val="20"/>
              </w:rPr>
              <w:t>Mar sob a influência do Rio Ipojuca próximo à desembocadura do Estuário</w:t>
            </w:r>
          </w:p>
        </w:tc>
        <w:tc>
          <w:tcPr>
            <w:tcW w:w="994"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IP 99</w:t>
            </w:r>
          </w:p>
        </w:tc>
        <w:tc>
          <w:tcPr>
            <w:tcW w:w="1098" w:type="dxa"/>
          </w:tcPr>
          <w:p w:rsidR="0014605E" w:rsidRPr="00D548B8" w:rsidRDefault="00D548B8" w:rsidP="00D548B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2</w:t>
            </w:r>
          </w:p>
        </w:tc>
      </w:tr>
    </w:tbl>
    <w:p w:rsidR="008241BE" w:rsidRDefault="00E632D5" w:rsidP="00DE5664">
      <w:pPr>
        <w:autoSpaceDE w:val="0"/>
        <w:autoSpaceDN w:val="0"/>
        <w:adjustRightInd w:val="0"/>
        <w:spacing w:after="110" w:line="240" w:lineRule="auto"/>
        <w:jc w:val="both"/>
        <w:rPr>
          <w:rFonts w:cstheme="minorHAnsi"/>
        </w:rPr>
      </w:pPr>
      <w:r>
        <w:rPr>
          <w:rFonts w:cstheme="minorHAnsi"/>
        </w:rPr>
        <w:t>A</w:t>
      </w:r>
      <w:r w:rsidR="008241BE" w:rsidRPr="008241BE">
        <w:rPr>
          <w:rFonts w:cstheme="minorHAnsi"/>
        </w:rPr>
        <w:t xml:space="preserve"> seguir são apresentados os resultados da avaliação dos dados de qualidade da</w:t>
      </w:r>
      <w:r w:rsidR="008241BE">
        <w:rPr>
          <w:rFonts w:cstheme="minorHAnsi"/>
        </w:rPr>
        <w:t xml:space="preserve"> </w:t>
      </w:r>
      <w:r w:rsidR="008241BE" w:rsidRPr="008241BE">
        <w:rPr>
          <w:rFonts w:cstheme="minorHAnsi"/>
        </w:rPr>
        <w:t>água,</w:t>
      </w:r>
      <w:r w:rsidR="007C19B0" w:rsidRPr="007C19B0">
        <w:rPr>
          <w:rFonts w:cstheme="minorHAnsi"/>
        </w:rPr>
        <w:t xml:space="preserve"> </w:t>
      </w:r>
      <w:r w:rsidR="007C19B0">
        <w:rPr>
          <w:rFonts w:cstheme="minorHAnsi"/>
        </w:rPr>
        <w:t>constantes do PH</w:t>
      </w:r>
      <w:r w:rsidR="00F95D22">
        <w:rPr>
          <w:rFonts w:cstheme="minorHAnsi"/>
        </w:rPr>
        <w:t>BI</w:t>
      </w:r>
      <w:r w:rsidR="007C19B0">
        <w:rPr>
          <w:rFonts w:cstheme="minorHAnsi"/>
        </w:rPr>
        <w:t>,</w:t>
      </w:r>
      <w:r w:rsidR="008241BE" w:rsidRPr="008241BE">
        <w:rPr>
          <w:rFonts w:cstheme="minorHAnsi"/>
        </w:rPr>
        <w:t xml:space="preserve"> baseada no atendimento aos padrões estabelecidos pela Resolução</w:t>
      </w:r>
      <w:r w:rsidR="008241BE">
        <w:rPr>
          <w:rFonts w:cstheme="minorHAnsi"/>
        </w:rPr>
        <w:t xml:space="preserve"> </w:t>
      </w:r>
      <w:r w:rsidR="008241BE" w:rsidRPr="008241BE">
        <w:rPr>
          <w:rFonts w:cstheme="minorHAnsi"/>
        </w:rPr>
        <w:t>CONAMA n° 357/05</w:t>
      </w:r>
      <w:r w:rsidR="008241BE">
        <w:rPr>
          <w:rFonts w:cstheme="minorHAnsi"/>
        </w:rPr>
        <w:t xml:space="preserve">, </w:t>
      </w:r>
      <w:r w:rsidR="0075446A">
        <w:rPr>
          <w:rFonts w:cstheme="minorHAnsi"/>
        </w:rPr>
        <w:t xml:space="preserve">para o </w:t>
      </w:r>
      <w:r w:rsidR="0075446A">
        <w:rPr>
          <w:rFonts w:cstheme="minorHAnsi"/>
        </w:rPr>
        <w:lastRenderedPageBreak/>
        <w:t>período 2004-2008 e considerando o</w:t>
      </w:r>
      <w:r w:rsidR="008241BE">
        <w:rPr>
          <w:rFonts w:cstheme="minorHAnsi"/>
        </w:rPr>
        <w:t xml:space="preserve">s seguintes parâmetros: </w:t>
      </w:r>
      <w:r w:rsidR="000A3AD7">
        <w:rPr>
          <w:rFonts w:cstheme="minorHAnsi"/>
        </w:rPr>
        <w:t>OD, DBO,</w:t>
      </w:r>
      <w:r w:rsidR="00177C68">
        <w:rPr>
          <w:rFonts w:cstheme="minorHAnsi"/>
        </w:rPr>
        <w:t xml:space="preserve"> </w:t>
      </w:r>
      <w:r w:rsidR="00F039F0">
        <w:rPr>
          <w:rFonts w:cstheme="minorHAnsi"/>
        </w:rPr>
        <w:t>Nitrogênio Amoniacal</w:t>
      </w:r>
      <w:r w:rsidR="000A3AD7">
        <w:rPr>
          <w:rFonts w:cstheme="minorHAnsi"/>
        </w:rPr>
        <w:t xml:space="preserve">, Fósforo </w:t>
      </w:r>
      <w:r w:rsidR="0075446A">
        <w:rPr>
          <w:rFonts w:cstheme="minorHAnsi"/>
        </w:rPr>
        <w:t>T</w:t>
      </w:r>
      <w:r w:rsidR="000A3AD7">
        <w:rPr>
          <w:rFonts w:cstheme="minorHAnsi"/>
        </w:rPr>
        <w:t>otal</w:t>
      </w:r>
      <w:r w:rsidR="0075446A">
        <w:rPr>
          <w:rFonts w:cstheme="minorHAnsi"/>
        </w:rPr>
        <w:t xml:space="preserve"> e</w:t>
      </w:r>
      <w:r w:rsidR="0075446A" w:rsidRPr="0075446A">
        <w:rPr>
          <w:rFonts w:cstheme="minorHAnsi"/>
        </w:rPr>
        <w:t xml:space="preserve"> </w:t>
      </w:r>
      <w:r w:rsidR="0075446A">
        <w:rPr>
          <w:rFonts w:cstheme="minorHAnsi"/>
        </w:rPr>
        <w:t>Coliformes Termotolerantes.</w:t>
      </w:r>
    </w:p>
    <w:p w:rsidR="0075446A" w:rsidRPr="0075446A" w:rsidRDefault="0075446A" w:rsidP="00DE5664">
      <w:pPr>
        <w:autoSpaceDE w:val="0"/>
        <w:autoSpaceDN w:val="0"/>
        <w:adjustRightInd w:val="0"/>
        <w:spacing w:after="110" w:line="240" w:lineRule="auto"/>
        <w:jc w:val="both"/>
        <w:rPr>
          <w:rFonts w:cstheme="minorHAnsi"/>
        </w:rPr>
      </w:pPr>
      <w:r w:rsidRPr="00177C68">
        <w:rPr>
          <w:rFonts w:cstheme="minorHAnsi"/>
          <w:i/>
          <w:u w:val="single"/>
        </w:rPr>
        <w:t>Oxigênio dissolvido</w:t>
      </w:r>
      <w:r>
        <w:rPr>
          <w:rFonts w:cstheme="minorHAnsi"/>
        </w:rPr>
        <w:t>: variou de 0 a 13 mg/L</w:t>
      </w:r>
      <w:r w:rsidRPr="0075446A">
        <w:rPr>
          <w:rFonts w:cstheme="minorHAnsi"/>
        </w:rPr>
        <w:t>. As estações IP-13, IP-49, IP-70, IP-90, IP-95 e IP-97 apresentaram 50% dos valores abaixo do limite mínimo estabelecido pela legislação para a Classe 2 de águas doce (OD</w:t>
      </w:r>
      <w:r>
        <w:rPr>
          <w:rFonts w:cstheme="minorHAnsi"/>
        </w:rPr>
        <w:t>=</w:t>
      </w:r>
      <w:r w:rsidRPr="0075446A">
        <w:rPr>
          <w:rFonts w:cstheme="minorHAnsi"/>
        </w:rPr>
        <w:t xml:space="preserve"> 5 mg/L) e para a</w:t>
      </w:r>
      <w:r>
        <w:rPr>
          <w:rFonts w:cstheme="minorHAnsi"/>
        </w:rPr>
        <w:t xml:space="preserve"> </w:t>
      </w:r>
      <w:r w:rsidRPr="0075446A">
        <w:rPr>
          <w:rFonts w:cstheme="minorHAnsi"/>
        </w:rPr>
        <w:t>Classe 1 de águas salinas e salobras (OD</w:t>
      </w:r>
      <w:r>
        <w:rPr>
          <w:rFonts w:cstheme="minorHAnsi"/>
        </w:rPr>
        <w:t>=</w:t>
      </w:r>
      <w:r w:rsidRPr="0075446A">
        <w:rPr>
          <w:rFonts w:cstheme="minorHAnsi"/>
        </w:rPr>
        <w:t xml:space="preserve"> 6mg/L).</w:t>
      </w:r>
    </w:p>
    <w:p w:rsidR="0075446A" w:rsidRPr="0075446A" w:rsidRDefault="0075446A" w:rsidP="00DE5664">
      <w:pPr>
        <w:autoSpaceDE w:val="0"/>
        <w:autoSpaceDN w:val="0"/>
        <w:adjustRightInd w:val="0"/>
        <w:spacing w:after="110" w:line="240" w:lineRule="auto"/>
        <w:jc w:val="both"/>
        <w:rPr>
          <w:rFonts w:cstheme="minorHAnsi"/>
        </w:rPr>
      </w:pPr>
      <w:r w:rsidRPr="00177C68">
        <w:rPr>
          <w:rFonts w:cstheme="minorHAnsi"/>
          <w:i/>
          <w:u w:val="single"/>
        </w:rPr>
        <w:t>Demanda Bioquímica de Oxigênio</w:t>
      </w:r>
      <w:r>
        <w:rPr>
          <w:rFonts w:cstheme="minorHAnsi"/>
        </w:rPr>
        <w:t>: variou de 0,5 a 48,3 mg/L</w:t>
      </w:r>
      <w:r w:rsidRPr="0075446A">
        <w:rPr>
          <w:rFonts w:cstheme="minorHAnsi"/>
        </w:rPr>
        <w:t>. Todas as</w:t>
      </w:r>
      <w:r>
        <w:rPr>
          <w:rFonts w:cstheme="minorHAnsi"/>
        </w:rPr>
        <w:t xml:space="preserve"> </w:t>
      </w:r>
      <w:r w:rsidRPr="0075446A">
        <w:rPr>
          <w:rFonts w:cstheme="minorHAnsi"/>
        </w:rPr>
        <w:t>estações apresentam valores em desacordo com o limite máximo estabelecido pela</w:t>
      </w:r>
      <w:r>
        <w:rPr>
          <w:rFonts w:cstheme="minorHAnsi"/>
        </w:rPr>
        <w:t xml:space="preserve"> </w:t>
      </w:r>
      <w:r w:rsidRPr="0075446A">
        <w:rPr>
          <w:rFonts w:cstheme="minorHAnsi"/>
        </w:rPr>
        <w:t>legislação para a Classe 2 (DBO</w:t>
      </w:r>
      <w:r>
        <w:rPr>
          <w:rFonts w:cstheme="minorHAnsi"/>
        </w:rPr>
        <w:t xml:space="preserve"> =</w:t>
      </w:r>
      <w:r w:rsidRPr="0075446A">
        <w:rPr>
          <w:rFonts w:cstheme="minorHAnsi"/>
        </w:rPr>
        <w:t xml:space="preserve"> 5 mg/L). As estações IP-49 e IP-55, localizadas a</w:t>
      </w:r>
      <w:r>
        <w:rPr>
          <w:rFonts w:cstheme="minorHAnsi"/>
        </w:rPr>
        <w:t xml:space="preserve"> </w:t>
      </w:r>
      <w:r w:rsidRPr="0075446A">
        <w:rPr>
          <w:rFonts w:cstheme="minorHAnsi"/>
        </w:rPr>
        <w:t>jusante das cidades de Caruaru e Gravatá, respectivamente, apresentaram 100%</w:t>
      </w:r>
      <w:r>
        <w:rPr>
          <w:rFonts w:cstheme="minorHAnsi"/>
        </w:rPr>
        <w:t xml:space="preserve"> </w:t>
      </w:r>
      <w:r w:rsidRPr="0075446A">
        <w:rPr>
          <w:rFonts w:cstheme="minorHAnsi"/>
        </w:rPr>
        <w:t>dos valores acima do limite máximo estabelecido pela legislação. As estações</w:t>
      </w:r>
      <w:r>
        <w:rPr>
          <w:rFonts w:cstheme="minorHAnsi"/>
        </w:rPr>
        <w:t xml:space="preserve"> </w:t>
      </w:r>
      <w:r w:rsidRPr="0075446A">
        <w:rPr>
          <w:rFonts w:cstheme="minorHAnsi"/>
        </w:rPr>
        <w:t xml:space="preserve">localizadas a jusante das usinas </w:t>
      </w:r>
      <w:r w:rsidR="003628E0">
        <w:rPr>
          <w:rFonts w:cstheme="minorHAnsi"/>
        </w:rPr>
        <w:t xml:space="preserve">sucroalcooleiras </w:t>
      </w:r>
      <w:r w:rsidRPr="0075446A">
        <w:rPr>
          <w:rFonts w:cstheme="minorHAnsi"/>
        </w:rPr>
        <w:t>União Indústria (IP-70), Ipojuca (IP-90) e Salgado</w:t>
      </w:r>
      <w:r>
        <w:rPr>
          <w:rFonts w:cstheme="minorHAnsi"/>
        </w:rPr>
        <w:t xml:space="preserve"> </w:t>
      </w:r>
      <w:r w:rsidRPr="0075446A">
        <w:rPr>
          <w:rFonts w:cstheme="minorHAnsi"/>
        </w:rPr>
        <w:t>(IP-95), também apresentaram concentrações elevadas</w:t>
      </w:r>
      <w:r>
        <w:rPr>
          <w:rFonts w:cstheme="minorHAnsi"/>
        </w:rPr>
        <w:t>.</w:t>
      </w:r>
    </w:p>
    <w:p w:rsidR="0075446A" w:rsidRPr="0075446A" w:rsidRDefault="0075446A" w:rsidP="00DE5664">
      <w:pPr>
        <w:autoSpaceDE w:val="0"/>
        <w:autoSpaceDN w:val="0"/>
        <w:adjustRightInd w:val="0"/>
        <w:spacing w:after="110" w:line="240" w:lineRule="auto"/>
        <w:jc w:val="both"/>
        <w:rPr>
          <w:rFonts w:cstheme="minorHAnsi"/>
        </w:rPr>
      </w:pPr>
      <w:r w:rsidRPr="00177C68">
        <w:rPr>
          <w:rFonts w:cstheme="minorHAnsi"/>
          <w:i/>
          <w:u w:val="single"/>
        </w:rPr>
        <w:t>Nitrogênio amoniacal:</w:t>
      </w:r>
      <w:r w:rsidRPr="0075446A">
        <w:rPr>
          <w:rFonts w:cstheme="minorHAnsi"/>
        </w:rPr>
        <w:t xml:space="preserve"> A concentração de nitrogênio amoniacal variou de 0,07 a 49,8</w:t>
      </w:r>
      <w:r>
        <w:rPr>
          <w:rFonts w:cstheme="minorHAnsi"/>
        </w:rPr>
        <w:t xml:space="preserve"> </w:t>
      </w:r>
      <w:r w:rsidRPr="0075446A">
        <w:rPr>
          <w:rFonts w:cstheme="minorHAnsi"/>
        </w:rPr>
        <w:t>mg/L. As estações IP-49 e IP-55</w:t>
      </w:r>
      <w:r w:rsidR="007C19B0">
        <w:rPr>
          <w:rFonts w:cstheme="minorHAnsi"/>
        </w:rPr>
        <w:t>,</w:t>
      </w:r>
      <w:r w:rsidRPr="0075446A">
        <w:rPr>
          <w:rFonts w:cstheme="minorHAnsi"/>
        </w:rPr>
        <w:t xml:space="preserve"> </w:t>
      </w:r>
      <w:r w:rsidR="007C19B0" w:rsidRPr="0075446A">
        <w:rPr>
          <w:rFonts w:cstheme="minorHAnsi"/>
        </w:rPr>
        <w:t>localizadas a</w:t>
      </w:r>
      <w:r w:rsidR="007C19B0">
        <w:rPr>
          <w:rFonts w:cstheme="minorHAnsi"/>
        </w:rPr>
        <w:t xml:space="preserve"> </w:t>
      </w:r>
      <w:r w:rsidR="007C19B0" w:rsidRPr="0075446A">
        <w:rPr>
          <w:rFonts w:cstheme="minorHAnsi"/>
        </w:rPr>
        <w:t>jusante das cidades de Caruaru e Gravatá</w:t>
      </w:r>
      <w:r w:rsidR="007C19B0">
        <w:rPr>
          <w:rFonts w:cstheme="minorHAnsi"/>
        </w:rPr>
        <w:t>,</w:t>
      </w:r>
      <w:r w:rsidR="007C19B0" w:rsidRPr="0075446A">
        <w:rPr>
          <w:rFonts w:cstheme="minorHAnsi"/>
        </w:rPr>
        <w:t xml:space="preserve"> </w:t>
      </w:r>
      <w:r w:rsidRPr="0075446A">
        <w:rPr>
          <w:rFonts w:cstheme="minorHAnsi"/>
        </w:rPr>
        <w:t>apresentaram valores superiores ao limite estabelecido</w:t>
      </w:r>
      <w:r>
        <w:rPr>
          <w:rFonts w:cstheme="minorHAnsi"/>
        </w:rPr>
        <w:t xml:space="preserve"> </w:t>
      </w:r>
      <w:r w:rsidRPr="0075446A">
        <w:rPr>
          <w:rFonts w:cstheme="minorHAnsi"/>
        </w:rPr>
        <w:t xml:space="preserve">pela Resolução Conama, </w:t>
      </w:r>
      <w:r>
        <w:rPr>
          <w:rFonts w:cstheme="minorHAnsi"/>
        </w:rPr>
        <w:t>e</w:t>
      </w:r>
      <w:r w:rsidRPr="0075446A">
        <w:rPr>
          <w:rFonts w:cstheme="minorHAnsi"/>
        </w:rPr>
        <w:t>stipulando para a Classe 2 (&lt;3,7 mg/L), evidenciando a</w:t>
      </w:r>
      <w:r>
        <w:rPr>
          <w:rFonts w:cstheme="minorHAnsi"/>
        </w:rPr>
        <w:t xml:space="preserve"> </w:t>
      </w:r>
      <w:r w:rsidRPr="0075446A">
        <w:rPr>
          <w:rFonts w:cstheme="minorHAnsi"/>
        </w:rPr>
        <w:t>poluição causada pelo lançamento de esgoto</w:t>
      </w:r>
      <w:r w:rsidR="003628E0">
        <w:rPr>
          <w:rFonts w:cstheme="minorHAnsi"/>
        </w:rPr>
        <w:t>s</w:t>
      </w:r>
      <w:r w:rsidRPr="0075446A">
        <w:rPr>
          <w:rFonts w:cstheme="minorHAnsi"/>
        </w:rPr>
        <w:t xml:space="preserve"> doméstico</w:t>
      </w:r>
      <w:r w:rsidR="003628E0">
        <w:rPr>
          <w:rFonts w:cstheme="minorHAnsi"/>
        </w:rPr>
        <w:t>s</w:t>
      </w:r>
      <w:r w:rsidRPr="0075446A">
        <w:rPr>
          <w:rFonts w:cstheme="minorHAnsi"/>
        </w:rPr>
        <w:t xml:space="preserve"> não tratado</w:t>
      </w:r>
      <w:r w:rsidR="003628E0">
        <w:rPr>
          <w:rFonts w:cstheme="minorHAnsi"/>
        </w:rPr>
        <w:t>s</w:t>
      </w:r>
      <w:r w:rsidRPr="0075446A">
        <w:rPr>
          <w:rFonts w:cstheme="minorHAnsi"/>
        </w:rPr>
        <w:t>.</w:t>
      </w:r>
    </w:p>
    <w:p w:rsidR="0075446A" w:rsidRDefault="001757FD" w:rsidP="00DE5664">
      <w:pPr>
        <w:autoSpaceDE w:val="0"/>
        <w:autoSpaceDN w:val="0"/>
        <w:adjustRightInd w:val="0"/>
        <w:spacing w:after="110" w:line="240" w:lineRule="auto"/>
        <w:jc w:val="both"/>
        <w:rPr>
          <w:rFonts w:cstheme="minorHAnsi"/>
        </w:rPr>
      </w:pPr>
      <w:r w:rsidRPr="00177C68">
        <w:rPr>
          <w:rFonts w:cstheme="minorHAnsi"/>
          <w:i/>
          <w:u w:val="single"/>
        </w:rPr>
        <w:t>Fósforo total:</w:t>
      </w:r>
      <w:r w:rsidRPr="001757FD">
        <w:rPr>
          <w:rFonts w:cstheme="minorHAnsi"/>
        </w:rPr>
        <w:t xml:space="preserve"> as concentrações de fósforo total var</w:t>
      </w:r>
      <w:r>
        <w:rPr>
          <w:rFonts w:cstheme="minorHAnsi"/>
        </w:rPr>
        <w:t xml:space="preserve">iaram de 0,02 a 6,8 mg/L </w:t>
      </w:r>
      <w:r w:rsidRPr="001757FD">
        <w:rPr>
          <w:rFonts w:cstheme="minorHAnsi"/>
        </w:rPr>
        <w:t>. A bacia como um todo apresenta concentrações superiores ao limite</w:t>
      </w:r>
      <w:r>
        <w:rPr>
          <w:rFonts w:cstheme="minorHAnsi"/>
        </w:rPr>
        <w:t xml:space="preserve"> </w:t>
      </w:r>
      <w:r w:rsidRPr="001757FD">
        <w:rPr>
          <w:rFonts w:cstheme="minorHAnsi"/>
        </w:rPr>
        <w:t>estabelecido pela Resolução CONAMA n° 357/05 para Classe 2 (</w:t>
      </w:r>
      <w:r w:rsidR="007C19B0" w:rsidRPr="001757FD">
        <w:rPr>
          <w:rFonts w:cstheme="minorHAnsi"/>
        </w:rPr>
        <w:t>&lt;</w:t>
      </w:r>
      <w:r w:rsidRPr="001757FD">
        <w:rPr>
          <w:rFonts w:cstheme="minorHAnsi"/>
        </w:rPr>
        <w:t xml:space="preserve"> 0,100 mg/L) e</w:t>
      </w:r>
      <w:r>
        <w:rPr>
          <w:rFonts w:cstheme="minorHAnsi"/>
        </w:rPr>
        <w:t xml:space="preserve"> </w:t>
      </w:r>
      <w:r w:rsidRPr="001757FD">
        <w:rPr>
          <w:rFonts w:cstheme="minorHAnsi"/>
        </w:rPr>
        <w:t>também para a Classe 3 (&lt; 0,150 mg/L) para água doce e para a Classe 1 (&lt; 0,124</w:t>
      </w:r>
      <w:r>
        <w:rPr>
          <w:rFonts w:cstheme="minorHAnsi"/>
        </w:rPr>
        <w:t xml:space="preserve"> </w:t>
      </w:r>
      <w:r w:rsidRPr="001757FD">
        <w:rPr>
          <w:rFonts w:cstheme="minorHAnsi"/>
        </w:rPr>
        <w:t>mg/L) para as águas salobras, com exceção das estações IP-13, IP-14, IP-97 e IP-99.</w:t>
      </w:r>
    </w:p>
    <w:p w:rsidR="007C19B0" w:rsidRDefault="007C19B0" w:rsidP="00DE5664">
      <w:pPr>
        <w:autoSpaceDE w:val="0"/>
        <w:autoSpaceDN w:val="0"/>
        <w:adjustRightInd w:val="0"/>
        <w:spacing w:after="110" w:line="240" w:lineRule="auto"/>
        <w:jc w:val="both"/>
        <w:rPr>
          <w:rFonts w:cstheme="minorHAnsi"/>
        </w:rPr>
      </w:pPr>
      <w:r w:rsidRPr="007C19B0">
        <w:rPr>
          <w:rFonts w:cstheme="minorHAnsi"/>
        </w:rPr>
        <w:t>As estações IP-49 e IP-55 apresentam as concentrações mais elevadas com valores</w:t>
      </w:r>
      <w:r>
        <w:rPr>
          <w:rFonts w:cstheme="minorHAnsi"/>
        </w:rPr>
        <w:t xml:space="preserve"> </w:t>
      </w:r>
      <w:r w:rsidRPr="007C19B0">
        <w:rPr>
          <w:rFonts w:cstheme="minorHAnsi"/>
        </w:rPr>
        <w:t>médios superiores a 2,0 mg/L. Devido ao enriquecimento de nutrientes, o rio Ipojuca</w:t>
      </w:r>
      <w:r>
        <w:rPr>
          <w:rFonts w:cstheme="minorHAnsi"/>
        </w:rPr>
        <w:t xml:space="preserve"> </w:t>
      </w:r>
      <w:r w:rsidRPr="007C19B0">
        <w:rPr>
          <w:rFonts w:cstheme="minorHAnsi"/>
        </w:rPr>
        <w:t>encontra-se eutrofizado em alguns trechos, apresentando o crescimento excessivo</w:t>
      </w:r>
      <w:r>
        <w:rPr>
          <w:rFonts w:cstheme="minorHAnsi"/>
        </w:rPr>
        <w:t xml:space="preserve"> </w:t>
      </w:r>
      <w:r w:rsidRPr="007C19B0">
        <w:rPr>
          <w:rFonts w:cstheme="minorHAnsi"/>
        </w:rPr>
        <w:t>de macrófitas aquáticas</w:t>
      </w:r>
      <w:r>
        <w:rPr>
          <w:rFonts w:cstheme="minorHAnsi"/>
        </w:rPr>
        <w:t>.</w:t>
      </w:r>
    </w:p>
    <w:p w:rsidR="007C19B0" w:rsidRDefault="007C19B0" w:rsidP="00DE5664">
      <w:pPr>
        <w:autoSpaceDE w:val="0"/>
        <w:autoSpaceDN w:val="0"/>
        <w:adjustRightInd w:val="0"/>
        <w:spacing w:after="110" w:line="240" w:lineRule="auto"/>
        <w:jc w:val="both"/>
        <w:rPr>
          <w:rFonts w:cstheme="minorHAnsi"/>
        </w:rPr>
      </w:pPr>
      <w:r w:rsidRPr="00177C68">
        <w:rPr>
          <w:rFonts w:cstheme="minorHAnsi"/>
          <w:i/>
          <w:u w:val="single"/>
        </w:rPr>
        <w:t>Coliformes termotolerantes</w:t>
      </w:r>
      <w:r w:rsidRPr="007C19B0">
        <w:rPr>
          <w:rFonts w:cstheme="minorHAnsi"/>
        </w:rPr>
        <w:t>: os valores de coliformes termotolerantes variaram de</w:t>
      </w:r>
      <w:r>
        <w:rPr>
          <w:rFonts w:cstheme="minorHAnsi"/>
        </w:rPr>
        <w:t xml:space="preserve"> </w:t>
      </w:r>
      <w:r w:rsidRPr="007C19B0">
        <w:rPr>
          <w:rFonts w:cstheme="minorHAnsi"/>
        </w:rPr>
        <w:t>170 a 160.000 NMP/100 m</w:t>
      </w:r>
      <w:r w:rsidR="00C31823">
        <w:rPr>
          <w:rFonts w:cstheme="minorHAnsi"/>
        </w:rPr>
        <w:t xml:space="preserve">l. </w:t>
      </w:r>
      <w:r w:rsidRPr="007C19B0">
        <w:rPr>
          <w:rFonts w:cstheme="minorHAnsi"/>
        </w:rPr>
        <w:t>A maioria das estações apresentou concentrações superiores ao limite estabelecido</w:t>
      </w:r>
      <w:r>
        <w:rPr>
          <w:rFonts w:cstheme="minorHAnsi"/>
        </w:rPr>
        <w:t xml:space="preserve"> </w:t>
      </w:r>
      <w:r w:rsidRPr="007C19B0">
        <w:rPr>
          <w:rFonts w:cstheme="minorHAnsi"/>
        </w:rPr>
        <w:t>pela legislação ambiental para a Classe 2 e Classe 1 de águas salobras (</w:t>
      </w:r>
      <w:r w:rsidRPr="001757FD">
        <w:rPr>
          <w:rFonts w:cstheme="minorHAnsi"/>
        </w:rPr>
        <w:t>&lt;</w:t>
      </w:r>
      <w:r w:rsidRPr="007C19B0">
        <w:rPr>
          <w:rFonts w:cstheme="minorHAnsi"/>
        </w:rPr>
        <w:t xml:space="preserve"> 1.000</w:t>
      </w:r>
      <w:r>
        <w:rPr>
          <w:rFonts w:cstheme="minorHAnsi"/>
        </w:rPr>
        <w:t xml:space="preserve"> </w:t>
      </w:r>
      <w:r w:rsidRPr="007C19B0">
        <w:rPr>
          <w:rFonts w:cstheme="minorHAnsi"/>
        </w:rPr>
        <w:t>coliformes termotolerantes/100 mL), evidenciando a forte contaminação do curso</w:t>
      </w:r>
      <w:r>
        <w:rPr>
          <w:rFonts w:cstheme="minorHAnsi"/>
        </w:rPr>
        <w:t xml:space="preserve"> </w:t>
      </w:r>
      <w:r w:rsidRPr="007C19B0">
        <w:rPr>
          <w:rFonts w:cstheme="minorHAnsi"/>
        </w:rPr>
        <w:t>d’água pelas emissões de esgotos domésticos. As estações IP-01, IP-12, IP-13 e IP</w:t>
      </w:r>
      <w:r>
        <w:rPr>
          <w:rFonts w:cstheme="minorHAnsi"/>
        </w:rPr>
        <w:t xml:space="preserve"> </w:t>
      </w:r>
      <w:r w:rsidRPr="007C19B0">
        <w:rPr>
          <w:rFonts w:cstheme="minorHAnsi"/>
        </w:rPr>
        <w:t>99 apresentam, para a maior parte dos dados, concentrações inferiores 1.000</w:t>
      </w:r>
      <w:r>
        <w:rPr>
          <w:rFonts w:cstheme="minorHAnsi"/>
        </w:rPr>
        <w:t xml:space="preserve"> </w:t>
      </w:r>
      <w:r w:rsidRPr="007C19B0">
        <w:rPr>
          <w:rFonts w:cstheme="minorHAnsi"/>
        </w:rPr>
        <w:t>coliformes termotolerantes/100 mL.</w:t>
      </w:r>
    </w:p>
    <w:p w:rsidR="007C19B0" w:rsidRDefault="007C19B0" w:rsidP="00DE5664">
      <w:pPr>
        <w:autoSpaceDE w:val="0"/>
        <w:autoSpaceDN w:val="0"/>
        <w:adjustRightInd w:val="0"/>
        <w:spacing w:after="110" w:line="240" w:lineRule="auto"/>
        <w:jc w:val="both"/>
        <w:rPr>
          <w:rFonts w:cstheme="minorHAnsi"/>
        </w:rPr>
      </w:pPr>
      <w:r>
        <w:rPr>
          <w:rFonts w:cstheme="minorHAnsi"/>
        </w:rPr>
        <w:t>De forma geral, o PH</w:t>
      </w:r>
      <w:r w:rsidR="00F95D22">
        <w:rPr>
          <w:rFonts w:cstheme="minorHAnsi"/>
        </w:rPr>
        <w:t>BI</w:t>
      </w:r>
      <w:r>
        <w:rPr>
          <w:rFonts w:cstheme="minorHAnsi"/>
        </w:rPr>
        <w:t xml:space="preserve"> conclui que:</w:t>
      </w:r>
    </w:p>
    <w:p w:rsidR="007C19B0" w:rsidRPr="00EB06FC" w:rsidRDefault="007C19B0" w:rsidP="003F0905">
      <w:pPr>
        <w:pStyle w:val="ListParagraph"/>
        <w:numPr>
          <w:ilvl w:val="0"/>
          <w:numId w:val="67"/>
        </w:numPr>
        <w:autoSpaceDE w:val="0"/>
        <w:autoSpaceDN w:val="0"/>
        <w:adjustRightInd w:val="0"/>
        <w:spacing w:after="110" w:line="240" w:lineRule="auto"/>
        <w:ind w:left="284" w:hanging="284"/>
        <w:jc w:val="both"/>
        <w:rPr>
          <w:rFonts w:cstheme="minorHAnsi"/>
        </w:rPr>
      </w:pPr>
      <w:r w:rsidRPr="00EB06FC">
        <w:rPr>
          <w:rFonts w:cstheme="minorHAnsi"/>
        </w:rPr>
        <w:t>O rio Ipojuca apresen</w:t>
      </w:r>
      <w:r w:rsidR="00EB06FC">
        <w:rPr>
          <w:rFonts w:cstheme="minorHAnsi"/>
        </w:rPr>
        <w:t>ta-se poluído em todo o seu curso</w:t>
      </w:r>
      <w:r w:rsidRPr="00EB06FC">
        <w:rPr>
          <w:rFonts w:cstheme="minorHAnsi"/>
        </w:rPr>
        <w:t>, devido principalmente às elevadas concentrações de amônia, fósforo e coliformes termotolerantes. As concentrações de OD iguais a zero e a elevada DBO</w:t>
      </w:r>
      <w:r w:rsidRPr="00EB06FC">
        <w:rPr>
          <w:rFonts w:cstheme="minorHAnsi"/>
          <w:vertAlign w:val="subscript"/>
        </w:rPr>
        <w:t>5,20</w:t>
      </w:r>
      <w:r w:rsidRPr="00EB06FC">
        <w:rPr>
          <w:rFonts w:cstheme="minorHAnsi"/>
        </w:rPr>
        <w:t xml:space="preserve"> observada a jusante dos centros urbanos e das usinas do setor sucroalcooleiro evidenciam o lançamento de esgotos domésticos e efluentes industriais acima da capacidade de autodepuração do rio Ipojuca.</w:t>
      </w:r>
    </w:p>
    <w:p w:rsidR="007C19B0" w:rsidRPr="00EB06FC" w:rsidRDefault="007C19B0" w:rsidP="003F0905">
      <w:pPr>
        <w:pStyle w:val="ListParagraph"/>
        <w:numPr>
          <w:ilvl w:val="0"/>
          <w:numId w:val="67"/>
        </w:numPr>
        <w:autoSpaceDE w:val="0"/>
        <w:autoSpaceDN w:val="0"/>
        <w:adjustRightInd w:val="0"/>
        <w:spacing w:after="110" w:line="240" w:lineRule="auto"/>
        <w:ind w:left="284" w:hanging="284"/>
        <w:jc w:val="both"/>
        <w:rPr>
          <w:rFonts w:cstheme="minorHAnsi"/>
        </w:rPr>
      </w:pPr>
      <w:r w:rsidRPr="00EB06FC">
        <w:rPr>
          <w:rFonts w:cstheme="minorHAnsi"/>
        </w:rPr>
        <w:t>Em alguns trechos o rio Ipojuca apresenta-se eutrofizado, devido às elevadas concentrações de fósforo e nitrogênio amoniacal, superiores ao limite estabelecido pela Resolução CONAMA n° 357/05, especificamente, no trecho intermitente devido à poluição causada pelo lançamento de esgotos domésticos. As estações do trecho perene apresentam concentrações inferiores.</w:t>
      </w:r>
    </w:p>
    <w:p w:rsidR="00A61151" w:rsidRDefault="007C19B0" w:rsidP="00DE5664">
      <w:pPr>
        <w:spacing w:after="160" w:line="240" w:lineRule="auto"/>
        <w:jc w:val="both"/>
        <w:rPr>
          <w:rFonts w:cs="ChaparralPro-Regular"/>
        </w:rPr>
      </w:pPr>
      <w:r>
        <w:rPr>
          <w:rFonts w:cs="ChaparralPro-Regular"/>
        </w:rPr>
        <w:t>A</w:t>
      </w:r>
      <w:r w:rsidR="00A61151">
        <w:rPr>
          <w:rFonts w:cs="ChaparralPro-Regular"/>
        </w:rPr>
        <w:t xml:space="preserve"> tabela a seguir apresenta a situação</w:t>
      </w:r>
      <w:r w:rsidR="004675E3">
        <w:rPr>
          <w:rFonts w:cs="ChaparralPro-Regular"/>
        </w:rPr>
        <w:t xml:space="preserve"> </w:t>
      </w:r>
      <w:r w:rsidR="00A61151">
        <w:rPr>
          <w:rFonts w:cs="ChaparralPro-Regular"/>
        </w:rPr>
        <w:t>de Qualidade da água do</w:t>
      </w:r>
      <w:r w:rsidR="004675E3">
        <w:rPr>
          <w:rFonts w:cs="ChaparralPro-Regular"/>
        </w:rPr>
        <w:t>s</w:t>
      </w:r>
      <w:r w:rsidR="00A61151">
        <w:rPr>
          <w:rFonts w:cs="ChaparralPro-Regular"/>
        </w:rPr>
        <w:t xml:space="preserve"> rio</w:t>
      </w:r>
      <w:r w:rsidR="004675E3">
        <w:rPr>
          <w:rFonts w:cs="ChaparralPro-Regular"/>
        </w:rPr>
        <w:t>s</w:t>
      </w:r>
      <w:r w:rsidR="00A61151">
        <w:rPr>
          <w:rFonts w:cs="ChaparralPro-Regular"/>
        </w:rPr>
        <w:t xml:space="preserve"> Ipojuca</w:t>
      </w:r>
      <w:r w:rsidR="004675E3">
        <w:rPr>
          <w:rFonts w:cs="ChaparralPro-Regular"/>
        </w:rPr>
        <w:t xml:space="preserve"> e</w:t>
      </w:r>
      <w:r w:rsidR="004675E3" w:rsidRPr="004675E3">
        <w:rPr>
          <w:rFonts w:cs="ChaparralPro-Regular"/>
        </w:rPr>
        <w:t xml:space="preserve"> </w:t>
      </w:r>
      <w:r w:rsidR="004675E3">
        <w:rPr>
          <w:rFonts w:cs="ChaparralPro-Regular"/>
        </w:rPr>
        <w:t xml:space="preserve">Ibituri (IP 13 e IP 14), em agosto de 2012, </w:t>
      </w:r>
      <w:r w:rsidR="00F95D22" w:rsidRPr="00C31823">
        <w:rPr>
          <w:rFonts w:cs="ChaparralPro-Regular"/>
        </w:rPr>
        <w:t>de acordo com informações d</w:t>
      </w:r>
      <w:r w:rsidR="004675E3">
        <w:rPr>
          <w:rFonts w:cs="ChaparralPro-Regular"/>
        </w:rPr>
        <w:t>a CPRH</w:t>
      </w:r>
      <w:r w:rsidR="00E35F03">
        <w:rPr>
          <w:rFonts w:cs="ChaparralPro-Regular"/>
        </w:rPr>
        <w:t>.</w:t>
      </w:r>
    </w:p>
    <w:tbl>
      <w:tblPr>
        <w:tblStyle w:val="MediumShading2-Accent5"/>
        <w:tblW w:w="0" w:type="auto"/>
        <w:jc w:val="center"/>
        <w:tblLook w:val="04A0" w:firstRow="1" w:lastRow="0" w:firstColumn="1" w:lastColumn="0" w:noHBand="0" w:noVBand="1"/>
      </w:tblPr>
      <w:tblGrid>
        <w:gridCol w:w="1746"/>
        <w:gridCol w:w="1746"/>
        <w:gridCol w:w="1746"/>
        <w:gridCol w:w="1746"/>
        <w:gridCol w:w="1746"/>
      </w:tblGrid>
      <w:tr w:rsidR="00BD76FE" w:rsidTr="007D346E">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746" w:type="dxa"/>
          </w:tcPr>
          <w:p w:rsidR="00BD76FE" w:rsidRPr="003571AF" w:rsidRDefault="00BD76FE" w:rsidP="00DE5664">
            <w:pPr>
              <w:spacing w:before="10" w:after="10"/>
              <w:jc w:val="center"/>
              <w:rPr>
                <w:b w:val="0"/>
                <w:sz w:val="20"/>
                <w:szCs w:val="20"/>
              </w:rPr>
            </w:pPr>
            <w:r w:rsidRPr="003571AF">
              <w:rPr>
                <w:b w:val="0"/>
                <w:sz w:val="20"/>
                <w:szCs w:val="20"/>
              </w:rPr>
              <w:t>Trecho</w:t>
            </w:r>
          </w:p>
        </w:tc>
        <w:tc>
          <w:tcPr>
            <w:tcW w:w="1746" w:type="dxa"/>
          </w:tcPr>
          <w:p w:rsidR="00BD76FE" w:rsidRPr="003571AF" w:rsidRDefault="00BD76FE" w:rsidP="00DE5664">
            <w:pPr>
              <w:spacing w:before="10" w:after="10"/>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3571AF">
              <w:rPr>
                <w:b w:val="0"/>
                <w:sz w:val="20"/>
                <w:szCs w:val="20"/>
              </w:rPr>
              <w:t>Estação</w:t>
            </w:r>
          </w:p>
        </w:tc>
        <w:tc>
          <w:tcPr>
            <w:tcW w:w="1746" w:type="dxa"/>
          </w:tcPr>
          <w:p w:rsidR="00BD76FE" w:rsidRPr="003571AF" w:rsidRDefault="00BD76FE" w:rsidP="00DE5664">
            <w:pPr>
              <w:spacing w:before="10" w:after="10"/>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3571AF">
              <w:rPr>
                <w:b w:val="0"/>
                <w:sz w:val="20"/>
                <w:szCs w:val="20"/>
              </w:rPr>
              <w:t>Município</w:t>
            </w:r>
          </w:p>
        </w:tc>
        <w:tc>
          <w:tcPr>
            <w:tcW w:w="1746" w:type="dxa"/>
          </w:tcPr>
          <w:p w:rsidR="00BD76FE" w:rsidRPr="003571AF" w:rsidRDefault="00BD76FE" w:rsidP="00DE5664">
            <w:pPr>
              <w:spacing w:before="10" w:after="10"/>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3571AF">
              <w:rPr>
                <w:b w:val="0"/>
                <w:sz w:val="20"/>
                <w:szCs w:val="20"/>
              </w:rPr>
              <w:t>Qualidade</w:t>
            </w:r>
          </w:p>
        </w:tc>
        <w:tc>
          <w:tcPr>
            <w:tcW w:w="1746" w:type="dxa"/>
          </w:tcPr>
          <w:p w:rsidR="00BD76FE" w:rsidRPr="003571AF" w:rsidRDefault="00BD76FE" w:rsidP="00DE5664">
            <w:pPr>
              <w:spacing w:before="10" w:after="10"/>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3571AF">
              <w:rPr>
                <w:b w:val="0"/>
                <w:sz w:val="20"/>
                <w:szCs w:val="20"/>
              </w:rPr>
              <w:t>IET</w:t>
            </w:r>
          </w:p>
        </w:tc>
      </w:tr>
      <w:tr w:rsidR="00BD76FE" w:rsidTr="007D34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6" w:type="dxa"/>
            <w:vMerge w:val="restart"/>
            <w:tcBorders>
              <w:top w:val="single" w:sz="18" w:space="0" w:color="auto"/>
            </w:tcBorders>
          </w:tcPr>
          <w:p w:rsidR="00BD76FE" w:rsidRPr="003571AF" w:rsidRDefault="00BD76FE" w:rsidP="007D346E">
            <w:pPr>
              <w:spacing w:before="10" w:after="10"/>
              <w:jc w:val="center"/>
              <w:rPr>
                <w:b w:val="0"/>
                <w:sz w:val="20"/>
                <w:szCs w:val="20"/>
              </w:rPr>
            </w:pPr>
          </w:p>
          <w:p w:rsidR="00BD76FE" w:rsidRPr="003571AF" w:rsidRDefault="00BD76FE" w:rsidP="007D346E">
            <w:pPr>
              <w:spacing w:before="10" w:after="10"/>
              <w:jc w:val="center"/>
              <w:rPr>
                <w:b w:val="0"/>
                <w:sz w:val="20"/>
                <w:szCs w:val="20"/>
              </w:rPr>
            </w:pPr>
          </w:p>
          <w:p w:rsidR="00BD76FE" w:rsidRPr="003571AF" w:rsidRDefault="00BD76FE" w:rsidP="007D346E">
            <w:pPr>
              <w:spacing w:before="10" w:after="10"/>
              <w:jc w:val="center"/>
              <w:rPr>
                <w:b w:val="0"/>
                <w:sz w:val="20"/>
                <w:szCs w:val="20"/>
              </w:rPr>
            </w:pPr>
          </w:p>
          <w:p w:rsidR="00BD76FE" w:rsidRDefault="00BD76FE" w:rsidP="007D346E">
            <w:pPr>
              <w:spacing w:before="10" w:after="10"/>
              <w:jc w:val="center"/>
              <w:rPr>
                <w:b w:val="0"/>
                <w:sz w:val="20"/>
                <w:szCs w:val="20"/>
              </w:rPr>
            </w:pPr>
            <w:r w:rsidRPr="003571AF">
              <w:rPr>
                <w:b w:val="0"/>
                <w:sz w:val="20"/>
                <w:szCs w:val="20"/>
              </w:rPr>
              <w:t>Intermitente</w:t>
            </w:r>
          </w:p>
          <w:p w:rsidR="007A3759" w:rsidRDefault="007A3759" w:rsidP="007D346E">
            <w:pPr>
              <w:spacing w:before="10" w:after="10"/>
              <w:jc w:val="center"/>
              <w:rPr>
                <w:b w:val="0"/>
                <w:sz w:val="20"/>
                <w:szCs w:val="20"/>
              </w:rPr>
            </w:pPr>
          </w:p>
          <w:p w:rsidR="007A3759" w:rsidRPr="003571AF" w:rsidRDefault="007A3759" w:rsidP="007D346E">
            <w:pPr>
              <w:spacing w:before="10" w:after="10"/>
              <w:jc w:val="center"/>
              <w:rPr>
                <w:b w:val="0"/>
                <w:sz w:val="20"/>
                <w:szCs w:val="20"/>
              </w:rPr>
            </w:pP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b/>
                <w:sz w:val="20"/>
                <w:szCs w:val="20"/>
              </w:rPr>
            </w:pPr>
            <w:r w:rsidRPr="003571AF">
              <w:rPr>
                <w:b/>
                <w:sz w:val="20"/>
                <w:szCs w:val="20"/>
              </w:rPr>
              <w:t>IP 01</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Arcoverde</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Poluída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Hipereutrófico</w:t>
            </w:r>
          </w:p>
        </w:tc>
      </w:tr>
      <w:tr w:rsidR="00BD76FE" w:rsidTr="007D346E">
        <w:trPr>
          <w:jc w:val="center"/>
        </w:trPr>
        <w:tc>
          <w:tcPr>
            <w:cnfStyle w:val="001000000000" w:firstRow="0" w:lastRow="0" w:firstColumn="1" w:lastColumn="0" w:oddVBand="0" w:evenVBand="0" w:oddHBand="0" w:evenHBand="0" w:firstRowFirstColumn="0" w:firstRowLastColumn="0" w:lastRowFirstColumn="0" w:lastRowLastColumn="0"/>
            <w:tcW w:w="1746" w:type="dxa"/>
            <w:vMerge/>
            <w:tcBorders>
              <w:top w:val="single" w:sz="4" w:space="0" w:color="auto"/>
            </w:tcBorders>
          </w:tcPr>
          <w:p w:rsidR="00BD76FE" w:rsidRPr="003571AF" w:rsidRDefault="00BD76FE" w:rsidP="00DE5664">
            <w:pPr>
              <w:spacing w:before="10" w:after="10"/>
              <w:jc w:val="center"/>
              <w:rPr>
                <w:b w:val="0"/>
                <w:sz w:val="20"/>
                <w:szCs w:val="20"/>
              </w:rPr>
            </w:pP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b/>
                <w:sz w:val="20"/>
                <w:szCs w:val="20"/>
              </w:rPr>
            </w:pPr>
            <w:r w:rsidRPr="003571AF">
              <w:rPr>
                <w:b/>
                <w:sz w:val="20"/>
                <w:szCs w:val="20"/>
              </w:rPr>
              <w:t>IP 12</w:t>
            </w:r>
          </w:p>
        </w:tc>
        <w:tc>
          <w:tcPr>
            <w:tcW w:w="1746" w:type="dxa"/>
          </w:tcPr>
          <w:p w:rsidR="00BD76FE" w:rsidRPr="003571AF" w:rsidRDefault="007A3759"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São Bento do U</w:t>
            </w:r>
            <w:r w:rsidR="00BD76FE" w:rsidRPr="003571AF">
              <w:rPr>
                <w:sz w:val="20"/>
                <w:szCs w:val="20"/>
              </w:rPr>
              <w:t>na</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Muito Poluída</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Supereutrófico</w:t>
            </w:r>
          </w:p>
        </w:tc>
      </w:tr>
      <w:tr w:rsidR="00BD76FE" w:rsidTr="007D34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6" w:type="dxa"/>
            <w:vMerge/>
            <w:tcBorders>
              <w:top w:val="single" w:sz="4" w:space="0" w:color="auto"/>
            </w:tcBorders>
          </w:tcPr>
          <w:p w:rsidR="00BD76FE" w:rsidRPr="003571AF" w:rsidRDefault="00BD76FE" w:rsidP="00DE5664">
            <w:pPr>
              <w:spacing w:before="10" w:after="10"/>
              <w:jc w:val="center"/>
              <w:rPr>
                <w:b w:val="0"/>
                <w:sz w:val="20"/>
                <w:szCs w:val="20"/>
              </w:rPr>
            </w:pP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b/>
                <w:sz w:val="20"/>
                <w:szCs w:val="20"/>
              </w:rPr>
            </w:pPr>
            <w:r w:rsidRPr="003571AF">
              <w:rPr>
                <w:b/>
                <w:sz w:val="20"/>
                <w:szCs w:val="20"/>
              </w:rPr>
              <w:t xml:space="preserve">IP </w:t>
            </w:r>
            <w:r w:rsidR="004675E3">
              <w:rPr>
                <w:b/>
                <w:sz w:val="20"/>
                <w:szCs w:val="20"/>
              </w:rPr>
              <w:t>13</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Belo Jardim</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Poluída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Supereutrófico</w:t>
            </w:r>
          </w:p>
        </w:tc>
      </w:tr>
      <w:tr w:rsidR="004675E3" w:rsidTr="007D346E">
        <w:trPr>
          <w:jc w:val="center"/>
        </w:trPr>
        <w:tc>
          <w:tcPr>
            <w:cnfStyle w:val="001000000000" w:firstRow="0" w:lastRow="0" w:firstColumn="1" w:lastColumn="0" w:oddVBand="0" w:evenVBand="0" w:oddHBand="0" w:evenHBand="0" w:firstRowFirstColumn="0" w:firstRowLastColumn="0" w:lastRowFirstColumn="0" w:lastRowLastColumn="0"/>
            <w:tcW w:w="1746" w:type="dxa"/>
            <w:vMerge/>
            <w:tcBorders>
              <w:top w:val="single" w:sz="4" w:space="0" w:color="auto"/>
            </w:tcBorders>
          </w:tcPr>
          <w:p w:rsidR="004675E3" w:rsidRPr="003571AF" w:rsidRDefault="004675E3" w:rsidP="00DE5664">
            <w:pPr>
              <w:spacing w:before="10" w:after="10"/>
              <w:jc w:val="center"/>
              <w:rPr>
                <w:b w:val="0"/>
                <w:sz w:val="20"/>
                <w:szCs w:val="20"/>
              </w:rPr>
            </w:pP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IP 14</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Belo Jardim</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Poluída</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Mesotrófica</w:t>
            </w:r>
          </w:p>
        </w:tc>
      </w:tr>
      <w:tr w:rsidR="00BD76FE" w:rsidTr="007D34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6" w:type="dxa"/>
            <w:vMerge/>
            <w:tcBorders>
              <w:top w:val="single" w:sz="4" w:space="0" w:color="auto"/>
            </w:tcBorders>
          </w:tcPr>
          <w:p w:rsidR="00BD76FE" w:rsidRPr="003571AF" w:rsidRDefault="00BD76FE" w:rsidP="00DE5664">
            <w:pPr>
              <w:spacing w:before="10" w:after="10"/>
              <w:jc w:val="center"/>
              <w:rPr>
                <w:b w:val="0"/>
                <w:sz w:val="20"/>
                <w:szCs w:val="20"/>
              </w:rPr>
            </w:pP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b/>
                <w:sz w:val="20"/>
                <w:szCs w:val="20"/>
              </w:rPr>
            </w:pPr>
            <w:r w:rsidRPr="003571AF">
              <w:rPr>
                <w:b/>
                <w:sz w:val="20"/>
                <w:szCs w:val="20"/>
              </w:rPr>
              <w:t>IP 38</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São Caetano</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Poluída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Hipereutrófico</w:t>
            </w:r>
          </w:p>
        </w:tc>
      </w:tr>
      <w:tr w:rsidR="00BD76FE" w:rsidTr="007D346E">
        <w:trPr>
          <w:jc w:val="center"/>
        </w:trPr>
        <w:tc>
          <w:tcPr>
            <w:cnfStyle w:val="001000000000" w:firstRow="0" w:lastRow="0" w:firstColumn="1" w:lastColumn="0" w:oddVBand="0" w:evenVBand="0" w:oddHBand="0" w:evenHBand="0" w:firstRowFirstColumn="0" w:firstRowLastColumn="0" w:lastRowFirstColumn="0" w:lastRowLastColumn="0"/>
            <w:tcW w:w="1746" w:type="dxa"/>
            <w:vMerge/>
            <w:tcBorders>
              <w:top w:val="single" w:sz="4" w:space="0" w:color="auto"/>
            </w:tcBorders>
          </w:tcPr>
          <w:p w:rsidR="00BD76FE" w:rsidRPr="003571AF" w:rsidRDefault="00BD76FE" w:rsidP="00DE5664">
            <w:pPr>
              <w:spacing w:before="10" w:after="10"/>
              <w:jc w:val="center"/>
              <w:rPr>
                <w:b w:val="0"/>
                <w:sz w:val="20"/>
                <w:szCs w:val="20"/>
              </w:rPr>
            </w:pPr>
          </w:p>
        </w:tc>
        <w:tc>
          <w:tcPr>
            <w:tcW w:w="1746" w:type="dxa"/>
          </w:tcPr>
          <w:p w:rsidR="00BD76FE"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IP 50</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Caruaru</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Muito Poluída</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Hipereutrófico</w:t>
            </w:r>
          </w:p>
        </w:tc>
      </w:tr>
      <w:tr w:rsidR="00BD76FE" w:rsidTr="007D34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6" w:type="dxa"/>
            <w:vMerge/>
            <w:tcBorders>
              <w:top w:val="single" w:sz="4" w:space="0" w:color="auto"/>
            </w:tcBorders>
          </w:tcPr>
          <w:p w:rsidR="00BD76FE" w:rsidRPr="003571AF" w:rsidRDefault="00BD76FE" w:rsidP="00DE5664">
            <w:pPr>
              <w:spacing w:before="10" w:after="10"/>
              <w:jc w:val="center"/>
              <w:rPr>
                <w:b w:val="0"/>
                <w:sz w:val="20"/>
                <w:szCs w:val="20"/>
              </w:rPr>
            </w:pP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b/>
                <w:sz w:val="20"/>
                <w:szCs w:val="20"/>
              </w:rPr>
            </w:pPr>
            <w:r w:rsidRPr="003571AF">
              <w:rPr>
                <w:b/>
                <w:sz w:val="20"/>
                <w:szCs w:val="20"/>
              </w:rPr>
              <w:t>IP 55</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Gravatá</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Poluída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Hipereutrófico</w:t>
            </w:r>
          </w:p>
        </w:tc>
      </w:tr>
      <w:tr w:rsidR="00BD76FE" w:rsidTr="007D346E">
        <w:trPr>
          <w:jc w:val="center"/>
        </w:trPr>
        <w:tc>
          <w:tcPr>
            <w:cnfStyle w:val="001000000000" w:firstRow="0" w:lastRow="0" w:firstColumn="1" w:lastColumn="0" w:oddVBand="0" w:evenVBand="0" w:oddHBand="0" w:evenHBand="0" w:firstRowFirstColumn="0" w:firstRowLastColumn="0" w:lastRowFirstColumn="0" w:lastRowLastColumn="0"/>
            <w:tcW w:w="1746" w:type="dxa"/>
            <w:vMerge w:val="restart"/>
            <w:tcBorders>
              <w:top w:val="nil"/>
            </w:tcBorders>
          </w:tcPr>
          <w:p w:rsidR="00BD76FE" w:rsidRPr="003571AF" w:rsidRDefault="00BD76FE" w:rsidP="00DE5664">
            <w:pPr>
              <w:spacing w:before="10" w:after="10"/>
              <w:jc w:val="center"/>
              <w:rPr>
                <w:b w:val="0"/>
                <w:sz w:val="20"/>
                <w:szCs w:val="20"/>
              </w:rPr>
            </w:pPr>
          </w:p>
          <w:p w:rsidR="00BD76FE" w:rsidRPr="003571AF" w:rsidRDefault="00BD76FE" w:rsidP="00DE5664">
            <w:pPr>
              <w:spacing w:before="10" w:after="10"/>
              <w:jc w:val="center"/>
              <w:rPr>
                <w:b w:val="0"/>
                <w:sz w:val="20"/>
                <w:szCs w:val="20"/>
              </w:rPr>
            </w:pPr>
            <w:r w:rsidRPr="003571AF">
              <w:rPr>
                <w:b w:val="0"/>
                <w:sz w:val="20"/>
                <w:szCs w:val="20"/>
              </w:rPr>
              <w:t>Perene</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b/>
                <w:sz w:val="20"/>
                <w:szCs w:val="20"/>
              </w:rPr>
            </w:pPr>
            <w:r w:rsidRPr="003571AF">
              <w:rPr>
                <w:b/>
                <w:sz w:val="20"/>
                <w:szCs w:val="20"/>
              </w:rPr>
              <w:t>IP 70</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Primavera</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Muito Poluída</w:t>
            </w:r>
          </w:p>
        </w:tc>
        <w:tc>
          <w:tcPr>
            <w:tcW w:w="1746" w:type="dxa"/>
          </w:tcPr>
          <w:p w:rsidR="00BD76FE" w:rsidRPr="003571AF" w:rsidRDefault="00BD76FE"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Supereutrófico</w:t>
            </w:r>
          </w:p>
        </w:tc>
      </w:tr>
      <w:tr w:rsidR="00BD76FE" w:rsidTr="00316E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6" w:type="dxa"/>
            <w:vMerge/>
          </w:tcPr>
          <w:p w:rsidR="00BD76FE" w:rsidRPr="003571AF" w:rsidRDefault="00BD76FE" w:rsidP="00DE5664">
            <w:pPr>
              <w:spacing w:before="10" w:after="10"/>
              <w:jc w:val="center"/>
              <w:rPr>
                <w:b w:val="0"/>
                <w:sz w:val="20"/>
                <w:szCs w:val="20"/>
              </w:rPr>
            </w:pP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b/>
                <w:sz w:val="20"/>
                <w:szCs w:val="20"/>
              </w:rPr>
            </w:pPr>
            <w:r w:rsidRPr="003571AF">
              <w:rPr>
                <w:b/>
                <w:sz w:val="20"/>
                <w:szCs w:val="20"/>
              </w:rPr>
              <w:t>IP 85</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Escada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Poluída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Eutrófico</w:t>
            </w:r>
          </w:p>
        </w:tc>
      </w:tr>
      <w:tr w:rsidR="004675E3" w:rsidTr="00316EA5">
        <w:trPr>
          <w:jc w:val="center"/>
        </w:trPr>
        <w:tc>
          <w:tcPr>
            <w:cnfStyle w:val="001000000000" w:firstRow="0" w:lastRow="0" w:firstColumn="1" w:lastColumn="0" w:oddVBand="0" w:evenVBand="0" w:oddHBand="0" w:evenHBand="0" w:firstRowFirstColumn="0" w:firstRowLastColumn="0" w:lastRowFirstColumn="0" w:lastRowLastColumn="0"/>
            <w:tcW w:w="1746" w:type="dxa"/>
            <w:vMerge/>
          </w:tcPr>
          <w:p w:rsidR="004675E3" w:rsidRPr="003571AF" w:rsidRDefault="004675E3" w:rsidP="00DE5664">
            <w:pPr>
              <w:spacing w:before="10" w:after="10"/>
              <w:jc w:val="center"/>
              <w:rPr>
                <w:b w:val="0"/>
                <w:sz w:val="20"/>
                <w:szCs w:val="20"/>
              </w:rPr>
            </w:pP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IP 90</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Ipojuca</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Poluída</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Eutrófico</w:t>
            </w:r>
          </w:p>
        </w:tc>
      </w:tr>
      <w:tr w:rsidR="00BD76FE" w:rsidTr="00316E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6" w:type="dxa"/>
            <w:vMerge/>
          </w:tcPr>
          <w:p w:rsidR="00BD76FE" w:rsidRPr="003571AF" w:rsidRDefault="00BD76FE" w:rsidP="00DE5664">
            <w:pPr>
              <w:spacing w:before="10" w:after="10"/>
              <w:jc w:val="center"/>
              <w:rPr>
                <w:b w:val="0"/>
                <w:sz w:val="20"/>
                <w:szCs w:val="20"/>
              </w:rPr>
            </w:pP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b/>
                <w:sz w:val="20"/>
                <w:szCs w:val="20"/>
              </w:rPr>
            </w:pPr>
            <w:r w:rsidRPr="003571AF">
              <w:rPr>
                <w:b/>
                <w:sz w:val="20"/>
                <w:szCs w:val="20"/>
              </w:rPr>
              <w:t>IP 95</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Ipojuca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Muito Poluída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Eutrófico</w:t>
            </w:r>
          </w:p>
        </w:tc>
      </w:tr>
      <w:tr w:rsidR="004675E3" w:rsidRPr="003571AF" w:rsidTr="00316EA5">
        <w:trPr>
          <w:jc w:val="center"/>
        </w:trPr>
        <w:tc>
          <w:tcPr>
            <w:cnfStyle w:val="001000000000" w:firstRow="0" w:lastRow="0" w:firstColumn="1" w:lastColumn="0" w:oddVBand="0" w:evenVBand="0" w:oddHBand="0" w:evenHBand="0" w:firstRowFirstColumn="0" w:firstRowLastColumn="0" w:lastRowFirstColumn="0" w:lastRowLastColumn="0"/>
            <w:tcW w:w="1746" w:type="dxa"/>
            <w:vMerge/>
          </w:tcPr>
          <w:p w:rsidR="004675E3" w:rsidRPr="004A3509" w:rsidRDefault="004675E3" w:rsidP="00DE5664">
            <w:pPr>
              <w:spacing w:before="10" w:after="10"/>
              <w:jc w:val="center"/>
              <w:rPr>
                <w:rFonts w:ascii="Calibri" w:hAnsi="Calibri"/>
                <w:b w:val="0"/>
                <w:sz w:val="18"/>
                <w:szCs w:val="18"/>
              </w:rPr>
            </w:pP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rFonts w:ascii="Calibri" w:hAnsi="Calibri"/>
                <w:b/>
                <w:sz w:val="20"/>
                <w:szCs w:val="20"/>
              </w:rPr>
            </w:pPr>
            <w:r>
              <w:rPr>
                <w:rFonts w:ascii="Calibri" w:hAnsi="Calibri"/>
                <w:b/>
                <w:sz w:val="20"/>
                <w:szCs w:val="20"/>
              </w:rPr>
              <w:t>IP 97</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Pr>
                <w:rFonts w:ascii="Calibri" w:hAnsi="Calibri"/>
                <w:sz w:val="20"/>
                <w:szCs w:val="20"/>
              </w:rPr>
              <w:t>Ipojuca</w:t>
            </w:r>
          </w:p>
        </w:tc>
        <w:tc>
          <w:tcPr>
            <w:tcW w:w="1746" w:type="dxa"/>
          </w:tcPr>
          <w:p w:rsidR="004675E3" w:rsidRPr="003571AF"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Pr>
                <w:rFonts w:ascii="Calibri" w:hAnsi="Calibri"/>
                <w:sz w:val="20"/>
                <w:szCs w:val="20"/>
              </w:rPr>
              <w:t>Muito Poluída</w:t>
            </w:r>
          </w:p>
        </w:tc>
        <w:tc>
          <w:tcPr>
            <w:tcW w:w="1746" w:type="dxa"/>
          </w:tcPr>
          <w:p w:rsidR="004675E3" w:rsidRDefault="004675E3" w:rsidP="00DE5664">
            <w:pPr>
              <w:spacing w:before="10" w:after="10"/>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Pr>
                <w:rFonts w:ascii="Calibri" w:hAnsi="Calibri"/>
                <w:sz w:val="20"/>
                <w:szCs w:val="20"/>
              </w:rPr>
              <w:t>---------</w:t>
            </w:r>
          </w:p>
        </w:tc>
      </w:tr>
      <w:tr w:rsidR="00BD76FE" w:rsidRPr="003571AF" w:rsidTr="00316E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6" w:type="dxa"/>
            <w:vMerge/>
          </w:tcPr>
          <w:p w:rsidR="00BD76FE" w:rsidRPr="004A3509" w:rsidRDefault="00BD76FE" w:rsidP="00DE5664">
            <w:pPr>
              <w:spacing w:before="10" w:after="10"/>
              <w:jc w:val="center"/>
              <w:rPr>
                <w:rFonts w:ascii="Calibri" w:hAnsi="Calibri"/>
                <w:b w:val="0"/>
                <w:sz w:val="18"/>
                <w:szCs w:val="18"/>
              </w:rPr>
            </w:pP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sidRPr="003571AF">
              <w:rPr>
                <w:rFonts w:ascii="Calibri" w:hAnsi="Calibri"/>
                <w:b/>
                <w:sz w:val="20"/>
                <w:szCs w:val="20"/>
              </w:rPr>
              <w:t>IP 99</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3571AF">
              <w:rPr>
                <w:rFonts w:ascii="Calibri" w:hAnsi="Calibri"/>
                <w:sz w:val="20"/>
                <w:szCs w:val="20"/>
              </w:rPr>
              <w:t>Ipojuca</w:t>
            </w:r>
          </w:p>
        </w:tc>
        <w:tc>
          <w:tcPr>
            <w:tcW w:w="1746" w:type="dxa"/>
          </w:tcPr>
          <w:p w:rsidR="00BD76FE" w:rsidRPr="003571AF" w:rsidRDefault="00BD76FE" w:rsidP="00DE5664">
            <w:pPr>
              <w:spacing w:before="10" w:after="10"/>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rFonts w:ascii="Calibri" w:hAnsi="Calibri"/>
                <w:sz w:val="20"/>
                <w:szCs w:val="20"/>
              </w:rPr>
              <w:t>Poluída</w:t>
            </w:r>
          </w:p>
        </w:tc>
        <w:tc>
          <w:tcPr>
            <w:tcW w:w="1746" w:type="dxa"/>
          </w:tcPr>
          <w:p w:rsidR="00BD76FE" w:rsidRPr="003571AF" w:rsidRDefault="00A83049" w:rsidP="00DE5664">
            <w:pPr>
              <w:spacing w:before="10" w:after="10"/>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Pr>
                <w:rFonts w:ascii="Calibri" w:hAnsi="Calibri"/>
                <w:sz w:val="20"/>
                <w:szCs w:val="20"/>
              </w:rPr>
              <w:t>-----</w:t>
            </w:r>
            <w:r w:rsidR="004675E3">
              <w:rPr>
                <w:rFonts w:ascii="Calibri" w:hAnsi="Calibri"/>
                <w:sz w:val="20"/>
                <w:szCs w:val="20"/>
              </w:rPr>
              <w:t>----</w:t>
            </w:r>
          </w:p>
        </w:tc>
      </w:tr>
    </w:tbl>
    <w:p w:rsidR="007C19B0" w:rsidRDefault="007C19B0" w:rsidP="007C19B0">
      <w:pPr>
        <w:spacing w:before="120" w:after="120" w:line="240" w:lineRule="auto"/>
        <w:jc w:val="both"/>
        <w:rPr>
          <w:rFonts w:eastAsia="Times New Roman" w:cs="Arial"/>
        </w:rPr>
      </w:pPr>
      <w:r>
        <w:rPr>
          <w:rFonts w:eastAsia="Times New Roman" w:cs="Arial"/>
        </w:rPr>
        <w:t xml:space="preserve">A seguir apresentam-se dados dos 7 reservatórios mais importantes </w:t>
      </w:r>
      <w:r w:rsidRPr="002B7A51">
        <w:rPr>
          <w:rFonts w:eastAsia="Times New Roman" w:cs="Arial"/>
        </w:rPr>
        <w:t>da Bacia</w:t>
      </w:r>
      <w:r>
        <w:rPr>
          <w:rFonts w:eastAsia="Times New Roman" w:cs="Arial"/>
        </w:rPr>
        <w:t xml:space="preserve"> </w:t>
      </w:r>
      <w:r w:rsidRPr="002B7A51">
        <w:rPr>
          <w:rFonts w:eastAsia="Times New Roman" w:cs="Arial"/>
        </w:rPr>
        <w:t>utiliz</w:t>
      </w:r>
      <w:r>
        <w:rPr>
          <w:rFonts w:eastAsia="Times New Roman" w:cs="Arial"/>
        </w:rPr>
        <w:t xml:space="preserve">ados para abastecimento de água, onde se verifica a situação de </w:t>
      </w:r>
      <w:r w:rsidRPr="002B7A51">
        <w:rPr>
          <w:rFonts w:eastAsia="Times New Roman" w:cs="Arial"/>
        </w:rPr>
        <w:t>eutrofiza</w:t>
      </w:r>
      <w:r>
        <w:rPr>
          <w:rFonts w:eastAsia="Times New Roman" w:cs="Arial"/>
        </w:rPr>
        <w:t xml:space="preserve">ção </w:t>
      </w:r>
      <w:r w:rsidRPr="002B7A51">
        <w:rPr>
          <w:rFonts w:eastAsia="Times New Roman" w:cs="Arial"/>
        </w:rPr>
        <w:t xml:space="preserve">ou com tendência à eutrofização sendo que em alguns já se detectaram a presença de cianobactérias (reservatório de </w:t>
      </w:r>
      <w:r>
        <w:rPr>
          <w:rFonts w:eastAsia="Times New Roman" w:cs="Arial"/>
        </w:rPr>
        <w:t>Bituri-</w:t>
      </w:r>
      <w:r w:rsidRPr="002B7A51">
        <w:rPr>
          <w:rFonts w:eastAsia="Times New Roman" w:cs="Arial"/>
        </w:rPr>
        <w:t>Belo Jardim)</w:t>
      </w:r>
      <w:r>
        <w:rPr>
          <w:rFonts w:eastAsia="Times New Roman" w:cs="Arial"/>
        </w:rPr>
        <w:t>.</w:t>
      </w:r>
    </w:p>
    <w:tbl>
      <w:tblPr>
        <w:tblStyle w:val="LightList-Accent5"/>
        <w:tblW w:w="0" w:type="auto"/>
        <w:jc w:val="center"/>
        <w:tblLook w:val="04A0" w:firstRow="1" w:lastRow="0" w:firstColumn="1" w:lastColumn="0" w:noHBand="0" w:noVBand="1"/>
      </w:tblPr>
      <w:tblGrid>
        <w:gridCol w:w="1779"/>
        <w:gridCol w:w="1346"/>
        <w:gridCol w:w="1462"/>
        <w:gridCol w:w="1668"/>
        <w:gridCol w:w="1733"/>
        <w:gridCol w:w="1582"/>
      </w:tblGrid>
      <w:tr w:rsidR="007C19B0" w:rsidTr="00177C6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79" w:type="dxa"/>
          </w:tcPr>
          <w:p w:rsidR="007C19B0" w:rsidRPr="005D6135" w:rsidRDefault="007C19B0" w:rsidP="005F227C">
            <w:pPr>
              <w:jc w:val="center"/>
              <w:textAlignment w:val="top"/>
              <w:rPr>
                <w:rFonts w:eastAsia="Times New Roman" w:cs="Arial"/>
                <w:b w:val="0"/>
                <w:sz w:val="20"/>
                <w:szCs w:val="20"/>
              </w:rPr>
            </w:pPr>
            <w:r w:rsidRPr="005D6135">
              <w:rPr>
                <w:rFonts w:eastAsia="Times New Roman" w:cs="Arial"/>
                <w:b w:val="0"/>
                <w:sz w:val="20"/>
                <w:szCs w:val="20"/>
              </w:rPr>
              <w:t>Nome</w:t>
            </w:r>
          </w:p>
        </w:tc>
        <w:tc>
          <w:tcPr>
            <w:tcW w:w="1346" w:type="dxa"/>
            <w:tcBorders>
              <w:bottom w:val="single" w:sz="8" w:space="0" w:color="4BACC6" w:themeColor="accent5"/>
            </w:tcBorders>
          </w:tcPr>
          <w:p w:rsidR="007C19B0" w:rsidRPr="005D6135" w:rsidRDefault="007C19B0" w:rsidP="005F227C">
            <w:pPr>
              <w:jc w:val="center"/>
              <w:textAlignment w:val="top"/>
              <w:cnfStyle w:val="100000000000" w:firstRow="1" w:lastRow="0" w:firstColumn="0" w:lastColumn="0" w:oddVBand="0" w:evenVBand="0" w:oddHBand="0" w:evenHBand="0" w:firstRowFirstColumn="0" w:firstRowLastColumn="0" w:lastRowFirstColumn="0" w:lastRowLastColumn="0"/>
              <w:rPr>
                <w:rFonts w:eastAsia="Times New Roman" w:cs="Arial"/>
                <w:b w:val="0"/>
                <w:sz w:val="20"/>
                <w:szCs w:val="20"/>
              </w:rPr>
            </w:pPr>
            <w:r w:rsidRPr="005D6135">
              <w:rPr>
                <w:rFonts w:eastAsia="Times New Roman" w:cs="Arial"/>
                <w:b w:val="0"/>
                <w:sz w:val="20"/>
                <w:szCs w:val="20"/>
              </w:rPr>
              <w:t>Município</w:t>
            </w:r>
          </w:p>
        </w:tc>
        <w:tc>
          <w:tcPr>
            <w:tcW w:w="1462" w:type="dxa"/>
            <w:tcBorders>
              <w:bottom w:val="single" w:sz="8" w:space="0" w:color="4BACC6" w:themeColor="accent5"/>
            </w:tcBorders>
          </w:tcPr>
          <w:p w:rsidR="007C19B0" w:rsidRPr="005D6135" w:rsidRDefault="007C19B0" w:rsidP="005F227C">
            <w:pPr>
              <w:jc w:val="center"/>
              <w:textAlignment w:val="top"/>
              <w:cnfStyle w:val="100000000000" w:firstRow="1" w:lastRow="0" w:firstColumn="0" w:lastColumn="0" w:oddVBand="0" w:evenVBand="0" w:oddHBand="0" w:evenHBand="0" w:firstRowFirstColumn="0" w:firstRowLastColumn="0" w:lastRowFirstColumn="0" w:lastRowLastColumn="0"/>
              <w:rPr>
                <w:rFonts w:eastAsia="Times New Roman" w:cs="Arial"/>
                <w:b w:val="0"/>
                <w:sz w:val="20"/>
                <w:szCs w:val="20"/>
              </w:rPr>
            </w:pPr>
            <w:r w:rsidRPr="005D6135">
              <w:rPr>
                <w:rFonts w:eastAsia="Times New Roman" w:cs="Arial"/>
                <w:b w:val="0"/>
                <w:sz w:val="20"/>
                <w:szCs w:val="20"/>
              </w:rPr>
              <w:t>Corpo d’água</w:t>
            </w:r>
          </w:p>
        </w:tc>
        <w:tc>
          <w:tcPr>
            <w:tcW w:w="1668" w:type="dxa"/>
            <w:tcBorders>
              <w:bottom w:val="single" w:sz="8" w:space="0" w:color="4BACC6" w:themeColor="accent5"/>
            </w:tcBorders>
          </w:tcPr>
          <w:p w:rsidR="007C19B0" w:rsidRPr="005D6135" w:rsidRDefault="007C19B0" w:rsidP="005F227C">
            <w:pPr>
              <w:jc w:val="center"/>
              <w:textAlignment w:val="top"/>
              <w:cnfStyle w:val="100000000000" w:firstRow="1" w:lastRow="0" w:firstColumn="0" w:lastColumn="0" w:oddVBand="0" w:evenVBand="0" w:oddHBand="0" w:evenHBand="0" w:firstRowFirstColumn="0" w:firstRowLastColumn="0" w:lastRowFirstColumn="0" w:lastRowLastColumn="0"/>
              <w:rPr>
                <w:rFonts w:eastAsia="Times New Roman" w:cs="Arial"/>
                <w:b w:val="0"/>
                <w:sz w:val="20"/>
                <w:szCs w:val="20"/>
              </w:rPr>
            </w:pPr>
            <w:r w:rsidRPr="005D6135">
              <w:rPr>
                <w:rFonts w:eastAsia="Times New Roman" w:cs="Arial"/>
                <w:b w:val="0"/>
                <w:sz w:val="20"/>
                <w:szCs w:val="20"/>
              </w:rPr>
              <w:t>Capacidade m</w:t>
            </w:r>
            <w:r w:rsidRPr="005D6135">
              <w:rPr>
                <w:rFonts w:eastAsia="Times New Roman" w:cs="Arial"/>
                <w:b w:val="0"/>
                <w:sz w:val="20"/>
                <w:szCs w:val="20"/>
                <w:vertAlign w:val="superscript"/>
              </w:rPr>
              <w:t>3</w:t>
            </w:r>
          </w:p>
        </w:tc>
        <w:tc>
          <w:tcPr>
            <w:tcW w:w="1733" w:type="dxa"/>
            <w:tcBorders>
              <w:bottom w:val="single" w:sz="8" w:space="0" w:color="4BACC6" w:themeColor="accent5"/>
            </w:tcBorders>
          </w:tcPr>
          <w:p w:rsidR="007C19B0" w:rsidRPr="005D6135" w:rsidRDefault="007C19B0" w:rsidP="005F227C">
            <w:pPr>
              <w:jc w:val="center"/>
              <w:textAlignment w:val="top"/>
              <w:cnfStyle w:val="100000000000" w:firstRow="1" w:lastRow="0" w:firstColumn="0" w:lastColumn="0" w:oddVBand="0" w:evenVBand="0" w:oddHBand="0" w:evenHBand="0" w:firstRowFirstColumn="0" w:firstRowLastColumn="0" w:lastRowFirstColumn="0" w:lastRowLastColumn="0"/>
              <w:rPr>
                <w:rFonts w:eastAsia="Times New Roman" w:cs="Arial"/>
                <w:b w:val="0"/>
                <w:sz w:val="20"/>
                <w:szCs w:val="20"/>
              </w:rPr>
            </w:pPr>
            <w:r w:rsidRPr="005D6135">
              <w:rPr>
                <w:rFonts w:eastAsia="Times New Roman" w:cs="Arial"/>
                <w:b w:val="0"/>
                <w:sz w:val="20"/>
                <w:szCs w:val="20"/>
              </w:rPr>
              <w:t>Qualidade</w:t>
            </w:r>
          </w:p>
        </w:tc>
        <w:tc>
          <w:tcPr>
            <w:tcW w:w="1582" w:type="dxa"/>
          </w:tcPr>
          <w:p w:rsidR="007C19B0" w:rsidRPr="005D6135" w:rsidRDefault="007C19B0" w:rsidP="005F227C">
            <w:pPr>
              <w:jc w:val="center"/>
              <w:textAlignment w:val="top"/>
              <w:cnfStyle w:val="100000000000" w:firstRow="1" w:lastRow="0" w:firstColumn="0" w:lastColumn="0" w:oddVBand="0" w:evenVBand="0" w:oddHBand="0" w:evenHBand="0" w:firstRowFirstColumn="0" w:firstRowLastColumn="0" w:lastRowFirstColumn="0" w:lastRowLastColumn="0"/>
              <w:rPr>
                <w:rFonts w:eastAsia="Times New Roman" w:cs="Arial"/>
                <w:b w:val="0"/>
                <w:sz w:val="20"/>
                <w:szCs w:val="20"/>
              </w:rPr>
            </w:pPr>
            <w:r w:rsidRPr="005D6135">
              <w:rPr>
                <w:rFonts w:eastAsia="Times New Roman" w:cs="Arial"/>
                <w:b w:val="0"/>
                <w:sz w:val="20"/>
                <w:szCs w:val="20"/>
              </w:rPr>
              <w:t>IET</w:t>
            </w:r>
          </w:p>
        </w:tc>
      </w:tr>
      <w:tr w:rsidR="007C19B0" w:rsidTr="00177C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79" w:type="dxa"/>
            <w:tcBorders>
              <w:right w:val="single" w:sz="4" w:space="0" w:color="auto"/>
            </w:tcBorders>
            <w:shd w:val="clear" w:color="auto" w:fill="B8CCE4" w:themeFill="accent1" w:themeFillTint="66"/>
          </w:tcPr>
          <w:p w:rsidR="007C19B0" w:rsidRPr="005D6135" w:rsidRDefault="007C19B0" w:rsidP="005F227C">
            <w:pPr>
              <w:jc w:val="center"/>
              <w:textAlignment w:val="top"/>
              <w:rPr>
                <w:rFonts w:eastAsia="Times New Roman" w:cs="Arial"/>
                <w:sz w:val="20"/>
                <w:szCs w:val="20"/>
              </w:rPr>
            </w:pPr>
            <w:r w:rsidRPr="005D6135">
              <w:rPr>
                <w:rFonts w:eastAsia="Times New Roman" w:cs="Arial"/>
                <w:sz w:val="20"/>
                <w:szCs w:val="20"/>
              </w:rPr>
              <w:t>Pão de Açúcar</w:t>
            </w:r>
          </w:p>
        </w:tc>
        <w:tc>
          <w:tcPr>
            <w:tcW w:w="1346"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Pesqueira</w:t>
            </w:r>
          </w:p>
        </w:tc>
        <w:tc>
          <w:tcPr>
            <w:tcW w:w="1462"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Ipojuca</w:t>
            </w:r>
          </w:p>
        </w:tc>
        <w:tc>
          <w:tcPr>
            <w:tcW w:w="1668"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vertAlign w:val="superscript"/>
              </w:rPr>
            </w:pPr>
            <w:r w:rsidRPr="005D6135">
              <w:rPr>
                <w:rFonts w:eastAsia="Times New Roman" w:cs="Arial"/>
                <w:sz w:val="20"/>
                <w:szCs w:val="20"/>
              </w:rPr>
              <w:t>34.231.000</w:t>
            </w:r>
          </w:p>
        </w:tc>
        <w:tc>
          <w:tcPr>
            <w:tcW w:w="1733"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Poluída</w:t>
            </w:r>
          </w:p>
        </w:tc>
        <w:tc>
          <w:tcPr>
            <w:tcW w:w="1582" w:type="dxa"/>
            <w:tcBorders>
              <w:lef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Eutrófico</w:t>
            </w:r>
          </w:p>
        </w:tc>
      </w:tr>
      <w:tr w:rsidR="007C19B0" w:rsidTr="00177C68">
        <w:trPr>
          <w:jc w:val="center"/>
        </w:trPr>
        <w:tc>
          <w:tcPr>
            <w:cnfStyle w:val="001000000000" w:firstRow="0" w:lastRow="0" w:firstColumn="1" w:lastColumn="0" w:oddVBand="0" w:evenVBand="0" w:oddHBand="0" w:evenHBand="0" w:firstRowFirstColumn="0" w:firstRowLastColumn="0" w:lastRowFirstColumn="0" w:lastRowLastColumn="0"/>
            <w:tcW w:w="1779" w:type="dxa"/>
            <w:tcBorders>
              <w:right w:val="single" w:sz="4" w:space="0" w:color="auto"/>
            </w:tcBorders>
            <w:shd w:val="clear" w:color="auto" w:fill="B8CCE4" w:themeFill="accent1" w:themeFillTint="66"/>
          </w:tcPr>
          <w:p w:rsidR="007C19B0" w:rsidRPr="005D6135" w:rsidRDefault="007C19B0" w:rsidP="005F227C">
            <w:pPr>
              <w:jc w:val="center"/>
              <w:textAlignment w:val="top"/>
              <w:rPr>
                <w:rFonts w:eastAsia="Times New Roman" w:cs="Arial"/>
                <w:sz w:val="20"/>
                <w:szCs w:val="20"/>
              </w:rPr>
            </w:pPr>
            <w:r w:rsidRPr="005D6135">
              <w:rPr>
                <w:rFonts w:eastAsia="Times New Roman" w:cs="Arial"/>
                <w:sz w:val="20"/>
                <w:szCs w:val="20"/>
              </w:rPr>
              <w:t>Duas Serras</w:t>
            </w:r>
          </w:p>
        </w:tc>
        <w:tc>
          <w:tcPr>
            <w:tcW w:w="1346"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Poção</w:t>
            </w:r>
          </w:p>
        </w:tc>
        <w:tc>
          <w:tcPr>
            <w:tcW w:w="1462"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Duas Serras</w:t>
            </w:r>
          </w:p>
        </w:tc>
        <w:tc>
          <w:tcPr>
            <w:tcW w:w="1668"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2.032.000</w:t>
            </w:r>
          </w:p>
        </w:tc>
        <w:tc>
          <w:tcPr>
            <w:tcW w:w="1733"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Poluída</w:t>
            </w:r>
          </w:p>
        </w:tc>
        <w:tc>
          <w:tcPr>
            <w:tcW w:w="1582" w:type="dxa"/>
            <w:tcBorders>
              <w:lef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Mesotrófico</w:t>
            </w:r>
          </w:p>
        </w:tc>
      </w:tr>
      <w:tr w:rsidR="007C19B0" w:rsidTr="00177C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79" w:type="dxa"/>
            <w:tcBorders>
              <w:right w:val="single" w:sz="4" w:space="0" w:color="auto"/>
            </w:tcBorders>
            <w:shd w:val="clear" w:color="auto" w:fill="B8CCE4" w:themeFill="accent1" w:themeFillTint="66"/>
          </w:tcPr>
          <w:p w:rsidR="007C19B0" w:rsidRPr="005D6135" w:rsidRDefault="007C19B0" w:rsidP="005F227C">
            <w:pPr>
              <w:jc w:val="center"/>
              <w:textAlignment w:val="top"/>
              <w:rPr>
                <w:rFonts w:eastAsia="Times New Roman" w:cs="Arial"/>
                <w:sz w:val="20"/>
                <w:szCs w:val="20"/>
              </w:rPr>
            </w:pPr>
            <w:r w:rsidRPr="005D6135">
              <w:rPr>
                <w:rFonts w:eastAsia="Times New Roman" w:cs="Arial"/>
                <w:sz w:val="20"/>
                <w:szCs w:val="20"/>
              </w:rPr>
              <w:t>Bituri</w:t>
            </w:r>
          </w:p>
        </w:tc>
        <w:tc>
          <w:tcPr>
            <w:tcW w:w="1346"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Belo Jardim</w:t>
            </w:r>
          </w:p>
        </w:tc>
        <w:tc>
          <w:tcPr>
            <w:tcW w:w="1462"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Bituri</w:t>
            </w:r>
          </w:p>
        </w:tc>
        <w:tc>
          <w:tcPr>
            <w:tcW w:w="1668"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17.776.000</w:t>
            </w:r>
          </w:p>
        </w:tc>
        <w:tc>
          <w:tcPr>
            <w:tcW w:w="1733"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Poluída</w:t>
            </w:r>
          </w:p>
        </w:tc>
        <w:tc>
          <w:tcPr>
            <w:tcW w:w="1582" w:type="dxa"/>
            <w:tcBorders>
              <w:lef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Mesotrófico</w:t>
            </w:r>
          </w:p>
        </w:tc>
      </w:tr>
      <w:tr w:rsidR="007C19B0" w:rsidTr="00177C68">
        <w:trPr>
          <w:jc w:val="center"/>
        </w:trPr>
        <w:tc>
          <w:tcPr>
            <w:cnfStyle w:val="001000000000" w:firstRow="0" w:lastRow="0" w:firstColumn="1" w:lastColumn="0" w:oddVBand="0" w:evenVBand="0" w:oddHBand="0" w:evenHBand="0" w:firstRowFirstColumn="0" w:firstRowLastColumn="0" w:lastRowFirstColumn="0" w:lastRowLastColumn="0"/>
            <w:tcW w:w="1779" w:type="dxa"/>
            <w:tcBorders>
              <w:right w:val="single" w:sz="4" w:space="0" w:color="auto"/>
            </w:tcBorders>
            <w:shd w:val="clear" w:color="auto" w:fill="B8CCE4" w:themeFill="accent1" w:themeFillTint="66"/>
          </w:tcPr>
          <w:p w:rsidR="007C19B0" w:rsidRPr="005D6135" w:rsidRDefault="007C19B0" w:rsidP="005F227C">
            <w:pPr>
              <w:jc w:val="center"/>
              <w:textAlignment w:val="top"/>
              <w:rPr>
                <w:rFonts w:eastAsia="Times New Roman" w:cs="Arial"/>
                <w:sz w:val="20"/>
                <w:szCs w:val="20"/>
              </w:rPr>
            </w:pPr>
            <w:r w:rsidRPr="005D6135">
              <w:rPr>
                <w:rFonts w:eastAsia="Times New Roman" w:cs="Arial"/>
                <w:sz w:val="20"/>
                <w:szCs w:val="20"/>
              </w:rPr>
              <w:t>Pedro Moura</w:t>
            </w:r>
          </w:p>
        </w:tc>
        <w:tc>
          <w:tcPr>
            <w:tcW w:w="1346"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Belo Jardim</w:t>
            </w:r>
          </w:p>
        </w:tc>
        <w:tc>
          <w:tcPr>
            <w:tcW w:w="1462"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Ipojuca</w:t>
            </w:r>
          </w:p>
        </w:tc>
        <w:tc>
          <w:tcPr>
            <w:tcW w:w="1668"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30.740.000</w:t>
            </w:r>
          </w:p>
        </w:tc>
        <w:tc>
          <w:tcPr>
            <w:tcW w:w="1733"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Poluída</w:t>
            </w:r>
          </w:p>
        </w:tc>
        <w:tc>
          <w:tcPr>
            <w:tcW w:w="1582" w:type="dxa"/>
            <w:tcBorders>
              <w:lef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Supereutrófico</w:t>
            </w:r>
          </w:p>
        </w:tc>
      </w:tr>
      <w:tr w:rsidR="007C19B0" w:rsidTr="00177C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79" w:type="dxa"/>
            <w:tcBorders>
              <w:right w:val="single" w:sz="4" w:space="0" w:color="auto"/>
            </w:tcBorders>
            <w:shd w:val="clear" w:color="auto" w:fill="B8CCE4" w:themeFill="accent1" w:themeFillTint="66"/>
          </w:tcPr>
          <w:p w:rsidR="007C19B0" w:rsidRPr="005D6135" w:rsidRDefault="007C19B0" w:rsidP="005F227C">
            <w:pPr>
              <w:jc w:val="center"/>
              <w:textAlignment w:val="top"/>
              <w:rPr>
                <w:rFonts w:eastAsia="Times New Roman" w:cs="Arial"/>
                <w:sz w:val="20"/>
                <w:szCs w:val="20"/>
              </w:rPr>
            </w:pPr>
            <w:r w:rsidRPr="005D6135">
              <w:rPr>
                <w:rFonts w:eastAsia="Times New Roman" w:cs="Arial"/>
                <w:sz w:val="20"/>
                <w:szCs w:val="20"/>
              </w:rPr>
              <w:t>Manuíno</w:t>
            </w:r>
          </w:p>
        </w:tc>
        <w:tc>
          <w:tcPr>
            <w:tcW w:w="1346"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Bezerros</w:t>
            </w:r>
          </w:p>
        </w:tc>
        <w:tc>
          <w:tcPr>
            <w:tcW w:w="1462"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Manuíno</w:t>
            </w:r>
          </w:p>
        </w:tc>
        <w:tc>
          <w:tcPr>
            <w:tcW w:w="1668"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2.021.000</w:t>
            </w:r>
          </w:p>
        </w:tc>
        <w:tc>
          <w:tcPr>
            <w:tcW w:w="1733"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Poluída</w:t>
            </w:r>
          </w:p>
        </w:tc>
        <w:tc>
          <w:tcPr>
            <w:tcW w:w="1582" w:type="dxa"/>
            <w:tcBorders>
              <w:lef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Eutrófico</w:t>
            </w:r>
          </w:p>
        </w:tc>
      </w:tr>
      <w:tr w:rsidR="007C19B0" w:rsidTr="00177C68">
        <w:trPr>
          <w:jc w:val="center"/>
        </w:trPr>
        <w:tc>
          <w:tcPr>
            <w:cnfStyle w:val="001000000000" w:firstRow="0" w:lastRow="0" w:firstColumn="1" w:lastColumn="0" w:oddVBand="0" w:evenVBand="0" w:oddHBand="0" w:evenHBand="0" w:firstRowFirstColumn="0" w:firstRowLastColumn="0" w:lastRowFirstColumn="0" w:lastRowLastColumn="0"/>
            <w:tcW w:w="1779" w:type="dxa"/>
            <w:tcBorders>
              <w:right w:val="single" w:sz="4" w:space="0" w:color="auto"/>
            </w:tcBorders>
            <w:shd w:val="clear" w:color="auto" w:fill="B8CCE4" w:themeFill="accent1" w:themeFillTint="66"/>
          </w:tcPr>
          <w:p w:rsidR="007C19B0" w:rsidRPr="005D6135" w:rsidRDefault="007C19B0" w:rsidP="005F227C">
            <w:pPr>
              <w:jc w:val="center"/>
              <w:textAlignment w:val="top"/>
              <w:rPr>
                <w:rFonts w:eastAsia="Times New Roman" w:cs="Arial"/>
                <w:sz w:val="20"/>
                <w:szCs w:val="20"/>
              </w:rPr>
            </w:pPr>
            <w:r w:rsidRPr="005D6135">
              <w:rPr>
                <w:rFonts w:eastAsia="Times New Roman" w:cs="Arial"/>
                <w:sz w:val="20"/>
                <w:szCs w:val="20"/>
              </w:rPr>
              <w:t>Taquara</w:t>
            </w:r>
          </w:p>
        </w:tc>
        <w:tc>
          <w:tcPr>
            <w:tcW w:w="1346"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Caruaru</w:t>
            </w:r>
          </w:p>
        </w:tc>
        <w:tc>
          <w:tcPr>
            <w:tcW w:w="1462"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Taquara</w:t>
            </w:r>
          </w:p>
        </w:tc>
        <w:tc>
          <w:tcPr>
            <w:tcW w:w="1668"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1.347.000</w:t>
            </w:r>
          </w:p>
        </w:tc>
        <w:tc>
          <w:tcPr>
            <w:tcW w:w="1733" w:type="dxa"/>
            <w:tcBorders>
              <w:top w:val="single" w:sz="8" w:space="0" w:color="4BACC6" w:themeColor="accent5"/>
              <w:left w:val="single" w:sz="4" w:space="0" w:color="auto"/>
              <w:bottom w:val="single" w:sz="8" w:space="0" w:color="4BACC6" w:themeColor="accent5"/>
              <w:righ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Pouco Comprometida</w:t>
            </w:r>
          </w:p>
        </w:tc>
        <w:tc>
          <w:tcPr>
            <w:tcW w:w="1582" w:type="dxa"/>
            <w:tcBorders>
              <w:left w:val="single" w:sz="4" w:space="0" w:color="auto"/>
            </w:tcBorders>
          </w:tcPr>
          <w:p w:rsidR="007C19B0" w:rsidRPr="005D6135" w:rsidRDefault="007C19B0" w:rsidP="005F227C">
            <w:pPr>
              <w:jc w:val="center"/>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r w:rsidRPr="005D6135">
              <w:rPr>
                <w:rFonts w:eastAsia="Times New Roman" w:cs="Arial"/>
                <w:sz w:val="20"/>
                <w:szCs w:val="20"/>
              </w:rPr>
              <w:t>Mesotrófico</w:t>
            </w:r>
          </w:p>
        </w:tc>
      </w:tr>
      <w:tr w:rsidR="007C19B0" w:rsidTr="00177C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79" w:type="dxa"/>
            <w:tcBorders>
              <w:right w:val="single" w:sz="4" w:space="0" w:color="auto"/>
            </w:tcBorders>
            <w:shd w:val="clear" w:color="auto" w:fill="B8CCE4" w:themeFill="accent1" w:themeFillTint="66"/>
          </w:tcPr>
          <w:p w:rsidR="007C19B0" w:rsidRPr="005D6135" w:rsidRDefault="007C19B0" w:rsidP="005F227C">
            <w:pPr>
              <w:jc w:val="center"/>
              <w:textAlignment w:val="top"/>
              <w:rPr>
                <w:rFonts w:eastAsia="Times New Roman" w:cs="Arial"/>
                <w:sz w:val="20"/>
                <w:szCs w:val="20"/>
              </w:rPr>
            </w:pPr>
            <w:r w:rsidRPr="005D6135">
              <w:rPr>
                <w:rFonts w:eastAsia="Times New Roman" w:cs="Arial"/>
                <w:sz w:val="20"/>
                <w:szCs w:val="20"/>
              </w:rPr>
              <w:t>G. Azevedo</w:t>
            </w:r>
          </w:p>
        </w:tc>
        <w:tc>
          <w:tcPr>
            <w:tcW w:w="1346"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Caruaru</w:t>
            </w:r>
          </w:p>
        </w:tc>
        <w:tc>
          <w:tcPr>
            <w:tcW w:w="1462"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Faz. Caruaru</w:t>
            </w:r>
          </w:p>
        </w:tc>
        <w:tc>
          <w:tcPr>
            <w:tcW w:w="1668"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786.000</w:t>
            </w:r>
          </w:p>
        </w:tc>
        <w:tc>
          <w:tcPr>
            <w:tcW w:w="1733" w:type="dxa"/>
            <w:tcBorders>
              <w:left w:val="single" w:sz="4" w:space="0" w:color="auto"/>
              <w:righ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Moderadamente Comprometida</w:t>
            </w:r>
          </w:p>
        </w:tc>
        <w:tc>
          <w:tcPr>
            <w:tcW w:w="1582" w:type="dxa"/>
            <w:tcBorders>
              <w:left w:val="single" w:sz="4" w:space="0" w:color="auto"/>
            </w:tcBorders>
          </w:tcPr>
          <w:p w:rsidR="007C19B0" w:rsidRPr="005D6135" w:rsidRDefault="007C19B0" w:rsidP="005F227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r w:rsidRPr="005D6135">
              <w:rPr>
                <w:rFonts w:eastAsia="Times New Roman" w:cs="Arial"/>
                <w:sz w:val="20"/>
                <w:szCs w:val="20"/>
              </w:rPr>
              <w:t>Mesotrófico</w:t>
            </w:r>
          </w:p>
        </w:tc>
      </w:tr>
    </w:tbl>
    <w:p w:rsidR="00570711" w:rsidRDefault="00570711" w:rsidP="00570711">
      <w:pPr>
        <w:autoSpaceDE w:val="0"/>
        <w:autoSpaceDN w:val="0"/>
        <w:adjustRightInd w:val="0"/>
        <w:spacing w:before="120" w:after="120" w:line="240" w:lineRule="auto"/>
        <w:jc w:val="both"/>
      </w:pPr>
      <w:r w:rsidRPr="002F2565">
        <w:t>A</w:t>
      </w:r>
      <w:r w:rsidR="00230BC6">
        <w:t>s</w:t>
      </w:r>
      <w:r w:rsidR="00E2050B">
        <w:t xml:space="preserve"> descriç</w:t>
      </w:r>
      <w:r w:rsidR="00230BC6">
        <w:t>ões</w:t>
      </w:r>
      <w:r w:rsidR="00E2050B">
        <w:t xml:space="preserve"> das </w:t>
      </w:r>
      <w:r w:rsidRPr="002F2565">
        <w:t>classificaç</w:t>
      </w:r>
      <w:r w:rsidR="003B190A">
        <w:t xml:space="preserve">ões de </w:t>
      </w:r>
      <w:r>
        <w:t xml:space="preserve">qualidade </w:t>
      </w:r>
      <w:r w:rsidR="003B190A">
        <w:t xml:space="preserve">e de nível trófico </w:t>
      </w:r>
      <w:r>
        <w:t>adotada</w:t>
      </w:r>
      <w:r w:rsidR="00EB06FC">
        <w:t>s</w:t>
      </w:r>
      <w:r>
        <w:t xml:space="preserve"> pela CPRH constante</w:t>
      </w:r>
      <w:r w:rsidR="001B7C23">
        <w:t>s</w:t>
      </w:r>
      <w:r>
        <w:t xml:space="preserve"> da</w:t>
      </w:r>
      <w:r w:rsidR="00EB06FC">
        <w:t>s</w:t>
      </w:r>
      <w:r>
        <w:t xml:space="preserve"> tabela</w:t>
      </w:r>
      <w:r w:rsidR="00EB06FC">
        <w:t>s</w:t>
      </w:r>
      <w:r>
        <w:t xml:space="preserve"> acima </w:t>
      </w:r>
      <w:r w:rsidR="00E2050B">
        <w:t>encontra</w:t>
      </w:r>
      <w:r w:rsidR="00230BC6">
        <w:t>m</w:t>
      </w:r>
      <w:r w:rsidR="00E2050B">
        <w:t xml:space="preserve">-se no Anexo </w:t>
      </w:r>
      <w:r w:rsidR="00230BC6">
        <w:t>II.</w:t>
      </w:r>
    </w:p>
    <w:p w:rsidR="0089295A" w:rsidRDefault="0089295A" w:rsidP="0097235E">
      <w:pPr>
        <w:autoSpaceDE w:val="0"/>
        <w:autoSpaceDN w:val="0"/>
        <w:adjustRightInd w:val="0"/>
        <w:spacing w:after="120" w:line="240" w:lineRule="auto"/>
        <w:jc w:val="both"/>
        <w:rPr>
          <w:rFonts w:cstheme="minorHAnsi"/>
        </w:rPr>
      </w:pPr>
      <w:r w:rsidRPr="0089295A">
        <w:rPr>
          <w:rFonts w:cstheme="minorHAnsi"/>
        </w:rPr>
        <w:t xml:space="preserve">O PHBI </w:t>
      </w:r>
      <w:r>
        <w:rPr>
          <w:rFonts w:cstheme="minorHAnsi"/>
        </w:rPr>
        <w:t>propõe uma revisão e reestruturação da rede de monitoramento da qualidade das águas de modo que: (i) estações sejam localizadas a montante e jusante das principais fontes poluidoras (centros urbanos e indústrias); (ii) realização de análises de nitrogênio e fósforo concomitantemente, no trecho intermitente do rio de modo a possibilitar uma avaliação da dinâmica de nutrientes; (iii) a realização de medições de vazão nos pontos de monitoramento da qualidade das águas possibilitando uma avaliação mais consistente das cargas afluentes aos reservatórios da bacia; e (iv) realização de campanhas sazonais principalmente junto às usinas do setor sucroalcooleiro, no período de moagem da cana de açúcar</w:t>
      </w:r>
      <w:r w:rsidR="003628E0">
        <w:rPr>
          <w:rFonts w:cstheme="minorHAnsi"/>
        </w:rPr>
        <w:t>,</w:t>
      </w:r>
      <w:r>
        <w:rPr>
          <w:rFonts w:cstheme="minorHAnsi"/>
        </w:rPr>
        <w:t xml:space="preserve"> identificando eventuais despejos de efluentes direta ou indiretamente ao rio Ipojuca.</w:t>
      </w:r>
    </w:p>
    <w:p w:rsidR="00177C68" w:rsidRDefault="0097235E" w:rsidP="000916B1">
      <w:pPr>
        <w:autoSpaceDE w:val="0"/>
        <w:autoSpaceDN w:val="0"/>
        <w:adjustRightInd w:val="0"/>
        <w:spacing w:after="120" w:line="240" w:lineRule="auto"/>
        <w:jc w:val="both"/>
        <w:rPr>
          <w:rFonts w:cstheme="minorHAnsi"/>
          <w:bCs/>
          <w:color w:val="000000"/>
          <w:u w:val="single"/>
        </w:rPr>
      </w:pPr>
      <w:r>
        <w:rPr>
          <w:rFonts w:cstheme="minorHAnsi"/>
        </w:rPr>
        <w:t xml:space="preserve">Complementarmente, a reestruturação da rede de monitoramento deverá considerar o estudo de </w:t>
      </w:r>
      <w:r w:rsidRPr="0097235E">
        <w:t>Enquadramento dos Corpos Hídricos da Bacia do rio Ipojuca e Sistema de Outorga de lançamento de efluentes</w:t>
      </w:r>
      <w:r>
        <w:t xml:space="preserve">, a ser desenvolvido no âmbito do PSA Ipojuca. Este estudo irá promover </w:t>
      </w:r>
      <w:r w:rsidR="003628E0">
        <w:t xml:space="preserve">um detalhamento das fontes e do aporte de cargas poluidoras urbanas e industriais, </w:t>
      </w:r>
      <w:r>
        <w:t>uma avaliação da qualidade da água com a utilização de modelos matemáticos de simulação da qualidade das águas no curso do rio Ipojuca e de eutrofização dos reservatórios considerando cenários de uso da água e ocupação da bacia.</w:t>
      </w:r>
      <w:r w:rsidRPr="0097235E">
        <w:rPr>
          <w:rFonts w:cstheme="minorHAnsi"/>
        </w:rPr>
        <w:t xml:space="preserve"> </w:t>
      </w:r>
      <w:r w:rsidR="003628E0">
        <w:rPr>
          <w:rFonts w:cstheme="minorHAnsi"/>
        </w:rPr>
        <w:t xml:space="preserve">Com base nestas avaliações será elaborada uma proposta de enquadramento dos corpos hídricos e </w:t>
      </w:r>
      <w:r w:rsidR="00230BC6">
        <w:rPr>
          <w:rFonts w:cstheme="minorHAnsi"/>
        </w:rPr>
        <w:t>de</w:t>
      </w:r>
      <w:r w:rsidR="003628E0">
        <w:rPr>
          <w:rFonts w:cstheme="minorHAnsi"/>
        </w:rPr>
        <w:t xml:space="preserve"> reestruturação da rede de monitoramento hidrometeorológica e de qualidades das águas.</w:t>
      </w:r>
    </w:p>
    <w:p w:rsidR="00CA7BAD" w:rsidRPr="00CA7BAD" w:rsidRDefault="00CA7BAD" w:rsidP="000916B1">
      <w:pPr>
        <w:autoSpaceDE w:val="0"/>
        <w:autoSpaceDN w:val="0"/>
        <w:adjustRightInd w:val="0"/>
        <w:spacing w:after="120" w:line="240" w:lineRule="auto"/>
        <w:jc w:val="both"/>
        <w:rPr>
          <w:rFonts w:cstheme="minorHAnsi"/>
          <w:color w:val="000000"/>
        </w:rPr>
      </w:pPr>
      <w:r w:rsidRPr="00177C68">
        <w:rPr>
          <w:rFonts w:cstheme="minorHAnsi"/>
          <w:b/>
          <w:bCs/>
          <w:color w:val="000000"/>
        </w:rPr>
        <w:t>Considerações sobre as Mudanças Climáticas Globais e Desastres Associados</w:t>
      </w:r>
      <w:r w:rsidR="00177C68">
        <w:rPr>
          <w:rFonts w:cstheme="minorHAnsi"/>
          <w:b/>
          <w:bCs/>
          <w:color w:val="000000"/>
        </w:rPr>
        <w:t xml:space="preserve"> </w:t>
      </w:r>
      <w:r w:rsidR="00177C68" w:rsidRPr="00177C68">
        <w:rPr>
          <w:rFonts w:cstheme="minorHAnsi"/>
          <w:bCs/>
          <w:color w:val="000000"/>
        </w:rPr>
        <w:t xml:space="preserve">- </w:t>
      </w:r>
      <w:r w:rsidRPr="00CA7BAD">
        <w:rPr>
          <w:rFonts w:cstheme="minorHAnsi"/>
          <w:color w:val="000000"/>
        </w:rPr>
        <w:t>As consequências drásticas das mudanças climáticas globais já são reconhecidas há décadas e as anomalias climáticas vêm se acentuando com</w:t>
      </w:r>
      <w:r>
        <w:rPr>
          <w:rFonts w:cstheme="minorHAnsi"/>
          <w:color w:val="000000"/>
        </w:rPr>
        <w:t xml:space="preserve"> </w:t>
      </w:r>
      <w:r w:rsidRPr="00CA7BAD">
        <w:rPr>
          <w:rFonts w:cstheme="minorHAnsi"/>
          <w:color w:val="000000"/>
        </w:rPr>
        <w:t>o tempo, piorando ainda mais os registros indeléveis em muitos municípios de Pernambuco, seja em decorrência de secas prolongadas ou de</w:t>
      </w:r>
      <w:r>
        <w:rPr>
          <w:rFonts w:cstheme="minorHAnsi"/>
          <w:color w:val="000000"/>
        </w:rPr>
        <w:t xml:space="preserve"> </w:t>
      </w:r>
      <w:r w:rsidRPr="00CA7BAD">
        <w:rPr>
          <w:rFonts w:cstheme="minorHAnsi"/>
          <w:color w:val="000000"/>
        </w:rPr>
        <w:t xml:space="preserve">inundações de ampla abrangência, como também de outros fenômenos hidrometeorológicos e geológicos </w:t>
      </w:r>
      <w:r>
        <w:rPr>
          <w:rFonts w:cstheme="minorHAnsi"/>
          <w:color w:val="000000"/>
        </w:rPr>
        <w:t>de menor alcance geográfi</w:t>
      </w:r>
      <w:r w:rsidRPr="00CA7BAD">
        <w:rPr>
          <w:rFonts w:cstheme="minorHAnsi"/>
          <w:color w:val="000000"/>
        </w:rPr>
        <w:t>co.</w:t>
      </w:r>
    </w:p>
    <w:p w:rsidR="00C31823" w:rsidRDefault="00CA7BAD" w:rsidP="000916B1">
      <w:pPr>
        <w:autoSpaceDE w:val="0"/>
        <w:autoSpaceDN w:val="0"/>
        <w:adjustRightInd w:val="0"/>
        <w:spacing w:after="120" w:line="240" w:lineRule="auto"/>
        <w:jc w:val="both"/>
        <w:rPr>
          <w:rFonts w:cstheme="minorHAnsi"/>
          <w:color w:val="000000"/>
        </w:rPr>
      </w:pPr>
      <w:r w:rsidRPr="00CA7BAD">
        <w:rPr>
          <w:rFonts w:cstheme="minorHAnsi"/>
          <w:color w:val="000000"/>
        </w:rPr>
        <w:t>Em Pernambuco, são os processos hidrometeorológicos, além dos deslizamentos, os que trazem maiores perdas econômicas e sociais.</w:t>
      </w:r>
      <w:r>
        <w:rPr>
          <w:rFonts w:cstheme="minorHAnsi"/>
          <w:color w:val="000000"/>
        </w:rPr>
        <w:t xml:space="preserve"> </w:t>
      </w:r>
      <w:r w:rsidRPr="00CA7BAD">
        <w:rPr>
          <w:rFonts w:cstheme="minorHAnsi"/>
          <w:color w:val="000000"/>
        </w:rPr>
        <w:t xml:space="preserve">De acordo com o PHBI, os registros de secas e enchentes recorrentes ao </w:t>
      </w:r>
      <w:r w:rsidR="003628E0">
        <w:rPr>
          <w:rFonts w:cstheme="minorHAnsi"/>
          <w:color w:val="000000"/>
        </w:rPr>
        <w:t>longo da história de Pernambuco</w:t>
      </w:r>
      <w:r w:rsidRPr="00CA7BAD">
        <w:rPr>
          <w:rFonts w:cstheme="minorHAnsi"/>
          <w:color w:val="000000"/>
        </w:rPr>
        <w:t xml:space="preserve"> podem expressar o aume</w:t>
      </w:r>
      <w:r>
        <w:rPr>
          <w:rFonts w:cstheme="minorHAnsi"/>
          <w:color w:val="000000"/>
        </w:rPr>
        <w:t xml:space="preserve">nto dessas ocorrências na Bacia, </w:t>
      </w:r>
      <w:r w:rsidRPr="00CA7BAD">
        <w:rPr>
          <w:rFonts w:cstheme="minorHAnsi"/>
          <w:color w:val="000000"/>
        </w:rPr>
        <w:t xml:space="preserve">embora não se disponham de </w:t>
      </w:r>
      <w:r>
        <w:rPr>
          <w:rFonts w:cstheme="minorHAnsi"/>
          <w:color w:val="000000"/>
        </w:rPr>
        <w:t xml:space="preserve">informações sobre </w:t>
      </w:r>
      <w:r w:rsidRPr="00CA7BAD">
        <w:rPr>
          <w:rFonts w:cstheme="minorHAnsi"/>
          <w:color w:val="000000"/>
        </w:rPr>
        <w:t xml:space="preserve">desastres </w:t>
      </w:r>
      <w:r>
        <w:rPr>
          <w:rFonts w:cstheme="minorHAnsi"/>
          <w:color w:val="000000"/>
        </w:rPr>
        <w:t xml:space="preserve">provocados por inundações </w:t>
      </w:r>
      <w:r w:rsidRPr="00CA7BAD">
        <w:rPr>
          <w:rFonts w:cstheme="minorHAnsi"/>
          <w:color w:val="000000"/>
        </w:rPr>
        <w:t>na Bacia do Ipojuca</w:t>
      </w:r>
      <w:r>
        <w:rPr>
          <w:rFonts w:cstheme="minorHAnsi"/>
          <w:color w:val="000000"/>
        </w:rPr>
        <w:t>. Somente recentemente, com as</w:t>
      </w:r>
      <w:r w:rsidR="00C31823">
        <w:rPr>
          <w:rFonts w:cstheme="minorHAnsi"/>
          <w:color w:val="000000"/>
        </w:rPr>
        <w:t xml:space="preserve"> </w:t>
      </w:r>
      <w:r w:rsidRPr="00CA7BAD">
        <w:rPr>
          <w:rFonts w:cstheme="minorHAnsi"/>
          <w:color w:val="000000"/>
        </w:rPr>
        <w:t xml:space="preserve">chuvas de junho de 2010, </w:t>
      </w:r>
      <w:r>
        <w:rPr>
          <w:rFonts w:cstheme="minorHAnsi"/>
          <w:color w:val="000000"/>
        </w:rPr>
        <w:t>algu</w:t>
      </w:r>
      <w:r w:rsidR="003628E0">
        <w:rPr>
          <w:rFonts w:cstheme="minorHAnsi"/>
          <w:color w:val="000000"/>
        </w:rPr>
        <w:t>mas</w:t>
      </w:r>
      <w:r>
        <w:rPr>
          <w:rFonts w:cstheme="minorHAnsi"/>
          <w:color w:val="000000"/>
        </w:rPr>
        <w:t xml:space="preserve"> </w:t>
      </w:r>
      <w:r w:rsidR="003628E0">
        <w:rPr>
          <w:rFonts w:cstheme="minorHAnsi"/>
          <w:color w:val="000000"/>
        </w:rPr>
        <w:t xml:space="preserve">áreas de </w:t>
      </w:r>
      <w:r w:rsidRPr="00CA7BAD">
        <w:rPr>
          <w:rFonts w:cstheme="minorHAnsi"/>
          <w:color w:val="000000"/>
        </w:rPr>
        <w:t xml:space="preserve">municípios </w:t>
      </w:r>
      <w:r w:rsidRPr="00CA7BAD">
        <w:rPr>
          <w:rFonts w:cstheme="minorHAnsi"/>
          <w:color w:val="000000"/>
        </w:rPr>
        <w:lastRenderedPageBreak/>
        <w:t>pert</w:t>
      </w:r>
      <w:r>
        <w:rPr>
          <w:rFonts w:cstheme="minorHAnsi"/>
          <w:color w:val="000000"/>
        </w:rPr>
        <w:t>encentes à bacia do rio Ipojuca foram afetad</w:t>
      </w:r>
      <w:r w:rsidR="003628E0">
        <w:rPr>
          <w:rFonts w:cstheme="minorHAnsi"/>
          <w:color w:val="000000"/>
        </w:rPr>
        <w:t>a</w:t>
      </w:r>
      <w:r>
        <w:rPr>
          <w:rFonts w:cstheme="minorHAnsi"/>
          <w:color w:val="000000"/>
        </w:rPr>
        <w:t xml:space="preserve">s, </w:t>
      </w:r>
      <w:r w:rsidR="003628E0">
        <w:rPr>
          <w:rFonts w:cstheme="minorHAnsi"/>
          <w:color w:val="000000"/>
        </w:rPr>
        <w:t>localizadas em</w:t>
      </w:r>
      <w:r>
        <w:rPr>
          <w:rFonts w:cstheme="minorHAnsi"/>
          <w:color w:val="000000"/>
        </w:rPr>
        <w:t xml:space="preserve"> </w:t>
      </w:r>
      <w:r w:rsidRPr="00CA7BAD">
        <w:rPr>
          <w:rFonts w:cstheme="minorHAnsi"/>
          <w:color w:val="000000"/>
        </w:rPr>
        <w:t>Bezerros, Chã Grande, Escada, Gravatá</w:t>
      </w:r>
      <w:r>
        <w:rPr>
          <w:rFonts w:cstheme="minorHAnsi"/>
          <w:color w:val="000000"/>
        </w:rPr>
        <w:t xml:space="preserve"> e</w:t>
      </w:r>
      <w:r w:rsidRPr="00CA7BAD">
        <w:rPr>
          <w:rFonts w:cstheme="minorHAnsi"/>
          <w:color w:val="000000"/>
        </w:rPr>
        <w:t xml:space="preserve"> Ipojuca</w:t>
      </w:r>
      <w:r>
        <w:rPr>
          <w:rFonts w:cstheme="minorHAnsi"/>
          <w:color w:val="000000"/>
        </w:rPr>
        <w:t>.</w:t>
      </w:r>
    </w:p>
    <w:p w:rsidR="00CA7BAD" w:rsidRPr="00CA7BAD" w:rsidRDefault="00C31823" w:rsidP="000916B1">
      <w:pPr>
        <w:autoSpaceDE w:val="0"/>
        <w:autoSpaceDN w:val="0"/>
        <w:adjustRightInd w:val="0"/>
        <w:spacing w:after="120" w:line="240" w:lineRule="auto"/>
        <w:jc w:val="both"/>
        <w:rPr>
          <w:rFonts w:cstheme="minorHAnsi"/>
          <w:color w:val="000000"/>
        </w:rPr>
      </w:pPr>
      <w:r>
        <w:rPr>
          <w:rFonts w:cstheme="minorHAnsi"/>
          <w:color w:val="000000"/>
        </w:rPr>
        <w:t xml:space="preserve">Nestes casos, ações de controle de riscos foram e serão adotadas nos projetos dos sistemas de esgotamento sanitário de modo a não afetarem as principais unidades dos sistemas </w:t>
      </w:r>
      <w:r w:rsidR="003628E0">
        <w:rPr>
          <w:rFonts w:cstheme="minorHAnsi"/>
          <w:color w:val="000000"/>
        </w:rPr>
        <w:t>a serem implantados pelo PSA.</w:t>
      </w:r>
      <w:r>
        <w:rPr>
          <w:rFonts w:cstheme="minorHAnsi"/>
          <w:color w:val="000000"/>
        </w:rPr>
        <w:t xml:space="preserve"> </w:t>
      </w:r>
      <w:r w:rsidR="00CA7BAD">
        <w:rPr>
          <w:rFonts w:cstheme="minorHAnsi"/>
          <w:color w:val="000000"/>
        </w:rPr>
        <w:t xml:space="preserve"> </w:t>
      </w:r>
      <w:r w:rsidR="00CA7BAD" w:rsidRPr="00CA7BAD">
        <w:rPr>
          <w:rFonts w:cstheme="minorHAnsi"/>
          <w:b/>
          <w:bCs/>
          <w:color w:val="FFFFFF"/>
        </w:rPr>
        <w:t>34</w:t>
      </w:r>
    </w:p>
    <w:p w:rsidR="005A5D84" w:rsidRDefault="005A5D84" w:rsidP="000916B1">
      <w:pPr>
        <w:autoSpaceDE w:val="0"/>
        <w:autoSpaceDN w:val="0"/>
        <w:adjustRightInd w:val="0"/>
        <w:spacing w:after="120" w:line="240" w:lineRule="auto"/>
        <w:jc w:val="both"/>
        <w:rPr>
          <w:rStyle w:val="hps"/>
          <w:rFonts w:cs="Arial"/>
          <w:lang w:val="pt-PT"/>
        </w:rPr>
      </w:pPr>
      <w:r w:rsidRPr="00177C68">
        <w:rPr>
          <w:rFonts w:cs="Times New Roman"/>
          <w:b/>
        </w:rPr>
        <w:t>Serviços de abastecimento de água e esgotamento sanitário</w:t>
      </w:r>
      <w:r w:rsidR="00177C68">
        <w:rPr>
          <w:rFonts w:cs="Times New Roman"/>
          <w:b/>
        </w:rPr>
        <w:t xml:space="preserve"> </w:t>
      </w:r>
      <w:r w:rsidRPr="00177C68">
        <w:rPr>
          <w:rFonts w:cs="Times New Roman"/>
        </w:rPr>
        <w:t>-</w:t>
      </w:r>
      <w:r w:rsidRPr="00434D27">
        <w:rPr>
          <w:rFonts w:cs="Times New Roman"/>
          <w:b/>
        </w:rPr>
        <w:t xml:space="preserve"> </w:t>
      </w:r>
      <w:r w:rsidRPr="00434D27">
        <w:rPr>
          <w:rStyle w:val="hps"/>
          <w:rFonts w:cs="Arial"/>
          <w:lang w:val="pt-PT"/>
        </w:rPr>
        <w:t>Os serviços de água</w:t>
      </w:r>
      <w:r w:rsidR="00C71310" w:rsidRPr="00434D27">
        <w:rPr>
          <w:rStyle w:val="hps"/>
          <w:rFonts w:cs="Arial"/>
          <w:lang w:val="pt-PT"/>
        </w:rPr>
        <w:t xml:space="preserve"> </w:t>
      </w:r>
      <w:r w:rsidRPr="00434D27">
        <w:rPr>
          <w:rStyle w:val="hps"/>
          <w:rFonts w:cs="Arial"/>
          <w:lang w:val="pt-PT"/>
        </w:rPr>
        <w:t>e esgotos</w:t>
      </w:r>
      <w:r w:rsidR="00C71310" w:rsidRPr="00434D27">
        <w:rPr>
          <w:rStyle w:val="hps"/>
          <w:rFonts w:cs="Arial"/>
          <w:lang w:val="pt-PT"/>
        </w:rPr>
        <w:t xml:space="preserve"> </w:t>
      </w:r>
      <w:r w:rsidRPr="00434D27">
        <w:rPr>
          <w:rStyle w:val="hps"/>
          <w:rFonts w:cs="Arial"/>
          <w:lang w:val="pt-PT"/>
        </w:rPr>
        <w:t>nesses municípios</w:t>
      </w:r>
      <w:r w:rsidR="00C71310" w:rsidRPr="00434D27">
        <w:rPr>
          <w:rStyle w:val="hps"/>
          <w:rFonts w:cs="Arial"/>
          <w:lang w:val="pt-PT"/>
        </w:rPr>
        <w:t xml:space="preserve"> </w:t>
      </w:r>
      <w:r w:rsidRPr="00434D27">
        <w:rPr>
          <w:rStyle w:val="hps"/>
          <w:rFonts w:cs="Arial"/>
          <w:lang w:val="pt-PT"/>
        </w:rPr>
        <w:t>são operados pela</w:t>
      </w:r>
      <w:r w:rsidR="005B593C" w:rsidRPr="00434D27">
        <w:rPr>
          <w:rStyle w:val="hps"/>
          <w:rFonts w:cs="Arial"/>
          <w:lang w:val="pt-PT"/>
        </w:rPr>
        <w:t xml:space="preserve"> </w:t>
      </w:r>
      <w:r w:rsidRPr="00434D27">
        <w:rPr>
          <w:rStyle w:val="hps"/>
          <w:rFonts w:cs="Arial"/>
          <w:lang w:val="pt-PT"/>
        </w:rPr>
        <w:t>COMPESA</w:t>
      </w:r>
      <w:r w:rsidRPr="00434D27">
        <w:rPr>
          <w:rFonts w:cs="Arial"/>
          <w:lang w:val="pt-PT"/>
        </w:rPr>
        <w:t xml:space="preserve"> por meio de </w:t>
      </w:r>
      <w:r w:rsidRPr="00434D27">
        <w:rPr>
          <w:rStyle w:val="hps"/>
          <w:rFonts w:cs="Arial"/>
          <w:lang w:val="pt-PT"/>
        </w:rPr>
        <w:t>contratos de concessão</w:t>
      </w:r>
      <w:r w:rsidR="00E867CF">
        <w:rPr>
          <w:rStyle w:val="hps"/>
          <w:rFonts w:cs="Arial"/>
          <w:lang w:val="pt-PT"/>
        </w:rPr>
        <w:t>. De forma geral, a</w:t>
      </w:r>
      <w:r w:rsidR="00625EEF" w:rsidRPr="00434D27">
        <w:rPr>
          <w:rStyle w:val="hps"/>
          <w:rFonts w:cs="Arial"/>
          <w:lang w:val="pt-PT"/>
        </w:rPr>
        <w:t xml:space="preserve"> </w:t>
      </w:r>
      <w:r w:rsidRPr="00434D27">
        <w:rPr>
          <w:rStyle w:val="hps"/>
          <w:rFonts w:cs="Arial"/>
          <w:lang w:val="pt-PT"/>
        </w:rPr>
        <w:t xml:space="preserve">população </w:t>
      </w:r>
      <w:r w:rsidR="00E867CF">
        <w:rPr>
          <w:rStyle w:val="hps"/>
          <w:rFonts w:cs="Arial"/>
          <w:lang w:val="pt-PT"/>
        </w:rPr>
        <w:t xml:space="preserve">da bacia </w:t>
      </w:r>
      <w:r w:rsidRPr="00434D27">
        <w:rPr>
          <w:rStyle w:val="hps"/>
          <w:rFonts w:cs="Arial"/>
          <w:lang w:val="pt-PT"/>
        </w:rPr>
        <w:t>não é abastecida</w:t>
      </w:r>
      <w:r w:rsidR="00625EEF" w:rsidRPr="00434D27">
        <w:rPr>
          <w:rStyle w:val="hps"/>
          <w:rFonts w:cs="Arial"/>
          <w:lang w:val="pt-PT"/>
        </w:rPr>
        <w:t xml:space="preserve"> </w:t>
      </w:r>
      <w:r w:rsidRPr="00434D27">
        <w:rPr>
          <w:rStyle w:val="hps"/>
          <w:rFonts w:cs="Arial"/>
          <w:lang w:val="pt-PT"/>
        </w:rPr>
        <w:t>com água potável</w:t>
      </w:r>
      <w:r w:rsidR="00625EEF" w:rsidRPr="00434D27">
        <w:rPr>
          <w:rStyle w:val="hps"/>
          <w:rFonts w:cs="Arial"/>
          <w:lang w:val="pt-PT"/>
        </w:rPr>
        <w:t xml:space="preserve"> </w:t>
      </w:r>
      <w:r w:rsidRPr="00434D27">
        <w:rPr>
          <w:rStyle w:val="hps"/>
          <w:rFonts w:cs="Arial"/>
          <w:lang w:val="pt-PT"/>
        </w:rPr>
        <w:t>24 horas por dia, sendo frequente a intermitência no atendimento.</w:t>
      </w:r>
    </w:p>
    <w:p w:rsidR="00434D27" w:rsidRDefault="009A2FDF" w:rsidP="000916B1">
      <w:pPr>
        <w:autoSpaceDE w:val="0"/>
        <w:autoSpaceDN w:val="0"/>
        <w:adjustRightInd w:val="0"/>
        <w:spacing w:after="120" w:line="240" w:lineRule="auto"/>
        <w:jc w:val="both"/>
      </w:pPr>
      <w:r w:rsidRPr="00E867CF">
        <w:rPr>
          <w:rStyle w:val="hps"/>
          <w:rFonts w:cs="Arial"/>
        </w:rPr>
        <w:t>Es</w:t>
      </w:r>
      <w:r w:rsidR="00E867CF" w:rsidRPr="00E867CF">
        <w:rPr>
          <w:rStyle w:val="hps"/>
          <w:rFonts w:cs="Arial"/>
        </w:rPr>
        <w:t>ta</w:t>
      </w:r>
      <w:r w:rsidRPr="00E867CF">
        <w:rPr>
          <w:rStyle w:val="hps"/>
          <w:rFonts w:cs="Arial"/>
        </w:rPr>
        <w:t xml:space="preserve"> questão de escassez de água para abastecimento público, principalmente na Zona do Agreste, tem trazido sérios problemas ao desenvolvimento local com algumas indústrias tendo reduzido sua produção ou mesmo se transferindo para outras regiões. Esta </w:t>
      </w:r>
      <w:r w:rsidRPr="00E867CF">
        <w:rPr>
          <w:iCs/>
        </w:rPr>
        <w:t>questão da escassez de água será resolvid</w:t>
      </w:r>
      <w:r w:rsidR="00E867CF" w:rsidRPr="00E867CF">
        <w:rPr>
          <w:iCs/>
        </w:rPr>
        <w:t>a</w:t>
      </w:r>
      <w:r w:rsidRPr="00E867CF">
        <w:rPr>
          <w:iCs/>
        </w:rPr>
        <w:t xml:space="preserve"> com a construção do Ramal Agreste do Eixo Este do sistema de transposição de água do rio São Francisco</w:t>
      </w:r>
      <w:r w:rsidR="00434D27" w:rsidRPr="00E867CF">
        <w:rPr>
          <w:iCs/>
        </w:rPr>
        <w:t xml:space="preserve">, </w:t>
      </w:r>
      <w:r w:rsidRPr="00E867CF">
        <w:rPr>
          <w:iCs/>
        </w:rPr>
        <w:t xml:space="preserve">o qual se encontra em implantação com recursos do </w:t>
      </w:r>
      <w:r w:rsidR="00434D27" w:rsidRPr="00E867CF">
        <w:rPr>
          <w:i/>
          <w:iCs/>
        </w:rPr>
        <w:t>Plano de Aceleração do Crescimento</w:t>
      </w:r>
      <w:r w:rsidR="00434D27" w:rsidRPr="00E867CF">
        <w:rPr>
          <w:iCs/>
        </w:rPr>
        <w:t xml:space="preserve"> (PAC) </w:t>
      </w:r>
      <w:r w:rsidR="00434D27" w:rsidRPr="00E867CF">
        <w:t>d</w:t>
      </w:r>
      <w:r w:rsidR="00E867CF">
        <w:t>o G</w:t>
      </w:r>
      <w:r w:rsidRPr="00E867CF">
        <w:t xml:space="preserve">overno Federal. O </w:t>
      </w:r>
      <w:r w:rsidR="00434D27" w:rsidRPr="00E867CF">
        <w:t>Ramal Agreste levará 4m</w:t>
      </w:r>
      <w:r w:rsidR="00434D27" w:rsidRPr="00E867CF">
        <w:rPr>
          <w:vertAlign w:val="superscript"/>
        </w:rPr>
        <w:t>3</w:t>
      </w:r>
      <w:r w:rsidR="00434D27" w:rsidRPr="00E867CF">
        <w:t xml:space="preserve">/s de </w:t>
      </w:r>
      <w:r w:rsidRPr="00E867CF">
        <w:t>á</w:t>
      </w:r>
      <w:r w:rsidR="00434D27" w:rsidRPr="00E867CF">
        <w:t xml:space="preserve">gua </w:t>
      </w:r>
      <w:r w:rsidRPr="00E867CF">
        <w:t>a</w:t>
      </w:r>
      <w:r w:rsidR="00E867CF" w:rsidRPr="00E867CF">
        <w:t xml:space="preserve"> um grande reservatório a ser construído no rio Ipojuca no trecho superior da Bacia, de onde, por meio de uma adutora, beneficiará 64 cidades e outras 80 comunidades da Bacia do Ipojuca e d</w:t>
      </w:r>
      <w:r w:rsidR="0097235E">
        <w:t>as</w:t>
      </w:r>
      <w:r w:rsidR="00E867CF" w:rsidRPr="00E867CF">
        <w:t xml:space="preserve"> bacias vizinhas.</w:t>
      </w:r>
    </w:p>
    <w:p w:rsidR="00C5465A" w:rsidRPr="00E867CF" w:rsidRDefault="00C5465A" w:rsidP="009A2FDF">
      <w:pPr>
        <w:autoSpaceDE w:val="0"/>
        <w:autoSpaceDN w:val="0"/>
        <w:adjustRightInd w:val="0"/>
        <w:spacing w:before="120" w:after="120" w:line="240" w:lineRule="auto"/>
        <w:jc w:val="both"/>
      </w:pPr>
      <w:r>
        <w:rPr>
          <w:iCs/>
        </w:rPr>
        <w:t>A</w:t>
      </w:r>
      <w:r w:rsidRPr="00BD7EDE">
        <w:rPr>
          <w:iCs/>
        </w:rPr>
        <w:t xml:space="preserve"> entrada de </w:t>
      </w:r>
      <w:r>
        <w:rPr>
          <w:iCs/>
        </w:rPr>
        <w:t>á</w:t>
      </w:r>
      <w:r w:rsidRPr="00BD7EDE">
        <w:rPr>
          <w:iCs/>
        </w:rPr>
        <w:t>gua d</w:t>
      </w:r>
      <w:r>
        <w:rPr>
          <w:iCs/>
        </w:rPr>
        <w:t>o</w:t>
      </w:r>
      <w:r w:rsidRPr="00BD7EDE">
        <w:rPr>
          <w:iCs/>
        </w:rPr>
        <w:t xml:space="preserve"> rio </w:t>
      </w:r>
      <w:r w:rsidRPr="00BD7EDE">
        <w:rPr>
          <w:i/>
          <w:iCs/>
        </w:rPr>
        <w:t>São Francisco</w:t>
      </w:r>
      <w:r w:rsidRPr="00BD7EDE">
        <w:rPr>
          <w:iCs/>
        </w:rPr>
        <w:t xml:space="preserve"> a</w:t>
      </w:r>
      <w:r>
        <w:rPr>
          <w:iCs/>
        </w:rPr>
        <w:t>o</w:t>
      </w:r>
      <w:r w:rsidRPr="00BD7EDE">
        <w:rPr>
          <w:iCs/>
        </w:rPr>
        <w:t xml:space="preserve"> Agreste Pernambucano </w:t>
      </w:r>
      <w:r>
        <w:rPr>
          <w:iCs/>
        </w:rPr>
        <w:t>através da Bacia do rio Ipojuca</w:t>
      </w:r>
      <w:r w:rsidRPr="00BD7EDE">
        <w:rPr>
          <w:iCs/>
        </w:rPr>
        <w:t xml:space="preserve"> certamente </w:t>
      </w:r>
      <w:r>
        <w:rPr>
          <w:iCs/>
        </w:rPr>
        <w:t xml:space="preserve">se transformará em um dos insumos básicos </w:t>
      </w:r>
      <w:r w:rsidRPr="00BD7EDE">
        <w:rPr>
          <w:iCs/>
        </w:rPr>
        <w:t xml:space="preserve">para </w:t>
      </w:r>
      <w:r>
        <w:rPr>
          <w:iCs/>
        </w:rPr>
        <w:t>o desenvolvimento da região.</w:t>
      </w:r>
    </w:p>
    <w:p w:rsidR="00A61151" w:rsidRDefault="00E867CF" w:rsidP="00A61151">
      <w:pPr>
        <w:autoSpaceDE w:val="0"/>
        <w:autoSpaceDN w:val="0"/>
        <w:adjustRightInd w:val="0"/>
        <w:spacing w:after="120" w:line="240" w:lineRule="auto"/>
        <w:jc w:val="both"/>
        <w:rPr>
          <w:rStyle w:val="hps"/>
          <w:rFonts w:cs="Arial"/>
          <w:lang w:val="pt-PT"/>
        </w:rPr>
      </w:pPr>
      <w:r>
        <w:rPr>
          <w:rStyle w:val="hps"/>
          <w:rFonts w:cs="Arial"/>
          <w:lang w:val="pt-PT"/>
        </w:rPr>
        <w:t xml:space="preserve">Com relação ao sistema de esgotamento sanitário, </w:t>
      </w:r>
      <w:r w:rsidRPr="00434D27">
        <w:rPr>
          <w:rStyle w:val="hps"/>
          <w:rFonts w:cs="Arial"/>
          <w:lang w:val="pt-PT"/>
        </w:rPr>
        <w:t>apenas 15%</w:t>
      </w:r>
      <w:r>
        <w:rPr>
          <w:rStyle w:val="hps"/>
          <w:rFonts w:cs="Arial"/>
          <w:lang w:val="pt-PT"/>
        </w:rPr>
        <w:t xml:space="preserve"> </w:t>
      </w:r>
      <w:r w:rsidRPr="00434D27">
        <w:rPr>
          <w:rStyle w:val="hps"/>
          <w:rFonts w:cs="Arial"/>
          <w:lang w:val="pt-PT"/>
        </w:rPr>
        <w:t>da população tem serviço</w:t>
      </w:r>
      <w:r>
        <w:rPr>
          <w:rStyle w:val="hps"/>
          <w:rFonts w:cs="Arial"/>
          <w:lang w:val="pt-PT"/>
        </w:rPr>
        <w:t xml:space="preserve"> </w:t>
      </w:r>
      <w:r w:rsidRPr="00434D27">
        <w:rPr>
          <w:rStyle w:val="hps"/>
          <w:rFonts w:cs="Arial"/>
          <w:lang w:val="pt-PT"/>
        </w:rPr>
        <w:t>de esgoto sanitário</w:t>
      </w:r>
      <w:r w:rsidRPr="00434D27">
        <w:rPr>
          <w:rFonts w:cs="Arial"/>
          <w:lang w:val="pt-PT"/>
        </w:rPr>
        <w:t xml:space="preserve"> sendo que os </w:t>
      </w:r>
      <w:r w:rsidRPr="00434D27">
        <w:rPr>
          <w:rStyle w:val="hps"/>
          <w:rFonts w:cs="Arial"/>
          <w:lang w:val="pt-PT"/>
        </w:rPr>
        <w:t>efluentes coletados não são tratados</w:t>
      </w:r>
      <w:r w:rsidRPr="00434D27">
        <w:rPr>
          <w:rFonts w:cs="Arial"/>
          <w:lang w:val="pt-PT"/>
        </w:rPr>
        <w:t xml:space="preserve">, tendo como destino final o </w:t>
      </w:r>
      <w:r w:rsidRPr="00434D27">
        <w:rPr>
          <w:rStyle w:val="hps"/>
          <w:rFonts w:cs="Arial"/>
          <w:lang w:val="pt-PT"/>
        </w:rPr>
        <w:t>rio Ipojuca</w:t>
      </w:r>
      <w:r>
        <w:rPr>
          <w:rStyle w:val="hps"/>
          <w:rFonts w:cs="Arial"/>
          <w:lang w:val="pt-PT"/>
        </w:rPr>
        <w:t>. É</w:t>
      </w:r>
      <w:r w:rsidR="00C31823">
        <w:rPr>
          <w:rStyle w:val="hps"/>
          <w:rFonts w:cs="Arial"/>
          <w:lang w:val="pt-PT"/>
        </w:rPr>
        <w:t xml:space="preserve"> </w:t>
      </w:r>
      <w:r w:rsidR="00446501" w:rsidRPr="00336E64">
        <w:rPr>
          <w:rStyle w:val="hps"/>
          <w:rFonts w:cs="Arial"/>
          <w:lang w:val="pt-PT"/>
        </w:rPr>
        <w:t xml:space="preserve"> importante notar que, entre os municípios com sede na bacia, somente Belo Jardim, Caruaru e Gravatá possuem redes de coleta de esgoto, com at</w:t>
      </w:r>
      <w:r>
        <w:rPr>
          <w:rStyle w:val="hps"/>
          <w:rFonts w:cs="Arial"/>
          <w:lang w:val="pt-PT"/>
        </w:rPr>
        <w:t>endimento de 1,55%; 39,91% e 1,64</w:t>
      </w:r>
      <w:r w:rsidR="00446501" w:rsidRPr="00336E64">
        <w:rPr>
          <w:rStyle w:val="hps"/>
          <w:rFonts w:cs="Arial"/>
          <w:lang w:val="pt-PT"/>
        </w:rPr>
        <w:t>% de atendimento à população urbana, sendo que os mesmos são vertidos ao corpo receptor sem tratamento.</w:t>
      </w:r>
    </w:p>
    <w:p w:rsidR="00536F39" w:rsidRPr="00E32AED" w:rsidRDefault="00A61151" w:rsidP="00536F39">
      <w:pPr>
        <w:pStyle w:val="Paragraph"/>
        <w:numPr>
          <w:ilvl w:val="0"/>
          <w:numId w:val="0"/>
        </w:numPr>
        <w:rPr>
          <w:rFonts w:cstheme="minorHAnsi"/>
          <w:iCs/>
          <w:sz w:val="22"/>
          <w:lang w:val="pt-BR"/>
        </w:rPr>
      </w:pPr>
      <w:r w:rsidRPr="00E32AED">
        <w:rPr>
          <w:rFonts w:cstheme="minorHAnsi"/>
          <w:b/>
          <w:sz w:val="22"/>
          <w:lang w:val="pt-BR"/>
        </w:rPr>
        <w:t>Resíduos Sólidos</w:t>
      </w:r>
      <w:r w:rsidRPr="00E32AED">
        <w:rPr>
          <w:rFonts w:cstheme="minorHAnsi"/>
          <w:sz w:val="22"/>
          <w:lang w:val="pt-BR"/>
        </w:rPr>
        <w:t xml:space="preserve"> – Cerca de</w:t>
      </w:r>
      <w:r w:rsidRPr="00536F39">
        <w:rPr>
          <w:rFonts w:eastAsia="Times New Roman" w:cstheme="minorHAnsi"/>
          <w:sz w:val="22"/>
          <w:lang w:val="pt-PT"/>
        </w:rPr>
        <w:t xml:space="preserve"> 537 toneladas por dia de resíduos sólidos são gerados pela população urbana da bacia sendo o município de Caruaru contribui com 164 t / dia e os municípios de Pesqueira e São Caetano com 67 t / dia e 45 t / dia, respectivamente. A utilização de lixões a céu aberto é adotada por 40% dos municípios e apenas 24% adotam aterros sanitários e/ou controlados. Os municípios de Arcoverde, Belo Jardim, Caruaru, Gravatá e Pesqueira têm aterros sanitários, enquanto Sanharó e Vitória de Santo Antão possuem ​​aterros controlados. Em resumo, na bacia há16 lixões, dois aterros sanitários e seis aterros controlados.</w:t>
      </w:r>
      <w:r w:rsidR="00536F39" w:rsidRPr="00E32AED">
        <w:rPr>
          <w:rFonts w:cstheme="minorHAnsi"/>
          <w:iCs/>
          <w:sz w:val="22"/>
          <w:lang w:val="pt-BR"/>
        </w:rPr>
        <w:t xml:space="preserve"> </w:t>
      </w:r>
    </w:p>
    <w:p w:rsidR="00A61151" w:rsidRPr="00E32AED" w:rsidRDefault="00536F39" w:rsidP="000909A7">
      <w:pPr>
        <w:autoSpaceDE w:val="0"/>
        <w:autoSpaceDN w:val="0"/>
        <w:adjustRightInd w:val="0"/>
        <w:spacing w:after="120" w:line="240" w:lineRule="auto"/>
        <w:jc w:val="both"/>
        <w:rPr>
          <w:rFonts w:eastAsia="Times New Roman" w:cs="Arial"/>
        </w:rPr>
      </w:pPr>
      <w:r>
        <w:rPr>
          <w:rFonts w:cstheme="minorHAnsi"/>
          <w:iCs/>
        </w:rPr>
        <w:t>A Secretaria de Me</w:t>
      </w:r>
      <w:r w:rsidRPr="00536F39">
        <w:rPr>
          <w:rFonts w:cstheme="minorHAnsi"/>
          <w:iCs/>
        </w:rPr>
        <w:t xml:space="preserve">io Ambiente </w:t>
      </w:r>
      <w:r>
        <w:rPr>
          <w:rFonts w:cstheme="minorHAnsi"/>
          <w:iCs/>
        </w:rPr>
        <w:t xml:space="preserve">e Sustentabilidade </w:t>
      </w:r>
      <w:r w:rsidRPr="00671818">
        <w:rPr>
          <w:rFonts w:cstheme="minorHAnsi"/>
          <w:iCs/>
        </w:rPr>
        <w:t>(SEMAS)</w:t>
      </w:r>
      <w:r>
        <w:rPr>
          <w:rFonts w:cstheme="minorHAnsi"/>
          <w:i/>
          <w:iCs/>
        </w:rPr>
        <w:t xml:space="preserve"> </w:t>
      </w:r>
      <w:r w:rsidRPr="00536F39">
        <w:rPr>
          <w:rFonts w:cstheme="minorHAnsi"/>
          <w:iCs/>
        </w:rPr>
        <w:t xml:space="preserve">preparou </w:t>
      </w:r>
      <w:r>
        <w:rPr>
          <w:rFonts w:cstheme="minorHAnsi"/>
          <w:iCs/>
        </w:rPr>
        <w:t xml:space="preserve">o </w:t>
      </w:r>
      <w:r w:rsidRPr="00536F39">
        <w:rPr>
          <w:rFonts w:cstheme="minorHAnsi"/>
          <w:iCs/>
        </w:rPr>
        <w:t>Plan</w:t>
      </w:r>
      <w:r>
        <w:rPr>
          <w:rFonts w:cstheme="minorHAnsi"/>
          <w:iCs/>
        </w:rPr>
        <w:t xml:space="preserve">o Estadual de Resíduos Sólidos </w:t>
      </w:r>
      <w:r w:rsidRPr="00536F39">
        <w:rPr>
          <w:rFonts w:cstheme="minorHAnsi"/>
          <w:iCs/>
        </w:rPr>
        <w:t>(PERSP) que</w:t>
      </w:r>
      <w:r w:rsidR="00B15ABC">
        <w:rPr>
          <w:rFonts w:cstheme="minorHAnsi"/>
          <w:iCs/>
        </w:rPr>
        <w:t>, após proces</w:t>
      </w:r>
      <w:r w:rsidR="000909A7">
        <w:rPr>
          <w:rFonts w:cstheme="minorHAnsi"/>
          <w:iCs/>
        </w:rPr>
        <w:t>s</w:t>
      </w:r>
      <w:r w:rsidR="00B15ABC">
        <w:rPr>
          <w:rFonts w:cstheme="minorHAnsi"/>
          <w:iCs/>
        </w:rPr>
        <w:t>o intenso de consultas públicas, foi editado em julho 2012. A</w:t>
      </w:r>
      <w:r w:rsidR="00E14DD2">
        <w:rPr>
          <w:rFonts w:cstheme="minorHAnsi"/>
          <w:iCs/>
        </w:rPr>
        <w:t>s</w:t>
      </w:r>
      <w:r w:rsidR="00B15ABC">
        <w:rPr>
          <w:rFonts w:cstheme="minorHAnsi"/>
          <w:iCs/>
        </w:rPr>
        <w:t xml:space="preserve"> principa</w:t>
      </w:r>
      <w:r w:rsidR="00E14DD2">
        <w:rPr>
          <w:rFonts w:cstheme="minorHAnsi"/>
          <w:iCs/>
        </w:rPr>
        <w:t>is</w:t>
      </w:r>
      <w:r w:rsidR="00B15ABC">
        <w:rPr>
          <w:rFonts w:cstheme="minorHAnsi"/>
          <w:iCs/>
        </w:rPr>
        <w:t xml:space="preserve"> </w:t>
      </w:r>
      <w:r w:rsidR="00E14DD2">
        <w:rPr>
          <w:rFonts w:cstheme="minorHAnsi"/>
          <w:iCs/>
        </w:rPr>
        <w:t>Diretrizes d</w:t>
      </w:r>
      <w:r w:rsidR="00B15ABC">
        <w:rPr>
          <w:rFonts w:cstheme="minorHAnsi"/>
          <w:iCs/>
        </w:rPr>
        <w:t>o Plano</w:t>
      </w:r>
      <w:r w:rsidR="00E14DD2">
        <w:rPr>
          <w:rFonts w:cstheme="minorHAnsi"/>
          <w:iCs/>
        </w:rPr>
        <w:t>, referente</w:t>
      </w:r>
      <w:r w:rsidR="000909A7">
        <w:rPr>
          <w:rFonts w:cstheme="minorHAnsi"/>
          <w:iCs/>
        </w:rPr>
        <w:t>s</w:t>
      </w:r>
      <w:r w:rsidR="00E14DD2">
        <w:rPr>
          <w:rFonts w:cstheme="minorHAnsi"/>
          <w:iCs/>
        </w:rPr>
        <w:t xml:space="preserve"> aos Resíduos Sólidos Urbanos,</w:t>
      </w:r>
      <w:r w:rsidR="00B15ABC">
        <w:rPr>
          <w:rFonts w:cstheme="minorHAnsi"/>
          <w:iCs/>
        </w:rPr>
        <w:t xml:space="preserve"> </w:t>
      </w:r>
      <w:r w:rsidR="000909A7">
        <w:rPr>
          <w:rFonts w:cstheme="minorHAnsi"/>
          <w:iCs/>
        </w:rPr>
        <w:t>são</w:t>
      </w:r>
      <w:r w:rsidR="00E14DD2">
        <w:rPr>
          <w:rFonts w:cstheme="minorHAnsi"/>
          <w:iCs/>
        </w:rPr>
        <w:t xml:space="preserve">: (i) a erradicação </w:t>
      </w:r>
      <w:r w:rsidR="00E14DD2" w:rsidRPr="00E14DD2">
        <w:rPr>
          <w:rFonts w:cstheme="minorHAnsi"/>
        </w:rPr>
        <w:t>e recuperação das áreas de disposição inadequada de resíduos sólidos a</w:t>
      </w:r>
      <w:r w:rsidR="00E14DD2">
        <w:rPr>
          <w:rFonts w:cstheme="minorHAnsi"/>
        </w:rPr>
        <w:t xml:space="preserve"> </w:t>
      </w:r>
      <w:r w:rsidR="00E14DD2" w:rsidRPr="00E14DD2">
        <w:rPr>
          <w:rFonts w:cstheme="minorHAnsi"/>
        </w:rPr>
        <w:t>céu aberto a</w:t>
      </w:r>
      <w:r w:rsidR="00E14DD2">
        <w:rPr>
          <w:rFonts w:cstheme="minorHAnsi"/>
        </w:rPr>
        <w:t xml:space="preserve">té </w:t>
      </w:r>
      <w:r w:rsidRPr="00536F39">
        <w:rPr>
          <w:rFonts w:cstheme="minorHAnsi"/>
          <w:iCs/>
        </w:rPr>
        <w:t>2014</w:t>
      </w:r>
      <w:r w:rsidR="00E14DD2">
        <w:rPr>
          <w:rFonts w:cstheme="minorHAnsi"/>
          <w:iCs/>
        </w:rPr>
        <w:t xml:space="preserve">; </w:t>
      </w:r>
      <w:r w:rsidR="00A74E74">
        <w:rPr>
          <w:rFonts w:cstheme="minorHAnsi"/>
          <w:iCs/>
        </w:rPr>
        <w:t xml:space="preserve">e </w:t>
      </w:r>
      <w:r w:rsidR="00E14DD2">
        <w:rPr>
          <w:rFonts w:cstheme="minorHAnsi"/>
          <w:iCs/>
        </w:rPr>
        <w:t xml:space="preserve">(ii) </w:t>
      </w:r>
      <w:r w:rsidR="00A74E74">
        <w:rPr>
          <w:rFonts w:cstheme="minorHAnsi"/>
          <w:iCs/>
        </w:rPr>
        <w:t>d</w:t>
      </w:r>
      <w:r w:rsidR="00E14DD2" w:rsidRPr="00E14DD2">
        <w:rPr>
          <w:rFonts w:cstheme="minorHAnsi"/>
        </w:rPr>
        <w:t>isposição final ambientalmente adequada de rejeitos em aterros sanitários</w:t>
      </w:r>
      <w:r w:rsidRPr="00E14DD2">
        <w:rPr>
          <w:rFonts w:cstheme="minorHAnsi"/>
          <w:iCs/>
        </w:rPr>
        <w:t xml:space="preserve">. </w:t>
      </w:r>
      <w:r w:rsidR="00E14DD2" w:rsidRPr="00E14DD2">
        <w:rPr>
          <w:rFonts w:cstheme="minorHAnsi"/>
          <w:iCs/>
        </w:rPr>
        <w:t xml:space="preserve"> </w:t>
      </w:r>
      <w:r w:rsidR="00E14DD2">
        <w:rPr>
          <w:rFonts w:cstheme="minorHAnsi"/>
          <w:iCs/>
        </w:rPr>
        <w:t xml:space="preserve">O Plano inclui também as seguintes diretrizes: redução da quantidade de resíduos dispostos em aterros sanitários com o aumento da reciclagem; </w:t>
      </w:r>
      <w:r w:rsidRPr="00536F39">
        <w:rPr>
          <w:rFonts w:cstheme="minorHAnsi"/>
          <w:iCs/>
        </w:rPr>
        <w:t xml:space="preserve">incentivo </w:t>
      </w:r>
      <w:r w:rsidR="000909A7">
        <w:rPr>
          <w:rFonts w:cstheme="minorHAnsi"/>
          <w:iCs/>
        </w:rPr>
        <w:t>às</w:t>
      </w:r>
      <w:r w:rsidRPr="00536F39">
        <w:rPr>
          <w:rFonts w:cstheme="minorHAnsi"/>
          <w:iCs/>
        </w:rPr>
        <w:t xml:space="preserve"> cooperativas de catadores; </w:t>
      </w:r>
      <w:r w:rsidR="00E14DD2">
        <w:rPr>
          <w:rFonts w:cstheme="minorHAnsi"/>
          <w:iCs/>
        </w:rPr>
        <w:t>educação</w:t>
      </w:r>
      <w:r w:rsidRPr="00536F39">
        <w:rPr>
          <w:rFonts w:cstheme="minorHAnsi"/>
          <w:iCs/>
        </w:rPr>
        <w:t xml:space="preserve"> ambiental </w:t>
      </w:r>
      <w:r w:rsidR="00E14DD2">
        <w:rPr>
          <w:rFonts w:cstheme="minorHAnsi"/>
          <w:iCs/>
        </w:rPr>
        <w:t xml:space="preserve">e melhora </w:t>
      </w:r>
      <w:r w:rsidRPr="00536F39">
        <w:rPr>
          <w:rFonts w:cstheme="minorHAnsi"/>
          <w:iCs/>
        </w:rPr>
        <w:t>d</w:t>
      </w:r>
      <w:r w:rsidR="00E14DD2">
        <w:rPr>
          <w:rFonts w:cstheme="minorHAnsi"/>
          <w:iCs/>
        </w:rPr>
        <w:t>os sistemas de tratamento e disposição</w:t>
      </w:r>
      <w:r w:rsidRPr="00536F39">
        <w:rPr>
          <w:rFonts w:cstheme="minorHAnsi"/>
          <w:iCs/>
        </w:rPr>
        <w:t xml:space="preserve"> final de res</w:t>
      </w:r>
      <w:r w:rsidR="00E14DD2">
        <w:rPr>
          <w:rFonts w:cstheme="minorHAnsi"/>
          <w:iCs/>
        </w:rPr>
        <w:t>í</w:t>
      </w:r>
      <w:r w:rsidRPr="00536F39">
        <w:rPr>
          <w:rFonts w:cstheme="minorHAnsi"/>
          <w:iCs/>
        </w:rPr>
        <w:t>duos hospitalar</w:t>
      </w:r>
      <w:r w:rsidR="00E14DD2">
        <w:rPr>
          <w:rFonts w:cstheme="minorHAnsi"/>
          <w:iCs/>
        </w:rPr>
        <w:t>es</w:t>
      </w:r>
      <w:r w:rsidRPr="00536F39">
        <w:rPr>
          <w:rFonts w:cstheme="minorHAnsi"/>
          <w:iCs/>
        </w:rPr>
        <w:t>, industria</w:t>
      </w:r>
      <w:r w:rsidR="00E14DD2">
        <w:rPr>
          <w:rFonts w:cstheme="minorHAnsi"/>
          <w:iCs/>
        </w:rPr>
        <w:t>is</w:t>
      </w:r>
      <w:r w:rsidRPr="00536F39">
        <w:rPr>
          <w:rFonts w:cstheme="minorHAnsi"/>
          <w:iCs/>
        </w:rPr>
        <w:t xml:space="preserve">, </w:t>
      </w:r>
      <w:r w:rsidR="00E14DD2">
        <w:rPr>
          <w:rFonts w:cstheme="minorHAnsi"/>
          <w:iCs/>
        </w:rPr>
        <w:t>da</w:t>
      </w:r>
      <w:r w:rsidRPr="00536F39">
        <w:rPr>
          <w:rFonts w:cstheme="minorHAnsi"/>
          <w:iCs/>
        </w:rPr>
        <w:t xml:space="preserve"> constru</w:t>
      </w:r>
      <w:r w:rsidR="00E14DD2">
        <w:rPr>
          <w:rFonts w:cstheme="minorHAnsi"/>
          <w:iCs/>
        </w:rPr>
        <w:t>ção civil,</w:t>
      </w:r>
      <w:r w:rsidRPr="00536F39">
        <w:rPr>
          <w:rFonts w:cstheme="minorHAnsi"/>
          <w:iCs/>
        </w:rPr>
        <w:t xml:space="preserve"> mine</w:t>
      </w:r>
      <w:r w:rsidR="00E14DD2">
        <w:rPr>
          <w:rFonts w:cstheme="minorHAnsi"/>
          <w:iCs/>
        </w:rPr>
        <w:t xml:space="preserve">ração, </w:t>
      </w:r>
      <w:r w:rsidR="00A74E74">
        <w:rPr>
          <w:rFonts w:cstheme="minorHAnsi"/>
          <w:iCs/>
        </w:rPr>
        <w:t xml:space="preserve">e </w:t>
      </w:r>
      <w:r w:rsidR="00E14DD2">
        <w:rPr>
          <w:rFonts w:cstheme="minorHAnsi"/>
          <w:iCs/>
        </w:rPr>
        <w:t>da indústria florestal.</w:t>
      </w:r>
      <w:r w:rsidRPr="00536F39">
        <w:rPr>
          <w:rFonts w:cstheme="minorHAnsi"/>
          <w:iCs/>
        </w:rPr>
        <w:t xml:space="preserve"> Inclu</w:t>
      </w:r>
      <w:r w:rsidR="00E14DD2">
        <w:rPr>
          <w:rFonts w:cstheme="minorHAnsi"/>
          <w:iCs/>
        </w:rPr>
        <w:t xml:space="preserve">i também o apoio </w:t>
      </w:r>
      <w:r w:rsidR="000909A7">
        <w:rPr>
          <w:rFonts w:cstheme="minorHAnsi"/>
          <w:iCs/>
        </w:rPr>
        <w:t>à</w:t>
      </w:r>
      <w:r w:rsidR="00E14DD2">
        <w:rPr>
          <w:rFonts w:cstheme="minorHAnsi"/>
          <w:iCs/>
        </w:rPr>
        <w:t xml:space="preserve"> </w:t>
      </w:r>
      <w:r w:rsidRPr="00536F39">
        <w:rPr>
          <w:rFonts w:cstheme="minorHAnsi"/>
          <w:iCs/>
        </w:rPr>
        <w:t>gest</w:t>
      </w:r>
      <w:r w:rsidR="00E14DD2">
        <w:rPr>
          <w:rFonts w:cstheme="minorHAnsi"/>
          <w:iCs/>
        </w:rPr>
        <w:t>ão</w:t>
      </w:r>
      <w:r w:rsidRPr="00536F39">
        <w:rPr>
          <w:rFonts w:cstheme="minorHAnsi"/>
          <w:iCs/>
        </w:rPr>
        <w:t xml:space="preserve"> de res</w:t>
      </w:r>
      <w:r w:rsidR="00E14DD2">
        <w:rPr>
          <w:rFonts w:cstheme="minorHAnsi"/>
          <w:iCs/>
        </w:rPr>
        <w:t>í</w:t>
      </w:r>
      <w:r w:rsidRPr="00536F39">
        <w:rPr>
          <w:rFonts w:cstheme="minorHAnsi"/>
          <w:iCs/>
        </w:rPr>
        <w:t xml:space="preserve">duos </w:t>
      </w:r>
      <w:r w:rsidR="00E14DD2">
        <w:rPr>
          <w:rFonts w:cstheme="minorHAnsi"/>
          <w:iCs/>
        </w:rPr>
        <w:t xml:space="preserve">das </w:t>
      </w:r>
      <w:r w:rsidR="000909A7">
        <w:rPr>
          <w:rFonts w:cstheme="minorHAnsi"/>
          <w:iCs/>
        </w:rPr>
        <w:t>e</w:t>
      </w:r>
      <w:r w:rsidR="00E14DD2">
        <w:rPr>
          <w:rFonts w:cstheme="minorHAnsi"/>
          <w:iCs/>
        </w:rPr>
        <w:t xml:space="preserve">stações de tratamento de </w:t>
      </w:r>
      <w:r w:rsidR="000909A7">
        <w:rPr>
          <w:rFonts w:cstheme="minorHAnsi"/>
          <w:iCs/>
        </w:rPr>
        <w:t>á</w:t>
      </w:r>
      <w:r w:rsidR="00E14DD2">
        <w:rPr>
          <w:rFonts w:cstheme="minorHAnsi"/>
          <w:iCs/>
        </w:rPr>
        <w:t xml:space="preserve">gua e de esgotos sanitários e a </w:t>
      </w:r>
      <w:r w:rsidRPr="00536F39">
        <w:rPr>
          <w:rFonts w:cstheme="minorHAnsi"/>
          <w:iCs/>
        </w:rPr>
        <w:t>forma</w:t>
      </w:r>
      <w:r w:rsidR="00E14DD2">
        <w:rPr>
          <w:rFonts w:cstheme="minorHAnsi"/>
          <w:iCs/>
        </w:rPr>
        <w:t>ção</w:t>
      </w:r>
      <w:r w:rsidRPr="00536F39">
        <w:rPr>
          <w:rFonts w:cstheme="minorHAnsi"/>
          <w:iCs/>
        </w:rPr>
        <w:t xml:space="preserve"> de cons</w:t>
      </w:r>
      <w:r w:rsidR="00E14DD2">
        <w:rPr>
          <w:rFonts w:cstheme="minorHAnsi"/>
          <w:iCs/>
        </w:rPr>
        <w:t>ó</w:t>
      </w:r>
      <w:r w:rsidRPr="00536F39">
        <w:rPr>
          <w:rFonts w:cstheme="minorHAnsi"/>
          <w:iCs/>
        </w:rPr>
        <w:t>rcios públicos</w:t>
      </w:r>
      <w:r w:rsidR="000909A7">
        <w:rPr>
          <w:rFonts w:cstheme="minorHAnsi"/>
          <w:iCs/>
        </w:rPr>
        <w:t>, assim como á criação de mecanismos de incentivo aos municípios para utilização dos recursos do ICMS Socioambiental em ações de gestão de resíduos sólidos</w:t>
      </w:r>
      <w:r w:rsidRPr="00536F39">
        <w:rPr>
          <w:rFonts w:cstheme="minorHAnsi"/>
          <w:iCs/>
        </w:rPr>
        <w:t xml:space="preserve">. </w:t>
      </w:r>
      <w:r w:rsidR="00E14DD2">
        <w:rPr>
          <w:rFonts w:cstheme="minorHAnsi"/>
          <w:iCs/>
        </w:rPr>
        <w:t xml:space="preserve">A implantação do </w:t>
      </w:r>
      <w:r w:rsidRPr="00536F39">
        <w:rPr>
          <w:rFonts w:cstheme="minorHAnsi"/>
          <w:iCs/>
        </w:rPr>
        <w:t>PERSP será realizada p</w:t>
      </w:r>
      <w:r w:rsidR="00E14DD2">
        <w:rPr>
          <w:rFonts w:cstheme="minorHAnsi"/>
          <w:iCs/>
        </w:rPr>
        <w:t xml:space="preserve">ela </w:t>
      </w:r>
      <w:r w:rsidR="000909A7">
        <w:rPr>
          <w:rFonts w:cstheme="minorHAnsi"/>
          <w:iCs/>
        </w:rPr>
        <w:t>SEMAS</w:t>
      </w:r>
      <w:r w:rsidR="00E14DD2">
        <w:rPr>
          <w:rFonts w:cstheme="minorHAnsi"/>
          <w:iCs/>
        </w:rPr>
        <w:t xml:space="preserve"> em coordenação com os </w:t>
      </w:r>
      <w:r w:rsidR="000909A7">
        <w:rPr>
          <w:rFonts w:cstheme="minorHAnsi"/>
          <w:iCs/>
        </w:rPr>
        <w:t>municípios.</w:t>
      </w:r>
    </w:p>
    <w:p w:rsidR="00A61151" w:rsidRDefault="00A61151" w:rsidP="000909A7">
      <w:pPr>
        <w:autoSpaceDE w:val="0"/>
        <w:autoSpaceDN w:val="0"/>
        <w:adjustRightInd w:val="0"/>
        <w:spacing w:after="120" w:line="240" w:lineRule="auto"/>
        <w:jc w:val="both"/>
        <w:rPr>
          <w:rStyle w:val="hps"/>
          <w:rFonts w:cs="Arial"/>
          <w:lang w:val="pt-PT"/>
        </w:rPr>
      </w:pPr>
      <w:r w:rsidRPr="00177C68">
        <w:rPr>
          <w:rFonts w:cs="Times New Roman"/>
          <w:b/>
        </w:rPr>
        <w:t>Indicadores de Desenvolvimento Humano</w:t>
      </w:r>
      <w:r w:rsidRPr="00336E64">
        <w:rPr>
          <w:rStyle w:val="hps"/>
          <w:rFonts w:cs="Arial"/>
          <w:lang w:val="pt-PT"/>
        </w:rPr>
        <w:t xml:space="preserve"> - Nesses municípios</w:t>
      </w:r>
      <w:r w:rsidRPr="00336E64">
        <w:rPr>
          <w:rFonts w:cs="Arial"/>
          <w:lang w:val="pt-PT"/>
        </w:rPr>
        <w:t xml:space="preserve">, os indicadores </w:t>
      </w:r>
      <w:r w:rsidRPr="00336E64">
        <w:rPr>
          <w:rStyle w:val="hps"/>
          <w:rFonts w:cs="Arial"/>
          <w:lang w:val="pt-PT"/>
        </w:rPr>
        <w:t>de desenvolvimento humano</w:t>
      </w:r>
      <w:r w:rsidR="00A74E74">
        <w:rPr>
          <w:rStyle w:val="hps"/>
          <w:rFonts w:cs="Arial"/>
          <w:lang w:val="pt-PT"/>
        </w:rPr>
        <w:t xml:space="preserve"> </w:t>
      </w:r>
      <w:r w:rsidRPr="00336E64">
        <w:rPr>
          <w:rStyle w:val="hps"/>
          <w:rFonts w:cs="Arial"/>
          <w:lang w:val="pt-PT"/>
        </w:rPr>
        <w:t>são menores do quea média do Estado</w:t>
      </w:r>
      <w:r w:rsidRPr="00336E64">
        <w:rPr>
          <w:rFonts w:cs="Arial"/>
          <w:lang w:val="pt-PT"/>
        </w:rPr>
        <w:t xml:space="preserve">. </w:t>
      </w:r>
      <w:r w:rsidRPr="00336E64">
        <w:rPr>
          <w:rStyle w:val="hps"/>
          <w:rFonts w:cs="Arial"/>
          <w:lang w:val="pt-PT"/>
        </w:rPr>
        <w:t>O Índice de Desenvolvimento</w:t>
      </w:r>
      <w:r w:rsidR="00C71310">
        <w:rPr>
          <w:rStyle w:val="hps"/>
          <w:rFonts w:cs="Arial"/>
          <w:lang w:val="pt-PT"/>
        </w:rPr>
        <w:t xml:space="preserve"> </w:t>
      </w:r>
      <w:r w:rsidRPr="00336E64">
        <w:rPr>
          <w:rStyle w:val="hps"/>
          <w:rFonts w:cs="Arial"/>
          <w:lang w:val="pt-PT"/>
        </w:rPr>
        <w:t>Humano (IDH)</w:t>
      </w:r>
      <w:r w:rsidR="00C71310">
        <w:rPr>
          <w:rStyle w:val="hps"/>
          <w:rFonts w:cs="Arial"/>
          <w:lang w:val="pt-PT"/>
        </w:rPr>
        <w:t xml:space="preserve"> </w:t>
      </w:r>
      <w:r w:rsidRPr="00336E64">
        <w:rPr>
          <w:rStyle w:val="hps"/>
          <w:rFonts w:cs="Arial"/>
          <w:lang w:val="pt-PT"/>
        </w:rPr>
        <w:t>nas</w:t>
      </w:r>
      <w:r w:rsidR="00C71310">
        <w:rPr>
          <w:rStyle w:val="hps"/>
          <w:rFonts w:cs="Arial"/>
          <w:lang w:val="pt-PT"/>
        </w:rPr>
        <w:t xml:space="preserve"> </w:t>
      </w:r>
      <w:r w:rsidRPr="00336E64">
        <w:rPr>
          <w:rStyle w:val="hps"/>
          <w:rFonts w:cs="Arial"/>
          <w:lang w:val="pt-PT"/>
        </w:rPr>
        <w:t>12</w:t>
      </w:r>
      <w:r w:rsidR="00C71310">
        <w:rPr>
          <w:rStyle w:val="hps"/>
          <w:rFonts w:cs="Arial"/>
          <w:lang w:val="pt-PT"/>
        </w:rPr>
        <w:t xml:space="preserve"> </w:t>
      </w:r>
      <w:r w:rsidRPr="00336E64">
        <w:rPr>
          <w:rStyle w:val="hps"/>
          <w:rFonts w:cs="Arial"/>
          <w:lang w:val="pt-PT"/>
        </w:rPr>
        <w:t>cidades-sede</w:t>
      </w:r>
      <w:r w:rsidR="00C71310">
        <w:rPr>
          <w:rStyle w:val="hps"/>
          <w:rFonts w:cs="Arial"/>
          <w:lang w:val="pt-PT"/>
        </w:rPr>
        <w:t xml:space="preserve"> </w:t>
      </w:r>
      <w:r w:rsidRPr="00336E64">
        <w:rPr>
          <w:rStyle w:val="hps"/>
          <w:rFonts w:cs="Arial"/>
          <w:lang w:val="pt-PT"/>
        </w:rPr>
        <w:t>município</w:t>
      </w:r>
      <w:r w:rsidR="00C71310">
        <w:rPr>
          <w:rStyle w:val="hps"/>
          <w:rFonts w:cs="Arial"/>
          <w:lang w:val="pt-PT"/>
        </w:rPr>
        <w:t xml:space="preserve"> </w:t>
      </w:r>
      <w:r w:rsidRPr="00336E64">
        <w:rPr>
          <w:rStyle w:val="hps"/>
          <w:rFonts w:cs="Arial"/>
          <w:lang w:val="pt-PT"/>
        </w:rPr>
        <w:t>variam</w:t>
      </w:r>
      <w:r w:rsidR="00C71310">
        <w:rPr>
          <w:rStyle w:val="hps"/>
          <w:rFonts w:cs="Arial"/>
          <w:lang w:val="pt-PT"/>
        </w:rPr>
        <w:t xml:space="preserve"> </w:t>
      </w:r>
      <w:r w:rsidRPr="00336E64">
        <w:rPr>
          <w:rStyle w:val="hps"/>
          <w:rFonts w:cs="Arial"/>
          <w:lang w:val="pt-PT"/>
        </w:rPr>
        <w:t>de 0,580-0,657</w:t>
      </w:r>
      <w:r w:rsidRPr="00336E64">
        <w:rPr>
          <w:rFonts w:cs="Arial"/>
          <w:lang w:val="pt-PT"/>
        </w:rPr>
        <w:t xml:space="preserve">, enquanto </w:t>
      </w:r>
      <w:r w:rsidR="00A74E74">
        <w:rPr>
          <w:rFonts w:cs="Arial"/>
          <w:lang w:val="pt-PT"/>
        </w:rPr>
        <w:t>n</w:t>
      </w:r>
      <w:r w:rsidRPr="00336E64">
        <w:rPr>
          <w:rStyle w:val="hps"/>
          <w:rFonts w:cs="Arial"/>
          <w:lang w:val="pt-PT"/>
        </w:rPr>
        <w:t xml:space="preserve">o estado IDH </w:t>
      </w:r>
      <w:r w:rsidR="00A74E74">
        <w:rPr>
          <w:rStyle w:val="hps"/>
          <w:rFonts w:cs="Arial"/>
          <w:lang w:val="pt-PT"/>
        </w:rPr>
        <w:t xml:space="preserve">médio </w:t>
      </w:r>
      <w:r w:rsidRPr="00336E64">
        <w:rPr>
          <w:rStyle w:val="hps"/>
          <w:rFonts w:cs="Arial"/>
          <w:lang w:val="pt-PT"/>
        </w:rPr>
        <w:t>é</w:t>
      </w:r>
      <w:r w:rsidR="00C71310">
        <w:rPr>
          <w:rStyle w:val="hps"/>
          <w:rFonts w:cs="Arial"/>
          <w:lang w:val="pt-PT"/>
        </w:rPr>
        <w:t xml:space="preserve"> </w:t>
      </w:r>
      <w:r w:rsidRPr="00336E64">
        <w:rPr>
          <w:rStyle w:val="hps"/>
          <w:rFonts w:cs="Arial"/>
          <w:lang w:val="pt-PT"/>
        </w:rPr>
        <w:t>0,7183</w:t>
      </w:r>
      <w:r w:rsidRPr="00336E64">
        <w:rPr>
          <w:rFonts w:cs="Arial"/>
          <w:lang w:val="pt-PT"/>
        </w:rPr>
        <w:t xml:space="preserve">. </w:t>
      </w:r>
      <w:r w:rsidRPr="00336E64">
        <w:rPr>
          <w:rStyle w:val="hps"/>
          <w:rFonts w:cs="Arial"/>
          <w:lang w:val="pt-PT"/>
        </w:rPr>
        <w:t>A</w:t>
      </w:r>
      <w:r w:rsidR="00C71310">
        <w:rPr>
          <w:rStyle w:val="hps"/>
          <w:rFonts w:cs="Arial"/>
          <w:lang w:val="pt-PT"/>
        </w:rPr>
        <w:t xml:space="preserve"> </w:t>
      </w:r>
      <w:r w:rsidRPr="00336E64">
        <w:rPr>
          <w:rStyle w:val="hps"/>
          <w:rFonts w:cs="Arial"/>
          <w:lang w:val="pt-PT"/>
        </w:rPr>
        <w:t xml:space="preserve">taxa de </w:t>
      </w:r>
      <w:r w:rsidRPr="00336E64">
        <w:rPr>
          <w:rStyle w:val="hps"/>
          <w:rFonts w:cs="Arial"/>
          <w:lang w:val="pt-PT"/>
        </w:rPr>
        <w:lastRenderedPageBreak/>
        <w:t>mortalidade infantil</w:t>
      </w:r>
      <w:r w:rsidR="00C71310">
        <w:rPr>
          <w:rStyle w:val="hps"/>
          <w:rFonts w:cs="Arial"/>
          <w:lang w:val="pt-PT"/>
        </w:rPr>
        <w:t xml:space="preserve"> </w:t>
      </w:r>
      <w:r w:rsidRPr="00336E64">
        <w:rPr>
          <w:rStyle w:val="hps"/>
          <w:rFonts w:cs="Arial"/>
          <w:lang w:val="pt-PT"/>
        </w:rPr>
        <w:t>varia de</w:t>
      </w:r>
      <w:r w:rsidR="00C71310">
        <w:rPr>
          <w:rStyle w:val="hps"/>
          <w:rFonts w:cs="Arial"/>
          <w:lang w:val="pt-PT"/>
        </w:rPr>
        <w:t xml:space="preserve"> </w:t>
      </w:r>
      <w:r w:rsidRPr="00336E64">
        <w:rPr>
          <w:rStyle w:val="hps"/>
          <w:rFonts w:cs="Arial"/>
          <w:lang w:val="pt-PT"/>
        </w:rPr>
        <w:t>86,95</w:t>
      </w:r>
      <w:r w:rsidR="00C71310">
        <w:rPr>
          <w:rStyle w:val="hps"/>
          <w:rFonts w:cs="Arial"/>
          <w:lang w:val="pt-PT"/>
        </w:rPr>
        <w:t xml:space="preserve"> </w:t>
      </w:r>
      <w:r w:rsidRPr="00336E64">
        <w:rPr>
          <w:rStyle w:val="hps"/>
          <w:rFonts w:cs="Arial"/>
          <w:lang w:val="pt-PT"/>
        </w:rPr>
        <w:t>para</w:t>
      </w:r>
      <w:r w:rsidR="00C71310">
        <w:rPr>
          <w:rStyle w:val="hps"/>
          <w:rFonts w:cs="Arial"/>
          <w:lang w:val="pt-PT"/>
        </w:rPr>
        <w:t xml:space="preserve"> </w:t>
      </w:r>
      <w:r w:rsidRPr="00336E64">
        <w:rPr>
          <w:rStyle w:val="hps"/>
          <w:rFonts w:cs="Arial"/>
          <w:lang w:val="pt-PT"/>
        </w:rPr>
        <w:t>50,73</w:t>
      </w:r>
      <w:r w:rsidR="00C71310">
        <w:rPr>
          <w:rStyle w:val="hps"/>
          <w:rFonts w:cs="Arial"/>
          <w:lang w:val="pt-PT"/>
        </w:rPr>
        <w:t xml:space="preserve"> </w:t>
      </w:r>
      <w:r w:rsidRPr="00336E64">
        <w:rPr>
          <w:rStyle w:val="hps"/>
          <w:rFonts w:cs="Arial"/>
          <w:lang w:val="pt-PT"/>
        </w:rPr>
        <w:t>mortes por 1.000 nascimentos</w:t>
      </w:r>
      <w:r w:rsidRPr="00336E64">
        <w:rPr>
          <w:rFonts w:cs="Arial"/>
          <w:lang w:val="pt-PT"/>
        </w:rPr>
        <w:t xml:space="preserve">, com a </w:t>
      </w:r>
      <w:r w:rsidRPr="00336E64">
        <w:rPr>
          <w:rStyle w:val="hps"/>
          <w:rFonts w:cs="Arial"/>
          <w:lang w:val="pt-PT"/>
        </w:rPr>
        <w:t>média estadual</w:t>
      </w:r>
      <w:r w:rsidR="00C71310">
        <w:rPr>
          <w:rStyle w:val="hps"/>
          <w:rFonts w:cs="Arial"/>
          <w:lang w:val="pt-PT"/>
        </w:rPr>
        <w:t xml:space="preserve"> </w:t>
      </w:r>
      <w:r w:rsidRPr="00336E64">
        <w:rPr>
          <w:rStyle w:val="hps"/>
          <w:rFonts w:cs="Arial"/>
          <w:lang w:val="pt-PT"/>
        </w:rPr>
        <w:t>é</w:t>
      </w:r>
      <w:r w:rsidR="00C71310">
        <w:rPr>
          <w:rStyle w:val="hps"/>
          <w:rFonts w:cs="Arial"/>
          <w:lang w:val="pt-PT"/>
        </w:rPr>
        <w:t xml:space="preserve"> </w:t>
      </w:r>
      <w:r w:rsidRPr="00336E64">
        <w:rPr>
          <w:rStyle w:val="hps"/>
          <w:rFonts w:cs="Arial"/>
          <w:lang w:val="pt-PT"/>
        </w:rPr>
        <w:t>de 35,7</w:t>
      </w:r>
      <w:r w:rsidR="00C71310">
        <w:rPr>
          <w:rStyle w:val="hps"/>
          <w:rFonts w:cs="Arial"/>
          <w:lang w:val="pt-PT"/>
        </w:rPr>
        <w:t xml:space="preserve"> </w:t>
      </w:r>
      <w:r w:rsidRPr="00336E64">
        <w:rPr>
          <w:rStyle w:val="hps"/>
          <w:rFonts w:cs="Arial"/>
          <w:lang w:val="pt-PT"/>
        </w:rPr>
        <w:t>mortes por</w:t>
      </w:r>
      <w:r w:rsidR="00C71310">
        <w:rPr>
          <w:rStyle w:val="hps"/>
          <w:rFonts w:cs="Arial"/>
          <w:lang w:val="pt-PT"/>
        </w:rPr>
        <w:t xml:space="preserve"> </w:t>
      </w:r>
      <w:r w:rsidR="00C70A27">
        <w:rPr>
          <w:rStyle w:val="hps"/>
          <w:rFonts w:cs="Arial"/>
          <w:lang w:val="pt-PT"/>
        </w:rPr>
        <w:t xml:space="preserve"> </w:t>
      </w:r>
      <w:r w:rsidRPr="00336E64">
        <w:rPr>
          <w:rStyle w:val="hps"/>
          <w:rFonts w:cs="Arial"/>
          <w:lang w:val="pt-PT"/>
        </w:rPr>
        <w:t>1,000</w:t>
      </w:r>
      <w:r w:rsidR="00A74E74">
        <w:rPr>
          <w:rStyle w:val="hps"/>
          <w:rFonts w:cs="Arial"/>
          <w:lang w:val="pt-PT"/>
        </w:rPr>
        <w:t>.</w:t>
      </w:r>
    </w:p>
    <w:p w:rsidR="005A5D84" w:rsidRDefault="005A5D84" w:rsidP="00336E64">
      <w:pPr>
        <w:autoSpaceDE w:val="0"/>
        <w:autoSpaceDN w:val="0"/>
        <w:adjustRightInd w:val="0"/>
        <w:spacing w:after="120" w:line="240" w:lineRule="auto"/>
        <w:jc w:val="both"/>
        <w:rPr>
          <w:rFonts w:cs="ChaparralPro-Regular"/>
        </w:rPr>
      </w:pPr>
      <w:r w:rsidRPr="00177C68">
        <w:rPr>
          <w:rStyle w:val="hps"/>
          <w:rFonts w:cs="Arial"/>
          <w:b/>
          <w:lang w:val="pt-PT"/>
        </w:rPr>
        <w:t>População Indígena</w:t>
      </w:r>
      <w:r w:rsidRPr="00336E64">
        <w:rPr>
          <w:rStyle w:val="hps"/>
          <w:rFonts w:cs="Arial"/>
          <w:lang w:val="pt-PT"/>
        </w:rPr>
        <w:t xml:space="preserve"> – A </w:t>
      </w:r>
      <w:r w:rsidRPr="00336E64">
        <w:rPr>
          <w:rFonts w:cs="ChaparralPro-Regular"/>
        </w:rPr>
        <w:t xml:space="preserve">bacia hidrográfica do rio Ipojuca conta com uma área de reserva indígena na sua área de influência - a reserva indígena Xucuru, no município de Pesqueira, em área rural. Com superfície territorial de 27.555 ha, essa reserva abriga uma população composta por 5.250 silvícolas, distribuídos em 17 aldeamentos (São José, Afeto, Gitó, Brejinho, Cana Brava, Courodanta, Bentivi, Lagoa, Santai, Caípe, Caetano, </w:t>
      </w:r>
      <w:r w:rsidR="00C70A27">
        <w:rPr>
          <w:rFonts w:cs="ChaparralPro-Regular"/>
        </w:rPr>
        <w:t xml:space="preserve"> </w:t>
      </w:r>
      <w:r w:rsidRPr="00336E64">
        <w:rPr>
          <w:rFonts w:cs="ChaparralPro-Regular"/>
        </w:rPr>
        <w:t>Calderão, Pé de Serra, Pendurado, Boa Vista, Cimbre e Gaurdo).</w:t>
      </w:r>
    </w:p>
    <w:p w:rsidR="000909A7" w:rsidRPr="00336E64" w:rsidRDefault="000909A7" w:rsidP="00336E64">
      <w:pPr>
        <w:autoSpaceDE w:val="0"/>
        <w:autoSpaceDN w:val="0"/>
        <w:adjustRightInd w:val="0"/>
        <w:spacing w:after="120" w:line="240" w:lineRule="auto"/>
        <w:jc w:val="both"/>
        <w:rPr>
          <w:rFonts w:cs="ChaparralPro-Regular"/>
        </w:rPr>
      </w:pPr>
      <w:r>
        <w:rPr>
          <w:rFonts w:cstheme="minorHAnsi"/>
          <w:lang w:val="pt-PT"/>
        </w:rPr>
        <w:t>As intervenções do PSA/Ipojuca não deverão interferir com as áreas ind</w:t>
      </w:r>
      <w:r w:rsidR="00103693">
        <w:rPr>
          <w:rFonts w:cstheme="minorHAnsi"/>
          <w:lang w:val="pt-PT"/>
        </w:rPr>
        <w:t>í</w:t>
      </w:r>
      <w:r>
        <w:rPr>
          <w:rFonts w:cstheme="minorHAnsi"/>
          <w:lang w:val="pt-PT"/>
        </w:rPr>
        <w:t>genas acima citadas.</w:t>
      </w:r>
    </w:p>
    <w:p w:rsidR="0023593B" w:rsidRPr="00336E64" w:rsidRDefault="006D69CF" w:rsidP="00336E64">
      <w:pPr>
        <w:autoSpaceDE w:val="0"/>
        <w:autoSpaceDN w:val="0"/>
        <w:adjustRightInd w:val="0"/>
        <w:spacing w:after="120" w:line="240" w:lineRule="auto"/>
        <w:jc w:val="both"/>
        <w:rPr>
          <w:rFonts w:cs="Times New Roman"/>
        </w:rPr>
      </w:pPr>
      <w:r w:rsidRPr="00177C68">
        <w:rPr>
          <w:rFonts w:cs="Times New Roman"/>
          <w:b/>
        </w:rPr>
        <w:t>Patrimônio Cultural (histórico e arqueológico)</w:t>
      </w:r>
      <w:r w:rsidR="00177C68">
        <w:rPr>
          <w:rFonts w:cs="Times New Roman"/>
          <w:b/>
        </w:rPr>
        <w:t xml:space="preserve"> </w:t>
      </w:r>
      <w:r w:rsidR="0023593B" w:rsidRPr="00336E64">
        <w:rPr>
          <w:rFonts w:cs="Times New Roman"/>
        </w:rPr>
        <w:t>–</w:t>
      </w:r>
      <w:r w:rsidR="00177C68">
        <w:rPr>
          <w:rFonts w:cs="Times New Roman"/>
        </w:rPr>
        <w:t xml:space="preserve"> </w:t>
      </w:r>
      <w:r w:rsidR="009C73F1" w:rsidRPr="00336E64">
        <w:rPr>
          <w:rFonts w:cs="Times New Roman"/>
        </w:rPr>
        <w:t>A bacia do rio Ipojuca possui um rico patrimônio arqueológico constituído no seu trecho superior por sítios com inscrições rupestres</w:t>
      </w:r>
      <w:r w:rsidR="003571AF">
        <w:rPr>
          <w:rFonts w:cs="Times New Roman"/>
        </w:rPr>
        <w:t>, principalmente nas áreas rurais do</w:t>
      </w:r>
      <w:r w:rsidR="009C73F1" w:rsidRPr="00336E64">
        <w:rPr>
          <w:rFonts w:cs="Times New Roman"/>
        </w:rPr>
        <w:t>s municípios de Caruaru e Tacaimbó, e no seu trecho inferior diversos sítios arqueológicos (sítios cerâmicos e pré-colombianos) identificados nos municípios de Escada e Ipojuca.</w:t>
      </w:r>
    </w:p>
    <w:p w:rsidR="009C73F1" w:rsidRPr="00336E64" w:rsidRDefault="0086278F" w:rsidP="00336E64">
      <w:pPr>
        <w:autoSpaceDE w:val="0"/>
        <w:autoSpaceDN w:val="0"/>
        <w:adjustRightInd w:val="0"/>
        <w:spacing w:after="120" w:line="240" w:lineRule="auto"/>
        <w:jc w:val="both"/>
        <w:rPr>
          <w:rFonts w:cs="Times New Roman"/>
        </w:rPr>
      </w:pPr>
      <w:r w:rsidRPr="00336E64">
        <w:rPr>
          <w:rFonts w:cs="Times New Roman"/>
        </w:rPr>
        <w:t xml:space="preserve">Com relação ao patrimônio histórico, apesar do estado de Pernambuco ser um importante centro com inúmeros sítios urbanos e bens tombados, a bacia do rio Ipojuca possui somente </w:t>
      </w:r>
      <w:r w:rsidR="003571AF">
        <w:rPr>
          <w:rFonts w:cs="Times New Roman"/>
        </w:rPr>
        <w:t xml:space="preserve">um bem </w:t>
      </w:r>
      <w:r w:rsidRPr="00336E64">
        <w:rPr>
          <w:rFonts w:cs="Times New Roman"/>
        </w:rPr>
        <w:t xml:space="preserve">tombado – o Convento de Santo Antônio no município de Ipojuca. </w:t>
      </w:r>
    </w:p>
    <w:p w:rsidR="0023593B" w:rsidRDefault="00856B36" w:rsidP="00336E64">
      <w:pPr>
        <w:autoSpaceDE w:val="0"/>
        <w:autoSpaceDN w:val="0"/>
        <w:adjustRightInd w:val="0"/>
        <w:spacing w:after="120" w:line="240" w:lineRule="auto"/>
        <w:rPr>
          <w:rFonts w:cs="Times New Roman"/>
          <w:b/>
        </w:rPr>
      </w:pPr>
      <w:r>
        <w:rPr>
          <w:rFonts w:cs="Times New Roman"/>
          <w:b/>
        </w:rPr>
        <w:t xml:space="preserve">II.3 </w:t>
      </w:r>
      <w:r w:rsidR="00177C68" w:rsidRPr="00DC339E">
        <w:rPr>
          <w:rFonts w:cs="Times New Roman"/>
          <w:b/>
        </w:rPr>
        <w:t>JUSTIFICATIVA DO PROJETO</w:t>
      </w:r>
    </w:p>
    <w:p w:rsidR="00A61151" w:rsidRDefault="00A61151" w:rsidP="00A61151">
      <w:pPr>
        <w:autoSpaceDE w:val="0"/>
        <w:autoSpaceDN w:val="0"/>
        <w:adjustRightInd w:val="0"/>
        <w:spacing w:after="120" w:line="240" w:lineRule="auto"/>
        <w:jc w:val="both"/>
        <w:rPr>
          <w:rFonts w:eastAsia="Times New Roman" w:cs="Arial"/>
          <w:lang w:val="pt-PT"/>
        </w:rPr>
      </w:pPr>
      <w:r w:rsidRPr="00336E64">
        <w:rPr>
          <w:rFonts w:eastAsia="Times New Roman" w:cs="Arial"/>
          <w:lang w:val="pt-PT"/>
        </w:rPr>
        <w:t xml:space="preserve">A </w:t>
      </w:r>
      <w:r w:rsidRPr="00560298">
        <w:rPr>
          <w:rFonts w:eastAsia="Times New Roman" w:cs="Arial"/>
          <w:lang w:val="pt-PT"/>
        </w:rPr>
        <w:t xml:space="preserve">Bacia do Rio Ipojuca </w:t>
      </w:r>
      <w:r w:rsidR="000909A7">
        <w:rPr>
          <w:rFonts w:eastAsia="Times New Roman" w:cs="Arial"/>
          <w:lang w:val="pt-PT"/>
        </w:rPr>
        <w:t>está basta</w:t>
      </w:r>
      <w:r w:rsidRPr="00336E64">
        <w:rPr>
          <w:rFonts w:eastAsia="Times New Roman" w:cs="Arial"/>
          <w:lang w:val="pt-PT"/>
        </w:rPr>
        <w:t>nte estudada</w:t>
      </w:r>
      <w:r w:rsidRPr="00560298">
        <w:rPr>
          <w:rFonts w:eastAsia="Times New Roman" w:cs="Arial"/>
          <w:lang w:val="pt-PT"/>
        </w:rPr>
        <w:t xml:space="preserve"> e já tem um </w:t>
      </w:r>
      <w:r w:rsidRPr="00336E64">
        <w:rPr>
          <w:rFonts w:eastAsia="Times New Roman" w:cs="Arial"/>
          <w:b/>
          <w:lang w:val="pt-PT"/>
        </w:rPr>
        <w:t>P</w:t>
      </w:r>
      <w:r w:rsidRPr="00560298">
        <w:rPr>
          <w:rFonts w:eastAsia="Times New Roman" w:cs="Arial"/>
          <w:b/>
          <w:lang w:val="pt-PT"/>
        </w:rPr>
        <w:t xml:space="preserve">lano </w:t>
      </w:r>
      <w:r w:rsidRPr="00336E64">
        <w:rPr>
          <w:rFonts w:eastAsia="Times New Roman" w:cs="Arial"/>
          <w:b/>
          <w:lang w:val="pt-PT"/>
        </w:rPr>
        <w:t>Hidroambiental</w:t>
      </w:r>
      <w:r w:rsidR="00C71310">
        <w:rPr>
          <w:rFonts w:eastAsia="Times New Roman" w:cs="Arial"/>
          <w:b/>
          <w:lang w:val="pt-PT"/>
        </w:rPr>
        <w:t xml:space="preserve"> </w:t>
      </w:r>
      <w:r w:rsidRPr="00560298">
        <w:rPr>
          <w:rFonts w:eastAsia="Times New Roman" w:cs="Arial"/>
          <w:lang w:val="pt-PT"/>
        </w:rPr>
        <w:t>aprovado pelo</w:t>
      </w:r>
      <w:r w:rsidRPr="00336E64">
        <w:rPr>
          <w:rFonts w:eastAsia="Times New Roman" w:cs="Arial"/>
          <w:lang w:val="pt-PT"/>
        </w:rPr>
        <w:t xml:space="preserve">s representantes do Comitê da Bacia </w:t>
      </w:r>
      <w:r>
        <w:rPr>
          <w:rFonts w:eastAsia="Times New Roman" w:cs="Arial"/>
          <w:lang w:val="pt-PT"/>
        </w:rPr>
        <w:t xml:space="preserve">Hidrográfica </w:t>
      </w:r>
      <w:r w:rsidRPr="00336E64">
        <w:rPr>
          <w:rFonts w:eastAsia="Times New Roman" w:cs="Arial"/>
          <w:lang w:val="pt-PT"/>
        </w:rPr>
        <w:t xml:space="preserve">do </w:t>
      </w:r>
      <w:r>
        <w:rPr>
          <w:rFonts w:eastAsia="Times New Roman" w:cs="Arial"/>
          <w:lang w:val="pt-PT"/>
        </w:rPr>
        <w:t xml:space="preserve">referido </w:t>
      </w:r>
      <w:r w:rsidRPr="00336E64">
        <w:rPr>
          <w:rFonts w:eastAsia="Times New Roman" w:cs="Arial"/>
          <w:lang w:val="pt-PT"/>
        </w:rPr>
        <w:t xml:space="preserve">rio em </w:t>
      </w:r>
      <w:r w:rsidR="00BE6810">
        <w:rPr>
          <w:rFonts w:eastAsia="Times New Roman" w:cs="Arial"/>
          <w:lang w:val="pt-PT"/>
        </w:rPr>
        <w:t xml:space="preserve">abril </w:t>
      </w:r>
      <w:r w:rsidRPr="00336E64">
        <w:rPr>
          <w:rFonts w:eastAsia="Times New Roman" w:cs="Arial"/>
          <w:lang w:val="pt-PT"/>
        </w:rPr>
        <w:t>2010</w:t>
      </w:r>
      <w:r w:rsidR="00A74E74">
        <w:rPr>
          <w:rFonts w:eastAsia="Times New Roman" w:cs="Arial"/>
          <w:lang w:val="pt-PT"/>
        </w:rPr>
        <w:t>.</w:t>
      </w:r>
      <w:r w:rsidRPr="00560298">
        <w:rPr>
          <w:rFonts w:eastAsia="Times New Roman" w:cs="Arial"/>
          <w:lang w:val="pt-PT"/>
        </w:rPr>
        <w:t xml:space="preserve"> Para preparar esse plano foi </w:t>
      </w:r>
      <w:r w:rsidRPr="00336E64">
        <w:rPr>
          <w:rFonts w:eastAsia="Times New Roman" w:cs="Arial"/>
          <w:lang w:val="pt-PT"/>
        </w:rPr>
        <w:t>elaborado um</w:t>
      </w:r>
      <w:r w:rsidRPr="00560298">
        <w:rPr>
          <w:rFonts w:eastAsia="Times New Roman" w:cs="Arial"/>
          <w:lang w:val="pt-PT"/>
        </w:rPr>
        <w:t xml:space="preserve"> diagnóstico abrangente da disponibilidade hídrica e demandas existentes e projetadas e, adicionalmente, foi realizado um levantamento do estado da </w:t>
      </w:r>
      <w:r w:rsidRPr="00336E64">
        <w:rPr>
          <w:rFonts w:eastAsia="Times New Roman" w:cs="Arial"/>
          <w:lang w:val="pt-PT"/>
        </w:rPr>
        <w:t xml:space="preserve">cobertura vegetal; uma avaliação da </w:t>
      </w:r>
      <w:r w:rsidRPr="00560298">
        <w:rPr>
          <w:rFonts w:eastAsia="Times New Roman" w:cs="Arial"/>
          <w:lang w:val="pt-PT"/>
        </w:rPr>
        <w:t>demanda por serviços de saneamento básico e do estado d</w:t>
      </w:r>
      <w:r w:rsidRPr="00336E64">
        <w:rPr>
          <w:rFonts w:eastAsia="Times New Roman" w:cs="Arial"/>
          <w:lang w:val="pt-PT"/>
        </w:rPr>
        <w:t>e</w:t>
      </w:r>
      <w:r w:rsidRPr="00560298">
        <w:rPr>
          <w:rFonts w:eastAsia="Times New Roman" w:cs="Arial"/>
          <w:lang w:val="pt-PT"/>
        </w:rPr>
        <w:t>infra-estrutura existente</w:t>
      </w:r>
      <w:r w:rsidRPr="00336E64">
        <w:rPr>
          <w:rFonts w:eastAsia="Times New Roman" w:cs="Arial"/>
          <w:lang w:val="pt-PT"/>
        </w:rPr>
        <w:t>; uma linha de base s</w:t>
      </w:r>
      <w:r w:rsidR="000909A7">
        <w:rPr>
          <w:rFonts w:eastAsia="Times New Roman" w:cs="Arial"/>
          <w:lang w:val="pt-PT"/>
        </w:rPr>
        <w:t>ocioeconomica</w:t>
      </w:r>
      <w:r w:rsidRPr="00560298">
        <w:rPr>
          <w:rFonts w:eastAsia="Times New Roman" w:cs="Arial"/>
          <w:lang w:val="pt-PT"/>
        </w:rPr>
        <w:t xml:space="preserve"> e a necessidade de fortalec</w:t>
      </w:r>
      <w:r w:rsidRPr="00336E64">
        <w:rPr>
          <w:rFonts w:eastAsia="Times New Roman" w:cs="Arial"/>
          <w:lang w:val="pt-PT"/>
        </w:rPr>
        <w:t>imento d</w:t>
      </w:r>
      <w:r w:rsidRPr="00560298">
        <w:rPr>
          <w:rFonts w:eastAsia="Times New Roman" w:cs="Arial"/>
          <w:lang w:val="pt-PT"/>
        </w:rPr>
        <w:t xml:space="preserve">as instituições encarregadas da gestão de </w:t>
      </w:r>
      <w:r w:rsidRPr="00336E64">
        <w:rPr>
          <w:rFonts w:eastAsia="Times New Roman" w:cs="Arial"/>
          <w:lang w:val="pt-PT"/>
        </w:rPr>
        <w:t xml:space="preserve">recursos hídricos </w:t>
      </w:r>
      <w:r w:rsidRPr="00560298">
        <w:rPr>
          <w:rFonts w:eastAsia="Times New Roman" w:cs="Arial"/>
          <w:lang w:val="pt-PT"/>
        </w:rPr>
        <w:t>e controle ambiental na área da bacia</w:t>
      </w:r>
      <w:r>
        <w:rPr>
          <w:rFonts w:eastAsia="Times New Roman" w:cs="Arial"/>
          <w:lang w:val="pt-PT"/>
        </w:rPr>
        <w:t>.</w:t>
      </w:r>
    </w:p>
    <w:p w:rsidR="00A61151" w:rsidRDefault="00A61151" w:rsidP="00A61151">
      <w:pPr>
        <w:autoSpaceDE w:val="0"/>
        <w:autoSpaceDN w:val="0"/>
        <w:adjustRightInd w:val="0"/>
        <w:spacing w:after="120" w:line="240" w:lineRule="auto"/>
        <w:jc w:val="both"/>
        <w:rPr>
          <w:rFonts w:eastAsia="Times New Roman" w:cs="Arial"/>
          <w:lang w:val="pt-PT"/>
        </w:rPr>
      </w:pPr>
      <w:r w:rsidRPr="00560298">
        <w:rPr>
          <w:rFonts w:eastAsia="Times New Roman" w:cs="Arial"/>
          <w:lang w:val="pt-PT"/>
        </w:rPr>
        <w:t>O</w:t>
      </w:r>
      <w:r w:rsidRPr="00336E64">
        <w:rPr>
          <w:rFonts w:eastAsia="Times New Roman" w:cs="Arial"/>
          <w:lang w:val="pt-PT"/>
        </w:rPr>
        <w:t xml:space="preserve">s resultados dos estudos </w:t>
      </w:r>
      <w:r w:rsidRPr="00560298">
        <w:rPr>
          <w:rFonts w:eastAsia="Times New Roman" w:cs="Arial"/>
          <w:lang w:val="pt-PT"/>
        </w:rPr>
        <w:t>apontam para a necessidade de recuperar</w:t>
      </w:r>
      <w:r w:rsidRPr="00336E64">
        <w:rPr>
          <w:rFonts w:eastAsia="Times New Roman" w:cs="Arial"/>
          <w:lang w:val="pt-PT"/>
        </w:rPr>
        <w:t>,</w:t>
      </w:r>
      <w:r w:rsidRPr="00560298">
        <w:rPr>
          <w:rFonts w:eastAsia="Times New Roman" w:cs="Arial"/>
          <w:lang w:val="pt-PT"/>
        </w:rPr>
        <w:t xml:space="preserve"> primeiro</w:t>
      </w:r>
      <w:r w:rsidRPr="00336E64">
        <w:rPr>
          <w:rFonts w:eastAsia="Times New Roman" w:cs="Arial"/>
          <w:lang w:val="pt-PT"/>
        </w:rPr>
        <w:t>,</w:t>
      </w:r>
      <w:r w:rsidRPr="00560298">
        <w:rPr>
          <w:rFonts w:eastAsia="Times New Roman" w:cs="Arial"/>
          <w:lang w:val="pt-PT"/>
        </w:rPr>
        <w:t xml:space="preserve"> o rio Ipojuca </w:t>
      </w:r>
      <w:r w:rsidRPr="00336E64">
        <w:rPr>
          <w:rFonts w:eastAsia="Times New Roman" w:cs="Arial"/>
          <w:lang w:val="pt-PT"/>
        </w:rPr>
        <w:t xml:space="preserve">com relação à sua </w:t>
      </w:r>
      <w:r w:rsidRPr="00560298">
        <w:rPr>
          <w:rFonts w:eastAsia="Times New Roman" w:cs="Arial"/>
          <w:lang w:val="pt-PT"/>
        </w:rPr>
        <w:t xml:space="preserve">qualidade da água </w:t>
      </w:r>
      <w:r w:rsidRPr="00336E64">
        <w:rPr>
          <w:rFonts w:eastAsia="Times New Roman" w:cs="Arial"/>
          <w:lang w:val="pt-PT"/>
        </w:rPr>
        <w:t xml:space="preserve">por meio de investimentos em sistemas de esgotamento sanitário com o adequado tratamento das </w:t>
      </w:r>
      <w:r w:rsidRPr="00560298">
        <w:rPr>
          <w:rFonts w:eastAsia="Times New Roman" w:cs="Arial"/>
          <w:lang w:val="pt-PT"/>
        </w:rPr>
        <w:t xml:space="preserve">águas residuais. O </w:t>
      </w:r>
      <w:r w:rsidRPr="00336E64">
        <w:rPr>
          <w:rFonts w:eastAsia="Times New Roman" w:cs="Arial"/>
          <w:lang w:val="pt-PT"/>
        </w:rPr>
        <w:t>P</w:t>
      </w:r>
      <w:r w:rsidRPr="00560298">
        <w:rPr>
          <w:rFonts w:eastAsia="Times New Roman" w:cs="Arial"/>
          <w:lang w:val="pt-PT"/>
        </w:rPr>
        <w:t xml:space="preserve">lano também identifica déficits hídricos significativos em alguns municípios da bacia e prioriza a necessidade de proteger os </w:t>
      </w:r>
      <w:r w:rsidRPr="00336E64">
        <w:rPr>
          <w:rFonts w:eastAsia="Times New Roman" w:cs="Arial"/>
          <w:lang w:val="pt-PT"/>
        </w:rPr>
        <w:t>reservatórios existentes</w:t>
      </w:r>
      <w:r w:rsidR="00E60525">
        <w:rPr>
          <w:rFonts w:eastAsia="Times New Roman" w:cs="Arial"/>
          <w:lang w:val="pt-PT"/>
        </w:rPr>
        <w:t xml:space="preserve"> </w:t>
      </w:r>
      <w:r w:rsidRPr="00336E64">
        <w:rPr>
          <w:rFonts w:eastAsia="Times New Roman" w:cs="Arial"/>
          <w:lang w:val="pt-PT"/>
        </w:rPr>
        <w:t>com a recuperação das áreas do entorno imediato, além da</w:t>
      </w:r>
      <w:r w:rsidR="00BE6810">
        <w:rPr>
          <w:rFonts w:eastAsia="Times New Roman" w:cs="Arial"/>
          <w:lang w:val="pt-PT"/>
        </w:rPr>
        <w:t xml:space="preserve"> </w:t>
      </w:r>
      <w:r w:rsidRPr="00336E64">
        <w:rPr>
          <w:rFonts w:eastAsia="Times New Roman" w:cs="Arial"/>
          <w:lang w:val="pt-PT"/>
        </w:rPr>
        <w:t xml:space="preserve">recuperação </w:t>
      </w:r>
      <w:r w:rsidRPr="00560298">
        <w:rPr>
          <w:rFonts w:eastAsia="Times New Roman" w:cs="Arial"/>
          <w:lang w:val="pt-PT"/>
        </w:rPr>
        <w:t xml:space="preserve">de áreas de preservação permanente </w:t>
      </w:r>
      <w:r w:rsidRPr="00336E64">
        <w:rPr>
          <w:rFonts w:eastAsia="Times New Roman" w:cs="Arial"/>
          <w:lang w:val="pt-PT"/>
        </w:rPr>
        <w:t>ao longo do rio e seus afluentes</w:t>
      </w:r>
      <w:r w:rsidR="00103693">
        <w:rPr>
          <w:rFonts w:eastAsia="Times New Roman" w:cs="Arial"/>
          <w:lang w:val="pt-PT"/>
        </w:rPr>
        <w:t>.</w:t>
      </w:r>
    </w:p>
    <w:p w:rsidR="00A61151" w:rsidRDefault="00A61151" w:rsidP="00BE6810">
      <w:pPr>
        <w:autoSpaceDE w:val="0"/>
        <w:autoSpaceDN w:val="0"/>
        <w:adjustRightInd w:val="0"/>
        <w:spacing w:after="120" w:line="240" w:lineRule="auto"/>
        <w:jc w:val="both"/>
        <w:rPr>
          <w:rFonts w:eastAsia="Times New Roman" w:cs="Arial"/>
          <w:lang w:val="pt-PT"/>
        </w:rPr>
      </w:pPr>
      <w:r w:rsidRPr="00560298">
        <w:rPr>
          <w:rFonts w:eastAsia="Times New Roman" w:cs="Arial"/>
          <w:lang w:val="pt-PT"/>
        </w:rPr>
        <w:t>Num contexto de recursos limitados e demandas elevada</w:t>
      </w:r>
      <w:r w:rsidR="00103693">
        <w:rPr>
          <w:rFonts w:eastAsia="Times New Roman" w:cs="Arial"/>
          <w:lang w:val="pt-PT"/>
        </w:rPr>
        <w:t>s para serviços de infra</w:t>
      </w:r>
      <w:r w:rsidRPr="00560298">
        <w:rPr>
          <w:rFonts w:eastAsia="Times New Roman" w:cs="Arial"/>
          <w:lang w:val="pt-PT"/>
        </w:rPr>
        <w:t xml:space="preserve">estrutura, o Estado, na busca de soluções para alcançar níveis mais elevados de sustentabilidade e qualidade de vida para </w:t>
      </w:r>
      <w:r w:rsidRPr="00336E64">
        <w:rPr>
          <w:rFonts w:eastAsia="Times New Roman" w:cs="Arial"/>
          <w:lang w:val="pt-PT"/>
        </w:rPr>
        <w:t xml:space="preserve">a população, decidiu priorizar os investimentos </w:t>
      </w:r>
      <w:r w:rsidRPr="00560298">
        <w:rPr>
          <w:rFonts w:eastAsia="Times New Roman" w:cs="Arial"/>
          <w:lang w:val="pt-PT"/>
        </w:rPr>
        <w:t xml:space="preserve">na prestação de serviços de água e esgotos na bacia do rio Ipojuca e deixar </w:t>
      </w:r>
      <w:r w:rsidRPr="00336E64">
        <w:rPr>
          <w:rFonts w:eastAsia="Times New Roman" w:cs="Arial"/>
          <w:lang w:val="pt-PT"/>
        </w:rPr>
        <w:t xml:space="preserve">os </w:t>
      </w:r>
      <w:r w:rsidRPr="00560298">
        <w:rPr>
          <w:rFonts w:eastAsia="Times New Roman" w:cs="Arial"/>
          <w:lang w:val="pt-PT"/>
        </w:rPr>
        <w:t xml:space="preserve">outros programas identificados no Plano </w:t>
      </w:r>
      <w:r w:rsidRPr="00336E64">
        <w:rPr>
          <w:rFonts w:eastAsia="Times New Roman" w:cs="Arial"/>
          <w:lang w:val="pt-PT"/>
        </w:rPr>
        <w:t xml:space="preserve">Hidroambiental </w:t>
      </w:r>
      <w:r w:rsidRPr="00560298">
        <w:rPr>
          <w:rFonts w:eastAsia="Times New Roman" w:cs="Arial"/>
          <w:lang w:val="pt-PT"/>
        </w:rPr>
        <w:t>para uma fase posterior do programa</w:t>
      </w:r>
      <w:r>
        <w:rPr>
          <w:rFonts w:eastAsia="Times New Roman" w:cs="Arial"/>
          <w:lang w:val="pt-PT"/>
        </w:rPr>
        <w:t>.</w:t>
      </w:r>
    </w:p>
    <w:p w:rsidR="00560298" w:rsidRDefault="00A61151" w:rsidP="00D22A09">
      <w:pPr>
        <w:autoSpaceDE w:val="0"/>
        <w:autoSpaceDN w:val="0"/>
        <w:adjustRightInd w:val="0"/>
        <w:spacing w:after="120" w:line="240" w:lineRule="auto"/>
        <w:jc w:val="both"/>
        <w:rPr>
          <w:rFonts w:eastAsia="Times New Roman" w:cs="Arial"/>
          <w:lang w:val="pt-PT"/>
        </w:rPr>
      </w:pPr>
      <w:r w:rsidRPr="00560298">
        <w:rPr>
          <w:rFonts w:eastAsia="Times New Roman" w:cs="Arial"/>
          <w:lang w:val="pt-PT"/>
        </w:rPr>
        <w:t xml:space="preserve">Portanto, este projeto procurará fornecer serviços de coleta e tratamento de esgoto </w:t>
      </w:r>
      <w:r w:rsidRPr="00336E64">
        <w:rPr>
          <w:rFonts w:eastAsia="Times New Roman" w:cs="Arial"/>
          <w:lang w:val="pt-PT"/>
        </w:rPr>
        <w:t xml:space="preserve">das cidades da Bacia, </w:t>
      </w:r>
      <w:r w:rsidRPr="00560298">
        <w:rPr>
          <w:rFonts w:eastAsia="Times New Roman" w:cs="Arial"/>
          <w:lang w:val="pt-PT"/>
        </w:rPr>
        <w:t>preferencialmente localizadas nas margens do rio Ipojuca</w:t>
      </w:r>
      <w:r w:rsidRPr="00336E64">
        <w:rPr>
          <w:rFonts w:eastAsia="Times New Roman" w:cs="Arial"/>
          <w:lang w:val="pt-PT"/>
        </w:rPr>
        <w:t>,</w:t>
      </w:r>
      <w:r w:rsidRPr="00560298">
        <w:rPr>
          <w:rFonts w:eastAsia="Times New Roman" w:cs="Arial"/>
          <w:lang w:val="pt-PT"/>
        </w:rPr>
        <w:t xml:space="preserve"> </w:t>
      </w:r>
      <w:r w:rsidR="00E60525">
        <w:rPr>
          <w:rFonts w:eastAsia="Times New Roman" w:cs="Arial"/>
          <w:lang w:val="pt-PT"/>
        </w:rPr>
        <w:t xml:space="preserve">ampliar sistemas de abastecimento de cidades com intermitência </w:t>
      </w:r>
      <w:r w:rsidRPr="00560298">
        <w:rPr>
          <w:rFonts w:eastAsia="Times New Roman" w:cs="Arial"/>
          <w:lang w:val="pt-PT"/>
        </w:rPr>
        <w:t xml:space="preserve">e recuperar algumas áreas críticas degradadas no </w:t>
      </w:r>
      <w:r w:rsidRPr="00336E64">
        <w:rPr>
          <w:rFonts w:eastAsia="Times New Roman" w:cs="Arial"/>
          <w:lang w:val="pt-PT"/>
        </w:rPr>
        <w:t xml:space="preserve">entorno </w:t>
      </w:r>
      <w:r w:rsidRPr="00560298">
        <w:rPr>
          <w:rFonts w:eastAsia="Times New Roman" w:cs="Arial"/>
          <w:lang w:val="pt-PT"/>
        </w:rPr>
        <w:t>dos reservatórios</w:t>
      </w:r>
      <w:r w:rsidRPr="00336E64">
        <w:rPr>
          <w:rFonts w:eastAsia="Times New Roman" w:cs="Arial"/>
          <w:lang w:val="pt-PT"/>
        </w:rPr>
        <w:t xml:space="preserve"> de abastecimento de água</w:t>
      </w:r>
      <w:r w:rsidR="00E60525">
        <w:rPr>
          <w:rFonts w:eastAsia="Times New Roman" w:cs="Arial"/>
          <w:lang w:val="pt-PT"/>
        </w:rPr>
        <w:t xml:space="preserve"> </w:t>
      </w:r>
      <w:r w:rsidRPr="00560298">
        <w:rPr>
          <w:rFonts w:eastAsia="Times New Roman" w:cs="Arial"/>
          <w:lang w:val="pt-PT"/>
        </w:rPr>
        <w:t xml:space="preserve">e ao longo das margens </w:t>
      </w:r>
      <w:r w:rsidRPr="00336E64">
        <w:rPr>
          <w:rFonts w:eastAsia="Times New Roman" w:cs="Arial"/>
          <w:lang w:val="pt-PT"/>
        </w:rPr>
        <w:t xml:space="preserve">do </w:t>
      </w:r>
      <w:r w:rsidRPr="00560298">
        <w:rPr>
          <w:rFonts w:eastAsia="Times New Roman" w:cs="Arial"/>
          <w:lang w:val="pt-PT"/>
        </w:rPr>
        <w:t>rio</w:t>
      </w:r>
      <w:r w:rsidRPr="00336E64">
        <w:rPr>
          <w:rFonts w:eastAsia="Times New Roman" w:cs="Arial"/>
          <w:lang w:val="pt-PT"/>
        </w:rPr>
        <w:t xml:space="preserve"> nas áreas urbanas das cidades ribeirinhas.</w:t>
      </w:r>
    </w:p>
    <w:p w:rsidR="00E60525" w:rsidRPr="00560298" w:rsidRDefault="00E60525" w:rsidP="00FD7300">
      <w:pPr>
        <w:autoSpaceDE w:val="0"/>
        <w:autoSpaceDN w:val="0"/>
        <w:adjustRightInd w:val="0"/>
        <w:spacing w:after="120" w:line="240" w:lineRule="auto"/>
        <w:jc w:val="both"/>
        <w:rPr>
          <w:rFonts w:eastAsia="Times New Roman" w:cs="Arial"/>
          <w:sz w:val="18"/>
          <w:szCs w:val="18"/>
        </w:rPr>
      </w:pPr>
      <w:r>
        <w:rPr>
          <w:rFonts w:eastAsia="Times New Roman" w:cs="Arial"/>
          <w:lang w:val="pt-PT"/>
        </w:rPr>
        <w:t>Os projetos já elaborados e analisados no presente informe consideraram alternativas de localização e tratamento de esgotos, sendo que neste caso a seleção das alternativas baseou-se na análise custo-eficiência e em tecnologias que não exigem operação complexa.</w:t>
      </w:r>
    </w:p>
    <w:p w:rsidR="003655D0" w:rsidRDefault="003655D0" w:rsidP="00FD7300">
      <w:pPr>
        <w:spacing w:after="120" w:line="240" w:lineRule="auto"/>
        <w:rPr>
          <w:b/>
          <w:sz w:val="24"/>
          <w:szCs w:val="24"/>
        </w:rPr>
      </w:pPr>
    </w:p>
    <w:p w:rsidR="003655D0" w:rsidRDefault="003655D0" w:rsidP="00FD7300">
      <w:pPr>
        <w:spacing w:after="120" w:line="240" w:lineRule="auto"/>
        <w:rPr>
          <w:b/>
          <w:sz w:val="24"/>
          <w:szCs w:val="24"/>
        </w:rPr>
      </w:pPr>
    </w:p>
    <w:p w:rsidR="003655D0" w:rsidRDefault="003655D0" w:rsidP="00FD7300">
      <w:pPr>
        <w:spacing w:after="120" w:line="240" w:lineRule="auto"/>
        <w:rPr>
          <w:b/>
          <w:sz w:val="24"/>
          <w:szCs w:val="24"/>
        </w:rPr>
      </w:pPr>
    </w:p>
    <w:p w:rsidR="003655D0" w:rsidRDefault="003655D0" w:rsidP="00FD7300">
      <w:pPr>
        <w:spacing w:after="120" w:line="240" w:lineRule="auto"/>
        <w:rPr>
          <w:b/>
          <w:sz w:val="24"/>
          <w:szCs w:val="24"/>
        </w:rPr>
      </w:pPr>
    </w:p>
    <w:p w:rsidR="000D720F" w:rsidRPr="00D22A09" w:rsidRDefault="001A276C" w:rsidP="00FD7300">
      <w:pPr>
        <w:spacing w:after="120" w:line="240" w:lineRule="auto"/>
        <w:rPr>
          <w:b/>
          <w:sz w:val="24"/>
          <w:szCs w:val="24"/>
        </w:rPr>
      </w:pPr>
      <w:r w:rsidRPr="00D22A09">
        <w:rPr>
          <w:b/>
          <w:sz w:val="24"/>
          <w:szCs w:val="24"/>
        </w:rPr>
        <w:lastRenderedPageBreak/>
        <w:t xml:space="preserve">III. </w:t>
      </w:r>
      <w:r w:rsidR="003B65A9" w:rsidRPr="00D22A09">
        <w:rPr>
          <w:b/>
          <w:sz w:val="24"/>
          <w:szCs w:val="24"/>
        </w:rPr>
        <w:t>CONFORMIDADE COM NORMAS DE ESTADO E DE PROJETO</w:t>
      </w:r>
    </w:p>
    <w:p w:rsidR="001E57C8" w:rsidRPr="00D22A09" w:rsidRDefault="00D22A09" w:rsidP="00FD7300">
      <w:pPr>
        <w:autoSpaceDE w:val="0"/>
        <w:autoSpaceDN w:val="0"/>
        <w:adjustRightInd w:val="0"/>
        <w:spacing w:after="120" w:line="240" w:lineRule="auto"/>
        <w:jc w:val="both"/>
        <w:rPr>
          <w:b/>
        </w:rPr>
      </w:pPr>
      <w:r w:rsidRPr="00D22A09">
        <w:rPr>
          <w:b/>
        </w:rPr>
        <w:t xml:space="preserve">III.1. </w:t>
      </w:r>
      <w:r>
        <w:rPr>
          <w:b/>
        </w:rPr>
        <w:t xml:space="preserve">QUADRO LEGAL INSTITUCIONAL DO </w:t>
      </w:r>
      <w:r w:rsidRPr="00D22A09">
        <w:rPr>
          <w:b/>
        </w:rPr>
        <w:t>SETOR DE RECURSOS HÍDRICOS E SANEAMENTO.</w:t>
      </w:r>
    </w:p>
    <w:p w:rsidR="00D22A09" w:rsidRPr="00D055F5" w:rsidRDefault="00D22A09" w:rsidP="00FD7300">
      <w:pPr>
        <w:spacing w:after="120" w:line="240" w:lineRule="auto"/>
        <w:jc w:val="both"/>
        <w:rPr>
          <w:b/>
          <w:bCs/>
        </w:rPr>
      </w:pPr>
      <w:r>
        <w:rPr>
          <w:b/>
          <w:bCs/>
        </w:rPr>
        <w:t>C</w:t>
      </w:r>
      <w:r w:rsidRPr="00D055F5">
        <w:rPr>
          <w:b/>
          <w:bCs/>
        </w:rPr>
        <w:t>onselho Estadual de Recursos Hídricos CRH</w:t>
      </w:r>
    </w:p>
    <w:p w:rsidR="00D22A09" w:rsidRDefault="00D22A09" w:rsidP="00FD7300">
      <w:pPr>
        <w:spacing w:after="120" w:line="240" w:lineRule="auto"/>
        <w:jc w:val="both"/>
      </w:pPr>
      <w:r w:rsidRPr="00D055F5">
        <w:t>Criado pela Lei Estadual nº 11.426, de 17 de julho de 1997, é o órgão superior de coordenação, deliberação e de caráter normativo do Sistema Integrado de Gerenciamento de Recursos Hídricos do Estado de Pernambuco - SIGRH/PE.</w:t>
      </w:r>
    </w:p>
    <w:p w:rsidR="007C71B4" w:rsidRDefault="007C71B4" w:rsidP="00FD7300">
      <w:pPr>
        <w:spacing w:after="120" w:line="240" w:lineRule="auto"/>
        <w:jc w:val="both"/>
      </w:pPr>
      <w:r>
        <w:t xml:space="preserve">O Sistema de </w:t>
      </w:r>
      <w:r w:rsidR="00F56F14">
        <w:t xml:space="preserve">Gestão de </w:t>
      </w:r>
      <w:r>
        <w:t>Recursos Hídricos no Estado contempla também as seguintes instituições colegiadas:</w:t>
      </w:r>
    </w:p>
    <w:p w:rsidR="007C71B4" w:rsidRPr="007C71B4" w:rsidRDefault="007C71B4" w:rsidP="003F0905">
      <w:pPr>
        <w:pStyle w:val="ListParagraph"/>
        <w:numPr>
          <w:ilvl w:val="0"/>
          <w:numId w:val="65"/>
        </w:numPr>
        <w:autoSpaceDE w:val="0"/>
        <w:autoSpaceDN w:val="0"/>
        <w:adjustRightInd w:val="0"/>
        <w:spacing w:after="120" w:line="240" w:lineRule="auto"/>
        <w:contextualSpacing w:val="0"/>
        <w:jc w:val="both"/>
        <w:rPr>
          <w:rFonts w:cstheme="minorHAnsi"/>
        </w:rPr>
      </w:pPr>
      <w:r w:rsidRPr="007C71B4">
        <w:rPr>
          <w:rFonts w:cstheme="minorHAnsi"/>
          <w:u w:val="single"/>
        </w:rPr>
        <w:t>Comitês de Bacia Hidrográfica - COBHs</w:t>
      </w:r>
      <w:r w:rsidRPr="007C71B4">
        <w:rPr>
          <w:rFonts w:cstheme="minorHAnsi"/>
        </w:rPr>
        <w:t xml:space="preserve"> são parlamentos nos quais a sociedade manifesta seus interesses, define as prioridades para cada bacia hidrográfica; encontra soluções negociadas para os conflitos e acompanha o desempenho da gestão pública.</w:t>
      </w:r>
    </w:p>
    <w:p w:rsidR="007C71B4" w:rsidRDefault="007C71B4" w:rsidP="00F56F14">
      <w:pPr>
        <w:pStyle w:val="ListParagraph"/>
        <w:autoSpaceDE w:val="0"/>
        <w:autoSpaceDN w:val="0"/>
        <w:adjustRightInd w:val="0"/>
        <w:spacing w:after="120" w:line="240" w:lineRule="auto"/>
        <w:contextualSpacing w:val="0"/>
        <w:jc w:val="both"/>
        <w:rPr>
          <w:rFonts w:cstheme="minorHAnsi"/>
        </w:rPr>
      </w:pPr>
      <w:r w:rsidRPr="007C71B4">
        <w:rPr>
          <w:rFonts w:cstheme="minorHAnsi"/>
        </w:rPr>
        <w:t xml:space="preserve">No caso da Bacia do Rio Ipojuca, o </w:t>
      </w:r>
      <w:r w:rsidRPr="005F227C">
        <w:rPr>
          <w:rFonts w:cstheme="minorHAnsi"/>
          <w:b/>
          <w:i/>
        </w:rPr>
        <w:t>Comitê da Bacia Hidrográfica do rio Ipojuca – COBH/ Ipojuca</w:t>
      </w:r>
      <w:r w:rsidRPr="007C71B4">
        <w:rPr>
          <w:rFonts w:cstheme="minorHAnsi"/>
        </w:rPr>
        <w:t xml:space="preserve"> foi criado em 30.04.2002, </w:t>
      </w:r>
      <w:r w:rsidR="005F227C">
        <w:rPr>
          <w:rFonts w:cstheme="minorHAnsi"/>
        </w:rPr>
        <w:t xml:space="preserve">e conta atualmente </w:t>
      </w:r>
      <w:r w:rsidRPr="007C71B4">
        <w:rPr>
          <w:rFonts w:cstheme="minorHAnsi"/>
        </w:rPr>
        <w:t>com 30 membros</w:t>
      </w:r>
      <w:r w:rsidR="005F227C">
        <w:rPr>
          <w:rFonts w:cstheme="minorHAnsi"/>
        </w:rPr>
        <w:t>, sendo 12 membros representantes do Poder Público (SRHE, SEMAS, CPRH, FIDEM e Prefeituras dos municípios da Bacia); 6 membros representantes da Sociedade Civil e 12 membros representantes dos Usuários</w:t>
      </w:r>
      <w:r w:rsidRPr="007C71B4">
        <w:rPr>
          <w:rFonts w:cstheme="minorHAnsi"/>
        </w:rPr>
        <w:t>.</w:t>
      </w:r>
    </w:p>
    <w:p w:rsidR="007C71B4" w:rsidRPr="007C71B4" w:rsidRDefault="007C71B4" w:rsidP="003F0905">
      <w:pPr>
        <w:pStyle w:val="ListParagraph"/>
        <w:numPr>
          <w:ilvl w:val="0"/>
          <w:numId w:val="65"/>
        </w:numPr>
        <w:autoSpaceDE w:val="0"/>
        <w:autoSpaceDN w:val="0"/>
        <w:adjustRightInd w:val="0"/>
        <w:spacing w:after="120" w:line="240" w:lineRule="auto"/>
        <w:jc w:val="both"/>
        <w:rPr>
          <w:rFonts w:cstheme="minorHAnsi"/>
        </w:rPr>
      </w:pPr>
      <w:r w:rsidRPr="007C71B4">
        <w:rPr>
          <w:rFonts w:cstheme="minorHAnsi"/>
          <w:u w:val="single"/>
        </w:rPr>
        <w:t>CONSUS - Conselhos Gestores de Reservatórios</w:t>
      </w:r>
      <w:r w:rsidRPr="007C71B4">
        <w:rPr>
          <w:rFonts w:cstheme="minorHAnsi"/>
        </w:rPr>
        <w:t xml:space="preserve"> - São colegiados formados por representantes do poder público, dos usuários de água e da sociedade civil para atuar na área de influência de um açude.</w:t>
      </w:r>
    </w:p>
    <w:p w:rsidR="00D22A09" w:rsidRPr="00D22A09" w:rsidRDefault="001E57C8" w:rsidP="00F56F14">
      <w:pPr>
        <w:autoSpaceDE w:val="0"/>
        <w:autoSpaceDN w:val="0"/>
        <w:adjustRightInd w:val="0"/>
        <w:spacing w:after="120" w:line="240" w:lineRule="auto"/>
        <w:jc w:val="both"/>
        <w:rPr>
          <w:rFonts w:cstheme="minorHAnsi"/>
          <w:b/>
        </w:rPr>
      </w:pPr>
      <w:r w:rsidRPr="00D22A09">
        <w:rPr>
          <w:rFonts w:cstheme="minorHAnsi"/>
          <w:b/>
        </w:rPr>
        <w:t xml:space="preserve">Secretaria de Recursos Hídricos </w:t>
      </w:r>
      <w:r w:rsidR="00D22A09" w:rsidRPr="00D22A09">
        <w:rPr>
          <w:rFonts w:cstheme="minorHAnsi"/>
          <w:b/>
        </w:rPr>
        <w:t xml:space="preserve">e Energia </w:t>
      </w:r>
      <w:r w:rsidR="00D22A09">
        <w:rPr>
          <w:rFonts w:cstheme="minorHAnsi"/>
          <w:b/>
        </w:rPr>
        <w:t>- SRHE</w:t>
      </w:r>
    </w:p>
    <w:p w:rsidR="001E57C8" w:rsidRDefault="00D22A09" w:rsidP="00F56F14">
      <w:pPr>
        <w:autoSpaceDE w:val="0"/>
        <w:autoSpaceDN w:val="0"/>
        <w:adjustRightInd w:val="0"/>
        <w:spacing w:after="120" w:line="240" w:lineRule="auto"/>
        <w:jc w:val="both"/>
        <w:rPr>
          <w:rFonts w:cstheme="minorHAnsi"/>
          <w:b/>
        </w:rPr>
      </w:pPr>
      <w:r>
        <w:rPr>
          <w:rFonts w:cstheme="minorHAnsi"/>
        </w:rPr>
        <w:t xml:space="preserve">A Secretaria de Recursos Hídricos </w:t>
      </w:r>
      <w:r w:rsidR="001E57C8" w:rsidRPr="001E57C8">
        <w:rPr>
          <w:rFonts w:cstheme="minorHAnsi"/>
        </w:rPr>
        <w:t>do Estado de Pernambuco foi criada através da Lei 13.205, de 19 de janeir</w:t>
      </w:r>
      <w:r w:rsidR="001E57C8">
        <w:rPr>
          <w:rFonts w:cstheme="minorHAnsi"/>
        </w:rPr>
        <w:t xml:space="preserve">o de 2007. A lei 13.968/11 amplia suas competências incorporando o setor de energia, passando a ser Secretaria de Recursos Hídricos e Energia – SRHE, </w:t>
      </w:r>
      <w:r w:rsidR="001E57C8" w:rsidRPr="001E57C8">
        <w:rPr>
          <w:rFonts w:cstheme="minorHAnsi"/>
        </w:rPr>
        <w:t>com a finalidade de formular e executar as políticas de Recursos Hídricos, de Saneamento e de Energia do Estado de Pernambuco.</w:t>
      </w:r>
      <w:r w:rsidR="001E57C8" w:rsidRPr="001E57C8">
        <w:rPr>
          <w:rFonts w:cstheme="minorHAnsi"/>
          <w:b/>
        </w:rPr>
        <w:t xml:space="preserve"> </w:t>
      </w:r>
      <w:r w:rsidR="003B65A9" w:rsidRPr="001E57C8">
        <w:rPr>
          <w:rFonts w:cstheme="minorHAnsi"/>
          <w:b/>
        </w:rPr>
        <w:t xml:space="preserve"> </w:t>
      </w:r>
    </w:p>
    <w:p w:rsidR="001E57C8" w:rsidRDefault="001E57C8" w:rsidP="00F56F14">
      <w:pPr>
        <w:autoSpaceDE w:val="0"/>
        <w:autoSpaceDN w:val="0"/>
        <w:adjustRightInd w:val="0"/>
        <w:spacing w:after="120" w:line="240" w:lineRule="auto"/>
        <w:jc w:val="both"/>
        <w:rPr>
          <w:rFonts w:cstheme="minorHAnsi"/>
        </w:rPr>
      </w:pPr>
      <w:r>
        <w:rPr>
          <w:rFonts w:cstheme="minorHAnsi"/>
        </w:rPr>
        <w:t xml:space="preserve">Sob a gestão da SRHE encontram-se a COMPESA – Companhia Pernambucana de Saneamento e a APAC – Agência Pernambucana de </w:t>
      </w:r>
      <w:r w:rsidR="00F56F14">
        <w:rPr>
          <w:rFonts w:cstheme="minorHAnsi"/>
        </w:rPr>
        <w:t>Á</w:t>
      </w:r>
      <w:r>
        <w:rPr>
          <w:rFonts w:cstheme="minorHAnsi"/>
        </w:rPr>
        <w:t>guas e Clima.</w:t>
      </w:r>
    </w:p>
    <w:p w:rsidR="00D22A09" w:rsidRPr="00D22A09" w:rsidRDefault="00D22A09" w:rsidP="00F56F14">
      <w:pPr>
        <w:autoSpaceDE w:val="0"/>
        <w:autoSpaceDN w:val="0"/>
        <w:adjustRightInd w:val="0"/>
        <w:spacing w:after="120" w:line="240" w:lineRule="auto"/>
        <w:jc w:val="both"/>
        <w:rPr>
          <w:rFonts w:cstheme="minorHAnsi"/>
          <w:b/>
        </w:rPr>
      </w:pPr>
      <w:r w:rsidRPr="00D22A09">
        <w:rPr>
          <w:rFonts w:cstheme="minorHAnsi"/>
          <w:b/>
        </w:rPr>
        <w:t>Agência Pernambucana de Águas e Clima - APAC</w:t>
      </w:r>
    </w:p>
    <w:p w:rsidR="005C021E" w:rsidRDefault="005C021E" w:rsidP="00F56F14">
      <w:pPr>
        <w:autoSpaceDE w:val="0"/>
        <w:autoSpaceDN w:val="0"/>
        <w:adjustRightInd w:val="0"/>
        <w:spacing w:after="120" w:line="240" w:lineRule="auto"/>
        <w:jc w:val="both"/>
        <w:rPr>
          <w:rFonts w:cstheme="minorHAnsi"/>
        </w:rPr>
      </w:pPr>
      <w:r w:rsidRPr="005C021E">
        <w:rPr>
          <w:rFonts w:cstheme="minorHAnsi"/>
        </w:rPr>
        <w:t>A APAC foi criada por meio da Lei Estadual Nº 14.028 de 26 de março de 2010 com o objetivo de Executar a Política Estadual de Recursos Hídricos, planejar e disciplinar os usos múltiplos da água em âmbito estadual,</w:t>
      </w:r>
      <w:r>
        <w:rPr>
          <w:rFonts w:cstheme="minorHAnsi"/>
        </w:rPr>
        <w:t xml:space="preserve"> </w:t>
      </w:r>
      <w:r w:rsidRPr="005C021E">
        <w:rPr>
          <w:rFonts w:cstheme="minorHAnsi"/>
        </w:rPr>
        <w:t xml:space="preserve">realizar monitoramento hidrometeorológico e previsões de tempo e clima no Estado. </w:t>
      </w:r>
    </w:p>
    <w:p w:rsidR="007C71B4" w:rsidRDefault="005C021E" w:rsidP="00F56F14">
      <w:pPr>
        <w:autoSpaceDE w:val="0"/>
        <w:autoSpaceDN w:val="0"/>
        <w:adjustRightInd w:val="0"/>
        <w:spacing w:after="120" w:line="240" w:lineRule="auto"/>
        <w:jc w:val="both"/>
        <w:rPr>
          <w:rFonts w:cstheme="minorHAnsi"/>
        </w:rPr>
      </w:pPr>
      <w:r>
        <w:rPr>
          <w:rFonts w:cstheme="minorHAnsi"/>
        </w:rPr>
        <w:t xml:space="preserve">A APAC possui um Diretor Presidente e três Diretorias: (i) Gestão de Recursos Hídricos; (ii) </w:t>
      </w:r>
      <w:r w:rsidR="007C71B4">
        <w:rPr>
          <w:rFonts w:cstheme="minorHAnsi"/>
        </w:rPr>
        <w:t xml:space="preserve">Regulação e </w:t>
      </w:r>
      <w:r>
        <w:rPr>
          <w:rFonts w:cstheme="minorHAnsi"/>
        </w:rPr>
        <w:t>Monitoramento</w:t>
      </w:r>
      <w:r w:rsidR="007C71B4">
        <w:rPr>
          <w:rFonts w:cstheme="minorHAnsi"/>
        </w:rPr>
        <w:t xml:space="preserve">; </w:t>
      </w:r>
      <w:r>
        <w:rPr>
          <w:rFonts w:cstheme="minorHAnsi"/>
        </w:rPr>
        <w:t xml:space="preserve"> e</w:t>
      </w:r>
      <w:r w:rsidR="007C71B4">
        <w:rPr>
          <w:rFonts w:cstheme="minorHAnsi"/>
        </w:rPr>
        <w:t xml:space="preserve"> (iii) Administração e Finanças.</w:t>
      </w:r>
    </w:p>
    <w:p w:rsidR="00D22A09" w:rsidRPr="00D22A09" w:rsidRDefault="00D22A09" w:rsidP="00F56F14">
      <w:pPr>
        <w:autoSpaceDE w:val="0"/>
        <w:autoSpaceDN w:val="0"/>
        <w:adjustRightInd w:val="0"/>
        <w:spacing w:after="120" w:line="240" w:lineRule="auto"/>
        <w:jc w:val="both"/>
        <w:rPr>
          <w:rFonts w:cstheme="minorHAnsi"/>
          <w:b/>
        </w:rPr>
      </w:pPr>
      <w:r w:rsidRPr="00D22A09">
        <w:rPr>
          <w:rFonts w:cstheme="minorHAnsi"/>
          <w:b/>
        </w:rPr>
        <w:t>Companhia Pernambucana de Saneamento - COMPESA</w:t>
      </w:r>
    </w:p>
    <w:p w:rsidR="007C71B4" w:rsidRDefault="007C71B4" w:rsidP="00F56F14">
      <w:pPr>
        <w:spacing w:after="120" w:line="240" w:lineRule="auto"/>
        <w:jc w:val="both"/>
      </w:pPr>
      <w:r w:rsidRPr="00D055F5">
        <w:t xml:space="preserve">A </w:t>
      </w:r>
      <w:r>
        <w:t xml:space="preserve">COMPESA – Companhia Pernambucana de Saneamento é a </w:t>
      </w:r>
      <w:r w:rsidRPr="00D055F5">
        <w:t>executora da política de saneamento e concessionária dos serviços de abastecimento de água e esgotamento sanitário em Pernambuco</w:t>
      </w:r>
      <w:r>
        <w:t>. É</w:t>
      </w:r>
      <w:r w:rsidRPr="00D055F5">
        <w:t xml:space="preserve"> uma sociedade anônima brasileira, de economia mista, fechada de capital autorizado, de utilidade pública, adotada de personalidade jurídica de Direito Privado - sendo o Estado de Pernambuco o seu maior acionista, executora da política de saneamento e concessionária dos serviços de abastecimento de água e esgotamento sanitário em Pernambuco</w:t>
      </w:r>
      <w:r w:rsidR="00F56F14">
        <w:t xml:space="preserve">. </w:t>
      </w:r>
      <w:r>
        <w:t>A COMPESA é a empresa concessionária dos serviços de abastecimento de água e esgotos sanitários dos municípios da Bacia do</w:t>
      </w:r>
      <w:r w:rsidR="00F56F14">
        <w:t xml:space="preserve"> rio Ipojuca.</w:t>
      </w:r>
    </w:p>
    <w:p w:rsidR="007D2848" w:rsidRPr="00E32AED" w:rsidRDefault="005F227C" w:rsidP="00F120DA">
      <w:pPr>
        <w:pStyle w:val="Paragraph"/>
        <w:numPr>
          <w:ilvl w:val="0"/>
          <w:numId w:val="0"/>
        </w:numPr>
        <w:rPr>
          <w:lang w:val="pt-BR"/>
        </w:rPr>
      </w:pPr>
      <w:r w:rsidRPr="005F227C">
        <w:rPr>
          <w:sz w:val="22"/>
          <w:lang w:val="pt-BR"/>
        </w:rPr>
        <w:t>A COMPESA possui uma Ger</w:t>
      </w:r>
      <w:r>
        <w:rPr>
          <w:sz w:val="22"/>
          <w:lang w:val="pt-BR"/>
        </w:rPr>
        <w:t>ência de Meio A</w:t>
      </w:r>
      <w:r w:rsidRPr="005F227C">
        <w:rPr>
          <w:sz w:val="22"/>
          <w:lang w:val="pt-BR"/>
        </w:rPr>
        <w:t>mbiente – GMA</w:t>
      </w:r>
      <w:r w:rsidR="007D2848" w:rsidRPr="005F227C">
        <w:rPr>
          <w:sz w:val="22"/>
          <w:lang w:val="pt-BR"/>
        </w:rPr>
        <w:t xml:space="preserve">, </w:t>
      </w:r>
      <w:r w:rsidRPr="005F227C">
        <w:rPr>
          <w:sz w:val="22"/>
          <w:lang w:val="pt-BR"/>
        </w:rPr>
        <w:t>responsável pela gestão ambienta</w:t>
      </w:r>
      <w:r w:rsidR="00F120DA">
        <w:rPr>
          <w:sz w:val="22"/>
          <w:lang w:val="pt-BR"/>
        </w:rPr>
        <w:t>l</w:t>
      </w:r>
      <w:r w:rsidRPr="005F227C">
        <w:rPr>
          <w:sz w:val="22"/>
          <w:lang w:val="pt-BR"/>
        </w:rPr>
        <w:t xml:space="preserve"> das atividades da Companhia.</w:t>
      </w:r>
      <w:r w:rsidR="00F120DA">
        <w:rPr>
          <w:sz w:val="22"/>
          <w:lang w:val="pt-BR"/>
        </w:rPr>
        <w:t xml:space="preserve"> A avaliação da capacidade institucional da COMPESA encontra-se descrita no item IV.3 deste Informe.</w:t>
      </w:r>
    </w:p>
    <w:p w:rsidR="003655D0" w:rsidRDefault="003655D0" w:rsidP="00F56F14">
      <w:pPr>
        <w:autoSpaceDE w:val="0"/>
        <w:autoSpaceDN w:val="0"/>
        <w:adjustRightInd w:val="0"/>
        <w:spacing w:after="120" w:line="240" w:lineRule="auto"/>
        <w:jc w:val="both"/>
        <w:rPr>
          <w:b/>
        </w:rPr>
      </w:pPr>
    </w:p>
    <w:p w:rsidR="00F56F14" w:rsidRDefault="00F56F14" w:rsidP="00F56F14">
      <w:pPr>
        <w:autoSpaceDE w:val="0"/>
        <w:autoSpaceDN w:val="0"/>
        <w:adjustRightInd w:val="0"/>
        <w:spacing w:after="120" w:line="240" w:lineRule="auto"/>
        <w:jc w:val="both"/>
        <w:rPr>
          <w:rFonts w:cstheme="minorHAnsi"/>
        </w:rPr>
      </w:pPr>
      <w:r w:rsidRPr="00D22A09">
        <w:rPr>
          <w:b/>
        </w:rPr>
        <w:lastRenderedPageBreak/>
        <w:t>III.</w:t>
      </w:r>
      <w:r>
        <w:rPr>
          <w:b/>
        </w:rPr>
        <w:t>2</w:t>
      </w:r>
      <w:r w:rsidRPr="00D22A09">
        <w:rPr>
          <w:b/>
        </w:rPr>
        <w:t xml:space="preserve">. </w:t>
      </w:r>
      <w:r>
        <w:rPr>
          <w:b/>
        </w:rPr>
        <w:t xml:space="preserve">QUADRO LEGAL INSTITUCIONAL DO </w:t>
      </w:r>
      <w:r w:rsidRPr="00D22A09">
        <w:rPr>
          <w:b/>
        </w:rPr>
        <w:t xml:space="preserve">SETOR </w:t>
      </w:r>
      <w:r>
        <w:rPr>
          <w:b/>
        </w:rPr>
        <w:t>AMBIENTAL</w:t>
      </w:r>
    </w:p>
    <w:p w:rsidR="00D37BBB" w:rsidRPr="00EE486D" w:rsidRDefault="00D37BBB" w:rsidP="00F56F14">
      <w:pPr>
        <w:spacing w:after="120" w:line="240" w:lineRule="auto"/>
        <w:jc w:val="both"/>
        <w:rPr>
          <w:rFonts w:cs="Arial"/>
          <w:b/>
          <w:bCs/>
        </w:rPr>
      </w:pPr>
      <w:r w:rsidRPr="00EE486D">
        <w:rPr>
          <w:rFonts w:cs="Arial"/>
          <w:b/>
          <w:bCs/>
        </w:rPr>
        <w:t>Conselho Estadual do Meio Ambiente - CONSEMA</w:t>
      </w:r>
    </w:p>
    <w:p w:rsidR="00D37BBB" w:rsidRPr="00EE486D" w:rsidRDefault="00D37BBB" w:rsidP="00F56F14">
      <w:pPr>
        <w:spacing w:after="120" w:line="240" w:lineRule="auto"/>
        <w:jc w:val="both"/>
        <w:rPr>
          <w:rFonts w:cs="Arial"/>
        </w:rPr>
      </w:pPr>
      <w:r w:rsidRPr="00EE486D">
        <w:rPr>
          <w:rFonts w:cs="Arial"/>
        </w:rPr>
        <w:t>Na esfera estadual</w:t>
      </w:r>
      <w:r>
        <w:rPr>
          <w:rFonts w:cs="Arial"/>
        </w:rPr>
        <w:t>,</w:t>
      </w:r>
      <w:r w:rsidRPr="00EE486D">
        <w:rPr>
          <w:rFonts w:cs="Arial"/>
        </w:rPr>
        <w:t xml:space="preserve"> a definição dos sistemas, políticas e planos de proteção ao meio ambiente e aos recursos ambientais é de responsabilidade do Conselho Estadual do Meio Ambiente - CONSEMA. O CONSEMA é um órgão colegiado, consultivo e deliberativo, formado por representantes de entidades governamentais e da sociedade civil organizada, diretamente vinculado ao Governo do Estado, criado pela Lei no. 10.560, de 10 de janeiro de 1991. O CONSEMA é composto por 42 representações entre órgãos governamentais e entidades da sociedade civil organizada, paritariamente.</w:t>
      </w:r>
    </w:p>
    <w:p w:rsidR="00F56F14" w:rsidRPr="00F56F14" w:rsidRDefault="00F56F14" w:rsidP="00F56F14">
      <w:pPr>
        <w:shd w:val="clear" w:color="auto" w:fill="FFFFFF"/>
        <w:spacing w:after="120" w:line="240" w:lineRule="auto"/>
        <w:jc w:val="both"/>
        <w:outlineLvl w:val="3"/>
        <w:rPr>
          <w:rFonts w:eastAsia="Times New Roman" w:cstheme="minorHAnsi"/>
          <w:b/>
        </w:rPr>
      </w:pPr>
      <w:r w:rsidRPr="00F56F14">
        <w:rPr>
          <w:rFonts w:eastAsia="Times New Roman" w:cstheme="minorHAnsi"/>
          <w:b/>
        </w:rPr>
        <w:t>Secretaria de Meio Ambiente e Sustentabilidade - SEMAS</w:t>
      </w:r>
    </w:p>
    <w:p w:rsidR="00F56F14" w:rsidRPr="00F56F14" w:rsidRDefault="00F56F14" w:rsidP="00F56F14">
      <w:pPr>
        <w:shd w:val="clear" w:color="auto" w:fill="FFFFFF"/>
        <w:spacing w:after="120" w:line="240" w:lineRule="auto"/>
        <w:jc w:val="both"/>
        <w:outlineLvl w:val="3"/>
        <w:rPr>
          <w:rFonts w:eastAsia="Times New Roman" w:cstheme="minorHAnsi"/>
        </w:rPr>
      </w:pPr>
      <w:r>
        <w:rPr>
          <w:rFonts w:eastAsia="Times New Roman" w:cstheme="minorHAnsi"/>
        </w:rPr>
        <w:t>A</w:t>
      </w:r>
      <w:r w:rsidRPr="00F56F14">
        <w:rPr>
          <w:rFonts w:eastAsia="Times New Roman" w:cstheme="minorHAnsi"/>
        </w:rPr>
        <w:t xml:space="preserve"> Secretaria de Meio Ambiente e Sustentabilidade (Semas) </w:t>
      </w:r>
      <w:r>
        <w:rPr>
          <w:rFonts w:eastAsia="Times New Roman" w:cstheme="minorHAnsi"/>
        </w:rPr>
        <w:t xml:space="preserve">foi criada em 15 de março de 2011 com o objetivo de </w:t>
      </w:r>
      <w:r w:rsidRPr="00F56F14">
        <w:rPr>
          <w:rFonts w:eastAsia="Times New Roman" w:cstheme="minorHAnsi"/>
        </w:rPr>
        <w:t>ampliar a atenção e alcance na solução dos problemas ambientais. A S</w:t>
      </w:r>
      <w:r w:rsidR="00A74E74">
        <w:rPr>
          <w:rFonts w:eastAsia="Times New Roman" w:cstheme="minorHAnsi"/>
        </w:rPr>
        <w:t>EMAS</w:t>
      </w:r>
      <w:r w:rsidRPr="00F56F14">
        <w:rPr>
          <w:rFonts w:eastAsia="Times New Roman" w:cstheme="minorHAnsi"/>
        </w:rPr>
        <w:t xml:space="preserve"> tem como principal tarefa a implementação das políticas públicas ambientais do Estado de Pernambuco, instituídas em lei no final de 2010. As políticas estaduais setorizadas são um marco no trato das questões ambientais em Pernambuco. São elas: política estadual de enfrentamento às mudanças climáticas, política estadual de gerenciamento costeiro, política estadual de resíduos sólidos e política estadual florestal.</w:t>
      </w:r>
    </w:p>
    <w:p w:rsidR="00D37BBB" w:rsidRPr="00D37BBB" w:rsidRDefault="00F56F14" w:rsidP="00D37BBB">
      <w:pPr>
        <w:autoSpaceDE w:val="0"/>
        <w:autoSpaceDN w:val="0"/>
        <w:adjustRightInd w:val="0"/>
        <w:spacing w:after="120" w:line="240" w:lineRule="auto"/>
        <w:jc w:val="both"/>
        <w:rPr>
          <w:rFonts w:eastAsia="Times New Roman" w:cstheme="minorHAnsi"/>
          <w:b/>
        </w:rPr>
      </w:pPr>
      <w:r w:rsidRPr="00F56F14">
        <w:rPr>
          <w:rFonts w:eastAsia="Times New Roman" w:cstheme="minorHAnsi"/>
          <w:b/>
        </w:rPr>
        <w:t>Agência Estadual de Meio Ambiente - CPRH</w:t>
      </w:r>
    </w:p>
    <w:p w:rsidR="00F56F14" w:rsidRPr="002A1148" w:rsidRDefault="00F56F14" w:rsidP="00F56F14">
      <w:pPr>
        <w:spacing w:after="120" w:line="240" w:lineRule="auto"/>
        <w:jc w:val="both"/>
        <w:rPr>
          <w:rFonts w:cstheme="minorHAnsi"/>
        </w:rPr>
      </w:pPr>
      <w:r w:rsidRPr="002A1148">
        <w:rPr>
          <w:rFonts w:cstheme="minorHAnsi"/>
        </w:rPr>
        <w:t xml:space="preserve">A Agência Estadual de Meio Ambiente – CPRH, de acordo com a </w:t>
      </w:r>
      <w:hyperlink r:id="rId12" w:history="1">
        <w:r w:rsidRPr="002A1148">
          <w:rPr>
            <w:rStyle w:val="Hyperlink"/>
            <w:rFonts w:cstheme="minorHAnsi"/>
            <w:color w:val="auto"/>
            <w:u w:val="none"/>
          </w:rPr>
          <w:t>Lei n° 14.249, de 17 de dezembro de 2010</w:t>
        </w:r>
      </w:hyperlink>
      <w:r w:rsidRPr="002A1148">
        <w:rPr>
          <w:rFonts w:cstheme="minorHAnsi"/>
        </w:rPr>
        <w:t xml:space="preserve">, é a entidade responsável pela execução da política estadual de meio ambiente. A Agência tem por finalidade promover a melhoria e garantir a qualidade do meio ambiente no Estado de Pernambuco, visando ao desenvolvimento sustentável mediante a racionalização do uso dos recursos ambientais, da preservação e recuperação do meio ambiente e do controle da poluição e da degradação ambiental. </w:t>
      </w:r>
    </w:p>
    <w:p w:rsidR="00D37BBB" w:rsidRDefault="00F56F14" w:rsidP="00F56F14">
      <w:pPr>
        <w:spacing w:after="120" w:line="240" w:lineRule="auto"/>
        <w:jc w:val="both"/>
        <w:rPr>
          <w:rFonts w:cstheme="minorHAnsi"/>
          <w:b/>
        </w:rPr>
      </w:pPr>
      <w:r w:rsidRPr="002A1148">
        <w:rPr>
          <w:rFonts w:cstheme="minorHAnsi"/>
        </w:rPr>
        <w:t xml:space="preserve">A CPRH é a responsável pela emissão das autorizações e licenciamento ambiental de empreendimentos potencialmente poluidores bem como exigir e aprovar os estudos relativos à Avaliação de </w:t>
      </w:r>
      <w:r>
        <w:rPr>
          <w:rFonts w:cstheme="minorHAnsi"/>
        </w:rPr>
        <w:t>I</w:t>
      </w:r>
      <w:r w:rsidRPr="002A1148">
        <w:rPr>
          <w:rFonts w:cstheme="minorHAnsi"/>
        </w:rPr>
        <w:t>mpactos Ambientais, no âmbito do Estado de Pernambuco.</w:t>
      </w:r>
      <w:r>
        <w:rPr>
          <w:rFonts w:cstheme="minorHAnsi"/>
        </w:rPr>
        <w:t xml:space="preserve"> É a responsável também pelo monitoramento da qualidade das águas no Estado.</w:t>
      </w:r>
    </w:p>
    <w:p w:rsidR="002D2BBE" w:rsidRPr="002A1148" w:rsidRDefault="00F56F14" w:rsidP="003571AF">
      <w:pPr>
        <w:autoSpaceDE w:val="0"/>
        <w:autoSpaceDN w:val="0"/>
        <w:adjustRightInd w:val="0"/>
        <w:spacing w:after="120" w:line="240" w:lineRule="auto"/>
        <w:jc w:val="both"/>
        <w:rPr>
          <w:rFonts w:cstheme="minorHAnsi"/>
        </w:rPr>
      </w:pPr>
      <w:r>
        <w:rPr>
          <w:rFonts w:cstheme="minorHAnsi"/>
          <w:b/>
        </w:rPr>
        <w:t xml:space="preserve">III.3 </w:t>
      </w:r>
      <w:r w:rsidRPr="002A1148">
        <w:rPr>
          <w:rFonts w:cstheme="minorHAnsi"/>
          <w:b/>
        </w:rPr>
        <w:t>RESUMO DO LICENCIAMENTO AMBIENTAL E SOCIAL E PROCESSO DE AVALIAÇÃO DOS EMPR</w:t>
      </w:r>
      <w:r>
        <w:rPr>
          <w:rFonts w:cstheme="minorHAnsi"/>
          <w:b/>
        </w:rPr>
        <w:t>E</w:t>
      </w:r>
      <w:r w:rsidRPr="002A1148">
        <w:rPr>
          <w:rFonts w:cstheme="minorHAnsi"/>
          <w:b/>
        </w:rPr>
        <w:t>ENDIMENTOS</w:t>
      </w:r>
    </w:p>
    <w:p w:rsidR="00DF68C9" w:rsidRPr="00F26047" w:rsidRDefault="00DF68C9" w:rsidP="00DF68C9">
      <w:pPr>
        <w:pStyle w:val="BodyText"/>
        <w:spacing w:after="120"/>
        <w:rPr>
          <w:rFonts w:asciiTheme="minorHAnsi" w:hAnsiTheme="minorHAnsi" w:cstheme="minorHAnsi"/>
          <w:szCs w:val="22"/>
        </w:rPr>
      </w:pPr>
      <w:r w:rsidRPr="00F26047">
        <w:rPr>
          <w:rFonts w:asciiTheme="minorHAnsi" w:hAnsiTheme="minorHAnsi" w:cstheme="minorHAnsi"/>
          <w:szCs w:val="22"/>
        </w:rPr>
        <w:t>O sistema de licenciamento ambiental adotado pela CPRH está de acordo com o que prevê a Resolução CONAMA n</w:t>
      </w:r>
      <w:r w:rsidRPr="00F26047">
        <w:rPr>
          <w:rFonts w:asciiTheme="minorHAnsi" w:hAnsiTheme="minorHAnsi" w:cstheme="minorHAnsi"/>
          <w:szCs w:val="22"/>
        </w:rPr>
        <w:sym w:font="Symbol" w:char="F0B0"/>
      </w:r>
      <w:r w:rsidRPr="00F26047">
        <w:rPr>
          <w:rFonts w:asciiTheme="minorHAnsi" w:hAnsiTheme="minorHAnsi" w:cstheme="minorHAnsi"/>
          <w:szCs w:val="22"/>
        </w:rPr>
        <w:t xml:space="preserve"> 237/97 e a Lei Estadual n</w:t>
      </w:r>
      <w:r w:rsidRPr="00F26047">
        <w:rPr>
          <w:rFonts w:asciiTheme="minorHAnsi" w:hAnsiTheme="minorHAnsi" w:cstheme="minorHAnsi"/>
          <w:szCs w:val="22"/>
        </w:rPr>
        <w:sym w:font="Symbol" w:char="F0B0"/>
      </w:r>
      <w:r w:rsidRPr="00F26047">
        <w:rPr>
          <w:rFonts w:asciiTheme="minorHAnsi" w:hAnsiTheme="minorHAnsi" w:cstheme="minorHAnsi"/>
          <w:szCs w:val="22"/>
        </w:rPr>
        <w:t xml:space="preserve"> 14.459/2011. Adiante, descreve-se cada etapa do licenciamento ambiental.</w:t>
      </w:r>
    </w:p>
    <w:p w:rsidR="00DF68C9" w:rsidRPr="00F26047" w:rsidRDefault="00DF68C9" w:rsidP="003F0905">
      <w:pPr>
        <w:pStyle w:val="ListParagraph"/>
        <w:numPr>
          <w:ilvl w:val="0"/>
          <w:numId w:val="69"/>
        </w:numPr>
        <w:autoSpaceDE w:val="0"/>
        <w:autoSpaceDN w:val="0"/>
        <w:adjustRightInd w:val="0"/>
        <w:spacing w:after="120" w:line="240" w:lineRule="auto"/>
        <w:ind w:left="714" w:hanging="357"/>
        <w:contextualSpacing w:val="0"/>
        <w:jc w:val="both"/>
        <w:rPr>
          <w:rFonts w:eastAsiaTheme="minorHAnsi" w:cstheme="minorHAnsi"/>
          <w:color w:val="000000"/>
          <w:lang w:eastAsia="en-US"/>
        </w:rPr>
      </w:pPr>
      <w:r w:rsidRPr="00F26047">
        <w:rPr>
          <w:rFonts w:eastAsiaTheme="minorHAnsi" w:cstheme="minorHAnsi"/>
          <w:color w:val="000000"/>
          <w:lang w:eastAsia="en-US"/>
        </w:rPr>
        <w:t>Licença Prévia (LP) - concedida na fase preliminar do planejamento do empreendimento ou atividade, aprova sua concepção e localização, atestando sua viabilidade ambiental e estabelecendo os requisitos básicos e condicionantes a serem atendidos nas próximas fases de sua implementação, observadas as diretrizes do planejamento e zoneamento ambiental e demais legislações pertinentes;</w:t>
      </w:r>
    </w:p>
    <w:p w:rsidR="00DF68C9" w:rsidRPr="00F26047" w:rsidRDefault="00DF68C9" w:rsidP="003F0905">
      <w:pPr>
        <w:pStyle w:val="ListParagraph"/>
        <w:numPr>
          <w:ilvl w:val="0"/>
          <w:numId w:val="69"/>
        </w:numPr>
        <w:autoSpaceDE w:val="0"/>
        <w:autoSpaceDN w:val="0"/>
        <w:adjustRightInd w:val="0"/>
        <w:spacing w:after="120" w:line="240" w:lineRule="auto"/>
        <w:ind w:left="714" w:hanging="357"/>
        <w:contextualSpacing w:val="0"/>
        <w:jc w:val="both"/>
        <w:rPr>
          <w:rFonts w:eastAsiaTheme="minorHAnsi" w:cstheme="minorHAnsi"/>
          <w:color w:val="000000"/>
          <w:lang w:eastAsia="en-US"/>
        </w:rPr>
      </w:pPr>
      <w:r w:rsidRPr="00F26047">
        <w:rPr>
          <w:rFonts w:eastAsiaTheme="minorHAnsi" w:cstheme="minorHAnsi"/>
          <w:color w:val="000000"/>
          <w:lang w:eastAsia="en-US"/>
        </w:rPr>
        <w:t>Licença de Instalação (LI) - autoriza o início da implementação do empreendimento ou atividade, de acordo com as especificações constantes dos planos, programas e projetos aprovados, incluindo as medidas de controle ambiental e demais condicionantes, das quais constituem motivo determinante;</w:t>
      </w:r>
    </w:p>
    <w:p w:rsidR="00DF68C9" w:rsidRPr="00F26047" w:rsidRDefault="00DF68C9" w:rsidP="003F0905">
      <w:pPr>
        <w:pStyle w:val="ListParagraph"/>
        <w:numPr>
          <w:ilvl w:val="0"/>
          <w:numId w:val="69"/>
        </w:numPr>
        <w:autoSpaceDE w:val="0"/>
        <w:autoSpaceDN w:val="0"/>
        <w:adjustRightInd w:val="0"/>
        <w:spacing w:after="120" w:line="240" w:lineRule="auto"/>
        <w:ind w:left="714" w:hanging="357"/>
        <w:contextualSpacing w:val="0"/>
        <w:jc w:val="both"/>
        <w:rPr>
          <w:rFonts w:eastAsiaTheme="minorHAnsi" w:cstheme="minorHAnsi"/>
          <w:color w:val="000000"/>
          <w:lang w:eastAsia="en-US"/>
        </w:rPr>
      </w:pPr>
      <w:r w:rsidRPr="00F26047">
        <w:rPr>
          <w:rFonts w:eastAsiaTheme="minorHAnsi" w:cstheme="minorHAnsi"/>
          <w:color w:val="000000"/>
          <w:lang w:eastAsia="en-US"/>
        </w:rPr>
        <w:t>Licença de Operação (LO) - autoriza o início da atividade, do empreendimento ou da pesquisa científica, após a verificação do efetivo cumprimento das medidas de controle ambiental e condicionantes determinados para a operação, conforme o disposto nas licenças anteriores;</w:t>
      </w:r>
    </w:p>
    <w:p w:rsidR="00DF68C9" w:rsidRPr="00F26047" w:rsidRDefault="00DF68C9" w:rsidP="003F0905">
      <w:pPr>
        <w:pStyle w:val="ListParagraph"/>
        <w:numPr>
          <w:ilvl w:val="0"/>
          <w:numId w:val="69"/>
        </w:numPr>
        <w:autoSpaceDE w:val="0"/>
        <w:autoSpaceDN w:val="0"/>
        <w:adjustRightInd w:val="0"/>
        <w:spacing w:after="120" w:line="240" w:lineRule="auto"/>
        <w:ind w:left="714" w:hanging="357"/>
        <w:contextualSpacing w:val="0"/>
        <w:jc w:val="both"/>
        <w:rPr>
          <w:rFonts w:eastAsiaTheme="minorHAnsi" w:cstheme="minorHAnsi"/>
          <w:color w:val="000000"/>
          <w:lang w:eastAsia="en-US"/>
        </w:rPr>
      </w:pPr>
      <w:r w:rsidRPr="00F26047">
        <w:rPr>
          <w:rFonts w:eastAsiaTheme="minorHAnsi" w:cstheme="minorHAnsi"/>
          <w:color w:val="000000"/>
          <w:lang w:eastAsia="en-US"/>
        </w:rPr>
        <w:t xml:space="preserve">Autorização Ambiental (AA) - autoriza, precária e discricionariamente, a execução de atividades que possam acarretar alterações ao meio ambiente, por curto e certo espaço de tempo, que não </w:t>
      </w:r>
      <w:r w:rsidRPr="00F26047">
        <w:rPr>
          <w:rFonts w:eastAsiaTheme="minorHAnsi" w:cstheme="minorHAnsi"/>
          <w:color w:val="000000"/>
          <w:lang w:eastAsia="en-US"/>
        </w:rPr>
        <w:lastRenderedPageBreak/>
        <w:t>impliquem impactos significativos, sem prejuízo da exigência de estudos ambientais que se fizerem necessários;</w:t>
      </w:r>
    </w:p>
    <w:p w:rsidR="00DF68C9" w:rsidRPr="00F26047" w:rsidRDefault="00DF68C9" w:rsidP="003F0905">
      <w:pPr>
        <w:pStyle w:val="ListParagraph"/>
        <w:numPr>
          <w:ilvl w:val="0"/>
          <w:numId w:val="69"/>
        </w:numPr>
        <w:autoSpaceDE w:val="0"/>
        <w:autoSpaceDN w:val="0"/>
        <w:adjustRightInd w:val="0"/>
        <w:spacing w:after="120" w:line="240" w:lineRule="auto"/>
        <w:ind w:left="714" w:hanging="357"/>
        <w:contextualSpacing w:val="0"/>
        <w:jc w:val="both"/>
        <w:rPr>
          <w:rFonts w:eastAsiaTheme="minorHAnsi" w:cstheme="minorHAnsi"/>
          <w:color w:val="000000"/>
          <w:lang w:eastAsia="en-US"/>
        </w:rPr>
      </w:pPr>
      <w:r w:rsidRPr="00F26047">
        <w:rPr>
          <w:rFonts w:eastAsiaTheme="minorHAnsi" w:cstheme="minorHAnsi"/>
          <w:color w:val="000000"/>
          <w:lang w:eastAsia="en-US"/>
        </w:rPr>
        <w:t>Licença Simplificada (LS) - concedida para localização, instalação e operação de empreendimentos ou atividades de pequeno potencial poluidor ou degradador conforme regulamentação;</w:t>
      </w:r>
    </w:p>
    <w:p w:rsidR="00DF68C9" w:rsidRPr="00F26047" w:rsidRDefault="00DF68C9" w:rsidP="003F0905">
      <w:pPr>
        <w:pStyle w:val="ListParagraph"/>
        <w:numPr>
          <w:ilvl w:val="0"/>
          <w:numId w:val="69"/>
        </w:numPr>
        <w:autoSpaceDE w:val="0"/>
        <w:autoSpaceDN w:val="0"/>
        <w:adjustRightInd w:val="0"/>
        <w:spacing w:after="120" w:line="240" w:lineRule="auto"/>
        <w:ind w:left="714" w:hanging="357"/>
        <w:contextualSpacing w:val="0"/>
        <w:jc w:val="both"/>
        <w:rPr>
          <w:rFonts w:eastAsiaTheme="minorHAnsi" w:cstheme="minorHAnsi"/>
          <w:color w:val="000000"/>
          <w:lang w:eastAsia="en-US"/>
        </w:rPr>
      </w:pPr>
      <w:r w:rsidRPr="00F26047">
        <w:rPr>
          <w:rFonts w:eastAsiaTheme="minorHAnsi" w:cstheme="minorHAnsi"/>
          <w:color w:val="000000"/>
          <w:lang w:eastAsia="en-US"/>
        </w:rPr>
        <w:t xml:space="preserve">Consulta Prévia (CP) - Ato administrativo através do qual o órgão de gestão ambiental fornece as orientações iniciais para o empreendedor que pretende solicitar o licenciamento ambiental. </w:t>
      </w:r>
    </w:p>
    <w:p w:rsidR="00DF68C9" w:rsidRPr="00F26047" w:rsidRDefault="00DF68C9" w:rsidP="00DF68C9">
      <w:pPr>
        <w:spacing w:after="120"/>
        <w:jc w:val="both"/>
        <w:rPr>
          <w:rFonts w:cstheme="minorHAnsi"/>
        </w:rPr>
      </w:pPr>
      <w:r w:rsidRPr="00F26047">
        <w:rPr>
          <w:rFonts w:cstheme="minorHAnsi"/>
        </w:rPr>
        <w:t>A Resolução CONAMA 377/2006 estabelece para sistemas de esgotamento sanitário critérios para classificação de porte do empreendimento, define procedimentos especiais de licenciamento ambiental para empreendimentos de pequeno e médio porte</w:t>
      </w:r>
      <w:r>
        <w:rPr>
          <w:rFonts w:cstheme="minorHAnsi"/>
        </w:rPr>
        <w:t>.</w:t>
      </w:r>
    </w:p>
    <w:p w:rsidR="00DF68C9" w:rsidRPr="00F26047" w:rsidRDefault="00DF68C9" w:rsidP="00DF68C9">
      <w:pPr>
        <w:spacing w:after="120"/>
        <w:jc w:val="both"/>
        <w:rPr>
          <w:rFonts w:cstheme="minorHAnsi"/>
        </w:rPr>
      </w:pPr>
      <w:r w:rsidRPr="00F26047">
        <w:rPr>
          <w:rFonts w:cstheme="minorHAnsi"/>
        </w:rPr>
        <w:t>De acordo com a Resolução 377, são os seguintes os critérios de porte: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948"/>
        <w:gridCol w:w="3962"/>
      </w:tblGrid>
      <w:tr w:rsidR="00DF68C9" w:rsidRPr="00F26047" w:rsidTr="00DF68C9">
        <w:trPr>
          <w:jc w:val="center"/>
        </w:trPr>
        <w:tc>
          <w:tcPr>
            <w:tcW w:w="2660" w:type="dxa"/>
          </w:tcPr>
          <w:p w:rsidR="00DF68C9" w:rsidRPr="00272CCA" w:rsidRDefault="00DF68C9" w:rsidP="00272CCA">
            <w:pPr>
              <w:spacing w:after="0" w:line="240" w:lineRule="auto"/>
              <w:jc w:val="center"/>
              <w:rPr>
                <w:rFonts w:cstheme="minorHAnsi"/>
                <w:b/>
                <w:sz w:val="20"/>
                <w:szCs w:val="20"/>
              </w:rPr>
            </w:pPr>
            <w:r w:rsidRPr="00272CCA">
              <w:rPr>
                <w:rFonts w:cstheme="minorHAnsi"/>
                <w:b/>
                <w:sz w:val="20"/>
                <w:szCs w:val="20"/>
              </w:rPr>
              <w:t>Tipologia de unidades de sistema de esgotamento sanitário</w:t>
            </w:r>
          </w:p>
        </w:tc>
        <w:tc>
          <w:tcPr>
            <w:tcW w:w="2948" w:type="dxa"/>
          </w:tcPr>
          <w:p w:rsidR="00DF68C9" w:rsidRPr="00272CCA" w:rsidRDefault="00DF68C9" w:rsidP="00272CCA">
            <w:pPr>
              <w:spacing w:after="0" w:line="240" w:lineRule="auto"/>
              <w:jc w:val="center"/>
              <w:rPr>
                <w:rFonts w:cstheme="minorHAnsi"/>
                <w:b/>
                <w:sz w:val="20"/>
                <w:szCs w:val="20"/>
              </w:rPr>
            </w:pPr>
            <w:r w:rsidRPr="00272CCA">
              <w:rPr>
                <w:rFonts w:cstheme="minorHAnsi"/>
                <w:b/>
                <w:sz w:val="20"/>
                <w:szCs w:val="20"/>
              </w:rPr>
              <w:t>Pequeno Porte</w:t>
            </w:r>
          </w:p>
        </w:tc>
        <w:tc>
          <w:tcPr>
            <w:tcW w:w="3962" w:type="dxa"/>
          </w:tcPr>
          <w:p w:rsidR="00DF68C9" w:rsidRPr="00272CCA" w:rsidRDefault="00DF68C9" w:rsidP="00272CCA">
            <w:pPr>
              <w:spacing w:after="0" w:line="240" w:lineRule="auto"/>
              <w:jc w:val="center"/>
              <w:rPr>
                <w:rFonts w:cstheme="minorHAnsi"/>
                <w:b/>
                <w:sz w:val="20"/>
                <w:szCs w:val="20"/>
              </w:rPr>
            </w:pPr>
            <w:r w:rsidRPr="00272CCA">
              <w:rPr>
                <w:rFonts w:cstheme="minorHAnsi"/>
                <w:b/>
                <w:sz w:val="20"/>
                <w:szCs w:val="20"/>
              </w:rPr>
              <w:t>Médio Porte</w:t>
            </w:r>
          </w:p>
        </w:tc>
      </w:tr>
      <w:tr w:rsidR="00DF68C9" w:rsidRPr="00F26047" w:rsidTr="00DF68C9">
        <w:trPr>
          <w:jc w:val="center"/>
        </w:trPr>
        <w:tc>
          <w:tcPr>
            <w:tcW w:w="2660" w:type="dxa"/>
          </w:tcPr>
          <w:p w:rsidR="00DF68C9" w:rsidRPr="00272CCA" w:rsidRDefault="00DF68C9" w:rsidP="00272CCA">
            <w:pPr>
              <w:autoSpaceDE w:val="0"/>
              <w:autoSpaceDN w:val="0"/>
              <w:adjustRightInd w:val="0"/>
              <w:spacing w:after="0" w:line="240" w:lineRule="auto"/>
              <w:jc w:val="center"/>
              <w:rPr>
                <w:rFonts w:cstheme="minorHAnsi"/>
                <w:sz w:val="20"/>
                <w:szCs w:val="20"/>
              </w:rPr>
            </w:pPr>
            <w:r w:rsidRPr="00272CCA">
              <w:rPr>
                <w:rFonts w:cstheme="minorHAnsi"/>
                <w:sz w:val="20"/>
                <w:szCs w:val="20"/>
              </w:rPr>
              <w:t>Unidades de Transporte: Interceptores, emissários e estações elevatórias.</w:t>
            </w:r>
          </w:p>
        </w:tc>
        <w:tc>
          <w:tcPr>
            <w:tcW w:w="2948" w:type="dxa"/>
          </w:tcPr>
          <w:p w:rsidR="00DF68C9" w:rsidRPr="00272CCA" w:rsidRDefault="00DF68C9" w:rsidP="00272CCA">
            <w:pPr>
              <w:autoSpaceDE w:val="0"/>
              <w:autoSpaceDN w:val="0"/>
              <w:adjustRightInd w:val="0"/>
              <w:spacing w:after="0" w:line="240" w:lineRule="auto"/>
              <w:jc w:val="center"/>
              <w:rPr>
                <w:rFonts w:cstheme="minorHAnsi"/>
                <w:sz w:val="20"/>
                <w:szCs w:val="20"/>
              </w:rPr>
            </w:pPr>
            <w:r w:rsidRPr="00272CCA">
              <w:rPr>
                <w:rFonts w:cstheme="minorHAnsi"/>
                <w:sz w:val="20"/>
                <w:szCs w:val="20"/>
              </w:rPr>
              <w:t>Vazão (*) menor ou igual a 200 l/s</w:t>
            </w:r>
          </w:p>
        </w:tc>
        <w:tc>
          <w:tcPr>
            <w:tcW w:w="3962" w:type="dxa"/>
          </w:tcPr>
          <w:p w:rsidR="00DF68C9" w:rsidRPr="00272CCA" w:rsidRDefault="00DF68C9" w:rsidP="00272CCA">
            <w:pPr>
              <w:autoSpaceDE w:val="0"/>
              <w:autoSpaceDN w:val="0"/>
              <w:adjustRightInd w:val="0"/>
              <w:spacing w:after="0" w:line="240" w:lineRule="auto"/>
              <w:jc w:val="center"/>
              <w:rPr>
                <w:rFonts w:cstheme="minorHAnsi"/>
                <w:sz w:val="20"/>
                <w:szCs w:val="20"/>
              </w:rPr>
            </w:pPr>
            <w:r w:rsidRPr="00272CCA">
              <w:rPr>
                <w:rFonts w:cstheme="minorHAnsi"/>
                <w:sz w:val="20"/>
                <w:szCs w:val="20"/>
              </w:rPr>
              <w:t>Vazão (*) maior do que 200 l/s e menor ou igual a 1.000 l/s</w:t>
            </w:r>
          </w:p>
        </w:tc>
      </w:tr>
      <w:tr w:rsidR="00DF68C9" w:rsidRPr="00F26047" w:rsidTr="00DF68C9">
        <w:trPr>
          <w:jc w:val="center"/>
        </w:trPr>
        <w:tc>
          <w:tcPr>
            <w:tcW w:w="2660" w:type="dxa"/>
          </w:tcPr>
          <w:p w:rsidR="00DF68C9" w:rsidRPr="00272CCA" w:rsidRDefault="00DF68C9" w:rsidP="00272CCA">
            <w:pPr>
              <w:spacing w:after="0" w:line="240" w:lineRule="auto"/>
              <w:jc w:val="center"/>
              <w:rPr>
                <w:rFonts w:cstheme="minorHAnsi"/>
                <w:sz w:val="20"/>
                <w:szCs w:val="20"/>
              </w:rPr>
            </w:pPr>
            <w:r w:rsidRPr="00272CCA">
              <w:rPr>
                <w:rFonts w:cstheme="minorHAnsi"/>
                <w:sz w:val="20"/>
                <w:szCs w:val="20"/>
              </w:rPr>
              <w:t>Estações de Tratamento de Esgotos - ETEs</w:t>
            </w:r>
          </w:p>
        </w:tc>
        <w:tc>
          <w:tcPr>
            <w:tcW w:w="2948" w:type="dxa"/>
          </w:tcPr>
          <w:p w:rsidR="00DF68C9" w:rsidRPr="00272CCA" w:rsidRDefault="00DF68C9" w:rsidP="00272CCA">
            <w:pPr>
              <w:autoSpaceDE w:val="0"/>
              <w:autoSpaceDN w:val="0"/>
              <w:adjustRightInd w:val="0"/>
              <w:spacing w:after="0" w:line="240" w:lineRule="auto"/>
              <w:jc w:val="center"/>
              <w:rPr>
                <w:rFonts w:cstheme="minorHAnsi"/>
                <w:sz w:val="20"/>
                <w:szCs w:val="20"/>
              </w:rPr>
            </w:pPr>
            <w:r w:rsidRPr="00272CCA">
              <w:rPr>
                <w:rFonts w:cstheme="minorHAnsi"/>
                <w:sz w:val="20"/>
                <w:szCs w:val="20"/>
              </w:rPr>
              <w:t>Vazão(*) menor ou igual a 50 l/s ou com capacidade para atendimento até 30.000 habitantes.</w:t>
            </w:r>
          </w:p>
        </w:tc>
        <w:tc>
          <w:tcPr>
            <w:tcW w:w="3962" w:type="dxa"/>
          </w:tcPr>
          <w:p w:rsidR="00DF68C9" w:rsidRPr="00272CCA" w:rsidRDefault="00DF68C9" w:rsidP="00272CCA">
            <w:pPr>
              <w:autoSpaceDE w:val="0"/>
              <w:autoSpaceDN w:val="0"/>
              <w:adjustRightInd w:val="0"/>
              <w:spacing w:after="0" w:line="240" w:lineRule="auto"/>
              <w:jc w:val="center"/>
              <w:rPr>
                <w:rFonts w:cstheme="minorHAnsi"/>
                <w:sz w:val="20"/>
                <w:szCs w:val="20"/>
              </w:rPr>
            </w:pPr>
            <w:r w:rsidRPr="00272CCA">
              <w:rPr>
                <w:rFonts w:cstheme="minorHAnsi"/>
                <w:sz w:val="20"/>
                <w:szCs w:val="20"/>
              </w:rPr>
              <w:t>Vazão maior que 50 l/s e menor ou igual a 400 l/s ou com capacidade para atendimento superior a 30.000 e inferior a 250.000 habitantes</w:t>
            </w:r>
          </w:p>
        </w:tc>
      </w:tr>
    </w:tbl>
    <w:p w:rsidR="00DF68C9" w:rsidRPr="00272CCA" w:rsidRDefault="00DF68C9" w:rsidP="00DF68C9">
      <w:pPr>
        <w:spacing w:after="120"/>
        <w:jc w:val="both"/>
        <w:rPr>
          <w:rFonts w:cstheme="minorHAnsi"/>
          <w:sz w:val="20"/>
          <w:szCs w:val="20"/>
        </w:rPr>
      </w:pPr>
      <w:r w:rsidRPr="00272CCA">
        <w:rPr>
          <w:rFonts w:cstheme="minorHAnsi"/>
          <w:sz w:val="20"/>
          <w:szCs w:val="20"/>
        </w:rPr>
        <w:t>(*) Vazão nominal de projeto</w:t>
      </w:r>
    </w:p>
    <w:p w:rsidR="00D90315" w:rsidRDefault="00F56F14" w:rsidP="003571AF">
      <w:pPr>
        <w:pStyle w:val="Bullet"/>
        <w:numPr>
          <w:ilvl w:val="0"/>
          <w:numId w:val="0"/>
        </w:numPr>
        <w:rPr>
          <w:rFonts w:asciiTheme="minorHAnsi" w:hAnsiTheme="minorHAnsi" w:cstheme="minorHAnsi"/>
          <w:b w:val="0"/>
        </w:rPr>
      </w:pPr>
      <w:r>
        <w:rPr>
          <w:rFonts w:asciiTheme="minorHAnsi" w:hAnsiTheme="minorHAnsi" w:cstheme="minorHAnsi"/>
          <w:b w:val="0"/>
        </w:rPr>
        <w:t>A CPRH, para</w:t>
      </w:r>
      <w:r w:rsidR="0010105B">
        <w:rPr>
          <w:rFonts w:asciiTheme="minorHAnsi" w:hAnsiTheme="minorHAnsi" w:cstheme="minorHAnsi"/>
          <w:b w:val="0"/>
        </w:rPr>
        <w:t xml:space="preserve"> o licenciamento </w:t>
      </w:r>
      <w:r w:rsidR="00E12C62">
        <w:rPr>
          <w:rFonts w:asciiTheme="minorHAnsi" w:hAnsiTheme="minorHAnsi" w:cstheme="minorHAnsi"/>
          <w:b w:val="0"/>
        </w:rPr>
        <w:t xml:space="preserve">prévio (LP) e </w:t>
      </w:r>
      <w:r w:rsidR="0010105B">
        <w:rPr>
          <w:rFonts w:asciiTheme="minorHAnsi" w:hAnsiTheme="minorHAnsi" w:cstheme="minorHAnsi"/>
          <w:b w:val="0"/>
        </w:rPr>
        <w:t xml:space="preserve">de instalação </w:t>
      </w:r>
      <w:r w:rsidR="00E12C62">
        <w:rPr>
          <w:rFonts w:asciiTheme="minorHAnsi" w:hAnsiTheme="minorHAnsi" w:cstheme="minorHAnsi"/>
          <w:b w:val="0"/>
        </w:rPr>
        <w:t>(</w:t>
      </w:r>
      <w:r w:rsidR="0010105B">
        <w:rPr>
          <w:rFonts w:asciiTheme="minorHAnsi" w:hAnsiTheme="minorHAnsi" w:cstheme="minorHAnsi"/>
          <w:b w:val="0"/>
        </w:rPr>
        <w:t>LI</w:t>
      </w:r>
      <w:r w:rsidR="00E12C62">
        <w:rPr>
          <w:rFonts w:asciiTheme="minorHAnsi" w:hAnsiTheme="minorHAnsi" w:cstheme="minorHAnsi"/>
          <w:b w:val="0"/>
        </w:rPr>
        <w:t>)</w:t>
      </w:r>
      <w:r w:rsidR="0010105B">
        <w:rPr>
          <w:rFonts w:asciiTheme="minorHAnsi" w:hAnsiTheme="minorHAnsi" w:cstheme="minorHAnsi"/>
          <w:b w:val="0"/>
        </w:rPr>
        <w:t xml:space="preserve"> de sistemas de esgotamento sanitário, analisa o porte do empreendimento e, normalmente adota as seguintes possibilidades: </w:t>
      </w:r>
    </w:p>
    <w:p w:rsidR="00D90315" w:rsidRDefault="0010105B" w:rsidP="003F0905">
      <w:pPr>
        <w:pStyle w:val="Bullet"/>
        <w:numPr>
          <w:ilvl w:val="0"/>
          <w:numId w:val="66"/>
        </w:numPr>
        <w:rPr>
          <w:rFonts w:asciiTheme="minorHAnsi" w:hAnsiTheme="minorHAnsi" w:cstheme="minorHAnsi"/>
          <w:b w:val="0"/>
        </w:rPr>
      </w:pPr>
      <w:r>
        <w:rPr>
          <w:rFonts w:asciiTheme="minorHAnsi" w:hAnsiTheme="minorHAnsi" w:cstheme="minorHAnsi"/>
          <w:b w:val="0"/>
        </w:rPr>
        <w:t xml:space="preserve">para empreendimentos de pequeno porte exige normalmente um estudo ambiental simplificado que pode constar do estudo de concepção ou projeto básico do sistema; </w:t>
      </w:r>
    </w:p>
    <w:p w:rsidR="00D90315" w:rsidRDefault="0010105B" w:rsidP="003F0905">
      <w:pPr>
        <w:pStyle w:val="Bullet"/>
        <w:numPr>
          <w:ilvl w:val="0"/>
          <w:numId w:val="66"/>
        </w:numPr>
        <w:rPr>
          <w:rFonts w:asciiTheme="minorHAnsi" w:hAnsiTheme="minorHAnsi" w:cstheme="minorHAnsi"/>
          <w:b w:val="0"/>
        </w:rPr>
      </w:pPr>
      <w:r>
        <w:rPr>
          <w:rFonts w:asciiTheme="minorHAnsi" w:hAnsiTheme="minorHAnsi" w:cstheme="minorHAnsi"/>
          <w:b w:val="0"/>
        </w:rPr>
        <w:t xml:space="preserve">para empreendimentos de médio porte, exige normalmente a </w:t>
      </w:r>
      <w:r w:rsidR="002A1148" w:rsidRPr="002A1148">
        <w:rPr>
          <w:rFonts w:asciiTheme="minorHAnsi" w:hAnsiTheme="minorHAnsi" w:cstheme="minorHAnsi"/>
          <w:b w:val="0"/>
        </w:rPr>
        <w:t xml:space="preserve">elaboração de um RAP – Relatório de Avaliação </w:t>
      </w:r>
      <w:r w:rsidR="005D6135">
        <w:rPr>
          <w:rFonts w:asciiTheme="minorHAnsi" w:hAnsiTheme="minorHAnsi" w:cstheme="minorHAnsi"/>
          <w:b w:val="0"/>
        </w:rPr>
        <w:t xml:space="preserve">Ambiental </w:t>
      </w:r>
      <w:r w:rsidR="002A1148" w:rsidRPr="002A1148">
        <w:rPr>
          <w:rFonts w:asciiTheme="minorHAnsi" w:hAnsiTheme="minorHAnsi" w:cstheme="minorHAnsi"/>
          <w:b w:val="0"/>
        </w:rPr>
        <w:t>Preliminar</w:t>
      </w:r>
      <w:r>
        <w:rPr>
          <w:rFonts w:asciiTheme="minorHAnsi" w:hAnsiTheme="minorHAnsi" w:cstheme="minorHAnsi"/>
          <w:b w:val="0"/>
        </w:rPr>
        <w:t xml:space="preserve">; </w:t>
      </w:r>
    </w:p>
    <w:p w:rsidR="002A1148" w:rsidRDefault="0010105B" w:rsidP="003F0905">
      <w:pPr>
        <w:pStyle w:val="Bullet"/>
        <w:numPr>
          <w:ilvl w:val="0"/>
          <w:numId w:val="66"/>
        </w:numPr>
        <w:rPr>
          <w:rFonts w:asciiTheme="minorHAnsi" w:hAnsiTheme="minorHAnsi" w:cstheme="minorHAnsi"/>
          <w:b w:val="0"/>
        </w:rPr>
      </w:pPr>
      <w:r>
        <w:rPr>
          <w:rFonts w:asciiTheme="minorHAnsi" w:hAnsiTheme="minorHAnsi" w:cstheme="minorHAnsi"/>
          <w:b w:val="0"/>
        </w:rPr>
        <w:t>para situações especiais ou empreendimentos de grande porte</w:t>
      </w:r>
      <w:r w:rsidR="00133F19">
        <w:rPr>
          <w:rFonts w:asciiTheme="minorHAnsi" w:hAnsiTheme="minorHAnsi" w:cstheme="minorHAnsi"/>
          <w:b w:val="0"/>
        </w:rPr>
        <w:t>,</w:t>
      </w:r>
      <w:r>
        <w:rPr>
          <w:rFonts w:asciiTheme="minorHAnsi" w:hAnsiTheme="minorHAnsi" w:cstheme="minorHAnsi"/>
          <w:b w:val="0"/>
        </w:rPr>
        <w:t xml:space="preserve"> pode vir a exigir a apresentação de</w:t>
      </w:r>
      <w:r w:rsidR="002A1148" w:rsidRPr="002A1148">
        <w:rPr>
          <w:rFonts w:asciiTheme="minorHAnsi" w:hAnsiTheme="minorHAnsi" w:cstheme="minorHAnsi"/>
          <w:b w:val="0"/>
        </w:rPr>
        <w:t xml:space="preserve"> estudos ambientais completos ou mais densos, ou, ainda, </w:t>
      </w:r>
      <w:r>
        <w:rPr>
          <w:rFonts w:asciiTheme="minorHAnsi" w:hAnsiTheme="minorHAnsi" w:cstheme="minorHAnsi"/>
          <w:b w:val="0"/>
        </w:rPr>
        <w:t>a</w:t>
      </w:r>
      <w:r w:rsidR="002A1148" w:rsidRPr="002A1148">
        <w:rPr>
          <w:rFonts w:asciiTheme="minorHAnsi" w:hAnsiTheme="minorHAnsi" w:cstheme="minorHAnsi"/>
          <w:b w:val="0"/>
        </w:rPr>
        <w:t xml:space="preserve"> elaboração de EIA/R</w:t>
      </w:r>
      <w:r>
        <w:rPr>
          <w:rFonts w:asciiTheme="minorHAnsi" w:hAnsiTheme="minorHAnsi" w:cstheme="minorHAnsi"/>
          <w:b w:val="0"/>
        </w:rPr>
        <w:t>IMA</w:t>
      </w:r>
      <w:r w:rsidR="002A1148" w:rsidRPr="002A1148">
        <w:rPr>
          <w:rFonts w:asciiTheme="minorHAnsi" w:hAnsiTheme="minorHAnsi" w:cstheme="minorHAnsi"/>
          <w:b w:val="0"/>
        </w:rPr>
        <w:t>, em determinad</w:t>
      </w:r>
      <w:r w:rsidR="005D6135">
        <w:rPr>
          <w:rFonts w:asciiTheme="minorHAnsi" w:hAnsiTheme="minorHAnsi" w:cstheme="minorHAnsi"/>
          <w:b w:val="0"/>
        </w:rPr>
        <w:t>a situações</w:t>
      </w:r>
      <w:r w:rsidR="002A1148" w:rsidRPr="002A1148">
        <w:rPr>
          <w:rFonts w:asciiTheme="minorHAnsi" w:hAnsiTheme="minorHAnsi" w:cstheme="minorHAnsi"/>
          <w:b w:val="0"/>
        </w:rPr>
        <w:t>, caso o RAP se mostre insuficiente na avaliação de impactos e proposição de medidas mitigadoras.</w:t>
      </w:r>
    </w:p>
    <w:p w:rsidR="005C1EAC" w:rsidRDefault="005C1EAC" w:rsidP="003571AF">
      <w:pPr>
        <w:pStyle w:val="Bullet"/>
        <w:numPr>
          <w:ilvl w:val="0"/>
          <w:numId w:val="0"/>
        </w:numPr>
        <w:rPr>
          <w:rFonts w:asciiTheme="minorHAnsi" w:hAnsiTheme="minorHAnsi" w:cstheme="minorHAnsi"/>
          <w:b w:val="0"/>
        </w:rPr>
      </w:pPr>
      <w:r>
        <w:rPr>
          <w:rFonts w:asciiTheme="minorHAnsi" w:hAnsiTheme="minorHAnsi" w:cstheme="minorHAnsi"/>
          <w:b w:val="0"/>
        </w:rPr>
        <w:t xml:space="preserve">É importante, também, comentar o que dispõe a Lei Nacional de Saneamento (Lei 11.445/2007), em seu artigo 44, de que o licenciamento ambiental de unidades de tratamento de esgotos sanitários considerará etapas de eficiência a fim de alcançar progressivamente os padrões estabelecidos pela legislação ambiental.  </w:t>
      </w:r>
    </w:p>
    <w:p w:rsidR="0010105B" w:rsidRDefault="0010105B" w:rsidP="003571AF">
      <w:pPr>
        <w:pStyle w:val="Bullet"/>
        <w:numPr>
          <w:ilvl w:val="0"/>
          <w:numId w:val="0"/>
        </w:numPr>
        <w:rPr>
          <w:rFonts w:asciiTheme="minorHAnsi" w:hAnsiTheme="minorHAnsi" w:cstheme="minorHAnsi"/>
          <w:b w:val="0"/>
        </w:rPr>
      </w:pPr>
      <w:r>
        <w:rPr>
          <w:rFonts w:asciiTheme="minorHAnsi" w:hAnsiTheme="minorHAnsi" w:cstheme="minorHAnsi"/>
          <w:b w:val="0"/>
        </w:rPr>
        <w:t xml:space="preserve">No caso dos sistemas de esgotamento sanitário do Programa PSA – Ipojuca, </w:t>
      </w:r>
      <w:r w:rsidR="005C1EAC">
        <w:rPr>
          <w:rFonts w:asciiTheme="minorHAnsi" w:hAnsiTheme="minorHAnsi" w:cstheme="minorHAnsi"/>
          <w:b w:val="0"/>
        </w:rPr>
        <w:t>em função do porte dos empreendimentos (</w:t>
      </w:r>
      <w:r w:rsidR="005D6135">
        <w:rPr>
          <w:rFonts w:asciiTheme="minorHAnsi" w:hAnsiTheme="minorHAnsi" w:cstheme="minorHAnsi"/>
          <w:b w:val="0"/>
        </w:rPr>
        <w:t xml:space="preserve">de </w:t>
      </w:r>
      <w:r w:rsidR="005C1EAC">
        <w:rPr>
          <w:rFonts w:asciiTheme="minorHAnsi" w:hAnsiTheme="minorHAnsi" w:cstheme="minorHAnsi"/>
          <w:b w:val="0"/>
        </w:rPr>
        <w:t xml:space="preserve">pequeno </w:t>
      </w:r>
      <w:r w:rsidR="005D6135">
        <w:rPr>
          <w:rFonts w:asciiTheme="minorHAnsi" w:hAnsiTheme="minorHAnsi" w:cstheme="minorHAnsi"/>
          <w:b w:val="0"/>
        </w:rPr>
        <w:t>a</w:t>
      </w:r>
      <w:r w:rsidR="005C1EAC">
        <w:rPr>
          <w:rFonts w:asciiTheme="minorHAnsi" w:hAnsiTheme="minorHAnsi" w:cstheme="minorHAnsi"/>
          <w:b w:val="0"/>
        </w:rPr>
        <w:t xml:space="preserve"> médio</w:t>
      </w:r>
      <w:r w:rsidR="005D6135">
        <w:rPr>
          <w:rFonts w:asciiTheme="minorHAnsi" w:hAnsiTheme="minorHAnsi" w:cstheme="minorHAnsi"/>
          <w:b w:val="0"/>
        </w:rPr>
        <w:t xml:space="preserve"> porte</w:t>
      </w:r>
      <w:r w:rsidR="005C1EAC">
        <w:rPr>
          <w:rFonts w:asciiTheme="minorHAnsi" w:hAnsiTheme="minorHAnsi" w:cstheme="minorHAnsi"/>
          <w:b w:val="0"/>
        </w:rPr>
        <w:t xml:space="preserve">), </w:t>
      </w:r>
      <w:r>
        <w:rPr>
          <w:rFonts w:asciiTheme="minorHAnsi" w:hAnsiTheme="minorHAnsi" w:cstheme="minorHAnsi"/>
          <w:b w:val="0"/>
        </w:rPr>
        <w:t xml:space="preserve">as exigências com relação aos estudos devem se enquadrar nos itens (i) ou (ii) acima, se limitando, no máximo, </w:t>
      </w:r>
      <w:r w:rsidR="005C1EAC">
        <w:rPr>
          <w:rFonts w:asciiTheme="minorHAnsi" w:hAnsiTheme="minorHAnsi" w:cstheme="minorHAnsi"/>
          <w:b w:val="0"/>
        </w:rPr>
        <w:t>à</w:t>
      </w:r>
      <w:r>
        <w:rPr>
          <w:rFonts w:asciiTheme="minorHAnsi" w:hAnsiTheme="minorHAnsi" w:cstheme="minorHAnsi"/>
          <w:b w:val="0"/>
        </w:rPr>
        <w:t xml:space="preserve"> exigência de elaboração de RAP – Relatório </w:t>
      </w:r>
      <w:r w:rsidR="00507220">
        <w:rPr>
          <w:rFonts w:asciiTheme="minorHAnsi" w:hAnsiTheme="minorHAnsi" w:cstheme="minorHAnsi"/>
          <w:b w:val="0"/>
        </w:rPr>
        <w:t>de Avaliação</w:t>
      </w:r>
      <w:r w:rsidR="005D6135">
        <w:rPr>
          <w:rFonts w:asciiTheme="minorHAnsi" w:hAnsiTheme="minorHAnsi" w:cstheme="minorHAnsi"/>
          <w:b w:val="0"/>
        </w:rPr>
        <w:t xml:space="preserve"> Ambiental</w:t>
      </w:r>
      <w:r w:rsidR="00507220">
        <w:rPr>
          <w:rFonts w:asciiTheme="minorHAnsi" w:hAnsiTheme="minorHAnsi" w:cstheme="minorHAnsi"/>
          <w:b w:val="0"/>
        </w:rPr>
        <w:t xml:space="preserve"> Preliminar.</w:t>
      </w:r>
    </w:p>
    <w:p w:rsidR="00507220" w:rsidRPr="002A1148" w:rsidRDefault="00507220" w:rsidP="003571AF">
      <w:pPr>
        <w:pStyle w:val="Bullet"/>
        <w:numPr>
          <w:ilvl w:val="0"/>
          <w:numId w:val="0"/>
        </w:numPr>
        <w:rPr>
          <w:rFonts w:asciiTheme="minorHAnsi" w:hAnsiTheme="minorHAnsi" w:cstheme="minorHAnsi"/>
          <w:b w:val="0"/>
        </w:rPr>
      </w:pPr>
      <w:r>
        <w:rPr>
          <w:rFonts w:asciiTheme="minorHAnsi" w:hAnsiTheme="minorHAnsi" w:cstheme="minorHAnsi"/>
          <w:b w:val="0"/>
        </w:rPr>
        <w:t xml:space="preserve">Os procedimentos de divulgação e consulta pública, limitam-se, nestes casos, à publicação da solicitação de Licença de Instalação e da sua e respectiva emissão em </w:t>
      </w:r>
      <w:r w:rsidR="007A2DC8">
        <w:rPr>
          <w:rFonts w:asciiTheme="minorHAnsi" w:hAnsiTheme="minorHAnsi" w:cstheme="minorHAnsi"/>
          <w:b w:val="0"/>
        </w:rPr>
        <w:t>jornais de circulação estadual.</w:t>
      </w:r>
    </w:p>
    <w:p w:rsidR="00AF041B" w:rsidRPr="00AF041B" w:rsidRDefault="00AF041B" w:rsidP="003571AF">
      <w:pPr>
        <w:autoSpaceDE w:val="0"/>
        <w:autoSpaceDN w:val="0"/>
        <w:adjustRightInd w:val="0"/>
        <w:spacing w:after="120" w:line="240" w:lineRule="auto"/>
        <w:jc w:val="both"/>
        <w:rPr>
          <w:rFonts w:cstheme="minorHAnsi"/>
          <w:b/>
        </w:rPr>
      </w:pPr>
      <w:r w:rsidRPr="00AF041B">
        <w:rPr>
          <w:rFonts w:cstheme="minorHAnsi"/>
          <w:b/>
        </w:rPr>
        <w:t xml:space="preserve">Situação do licenciamento ambiental </w:t>
      </w:r>
    </w:p>
    <w:p w:rsidR="00AF041B" w:rsidRDefault="00362173" w:rsidP="00AF041B">
      <w:pPr>
        <w:autoSpaceDE w:val="0"/>
        <w:autoSpaceDN w:val="0"/>
        <w:adjustRightInd w:val="0"/>
        <w:spacing w:after="120" w:line="240" w:lineRule="auto"/>
        <w:jc w:val="both"/>
        <w:rPr>
          <w:rFonts w:cstheme="minorHAnsi"/>
        </w:rPr>
      </w:pPr>
      <w:r>
        <w:rPr>
          <w:rFonts w:cstheme="minorHAnsi"/>
        </w:rPr>
        <w:t>Para os municípios d</w:t>
      </w:r>
      <w:r w:rsidR="00133F19">
        <w:rPr>
          <w:rFonts w:cstheme="minorHAnsi"/>
        </w:rPr>
        <w:t>o Projeto</w:t>
      </w:r>
      <w:r>
        <w:rPr>
          <w:rFonts w:cstheme="minorHAnsi"/>
        </w:rPr>
        <w:t xml:space="preserve">, a situação atual de licenciamento ambiental </w:t>
      </w:r>
      <w:r w:rsidR="003571AF">
        <w:rPr>
          <w:rFonts w:cstheme="minorHAnsi"/>
        </w:rPr>
        <w:t>dos sistem</w:t>
      </w:r>
      <w:r w:rsidR="00176FDA">
        <w:rPr>
          <w:rFonts w:cstheme="minorHAnsi"/>
        </w:rPr>
        <w:t xml:space="preserve">as de esgotamento sanitário </w:t>
      </w:r>
      <w:r>
        <w:rPr>
          <w:rFonts w:cstheme="minorHAnsi"/>
        </w:rPr>
        <w:t>é a seguinte:</w:t>
      </w:r>
    </w:p>
    <w:tbl>
      <w:tblPr>
        <w:tblStyle w:val="LightList-Accent5"/>
        <w:tblW w:w="0" w:type="auto"/>
        <w:jc w:val="center"/>
        <w:tblLook w:val="04A0" w:firstRow="1" w:lastRow="0" w:firstColumn="1" w:lastColumn="0" w:noHBand="0" w:noVBand="1"/>
      </w:tblPr>
      <w:tblGrid>
        <w:gridCol w:w="1421"/>
        <w:gridCol w:w="2259"/>
        <w:gridCol w:w="2268"/>
        <w:gridCol w:w="2827"/>
      </w:tblGrid>
      <w:tr w:rsidR="006D71A8" w:rsidTr="00D022C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Pr>
          <w:p w:rsidR="006D71A8" w:rsidRPr="00D022C4" w:rsidRDefault="006D71A8" w:rsidP="00BC5755">
            <w:pPr>
              <w:autoSpaceDE w:val="0"/>
              <w:autoSpaceDN w:val="0"/>
              <w:adjustRightInd w:val="0"/>
              <w:jc w:val="center"/>
              <w:rPr>
                <w:rFonts w:cstheme="minorHAnsi"/>
                <w:sz w:val="20"/>
                <w:szCs w:val="20"/>
              </w:rPr>
            </w:pPr>
            <w:r w:rsidRPr="00D022C4">
              <w:rPr>
                <w:rFonts w:cstheme="minorHAnsi"/>
                <w:sz w:val="20"/>
                <w:szCs w:val="20"/>
              </w:rPr>
              <w:lastRenderedPageBreak/>
              <w:t>Sistema de Esgotamento Sanitário</w:t>
            </w:r>
          </w:p>
        </w:tc>
        <w:tc>
          <w:tcPr>
            <w:tcW w:w="2259" w:type="dxa"/>
          </w:tcPr>
          <w:p w:rsidR="006D71A8" w:rsidRPr="00D022C4" w:rsidRDefault="006D71A8" w:rsidP="00BC575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022C4">
              <w:rPr>
                <w:rFonts w:cstheme="minorHAnsi"/>
                <w:sz w:val="20"/>
                <w:szCs w:val="20"/>
              </w:rPr>
              <w:t>Estudo Ambiental realizado</w:t>
            </w:r>
          </w:p>
        </w:tc>
        <w:tc>
          <w:tcPr>
            <w:tcW w:w="2268" w:type="dxa"/>
          </w:tcPr>
          <w:p w:rsidR="006D71A8" w:rsidRPr="00D022C4" w:rsidRDefault="006D71A8" w:rsidP="00BC575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022C4">
              <w:rPr>
                <w:rFonts w:cstheme="minorHAnsi"/>
                <w:sz w:val="20"/>
                <w:szCs w:val="20"/>
              </w:rPr>
              <w:t>Situação do Licenciamento</w:t>
            </w:r>
          </w:p>
        </w:tc>
        <w:tc>
          <w:tcPr>
            <w:tcW w:w="2827" w:type="dxa"/>
          </w:tcPr>
          <w:p w:rsidR="006D71A8" w:rsidRPr="00D022C4" w:rsidRDefault="006D71A8" w:rsidP="00BC575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022C4">
              <w:rPr>
                <w:rFonts w:cstheme="minorHAnsi"/>
                <w:sz w:val="20"/>
                <w:szCs w:val="20"/>
              </w:rPr>
              <w:t>Providências</w:t>
            </w:r>
            <w:r w:rsidR="00FC3050" w:rsidRPr="00D022C4">
              <w:rPr>
                <w:rFonts w:cstheme="minorHAnsi"/>
                <w:sz w:val="20"/>
                <w:szCs w:val="20"/>
              </w:rPr>
              <w:t xml:space="preserve"> no âmbito do Projeto</w:t>
            </w:r>
          </w:p>
        </w:tc>
      </w:tr>
      <w:tr w:rsidR="003E2343" w:rsidTr="00D022C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775" w:type="dxa"/>
            <w:gridSpan w:val="4"/>
          </w:tcPr>
          <w:p w:rsidR="003E2343" w:rsidRPr="00D022C4" w:rsidRDefault="003E2343" w:rsidP="00C31823">
            <w:pPr>
              <w:autoSpaceDE w:val="0"/>
              <w:autoSpaceDN w:val="0"/>
              <w:adjustRightInd w:val="0"/>
              <w:jc w:val="center"/>
              <w:rPr>
                <w:rFonts w:cstheme="minorHAnsi"/>
                <w:sz w:val="20"/>
                <w:szCs w:val="20"/>
              </w:rPr>
            </w:pPr>
            <w:r w:rsidRPr="00D022C4">
              <w:rPr>
                <w:rFonts w:cstheme="minorHAnsi"/>
                <w:sz w:val="20"/>
                <w:szCs w:val="20"/>
              </w:rPr>
              <w:t>Municípios da Amostra</w:t>
            </w:r>
          </w:p>
        </w:tc>
      </w:tr>
      <w:tr w:rsidR="006D71A8" w:rsidTr="00D022C4">
        <w:trPr>
          <w:jc w:val="center"/>
        </w:trPr>
        <w:tc>
          <w:tcPr>
            <w:cnfStyle w:val="001000000000" w:firstRow="0" w:lastRow="0" w:firstColumn="1" w:lastColumn="0" w:oddVBand="0" w:evenVBand="0" w:oddHBand="0" w:evenHBand="0" w:firstRowFirstColumn="0" w:firstRowLastColumn="0" w:lastRowFirstColumn="0" w:lastRowLastColumn="0"/>
            <w:tcW w:w="1421" w:type="dxa"/>
            <w:tcBorders>
              <w:right w:val="single" w:sz="4" w:space="0" w:color="auto"/>
            </w:tcBorders>
          </w:tcPr>
          <w:p w:rsidR="006D71A8" w:rsidRPr="003571AF" w:rsidRDefault="006D71A8" w:rsidP="00C31823">
            <w:pPr>
              <w:autoSpaceDE w:val="0"/>
              <w:autoSpaceDN w:val="0"/>
              <w:adjustRightInd w:val="0"/>
              <w:jc w:val="center"/>
              <w:rPr>
                <w:rFonts w:cstheme="minorHAnsi"/>
                <w:sz w:val="20"/>
                <w:szCs w:val="20"/>
              </w:rPr>
            </w:pPr>
            <w:r w:rsidRPr="003571AF">
              <w:rPr>
                <w:rFonts w:cstheme="minorHAnsi"/>
                <w:sz w:val="20"/>
                <w:szCs w:val="20"/>
              </w:rPr>
              <w:t>Pesqueira</w:t>
            </w:r>
          </w:p>
        </w:tc>
        <w:tc>
          <w:tcPr>
            <w:tcW w:w="2259" w:type="dxa"/>
            <w:tcBorders>
              <w:top w:val="nil"/>
              <w:left w:val="single" w:sz="4" w:space="0" w:color="auto"/>
              <w:bottom w:val="single" w:sz="8" w:space="0" w:color="4BACC6" w:themeColor="accent5"/>
              <w:right w:val="single" w:sz="4" w:space="0" w:color="auto"/>
            </w:tcBorders>
          </w:tcPr>
          <w:p w:rsidR="006D71A8" w:rsidRPr="003571AF" w:rsidRDefault="006D71A8"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571AF">
              <w:rPr>
                <w:rFonts w:cstheme="minorHAnsi"/>
                <w:sz w:val="20"/>
                <w:szCs w:val="20"/>
              </w:rPr>
              <w:t>Estudo Ambiental e Social elaborado em conjunto com o Estudo de Concepção do Sistema</w:t>
            </w:r>
          </w:p>
        </w:tc>
        <w:tc>
          <w:tcPr>
            <w:tcW w:w="2268" w:type="dxa"/>
            <w:tcBorders>
              <w:top w:val="nil"/>
              <w:left w:val="single" w:sz="4" w:space="0" w:color="auto"/>
              <w:bottom w:val="single" w:sz="8" w:space="0" w:color="4BACC6" w:themeColor="accent5"/>
              <w:right w:val="single" w:sz="4" w:space="0" w:color="auto"/>
            </w:tcBorders>
          </w:tcPr>
          <w:p w:rsidR="006D71A8" w:rsidRPr="003571AF" w:rsidRDefault="006D71A8" w:rsidP="00C31823">
            <w:pPr>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 xml:space="preserve">Licença Prévia </w:t>
            </w:r>
            <w:r w:rsidR="0063372C" w:rsidRPr="003571AF">
              <w:rPr>
                <w:sz w:val="20"/>
                <w:szCs w:val="20"/>
              </w:rPr>
              <w:t>(</w:t>
            </w:r>
            <w:r w:rsidRPr="003571AF">
              <w:rPr>
                <w:sz w:val="20"/>
                <w:szCs w:val="20"/>
              </w:rPr>
              <w:t>L</w:t>
            </w:r>
            <w:r w:rsidR="0063372C" w:rsidRPr="003571AF">
              <w:rPr>
                <w:sz w:val="20"/>
                <w:szCs w:val="20"/>
              </w:rPr>
              <w:t xml:space="preserve">P) </w:t>
            </w:r>
            <w:r w:rsidRPr="003571AF">
              <w:rPr>
                <w:sz w:val="20"/>
                <w:szCs w:val="20"/>
              </w:rPr>
              <w:t xml:space="preserve">02.11.05.003574-8 com vencimento em 11/05/2012. </w:t>
            </w:r>
          </w:p>
          <w:p w:rsidR="006D71A8" w:rsidRPr="003571AF" w:rsidRDefault="006D71A8" w:rsidP="00C318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571AF">
              <w:rPr>
                <w:sz w:val="20"/>
                <w:szCs w:val="20"/>
              </w:rPr>
              <w:t>Solicitação de prorrogação efetuada.</w:t>
            </w:r>
          </w:p>
        </w:tc>
        <w:tc>
          <w:tcPr>
            <w:tcW w:w="2827" w:type="dxa"/>
            <w:tcBorders>
              <w:top w:val="nil"/>
              <w:left w:val="single" w:sz="4" w:space="0" w:color="auto"/>
              <w:bottom w:val="single" w:sz="8" w:space="0" w:color="4BACC6" w:themeColor="accent5"/>
            </w:tcBorders>
          </w:tcPr>
          <w:p w:rsidR="006D71A8" w:rsidRPr="003571AF" w:rsidRDefault="002656B3" w:rsidP="00C31823">
            <w:pPr>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 xml:space="preserve">(i) </w:t>
            </w:r>
            <w:r w:rsidR="006D71A8" w:rsidRPr="003571AF">
              <w:rPr>
                <w:sz w:val="20"/>
                <w:szCs w:val="20"/>
              </w:rPr>
              <w:t>Conclusão do Projeto Básico</w:t>
            </w:r>
            <w:r w:rsidRPr="003571AF">
              <w:rPr>
                <w:sz w:val="20"/>
                <w:szCs w:val="20"/>
              </w:rPr>
              <w:t xml:space="preserve">; (ii) </w:t>
            </w:r>
            <w:r w:rsidR="006D71A8" w:rsidRPr="003571AF">
              <w:rPr>
                <w:sz w:val="20"/>
                <w:szCs w:val="20"/>
              </w:rPr>
              <w:t>elaboração de RAP e</w:t>
            </w:r>
            <w:r w:rsidRPr="003571AF">
              <w:rPr>
                <w:sz w:val="20"/>
                <w:szCs w:val="20"/>
              </w:rPr>
              <w:t>; (iii)</w:t>
            </w:r>
            <w:r w:rsidR="006D71A8" w:rsidRPr="003571AF">
              <w:rPr>
                <w:sz w:val="20"/>
                <w:szCs w:val="20"/>
              </w:rPr>
              <w:t xml:space="preserve"> solicitação de Licença de Instalação </w:t>
            </w:r>
            <w:r w:rsidR="00625EEF">
              <w:rPr>
                <w:sz w:val="20"/>
                <w:szCs w:val="20"/>
              </w:rPr>
              <w:t>–</w:t>
            </w:r>
            <w:r w:rsidR="006D71A8" w:rsidRPr="003571AF">
              <w:rPr>
                <w:sz w:val="20"/>
                <w:szCs w:val="20"/>
              </w:rPr>
              <w:t>LI</w:t>
            </w:r>
          </w:p>
        </w:tc>
      </w:tr>
      <w:tr w:rsidR="006D71A8" w:rsidTr="00D022C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Borders>
              <w:right w:val="single" w:sz="4" w:space="0" w:color="auto"/>
            </w:tcBorders>
          </w:tcPr>
          <w:p w:rsidR="006D71A8" w:rsidRPr="003571AF" w:rsidRDefault="006D71A8" w:rsidP="00C31823">
            <w:pPr>
              <w:autoSpaceDE w:val="0"/>
              <w:autoSpaceDN w:val="0"/>
              <w:adjustRightInd w:val="0"/>
              <w:jc w:val="center"/>
              <w:rPr>
                <w:rFonts w:cstheme="minorHAnsi"/>
                <w:sz w:val="20"/>
                <w:szCs w:val="20"/>
              </w:rPr>
            </w:pPr>
            <w:r w:rsidRPr="003571AF">
              <w:rPr>
                <w:rFonts w:cstheme="minorHAnsi"/>
                <w:sz w:val="20"/>
                <w:szCs w:val="20"/>
              </w:rPr>
              <w:t>Sanharó</w:t>
            </w:r>
          </w:p>
        </w:tc>
        <w:tc>
          <w:tcPr>
            <w:tcW w:w="2259" w:type="dxa"/>
            <w:tcBorders>
              <w:left w:val="single" w:sz="4" w:space="0" w:color="auto"/>
              <w:right w:val="single" w:sz="4" w:space="0" w:color="auto"/>
            </w:tcBorders>
          </w:tcPr>
          <w:p w:rsidR="006D71A8" w:rsidRDefault="002656B3"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571AF">
              <w:rPr>
                <w:rFonts w:cstheme="minorHAnsi"/>
                <w:sz w:val="20"/>
                <w:szCs w:val="20"/>
              </w:rPr>
              <w:t>Estudo Ambiental e Social elaborado em conjunto com o Estudo de Concepção do Sistema</w:t>
            </w:r>
          </w:p>
          <w:p w:rsidR="00671818" w:rsidRPr="003571AF" w:rsidRDefault="00671818"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268" w:type="dxa"/>
            <w:tcBorders>
              <w:left w:val="single" w:sz="4" w:space="0" w:color="auto"/>
              <w:right w:val="single" w:sz="4" w:space="0" w:color="auto"/>
            </w:tcBorders>
          </w:tcPr>
          <w:p w:rsidR="006D71A8" w:rsidRPr="003571AF" w:rsidRDefault="008D1040"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571AF">
              <w:rPr>
                <w:rFonts w:cstheme="minorHAnsi"/>
                <w:sz w:val="20"/>
                <w:szCs w:val="20"/>
              </w:rPr>
              <w:t>Pro</w:t>
            </w:r>
            <w:r w:rsidR="00176FDA" w:rsidRPr="003571AF">
              <w:rPr>
                <w:rFonts w:cstheme="minorHAnsi"/>
                <w:sz w:val="20"/>
                <w:szCs w:val="20"/>
              </w:rPr>
              <w:t>cedimento</w:t>
            </w:r>
            <w:r w:rsidRPr="003571AF">
              <w:rPr>
                <w:rFonts w:cstheme="minorHAnsi"/>
                <w:sz w:val="20"/>
                <w:szCs w:val="20"/>
              </w:rPr>
              <w:t xml:space="preserve"> de licenciamento ainda não iniciado</w:t>
            </w:r>
          </w:p>
        </w:tc>
        <w:tc>
          <w:tcPr>
            <w:tcW w:w="2827" w:type="dxa"/>
            <w:tcBorders>
              <w:left w:val="single" w:sz="4" w:space="0" w:color="auto"/>
            </w:tcBorders>
          </w:tcPr>
          <w:p w:rsidR="006D71A8" w:rsidRPr="003571AF" w:rsidRDefault="002656B3"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571AF">
              <w:rPr>
                <w:sz w:val="20"/>
                <w:szCs w:val="20"/>
              </w:rPr>
              <w:t xml:space="preserve">(i) Solicitação de Licença Prévia; (ii) Conclusão do Projeto Básico; (iii) elaboração de RAP e; (iv) solicitação de Licença de Instalação </w:t>
            </w:r>
            <w:r w:rsidR="00625EEF">
              <w:rPr>
                <w:sz w:val="20"/>
                <w:szCs w:val="20"/>
              </w:rPr>
              <w:t>–</w:t>
            </w:r>
            <w:r w:rsidRPr="003571AF">
              <w:rPr>
                <w:sz w:val="20"/>
                <w:szCs w:val="20"/>
              </w:rPr>
              <w:t>LI</w:t>
            </w:r>
          </w:p>
        </w:tc>
      </w:tr>
      <w:tr w:rsidR="006D71A8" w:rsidTr="00D022C4">
        <w:trPr>
          <w:jc w:val="center"/>
        </w:trPr>
        <w:tc>
          <w:tcPr>
            <w:cnfStyle w:val="001000000000" w:firstRow="0" w:lastRow="0" w:firstColumn="1" w:lastColumn="0" w:oddVBand="0" w:evenVBand="0" w:oddHBand="0" w:evenHBand="0" w:firstRowFirstColumn="0" w:firstRowLastColumn="0" w:lastRowFirstColumn="0" w:lastRowLastColumn="0"/>
            <w:tcW w:w="1421" w:type="dxa"/>
            <w:tcBorders>
              <w:right w:val="single" w:sz="4" w:space="0" w:color="auto"/>
            </w:tcBorders>
          </w:tcPr>
          <w:p w:rsidR="006D71A8" w:rsidRPr="003571AF" w:rsidRDefault="006D71A8" w:rsidP="00C31823">
            <w:pPr>
              <w:autoSpaceDE w:val="0"/>
              <w:autoSpaceDN w:val="0"/>
              <w:adjustRightInd w:val="0"/>
              <w:jc w:val="center"/>
              <w:rPr>
                <w:rFonts w:cstheme="minorHAnsi"/>
                <w:sz w:val="20"/>
                <w:szCs w:val="20"/>
              </w:rPr>
            </w:pPr>
            <w:r w:rsidRPr="003571AF">
              <w:rPr>
                <w:rFonts w:cstheme="minorHAnsi"/>
                <w:sz w:val="20"/>
                <w:szCs w:val="20"/>
              </w:rPr>
              <w:t>Tacaimbó</w:t>
            </w:r>
          </w:p>
        </w:tc>
        <w:tc>
          <w:tcPr>
            <w:tcW w:w="2259" w:type="dxa"/>
            <w:tcBorders>
              <w:top w:val="single" w:sz="8" w:space="0" w:color="4BACC6" w:themeColor="accent5"/>
              <w:left w:val="single" w:sz="4" w:space="0" w:color="auto"/>
              <w:bottom w:val="single" w:sz="8" w:space="0" w:color="4BACC6" w:themeColor="accent5"/>
              <w:right w:val="single" w:sz="4" w:space="0" w:color="auto"/>
            </w:tcBorders>
          </w:tcPr>
          <w:p w:rsidR="006D71A8" w:rsidRPr="003571AF" w:rsidRDefault="0063372C"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571AF">
              <w:rPr>
                <w:rFonts w:cstheme="minorHAnsi"/>
                <w:sz w:val="20"/>
                <w:szCs w:val="20"/>
              </w:rPr>
              <w:t>Estudo Ambiental e Social elaborado em conjunto com o Projeto Básico.</w:t>
            </w:r>
          </w:p>
        </w:tc>
        <w:tc>
          <w:tcPr>
            <w:tcW w:w="2268" w:type="dxa"/>
            <w:tcBorders>
              <w:top w:val="single" w:sz="8" w:space="0" w:color="4BACC6" w:themeColor="accent5"/>
              <w:left w:val="single" w:sz="4" w:space="0" w:color="auto"/>
              <w:bottom w:val="single" w:sz="8" w:space="0" w:color="4BACC6" w:themeColor="accent5"/>
              <w:right w:val="single" w:sz="4" w:space="0" w:color="auto"/>
            </w:tcBorders>
          </w:tcPr>
          <w:p w:rsidR="006D71A8" w:rsidRPr="003571AF" w:rsidRDefault="0063372C"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571AF">
              <w:rPr>
                <w:rFonts w:cstheme="minorHAnsi"/>
                <w:sz w:val="20"/>
                <w:szCs w:val="20"/>
              </w:rPr>
              <w:t>Licença de Instalação – LI</w:t>
            </w:r>
            <w:r w:rsidR="000363F6" w:rsidRPr="003571AF">
              <w:rPr>
                <w:rFonts w:cstheme="minorHAnsi"/>
                <w:sz w:val="20"/>
                <w:szCs w:val="20"/>
              </w:rPr>
              <w:t xml:space="preserve"> Nº 00012/2010 com validade até 12/05/2014</w:t>
            </w:r>
          </w:p>
        </w:tc>
        <w:tc>
          <w:tcPr>
            <w:tcW w:w="2827" w:type="dxa"/>
            <w:tcBorders>
              <w:top w:val="single" w:sz="8" w:space="0" w:color="4BACC6" w:themeColor="accent5"/>
              <w:left w:val="single" w:sz="4" w:space="0" w:color="auto"/>
              <w:bottom w:val="single" w:sz="8" w:space="0" w:color="4BACC6" w:themeColor="accent5"/>
            </w:tcBorders>
          </w:tcPr>
          <w:p w:rsidR="001C2D40" w:rsidRDefault="001C2D40"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6D71A8" w:rsidRPr="003571AF" w:rsidRDefault="00625EEF"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571AF">
              <w:rPr>
                <w:rFonts w:cstheme="minorHAnsi"/>
                <w:sz w:val="20"/>
                <w:szCs w:val="20"/>
              </w:rPr>
              <w:t>X</w:t>
            </w:r>
            <w:r w:rsidR="003E2343" w:rsidRPr="003571AF">
              <w:rPr>
                <w:rFonts w:cstheme="minorHAnsi"/>
                <w:sz w:val="20"/>
                <w:szCs w:val="20"/>
              </w:rPr>
              <w:t>xxx</w:t>
            </w:r>
            <w:r w:rsidR="000363F6" w:rsidRPr="003571AF">
              <w:rPr>
                <w:rFonts w:cstheme="minorHAnsi"/>
                <w:sz w:val="20"/>
                <w:szCs w:val="20"/>
              </w:rPr>
              <w:t>xxxxxx</w:t>
            </w:r>
          </w:p>
        </w:tc>
      </w:tr>
      <w:tr w:rsidR="006D71A8" w:rsidRPr="00645287" w:rsidTr="00D022C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Borders>
              <w:right w:val="single" w:sz="4" w:space="0" w:color="auto"/>
            </w:tcBorders>
          </w:tcPr>
          <w:p w:rsidR="006D71A8" w:rsidRPr="003571AF" w:rsidRDefault="006D71A8" w:rsidP="00C31823">
            <w:pPr>
              <w:autoSpaceDE w:val="0"/>
              <w:autoSpaceDN w:val="0"/>
              <w:adjustRightInd w:val="0"/>
              <w:jc w:val="center"/>
              <w:rPr>
                <w:rFonts w:cstheme="minorHAnsi"/>
                <w:sz w:val="20"/>
                <w:szCs w:val="20"/>
              </w:rPr>
            </w:pPr>
            <w:r w:rsidRPr="003571AF">
              <w:rPr>
                <w:rFonts w:cstheme="minorHAnsi"/>
                <w:sz w:val="20"/>
                <w:szCs w:val="20"/>
              </w:rPr>
              <w:t>Bezerros</w:t>
            </w:r>
          </w:p>
        </w:tc>
        <w:tc>
          <w:tcPr>
            <w:tcW w:w="2259" w:type="dxa"/>
            <w:tcBorders>
              <w:left w:val="single" w:sz="4" w:space="0" w:color="auto"/>
              <w:right w:val="single" w:sz="4" w:space="0" w:color="auto"/>
            </w:tcBorders>
          </w:tcPr>
          <w:p w:rsidR="006D71A8" w:rsidRPr="003571AF" w:rsidRDefault="000363F6"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571AF">
              <w:rPr>
                <w:rFonts w:cstheme="minorHAnsi"/>
                <w:sz w:val="20"/>
                <w:szCs w:val="20"/>
              </w:rPr>
              <w:t>Estudo Ambiental e Social elaborado em conjunto com o Projeto Básico.</w:t>
            </w:r>
          </w:p>
        </w:tc>
        <w:tc>
          <w:tcPr>
            <w:tcW w:w="2268" w:type="dxa"/>
            <w:tcBorders>
              <w:left w:val="single" w:sz="4" w:space="0" w:color="auto"/>
              <w:right w:val="single" w:sz="4" w:space="0" w:color="auto"/>
            </w:tcBorders>
          </w:tcPr>
          <w:p w:rsidR="006D71A8" w:rsidRPr="003571AF" w:rsidRDefault="00176FDA"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571AF">
              <w:rPr>
                <w:rFonts w:cstheme="minorHAnsi"/>
                <w:sz w:val="20"/>
                <w:szCs w:val="20"/>
              </w:rPr>
              <w:t xml:space="preserve">Procedimento de </w:t>
            </w:r>
            <w:r w:rsidR="000363F6" w:rsidRPr="003571AF">
              <w:rPr>
                <w:rFonts w:cstheme="minorHAnsi"/>
                <w:sz w:val="20"/>
                <w:szCs w:val="20"/>
              </w:rPr>
              <w:t>licenciamento ainda não iniciado.</w:t>
            </w:r>
          </w:p>
        </w:tc>
        <w:tc>
          <w:tcPr>
            <w:tcW w:w="2827" w:type="dxa"/>
            <w:tcBorders>
              <w:left w:val="single" w:sz="4" w:space="0" w:color="auto"/>
            </w:tcBorders>
          </w:tcPr>
          <w:p w:rsidR="006D71A8" w:rsidRPr="003571AF" w:rsidRDefault="00176FDA"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571AF">
              <w:rPr>
                <w:sz w:val="20"/>
                <w:szCs w:val="20"/>
              </w:rPr>
              <w:t>(i) Solicitação de Licença Prévia; (ii)  elaboração de RAP e; (iii) solicitação de Licença de Instalação –LI</w:t>
            </w:r>
            <w:r w:rsidRPr="003571AF">
              <w:rPr>
                <w:rFonts w:cstheme="minorHAnsi"/>
                <w:sz w:val="20"/>
                <w:szCs w:val="20"/>
              </w:rPr>
              <w:t>.</w:t>
            </w:r>
          </w:p>
        </w:tc>
      </w:tr>
      <w:tr w:rsidR="003E2343" w:rsidTr="00D022C4">
        <w:trPr>
          <w:jc w:val="center"/>
        </w:trPr>
        <w:tc>
          <w:tcPr>
            <w:cnfStyle w:val="001000000000" w:firstRow="0" w:lastRow="0" w:firstColumn="1" w:lastColumn="0" w:oddVBand="0" w:evenVBand="0" w:oddHBand="0" w:evenHBand="0" w:firstRowFirstColumn="0" w:firstRowLastColumn="0" w:lastRowFirstColumn="0" w:lastRowLastColumn="0"/>
            <w:tcW w:w="8775" w:type="dxa"/>
            <w:gridSpan w:val="4"/>
          </w:tcPr>
          <w:p w:rsidR="003E2343" w:rsidRPr="00D022C4" w:rsidRDefault="001C2D40" w:rsidP="008F02AF">
            <w:pPr>
              <w:autoSpaceDE w:val="0"/>
              <w:autoSpaceDN w:val="0"/>
              <w:adjustRightInd w:val="0"/>
              <w:jc w:val="center"/>
              <w:rPr>
                <w:rFonts w:cstheme="minorHAnsi"/>
                <w:sz w:val="20"/>
                <w:szCs w:val="20"/>
              </w:rPr>
            </w:pPr>
            <w:r>
              <w:rPr>
                <w:rFonts w:cstheme="minorHAnsi"/>
                <w:sz w:val="20"/>
                <w:szCs w:val="20"/>
              </w:rPr>
              <w:t xml:space="preserve">Municípios de </w:t>
            </w:r>
            <w:r w:rsidR="00133F19">
              <w:rPr>
                <w:rFonts w:cstheme="minorHAnsi"/>
                <w:sz w:val="20"/>
                <w:szCs w:val="20"/>
              </w:rPr>
              <w:t>Contrapartida</w:t>
            </w:r>
            <w:r w:rsidR="008F02AF">
              <w:rPr>
                <w:rFonts w:cstheme="minorHAnsi"/>
                <w:sz w:val="20"/>
                <w:szCs w:val="20"/>
              </w:rPr>
              <w:t xml:space="preserve"> – Sistema de Esgotamento Sanitário</w:t>
            </w:r>
          </w:p>
        </w:tc>
      </w:tr>
      <w:tr w:rsidR="003E2343" w:rsidTr="00D022C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Borders>
              <w:right w:val="single" w:sz="4" w:space="0" w:color="auto"/>
            </w:tcBorders>
          </w:tcPr>
          <w:p w:rsidR="003E2343" w:rsidRPr="003571AF" w:rsidRDefault="003E2343" w:rsidP="00C31823">
            <w:pPr>
              <w:jc w:val="center"/>
              <w:rPr>
                <w:sz w:val="20"/>
                <w:szCs w:val="20"/>
              </w:rPr>
            </w:pPr>
            <w:r w:rsidRPr="003571AF">
              <w:rPr>
                <w:sz w:val="20"/>
                <w:szCs w:val="20"/>
              </w:rPr>
              <w:t>Arcoverde</w:t>
            </w:r>
          </w:p>
        </w:tc>
        <w:tc>
          <w:tcPr>
            <w:tcW w:w="2259" w:type="dxa"/>
            <w:tcBorders>
              <w:left w:val="single" w:sz="4" w:space="0" w:color="auto"/>
              <w:right w:val="single" w:sz="4" w:space="0" w:color="auto"/>
            </w:tcBorders>
          </w:tcPr>
          <w:p w:rsidR="003E2343" w:rsidRPr="00645287" w:rsidRDefault="00A02B19" w:rsidP="00C31823">
            <w:pPr>
              <w:jc w:val="center"/>
              <w:cnfStyle w:val="000000100000" w:firstRow="0" w:lastRow="0" w:firstColumn="0" w:lastColumn="0" w:oddVBand="0" w:evenVBand="0" w:oddHBand="1" w:evenHBand="0" w:firstRowFirstColumn="0" w:firstRowLastColumn="0" w:lastRowFirstColumn="0" w:lastRowLastColumn="0"/>
              <w:rPr>
                <w:color w:val="FFFF00"/>
                <w:sz w:val="20"/>
                <w:szCs w:val="20"/>
              </w:rPr>
            </w:pPr>
            <w:r w:rsidRPr="003571AF">
              <w:rPr>
                <w:rFonts w:cstheme="minorHAnsi"/>
                <w:sz w:val="20"/>
                <w:szCs w:val="20"/>
              </w:rPr>
              <w:t>Estudo Ambiental e Social elaborado em conjunto com o Projeto Básico.</w:t>
            </w:r>
          </w:p>
        </w:tc>
        <w:tc>
          <w:tcPr>
            <w:tcW w:w="2268" w:type="dxa"/>
            <w:tcBorders>
              <w:left w:val="single" w:sz="4" w:space="0" w:color="auto"/>
              <w:right w:val="single" w:sz="4" w:space="0" w:color="auto"/>
            </w:tcBorders>
          </w:tcPr>
          <w:p w:rsidR="003E2343" w:rsidRPr="003571AF" w:rsidRDefault="003E2343" w:rsidP="00C31823">
            <w:pPr>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LP (01/12)</w:t>
            </w:r>
          </w:p>
          <w:p w:rsidR="003E2343" w:rsidRPr="003571AF" w:rsidRDefault="003E2343" w:rsidP="00C31823">
            <w:pPr>
              <w:jc w:val="center"/>
              <w:cnfStyle w:val="000000100000" w:firstRow="0" w:lastRow="0" w:firstColumn="0" w:lastColumn="0" w:oddVBand="0" w:evenVBand="0" w:oddHBand="1" w:evenHBand="0" w:firstRowFirstColumn="0" w:firstRowLastColumn="0" w:lastRowFirstColumn="0" w:lastRowLastColumn="0"/>
              <w:rPr>
                <w:sz w:val="20"/>
                <w:szCs w:val="20"/>
              </w:rPr>
            </w:pPr>
            <w:r w:rsidRPr="003571AF">
              <w:rPr>
                <w:sz w:val="20"/>
                <w:szCs w:val="20"/>
              </w:rPr>
              <w:t>LI requerida</w:t>
            </w:r>
          </w:p>
        </w:tc>
        <w:tc>
          <w:tcPr>
            <w:tcW w:w="2827" w:type="dxa"/>
            <w:tcBorders>
              <w:left w:val="single" w:sz="4" w:space="0" w:color="auto"/>
            </w:tcBorders>
          </w:tcPr>
          <w:p w:rsidR="003E2343" w:rsidRDefault="003E2343"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rsidR="00A02B19" w:rsidRDefault="00A02B19"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rsidR="00A02B19" w:rsidRPr="003571AF" w:rsidRDefault="00A02B19" w:rsidP="00C3182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w:t>
            </w:r>
          </w:p>
        </w:tc>
      </w:tr>
      <w:tr w:rsidR="003E2343" w:rsidTr="00D022C4">
        <w:trPr>
          <w:jc w:val="center"/>
        </w:trPr>
        <w:tc>
          <w:tcPr>
            <w:cnfStyle w:val="001000000000" w:firstRow="0" w:lastRow="0" w:firstColumn="1" w:lastColumn="0" w:oddVBand="0" w:evenVBand="0" w:oddHBand="0" w:evenHBand="0" w:firstRowFirstColumn="0" w:firstRowLastColumn="0" w:lastRowFirstColumn="0" w:lastRowLastColumn="0"/>
            <w:tcW w:w="1421" w:type="dxa"/>
            <w:tcBorders>
              <w:right w:val="single" w:sz="4" w:space="0" w:color="auto"/>
            </w:tcBorders>
          </w:tcPr>
          <w:p w:rsidR="003E2343" w:rsidRPr="003571AF" w:rsidRDefault="003E2343" w:rsidP="00C31823">
            <w:pPr>
              <w:jc w:val="center"/>
              <w:rPr>
                <w:sz w:val="20"/>
                <w:szCs w:val="20"/>
              </w:rPr>
            </w:pPr>
          </w:p>
          <w:p w:rsidR="003E2343" w:rsidRPr="003571AF" w:rsidRDefault="003E2343" w:rsidP="00C31823">
            <w:pPr>
              <w:jc w:val="center"/>
              <w:rPr>
                <w:sz w:val="20"/>
                <w:szCs w:val="20"/>
              </w:rPr>
            </w:pPr>
            <w:r w:rsidRPr="003571AF">
              <w:rPr>
                <w:sz w:val="20"/>
                <w:szCs w:val="20"/>
              </w:rPr>
              <w:t>Escada</w:t>
            </w:r>
          </w:p>
        </w:tc>
        <w:tc>
          <w:tcPr>
            <w:tcW w:w="2259" w:type="dxa"/>
            <w:tcBorders>
              <w:top w:val="single" w:sz="8" w:space="0" w:color="4BACC6" w:themeColor="accent5"/>
              <w:left w:val="single" w:sz="4" w:space="0" w:color="auto"/>
              <w:bottom w:val="single" w:sz="8" w:space="0" w:color="4BACC6" w:themeColor="accent5"/>
              <w:right w:val="single" w:sz="4" w:space="0" w:color="auto"/>
            </w:tcBorders>
          </w:tcPr>
          <w:p w:rsidR="003E2343" w:rsidRPr="00645287" w:rsidRDefault="00A02B19" w:rsidP="00C31823">
            <w:pPr>
              <w:jc w:val="center"/>
              <w:cnfStyle w:val="000000000000" w:firstRow="0" w:lastRow="0" w:firstColumn="0" w:lastColumn="0" w:oddVBand="0" w:evenVBand="0" w:oddHBand="0" w:evenHBand="0" w:firstRowFirstColumn="0" w:firstRowLastColumn="0" w:lastRowFirstColumn="0" w:lastRowLastColumn="0"/>
              <w:rPr>
                <w:color w:val="FFFF00"/>
                <w:sz w:val="20"/>
                <w:szCs w:val="20"/>
                <w:highlight w:val="green"/>
              </w:rPr>
            </w:pPr>
            <w:r w:rsidRPr="003571AF">
              <w:rPr>
                <w:rFonts w:cstheme="minorHAnsi"/>
                <w:sz w:val="20"/>
                <w:szCs w:val="20"/>
              </w:rPr>
              <w:t>Estudo Ambiental e Social elaborado em conjunto com o Projeto Básico.</w:t>
            </w:r>
          </w:p>
        </w:tc>
        <w:tc>
          <w:tcPr>
            <w:tcW w:w="2268" w:type="dxa"/>
            <w:tcBorders>
              <w:top w:val="single" w:sz="8" w:space="0" w:color="4BACC6" w:themeColor="accent5"/>
              <w:left w:val="single" w:sz="4" w:space="0" w:color="auto"/>
              <w:bottom w:val="single" w:sz="8" w:space="0" w:color="4BACC6" w:themeColor="accent5"/>
              <w:right w:val="single" w:sz="4" w:space="0" w:color="auto"/>
            </w:tcBorders>
          </w:tcPr>
          <w:p w:rsidR="003E2343" w:rsidRPr="003571AF" w:rsidRDefault="003E2343" w:rsidP="00C31823">
            <w:pPr>
              <w:jc w:val="center"/>
              <w:cnfStyle w:val="000000000000" w:firstRow="0" w:lastRow="0" w:firstColumn="0" w:lastColumn="0" w:oddVBand="0" w:evenVBand="0" w:oddHBand="0" w:evenHBand="0" w:firstRowFirstColumn="0" w:firstRowLastColumn="0" w:lastRowFirstColumn="0" w:lastRowLastColumn="0"/>
              <w:rPr>
                <w:sz w:val="20"/>
                <w:szCs w:val="20"/>
              </w:rPr>
            </w:pPr>
          </w:p>
          <w:p w:rsidR="003E2343" w:rsidRPr="003571AF" w:rsidRDefault="003E2343" w:rsidP="00C31823">
            <w:pPr>
              <w:jc w:val="center"/>
              <w:cnfStyle w:val="000000000000" w:firstRow="0" w:lastRow="0" w:firstColumn="0" w:lastColumn="0" w:oddVBand="0" w:evenVBand="0" w:oddHBand="0" w:evenHBand="0" w:firstRowFirstColumn="0" w:firstRowLastColumn="0" w:lastRowFirstColumn="0" w:lastRowLastColumn="0"/>
              <w:rPr>
                <w:sz w:val="20"/>
                <w:szCs w:val="20"/>
              </w:rPr>
            </w:pPr>
            <w:r w:rsidRPr="003571AF">
              <w:rPr>
                <w:sz w:val="20"/>
                <w:szCs w:val="20"/>
              </w:rPr>
              <w:t>LI (10/13)</w:t>
            </w:r>
          </w:p>
        </w:tc>
        <w:tc>
          <w:tcPr>
            <w:tcW w:w="2827" w:type="dxa"/>
            <w:tcBorders>
              <w:top w:val="single" w:sz="8" w:space="0" w:color="4BACC6" w:themeColor="accent5"/>
              <w:left w:val="single" w:sz="4" w:space="0" w:color="auto"/>
              <w:bottom w:val="single" w:sz="8" w:space="0" w:color="4BACC6" w:themeColor="accent5"/>
            </w:tcBorders>
          </w:tcPr>
          <w:p w:rsidR="003E2343" w:rsidRDefault="003E2343"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A02B19" w:rsidRDefault="00A02B19"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A02B19" w:rsidRPr="003571AF" w:rsidRDefault="00A02B19" w:rsidP="00C3182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w:t>
            </w:r>
          </w:p>
        </w:tc>
      </w:tr>
    </w:tbl>
    <w:p w:rsidR="00362173" w:rsidRDefault="00362173" w:rsidP="00BC5755">
      <w:pPr>
        <w:autoSpaceDE w:val="0"/>
        <w:autoSpaceDN w:val="0"/>
        <w:adjustRightInd w:val="0"/>
        <w:spacing w:after="0" w:line="240" w:lineRule="auto"/>
        <w:jc w:val="both"/>
        <w:rPr>
          <w:rFonts w:cstheme="minorHAnsi"/>
        </w:rPr>
      </w:pPr>
    </w:p>
    <w:p w:rsidR="000363F6" w:rsidRDefault="008D1040" w:rsidP="00AF041B">
      <w:pPr>
        <w:autoSpaceDE w:val="0"/>
        <w:autoSpaceDN w:val="0"/>
        <w:adjustRightInd w:val="0"/>
        <w:spacing w:after="120" w:line="240" w:lineRule="auto"/>
        <w:jc w:val="both"/>
        <w:rPr>
          <w:rFonts w:cstheme="minorHAnsi"/>
        </w:rPr>
      </w:pPr>
      <w:r>
        <w:rPr>
          <w:rFonts w:cstheme="minorHAnsi"/>
        </w:rPr>
        <w:t>Para os demais municípios</w:t>
      </w:r>
      <w:r w:rsidR="00176FDA">
        <w:rPr>
          <w:rFonts w:cstheme="minorHAnsi"/>
        </w:rPr>
        <w:t xml:space="preserve"> a integrarem o Programa</w:t>
      </w:r>
      <w:r>
        <w:rPr>
          <w:rFonts w:cstheme="minorHAnsi"/>
        </w:rPr>
        <w:t>, os</w:t>
      </w:r>
      <w:r w:rsidR="00176FDA">
        <w:rPr>
          <w:rFonts w:cstheme="minorHAnsi"/>
        </w:rPr>
        <w:t xml:space="preserve"> Projetos Básicos dos sistemas de esgotamento sanitário</w:t>
      </w:r>
      <w:r w:rsidR="008F02AF">
        <w:rPr>
          <w:rFonts w:cstheme="minorHAnsi"/>
        </w:rPr>
        <w:t xml:space="preserve"> e de ampliação de sistemas de abastecimento de água, assim como o</w:t>
      </w:r>
      <w:r w:rsidR="00176FDA">
        <w:rPr>
          <w:rFonts w:cstheme="minorHAnsi"/>
        </w:rPr>
        <w:t xml:space="preserve">s </w:t>
      </w:r>
      <w:r>
        <w:rPr>
          <w:rFonts w:cstheme="minorHAnsi"/>
        </w:rPr>
        <w:t xml:space="preserve">procedimentos de licenciamento </w:t>
      </w:r>
      <w:r w:rsidR="00176FDA">
        <w:rPr>
          <w:rFonts w:cstheme="minorHAnsi"/>
        </w:rPr>
        <w:t>ambiental, deverão ser realizados no âmbito do Pro</w:t>
      </w:r>
      <w:r w:rsidR="001626C1">
        <w:rPr>
          <w:rFonts w:cstheme="minorHAnsi"/>
        </w:rPr>
        <w:t>jeto</w:t>
      </w:r>
      <w:r w:rsidR="00176FDA">
        <w:rPr>
          <w:rFonts w:cstheme="minorHAnsi"/>
        </w:rPr>
        <w:t xml:space="preserve"> PSA-Ipojuca.</w:t>
      </w:r>
    </w:p>
    <w:p w:rsidR="00176FDA" w:rsidRDefault="001626C1" w:rsidP="00B01C3A">
      <w:pPr>
        <w:autoSpaceDE w:val="0"/>
        <w:autoSpaceDN w:val="0"/>
        <w:adjustRightInd w:val="0"/>
        <w:spacing w:after="120" w:line="240" w:lineRule="auto"/>
        <w:jc w:val="both"/>
        <w:rPr>
          <w:rFonts w:cstheme="minorHAnsi"/>
        </w:rPr>
      </w:pPr>
      <w:r>
        <w:rPr>
          <w:rFonts w:cstheme="minorHAnsi"/>
        </w:rPr>
        <w:t>As</w:t>
      </w:r>
      <w:r w:rsidR="00176FDA">
        <w:rPr>
          <w:rFonts w:cstheme="minorHAnsi"/>
        </w:rPr>
        <w:t xml:space="preserve"> intervenções de recuperação das Áreas de Preservação Permanente – APPs ao longo do rio Ipojuc</w:t>
      </w:r>
      <w:r w:rsidR="00FC3050">
        <w:rPr>
          <w:rFonts w:cstheme="minorHAnsi"/>
        </w:rPr>
        <w:t>a, nas áreas urbanas</w:t>
      </w:r>
      <w:r w:rsidR="00176FDA">
        <w:rPr>
          <w:rFonts w:cstheme="minorHAnsi"/>
        </w:rPr>
        <w:t xml:space="preserve"> e no entorno dos reservatórios</w:t>
      </w:r>
      <w:r w:rsidR="00FC3050">
        <w:rPr>
          <w:rFonts w:cstheme="minorHAnsi"/>
        </w:rPr>
        <w:t>,</w:t>
      </w:r>
      <w:r w:rsidR="00176FDA">
        <w:rPr>
          <w:rFonts w:cstheme="minorHAnsi"/>
        </w:rPr>
        <w:t xml:space="preserve"> deverão ter procedimentos de licenciamento ambiental sendo que, nestes casos, uma Autorização Ambiental a ser fornecida pela CPRH é suficiente. </w:t>
      </w:r>
    </w:p>
    <w:p w:rsidR="004019FA" w:rsidRDefault="004019FA" w:rsidP="00FC3050">
      <w:pPr>
        <w:spacing w:after="120" w:line="240" w:lineRule="auto"/>
        <w:jc w:val="both"/>
        <w:rPr>
          <w:rFonts w:ascii="Calibri" w:eastAsia="Calibri" w:hAnsi="Calibri" w:cs="Arial"/>
        </w:rPr>
      </w:pPr>
      <w:r>
        <w:rPr>
          <w:rFonts w:ascii="Calibri" w:eastAsia="Calibri" w:hAnsi="Calibri" w:cs="Arial"/>
        </w:rPr>
        <w:t xml:space="preserve">Com relação à possibilidade de interferências com patrimônio histórico ou arqueológico, o procedimento atualmente adotado pela CPRH é o seguinte: (i) para empreendimentos em que haja necessidade de EIA/RIMA, o levantamento arqueológico deve constar da sua elaboração; (ii) no caso de empreendimentos de pequeno e médio porte onde não haja necessidade de EIA/RIMA, a CPRH consulta o IPHAN sobre o potencial de existência de patrimônio na área de implantação, e caso positivo, exige o levantamento junto com o RAP. </w:t>
      </w:r>
    </w:p>
    <w:p w:rsidR="00BC5755" w:rsidRPr="00FC3050" w:rsidRDefault="00FC3050" w:rsidP="00FC3050">
      <w:pPr>
        <w:spacing w:after="120" w:line="240" w:lineRule="auto"/>
        <w:jc w:val="both"/>
        <w:rPr>
          <w:rFonts w:ascii="Calibri" w:eastAsia="Calibri" w:hAnsi="Calibri" w:cs="Arial"/>
        </w:rPr>
      </w:pPr>
      <w:r w:rsidRPr="00FC3050">
        <w:rPr>
          <w:rFonts w:ascii="Calibri" w:eastAsia="Calibri" w:hAnsi="Calibri" w:cs="Arial"/>
        </w:rPr>
        <w:t xml:space="preserve">No Plano de Gestão Ambiental (item </w:t>
      </w:r>
      <w:r w:rsidR="00D022C4">
        <w:rPr>
          <w:rFonts w:ascii="Calibri" w:eastAsia="Calibri" w:hAnsi="Calibri" w:cs="Arial"/>
        </w:rPr>
        <w:t>v</w:t>
      </w:r>
      <w:r w:rsidRPr="00FC3050">
        <w:rPr>
          <w:rFonts w:ascii="Calibri" w:eastAsia="Calibri" w:hAnsi="Calibri" w:cs="Arial"/>
        </w:rPr>
        <w:t xml:space="preserve"> do presente IGAS) constam: (i) critérios ambientais para elaboração dos projetos básicos de infraestrutura; e (ii) procedimentos de avaliação ambiental, licenciamento e consulta pública </w:t>
      </w:r>
      <w:r>
        <w:rPr>
          <w:rFonts w:ascii="Calibri" w:eastAsia="Calibri" w:hAnsi="Calibri" w:cs="Arial"/>
        </w:rPr>
        <w:t>para cada intervenção de infraestrutura do Projeto PSA Ipojuca.</w:t>
      </w:r>
    </w:p>
    <w:p w:rsidR="00BC5755" w:rsidRPr="00F51CF4" w:rsidRDefault="00BC5755" w:rsidP="00BC5755">
      <w:pPr>
        <w:spacing w:after="120" w:line="240" w:lineRule="auto"/>
        <w:rPr>
          <w:rFonts w:ascii="Calibri" w:eastAsia="Calibri" w:hAnsi="Calibri" w:cs="Arial"/>
          <w:b/>
        </w:rPr>
      </w:pPr>
      <w:r w:rsidRPr="00F51CF4">
        <w:rPr>
          <w:rFonts w:ascii="Calibri" w:eastAsia="Calibri" w:hAnsi="Calibri" w:cs="Arial"/>
          <w:b/>
        </w:rPr>
        <w:t>Outorga</w:t>
      </w:r>
    </w:p>
    <w:p w:rsidR="00BC5755" w:rsidRDefault="00BC5755" w:rsidP="00BC5755">
      <w:pPr>
        <w:autoSpaceDE w:val="0"/>
        <w:autoSpaceDN w:val="0"/>
        <w:adjustRightInd w:val="0"/>
        <w:spacing w:after="120" w:line="240" w:lineRule="auto"/>
        <w:jc w:val="both"/>
        <w:rPr>
          <w:rFonts w:ascii="Calibri" w:eastAsia="Calibri" w:hAnsi="Calibri" w:cs="Arial"/>
        </w:rPr>
      </w:pPr>
      <w:r>
        <w:rPr>
          <w:rFonts w:ascii="Calibri" w:eastAsia="Calibri" w:hAnsi="Calibri" w:cs="Arial"/>
        </w:rPr>
        <w:t xml:space="preserve">A outorga de direitos de uso das águas é um dos instrumentos de gestão de recursos hídricos previsto na Lei Federal 9433 de 8 de janeiro de 1997, sendo a competência para administrar e conceder outorgas </w:t>
      </w:r>
      <w:r>
        <w:rPr>
          <w:rFonts w:ascii="Calibri" w:eastAsia="Calibri" w:hAnsi="Calibri" w:cs="Arial"/>
        </w:rPr>
        <w:lastRenderedPageBreak/>
        <w:t>da ANA (no caso de rios federais) e da APAC – Agência Pernambucana de Água e Clima (no caso de rios de domínio estadual e de águas subterrâneas). A outorga guarda estreitas ligações com os Planos de Recursos Hídricos e com o enquadramento dos corpos d’água.</w:t>
      </w:r>
    </w:p>
    <w:p w:rsidR="00BC5755" w:rsidRDefault="00BC5755" w:rsidP="00BC5755">
      <w:pPr>
        <w:pStyle w:val="NormalWeb"/>
        <w:spacing w:after="120"/>
        <w:jc w:val="both"/>
        <w:rPr>
          <w:rFonts w:asciiTheme="minorHAnsi" w:hAnsiTheme="minorHAnsi" w:cstheme="minorHAnsi"/>
          <w:sz w:val="22"/>
          <w:szCs w:val="22"/>
        </w:rPr>
      </w:pPr>
      <w:r>
        <w:rPr>
          <w:rFonts w:asciiTheme="minorHAnsi" w:hAnsiTheme="minorHAnsi" w:cstheme="minorHAnsi"/>
          <w:sz w:val="22"/>
          <w:szCs w:val="22"/>
        </w:rPr>
        <w:t xml:space="preserve">Encontra-se implantado um sistema integrado de licenciamento e outorga no Estado sendo que os interessados devem iniciar os processos pela </w:t>
      </w:r>
      <w:r w:rsidRPr="009D0586">
        <w:rPr>
          <w:rFonts w:asciiTheme="minorHAnsi" w:hAnsiTheme="minorHAnsi" w:cstheme="minorHAnsi"/>
          <w:sz w:val="22"/>
          <w:szCs w:val="22"/>
        </w:rPr>
        <w:t xml:space="preserve">Agência Estadual de Meio Ambiente </w:t>
      </w:r>
      <w:r>
        <w:rPr>
          <w:rFonts w:asciiTheme="minorHAnsi" w:hAnsiTheme="minorHAnsi" w:cstheme="minorHAnsi"/>
          <w:sz w:val="22"/>
          <w:szCs w:val="22"/>
        </w:rPr>
        <w:t>–</w:t>
      </w:r>
      <w:r w:rsidRPr="009D0586">
        <w:rPr>
          <w:rFonts w:asciiTheme="minorHAnsi" w:hAnsiTheme="minorHAnsi" w:cstheme="minorHAnsi"/>
          <w:sz w:val="22"/>
          <w:szCs w:val="22"/>
        </w:rPr>
        <w:t xml:space="preserve"> CPR</w:t>
      </w:r>
      <w:r>
        <w:rPr>
          <w:rFonts w:asciiTheme="minorHAnsi" w:hAnsiTheme="minorHAnsi" w:cstheme="minorHAnsi"/>
          <w:sz w:val="22"/>
          <w:szCs w:val="22"/>
        </w:rPr>
        <w:t xml:space="preserve">H que </w:t>
      </w:r>
      <w:r w:rsidRPr="009D0586">
        <w:rPr>
          <w:rFonts w:asciiTheme="minorHAnsi" w:hAnsiTheme="minorHAnsi" w:cstheme="minorHAnsi"/>
          <w:sz w:val="22"/>
          <w:szCs w:val="22"/>
        </w:rPr>
        <w:t>encaminha o processo a APAC. A Outorga e o Licenciamento Ambiental tramitam simultaneamente, para a facilidade do requerente e controle mais eficaz do estado e são entregues ao requerente na mesma ocasião, na CPRH. Em caso de indeferimento da Outorga ou da Licença Ambiental, não haverá emissão da Outorga nem da Licença Ambiental e o requerente será notificado.</w:t>
      </w:r>
    </w:p>
    <w:p w:rsidR="00BC5755" w:rsidRDefault="00BC5755" w:rsidP="00BC5755">
      <w:pPr>
        <w:autoSpaceDE w:val="0"/>
        <w:autoSpaceDN w:val="0"/>
        <w:adjustRightInd w:val="0"/>
        <w:spacing w:after="120" w:line="240" w:lineRule="auto"/>
        <w:jc w:val="both"/>
        <w:rPr>
          <w:rFonts w:cstheme="minorHAnsi"/>
        </w:rPr>
      </w:pPr>
      <w:r>
        <w:rPr>
          <w:rFonts w:cstheme="minorHAnsi"/>
        </w:rPr>
        <w:t>No entanto, p</w:t>
      </w:r>
      <w:r w:rsidRPr="00D16B57">
        <w:rPr>
          <w:rFonts w:cstheme="minorHAnsi"/>
        </w:rPr>
        <w:t xml:space="preserve">ara </w:t>
      </w:r>
      <w:r>
        <w:rPr>
          <w:rFonts w:cstheme="minorHAnsi"/>
        </w:rPr>
        <w:t>o “</w:t>
      </w:r>
      <w:r w:rsidRPr="00D16B57">
        <w:rPr>
          <w:rFonts w:cstheme="minorHAnsi"/>
        </w:rPr>
        <w:t>Lançamento, em corpos d’água, de esgoto</w:t>
      </w:r>
      <w:r>
        <w:rPr>
          <w:rFonts w:cstheme="minorHAnsi"/>
        </w:rPr>
        <w:t>s</w:t>
      </w:r>
      <w:r w:rsidRPr="00D16B57">
        <w:rPr>
          <w:rFonts w:cstheme="minorHAnsi"/>
        </w:rPr>
        <w:t xml:space="preserve"> e demais resíduos líquidos ou gasosos, tratados ou não, com o fim de sua diluição,</w:t>
      </w:r>
      <w:r w:rsidR="008F02AF">
        <w:rPr>
          <w:rFonts w:cstheme="minorHAnsi"/>
        </w:rPr>
        <w:t xml:space="preserve"> </w:t>
      </w:r>
      <w:r w:rsidRPr="00D16B57">
        <w:rPr>
          <w:rFonts w:cstheme="minorHAnsi"/>
        </w:rPr>
        <w:t>transporte ou disposição final</w:t>
      </w:r>
      <w:r>
        <w:rPr>
          <w:rFonts w:cstheme="minorHAnsi"/>
        </w:rPr>
        <w:t>”, o sistema de outorga ainda não se encontra implantado e, portanto, não sendo exigida atualmente.</w:t>
      </w:r>
    </w:p>
    <w:p w:rsidR="008D1040" w:rsidRDefault="00176FDA" w:rsidP="00B01C3A">
      <w:pPr>
        <w:autoSpaceDE w:val="0"/>
        <w:autoSpaceDN w:val="0"/>
        <w:adjustRightInd w:val="0"/>
        <w:spacing w:after="120" w:line="240" w:lineRule="auto"/>
        <w:jc w:val="both"/>
        <w:rPr>
          <w:b/>
        </w:rPr>
      </w:pPr>
      <w:r w:rsidRPr="000D720F">
        <w:rPr>
          <w:b/>
        </w:rPr>
        <w:t>Consulta Pública</w:t>
      </w:r>
    </w:p>
    <w:p w:rsidR="00B01C3A" w:rsidRDefault="00176FDA" w:rsidP="00B01C3A">
      <w:pPr>
        <w:autoSpaceDE w:val="0"/>
        <w:autoSpaceDN w:val="0"/>
        <w:adjustRightInd w:val="0"/>
        <w:spacing w:after="120" w:line="240" w:lineRule="auto"/>
        <w:jc w:val="both"/>
      </w:pPr>
      <w:r>
        <w:t xml:space="preserve">O Programa PSA – Ipojuca </w:t>
      </w:r>
      <w:r w:rsidR="003571AF">
        <w:t>baseia-se no Plano Hidroambi</w:t>
      </w:r>
      <w:r w:rsidR="00B01C3A">
        <w:t>ental da Bacia do rio Ipojuca que foi elaborado pel</w:t>
      </w:r>
      <w:r w:rsidR="00396BB3">
        <w:t>a Secretaria de R</w:t>
      </w:r>
      <w:r w:rsidR="00B01C3A">
        <w:t xml:space="preserve">ecursos Hídricos </w:t>
      </w:r>
      <w:r w:rsidR="00190BB5">
        <w:t xml:space="preserve">e Energia </w:t>
      </w:r>
      <w:r w:rsidR="00B01C3A">
        <w:t xml:space="preserve">do Estado de Pernambuco em estreita parceira com o Comitê da </w:t>
      </w:r>
      <w:r w:rsidR="00396BB3">
        <w:t>B</w:t>
      </w:r>
      <w:r w:rsidR="00B01C3A">
        <w:t xml:space="preserve">acia Hidrográfica do rio Ipojuca. No processo de preparação do Plano foram realizadas </w:t>
      </w:r>
      <w:r w:rsidR="00BE6810">
        <w:t xml:space="preserve">1 reunião geral e </w:t>
      </w:r>
      <w:r w:rsidR="00B01C3A">
        <w:t xml:space="preserve">3 oficinas de trabalho envolvendo os representantes do COBH-Ipojuca. </w:t>
      </w:r>
    </w:p>
    <w:p w:rsidR="00BE6810" w:rsidRPr="007D346E" w:rsidRDefault="00BE6810" w:rsidP="003F0905">
      <w:pPr>
        <w:pStyle w:val="ListParagraph"/>
        <w:numPr>
          <w:ilvl w:val="0"/>
          <w:numId w:val="68"/>
        </w:numPr>
        <w:autoSpaceDE w:val="0"/>
        <w:autoSpaceDN w:val="0"/>
        <w:adjustRightInd w:val="0"/>
        <w:spacing w:after="120" w:line="240" w:lineRule="auto"/>
        <w:jc w:val="both"/>
        <w:rPr>
          <w:rFonts w:cstheme="minorHAnsi"/>
        </w:rPr>
      </w:pPr>
      <w:r w:rsidRPr="007D346E">
        <w:rPr>
          <w:rFonts w:cstheme="minorHAnsi"/>
          <w:bCs/>
          <w:u w:val="single"/>
        </w:rPr>
        <w:t>Reunião do COBH Ipojuca</w:t>
      </w:r>
      <w:r w:rsidRPr="007D346E">
        <w:rPr>
          <w:rFonts w:cstheme="minorHAnsi"/>
          <w:b/>
          <w:bCs/>
        </w:rPr>
        <w:t xml:space="preserve"> </w:t>
      </w:r>
      <w:r w:rsidRPr="007D346E">
        <w:rPr>
          <w:rFonts w:cstheme="minorHAnsi"/>
        </w:rPr>
        <w:t>– em reunião convocada pelo presidente do COBH – Ipojuca, realizada no dia 02/10/2009, no Caruaru Park Hotel, na cidade de Caruaru, PE, foi feita a apresentação, discussão e Aprovação do Plano de trabalho Detalhado contendo o desenvolvimento (estrutura, metodologia e cronograma) do Plano Hidroambiental da Bacia Hidrográfica do rio Ipojuca;</w:t>
      </w:r>
    </w:p>
    <w:p w:rsidR="00BE6810" w:rsidRPr="007D346E" w:rsidRDefault="00BE6810" w:rsidP="003F0905">
      <w:pPr>
        <w:pStyle w:val="ListParagraph"/>
        <w:numPr>
          <w:ilvl w:val="0"/>
          <w:numId w:val="68"/>
        </w:numPr>
        <w:autoSpaceDE w:val="0"/>
        <w:autoSpaceDN w:val="0"/>
        <w:adjustRightInd w:val="0"/>
        <w:spacing w:after="120" w:line="240" w:lineRule="auto"/>
        <w:jc w:val="both"/>
        <w:rPr>
          <w:rFonts w:cstheme="minorHAnsi"/>
        </w:rPr>
      </w:pPr>
      <w:r w:rsidRPr="007D346E">
        <w:rPr>
          <w:rFonts w:cstheme="minorHAnsi"/>
          <w:bCs/>
          <w:u w:val="single"/>
        </w:rPr>
        <w:t>Primeira Oficina: Diagnóstico Hidroambiental</w:t>
      </w:r>
      <w:r w:rsidRPr="007D346E">
        <w:rPr>
          <w:rFonts w:cstheme="minorHAnsi"/>
          <w:b/>
          <w:bCs/>
        </w:rPr>
        <w:t xml:space="preserve"> </w:t>
      </w:r>
      <w:r w:rsidRPr="007D346E">
        <w:rPr>
          <w:rFonts w:cstheme="minorHAnsi"/>
        </w:rPr>
        <w:t xml:space="preserve">– realizada no dia 11/12/2009, no Hotel Fazenda Portal de Gravatá em Gravatá, foram convidados os membros do COBH, representantes do setor público (federal, estadual e municipal), setor produtivo, ONGs e setores da sociedade civil organizada, para o aporte de informações diretas que reflitam a realidade atual da bacia do Ipojuca, quanto aos principais problemas hidroambientais e à identificação das potencialidades da região como contribuição efetiva ao </w:t>
      </w:r>
      <w:r w:rsidRPr="007D346E">
        <w:rPr>
          <w:rFonts w:cstheme="minorHAnsi"/>
          <w:bCs/>
        </w:rPr>
        <w:t>Diagnóstico Hidroambiental</w:t>
      </w:r>
      <w:r w:rsidRPr="007D346E">
        <w:rPr>
          <w:rFonts w:cstheme="minorHAnsi"/>
        </w:rPr>
        <w:t>.</w:t>
      </w:r>
    </w:p>
    <w:p w:rsidR="00BE6810" w:rsidRPr="007D346E" w:rsidRDefault="00BE6810" w:rsidP="003F0905">
      <w:pPr>
        <w:pStyle w:val="ListParagraph"/>
        <w:numPr>
          <w:ilvl w:val="0"/>
          <w:numId w:val="68"/>
        </w:numPr>
        <w:autoSpaceDE w:val="0"/>
        <w:autoSpaceDN w:val="0"/>
        <w:adjustRightInd w:val="0"/>
        <w:spacing w:after="120" w:line="240" w:lineRule="auto"/>
        <w:jc w:val="both"/>
        <w:rPr>
          <w:rFonts w:cstheme="minorHAnsi"/>
        </w:rPr>
      </w:pPr>
      <w:r w:rsidRPr="007D346E">
        <w:rPr>
          <w:rFonts w:cstheme="minorHAnsi"/>
          <w:bCs/>
          <w:u w:val="single"/>
        </w:rPr>
        <w:t>Segunda Oficina: Cenários Tendencial e Sustentável</w:t>
      </w:r>
      <w:r w:rsidRPr="007D346E">
        <w:rPr>
          <w:rFonts w:cstheme="minorHAnsi"/>
          <w:b/>
          <w:bCs/>
        </w:rPr>
        <w:t xml:space="preserve"> </w:t>
      </w:r>
      <w:r w:rsidRPr="007D346E">
        <w:rPr>
          <w:rFonts w:cstheme="minorHAnsi"/>
        </w:rPr>
        <w:t xml:space="preserve">– realizada no dia 05/02/2010, no Hotel Village Porto de Galinhas, no município de Ipojuca; essa oficina, com composição semelhante à anterior, teve como finalidade ouvir a comunidade interessada, sobre planos, programas e projetos em andamento e desejados para a região, de modo a subsidiar e dar maior consistência aos </w:t>
      </w:r>
      <w:r w:rsidRPr="007D346E">
        <w:rPr>
          <w:rFonts w:cstheme="minorHAnsi"/>
          <w:bCs/>
        </w:rPr>
        <w:t>Cenários Tendencial e Sustentável (2010-2015-2025)</w:t>
      </w:r>
      <w:r w:rsidRPr="007D346E">
        <w:rPr>
          <w:rFonts w:cstheme="minorHAnsi"/>
        </w:rPr>
        <w:t>, que compreendem a segunda parte dos estudos.</w:t>
      </w:r>
    </w:p>
    <w:p w:rsidR="00BE6810" w:rsidRPr="007D346E" w:rsidRDefault="00BE6810" w:rsidP="003F0905">
      <w:pPr>
        <w:pStyle w:val="ListParagraph"/>
        <w:numPr>
          <w:ilvl w:val="0"/>
          <w:numId w:val="68"/>
        </w:numPr>
        <w:autoSpaceDE w:val="0"/>
        <w:autoSpaceDN w:val="0"/>
        <w:adjustRightInd w:val="0"/>
        <w:spacing w:after="120" w:line="240" w:lineRule="auto"/>
        <w:jc w:val="both"/>
        <w:rPr>
          <w:rFonts w:cstheme="minorHAnsi"/>
        </w:rPr>
      </w:pPr>
      <w:r w:rsidRPr="007D346E">
        <w:rPr>
          <w:rFonts w:cstheme="minorHAnsi"/>
          <w:bCs/>
          <w:u w:val="single"/>
        </w:rPr>
        <w:t>Terceira Oficina: Propostas de Investimentos</w:t>
      </w:r>
      <w:r w:rsidRPr="007D346E">
        <w:rPr>
          <w:rFonts w:cstheme="minorHAnsi"/>
          <w:b/>
          <w:bCs/>
        </w:rPr>
        <w:t xml:space="preserve"> </w:t>
      </w:r>
      <w:r w:rsidRPr="007D346E">
        <w:rPr>
          <w:rFonts w:cstheme="minorHAnsi"/>
        </w:rPr>
        <w:t xml:space="preserve">– realizada no dia 01/07/2010 no Vila Rica Hotel, no município de Caruaru, também com composição semelhante às anteriores, esta oficina teve a finalidade de discutir os principais investimentos a serem realizados na área da bacia, para a melhoria dos componentes hídricos e ambientais, que darão suporte ao desenvolvimento socioeconômico desejado. </w:t>
      </w:r>
    </w:p>
    <w:p w:rsidR="00810FAB" w:rsidRPr="00810FAB" w:rsidRDefault="00BE6810" w:rsidP="00AF041B">
      <w:pPr>
        <w:pStyle w:val="ListParagraph"/>
        <w:numPr>
          <w:ilvl w:val="0"/>
          <w:numId w:val="68"/>
        </w:numPr>
        <w:autoSpaceDE w:val="0"/>
        <w:autoSpaceDN w:val="0"/>
        <w:adjustRightInd w:val="0"/>
        <w:spacing w:after="120" w:line="240" w:lineRule="auto"/>
        <w:jc w:val="both"/>
      </w:pPr>
      <w:r w:rsidRPr="00810FAB">
        <w:rPr>
          <w:rFonts w:cstheme="minorHAnsi"/>
          <w:bCs/>
          <w:u w:val="single"/>
        </w:rPr>
        <w:t>Plenária do COBH Ipojuca</w:t>
      </w:r>
      <w:r w:rsidRPr="00810FAB">
        <w:rPr>
          <w:rFonts w:cstheme="minorHAnsi"/>
          <w:b/>
          <w:bCs/>
        </w:rPr>
        <w:t xml:space="preserve"> </w:t>
      </w:r>
      <w:r w:rsidRPr="00810FAB">
        <w:rPr>
          <w:rFonts w:cstheme="minorHAnsi"/>
        </w:rPr>
        <w:t xml:space="preserve">– realizada no dia 04/11/2010, no Hotel Fazenda Portal de Gravatá, em Gravatá, sendo uma reunião de caráter deliberativo convocada para o fim específico da discussão e análise final do PHA – Ipojuca, para </w:t>
      </w:r>
      <w:r w:rsidRPr="00810FAB">
        <w:rPr>
          <w:rFonts w:cstheme="minorHAnsi"/>
          <w:bCs/>
          <w:u w:val="single"/>
        </w:rPr>
        <w:t>Aprovação do Plano Hidroambiental da Bacia Hidrográfica do rio Ipojuca</w:t>
      </w:r>
      <w:r w:rsidRPr="00810FAB">
        <w:rPr>
          <w:rFonts w:cstheme="minorHAnsi"/>
          <w:u w:val="single"/>
        </w:rPr>
        <w:t>.</w:t>
      </w:r>
      <w:r w:rsidRPr="00810FAB">
        <w:rPr>
          <w:rFonts w:cstheme="minorHAnsi"/>
        </w:rPr>
        <w:t xml:space="preserve"> </w:t>
      </w:r>
    </w:p>
    <w:p w:rsidR="00E41255" w:rsidRDefault="00B01C3A" w:rsidP="00810FAB">
      <w:pPr>
        <w:autoSpaceDE w:val="0"/>
        <w:autoSpaceDN w:val="0"/>
        <w:adjustRightInd w:val="0"/>
        <w:spacing w:after="120" w:line="240" w:lineRule="auto"/>
        <w:jc w:val="both"/>
      </w:pPr>
      <w:r w:rsidRPr="00810FAB">
        <w:rPr>
          <w:rFonts w:cs="Helvetica"/>
        </w:rPr>
        <w:t xml:space="preserve">Independente da </w:t>
      </w:r>
      <w:r w:rsidR="00CA3E27" w:rsidRPr="00810FAB">
        <w:rPr>
          <w:rFonts w:cs="Helvetica"/>
        </w:rPr>
        <w:t>participação d</w:t>
      </w:r>
      <w:r w:rsidR="00BE6810" w:rsidRPr="00810FAB">
        <w:rPr>
          <w:rFonts w:cs="Helvetica"/>
        </w:rPr>
        <w:t xml:space="preserve">o COBH-Ipojuca </w:t>
      </w:r>
      <w:r w:rsidR="00CA3E27" w:rsidRPr="00810FAB">
        <w:rPr>
          <w:rFonts w:cs="Helvetica"/>
        </w:rPr>
        <w:t>na preparação e conclusão do Plano Hidroambiental, a SRH</w:t>
      </w:r>
      <w:r w:rsidR="00BE6810" w:rsidRPr="00810FAB">
        <w:rPr>
          <w:rFonts w:cs="Helvetica"/>
        </w:rPr>
        <w:t>E</w:t>
      </w:r>
      <w:r w:rsidR="00CA3E27" w:rsidRPr="00810FAB">
        <w:rPr>
          <w:rFonts w:cs="Helvetica"/>
        </w:rPr>
        <w:t xml:space="preserve"> pretende </w:t>
      </w:r>
      <w:r w:rsidR="00176FDA">
        <w:t>promover</w:t>
      </w:r>
      <w:r w:rsidR="00CA3E27">
        <w:t xml:space="preserve">, adicionalmente, </w:t>
      </w:r>
      <w:r w:rsidR="00176FDA">
        <w:t>um</w:t>
      </w:r>
      <w:r w:rsidR="00E41255">
        <w:t xml:space="preserve"> processo de </w:t>
      </w:r>
      <w:r w:rsidR="00176FDA">
        <w:t xml:space="preserve">Consulta Pública </w:t>
      </w:r>
      <w:r w:rsidR="00E41255">
        <w:t xml:space="preserve">no âmbito do Comitê da </w:t>
      </w:r>
      <w:r w:rsidR="00CA3E27">
        <w:t>B</w:t>
      </w:r>
      <w:r w:rsidR="00E41255">
        <w:t>acia</w:t>
      </w:r>
      <w:r w:rsidR="00CA3E27">
        <w:t xml:space="preserve"> Hidrográfica </w:t>
      </w:r>
      <w:r w:rsidR="00E41255">
        <w:t xml:space="preserve">do rio Ipojuca, sendo que </w:t>
      </w:r>
      <w:r w:rsidR="00176FDA">
        <w:t xml:space="preserve">a </w:t>
      </w:r>
      <w:r w:rsidR="00E41255">
        <w:t xml:space="preserve">Versão Preliminar do </w:t>
      </w:r>
      <w:r w:rsidR="00176FDA">
        <w:t xml:space="preserve">IGAS </w:t>
      </w:r>
      <w:r w:rsidR="00E41255">
        <w:t xml:space="preserve">deverá ser divulgada por meio dos sítios (página web) da Secretaria de Recursos Hídricos </w:t>
      </w:r>
      <w:r w:rsidR="00C64224">
        <w:t xml:space="preserve">e Energia </w:t>
      </w:r>
      <w:r w:rsidR="00E41255">
        <w:t>– SRH</w:t>
      </w:r>
      <w:r w:rsidR="00C64224">
        <w:t>E</w:t>
      </w:r>
      <w:r w:rsidR="00E41255">
        <w:t xml:space="preserve">, da APAC e da COMPESA além do seu envio aos membros do Comitê do Rio Ipojuca. </w:t>
      </w:r>
    </w:p>
    <w:p w:rsidR="0051140B" w:rsidRDefault="00E41255" w:rsidP="0051140B">
      <w:pPr>
        <w:autoSpaceDE w:val="0"/>
        <w:autoSpaceDN w:val="0"/>
        <w:adjustRightInd w:val="0"/>
        <w:spacing w:after="120" w:line="240" w:lineRule="auto"/>
        <w:jc w:val="both"/>
      </w:pPr>
      <w:r>
        <w:t>Os resultados da Consulta Pública serão inseridos no âmbito da Versão Final do IGAS.</w:t>
      </w:r>
    </w:p>
    <w:p w:rsidR="00E41255" w:rsidRDefault="00FD7300" w:rsidP="0051140B">
      <w:pPr>
        <w:autoSpaceDE w:val="0"/>
        <w:autoSpaceDN w:val="0"/>
        <w:adjustRightInd w:val="0"/>
        <w:spacing w:after="120" w:line="240" w:lineRule="auto"/>
        <w:jc w:val="both"/>
        <w:rPr>
          <w:rFonts w:cstheme="minorHAnsi"/>
        </w:rPr>
      </w:pPr>
      <w:r>
        <w:rPr>
          <w:b/>
        </w:rPr>
        <w:br w:type="page"/>
      </w:r>
      <w:r w:rsidR="00230BC6">
        <w:rPr>
          <w:b/>
        </w:rPr>
        <w:lastRenderedPageBreak/>
        <w:t>III.</w:t>
      </w:r>
      <w:r w:rsidR="00E5225B">
        <w:rPr>
          <w:b/>
        </w:rPr>
        <w:t>4</w:t>
      </w:r>
      <w:r w:rsidR="00230BC6">
        <w:rPr>
          <w:b/>
        </w:rPr>
        <w:t xml:space="preserve">. </w:t>
      </w:r>
      <w:r w:rsidR="00230BC6" w:rsidRPr="00B33B41">
        <w:rPr>
          <w:b/>
        </w:rPr>
        <w:t>RESUMO DE COMO O PROJETO ATENDE OU V</w:t>
      </w:r>
      <w:r w:rsidR="00230BC6">
        <w:rPr>
          <w:b/>
        </w:rPr>
        <w:t>AI</w:t>
      </w:r>
      <w:r w:rsidR="00230BC6" w:rsidRPr="00B33B41">
        <w:rPr>
          <w:b/>
        </w:rPr>
        <w:t xml:space="preserve"> AO ENCONTRO DAS EXIGÊNCIAS DAS </w:t>
      </w:r>
      <w:r w:rsidR="00230BC6">
        <w:rPr>
          <w:b/>
        </w:rPr>
        <w:t xml:space="preserve">NORMATIVAS </w:t>
      </w:r>
      <w:r w:rsidR="00230BC6" w:rsidRPr="00B33B41">
        <w:rPr>
          <w:b/>
        </w:rPr>
        <w:t>DO BID</w:t>
      </w:r>
    </w:p>
    <w:tbl>
      <w:tblPr>
        <w:tblStyle w:val="LightList-Accent5"/>
        <w:tblW w:w="0" w:type="auto"/>
        <w:tblLayout w:type="fixed"/>
        <w:tblLook w:val="04A0" w:firstRow="1" w:lastRow="0" w:firstColumn="1" w:lastColumn="0" w:noHBand="0" w:noVBand="1"/>
      </w:tblPr>
      <w:tblGrid>
        <w:gridCol w:w="1242"/>
        <w:gridCol w:w="2977"/>
        <w:gridCol w:w="5351"/>
      </w:tblGrid>
      <w:tr w:rsidR="00BC5755" w:rsidTr="00D022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top w:val="single" w:sz="8" w:space="0" w:color="4BACC6" w:themeColor="accent5"/>
              <w:left w:val="nil"/>
              <w:right w:val="single" w:sz="4" w:space="0" w:color="auto"/>
            </w:tcBorders>
          </w:tcPr>
          <w:p w:rsidR="00BC5755" w:rsidRPr="00D022C4" w:rsidRDefault="008F4018" w:rsidP="001626C1">
            <w:pPr>
              <w:autoSpaceDE w:val="0"/>
              <w:autoSpaceDN w:val="0"/>
              <w:adjustRightInd w:val="0"/>
              <w:jc w:val="center"/>
              <w:rPr>
                <w:rFonts w:cstheme="minorHAnsi"/>
                <w:sz w:val="20"/>
                <w:szCs w:val="20"/>
              </w:rPr>
            </w:pPr>
            <w:r w:rsidRPr="00D022C4">
              <w:rPr>
                <w:rFonts w:cstheme="minorHAnsi"/>
                <w:sz w:val="20"/>
                <w:szCs w:val="20"/>
              </w:rPr>
              <w:t xml:space="preserve">Política - </w:t>
            </w:r>
            <w:r w:rsidR="001626C1" w:rsidRPr="00D022C4">
              <w:rPr>
                <w:rFonts w:cstheme="minorHAnsi"/>
                <w:sz w:val="20"/>
                <w:szCs w:val="20"/>
              </w:rPr>
              <w:t>Normativa</w:t>
            </w:r>
          </w:p>
        </w:tc>
        <w:tc>
          <w:tcPr>
            <w:tcW w:w="2977" w:type="dxa"/>
            <w:tcBorders>
              <w:top w:val="single" w:sz="8" w:space="0" w:color="4BACC6" w:themeColor="accent5"/>
              <w:left w:val="single" w:sz="4" w:space="0" w:color="auto"/>
              <w:bottom w:val="nil"/>
              <w:right w:val="single" w:sz="4" w:space="0" w:color="auto"/>
            </w:tcBorders>
          </w:tcPr>
          <w:p w:rsidR="00BC5755" w:rsidRPr="00D022C4" w:rsidRDefault="008F4018" w:rsidP="00FC305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022C4">
              <w:rPr>
                <w:rFonts w:cstheme="minorHAnsi"/>
                <w:sz w:val="20"/>
                <w:szCs w:val="20"/>
              </w:rPr>
              <w:t>Aspecto aplicável</w:t>
            </w:r>
          </w:p>
        </w:tc>
        <w:tc>
          <w:tcPr>
            <w:tcW w:w="5351" w:type="dxa"/>
            <w:tcBorders>
              <w:top w:val="single" w:sz="8" w:space="0" w:color="4BACC6" w:themeColor="accent5"/>
              <w:left w:val="single" w:sz="4" w:space="0" w:color="auto"/>
            </w:tcBorders>
          </w:tcPr>
          <w:p w:rsidR="00BC5755" w:rsidRPr="00D022C4" w:rsidRDefault="001626C1" w:rsidP="001626C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022C4">
              <w:rPr>
                <w:rStyle w:val="hps"/>
                <w:rFonts w:cs="Arial"/>
                <w:sz w:val="20"/>
                <w:szCs w:val="20"/>
                <w:lang w:val="pt-PT"/>
              </w:rPr>
              <w:t xml:space="preserve">Atendimento às </w:t>
            </w:r>
            <w:r w:rsidR="008F4018" w:rsidRPr="00D022C4">
              <w:rPr>
                <w:rStyle w:val="hps"/>
                <w:rFonts w:cs="Arial"/>
                <w:sz w:val="20"/>
                <w:szCs w:val="20"/>
                <w:lang w:val="pt-PT"/>
              </w:rPr>
              <w:t>necessidades</w:t>
            </w:r>
          </w:p>
        </w:tc>
      </w:tr>
      <w:tr w:rsidR="008F4018" w:rsidTr="00D022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0" w:type="dxa"/>
            <w:gridSpan w:val="3"/>
            <w:tcBorders>
              <w:left w:val="nil"/>
            </w:tcBorders>
          </w:tcPr>
          <w:p w:rsidR="008F4018" w:rsidRPr="00D022C4" w:rsidRDefault="008F4018" w:rsidP="00FC3050">
            <w:pPr>
              <w:autoSpaceDE w:val="0"/>
              <w:autoSpaceDN w:val="0"/>
              <w:adjustRightInd w:val="0"/>
              <w:jc w:val="both"/>
              <w:rPr>
                <w:rFonts w:cstheme="minorHAnsi"/>
                <w:sz w:val="20"/>
                <w:szCs w:val="20"/>
              </w:rPr>
            </w:pPr>
            <w:r w:rsidRPr="00D022C4">
              <w:rPr>
                <w:rFonts w:cstheme="minorHAnsi"/>
                <w:sz w:val="20"/>
                <w:szCs w:val="20"/>
              </w:rPr>
              <w:t>OP 703</w:t>
            </w:r>
          </w:p>
        </w:tc>
      </w:tr>
      <w:tr w:rsidR="00BC5755" w:rsidTr="00D022C4">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rsidR="000B4C6F" w:rsidRDefault="000B4C6F" w:rsidP="00FC3050">
            <w:pPr>
              <w:autoSpaceDE w:val="0"/>
              <w:autoSpaceDN w:val="0"/>
              <w:adjustRightInd w:val="0"/>
              <w:jc w:val="both"/>
              <w:rPr>
                <w:rFonts w:cstheme="minorHAnsi"/>
                <w:b w:val="0"/>
                <w:sz w:val="20"/>
                <w:szCs w:val="20"/>
              </w:rPr>
            </w:pPr>
          </w:p>
          <w:p w:rsidR="000B4C6F" w:rsidRDefault="000B4C6F" w:rsidP="00FC3050">
            <w:pPr>
              <w:autoSpaceDE w:val="0"/>
              <w:autoSpaceDN w:val="0"/>
              <w:adjustRightInd w:val="0"/>
              <w:jc w:val="both"/>
              <w:rPr>
                <w:rFonts w:cstheme="minorHAnsi"/>
                <w:b w:val="0"/>
                <w:sz w:val="20"/>
                <w:szCs w:val="20"/>
              </w:rPr>
            </w:pPr>
          </w:p>
          <w:p w:rsidR="000B4C6F" w:rsidRDefault="000B4C6F" w:rsidP="00FC3050">
            <w:pPr>
              <w:autoSpaceDE w:val="0"/>
              <w:autoSpaceDN w:val="0"/>
              <w:adjustRightInd w:val="0"/>
              <w:jc w:val="both"/>
              <w:rPr>
                <w:rFonts w:cstheme="minorHAnsi"/>
                <w:b w:val="0"/>
                <w:sz w:val="20"/>
                <w:szCs w:val="20"/>
              </w:rPr>
            </w:pPr>
          </w:p>
          <w:p w:rsidR="00BC5755" w:rsidRPr="00A02B19" w:rsidRDefault="008F4018" w:rsidP="00FC3050">
            <w:pPr>
              <w:autoSpaceDE w:val="0"/>
              <w:autoSpaceDN w:val="0"/>
              <w:adjustRightInd w:val="0"/>
              <w:jc w:val="both"/>
              <w:rPr>
                <w:rFonts w:cstheme="minorHAnsi"/>
                <w:b w:val="0"/>
                <w:sz w:val="20"/>
                <w:szCs w:val="20"/>
              </w:rPr>
            </w:pPr>
            <w:r w:rsidRPr="00A02B19">
              <w:rPr>
                <w:rFonts w:cstheme="minorHAnsi"/>
                <w:b w:val="0"/>
                <w:sz w:val="20"/>
                <w:szCs w:val="20"/>
              </w:rPr>
              <w:t>B.2</w:t>
            </w:r>
          </w:p>
        </w:tc>
        <w:tc>
          <w:tcPr>
            <w:tcW w:w="2977" w:type="dxa"/>
            <w:tcBorders>
              <w:top w:val="nil"/>
              <w:left w:val="single" w:sz="4" w:space="0" w:color="auto"/>
              <w:bottom w:val="single" w:sz="8" w:space="0" w:color="4BACC6" w:themeColor="accent5"/>
              <w:right w:val="single" w:sz="4" w:space="0" w:color="auto"/>
            </w:tcBorders>
          </w:tcPr>
          <w:p w:rsidR="000B4C6F" w:rsidRDefault="000B4C6F"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0B4C6F" w:rsidRDefault="000B4C6F"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0B4C6F" w:rsidRDefault="000B4C6F"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BC5755" w:rsidRPr="00A02B19" w:rsidRDefault="008F4018"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2B19">
              <w:rPr>
                <w:rFonts w:cstheme="minorHAnsi"/>
                <w:sz w:val="20"/>
                <w:szCs w:val="20"/>
              </w:rPr>
              <w:t>Cumprimento com as Leis e Regulamentos Locais</w:t>
            </w:r>
          </w:p>
        </w:tc>
        <w:tc>
          <w:tcPr>
            <w:tcW w:w="5351" w:type="dxa"/>
            <w:tcBorders>
              <w:top w:val="nil"/>
              <w:left w:val="single" w:sz="4" w:space="0" w:color="auto"/>
              <w:bottom w:val="single" w:sz="8" w:space="0" w:color="4BACC6" w:themeColor="accent5"/>
            </w:tcBorders>
          </w:tcPr>
          <w:p w:rsidR="000B4C6F" w:rsidRPr="000B4C6F" w:rsidRDefault="000B4C6F" w:rsidP="000B4C6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Style w:val="hps"/>
                <w:rFonts w:cstheme="minorHAnsi"/>
                <w:sz w:val="20"/>
                <w:szCs w:val="20"/>
                <w:lang w:val="pt-PT"/>
              </w:rPr>
            </w:pPr>
            <w:r w:rsidRPr="000B4C6F">
              <w:rPr>
                <w:rStyle w:val="hps"/>
                <w:rFonts w:cstheme="minorHAnsi"/>
                <w:sz w:val="20"/>
                <w:szCs w:val="20"/>
                <w:lang w:val="pt-PT"/>
              </w:rPr>
              <w:t>A operação</w:t>
            </w:r>
            <w:r w:rsidRPr="000B4C6F">
              <w:rPr>
                <w:rFonts w:cstheme="minorHAnsi"/>
                <w:sz w:val="20"/>
                <w:szCs w:val="20"/>
                <w:lang w:val="pt-PT"/>
              </w:rPr>
              <w:t xml:space="preserve"> </w:t>
            </w:r>
            <w:r w:rsidRPr="000B4C6F">
              <w:rPr>
                <w:rStyle w:val="hps"/>
                <w:rFonts w:cstheme="minorHAnsi"/>
                <w:sz w:val="20"/>
                <w:szCs w:val="20"/>
                <w:lang w:val="pt-PT"/>
              </w:rPr>
              <w:t>está em conformidade com direitos ambientais</w:t>
            </w:r>
            <w:r w:rsidRPr="000B4C6F">
              <w:rPr>
                <w:rFonts w:cstheme="minorHAnsi"/>
                <w:sz w:val="20"/>
                <w:szCs w:val="20"/>
                <w:lang w:val="pt-PT"/>
              </w:rPr>
              <w:t>, direitos específicos da mulher</w:t>
            </w:r>
            <w:r w:rsidRPr="000B4C6F">
              <w:rPr>
                <w:rStyle w:val="hps"/>
                <w:rFonts w:cstheme="minorHAnsi"/>
                <w:sz w:val="20"/>
                <w:szCs w:val="20"/>
                <w:lang w:val="pt-PT"/>
              </w:rPr>
              <w:t>, gênero,</w:t>
            </w:r>
            <w:r w:rsidRPr="000B4C6F">
              <w:rPr>
                <w:rFonts w:cstheme="minorHAnsi"/>
                <w:sz w:val="20"/>
                <w:szCs w:val="20"/>
                <w:lang w:val="pt-PT"/>
              </w:rPr>
              <w:t xml:space="preserve"> com</w:t>
            </w:r>
            <w:r w:rsidRPr="000B4C6F">
              <w:rPr>
                <w:rStyle w:val="hps"/>
                <w:rFonts w:cstheme="minorHAnsi"/>
                <w:sz w:val="20"/>
                <w:szCs w:val="20"/>
                <w:lang w:val="pt-PT"/>
              </w:rPr>
              <w:t xml:space="preserve"> as leis</w:t>
            </w:r>
            <w:r w:rsidRPr="000B4C6F">
              <w:rPr>
                <w:rFonts w:cstheme="minorHAnsi"/>
                <w:sz w:val="20"/>
                <w:szCs w:val="20"/>
                <w:lang w:val="pt-PT"/>
              </w:rPr>
              <w:t xml:space="preserve"> </w:t>
            </w:r>
            <w:r w:rsidRPr="000B4C6F">
              <w:rPr>
                <w:rStyle w:val="hps"/>
                <w:rFonts w:cstheme="minorHAnsi"/>
                <w:sz w:val="20"/>
                <w:szCs w:val="20"/>
                <w:lang w:val="pt-PT"/>
              </w:rPr>
              <w:t xml:space="preserve">indígenas e </w:t>
            </w:r>
            <w:r>
              <w:rPr>
                <w:rStyle w:val="hps"/>
                <w:rFonts w:cstheme="minorHAnsi"/>
                <w:sz w:val="20"/>
                <w:szCs w:val="20"/>
                <w:lang w:val="pt-PT"/>
              </w:rPr>
              <w:t xml:space="preserve">de patrimônio cultural e </w:t>
            </w:r>
            <w:r w:rsidRPr="000B4C6F">
              <w:rPr>
                <w:rStyle w:val="hps"/>
                <w:rFonts w:cstheme="minorHAnsi"/>
                <w:sz w:val="20"/>
                <w:szCs w:val="20"/>
                <w:lang w:val="pt-PT"/>
              </w:rPr>
              <w:t>demais regulamentos</w:t>
            </w:r>
            <w:r>
              <w:rPr>
                <w:rStyle w:val="hps"/>
                <w:rFonts w:cstheme="minorHAnsi"/>
                <w:sz w:val="20"/>
                <w:szCs w:val="20"/>
                <w:lang w:val="pt-PT"/>
              </w:rPr>
              <w:t xml:space="preserve"> ambientais e sociais</w:t>
            </w:r>
            <w:r w:rsidRPr="000B4C6F">
              <w:rPr>
                <w:rStyle w:val="hps"/>
                <w:rFonts w:cstheme="minorHAnsi"/>
                <w:sz w:val="20"/>
                <w:szCs w:val="20"/>
                <w:lang w:val="pt-PT"/>
              </w:rPr>
              <w:t xml:space="preserve"> do país.</w:t>
            </w:r>
          </w:p>
          <w:p w:rsidR="00BC5755" w:rsidRPr="000B4C6F" w:rsidRDefault="001626C1" w:rsidP="000B4C6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0B4C6F">
              <w:rPr>
                <w:rFonts w:cstheme="minorHAnsi"/>
                <w:sz w:val="20"/>
                <w:szCs w:val="20"/>
              </w:rPr>
              <w:t>Os s</w:t>
            </w:r>
            <w:r w:rsidR="008F4018" w:rsidRPr="000B4C6F">
              <w:rPr>
                <w:rFonts w:cstheme="minorHAnsi"/>
                <w:sz w:val="20"/>
                <w:szCs w:val="20"/>
              </w:rPr>
              <w:t xml:space="preserve">ubprojetos da Amostra </w:t>
            </w:r>
            <w:r w:rsidRPr="000B4C6F">
              <w:rPr>
                <w:rFonts w:cstheme="minorHAnsi"/>
                <w:sz w:val="20"/>
                <w:szCs w:val="20"/>
              </w:rPr>
              <w:t xml:space="preserve">possuem </w:t>
            </w:r>
            <w:r w:rsidR="008F4018" w:rsidRPr="000B4C6F">
              <w:rPr>
                <w:rFonts w:cstheme="minorHAnsi"/>
                <w:sz w:val="20"/>
                <w:szCs w:val="20"/>
              </w:rPr>
              <w:t>Licença Prévia (LP) ou Licença de Instalação (LI). Demais Subprojetos deverão solicitar, durante a execução do Programa, as respectivas licenças e/ou autorizações ambientais.</w:t>
            </w:r>
          </w:p>
        </w:tc>
      </w:tr>
      <w:tr w:rsidR="00BC5755" w:rsidTr="00D022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rsidR="000B4C6F" w:rsidRDefault="000B4C6F" w:rsidP="00FC3050">
            <w:pPr>
              <w:autoSpaceDE w:val="0"/>
              <w:autoSpaceDN w:val="0"/>
              <w:adjustRightInd w:val="0"/>
              <w:jc w:val="both"/>
              <w:rPr>
                <w:rFonts w:cstheme="minorHAnsi"/>
                <w:b w:val="0"/>
                <w:sz w:val="20"/>
                <w:szCs w:val="20"/>
              </w:rPr>
            </w:pPr>
          </w:p>
          <w:p w:rsidR="000B4C6F" w:rsidRDefault="000B4C6F" w:rsidP="00FC3050">
            <w:pPr>
              <w:autoSpaceDE w:val="0"/>
              <w:autoSpaceDN w:val="0"/>
              <w:adjustRightInd w:val="0"/>
              <w:jc w:val="both"/>
              <w:rPr>
                <w:rFonts w:cstheme="minorHAnsi"/>
                <w:b w:val="0"/>
                <w:sz w:val="20"/>
                <w:szCs w:val="20"/>
              </w:rPr>
            </w:pPr>
          </w:p>
          <w:p w:rsidR="00BC5755" w:rsidRPr="00A02B19" w:rsidRDefault="008F4018" w:rsidP="00FC3050">
            <w:pPr>
              <w:autoSpaceDE w:val="0"/>
              <w:autoSpaceDN w:val="0"/>
              <w:adjustRightInd w:val="0"/>
              <w:jc w:val="both"/>
              <w:rPr>
                <w:rFonts w:cstheme="minorHAnsi"/>
                <w:b w:val="0"/>
                <w:sz w:val="20"/>
                <w:szCs w:val="20"/>
              </w:rPr>
            </w:pPr>
            <w:r w:rsidRPr="00A02B19">
              <w:rPr>
                <w:rFonts w:cstheme="minorHAnsi"/>
                <w:b w:val="0"/>
                <w:sz w:val="20"/>
                <w:szCs w:val="20"/>
              </w:rPr>
              <w:t xml:space="preserve">B.3/B.5 </w:t>
            </w:r>
          </w:p>
        </w:tc>
        <w:tc>
          <w:tcPr>
            <w:tcW w:w="2977" w:type="dxa"/>
            <w:tcBorders>
              <w:left w:val="single" w:sz="4" w:space="0" w:color="auto"/>
              <w:right w:val="single" w:sz="4" w:space="0" w:color="auto"/>
            </w:tcBorders>
          </w:tcPr>
          <w:p w:rsidR="000B4C6F" w:rsidRDefault="000B4C6F" w:rsidP="00FC305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p w:rsidR="000B4C6F" w:rsidRDefault="000B4C6F" w:rsidP="00FC305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p w:rsidR="00BC5755" w:rsidRPr="00A02B19" w:rsidRDefault="008F4018" w:rsidP="00FC305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2B19">
              <w:rPr>
                <w:rFonts w:cstheme="minorHAnsi"/>
                <w:sz w:val="20"/>
                <w:szCs w:val="20"/>
              </w:rPr>
              <w:t>Processo de avaliação ambiental adequada</w:t>
            </w:r>
          </w:p>
        </w:tc>
        <w:tc>
          <w:tcPr>
            <w:tcW w:w="5351" w:type="dxa"/>
            <w:tcBorders>
              <w:left w:val="single" w:sz="4" w:space="0" w:color="auto"/>
            </w:tcBorders>
          </w:tcPr>
          <w:p w:rsidR="00BC5755" w:rsidRPr="00A02B19" w:rsidRDefault="001626C1" w:rsidP="001626C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2B19">
              <w:rPr>
                <w:rFonts w:cstheme="minorHAnsi"/>
                <w:sz w:val="20"/>
                <w:szCs w:val="20"/>
              </w:rPr>
              <w:t xml:space="preserve">Os subprojetos da amostra </w:t>
            </w:r>
            <w:r w:rsidR="008F4018" w:rsidRPr="00A02B19">
              <w:rPr>
                <w:rFonts w:cstheme="minorHAnsi"/>
                <w:sz w:val="20"/>
                <w:szCs w:val="20"/>
              </w:rPr>
              <w:t xml:space="preserve">com avaliação ambiental adequada. </w:t>
            </w:r>
            <w:r w:rsidR="00A550E0" w:rsidRPr="00A02B19">
              <w:rPr>
                <w:rFonts w:cstheme="minorHAnsi"/>
                <w:sz w:val="20"/>
                <w:szCs w:val="20"/>
              </w:rPr>
              <w:t xml:space="preserve">Critérios ambientais para concepção e detalhamento das intervenções de infraestrutura, assim como procedimentos de avaliação ambiental e licenciamento para as intervenções a serem detalhadas durante a fase de implementação do Projeto, estão previstos no </w:t>
            </w:r>
            <w:r w:rsidRPr="00A02B19">
              <w:rPr>
                <w:rFonts w:cstheme="minorHAnsi"/>
                <w:sz w:val="20"/>
                <w:szCs w:val="20"/>
              </w:rPr>
              <w:t>P</w:t>
            </w:r>
            <w:r w:rsidR="00A550E0" w:rsidRPr="00A02B19">
              <w:rPr>
                <w:rFonts w:cstheme="minorHAnsi"/>
                <w:sz w:val="20"/>
                <w:szCs w:val="20"/>
              </w:rPr>
              <w:t>lano de Gestão Ambiental – PGA.</w:t>
            </w:r>
          </w:p>
        </w:tc>
      </w:tr>
      <w:tr w:rsidR="001500ED" w:rsidTr="00D022C4">
        <w:tc>
          <w:tcPr>
            <w:cnfStyle w:val="001000000000" w:firstRow="0" w:lastRow="0" w:firstColumn="1" w:lastColumn="0" w:oddVBand="0" w:evenVBand="0" w:oddHBand="0" w:evenHBand="0" w:firstRowFirstColumn="0" w:firstRowLastColumn="0" w:lastRowFirstColumn="0" w:lastRowLastColumn="0"/>
            <w:tcW w:w="1242" w:type="dxa"/>
            <w:vMerge w:val="restart"/>
            <w:tcBorders>
              <w:right w:val="single" w:sz="4" w:space="0" w:color="auto"/>
            </w:tcBorders>
          </w:tcPr>
          <w:p w:rsidR="001500ED" w:rsidRPr="00A02B19" w:rsidRDefault="001500ED" w:rsidP="00FC3050">
            <w:pPr>
              <w:autoSpaceDE w:val="0"/>
              <w:autoSpaceDN w:val="0"/>
              <w:adjustRightInd w:val="0"/>
              <w:jc w:val="both"/>
              <w:rPr>
                <w:rFonts w:cstheme="minorHAnsi"/>
                <w:b w:val="0"/>
                <w:sz w:val="20"/>
                <w:szCs w:val="20"/>
              </w:rPr>
            </w:pPr>
          </w:p>
          <w:p w:rsidR="001500ED" w:rsidRPr="00A02B19" w:rsidRDefault="001500ED" w:rsidP="00FC3050">
            <w:pPr>
              <w:autoSpaceDE w:val="0"/>
              <w:autoSpaceDN w:val="0"/>
              <w:adjustRightInd w:val="0"/>
              <w:jc w:val="both"/>
              <w:rPr>
                <w:rFonts w:cstheme="minorHAnsi"/>
                <w:b w:val="0"/>
                <w:sz w:val="20"/>
                <w:szCs w:val="20"/>
              </w:rPr>
            </w:pPr>
          </w:p>
          <w:p w:rsidR="001500ED" w:rsidRPr="00A02B19" w:rsidRDefault="001500ED" w:rsidP="00FC3050">
            <w:pPr>
              <w:autoSpaceDE w:val="0"/>
              <w:autoSpaceDN w:val="0"/>
              <w:adjustRightInd w:val="0"/>
              <w:jc w:val="both"/>
              <w:rPr>
                <w:rFonts w:cstheme="minorHAnsi"/>
                <w:b w:val="0"/>
                <w:sz w:val="20"/>
                <w:szCs w:val="20"/>
              </w:rPr>
            </w:pPr>
          </w:p>
          <w:p w:rsidR="001500ED" w:rsidRPr="00A02B19" w:rsidRDefault="001500ED" w:rsidP="00FC3050">
            <w:pPr>
              <w:autoSpaceDE w:val="0"/>
              <w:autoSpaceDN w:val="0"/>
              <w:adjustRightInd w:val="0"/>
              <w:jc w:val="both"/>
              <w:rPr>
                <w:rFonts w:cstheme="minorHAnsi"/>
                <w:b w:val="0"/>
                <w:sz w:val="20"/>
                <w:szCs w:val="20"/>
              </w:rPr>
            </w:pPr>
            <w:r w:rsidRPr="00A02B19">
              <w:rPr>
                <w:rFonts w:cstheme="minorHAnsi"/>
                <w:b w:val="0"/>
                <w:sz w:val="20"/>
                <w:szCs w:val="20"/>
              </w:rPr>
              <w:t xml:space="preserve">B.6 </w:t>
            </w:r>
          </w:p>
        </w:tc>
        <w:tc>
          <w:tcPr>
            <w:tcW w:w="2977" w:type="dxa"/>
            <w:tcBorders>
              <w:top w:val="single" w:sz="8" w:space="0" w:color="4BACC6" w:themeColor="accent5"/>
              <w:left w:val="single" w:sz="4" w:space="0" w:color="auto"/>
              <w:bottom w:val="single" w:sz="8" w:space="0" w:color="4BACC6" w:themeColor="accent5"/>
              <w:right w:val="single" w:sz="4" w:space="0" w:color="auto"/>
            </w:tcBorders>
          </w:tcPr>
          <w:p w:rsidR="000B4C6F" w:rsidRDefault="000B4C6F"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1500ED" w:rsidRPr="00A02B19" w:rsidRDefault="001500ED"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2B19">
              <w:rPr>
                <w:rFonts w:cstheme="minorHAnsi"/>
                <w:sz w:val="20"/>
                <w:szCs w:val="20"/>
              </w:rPr>
              <w:t>Processo de Consulta Pública na Fase de Preparação</w:t>
            </w:r>
          </w:p>
        </w:tc>
        <w:tc>
          <w:tcPr>
            <w:tcW w:w="5351" w:type="dxa"/>
            <w:tcBorders>
              <w:top w:val="single" w:sz="8" w:space="0" w:color="4BACC6" w:themeColor="accent5"/>
              <w:left w:val="single" w:sz="4" w:space="0" w:color="auto"/>
              <w:bottom w:val="single" w:sz="8" w:space="0" w:color="4BACC6" w:themeColor="accent5"/>
            </w:tcBorders>
          </w:tcPr>
          <w:p w:rsidR="001500ED" w:rsidRPr="00A02B19" w:rsidRDefault="001500ED" w:rsidP="00953C2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2B19">
              <w:rPr>
                <w:rFonts w:cstheme="minorHAnsi"/>
                <w:sz w:val="20"/>
                <w:szCs w:val="20"/>
              </w:rPr>
              <w:t xml:space="preserve">O Plano Hidroambiental da Bacia do rio Ipojuca foi elaborado em estreita parceria com o Comitê da Bacia. A presente </w:t>
            </w:r>
            <w:r w:rsidR="00953C2D">
              <w:rPr>
                <w:rFonts w:cstheme="minorHAnsi"/>
                <w:sz w:val="20"/>
                <w:szCs w:val="20"/>
              </w:rPr>
              <w:t>versão</w:t>
            </w:r>
            <w:r w:rsidRPr="00A02B19">
              <w:rPr>
                <w:rFonts w:cstheme="minorHAnsi"/>
                <w:sz w:val="20"/>
                <w:szCs w:val="20"/>
              </w:rPr>
              <w:t xml:space="preserve"> do IGAS </w:t>
            </w:r>
            <w:r w:rsidR="00953C2D">
              <w:rPr>
                <w:rFonts w:cstheme="minorHAnsi"/>
                <w:sz w:val="20"/>
                <w:szCs w:val="20"/>
              </w:rPr>
              <w:t xml:space="preserve">foi posto à consulta em uma reunião convocada peo Comitê da Bacia do rio Ipojuca, dia 3 de setembro de 2012. </w:t>
            </w:r>
            <w:r w:rsidRPr="00A02B19">
              <w:rPr>
                <w:rFonts w:cstheme="minorHAnsi"/>
                <w:sz w:val="20"/>
                <w:szCs w:val="20"/>
              </w:rPr>
              <w:t xml:space="preserve"> </w:t>
            </w:r>
          </w:p>
        </w:tc>
      </w:tr>
      <w:tr w:rsidR="001500ED" w:rsidTr="006B5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Borders>
              <w:right w:val="single" w:sz="4" w:space="0" w:color="auto"/>
            </w:tcBorders>
          </w:tcPr>
          <w:p w:rsidR="001500ED" w:rsidRPr="00A02B19" w:rsidRDefault="001500ED" w:rsidP="00FC3050">
            <w:pPr>
              <w:autoSpaceDE w:val="0"/>
              <w:autoSpaceDN w:val="0"/>
              <w:adjustRightInd w:val="0"/>
              <w:jc w:val="both"/>
              <w:rPr>
                <w:rFonts w:cstheme="minorHAnsi"/>
                <w:b w:val="0"/>
                <w:sz w:val="20"/>
                <w:szCs w:val="20"/>
              </w:rPr>
            </w:pPr>
          </w:p>
        </w:tc>
        <w:tc>
          <w:tcPr>
            <w:tcW w:w="2977" w:type="dxa"/>
            <w:tcBorders>
              <w:left w:val="single" w:sz="4" w:space="0" w:color="auto"/>
              <w:right w:val="single" w:sz="4" w:space="0" w:color="auto"/>
            </w:tcBorders>
          </w:tcPr>
          <w:p w:rsidR="001500ED" w:rsidRPr="00A02B19" w:rsidRDefault="001500ED" w:rsidP="00D022C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Calibri" w:hAnsi="Calibri" w:cstheme="minorHAnsi"/>
                <w:sz w:val="20"/>
                <w:szCs w:val="20"/>
              </w:rPr>
            </w:pPr>
            <w:r w:rsidRPr="00A02B19">
              <w:rPr>
                <w:rStyle w:val="hps"/>
                <w:rFonts w:ascii="Calibri" w:hAnsi="Calibri" w:cs="Arial"/>
                <w:sz w:val="20"/>
                <w:szCs w:val="20"/>
                <w:lang w:val="pt-PT"/>
              </w:rPr>
              <w:t>Projeto tem adequado plano de</w:t>
            </w:r>
            <w:r w:rsidR="00152728">
              <w:rPr>
                <w:rStyle w:val="hps"/>
                <w:rFonts w:ascii="Calibri" w:hAnsi="Calibri" w:cs="Arial"/>
                <w:sz w:val="20"/>
                <w:szCs w:val="20"/>
                <w:lang w:val="pt-PT"/>
              </w:rPr>
              <w:t xml:space="preserve"> </w:t>
            </w:r>
            <w:r w:rsidRPr="00A02B19">
              <w:rPr>
                <w:rFonts w:ascii="Calibri" w:hAnsi="Calibri" w:cs="Arial"/>
                <w:sz w:val="20"/>
                <w:szCs w:val="20"/>
                <w:lang w:val="pt-PT"/>
              </w:rPr>
              <w:t>p</w:t>
            </w:r>
            <w:r w:rsidRPr="00A02B19">
              <w:rPr>
                <w:rStyle w:val="hps"/>
                <w:rFonts w:ascii="Calibri" w:hAnsi="Calibri" w:cs="Arial"/>
                <w:sz w:val="20"/>
                <w:szCs w:val="20"/>
                <w:lang w:val="pt-PT"/>
              </w:rPr>
              <w:t>articipação</w:t>
            </w:r>
            <w:r w:rsidRPr="00A02B19">
              <w:rPr>
                <w:rFonts w:ascii="Calibri" w:hAnsi="Calibri" w:cs="Arial"/>
                <w:sz w:val="20"/>
                <w:szCs w:val="20"/>
                <w:lang w:val="pt-PT"/>
              </w:rPr>
              <w:t xml:space="preserve"> de Atores na sua implementação.</w:t>
            </w:r>
          </w:p>
        </w:tc>
        <w:tc>
          <w:tcPr>
            <w:tcW w:w="5351" w:type="dxa"/>
            <w:tcBorders>
              <w:left w:val="single" w:sz="4" w:space="0" w:color="auto"/>
            </w:tcBorders>
          </w:tcPr>
          <w:p w:rsidR="001500ED" w:rsidRPr="00A02B19" w:rsidRDefault="001500ED" w:rsidP="00524749">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2B19">
              <w:rPr>
                <w:rFonts w:cstheme="minorHAnsi"/>
                <w:sz w:val="20"/>
                <w:szCs w:val="20"/>
              </w:rPr>
              <w:t xml:space="preserve">O COBH Ipojuca deverá </w:t>
            </w:r>
            <w:r w:rsidR="00914A13">
              <w:rPr>
                <w:rFonts w:cstheme="minorHAnsi"/>
                <w:sz w:val="20"/>
                <w:szCs w:val="20"/>
              </w:rPr>
              <w:t xml:space="preserve">integrar o </w:t>
            </w:r>
            <w:r w:rsidR="00914A13" w:rsidRPr="00BE7E5A">
              <w:rPr>
                <w:rFonts w:cstheme="minorHAnsi"/>
                <w:sz w:val="20"/>
                <w:szCs w:val="20"/>
              </w:rPr>
              <w:t>Comitê Consultivo de Impl</w:t>
            </w:r>
            <w:r w:rsidR="00524749">
              <w:rPr>
                <w:rFonts w:cstheme="minorHAnsi"/>
                <w:sz w:val="20"/>
                <w:szCs w:val="20"/>
              </w:rPr>
              <w:t xml:space="preserve">antação do </w:t>
            </w:r>
            <w:r w:rsidR="00914A13" w:rsidRPr="00BE7E5A">
              <w:rPr>
                <w:rFonts w:cstheme="minorHAnsi"/>
                <w:sz w:val="20"/>
                <w:szCs w:val="20"/>
              </w:rPr>
              <w:t>Projeto, devendo</w:t>
            </w:r>
            <w:r w:rsidR="00914A13">
              <w:rPr>
                <w:rFonts w:cstheme="minorHAnsi"/>
                <w:sz w:val="20"/>
                <w:szCs w:val="20"/>
              </w:rPr>
              <w:t xml:space="preserve"> </w:t>
            </w:r>
            <w:r w:rsidRPr="00A02B19">
              <w:rPr>
                <w:rFonts w:cstheme="minorHAnsi"/>
                <w:sz w:val="20"/>
                <w:szCs w:val="20"/>
              </w:rPr>
              <w:t xml:space="preserve">acompanhar a </w:t>
            </w:r>
            <w:r w:rsidR="00914A13">
              <w:rPr>
                <w:rFonts w:cstheme="minorHAnsi"/>
                <w:sz w:val="20"/>
                <w:szCs w:val="20"/>
              </w:rPr>
              <w:t>sua execução</w:t>
            </w:r>
            <w:r w:rsidRPr="00A02B19">
              <w:rPr>
                <w:rFonts w:cstheme="minorHAnsi"/>
                <w:sz w:val="20"/>
                <w:szCs w:val="20"/>
              </w:rPr>
              <w:t>, sendo previstas reuniões semestrais.</w:t>
            </w:r>
          </w:p>
        </w:tc>
      </w:tr>
      <w:tr w:rsidR="001500ED" w:rsidTr="006B5002">
        <w:tc>
          <w:tcPr>
            <w:cnfStyle w:val="001000000000" w:firstRow="0" w:lastRow="0" w:firstColumn="1" w:lastColumn="0" w:oddVBand="0" w:evenVBand="0" w:oddHBand="0" w:evenHBand="0" w:firstRowFirstColumn="0" w:firstRowLastColumn="0" w:lastRowFirstColumn="0" w:lastRowLastColumn="0"/>
            <w:tcW w:w="1242" w:type="dxa"/>
            <w:vMerge/>
            <w:tcBorders>
              <w:right w:val="single" w:sz="4" w:space="0" w:color="auto"/>
            </w:tcBorders>
          </w:tcPr>
          <w:p w:rsidR="001500ED" w:rsidRPr="00A02B19" w:rsidRDefault="001500ED" w:rsidP="00FC3050">
            <w:pPr>
              <w:autoSpaceDE w:val="0"/>
              <w:autoSpaceDN w:val="0"/>
              <w:adjustRightInd w:val="0"/>
              <w:jc w:val="both"/>
              <w:rPr>
                <w:rFonts w:cstheme="minorHAnsi"/>
                <w:b w:val="0"/>
                <w:sz w:val="20"/>
                <w:szCs w:val="20"/>
              </w:rPr>
            </w:pPr>
          </w:p>
        </w:tc>
        <w:tc>
          <w:tcPr>
            <w:tcW w:w="2977" w:type="dxa"/>
            <w:tcBorders>
              <w:top w:val="single" w:sz="8" w:space="0" w:color="4BACC6" w:themeColor="accent5"/>
              <w:left w:val="single" w:sz="4" w:space="0" w:color="auto"/>
              <w:bottom w:val="single" w:sz="8" w:space="0" w:color="4BACC6" w:themeColor="accent5"/>
              <w:right w:val="single" w:sz="4" w:space="0" w:color="auto"/>
            </w:tcBorders>
          </w:tcPr>
          <w:p w:rsidR="000B4C6F" w:rsidRDefault="000B4C6F"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1500ED" w:rsidRPr="00A02B19" w:rsidRDefault="001500ED"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2B19">
              <w:rPr>
                <w:rFonts w:cstheme="minorHAnsi"/>
                <w:sz w:val="20"/>
                <w:szCs w:val="20"/>
              </w:rPr>
              <w:t xml:space="preserve">Projeto tem disposições adequadas de recebimento e supervisão de reclamações </w:t>
            </w:r>
          </w:p>
        </w:tc>
        <w:tc>
          <w:tcPr>
            <w:tcW w:w="5351" w:type="dxa"/>
            <w:tcBorders>
              <w:top w:val="single" w:sz="8" w:space="0" w:color="4BACC6" w:themeColor="accent5"/>
              <w:left w:val="single" w:sz="4" w:space="0" w:color="auto"/>
              <w:bottom w:val="single" w:sz="8" w:space="0" w:color="4BACC6" w:themeColor="accent5"/>
            </w:tcBorders>
          </w:tcPr>
          <w:p w:rsidR="001500ED" w:rsidRPr="00A02B19" w:rsidRDefault="001500ED" w:rsidP="00BE7E5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BE7E5A">
              <w:rPr>
                <w:rFonts w:cstheme="minorHAnsi"/>
                <w:sz w:val="20"/>
                <w:szCs w:val="20"/>
              </w:rPr>
              <w:t xml:space="preserve">O Projeto deverá ter uma Ouvidoria instalada no âmbito da Unidade de </w:t>
            </w:r>
            <w:r w:rsidR="00BE7E5A" w:rsidRPr="00BE7E5A">
              <w:rPr>
                <w:rFonts w:cstheme="minorHAnsi"/>
                <w:sz w:val="20"/>
                <w:szCs w:val="20"/>
              </w:rPr>
              <w:t xml:space="preserve">Gerenciamento </w:t>
            </w:r>
            <w:r w:rsidR="00F548EA" w:rsidRPr="00BE7E5A">
              <w:rPr>
                <w:rFonts w:cstheme="minorHAnsi"/>
                <w:sz w:val="20"/>
                <w:szCs w:val="20"/>
              </w:rPr>
              <w:t>do Projeto (U</w:t>
            </w:r>
            <w:r w:rsidR="00BE7E5A" w:rsidRPr="00BE7E5A">
              <w:rPr>
                <w:rFonts w:cstheme="minorHAnsi"/>
                <w:sz w:val="20"/>
                <w:szCs w:val="20"/>
              </w:rPr>
              <w:t>G</w:t>
            </w:r>
            <w:r w:rsidR="00F548EA" w:rsidRPr="00BE7E5A">
              <w:rPr>
                <w:rFonts w:cstheme="minorHAnsi"/>
                <w:sz w:val="20"/>
                <w:szCs w:val="20"/>
              </w:rPr>
              <w:t>P)</w:t>
            </w:r>
            <w:r w:rsidR="00F127F2" w:rsidRPr="00BE7E5A">
              <w:rPr>
                <w:rFonts w:cstheme="minorHAnsi"/>
                <w:sz w:val="20"/>
                <w:szCs w:val="20"/>
              </w:rPr>
              <w:t>. O Plano de Controle Ambiental de Obras – PCAO, integrante do PGA</w:t>
            </w:r>
            <w:r w:rsidR="00914A13" w:rsidRPr="00BE7E5A">
              <w:rPr>
                <w:rFonts w:cstheme="minorHAnsi"/>
                <w:sz w:val="20"/>
                <w:szCs w:val="20"/>
              </w:rPr>
              <w:t>S</w:t>
            </w:r>
            <w:r w:rsidR="00F127F2" w:rsidRPr="00BE7E5A">
              <w:rPr>
                <w:rFonts w:cstheme="minorHAnsi"/>
                <w:sz w:val="20"/>
                <w:szCs w:val="20"/>
              </w:rPr>
              <w:t>, prevê procedimentos específicos de ouvidoria</w:t>
            </w:r>
            <w:r w:rsidR="00F127F2" w:rsidRPr="00A02B19">
              <w:rPr>
                <w:rFonts w:cstheme="minorHAnsi"/>
                <w:sz w:val="20"/>
                <w:szCs w:val="20"/>
              </w:rPr>
              <w:t xml:space="preserve"> durante a fase de execução de obras.</w:t>
            </w:r>
          </w:p>
        </w:tc>
      </w:tr>
      <w:tr w:rsidR="001500ED" w:rsidTr="006B5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Borders>
              <w:right w:val="single" w:sz="4" w:space="0" w:color="auto"/>
            </w:tcBorders>
          </w:tcPr>
          <w:p w:rsidR="001500ED" w:rsidRPr="001500ED" w:rsidRDefault="001500ED" w:rsidP="00FC3050">
            <w:pPr>
              <w:autoSpaceDE w:val="0"/>
              <w:autoSpaceDN w:val="0"/>
              <w:adjustRightInd w:val="0"/>
              <w:jc w:val="both"/>
              <w:rPr>
                <w:rFonts w:cstheme="minorHAnsi"/>
                <w:b w:val="0"/>
              </w:rPr>
            </w:pPr>
            <w:r w:rsidRPr="001500ED">
              <w:rPr>
                <w:rFonts w:cstheme="minorHAnsi"/>
                <w:b w:val="0"/>
              </w:rPr>
              <w:t>B.7</w:t>
            </w:r>
          </w:p>
        </w:tc>
        <w:tc>
          <w:tcPr>
            <w:tcW w:w="2977" w:type="dxa"/>
            <w:tcBorders>
              <w:left w:val="single" w:sz="4" w:space="0" w:color="auto"/>
              <w:right w:val="single" w:sz="4" w:space="0" w:color="auto"/>
            </w:tcBorders>
          </w:tcPr>
          <w:p w:rsidR="001500ED" w:rsidRPr="00A02B19" w:rsidRDefault="001500ED" w:rsidP="00FC305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2B19">
              <w:rPr>
                <w:rStyle w:val="hps"/>
                <w:rFonts w:cs="Arial"/>
                <w:sz w:val="20"/>
                <w:szCs w:val="20"/>
                <w:lang w:val="pt-PT"/>
              </w:rPr>
              <w:t>Projeto tem</w:t>
            </w:r>
            <w:r w:rsidR="00316EA5">
              <w:rPr>
                <w:rStyle w:val="hps"/>
                <w:rFonts w:cs="Arial"/>
                <w:sz w:val="20"/>
                <w:szCs w:val="20"/>
                <w:lang w:val="pt-PT"/>
              </w:rPr>
              <w:t xml:space="preserve"> </w:t>
            </w:r>
            <w:r w:rsidRPr="00A02B19">
              <w:rPr>
                <w:rStyle w:val="hps"/>
                <w:rFonts w:cs="Arial"/>
                <w:sz w:val="20"/>
                <w:szCs w:val="20"/>
                <w:lang w:val="pt-PT"/>
              </w:rPr>
              <w:t>suficientes</w:t>
            </w:r>
            <w:r w:rsidR="00316EA5">
              <w:rPr>
                <w:rStyle w:val="hps"/>
                <w:rFonts w:cs="Arial"/>
                <w:sz w:val="20"/>
                <w:szCs w:val="20"/>
                <w:lang w:val="pt-PT"/>
              </w:rPr>
              <w:t xml:space="preserve"> </w:t>
            </w:r>
            <w:r w:rsidRPr="00A02B19">
              <w:rPr>
                <w:rStyle w:val="hps"/>
                <w:rFonts w:cs="Arial"/>
                <w:sz w:val="20"/>
                <w:szCs w:val="20"/>
                <w:lang w:val="pt-PT"/>
              </w:rPr>
              <w:t>requisitos internos</w:t>
            </w:r>
            <w:r w:rsidR="00316EA5">
              <w:rPr>
                <w:rStyle w:val="hps"/>
                <w:rFonts w:cs="Arial"/>
                <w:sz w:val="20"/>
                <w:szCs w:val="20"/>
                <w:lang w:val="pt-PT"/>
              </w:rPr>
              <w:t xml:space="preserve"> </w:t>
            </w:r>
            <w:r w:rsidRPr="00A02B19">
              <w:rPr>
                <w:rStyle w:val="hps"/>
                <w:rFonts w:cs="Arial"/>
                <w:sz w:val="20"/>
                <w:szCs w:val="20"/>
                <w:lang w:val="pt-PT"/>
              </w:rPr>
              <w:t>de supervisão</w:t>
            </w:r>
            <w:r w:rsidR="00316EA5">
              <w:rPr>
                <w:rStyle w:val="hps"/>
                <w:rFonts w:cs="Arial"/>
                <w:sz w:val="20"/>
                <w:szCs w:val="20"/>
                <w:lang w:val="pt-PT"/>
              </w:rPr>
              <w:t xml:space="preserve"> </w:t>
            </w:r>
            <w:r w:rsidRPr="00A02B19">
              <w:rPr>
                <w:rStyle w:val="hps"/>
                <w:rFonts w:cs="Arial"/>
                <w:sz w:val="20"/>
                <w:szCs w:val="20"/>
                <w:lang w:val="pt-PT"/>
              </w:rPr>
              <w:t>e elaboração de relatórios</w:t>
            </w:r>
            <w:r w:rsidRPr="00A02B19">
              <w:rPr>
                <w:rFonts w:cs="Arial"/>
                <w:sz w:val="20"/>
                <w:szCs w:val="20"/>
                <w:lang w:val="pt-PT"/>
              </w:rPr>
              <w:t>.</w:t>
            </w:r>
          </w:p>
        </w:tc>
        <w:tc>
          <w:tcPr>
            <w:tcW w:w="5351" w:type="dxa"/>
            <w:tcBorders>
              <w:left w:val="single" w:sz="4" w:space="0" w:color="auto"/>
            </w:tcBorders>
          </w:tcPr>
          <w:p w:rsidR="001500ED" w:rsidRPr="00A02B19" w:rsidRDefault="00914A13" w:rsidP="00914A1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O PGAS do PSA Ipojuca </w:t>
            </w:r>
            <w:r w:rsidR="006C1D20">
              <w:rPr>
                <w:rFonts w:cstheme="minorHAnsi"/>
                <w:sz w:val="20"/>
                <w:szCs w:val="20"/>
              </w:rPr>
              <w:t xml:space="preserve">prevê um </w:t>
            </w:r>
            <w:r>
              <w:rPr>
                <w:rFonts w:cstheme="minorHAnsi"/>
                <w:sz w:val="20"/>
                <w:szCs w:val="20"/>
              </w:rPr>
              <w:t xml:space="preserve">programa de gerenciamento ambiental e social do Projeto que contempla as diversas atribuições dos organismos envolvidos nas fases de estudo e de supervisão de obras. </w:t>
            </w:r>
          </w:p>
        </w:tc>
      </w:tr>
      <w:tr w:rsidR="001500ED" w:rsidTr="006B5002">
        <w:tc>
          <w:tcPr>
            <w:cnfStyle w:val="001000000000" w:firstRow="0" w:lastRow="0" w:firstColumn="1" w:lastColumn="0" w:oddVBand="0" w:evenVBand="0" w:oddHBand="0" w:evenHBand="0" w:firstRowFirstColumn="0" w:firstRowLastColumn="0" w:lastRowFirstColumn="0" w:lastRowLastColumn="0"/>
            <w:tcW w:w="1242" w:type="dxa"/>
            <w:vMerge/>
            <w:tcBorders>
              <w:right w:val="single" w:sz="4" w:space="0" w:color="auto"/>
            </w:tcBorders>
          </w:tcPr>
          <w:p w:rsidR="001500ED" w:rsidRPr="008F4018" w:rsidRDefault="001500ED" w:rsidP="00FC3050">
            <w:pPr>
              <w:autoSpaceDE w:val="0"/>
              <w:autoSpaceDN w:val="0"/>
              <w:adjustRightInd w:val="0"/>
              <w:jc w:val="both"/>
              <w:rPr>
                <w:rFonts w:cstheme="minorHAnsi"/>
              </w:rPr>
            </w:pPr>
          </w:p>
        </w:tc>
        <w:tc>
          <w:tcPr>
            <w:tcW w:w="2977" w:type="dxa"/>
            <w:tcBorders>
              <w:top w:val="single" w:sz="8" w:space="0" w:color="4BACC6" w:themeColor="accent5"/>
              <w:left w:val="single" w:sz="4" w:space="0" w:color="auto"/>
              <w:bottom w:val="single" w:sz="8" w:space="0" w:color="4BACC6" w:themeColor="accent5"/>
              <w:right w:val="single" w:sz="4" w:space="0" w:color="auto"/>
            </w:tcBorders>
          </w:tcPr>
          <w:p w:rsidR="001500ED" w:rsidRPr="00A02B19" w:rsidRDefault="001500ED"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2B19">
              <w:rPr>
                <w:rStyle w:val="hps"/>
                <w:rFonts w:cs="Arial"/>
                <w:sz w:val="20"/>
                <w:szCs w:val="20"/>
                <w:lang w:val="pt-PT"/>
              </w:rPr>
              <w:t>Projeto</w:t>
            </w:r>
            <w:r w:rsidR="00316EA5">
              <w:rPr>
                <w:rStyle w:val="hps"/>
                <w:rFonts w:cs="Arial"/>
                <w:sz w:val="20"/>
                <w:szCs w:val="20"/>
                <w:lang w:val="pt-PT"/>
              </w:rPr>
              <w:t xml:space="preserve"> </w:t>
            </w:r>
            <w:r w:rsidRPr="00A02B19">
              <w:rPr>
                <w:rStyle w:val="hps"/>
                <w:rFonts w:cs="Arial"/>
                <w:sz w:val="20"/>
                <w:szCs w:val="20"/>
                <w:lang w:val="pt-PT"/>
              </w:rPr>
              <w:t>tem a garantia de</w:t>
            </w:r>
            <w:r w:rsidR="00316EA5">
              <w:rPr>
                <w:rStyle w:val="hps"/>
                <w:rFonts w:cs="Arial"/>
                <w:sz w:val="20"/>
                <w:szCs w:val="20"/>
                <w:lang w:val="pt-PT"/>
              </w:rPr>
              <w:t xml:space="preserve"> </w:t>
            </w:r>
            <w:r w:rsidRPr="00A02B19">
              <w:rPr>
                <w:rStyle w:val="hps"/>
                <w:rFonts w:cs="Arial"/>
                <w:sz w:val="20"/>
                <w:szCs w:val="20"/>
                <w:lang w:val="pt-PT"/>
              </w:rPr>
              <w:t>um desempenho externo adequado</w:t>
            </w:r>
          </w:p>
        </w:tc>
        <w:tc>
          <w:tcPr>
            <w:tcW w:w="5351" w:type="dxa"/>
            <w:tcBorders>
              <w:top w:val="single" w:sz="8" w:space="0" w:color="4BACC6" w:themeColor="accent5"/>
              <w:left w:val="single" w:sz="4" w:space="0" w:color="auto"/>
              <w:bottom w:val="single" w:sz="8" w:space="0" w:color="4BACC6" w:themeColor="accent5"/>
            </w:tcBorders>
          </w:tcPr>
          <w:p w:rsidR="001500ED" w:rsidRPr="000B4C6F" w:rsidRDefault="00914A13" w:rsidP="000B4C6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0B4C6F">
              <w:rPr>
                <w:rStyle w:val="hps"/>
                <w:rFonts w:cstheme="minorHAnsi"/>
                <w:sz w:val="20"/>
                <w:szCs w:val="20"/>
                <w:lang w:val="pt-PT"/>
              </w:rPr>
              <w:t>O Banco</w:t>
            </w:r>
            <w:r w:rsidRPr="000B4C6F">
              <w:rPr>
                <w:rFonts w:cstheme="minorHAnsi"/>
                <w:sz w:val="20"/>
                <w:szCs w:val="20"/>
                <w:lang w:val="pt-PT"/>
              </w:rPr>
              <w:t xml:space="preserve"> </w:t>
            </w:r>
            <w:r w:rsidRPr="000B4C6F">
              <w:rPr>
                <w:rStyle w:val="hps"/>
                <w:rFonts w:cstheme="minorHAnsi"/>
                <w:sz w:val="20"/>
                <w:szCs w:val="20"/>
                <w:lang w:val="pt-PT"/>
              </w:rPr>
              <w:t>irá monitorar a</w:t>
            </w:r>
            <w:r w:rsidRPr="000B4C6F">
              <w:rPr>
                <w:rFonts w:cstheme="minorHAnsi"/>
                <w:sz w:val="20"/>
                <w:szCs w:val="20"/>
                <w:lang w:val="pt-PT"/>
              </w:rPr>
              <w:t xml:space="preserve"> </w:t>
            </w:r>
            <w:r w:rsidRPr="000B4C6F">
              <w:rPr>
                <w:rStyle w:val="hps"/>
                <w:rFonts w:cstheme="minorHAnsi"/>
                <w:sz w:val="20"/>
                <w:szCs w:val="20"/>
                <w:lang w:val="pt-PT"/>
              </w:rPr>
              <w:t>execução</w:t>
            </w:r>
            <w:r w:rsidR="000B4C6F">
              <w:rPr>
                <w:rStyle w:val="hps"/>
                <w:rFonts w:cstheme="minorHAnsi"/>
                <w:sz w:val="20"/>
                <w:szCs w:val="20"/>
                <w:lang w:val="pt-PT"/>
              </w:rPr>
              <w:t xml:space="preserve"> </w:t>
            </w:r>
            <w:r w:rsidRPr="000B4C6F">
              <w:rPr>
                <w:rStyle w:val="hps"/>
                <w:rFonts w:cstheme="minorHAnsi"/>
                <w:sz w:val="20"/>
                <w:szCs w:val="20"/>
                <w:lang w:val="pt-PT"/>
              </w:rPr>
              <w:t>do Projeto pelo mutuário em conformidade com todas as salvaguardas e requisitos estipulados no</w:t>
            </w:r>
            <w:r w:rsidR="000B4C6F" w:rsidRPr="000B4C6F">
              <w:rPr>
                <w:rStyle w:val="hps"/>
                <w:rFonts w:cstheme="minorHAnsi"/>
                <w:sz w:val="20"/>
                <w:szCs w:val="20"/>
                <w:lang w:val="pt-PT"/>
              </w:rPr>
              <w:t xml:space="preserve"> </w:t>
            </w:r>
            <w:r w:rsidRPr="000B4C6F">
              <w:rPr>
                <w:rStyle w:val="hps"/>
                <w:rFonts w:cstheme="minorHAnsi"/>
                <w:sz w:val="20"/>
                <w:szCs w:val="20"/>
                <w:lang w:val="pt-PT"/>
              </w:rPr>
              <w:t>contrato de empréstimo e</w:t>
            </w:r>
            <w:r w:rsidRPr="000B4C6F">
              <w:rPr>
                <w:rFonts w:cstheme="minorHAnsi"/>
                <w:sz w:val="20"/>
                <w:szCs w:val="20"/>
                <w:lang w:val="pt-PT"/>
              </w:rPr>
              <w:t xml:space="preserve"> no regulamento </w:t>
            </w:r>
            <w:r w:rsidRPr="000B4C6F">
              <w:rPr>
                <w:rStyle w:val="hps"/>
                <w:rFonts w:cstheme="minorHAnsi"/>
                <w:sz w:val="20"/>
                <w:szCs w:val="20"/>
                <w:lang w:val="pt-PT"/>
              </w:rPr>
              <w:t>operacional</w:t>
            </w:r>
            <w:r w:rsidRPr="000B4C6F">
              <w:rPr>
                <w:rFonts w:cstheme="minorHAnsi"/>
                <w:sz w:val="20"/>
                <w:szCs w:val="20"/>
                <w:lang w:val="pt-PT"/>
              </w:rPr>
              <w:t xml:space="preserve"> </w:t>
            </w:r>
            <w:r w:rsidRPr="000B4C6F">
              <w:rPr>
                <w:rStyle w:val="hps"/>
                <w:rFonts w:cstheme="minorHAnsi"/>
                <w:sz w:val="20"/>
                <w:szCs w:val="20"/>
                <w:lang w:val="pt-PT"/>
              </w:rPr>
              <w:t>do projeto.</w:t>
            </w:r>
          </w:p>
        </w:tc>
      </w:tr>
      <w:tr w:rsidR="007B4CD7" w:rsidTr="006B5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rsidR="007B4CD7" w:rsidRPr="007B4CD7" w:rsidRDefault="007B4CD7" w:rsidP="00FC3050">
            <w:pPr>
              <w:autoSpaceDE w:val="0"/>
              <w:autoSpaceDN w:val="0"/>
              <w:adjustRightInd w:val="0"/>
              <w:jc w:val="both"/>
              <w:rPr>
                <w:rFonts w:cstheme="minorHAnsi"/>
                <w:b w:val="0"/>
              </w:rPr>
            </w:pPr>
            <w:r>
              <w:rPr>
                <w:rFonts w:cstheme="minorHAnsi"/>
                <w:b w:val="0"/>
              </w:rPr>
              <w:t>B.11</w:t>
            </w:r>
          </w:p>
        </w:tc>
        <w:tc>
          <w:tcPr>
            <w:tcW w:w="2977" w:type="dxa"/>
            <w:tcBorders>
              <w:left w:val="single" w:sz="4" w:space="0" w:color="auto"/>
              <w:right w:val="single" w:sz="4" w:space="0" w:color="auto"/>
            </w:tcBorders>
          </w:tcPr>
          <w:p w:rsidR="007B4CD7" w:rsidRPr="00A02B19" w:rsidRDefault="00A66D33" w:rsidP="00FC305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Style w:val="hps"/>
                <w:rFonts w:cs="Arial"/>
                <w:sz w:val="20"/>
                <w:szCs w:val="20"/>
                <w:lang w:val="pt-PT"/>
              </w:rPr>
            </w:pPr>
            <w:r>
              <w:rPr>
                <w:rStyle w:val="hps"/>
                <w:rFonts w:cs="Arial"/>
                <w:sz w:val="20"/>
                <w:szCs w:val="20"/>
                <w:lang w:val="pt-PT"/>
              </w:rPr>
              <w:t>Prevenção da Contaminação</w:t>
            </w:r>
          </w:p>
        </w:tc>
        <w:tc>
          <w:tcPr>
            <w:tcW w:w="5351" w:type="dxa"/>
            <w:tcBorders>
              <w:left w:val="single" w:sz="4" w:space="0" w:color="auto"/>
            </w:tcBorders>
          </w:tcPr>
          <w:p w:rsidR="007B4CD7" w:rsidRPr="00A66D33" w:rsidRDefault="00A66D33" w:rsidP="00953C2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Style w:val="hps"/>
                <w:rFonts w:cstheme="minorHAnsi"/>
                <w:sz w:val="20"/>
                <w:szCs w:val="20"/>
              </w:rPr>
            </w:pPr>
            <w:r w:rsidRPr="00A66D33">
              <w:rPr>
                <w:rStyle w:val="hps"/>
                <w:rFonts w:cstheme="minorHAnsi"/>
                <w:sz w:val="20"/>
                <w:szCs w:val="20"/>
              </w:rPr>
              <w:t>O proj</w:t>
            </w:r>
            <w:r w:rsidR="00953C2D">
              <w:rPr>
                <w:rStyle w:val="hps"/>
                <w:rFonts w:cstheme="minorHAnsi"/>
                <w:sz w:val="20"/>
                <w:szCs w:val="20"/>
              </w:rPr>
              <w:t>eto tem como objetivo a implantar redes de esgotos e construir estações de tratamento secundário o que vai melhorar a qualidade do rio Ipojuca, que é o receptor destes esgotos. Adequar-se-ão os efluentes às normas especificas do  CONAMA</w:t>
            </w:r>
            <w:r w:rsidR="009065C1">
              <w:rPr>
                <w:rStyle w:val="hps"/>
                <w:rFonts w:cstheme="minorHAnsi"/>
                <w:sz w:val="20"/>
                <w:szCs w:val="20"/>
              </w:rPr>
              <w:t xml:space="preserve"> 430/2011</w:t>
            </w:r>
            <w:r w:rsidR="00953C2D">
              <w:rPr>
                <w:rStyle w:val="hps"/>
                <w:rFonts w:cstheme="minorHAnsi"/>
                <w:sz w:val="20"/>
                <w:szCs w:val="20"/>
              </w:rPr>
              <w:t>.</w:t>
            </w:r>
          </w:p>
        </w:tc>
      </w:tr>
      <w:tr w:rsidR="00953C2D" w:rsidTr="006B5002">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rsidR="00953C2D" w:rsidRPr="00953C2D" w:rsidRDefault="00953C2D" w:rsidP="00FC3050">
            <w:pPr>
              <w:autoSpaceDE w:val="0"/>
              <w:autoSpaceDN w:val="0"/>
              <w:adjustRightInd w:val="0"/>
              <w:jc w:val="both"/>
              <w:rPr>
                <w:rFonts w:cstheme="minorHAnsi"/>
                <w:b w:val="0"/>
              </w:rPr>
            </w:pPr>
            <w:r w:rsidRPr="00953C2D">
              <w:rPr>
                <w:rFonts w:cstheme="minorHAnsi"/>
                <w:b w:val="0"/>
              </w:rPr>
              <w:t>OP-102</w:t>
            </w:r>
          </w:p>
        </w:tc>
        <w:tc>
          <w:tcPr>
            <w:tcW w:w="2977" w:type="dxa"/>
            <w:tcBorders>
              <w:left w:val="single" w:sz="4" w:space="0" w:color="auto"/>
              <w:right w:val="single" w:sz="4" w:space="0" w:color="auto"/>
            </w:tcBorders>
          </w:tcPr>
          <w:p w:rsidR="00953C2D" w:rsidRDefault="00953C2D" w:rsidP="00FC305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Style w:val="hps"/>
                <w:rFonts w:cs="Arial"/>
                <w:sz w:val="20"/>
                <w:szCs w:val="20"/>
                <w:lang w:val="pt-PT"/>
              </w:rPr>
            </w:pPr>
            <w:r>
              <w:rPr>
                <w:rStyle w:val="hps"/>
                <w:rFonts w:cs="Arial"/>
                <w:sz w:val="20"/>
                <w:szCs w:val="20"/>
                <w:lang w:val="pt-PT"/>
              </w:rPr>
              <w:t>Acesso a informação</w:t>
            </w:r>
          </w:p>
        </w:tc>
        <w:tc>
          <w:tcPr>
            <w:tcW w:w="5351" w:type="dxa"/>
            <w:tcBorders>
              <w:left w:val="single" w:sz="4" w:space="0" w:color="auto"/>
            </w:tcBorders>
          </w:tcPr>
          <w:p w:rsidR="00953C2D" w:rsidRPr="00A66D33" w:rsidRDefault="00953C2D" w:rsidP="00953C2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Style w:val="hps"/>
                <w:rFonts w:cstheme="minorHAnsi"/>
                <w:sz w:val="20"/>
                <w:szCs w:val="20"/>
              </w:rPr>
            </w:pPr>
            <w:r>
              <w:rPr>
                <w:rStyle w:val="hps"/>
                <w:rFonts w:cstheme="minorHAnsi"/>
                <w:sz w:val="20"/>
                <w:szCs w:val="20"/>
              </w:rPr>
              <w:t>O Plano Hidroambiental da Bacia do rio Ipojuca, que gerou este projeto, foi bastante consultado durante sua preparação e tem as atas das reuniões anexas ao informe final.  Adicionalmente, o IGAS foi consultado, em uma reunião convocada pelo Comitê de Bacia (COBH) dia 3 de setembro de 2012.</w:t>
            </w:r>
          </w:p>
        </w:tc>
      </w:tr>
    </w:tbl>
    <w:p w:rsidR="00EF0640" w:rsidRDefault="00EF0640" w:rsidP="00EF0640"/>
    <w:p w:rsidR="00DF68C9" w:rsidRDefault="00DF68C9" w:rsidP="00DF68C9">
      <w:pPr>
        <w:autoSpaceDE w:val="0"/>
        <w:autoSpaceDN w:val="0"/>
        <w:adjustRightInd w:val="0"/>
        <w:spacing w:after="120" w:line="240" w:lineRule="auto"/>
        <w:jc w:val="both"/>
        <w:rPr>
          <w:rFonts w:cstheme="minorHAnsi"/>
        </w:rPr>
      </w:pPr>
      <w:r>
        <w:rPr>
          <w:b/>
        </w:rPr>
        <w:t>III.</w:t>
      </w:r>
      <w:r w:rsidR="00E5225B">
        <w:rPr>
          <w:b/>
        </w:rPr>
        <w:t>5</w:t>
      </w:r>
      <w:r>
        <w:rPr>
          <w:b/>
        </w:rPr>
        <w:t>. PADRÕES DE QUALIDADE AMBIENTAL</w:t>
      </w:r>
    </w:p>
    <w:p w:rsidR="00DF68C9" w:rsidRPr="00567BC8" w:rsidRDefault="00567BC8" w:rsidP="00567BC8">
      <w:pPr>
        <w:spacing w:after="120" w:line="240" w:lineRule="auto"/>
        <w:jc w:val="both"/>
        <w:rPr>
          <w:rFonts w:cstheme="minorHAnsi"/>
        </w:rPr>
      </w:pPr>
      <w:r w:rsidRPr="00567BC8">
        <w:rPr>
          <w:rFonts w:cstheme="minorHAnsi"/>
        </w:rPr>
        <w:lastRenderedPageBreak/>
        <w:t>Os</w:t>
      </w:r>
      <w:r w:rsidR="00DF68C9" w:rsidRPr="00567BC8">
        <w:rPr>
          <w:rFonts w:cstheme="minorHAnsi"/>
        </w:rPr>
        <w:t xml:space="preserve"> instrumentos legais que estabelecem procedimentos e padrões ambientais</w:t>
      </w:r>
      <w:r w:rsidRPr="00567BC8">
        <w:rPr>
          <w:rFonts w:cstheme="minorHAnsi"/>
        </w:rPr>
        <w:t>, relacionados ao Projeto PSA-Ipojuca</w:t>
      </w:r>
      <w:r w:rsidR="00FD7300">
        <w:rPr>
          <w:rFonts w:cstheme="minorHAnsi"/>
        </w:rPr>
        <w:t>,</w:t>
      </w:r>
      <w:r w:rsidR="00DF68C9" w:rsidRPr="00567BC8">
        <w:rPr>
          <w:rFonts w:cstheme="minorHAnsi"/>
        </w:rPr>
        <w:t xml:space="preserve"> estão descritos a seguir:</w:t>
      </w:r>
    </w:p>
    <w:p w:rsidR="00DF68C9" w:rsidRPr="00567BC8" w:rsidRDefault="00DF68C9" w:rsidP="003F0905">
      <w:pPr>
        <w:numPr>
          <w:ilvl w:val="0"/>
          <w:numId w:val="70"/>
        </w:numPr>
        <w:autoSpaceDE w:val="0"/>
        <w:autoSpaceDN w:val="0"/>
        <w:adjustRightInd w:val="0"/>
        <w:spacing w:after="120" w:line="240" w:lineRule="auto"/>
        <w:jc w:val="both"/>
        <w:rPr>
          <w:rFonts w:cstheme="minorHAnsi"/>
          <w:color w:val="000000"/>
        </w:rPr>
      </w:pPr>
      <w:r w:rsidRPr="00567BC8">
        <w:rPr>
          <w:rFonts w:cstheme="minorHAnsi"/>
          <w:b/>
          <w:bCs/>
          <w:color w:val="000000"/>
        </w:rPr>
        <w:t xml:space="preserve">Lei Nº 4.771/65 </w:t>
      </w:r>
      <w:r w:rsidRPr="00567BC8">
        <w:rPr>
          <w:rFonts w:cstheme="minorHAnsi"/>
          <w:color w:val="000000"/>
        </w:rPr>
        <w:t>que dispõe sobre o Código Florestal, principalmente o seu artigo 2°, que trata das áreas de proteção permanente as florestas e demais formas de vegetação nas nascentes e ao longo dos cursos d</w:t>
      </w:r>
      <w:r w:rsidR="00FD7300">
        <w:rPr>
          <w:rFonts w:cstheme="minorHAnsi"/>
          <w:color w:val="000000"/>
        </w:rPr>
        <w:t>’</w:t>
      </w:r>
      <w:r w:rsidRPr="00567BC8">
        <w:rPr>
          <w:rFonts w:cstheme="minorHAnsi"/>
          <w:color w:val="000000"/>
        </w:rPr>
        <w:t>água.</w:t>
      </w:r>
    </w:p>
    <w:p w:rsidR="00DF68C9" w:rsidRPr="00567BC8" w:rsidRDefault="00DF68C9" w:rsidP="003F0905">
      <w:pPr>
        <w:numPr>
          <w:ilvl w:val="0"/>
          <w:numId w:val="70"/>
        </w:numPr>
        <w:autoSpaceDE w:val="0"/>
        <w:autoSpaceDN w:val="0"/>
        <w:adjustRightInd w:val="0"/>
        <w:spacing w:after="120" w:line="240" w:lineRule="auto"/>
        <w:jc w:val="both"/>
        <w:rPr>
          <w:rFonts w:cstheme="minorHAnsi"/>
          <w:color w:val="000000"/>
        </w:rPr>
      </w:pPr>
      <w:r w:rsidRPr="00567BC8">
        <w:rPr>
          <w:rFonts w:cstheme="minorHAnsi"/>
          <w:b/>
          <w:bCs/>
          <w:color w:val="000000"/>
        </w:rPr>
        <w:t xml:space="preserve">Lei Nº 9.605/98 </w:t>
      </w:r>
      <w:r w:rsidRPr="00567BC8">
        <w:rPr>
          <w:rFonts w:cstheme="minorHAnsi"/>
          <w:color w:val="000000"/>
        </w:rPr>
        <w:t>(Lei de crimes ambientais) que dispõe sobre as sanções penais e administrativas derivadas de condutas e atividades lesivas ao meio ambiente, e dá outras providências.</w:t>
      </w:r>
    </w:p>
    <w:p w:rsidR="00DF68C9" w:rsidRPr="00567BC8" w:rsidRDefault="00DF68C9" w:rsidP="003F0905">
      <w:pPr>
        <w:numPr>
          <w:ilvl w:val="0"/>
          <w:numId w:val="70"/>
        </w:numPr>
        <w:autoSpaceDE w:val="0"/>
        <w:autoSpaceDN w:val="0"/>
        <w:adjustRightInd w:val="0"/>
        <w:spacing w:after="120" w:line="240" w:lineRule="auto"/>
        <w:jc w:val="both"/>
        <w:rPr>
          <w:rFonts w:cstheme="minorHAnsi"/>
          <w:color w:val="000000"/>
        </w:rPr>
      </w:pPr>
      <w:r w:rsidRPr="00567BC8">
        <w:rPr>
          <w:rFonts w:cstheme="minorHAnsi"/>
          <w:b/>
          <w:bCs/>
          <w:color w:val="000000"/>
        </w:rPr>
        <w:t xml:space="preserve">Lei Nº 9.985/00 </w:t>
      </w:r>
      <w:r w:rsidRPr="00567BC8">
        <w:rPr>
          <w:rFonts w:cstheme="minorHAnsi"/>
          <w:color w:val="000000"/>
        </w:rPr>
        <w:t xml:space="preserve">que regulamenta o art. 225, § 1o, incisos I, II, III e VII da Constituição Federal, institui o Sistema Nacional de Unidades de Conservação da Natureza (SNUC) e dá outras providências.   </w:t>
      </w:r>
    </w:p>
    <w:p w:rsidR="00DF68C9" w:rsidRPr="00567BC8" w:rsidRDefault="00DF68C9" w:rsidP="003F0905">
      <w:pPr>
        <w:numPr>
          <w:ilvl w:val="0"/>
          <w:numId w:val="70"/>
        </w:numPr>
        <w:autoSpaceDE w:val="0"/>
        <w:autoSpaceDN w:val="0"/>
        <w:adjustRightInd w:val="0"/>
        <w:spacing w:after="120" w:line="240" w:lineRule="auto"/>
        <w:jc w:val="both"/>
        <w:rPr>
          <w:rFonts w:cstheme="minorHAnsi"/>
          <w:color w:val="000000"/>
        </w:rPr>
      </w:pPr>
      <w:r w:rsidRPr="00567BC8">
        <w:rPr>
          <w:rFonts w:cstheme="minorHAnsi"/>
          <w:b/>
          <w:bCs/>
          <w:color w:val="000000"/>
        </w:rPr>
        <w:t xml:space="preserve">Medida Provisória Nº 2.166-2.167/01 </w:t>
      </w:r>
      <w:r w:rsidRPr="00567BC8">
        <w:rPr>
          <w:rFonts w:cstheme="minorHAnsi"/>
          <w:color w:val="000000"/>
        </w:rPr>
        <w:t>que altera os arts. 1º, 4º, 14º, 16 º e 44º, e acresce dispositivos à Lei Nº 4.771, de 15 de setembro de 1965, que institui o Código Florestal.</w:t>
      </w:r>
    </w:p>
    <w:p w:rsidR="00DF68C9" w:rsidRPr="00567BC8" w:rsidRDefault="00DF68C9" w:rsidP="00567BC8">
      <w:pPr>
        <w:pStyle w:val="ListParagraph"/>
        <w:autoSpaceDE w:val="0"/>
        <w:autoSpaceDN w:val="0"/>
        <w:adjustRightInd w:val="0"/>
        <w:spacing w:after="120" w:line="240" w:lineRule="auto"/>
        <w:jc w:val="both"/>
        <w:rPr>
          <w:rFonts w:cstheme="minorHAnsi"/>
          <w:i/>
          <w:iCs/>
          <w:color w:val="000000"/>
        </w:rPr>
      </w:pPr>
      <w:r w:rsidRPr="00567BC8">
        <w:rPr>
          <w:rFonts w:cstheme="minorHAnsi"/>
          <w:i/>
          <w:iCs/>
          <w:color w:val="000000"/>
        </w:rPr>
        <w:t>"Art. 4º - A supressão de vegetação em área de preservação permanente somente poderá ser autorizada em caso de utilidade pública ou de interesse social, devidamente caracterizados e motivados em procedimento administrativo próprio, quando inexistir alternativa técnica e locacional ao empreendimento proposto .</w:t>
      </w:r>
    </w:p>
    <w:p w:rsidR="00567BC8" w:rsidRPr="00567BC8" w:rsidRDefault="002F3576" w:rsidP="003F0905">
      <w:pPr>
        <w:numPr>
          <w:ilvl w:val="0"/>
          <w:numId w:val="70"/>
        </w:numPr>
        <w:autoSpaceDE w:val="0"/>
        <w:autoSpaceDN w:val="0"/>
        <w:adjustRightInd w:val="0"/>
        <w:spacing w:after="120" w:line="240" w:lineRule="auto"/>
        <w:jc w:val="both"/>
        <w:rPr>
          <w:rFonts w:cstheme="minorHAnsi"/>
        </w:rPr>
      </w:pPr>
      <w:hyperlink r:id="rId13" w:tgtFrame="_blank" w:history="1">
        <w:r w:rsidR="00567BC8" w:rsidRPr="00567BC8">
          <w:rPr>
            <w:rStyle w:val="Hyperlink"/>
            <w:rFonts w:cstheme="minorHAnsi"/>
            <w:b/>
            <w:bCs/>
            <w:color w:val="auto"/>
            <w:u w:val="none"/>
          </w:rPr>
          <w:t>Resolução CONAMA Nº 302/02</w:t>
        </w:r>
      </w:hyperlink>
      <w:r w:rsidR="00567BC8" w:rsidRPr="00567BC8">
        <w:rPr>
          <w:rFonts w:cstheme="minorHAnsi"/>
        </w:rPr>
        <w:t xml:space="preserve"> -  que dispõe sobre os parâmetros, definições e limites de Áreas de Preservação Permanente de reservatórios artificiais e o regime de uso do entorno.</w:t>
      </w:r>
    </w:p>
    <w:p w:rsidR="00DF68C9" w:rsidRPr="00567BC8" w:rsidRDefault="00DF68C9" w:rsidP="003F0905">
      <w:pPr>
        <w:numPr>
          <w:ilvl w:val="0"/>
          <w:numId w:val="70"/>
        </w:numPr>
        <w:autoSpaceDE w:val="0"/>
        <w:autoSpaceDN w:val="0"/>
        <w:adjustRightInd w:val="0"/>
        <w:spacing w:after="120" w:line="240" w:lineRule="auto"/>
        <w:jc w:val="both"/>
        <w:rPr>
          <w:rFonts w:cstheme="minorHAnsi"/>
          <w:color w:val="000000"/>
        </w:rPr>
      </w:pPr>
      <w:r w:rsidRPr="00567BC8">
        <w:rPr>
          <w:rFonts w:cstheme="minorHAnsi"/>
          <w:b/>
          <w:bCs/>
          <w:color w:val="000000"/>
        </w:rPr>
        <w:t xml:space="preserve">Resolução CONAMA Nº 303/02 </w:t>
      </w:r>
      <w:r w:rsidRPr="00567BC8">
        <w:rPr>
          <w:rFonts w:cstheme="minorHAnsi"/>
          <w:color w:val="000000"/>
        </w:rPr>
        <w:t>que dispõe sobre parâmetros, definições e limites de Áreas de Preservação Permanente.</w:t>
      </w:r>
    </w:p>
    <w:p w:rsidR="00EC6C88" w:rsidRPr="00567BC8" w:rsidRDefault="00EC6C88" w:rsidP="003F0905">
      <w:pPr>
        <w:pStyle w:val="ListParagraph"/>
        <w:numPr>
          <w:ilvl w:val="0"/>
          <w:numId w:val="70"/>
        </w:numPr>
        <w:autoSpaceDE w:val="0"/>
        <w:autoSpaceDN w:val="0"/>
        <w:adjustRightInd w:val="0"/>
        <w:spacing w:after="120" w:line="240" w:lineRule="auto"/>
        <w:jc w:val="both"/>
        <w:rPr>
          <w:rFonts w:cstheme="minorHAnsi"/>
          <w:bCs/>
          <w:color w:val="000000"/>
        </w:rPr>
      </w:pPr>
      <w:r w:rsidRPr="00567BC8">
        <w:rPr>
          <w:rFonts w:cstheme="minorHAnsi"/>
          <w:b/>
          <w:bCs/>
          <w:color w:val="000000"/>
        </w:rPr>
        <w:t xml:space="preserve">Resolução CONAMA </w:t>
      </w:r>
      <w:r w:rsidR="00567BC8" w:rsidRPr="00567BC8">
        <w:rPr>
          <w:rFonts w:cstheme="minorHAnsi"/>
          <w:b/>
          <w:bCs/>
          <w:color w:val="000000"/>
        </w:rPr>
        <w:t xml:space="preserve">Nº </w:t>
      </w:r>
      <w:r w:rsidRPr="00567BC8">
        <w:rPr>
          <w:rFonts w:cstheme="minorHAnsi"/>
          <w:b/>
          <w:bCs/>
          <w:color w:val="000000"/>
        </w:rPr>
        <w:t>357/05</w:t>
      </w:r>
      <w:r w:rsidRPr="00567BC8">
        <w:rPr>
          <w:rFonts w:cstheme="minorHAnsi"/>
          <w:bCs/>
          <w:color w:val="000000"/>
        </w:rPr>
        <w:t xml:space="preserve"> que d</w:t>
      </w:r>
      <w:r w:rsidRPr="00567BC8">
        <w:rPr>
          <w:rFonts w:cstheme="minorHAnsi"/>
          <w:iCs/>
        </w:rPr>
        <w:t>ispõe sobre a classificação dos corpos de água e diretrizes ambientais para o seu enquadramento, bem como estabelece as condições e padrões de lançamento de efluentes.</w:t>
      </w:r>
    </w:p>
    <w:p w:rsidR="00DF68C9" w:rsidRPr="00567BC8" w:rsidRDefault="00DF68C9" w:rsidP="003F0905">
      <w:pPr>
        <w:numPr>
          <w:ilvl w:val="0"/>
          <w:numId w:val="70"/>
        </w:numPr>
        <w:autoSpaceDE w:val="0"/>
        <w:autoSpaceDN w:val="0"/>
        <w:adjustRightInd w:val="0"/>
        <w:spacing w:after="120" w:line="240" w:lineRule="auto"/>
        <w:jc w:val="both"/>
        <w:rPr>
          <w:rFonts w:cstheme="minorHAnsi"/>
          <w:bCs/>
          <w:color w:val="000000"/>
        </w:rPr>
      </w:pPr>
      <w:r w:rsidRPr="00567BC8">
        <w:rPr>
          <w:rFonts w:cstheme="minorHAnsi"/>
          <w:b/>
          <w:bCs/>
          <w:color w:val="000000"/>
        </w:rPr>
        <w:t xml:space="preserve">Resolução CONAMA Nº 375/06 </w:t>
      </w:r>
      <w:r w:rsidRPr="00567BC8">
        <w:rPr>
          <w:rFonts w:cstheme="minorHAnsi"/>
          <w:bCs/>
          <w:color w:val="000000"/>
        </w:rPr>
        <w:t xml:space="preserve">que define critérios e procedimentos, para o uso agrícola de lodos de esgoto gerados em estações de tratamento de esgoto sanitário e seus produtos derivados. </w:t>
      </w:r>
    </w:p>
    <w:p w:rsidR="00DF68C9" w:rsidRPr="00567BC8" w:rsidRDefault="00DF68C9" w:rsidP="003F0905">
      <w:pPr>
        <w:numPr>
          <w:ilvl w:val="0"/>
          <w:numId w:val="70"/>
        </w:numPr>
        <w:autoSpaceDE w:val="0"/>
        <w:autoSpaceDN w:val="0"/>
        <w:adjustRightInd w:val="0"/>
        <w:spacing w:after="120" w:line="240" w:lineRule="auto"/>
        <w:jc w:val="both"/>
        <w:rPr>
          <w:rFonts w:cstheme="minorHAnsi"/>
        </w:rPr>
      </w:pPr>
      <w:r w:rsidRPr="00567BC8">
        <w:rPr>
          <w:rFonts w:cstheme="minorHAnsi"/>
          <w:b/>
          <w:bCs/>
          <w:color w:val="000000"/>
        </w:rPr>
        <w:t xml:space="preserve">Resolução CONAMA Nº 369/06 </w:t>
      </w:r>
      <w:r w:rsidRPr="00567BC8">
        <w:rPr>
          <w:rFonts w:cstheme="minorHAnsi"/>
          <w:bCs/>
          <w:color w:val="000000"/>
        </w:rPr>
        <w:t>que d</w:t>
      </w:r>
      <w:r w:rsidRPr="00567BC8">
        <w:rPr>
          <w:rFonts w:cstheme="minorHAnsi"/>
        </w:rPr>
        <w:t>ispõe sobre os casos excepcionais, de utilidade pública, interesse social ou baixo impacto ambiental, que possibilitam a intervenção ou supressão de vegetação em Área de Preservação Permanente-APP.</w:t>
      </w:r>
    </w:p>
    <w:p w:rsidR="00DF68C9" w:rsidRPr="00567BC8" w:rsidRDefault="00DF68C9" w:rsidP="003F0905">
      <w:pPr>
        <w:numPr>
          <w:ilvl w:val="0"/>
          <w:numId w:val="70"/>
        </w:numPr>
        <w:autoSpaceDE w:val="0"/>
        <w:autoSpaceDN w:val="0"/>
        <w:adjustRightInd w:val="0"/>
        <w:spacing w:after="120" w:line="240" w:lineRule="auto"/>
        <w:jc w:val="both"/>
        <w:rPr>
          <w:rFonts w:cstheme="minorHAnsi"/>
        </w:rPr>
      </w:pPr>
      <w:r w:rsidRPr="00567BC8">
        <w:rPr>
          <w:rFonts w:cstheme="minorHAnsi"/>
          <w:b/>
          <w:bCs/>
          <w:color w:val="000000"/>
        </w:rPr>
        <w:t>Resolução CONAMA</w:t>
      </w:r>
      <w:r w:rsidR="00567BC8" w:rsidRPr="00567BC8">
        <w:rPr>
          <w:rFonts w:cstheme="minorHAnsi"/>
          <w:b/>
          <w:bCs/>
          <w:color w:val="000000"/>
        </w:rPr>
        <w:t xml:space="preserve"> Nº</w:t>
      </w:r>
      <w:r w:rsidRPr="00567BC8">
        <w:rPr>
          <w:rFonts w:cstheme="minorHAnsi"/>
          <w:b/>
          <w:bCs/>
          <w:color w:val="000000"/>
        </w:rPr>
        <w:t xml:space="preserve"> 377/06 </w:t>
      </w:r>
      <w:r w:rsidRPr="00567BC8">
        <w:rPr>
          <w:rFonts w:cstheme="minorHAnsi"/>
          <w:bCs/>
          <w:color w:val="000000"/>
        </w:rPr>
        <w:t>que</w:t>
      </w:r>
      <w:r w:rsidRPr="00567BC8">
        <w:rPr>
          <w:rFonts w:cstheme="minorHAnsi"/>
          <w:b/>
          <w:bCs/>
          <w:color w:val="000000"/>
        </w:rPr>
        <w:t xml:space="preserve"> </w:t>
      </w:r>
      <w:r w:rsidRPr="00567BC8">
        <w:rPr>
          <w:rFonts w:cstheme="minorHAnsi"/>
          <w:bCs/>
          <w:color w:val="000000"/>
        </w:rPr>
        <w:t xml:space="preserve">define critérios de porte e </w:t>
      </w:r>
      <w:r w:rsidRPr="00567BC8">
        <w:rPr>
          <w:rFonts w:cstheme="minorHAnsi"/>
          <w:iCs/>
        </w:rPr>
        <w:t>dispõe sobre licenciamento ambiental simplificado de Sistemas de Esgotamento Sanitário.</w:t>
      </w:r>
    </w:p>
    <w:p w:rsidR="00EC6C88" w:rsidRPr="00567BC8" w:rsidRDefault="00EC6C88" w:rsidP="00F3096F">
      <w:pPr>
        <w:pStyle w:val="ListParagraph"/>
        <w:numPr>
          <w:ilvl w:val="0"/>
          <w:numId w:val="70"/>
        </w:numPr>
        <w:autoSpaceDE w:val="0"/>
        <w:autoSpaceDN w:val="0"/>
        <w:adjustRightInd w:val="0"/>
        <w:spacing w:after="120" w:line="240" w:lineRule="auto"/>
        <w:contextualSpacing w:val="0"/>
        <w:jc w:val="both"/>
        <w:rPr>
          <w:rFonts w:cstheme="minorHAnsi"/>
        </w:rPr>
      </w:pPr>
      <w:r w:rsidRPr="00567BC8">
        <w:rPr>
          <w:rFonts w:cstheme="minorHAnsi"/>
          <w:b/>
          <w:bCs/>
          <w:color w:val="000000"/>
        </w:rPr>
        <w:t xml:space="preserve">Resolução CONAMA 430/2011 </w:t>
      </w:r>
      <w:r w:rsidRPr="00567BC8">
        <w:rPr>
          <w:rFonts w:cstheme="minorHAnsi"/>
          <w:bCs/>
          <w:color w:val="000000"/>
        </w:rPr>
        <w:t>que d</w:t>
      </w:r>
      <w:r w:rsidRPr="00567BC8">
        <w:rPr>
          <w:rFonts w:cstheme="minorHAnsi"/>
          <w:iCs/>
        </w:rPr>
        <w:t>ispõe sobre as condições e padrões de lançamento de efluentes, complementa e altera a Resolução CONAMA 357/2005</w:t>
      </w:r>
      <w:r w:rsidRPr="00567BC8">
        <w:rPr>
          <w:rFonts w:cstheme="minorHAnsi"/>
          <w:i/>
          <w:iCs/>
        </w:rPr>
        <w:t>.</w:t>
      </w:r>
    </w:p>
    <w:p w:rsidR="00EC6C88" w:rsidRPr="00567BC8" w:rsidRDefault="00EC6C88" w:rsidP="00F3096F">
      <w:pPr>
        <w:pStyle w:val="ListParagraph"/>
        <w:autoSpaceDE w:val="0"/>
        <w:autoSpaceDN w:val="0"/>
        <w:adjustRightInd w:val="0"/>
        <w:spacing w:after="120" w:line="240" w:lineRule="auto"/>
        <w:contextualSpacing w:val="0"/>
        <w:jc w:val="both"/>
        <w:rPr>
          <w:rFonts w:cstheme="minorHAnsi"/>
        </w:rPr>
      </w:pPr>
      <w:r w:rsidRPr="00567BC8">
        <w:rPr>
          <w:rFonts w:cstheme="minorHAnsi"/>
          <w:bCs/>
          <w:color w:val="000000"/>
        </w:rPr>
        <w:t>Esta Resolução, no Art</w:t>
      </w:r>
      <w:r w:rsidRPr="00567BC8">
        <w:rPr>
          <w:rFonts w:cstheme="minorHAnsi"/>
        </w:rPr>
        <w:t xml:space="preserve">. 21, estabelece as condições e padrões de efluentes de sistemas de tratamento de esgotos sanitários: </w:t>
      </w:r>
    </w:p>
    <w:p w:rsidR="00EC6C88" w:rsidRPr="00567BC8" w:rsidRDefault="00EC6C88" w:rsidP="00F3096F">
      <w:pPr>
        <w:pStyle w:val="ListParagraph"/>
        <w:numPr>
          <w:ilvl w:val="1"/>
          <w:numId w:val="71"/>
        </w:numPr>
        <w:autoSpaceDE w:val="0"/>
        <w:autoSpaceDN w:val="0"/>
        <w:adjustRightInd w:val="0"/>
        <w:spacing w:after="120" w:line="240" w:lineRule="auto"/>
        <w:contextualSpacing w:val="0"/>
        <w:jc w:val="both"/>
        <w:rPr>
          <w:rFonts w:cstheme="minorHAnsi"/>
        </w:rPr>
      </w:pPr>
      <w:r w:rsidRPr="00567BC8">
        <w:rPr>
          <w:rFonts w:cstheme="minorHAnsi"/>
        </w:rPr>
        <w:t>pH entre 5 e 9;</w:t>
      </w:r>
    </w:p>
    <w:p w:rsidR="00EC6C88" w:rsidRPr="00567BC8" w:rsidRDefault="00EC6C88" w:rsidP="00F3096F">
      <w:pPr>
        <w:pStyle w:val="ListParagraph"/>
        <w:numPr>
          <w:ilvl w:val="1"/>
          <w:numId w:val="71"/>
        </w:numPr>
        <w:autoSpaceDE w:val="0"/>
        <w:autoSpaceDN w:val="0"/>
        <w:adjustRightInd w:val="0"/>
        <w:spacing w:after="120" w:line="240" w:lineRule="auto"/>
        <w:contextualSpacing w:val="0"/>
        <w:jc w:val="both"/>
        <w:rPr>
          <w:rFonts w:cstheme="minorHAnsi"/>
        </w:rPr>
      </w:pPr>
      <w:r w:rsidRPr="00567BC8">
        <w:rPr>
          <w:rFonts w:cstheme="minorHAnsi"/>
        </w:rPr>
        <w:t>temperatura: inferior a 40°C, sendo que a variação de temperatura do corpo receptor não deverá exceder a 3°C no limite da zona de mistura;</w:t>
      </w:r>
    </w:p>
    <w:p w:rsidR="00EC6C88" w:rsidRPr="00567BC8" w:rsidRDefault="00EC6C88" w:rsidP="00F3096F">
      <w:pPr>
        <w:pStyle w:val="ListParagraph"/>
        <w:numPr>
          <w:ilvl w:val="1"/>
          <w:numId w:val="71"/>
        </w:numPr>
        <w:autoSpaceDE w:val="0"/>
        <w:autoSpaceDN w:val="0"/>
        <w:adjustRightInd w:val="0"/>
        <w:spacing w:after="120" w:line="240" w:lineRule="auto"/>
        <w:contextualSpacing w:val="0"/>
        <w:jc w:val="both"/>
        <w:rPr>
          <w:rFonts w:cstheme="minorHAnsi"/>
        </w:rPr>
      </w:pPr>
      <w:r w:rsidRPr="00567BC8">
        <w:rPr>
          <w:rFonts w:cstheme="minorHAnsi"/>
        </w:rPr>
        <w:t xml:space="preserve">materiais sedimentáveis: até 1 mL/L em teste de 1 hora em cone </w:t>
      </w:r>
      <w:r w:rsidRPr="00567BC8">
        <w:rPr>
          <w:rFonts w:cstheme="minorHAnsi"/>
          <w:i/>
          <w:iCs/>
        </w:rPr>
        <w:t>Inmhoff</w:t>
      </w:r>
      <w:r w:rsidRPr="00567BC8">
        <w:rPr>
          <w:rFonts w:cstheme="minorHAnsi"/>
        </w:rPr>
        <w:t>. Para o lançamento em lagos e lagoas, cuja velocidade de circulação seja praticamente nula, os materiais sedimentáveis deverão estar virtualmente ausentes;</w:t>
      </w:r>
    </w:p>
    <w:p w:rsidR="00EC6C88" w:rsidRPr="00567BC8" w:rsidRDefault="00EC6C88" w:rsidP="00F3096F">
      <w:pPr>
        <w:pStyle w:val="ListParagraph"/>
        <w:numPr>
          <w:ilvl w:val="1"/>
          <w:numId w:val="71"/>
        </w:numPr>
        <w:autoSpaceDE w:val="0"/>
        <w:autoSpaceDN w:val="0"/>
        <w:adjustRightInd w:val="0"/>
        <w:spacing w:after="120" w:line="240" w:lineRule="auto"/>
        <w:contextualSpacing w:val="0"/>
        <w:jc w:val="both"/>
        <w:rPr>
          <w:rFonts w:cstheme="minorHAnsi"/>
        </w:rPr>
      </w:pPr>
      <w:r w:rsidRPr="00567BC8">
        <w:rPr>
          <w:rFonts w:cstheme="minorHAnsi"/>
        </w:rPr>
        <w:t xml:space="preserve">Demanda Bioquímica de Oxigênio-DBO 5 dias, 20°C: máximo de 120 mg/L, sendo que este limite somente poderá ser ultrapassado no caso de efluente de sistema de tratamento com eficiência de remoção mínima de 60% de DBO, ou mediante estudo de </w:t>
      </w:r>
      <w:r w:rsidRPr="00567BC8">
        <w:rPr>
          <w:rFonts w:cstheme="minorHAnsi"/>
        </w:rPr>
        <w:lastRenderedPageBreak/>
        <w:t>autodepuração do corpo hídrico que comprove atendimento às metas do enquadramento do corpo receptor.</w:t>
      </w:r>
    </w:p>
    <w:p w:rsidR="00EC6C88" w:rsidRPr="00567BC8" w:rsidRDefault="00EC6C88" w:rsidP="00F3096F">
      <w:pPr>
        <w:pStyle w:val="ListParagraph"/>
        <w:numPr>
          <w:ilvl w:val="1"/>
          <w:numId w:val="71"/>
        </w:numPr>
        <w:autoSpaceDE w:val="0"/>
        <w:autoSpaceDN w:val="0"/>
        <w:adjustRightInd w:val="0"/>
        <w:spacing w:after="120" w:line="240" w:lineRule="auto"/>
        <w:contextualSpacing w:val="0"/>
        <w:jc w:val="both"/>
        <w:rPr>
          <w:rFonts w:cstheme="minorHAnsi"/>
        </w:rPr>
      </w:pPr>
      <w:r w:rsidRPr="00567BC8">
        <w:rPr>
          <w:rFonts w:cstheme="minorHAnsi"/>
        </w:rPr>
        <w:t>substâncias solúveis em hexano (óleos e graxas) até 100 mg/L; e</w:t>
      </w:r>
    </w:p>
    <w:p w:rsidR="00EC6C88" w:rsidRPr="00567BC8" w:rsidRDefault="00EC6C88" w:rsidP="00F3096F">
      <w:pPr>
        <w:pStyle w:val="ListParagraph"/>
        <w:numPr>
          <w:ilvl w:val="1"/>
          <w:numId w:val="71"/>
        </w:numPr>
        <w:autoSpaceDE w:val="0"/>
        <w:autoSpaceDN w:val="0"/>
        <w:adjustRightInd w:val="0"/>
        <w:spacing w:after="120" w:line="240" w:lineRule="auto"/>
        <w:contextualSpacing w:val="0"/>
        <w:jc w:val="both"/>
        <w:rPr>
          <w:rFonts w:cstheme="minorHAnsi"/>
        </w:rPr>
      </w:pPr>
      <w:r w:rsidRPr="00567BC8">
        <w:rPr>
          <w:rFonts w:cstheme="minorHAnsi"/>
        </w:rPr>
        <w:t>ausência de materiais flutuantes.</w:t>
      </w:r>
    </w:p>
    <w:p w:rsidR="00EE1B7A" w:rsidRDefault="00EE1B7A" w:rsidP="00F3096F">
      <w:pPr>
        <w:spacing w:after="120" w:line="240" w:lineRule="auto"/>
        <w:rPr>
          <w:b/>
          <w:sz w:val="24"/>
          <w:szCs w:val="24"/>
        </w:rPr>
      </w:pPr>
      <w:r>
        <w:rPr>
          <w:b/>
          <w:sz w:val="24"/>
          <w:szCs w:val="24"/>
        </w:rPr>
        <w:br w:type="page"/>
      </w:r>
    </w:p>
    <w:p w:rsidR="001A276C" w:rsidRPr="001C3F1E" w:rsidRDefault="001C3F1E" w:rsidP="00567BC8">
      <w:pPr>
        <w:spacing w:after="120" w:line="240" w:lineRule="auto"/>
        <w:rPr>
          <w:sz w:val="24"/>
          <w:szCs w:val="24"/>
        </w:rPr>
      </w:pPr>
      <w:r w:rsidRPr="001C3F1E">
        <w:rPr>
          <w:b/>
          <w:sz w:val="24"/>
          <w:szCs w:val="24"/>
        </w:rPr>
        <w:lastRenderedPageBreak/>
        <w:t>IV.PRINCIPAIS IMPACTOS AMBIENTAIS E SOCIAIS E RISCOS E MITIGAÇÃO</w:t>
      </w:r>
    </w:p>
    <w:p w:rsidR="00376B70" w:rsidRDefault="00230BC6" w:rsidP="00567BC8">
      <w:pPr>
        <w:autoSpaceDE w:val="0"/>
        <w:autoSpaceDN w:val="0"/>
        <w:adjustRightInd w:val="0"/>
        <w:spacing w:after="120" w:line="240" w:lineRule="auto"/>
        <w:jc w:val="both"/>
      </w:pPr>
      <w:r>
        <w:rPr>
          <w:b/>
        </w:rPr>
        <w:t>IV.1</w:t>
      </w:r>
      <w:r w:rsidRPr="001A276C">
        <w:rPr>
          <w:b/>
        </w:rPr>
        <w:t xml:space="preserve">. RESUMO DOS PRINCIPAIS IMPACTOS E RISCOS </w:t>
      </w:r>
      <w:r>
        <w:rPr>
          <w:b/>
        </w:rPr>
        <w:t>E</w:t>
      </w:r>
      <w:r w:rsidRPr="001A276C">
        <w:rPr>
          <w:b/>
        </w:rPr>
        <w:t xml:space="preserve"> ANÁLISE DE RESULTADOS</w:t>
      </w:r>
    </w:p>
    <w:p w:rsidR="00F872EB" w:rsidRPr="001626C1" w:rsidRDefault="001C3F1E" w:rsidP="00567BC8">
      <w:pPr>
        <w:autoSpaceDE w:val="0"/>
        <w:autoSpaceDN w:val="0"/>
        <w:adjustRightInd w:val="0"/>
        <w:spacing w:after="120" w:line="240" w:lineRule="auto"/>
        <w:jc w:val="both"/>
        <w:rPr>
          <w:rFonts w:cstheme="minorHAnsi"/>
          <w:lang w:val="pt-PT"/>
        </w:rPr>
      </w:pPr>
      <w:r w:rsidRPr="001626C1">
        <w:rPr>
          <w:rFonts w:cstheme="minorHAnsi"/>
          <w:lang w:val="pt-PT"/>
        </w:rPr>
        <w:t xml:space="preserve">Os resultados da Avaliação Ambiental e Social indicam que os impactos ambientais e sociais do </w:t>
      </w:r>
      <w:r w:rsidR="00F872EB" w:rsidRPr="001626C1">
        <w:rPr>
          <w:rFonts w:cstheme="minorHAnsi"/>
          <w:lang w:val="pt-PT"/>
        </w:rPr>
        <w:t>Projeto</w:t>
      </w:r>
      <w:r w:rsidRPr="001626C1">
        <w:rPr>
          <w:rFonts w:cstheme="minorHAnsi"/>
          <w:lang w:val="pt-PT"/>
        </w:rPr>
        <w:t xml:space="preserve"> são</w:t>
      </w:r>
      <w:r w:rsidR="002348F9" w:rsidRPr="001626C1">
        <w:rPr>
          <w:rFonts w:cstheme="minorHAnsi"/>
          <w:lang w:val="pt-PT"/>
        </w:rPr>
        <w:t>,</w:t>
      </w:r>
      <w:r w:rsidRPr="001626C1">
        <w:rPr>
          <w:rFonts w:cstheme="minorHAnsi"/>
          <w:lang w:val="pt-PT"/>
        </w:rPr>
        <w:t xml:space="preserve"> na sua maioria</w:t>
      </w:r>
      <w:r w:rsidR="002348F9" w:rsidRPr="001626C1">
        <w:rPr>
          <w:rFonts w:cstheme="minorHAnsi"/>
          <w:lang w:val="pt-PT"/>
        </w:rPr>
        <w:t>,</w:t>
      </w:r>
      <w:r w:rsidRPr="001626C1">
        <w:rPr>
          <w:rFonts w:cstheme="minorHAnsi"/>
          <w:lang w:val="pt-PT"/>
        </w:rPr>
        <w:t xml:space="preserve"> positiv</w:t>
      </w:r>
      <w:r w:rsidR="002348F9" w:rsidRPr="001626C1">
        <w:rPr>
          <w:rFonts w:cstheme="minorHAnsi"/>
          <w:lang w:val="pt-PT"/>
        </w:rPr>
        <w:t>os.</w:t>
      </w:r>
    </w:p>
    <w:p w:rsidR="009F1AC1" w:rsidRDefault="009F1AC1" w:rsidP="00567BC8">
      <w:pPr>
        <w:autoSpaceDE w:val="0"/>
        <w:autoSpaceDN w:val="0"/>
        <w:adjustRightInd w:val="0"/>
        <w:spacing w:after="120" w:line="240" w:lineRule="auto"/>
        <w:jc w:val="both"/>
        <w:rPr>
          <w:rFonts w:cstheme="minorHAnsi"/>
          <w:lang w:val="pt-PT"/>
        </w:rPr>
      </w:pPr>
      <w:r w:rsidRPr="00EE1B7A">
        <w:rPr>
          <w:rFonts w:cstheme="minorHAnsi"/>
          <w:lang w:val="pt-PT"/>
        </w:rPr>
        <w:t>O PSA-Ipojuca va</w:t>
      </w:r>
      <w:r w:rsidR="001C3F1E" w:rsidRPr="00EE1B7A">
        <w:rPr>
          <w:rFonts w:cstheme="minorHAnsi"/>
          <w:lang w:val="pt-PT"/>
        </w:rPr>
        <w:t xml:space="preserve"> reduzir a carga orgânica lançada no rio Ipojuca</w:t>
      </w:r>
      <w:r w:rsidR="00F872EB" w:rsidRPr="00EE1B7A">
        <w:rPr>
          <w:rFonts w:cstheme="minorHAnsi"/>
          <w:lang w:val="pt-PT"/>
        </w:rPr>
        <w:t>, medida em termos de DBO5,</w:t>
      </w:r>
      <w:r w:rsidR="001C3F1E" w:rsidRPr="00EE1B7A">
        <w:rPr>
          <w:rFonts w:cstheme="minorHAnsi"/>
          <w:lang w:val="pt-PT"/>
        </w:rPr>
        <w:t xml:space="preserve"> em </w:t>
      </w:r>
      <w:r w:rsidR="00F872EB" w:rsidRPr="00EE1B7A">
        <w:rPr>
          <w:rFonts w:cstheme="minorHAnsi"/>
          <w:lang w:val="pt-PT"/>
        </w:rPr>
        <w:t xml:space="preserve">cerca de </w:t>
      </w:r>
      <w:r w:rsidRPr="00EE1B7A">
        <w:rPr>
          <w:rFonts w:cstheme="minorHAnsi"/>
          <w:lang w:val="pt-PT"/>
        </w:rPr>
        <w:t xml:space="preserve">18,65 </w:t>
      </w:r>
      <w:r w:rsidR="001C3F1E" w:rsidRPr="00EE1B7A">
        <w:rPr>
          <w:rFonts w:cstheme="minorHAnsi"/>
          <w:lang w:val="pt-PT"/>
        </w:rPr>
        <w:t xml:space="preserve">t/dia </w:t>
      </w:r>
      <w:r w:rsidR="00EE1B7A" w:rsidRPr="00EE1B7A">
        <w:rPr>
          <w:rFonts w:cstheme="minorHAnsi"/>
          <w:lang w:val="pt-PT"/>
        </w:rPr>
        <w:t>representando cerca de 45,</w:t>
      </w:r>
      <w:r w:rsidRPr="00EE1B7A">
        <w:rPr>
          <w:rFonts w:cstheme="minorHAnsi"/>
          <w:lang w:val="pt-PT"/>
        </w:rPr>
        <w:t xml:space="preserve">4% da carga doméstica </w:t>
      </w:r>
      <w:r w:rsidR="001C3F1E" w:rsidRPr="00EE1B7A">
        <w:rPr>
          <w:rFonts w:cstheme="minorHAnsi"/>
          <w:lang w:val="pt-PT"/>
        </w:rPr>
        <w:t xml:space="preserve">e </w:t>
      </w:r>
      <w:r w:rsidR="00EF0640" w:rsidRPr="00EE1B7A">
        <w:rPr>
          <w:rFonts w:cstheme="minorHAnsi"/>
          <w:lang w:val="pt-PT"/>
        </w:rPr>
        <w:t>142.600</w:t>
      </w:r>
      <w:r w:rsidR="001C3F1E" w:rsidRPr="00EE1B7A">
        <w:rPr>
          <w:rFonts w:cstheme="minorHAnsi"/>
          <w:lang w:val="pt-PT"/>
        </w:rPr>
        <w:t xml:space="preserve"> residências </w:t>
      </w:r>
      <w:r w:rsidR="00F872EB" w:rsidRPr="00EE1B7A">
        <w:rPr>
          <w:rFonts w:cstheme="minorHAnsi"/>
          <w:lang w:val="pt-PT"/>
        </w:rPr>
        <w:t xml:space="preserve">serão </w:t>
      </w:r>
      <w:r w:rsidR="001C3F1E" w:rsidRPr="00EE1B7A">
        <w:rPr>
          <w:rFonts w:cstheme="minorHAnsi"/>
          <w:lang w:val="pt-PT"/>
        </w:rPr>
        <w:t xml:space="preserve">conectadas ao sistema de esgoto, reduzindo os riscos de saúde a que estão expostos esses residentes e garantindo uma melhor qualidade </w:t>
      </w:r>
      <w:r w:rsidR="003211F3" w:rsidRPr="00EE1B7A">
        <w:rPr>
          <w:rFonts w:cstheme="minorHAnsi"/>
          <w:lang w:val="pt-PT"/>
        </w:rPr>
        <w:t xml:space="preserve">da água </w:t>
      </w:r>
      <w:r w:rsidR="001C3F1E" w:rsidRPr="00EE1B7A">
        <w:rPr>
          <w:rFonts w:cstheme="minorHAnsi"/>
          <w:lang w:val="pt-PT"/>
        </w:rPr>
        <w:t xml:space="preserve">no rio e </w:t>
      </w:r>
      <w:r w:rsidR="00F872EB" w:rsidRPr="00EE1B7A">
        <w:rPr>
          <w:rFonts w:cstheme="minorHAnsi"/>
          <w:lang w:val="pt-PT"/>
        </w:rPr>
        <w:t xml:space="preserve">nos </w:t>
      </w:r>
      <w:r w:rsidR="001C3F1E" w:rsidRPr="00EE1B7A">
        <w:rPr>
          <w:rFonts w:cstheme="minorHAnsi"/>
          <w:lang w:val="pt-PT"/>
        </w:rPr>
        <w:t xml:space="preserve">reservatórios </w:t>
      </w:r>
      <w:r w:rsidR="00F872EB" w:rsidRPr="00EE1B7A">
        <w:rPr>
          <w:rFonts w:cstheme="minorHAnsi"/>
          <w:lang w:val="pt-PT"/>
        </w:rPr>
        <w:t xml:space="preserve">atualmente utilizados prioritariamente para abastecimento público. </w:t>
      </w:r>
      <w:r w:rsidRPr="00EE1B7A">
        <w:rPr>
          <w:rFonts w:cstheme="minorHAnsi"/>
          <w:lang w:val="pt-PT"/>
        </w:rPr>
        <w:t xml:space="preserve"> Considerando a entrada em operação da ETE Caruaru, atualmente em fase de ajustes operacionais, a carga orgânica </w:t>
      </w:r>
      <w:r w:rsidR="00EE1B7A" w:rsidRPr="00EE1B7A">
        <w:rPr>
          <w:rFonts w:cstheme="minorHAnsi"/>
          <w:lang w:val="pt-PT"/>
        </w:rPr>
        <w:t xml:space="preserve">total </w:t>
      </w:r>
      <w:r w:rsidRPr="00EE1B7A">
        <w:rPr>
          <w:rFonts w:cstheme="minorHAnsi"/>
          <w:lang w:val="pt-PT"/>
        </w:rPr>
        <w:t xml:space="preserve">a ser removida será de 24,65 t/dia </w:t>
      </w:r>
      <w:r w:rsidR="009065C1">
        <w:rPr>
          <w:rFonts w:cstheme="minorHAnsi"/>
          <w:lang w:val="pt-PT"/>
        </w:rPr>
        <w:t>o equivalente a</w:t>
      </w:r>
      <w:r w:rsidRPr="00EE1B7A">
        <w:rPr>
          <w:rFonts w:cstheme="minorHAnsi"/>
          <w:lang w:val="pt-PT"/>
        </w:rPr>
        <w:t xml:space="preserve"> de 60% da carga doméstica atual.</w:t>
      </w:r>
    </w:p>
    <w:p w:rsidR="00EE1B7A" w:rsidRDefault="00EE1B7A" w:rsidP="00567BC8">
      <w:pPr>
        <w:autoSpaceDE w:val="0"/>
        <w:autoSpaceDN w:val="0"/>
        <w:adjustRightInd w:val="0"/>
        <w:spacing w:after="120" w:line="240" w:lineRule="auto"/>
        <w:jc w:val="both"/>
        <w:rPr>
          <w:rFonts w:cstheme="minorHAnsi"/>
          <w:lang w:val="pt-PT"/>
        </w:rPr>
      </w:pPr>
      <w:r>
        <w:rPr>
          <w:rFonts w:cstheme="minorHAnsi"/>
          <w:lang w:val="pt-PT"/>
        </w:rPr>
        <w:t>Ou seja, a implantação dos sistemas de esgotamento sanitário deverá promover uma redução de 60% da carga doméstica atualmente lançada nos cursos d’água da bacia o que deverá trazer uma melhoria substancial na qualidade da água do rio Ipojuca e dos reservatórios existentes.</w:t>
      </w:r>
    </w:p>
    <w:p w:rsidR="00F872EB" w:rsidRPr="001626C1" w:rsidRDefault="00F872EB" w:rsidP="00567BC8">
      <w:pPr>
        <w:autoSpaceDE w:val="0"/>
        <w:autoSpaceDN w:val="0"/>
        <w:adjustRightInd w:val="0"/>
        <w:spacing w:after="120" w:line="240" w:lineRule="auto"/>
        <w:jc w:val="both"/>
        <w:rPr>
          <w:rFonts w:cstheme="minorHAnsi"/>
          <w:lang w:val="pt-PT"/>
        </w:rPr>
      </w:pPr>
      <w:r w:rsidRPr="001626C1">
        <w:rPr>
          <w:rFonts w:cstheme="minorHAnsi"/>
          <w:lang w:val="pt-PT"/>
        </w:rPr>
        <w:t>As áreas de entorno desses reservatórios (faixa de 100 metros de área de preservação permanente) deverão ser revegetadas buscando uma condição adeq</w:t>
      </w:r>
      <w:r w:rsidR="002348F9" w:rsidRPr="001626C1">
        <w:rPr>
          <w:rFonts w:cstheme="minorHAnsi"/>
          <w:lang w:val="pt-PT"/>
        </w:rPr>
        <w:t>u</w:t>
      </w:r>
      <w:r w:rsidRPr="001626C1">
        <w:rPr>
          <w:rFonts w:cstheme="minorHAnsi"/>
          <w:lang w:val="pt-PT"/>
        </w:rPr>
        <w:t xml:space="preserve">ada à melhoria e segurança da qualidade de água. Adicionalmente, </w:t>
      </w:r>
      <w:r w:rsidR="002348F9" w:rsidRPr="001626C1">
        <w:rPr>
          <w:rFonts w:cstheme="minorHAnsi"/>
          <w:lang w:val="pt-PT"/>
        </w:rPr>
        <w:t xml:space="preserve">trechos de </w:t>
      </w:r>
      <w:r w:rsidRPr="001626C1">
        <w:rPr>
          <w:rFonts w:cstheme="minorHAnsi"/>
          <w:lang w:val="pt-PT"/>
        </w:rPr>
        <w:t>margens do rio Ipojuca situad</w:t>
      </w:r>
      <w:r w:rsidR="002348F9" w:rsidRPr="001626C1">
        <w:rPr>
          <w:rFonts w:cstheme="minorHAnsi"/>
          <w:lang w:val="pt-PT"/>
        </w:rPr>
        <w:t>o</w:t>
      </w:r>
      <w:r w:rsidRPr="001626C1">
        <w:rPr>
          <w:rFonts w:cstheme="minorHAnsi"/>
          <w:lang w:val="pt-PT"/>
        </w:rPr>
        <w:t>s em áreas urbanas deverão ser recuperadas e revitalizadas possibilitando à população uma utilização adequada do espaço e maio</w:t>
      </w:r>
      <w:r w:rsidR="008C218E" w:rsidRPr="001626C1">
        <w:rPr>
          <w:rFonts w:cstheme="minorHAnsi"/>
          <w:lang w:val="pt-PT"/>
        </w:rPr>
        <w:t>r</w:t>
      </w:r>
      <w:r w:rsidRPr="001626C1">
        <w:rPr>
          <w:rFonts w:cstheme="minorHAnsi"/>
          <w:lang w:val="pt-PT"/>
        </w:rPr>
        <w:t xml:space="preserve"> vivência com o rio, tornando-se uma alternativa para recreação da população.</w:t>
      </w:r>
    </w:p>
    <w:p w:rsidR="00EF7B44" w:rsidRDefault="003211F3" w:rsidP="001626C1">
      <w:pPr>
        <w:autoSpaceDE w:val="0"/>
        <w:autoSpaceDN w:val="0"/>
        <w:adjustRightInd w:val="0"/>
        <w:spacing w:after="120" w:line="240" w:lineRule="auto"/>
        <w:jc w:val="both"/>
        <w:rPr>
          <w:rFonts w:cstheme="minorHAnsi"/>
          <w:lang w:val="pt-PT"/>
        </w:rPr>
      </w:pPr>
      <w:r>
        <w:rPr>
          <w:rFonts w:cstheme="minorHAnsi"/>
          <w:lang w:val="pt-PT"/>
        </w:rPr>
        <w:t>Como consequencia,</w:t>
      </w:r>
      <w:r w:rsidR="00F872EB" w:rsidRPr="001626C1">
        <w:rPr>
          <w:rFonts w:cstheme="minorHAnsi"/>
          <w:lang w:val="pt-PT"/>
        </w:rPr>
        <w:t xml:space="preserve"> prevê-se </w:t>
      </w:r>
      <w:r>
        <w:rPr>
          <w:rFonts w:cstheme="minorHAnsi"/>
          <w:lang w:val="pt-PT"/>
        </w:rPr>
        <w:t xml:space="preserve">também </w:t>
      </w:r>
      <w:r w:rsidR="00F872EB" w:rsidRPr="001626C1">
        <w:rPr>
          <w:rFonts w:cstheme="minorHAnsi"/>
          <w:lang w:val="pt-PT"/>
        </w:rPr>
        <w:t>a melhoria da qualidade da água que chega à região estuarina, possibilitando a recuperação da flora e fauna local e garantindo uma qualidade adequada ao uso e turismo de praia</w:t>
      </w:r>
      <w:r w:rsidR="00EF7B44" w:rsidRPr="001626C1">
        <w:rPr>
          <w:rFonts w:cstheme="minorHAnsi"/>
          <w:lang w:val="pt-PT"/>
        </w:rPr>
        <w:t>.</w:t>
      </w:r>
    </w:p>
    <w:p w:rsidR="00354101" w:rsidRPr="001626C1" w:rsidRDefault="00354101" w:rsidP="001626C1">
      <w:pPr>
        <w:autoSpaceDE w:val="0"/>
        <w:autoSpaceDN w:val="0"/>
        <w:adjustRightInd w:val="0"/>
        <w:spacing w:after="120" w:line="240" w:lineRule="auto"/>
        <w:jc w:val="both"/>
        <w:rPr>
          <w:rFonts w:cstheme="minorHAnsi"/>
          <w:lang w:val="pt-PT"/>
        </w:rPr>
      </w:pPr>
      <w:r>
        <w:rPr>
          <w:rFonts w:cstheme="minorHAnsi"/>
          <w:lang w:val="pt-PT"/>
        </w:rPr>
        <w:t>Adicionalmente, o PSA irá promover a regularização do abastecimento de água em duas cidades importantes da bacia como Bezerros e Porto de Galinhas, distrito de Ipojuca, esta última importante polo turístico de Pernambuco e que se situação junto ao estuário do rio Ipojuca, com evidentes benefícios sociais e econômicos.</w:t>
      </w:r>
    </w:p>
    <w:p w:rsidR="00EF7B44" w:rsidRPr="001626C1" w:rsidRDefault="00EF7B44" w:rsidP="001626C1">
      <w:pPr>
        <w:autoSpaceDE w:val="0"/>
        <w:autoSpaceDN w:val="0"/>
        <w:adjustRightInd w:val="0"/>
        <w:spacing w:after="120" w:line="240" w:lineRule="auto"/>
        <w:jc w:val="both"/>
        <w:rPr>
          <w:rFonts w:cstheme="minorHAnsi"/>
          <w:lang w:val="pt-PT"/>
        </w:rPr>
      </w:pPr>
      <w:r w:rsidRPr="001626C1">
        <w:rPr>
          <w:rFonts w:cstheme="minorHAnsi"/>
          <w:lang w:val="pt-PT"/>
        </w:rPr>
        <w:t>Com relação aos impactos negativos é importante verificar que se tratam de obras de pequeno porte sem complexidade técnica. Neste sentido, o</w:t>
      </w:r>
      <w:r w:rsidR="001C3F1E" w:rsidRPr="001626C1">
        <w:rPr>
          <w:rFonts w:cstheme="minorHAnsi"/>
          <w:lang w:val="pt-PT"/>
        </w:rPr>
        <w:t>s potenciais impactos negativos estão relacionados com a fase de construção p</w:t>
      </w:r>
      <w:r w:rsidRPr="001626C1">
        <w:rPr>
          <w:rFonts w:cstheme="minorHAnsi"/>
          <w:lang w:val="pt-PT"/>
        </w:rPr>
        <w:t>odendo</w:t>
      </w:r>
      <w:r w:rsidR="001C3F1E" w:rsidRPr="001626C1">
        <w:rPr>
          <w:rFonts w:cstheme="minorHAnsi"/>
          <w:lang w:val="pt-PT"/>
        </w:rPr>
        <w:t xml:space="preserve"> gerar alguns distúrbios temporários</w:t>
      </w:r>
      <w:r w:rsidRPr="001626C1">
        <w:rPr>
          <w:rFonts w:cstheme="minorHAnsi"/>
          <w:lang w:val="pt-PT"/>
        </w:rPr>
        <w:t xml:space="preserve"> inerentes à obras desta tipologia, tais como ruído, poeira, transtornos de trânsito</w:t>
      </w:r>
      <w:r w:rsidR="001C3F1E" w:rsidRPr="001626C1">
        <w:rPr>
          <w:rFonts w:cstheme="minorHAnsi"/>
          <w:lang w:val="pt-PT"/>
        </w:rPr>
        <w:t>,</w:t>
      </w:r>
      <w:r w:rsidRPr="001626C1">
        <w:rPr>
          <w:rFonts w:cstheme="minorHAnsi"/>
          <w:lang w:val="pt-PT"/>
        </w:rPr>
        <w:t xml:space="preserve"> etc.,</w:t>
      </w:r>
      <w:r w:rsidR="004019FA">
        <w:rPr>
          <w:rFonts w:cstheme="minorHAnsi"/>
          <w:lang w:val="pt-PT"/>
        </w:rPr>
        <w:t xml:space="preserve">com possibilidade de alteração temporária na </w:t>
      </w:r>
      <w:r w:rsidR="00291EA1">
        <w:rPr>
          <w:rFonts w:cstheme="minorHAnsi"/>
          <w:lang w:val="pt-PT"/>
        </w:rPr>
        <w:t>rotina da</w:t>
      </w:r>
      <w:r w:rsidR="004019FA">
        <w:rPr>
          <w:rFonts w:cstheme="minorHAnsi"/>
          <w:lang w:val="pt-PT"/>
        </w:rPr>
        <w:t xml:space="preserve"> população</w:t>
      </w:r>
      <w:r w:rsidR="00354101">
        <w:rPr>
          <w:rFonts w:cstheme="minorHAnsi"/>
          <w:lang w:val="pt-PT"/>
        </w:rPr>
        <w:t xml:space="preserve"> </w:t>
      </w:r>
      <w:r w:rsidR="004019FA">
        <w:rPr>
          <w:rFonts w:cstheme="minorHAnsi"/>
          <w:lang w:val="pt-PT"/>
        </w:rPr>
        <w:t xml:space="preserve">residente nas áreas de obras. No entanto, </w:t>
      </w:r>
      <w:r w:rsidR="001C3F1E" w:rsidRPr="001626C1">
        <w:rPr>
          <w:rFonts w:cstheme="minorHAnsi"/>
          <w:lang w:val="pt-PT"/>
        </w:rPr>
        <w:t>esses impactos serão limitados à área de obras e pode</w:t>
      </w:r>
      <w:r w:rsidRPr="001626C1">
        <w:rPr>
          <w:rFonts w:cstheme="minorHAnsi"/>
          <w:lang w:val="pt-PT"/>
        </w:rPr>
        <w:t>m</w:t>
      </w:r>
      <w:r w:rsidR="001C3F1E" w:rsidRPr="001626C1">
        <w:rPr>
          <w:rFonts w:cstheme="minorHAnsi"/>
          <w:lang w:val="pt-PT"/>
        </w:rPr>
        <w:t xml:space="preserve"> ser facilmente mitigado</w:t>
      </w:r>
      <w:r w:rsidRPr="001626C1">
        <w:rPr>
          <w:rFonts w:cstheme="minorHAnsi"/>
          <w:lang w:val="pt-PT"/>
        </w:rPr>
        <w:t xml:space="preserve">s com a </w:t>
      </w:r>
      <w:r w:rsidR="001C3F1E" w:rsidRPr="001626C1">
        <w:rPr>
          <w:rFonts w:cstheme="minorHAnsi"/>
          <w:lang w:val="pt-PT"/>
        </w:rPr>
        <w:t xml:space="preserve">adoção de </w:t>
      </w:r>
      <w:r w:rsidRPr="001626C1">
        <w:rPr>
          <w:rFonts w:cstheme="minorHAnsi"/>
          <w:lang w:val="pt-PT"/>
        </w:rPr>
        <w:t>boas e adequadas</w:t>
      </w:r>
      <w:r w:rsidR="00354101">
        <w:rPr>
          <w:rFonts w:cstheme="minorHAnsi"/>
          <w:lang w:val="pt-PT"/>
        </w:rPr>
        <w:t xml:space="preserve"> </w:t>
      </w:r>
      <w:r w:rsidR="001C3F1E" w:rsidRPr="001626C1">
        <w:rPr>
          <w:rFonts w:cstheme="minorHAnsi"/>
          <w:lang w:val="pt-PT"/>
        </w:rPr>
        <w:t>práticas de construção</w:t>
      </w:r>
      <w:r w:rsidRPr="001626C1">
        <w:rPr>
          <w:rFonts w:cstheme="minorHAnsi"/>
          <w:lang w:val="pt-PT"/>
        </w:rPr>
        <w:t xml:space="preserve">. </w:t>
      </w:r>
      <w:r w:rsidR="001C3F1E" w:rsidRPr="001626C1">
        <w:rPr>
          <w:rFonts w:cstheme="minorHAnsi"/>
          <w:lang w:val="pt-PT"/>
        </w:rPr>
        <w:t>Para atenuar</w:t>
      </w:r>
      <w:r w:rsidRPr="001626C1">
        <w:rPr>
          <w:rFonts w:cstheme="minorHAnsi"/>
          <w:lang w:val="pt-PT"/>
        </w:rPr>
        <w:t xml:space="preserve"> estes impactos</w:t>
      </w:r>
      <w:r w:rsidR="001C3F1E" w:rsidRPr="001626C1">
        <w:rPr>
          <w:rFonts w:cstheme="minorHAnsi"/>
          <w:lang w:val="pt-PT"/>
        </w:rPr>
        <w:t xml:space="preserve">, </w:t>
      </w:r>
      <w:r w:rsidRPr="001626C1">
        <w:rPr>
          <w:rFonts w:cstheme="minorHAnsi"/>
          <w:lang w:val="pt-PT"/>
        </w:rPr>
        <w:t>foi concebido um P</w:t>
      </w:r>
      <w:r w:rsidR="001C3F1E" w:rsidRPr="001626C1">
        <w:rPr>
          <w:rFonts w:cstheme="minorHAnsi"/>
          <w:lang w:val="pt-PT"/>
        </w:rPr>
        <w:t xml:space="preserve">lano de </w:t>
      </w:r>
      <w:r w:rsidRPr="001626C1">
        <w:rPr>
          <w:rFonts w:cstheme="minorHAnsi"/>
          <w:lang w:val="pt-PT"/>
        </w:rPr>
        <w:t>G</w:t>
      </w:r>
      <w:r w:rsidR="001C3F1E" w:rsidRPr="001626C1">
        <w:rPr>
          <w:rFonts w:cstheme="minorHAnsi"/>
          <w:lang w:val="pt-PT"/>
        </w:rPr>
        <w:t>estão</w:t>
      </w:r>
      <w:r w:rsidRPr="001626C1">
        <w:rPr>
          <w:rFonts w:cstheme="minorHAnsi"/>
          <w:lang w:val="pt-PT"/>
        </w:rPr>
        <w:t xml:space="preserve"> Ambiental – PGA que inclui um programa ambiental de controle de obras (PCAO) com</w:t>
      </w:r>
      <w:r w:rsidR="001C3F1E" w:rsidRPr="001626C1">
        <w:rPr>
          <w:rFonts w:cstheme="minorHAnsi"/>
          <w:lang w:val="pt-PT"/>
        </w:rPr>
        <w:t xml:space="preserve"> ações para eliminar a interferência de ruído, poeira e </w:t>
      </w:r>
      <w:r w:rsidRPr="001626C1">
        <w:rPr>
          <w:rFonts w:cstheme="minorHAnsi"/>
          <w:lang w:val="pt-PT"/>
        </w:rPr>
        <w:t xml:space="preserve">dos transtornos de </w:t>
      </w:r>
      <w:r w:rsidR="001C3F1E" w:rsidRPr="001626C1">
        <w:rPr>
          <w:rFonts w:cstheme="minorHAnsi"/>
          <w:lang w:val="pt-PT"/>
        </w:rPr>
        <w:t>tr</w:t>
      </w:r>
      <w:r w:rsidRPr="001626C1">
        <w:rPr>
          <w:rFonts w:cstheme="minorHAnsi"/>
          <w:lang w:val="pt-PT"/>
        </w:rPr>
        <w:t>ânsito assim como para</w:t>
      </w:r>
      <w:r w:rsidR="00354101">
        <w:rPr>
          <w:rFonts w:cstheme="minorHAnsi"/>
          <w:lang w:val="pt-PT"/>
        </w:rPr>
        <w:t xml:space="preserve"> </w:t>
      </w:r>
      <w:r w:rsidR="001C3F1E" w:rsidRPr="001626C1">
        <w:rPr>
          <w:rFonts w:cstheme="minorHAnsi"/>
          <w:lang w:val="pt-PT"/>
        </w:rPr>
        <w:t>minimizar os impactos relacionados à saúde</w:t>
      </w:r>
      <w:r w:rsidRPr="001626C1">
        <w:rPr>
          <w:rFonts w:cstheme="minorHAnsi"/>
          <w:lang w:val="pt-PT"/>
        </w:rPr>
        <w:t xml:space="preserve"> dos</w:t>
      </w:r>
      <w:r w:rsidR="001C3F1E" w:rsidRPr="001626C1">
        <w:rPr>
          <w:rFonts w:cstheme="minorHAnsi"/>
          <w:lang w:val="pt-PT"/>
        </w:rPr>
        <w:t xml:space="preserve"> profissionais envolvidos nas obras do </w:t>
      </w:r>
      <w:r w:rsidRPr="001626C1">
        <w:rPr>
          <w:rFonts w:cstheme="minorHAnsi"/>
          <w:lang w:val="pt-PT"/>
        </w:rPr>
        <w:t xml:space="preserve">Projeto. </w:t>
      </w:r>
    </w:p>
    <w:p w:rsidR="001C3F1E" w:rsidRPr="001626C1" w:rsidRDefault="00EF7B44" w:rsidP="001626C1">
      <w:pPr>
        <w:autoSpaceDE w:val="0"/>
        <w:autoSpaceDN w:val="0"/>
        <w:adjustRightInd w:val="0"/>
        <w:spacing w:after="120" w:line="240" w:lineRule="auto"/>
        <w:jc w:val="both"/>
        <w:rPr>
          <w:rFonts w:cstheme="minorHAnsi"/>
        </w:rPr>
      </w:pPr>
      <w:r w:rsidRPr="001626C1">
        <w:rPr>
          <w:rFonts w:cstheme="minorHAnsi"/>
          <w:lang w:val="pt-PT"/>
        </w:rPr>
        <w:t xml:space="preserve">Confirma-se que </w:t>
      </w:r>
      <w:r w:rsidR="001C3F1E" w:rsidRPr="001626C1">
        <w:rPr>
          <w:rFonts w:cstheme="minorHAnsi"/>
          <w:lang w:val="pt-PT"/>
        </w:rPr>
        <w:t xml:space="preserve">não haverá necessidade de reassentamento de </w:t>
      </w:r>
      <w:r w:rsidRPr="001626C1">
        <w:rPr>
          <w:rFonts w:cstheme="minorHAnsi"/>
          <w:lang w:val="pt-PT"/>
        </w:rPr>
        <w:t xml:space="preserve">população e que se adotarão cuidados especiais com a supervisão </w:t>
      </w:r>
      <w:r w:rsidR="001C3F1E" w:rsidRPr="001626C1">
        <w:rPr>
          <w:rFonts w:cstheme="minorHAnsi"/>
          <w:lang w:val="pt-PT"/>
        </w:rPr>
        <w:t>de obras localizadas em áreas com potencial arqueológico.</w:t>
      </w:r>
    </w:p>
    <w:p w:rsidR="001C3F1E" w:rsidRPr="00A52E80" w:rsidRDefault="00BE7E5A" w:rsidP="001626C1">
      <w:pPr>
        <w:autoSpaceDE w:val="0"/>
        <w:autoSpaceDN w:val="0"/>
        <w:adjustRightInd w:val="0"/>
        <w:spacing w:after="120" w:line="240" w:lineRule="auto"/>
        <w:jc w:val="both"/>
        <w:rPr>
          <w:b/>
        </w:rPr>
      </w:pPr>
      <w:r>
        <w:rPr>
          <w:b/>
        </w:rPr>
        <w:t>IV.2</w:t>
      </w:r>
      <w:r w:rsidRPr="00A52E80">
        <w:rPr>
          <w:b/>
        </w:rPr>
        <w:t xml:space="preserve"> IMPACTOS E RISCOS AMBIENTAIS</w:t>
      </w:r>
    </w:p>
    <w:p w:rsidR="007279F6" w:rsidRDefault="007279F6" w:rsidP="007279F6">
      <w:pPr>
        <w:autoSpaceDE w:val="0"/>
        <w:autoSpaceDN w:val="0"/>
        <w:adjustRightInd w:val="0"/>
        <w:spacing w:after="120" w:line="240" w:lineRule="auto"/>
        <w:jc w:val="both"/>
        <w:rPr>
          <w:rFonts w:ascii="Calibri" w:hAnsi="Calibri" w:cs="Arial"/>
          <w:lang w:val="pt-PT"/>
        </w:rPr>
      </w:pPr>
      <w:r w:rsidRPr="007279F6">
        <w:rPr>
          <w:rFonts w:cs="Arial"/>
          <w:lang w:val="pt-PT"/>
        </w:rPr>
        <w:t xml:space="preserve">O Componente </w:t>
      </w:r>
      <w:r>
        <w:rPr>
          <w:rFonts w:cs="Arial"/>
          <w:lang w:val="pt-PT"/>
        </w:rPr>
        <w:t>2</w:t>
      </w:r>
      <w:r w:rsidRPr="007279F6">
        <w:rPr>
          <w:rFonts w:cs="Arial"/>
          <w:lang w:val="pt-PT"/>
        </w:rPr>
        <w:t xml:space="preserve"> – </w:t>
      </w:r>
      <w:r w:rsidRPr="00DC339E">
        <w:rPr>
          <w:rFonts w:ascii="Calibri" w:hAnsi="Calibri" w:cs="Arial"/>
          <w:b/>
          <w:color w:val="333333"/>
          <w:lang w:val="pt-PT"/>
        </w:rPr>
        <w:t>Construção e Equipamento</w:t>
      </w:r>
      <w:r>
        <w:rPr>
          <w:rFonts w:ascii="Calibri" w:hAnsi="Calibri" w:cs="Arial"/>
          <w:b/>
          <w:color w:val="333333"/>
          <w:lang w:val="pt-PT"/>
        </w:rPr>
        <w:t>s</w:t>
      </w:r>
      <w:r w:rsidR="003211F3">
        <w:rPr>
          <w:rFonts w:ascii="Calibri" w:hAnsi="Calibri" w:cs="Arial"/>
          <w:b/>
          <w:color w:val="333333"/>
          <w:lang w:val="pt-PT"/>
        </w:rPr>
        <w:t xml:space="preserve"> </w:t>
      </w:r>
      <w:r w:rsidRPr="007279F6">
        <w:rPr>
          <w:rFonts w:ascii="Calibri" w:hAnsi="Calibri" w:cs="Arial"/>
          <w:color w:val="333333"/>
          <w:lang w:val="pt-PT"/>
        </w:rPr>
        <w:t xml:space="preserve">contempla </w:t>
      </w:r>
      <w:r w:rsidRPr="007279F6">
        <w:rPr>
          <w:rFonts w:ascii="Calibri" w:hAnsi="Calibri" w:cs="Arial"/>
          <w:lang w:val="pt-PT"/>
        </w:rPr>
        <w:t>o desenvolvimento</w:t>
      </w:r>
      <w:r w:rsidRPr="000E09F0">
        <w:rPr>
          <w:rFonts w:ascii="Calibri" w:hAnsi="Calibri" w:cs="Arial"/>
          <w:lang w:val="pt-PT"/>
        </w:rPr>
        <w:t xml:space="preserve"> de projetos de engenharia e construção de interceptores e coletores, estações de bombeamento e coleta de conexões de rede intradomiciliares, plantas de tratamento de águas residuais, pri</w:t>
      </w:r>
      <w:r w:rsidR="003211F3">
        <w:rPr>
          <w:rFonts w:ascii="Calibri" w:hAnsi="Calibri" w:cs="Arial"/>
          <w:lang w:val="pt-PT"/>
        </w:rPr>
        <w:t xml:space="preserve">oritáriamente </w:t>
      </w:r>
      <w:r w:rsidRPr="000E09F0">
        <w:rPr>
          <w:rFonts w:ascii="Calibri" w:hAnsi="Calibri" w:cs="Arial"/>
          <w:lang w:val="pt-PT"/>
        </w:rPr>
        <w:t>para as 12 sedes de municípios localizados na bacia do rio Ipojuca e outros municípios cuja sede não se encontra na bacia</w:t>
      </w:r>
      <w:r w:rsidR="00354101">
        <w:rPr>
          <w:rFonts w:ascii="Calibri" w:hAnsi="Calibri" w:cs="Arial"/>
          <w:lang w:val="pt-PT"/>
        </w:rPr>
        <w:t>, além da ampliação de sistemas de abastecimento de água em duas cidades importantes da bacia.</w:t>
      </w:r>
    </w:p>
    <w:p w:rsidR="00EE1B7A" w:rsidRPr="000E09F0" w:rsidRDefault="00EE1B7A" w:rsidP="007279F6">
      <w:pPr>
        <w:autoSpaceDE w:val="0"/>
        <w:autoSpaceDN w:val="0"/>
        <w:adjustRightInd w:val="0"/>
        <w:spacing w:after="120" w:line="240" w:lineRule="auto"/>
        <w:jc w:val="both"/>
        <w:rPr>
          <w:rFonts w:ascii="Calibri" w:hAnsi="Calibri" w:cs="Arial"/>
          <w:lang w:val="pt-PT"/>
        </w:rPr>
      </w:pPr>
    </w:p>
    <w:tbl>
      <w:tblPr>
        <w:tblStyle w:val="LightList-Accent5"/>
        <w:tblW w:w="9464" w:type="dxa"/>
        <w:tblLook w:val="01E0" w:firstRow="1" w:lastRow="1" w:firstColumn="1" w:lastColumn="1" w:noHBand="0" w:noVBand="0"/>
      </w:tblPr>
      <w:tblGrid>
        <w:gridCol w:w="3420"/>
        <w:gridCol w:w="6044"/>
      </w:tblGrid>
      <w:tr w:rsidR="007279F6" w:rsidRPr="002D1F77" w:rsidTr="006B5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rsidR="007279F6" w:rsidRPr="002D1F77" w:rsidRDefault="007279F6" w:rsidP="007279F6">
            <w:pPr>
              <w:widowControl w:val="0"/>
              <w:spacing w:before="40" w:after="40"/>
              <w:ind w:right="-24"/>
              <w:jc w:val="center"/>
              <w:rPr>
                <w:rFonts w:eastAsia="MS Mincho" w:cs="Arial"/>
                <w:b w:val="0"/>
                <w:i/>
              </w:rPr>
            </w:pPr>
            <w:r w:rsidRPr="002D1F77">
              <w:rPr>
                <w:rFonts w:eastAsia="MS Mincho" w:cs="Arial"/>
                <w:b w:val="0"/>
                <w:i/>
              </w:rPr>
              <w:lastRenderedPageBreak/>
              <w:t>Ações</w:t>
            </w:r>
          </w:p>
        </w:tc>
        <w:tc>
          <w:tcPr>
            <w:cnfStyle w:val="000100000000" w:firstRow="0" w:lastRow="0" w:firstColumn="0" w:lastColumn="1" w:oddVBand="0" w:evenVBand="0" w:oddHBand="0" w:evenHBand="0" w:firstRowFirstColumn="0" w:firstRowLastColumn="0" w:lastRowFirstColumn="0" w:lastRowLastColumn="0"/>
            <w:tcW w:w="6044" w:type="dxa"/>
            <w:tcBorders>
              <w:bottom w:val="single" w:sz="8" w:space="0" w:color="4BACC6" w:themeColor="accent5"/>
            </w:tcBorders>
          </w:tcPr>
          <w:p w:rsidR="007279F6" w:rsidRPr="002D1F77" w:rsidRDefault="007279F6" w:rsidP="007279F6">
            <w:pPr>
              <w:widowControl w:val="0"/>
              <w:spacing w:before="40" w:after="40"/>
              <w:ind w:left="-12" w:hanging="180"/>
              <w:jc w:val="center"/>
              <w:rPr>
                <w:rFonts w:eastAsia="MS Mincho" w:cs="Arial"/>
                <w:b w:val="0"/>
                <w:i/>
              </w:rPr>
            </w:pPr>
            <w:r w:rsidRPr="002D1F77">
              <w:rPr>
                <w:rFonts w:eastAsia="MS Mincho" w:cs="Arial"/>
                <w:b w:val="0"/>
                <w:i/>
              </w:rPr>
              <w:t>Intervenções Propostas</w:t>
            </w:r>
          </w:p>
        </w:tc>
      </w:tr>
      <w:tr w:rsidR="007279F6" w:rsidRPr="002D1F77" w:rsidTr="006B5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vMerge w:val="restart"/>
            <w:tcBorders>
              <w:right w:val="single" w:sz="4" w:space="0" w:color="auto"/>
            </w:tcBorders>
          </w:tcPr>
          <w:p w:rsidR="007279F6" w:rsidRPr="002D1F77" w:rsidRDefault="007279F6" w:rsidP="007279F6">
            <w:pPr>
              <w:widowControl w:val="0"/>
              <w:spacing w:before="40" w:after="40"/>
              <w:jc w:val="both"/>
              <w:rPr>
                <w:rFonts w:eastAsia="MS Mincho" w:cs="Arial"/>
              </w:rPr>
            </w:pPr>
          </w:p>
          <w:p w:rsidR="007279F6" w:rsidRPr="002D1F77" w:rsidRDefault="007279F6" w:rsidP="007279F6">
            <w:pPr>
              <w:widowControl w:val="0"/>
              <w:spacing w:before="40" w:after="40"/>
              <w:jc w:val="both"/>
              <w:rPr>
                <w:rFonts w:eastAsia="MS Mincho" w:cs="Arial"/>
              </w:rPr>
            </w:pPr>
            <w:r w:rsidRPr="002D1F77">
              <w:rPr>
                <w:rFonts w:eastAsia="MS Mincho" w:cs="Arial"/>
              </w:rPr>
              <w:t xml:space="preserve">Implantação </w:t>
            </w:r>
            <w:r>
              <w:rPr>
                <w:rFonts w:eastAsia="MS Mincho" w:cs="Arial"/>
              </w:rPr>
              <w:t xml:space="preserve">e/ou ampliação </w:t>
            </w:r>
            <w:r w:rsidRPr="002D1F77">
              <w:rPr>
                <w:rFonts w:eastAsia="MS Mincho" w:cs="Arial"/>
              </w:rPr>
              <w:t xml:space="preserve">completa de sistema de esgotamento sanitário, incluindo </w:t>
            </w:r>
            <w:r w:rsidR="00291EA1">
              <w:rPr>
                <w:rFonts w:eastAsia="MS Mincho" w:cs="Arial"/>
              </w:rPr>
              <w:t>a Estação de Tratamento de Esgotos (</w:t>
            </w:r>
            <w:r w:rsidRPr="002D1F77">
              <w:rPr>
                <w:rFonts w:eastAsia="MS Mincho" w:cs="Arial"/>
              </w:rPr>
              <w:t>ETE</w:t>
            </w:r>
            <w:r w:rsidR="00291EA1">
              <w:rPr>
                <w:rFonts w:eastAsia="MS Mincho" w:cs="Arial"/>
              </w:rPr>
              <w:t>)</w:t>
            </w:r>
          </w:p>
        </w:tc>
        <w:tc>
          <w:tcPr>
            <w:cnfStyle w:val="000100000000" w:firstRow="0" w:lastRow="0" w:firstColumn="0" w:lastColumn="1" w:oddVBand="0" w:evenVBand="0" w:oddHBand="0" w:evenHBand="0" w:firstRowFirstColumn="0" w:firstRowLastColumn="0" w:lastRowFirstColumn="0" w:lastRowLastColumn="0"/>
            <w:tcW w:w="6044" w:type="dxa"/>
            <w:tcBorders>
              <w:left w:val="single" w:sz="4" w:space="0" w:color="auto"/>
            </w:tcBorders>
          </w:tcPr>
          <w:p w:rsidR="007279F6" w:rsidRPr="006B5002" w:rsidRDefault="007279F6" w:rsidP="007279F6">
            <w:pPr>
              <w:widowControl w:val="0"/>
              <w:spacing w:before="40" w:after="40"/>
              <w:ind w:right="-24"/>
              <w:jc w:val="both"/>
              <w:rPr>
                <w:rFonts w:eastAsia="MS Mincho" w:cs="Arial"/>
                <w:b w:val="0"/>
              </w:rPr>
            </w:pPr>
            <w:r w:rsidRPr="006B5002">
              <w:rPr>
                <w:rFonts w:eastAsia="MS Mincho" w:cs="Arial"/>
                <w:b w:val="0"/>
              </w:rPr>
              <w:t>Implantação e/ou ampliação de sistema de coleta (ramais domiciliares, redes e coletores-tronco)</w:t>
            </w:r>
          </w:p>
        </w:tc>
      </w:tr>
      <w:tr w:rsidR="007279F6" w:rsidRPr="002D1F77" w:rsidTr="006B5002">
        <w:tc>
          <w:tcPr>
            <w:cnfStyle w:val="001000000000" w:firstRow="0" w:lastRow="0" w:firstColumn="1" w:lastColumn="0" w:oddVBand="0" w:evenVBand="0" w:oddHBand="0" w:evenHBand="0" w:firstRowFirstColumn="0" w:firstRowLastColumn="0" w:lastRowFirstColumn="0" w:lastRowLastColumn="0"/>
            <w:tcW w:w="3420" w:type="dxa"/>
            <w:vMerge/>
            <w:tcBorders>
              <w:right w:val="single" w:sz="4" w:space="0" w:color="auto"/>
            </w:tcBorders>
          </w:tcPr>
          <w:p w:rsidR="007279F6" w:rsidRPr="002D1F77" w:rsidRDefault="007279F6" w:rsidP="007279F6">
            <w:pPr>
              <w:widowControl w:val="0"/>
              <w:spacing w:before="40" w:after="40"/>
              <w:jc w:val="both"/>
              <w:rPr>
                <w:rFonts w:eastAsia="MS Mincho" w:cs="Arial"/>
              </w:rPr>
            </w:pPr>
          </w:p>
        </w:tc>
        <w:tc>
          <w:tcPr>
            <w:cnfStyle w:val="000100000000" w:firstRow="0" w:lastRow="0" w:firstColumn="0" w:lastColumn="1" w:oddVBand="0" w:evenVBand="0" w:oddHBand="0" w:evenHBand="0" w:firstRowFirstColumn="0" w:firstRowLastColumn="0" w:lastRowFirstColumn="0" w:lastRowLastColumn="0"/>
            <w:tcW w:w="6044" w:type="dxa"/>
            <w:tcBorders>
              <w:left w:val="single" w:sz="4" w:space="0" w:color="auto"/>
            </w:tcBorders>
          </w:tcPr>
          <w:p w:rsidR="007279F6" w:rsidRPr="006B5002" w:rsidRDefault="007279F6" w:rsidP="007279F6">
            <w:pPr>
              <w:widowControl w:val="0"/>
              <w:spacing w:before="40" w:after="40"/>
              <w:ind w:right="-24"/>
              <w:jc w:val="both"/>
              <w:rPr>
                <w:rFonts w:eastAsia="MS Mincho" w:cs="Arial"/>
                <w:b w:val="0"/>
              </w:rPr>
            </w:pPr>
            <w:r w:rsidRPr="006B5002">
              <w:rPr>
                <w:rFonts w:eastAsia="MS Mincho" w:cs="Arial"/>
                <w:b w:val="0"/>
              </w:rPr>
              <w:t xml:space="preserve">Implantação e/ou ampliação de sistema de transporte (interceptores, </w:t>
            </w:r>
            <w:r w:rsidR="003211F3">
              <w:rPr>
                <w:rFonts w:eastAsia="MS Mincho" w:cs="Arial"/>
                <w:b w:val="0"/>
              </w:rPr>
              <w:t xml:space="preserve">estações </w:t>
            </w:r>
            <w:r w:rsidRPr="006B5002">
              <w:rPr>
                <w:rFonts w:eastAsia="MS Mincho" w:cs="Arial"/>
                <w:b w:val="0"/>
              </w:rPr>
              <w:t>elevatórias e linhas de recalque)</w:t>
            </w:r>
          </w:p>
        </w:tc>
      </w:tr>
      <w:tr w:rsidR="007279F6" w:rsidRPr="002D1F77" w:rsidTr="006B5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vMerge/>
            <w:tcBorders>
              <w:right w:val="single" w:sz="4" w:space="0" w:color="auto"/>
            </w:tcBorders>
          </w:tcPr>
          <w:p w:rsidR="007279F6" w:rsidRPr="002D1F77" w:rsidRDefault="007279F6" w:rsidP="007279F6">
            <w:pPr>
              <w:widowControl w:val="0"/>
              <w:spacing w:before="40" w:after="40"/>
              <w:jc w:val="both"/>
              <w:rPr>
                <w:rFonts w:eastAsia="MS Mincho" w:cs="Arial"/>
              </w:rPr>
            </w:pPr>
          </w:p>
        </w:tc>
        <w:tc>
          <w:tcPr>
            <w:cnfStyle w:val="000100000000" w:firstRow="0" w:lastRow="0" w:firstColumn="0" w:lastColumn="1" w:oddVBand="0" w:evenVBand="0" w:oddHBand="0" w:evenHBand="0" w:firstRowFirstColumn="0" w:firstRowLastColumn="0" w:lastRowFirstColumn="0" w:lastRowLastColumn="0"/>
            <w:tcW w:w="6044" w:type="dxa"/>
            <w:tcBorders>
              <w:left w:val="single" w:sz="4" w:space="0" w:color="auto"/>
            </w:tcBorders>
          </w:tcPr>
          <w:p w:rsidR="007279F6" w:rsidRPr="006B5002" w:rsidRDefault="007279F6" w:rsidP="007279F6">
            <w:pPr>
              <w:widowControl w:val="0"/>
              <w:spacing w:before="40" w:after="40"/>
              <w:ind w:right="-24"/>
              <w:jc w:val="both"/>
              <w:rPr>
                <w:rFonts w:eastAsia="MS Mincho" w:cs="Arial"/>
                <w:b w:val="0"/>
              </w:rPr>
            </w:pPr>
            <w:r w:rsidRPr="006B5002">
              <w:rPr>
                <w:rFonts w:eastAsia="MS Mincho" w:cs="Arial"/>
                <w:b w:val="0"/>
              </w:rPr>
              <w:t xml:space="preserve">Implantação de Estação de Tratamento de Esgotos </w:t>
            </w:r>
            <w:r w:rsidR="00354101">
              <w:rPr>
                <w:rFonts w:eastAsia="MS Mincho" w:cs="Arial"/>
                <w:b w:val="0"/>
              </w:rPr>
              <w:t>–</w:t>
            </w:r>
            <w:r w:rsidRPr="006B5002">
              <w:rPr>
                <w:rFonts w:eastAsia="MS Mincho" w:cs="Arial"/>
                <w:b w:val="0"/>
              </w:rPr>
              <w:t xml:space="preserve"> ETE</w:t>
            </w:r>
          </w:p>
        </w:tc>
      </w:tr>
      <w:tr w:rsidR="008F02AF" w:rsidRPr="002D1F77" w:rsidTr="008F02AF">
        <w:trPr>
          <w:trHeight w:val="279"/>
        </w:trPr>
        <w:tc>
          <w:tcPr>
            <w:cnfStyle w:val="001000000000" w:firstRow="0" w:lastRow="0" w:firstColumn="1" w:lastColumn="0" w:oddVBand="0" w:evenVBand="0" w:oddHBand="0" w:evenHBand="0" w:firstRowFirstColumn="0" w:firstRowLastColumn="0" w:lastRowFirstColumn="0" w:lastRowLastColumn="0"/>
            <w:tcW w:w="3420" w:type="dxa"/>
            <w:vMerge w:val="restart"/>
            <w:tcBorders>
              <w:right w:val="single" w:sz="4" w:space="0" w:color="auto"/>
            </w:tcBorders>
          </w:tcPr>
          <w:p w:rsidR="008F02AF" w:rsidRPr="002D1F77" w:rsidRDefault="008F02AF" w:rsidP="008F02AF">
            <w:pPr>
              <w:widowControl w:val="0"/>
              <w:spacing w:before="40" w:after="40"/>
              <w:jc w:val="both"/>
              <w:rPr>
                <w:rFonts w:eastAsia="MS Mincho" w:cs="Arial"/>
              </w:rPr>
            </w:pPr>
            <w:r>
              <w:rPr>
                <w:rFonts w:eastAsia="MS Mincho" w:cs="Arial"/>
              </w:rPr>
              <w:t xml:space="preserve">Ampliação </w:t>
            </w:r>
            <w:r w:rsidRPr="002D1F77">
              <w:rPr>
                <w:rFonts w:eastAsia="MS Mincho" w:cs="Arial"/>
              </w:rPr>
              <w:t xml:space="preserve">de sistema de </w:t>
            </w:r>
            <w:r>
              <w:rPr>
                <w:rFonts w:eastAsia="MS Mincho" w:cs="Arial"/>
              </w:rPr>
              <w:t>abastecimento de água</w:t>
            </w:r>
          </w:p>
        </w:tc>
        <w:tc>
          <w:tcPr>
            <w:cnfStyle w:val="000100000000" w:firstRow="0" w:lastRow="0" w:firstColumn="0" w:lastColumn="1" w:oddVBand="0" w:evenVBand="0" w:oddHBand="0" w:evenHBand="0" w:firstRowFirstColumn="0" w:firstRowLastColumn="0" w:lastRowFirstColumn="0" w:lastRowLastColumn="0"/>
            <w:tcW w:w="6044" w:type="dxa"/>
            <w:tcBorders>
              <w:left w:val="single" w:sz="4" w:space="0" w:color="auto"/>
            </w:tcBorders>
          </w:tcPr>
          <w:p w:rsidR="008F02AF" w:rsidRPr="006B5002" w:rsidRDefault="008F02AF" w:rsidP="007279F6">
            <w:pPr>
              <w:widowControl w:val="0"/>
              <w:spacing w:before="40" w:after="40"/>
              <w:ind w:right="-24"/>
              <w:jc w:val="both"/>
              <w:rPr>
                <w:rFonts w:eastAsia="MS Mincho" w:cs="Arial"/>
                <w:b w:val="0"/>
              </w:rPr>
            </w:pPr>
            <w:r>
              <w:rPr>
                <w:rFonts w:eastAsia="MS Mincho" w:cs="Arial"/>
                <w:b w:val="0"/>
              </w:rPr>
              <w:t>Adutora, elevatórias e reservatórios de distribuição</w:t>
            </w:r>
          </w:p>
        </w:tc>
      </w:tr>
      <w:tr w:rsidR="008F02AF" w:rsidRPr="002D1F77" w:rsidTr="006B5002">
        <w:trPr>
          <w:cnfStyle w:val="010000000000" w:firstRow="0" w:lastRow="1"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0" w:type="dxa"/>
            <w:vMerge/>
            <w:tcBorders>
              <w:right w:val="single" w:sz="4" w:space="0" w:color="auto"/>
            </w:tcBorders>
          </w:tcPr>
          <w:p w:rsidR="008F02AF" w:rsidRDefault="008F02AF" w:rsidP="008F02AF">
            <w:pPr>
              <w:widowControl w:val="0"/>
              <w:spacing w:before="40" w:after="40"/>
              <w:jc w:val="both"/>
              <w:rPr>
                <w:rFonts w:eastAsia="MS Mincho" w:cs="Arial"/>
              </w:rPr>
            </w:pPr>
          </w:p>
        </w:tc>
        <w:tc>
          <w:tcPr>
            <w:cnfStyle w:val="000100000000" w:firstRow="0" w:lastRow="0" w:firstColumn="0" w:lastColumn="1" w:oddVBand="0" w:evenVBand="0" w:oddHBand="0" w:evenHBand="0" w:firstRowFirstColumn="0" w:firstRowLastColumn="0" w:lastRowFirstColumn="0" w:lastRowLastColumn="0"/>
            <w:tcW w:w="6044" w:type="dxa"/>
            <w:tcBorders>
              <w:left w:val="single" w:sz="4" w:space="0" w:color="auto"/>
            </w:tcBorders>
          </w:tcPr>
          <w:p w:rsidR="008F02AF" w:rsidRPr="006B5002" w:rsidRDefault="008F02AF" w:rsidP="007279F6">
            <w:pPr>
              <w:widowControl w:val="0"/>
              <w:spacing w:before="40" w:after="40"/>
              <w:ind w:right="-24"/>
              <w:jc w:val="both"/>
              <w:rPr>
                <w:rFonts w:eastAsia="MS Mincho" w:cs="Arial"/>
                <w:b w:val="0"/>
              </w:rPr>
            </w:pPr>
            <w:r>
              <w:rPr>
                <w:rFonts w:eastAsia="MS Mincho" w:cs="Arial"/>
                <w:b w:val="0"/>
              </w:rPr>
              <w:t xml:space="preserve">Estação de Tratamento de água </w:t>
            </w:r>
            <w:r w:rsidR="00354101">
              <w:rPr>
                <w:rFonts w:eastAsia="MS Mincho" w:cs="Arial"/>
                <w:b w:val="0"/>
              </w:rPr>
              <w:t>–</w:t>
            </w:r>
            <w:r>
              <w:rPr>
                <w:rFonts w:eastAsia="MS Mincho" w:cs="Arial"/>
                <w:b w:val="0"/>
              </w:rPr>
              <w:t xml:space="preserve"> ETA</w:t>
            </w:r>
          </w:p>
        </w:tc>
      </w:tr>
    </w:tbl>
    <w:p w:rsidR="007279F6" w:rsidRDefault="007279F6" w:rsidP="007279F6">
      <w:pPr>
        <w:spacing w:before="120" w:after="120" w:line="240" w:lineRule="auto"/>
        <w:jc w:val="both"/>
        <w:rPr>
          <w:rFonts w:cstheme="minorHAnsi"/>
          <w:lang w:val="pt-PT"/>
        </w:rPr>
      </w:pPr>
      <w:r w:rsidRPr="007279F6">
        <w:rPr>
          <w:rFonts w:cstheme="minorHAnsi"/>
        </w:rPr>
        <w:t xml:space="preserve">A tabela a seguir apresenta os principais impactos positivos e negativos das tipologias acima </w:t>
      </w:r>
      <w:r w:rsidRPr="007279F6">
        <w:rPr>
          <w:rFonts w:cstheme="minorHAnsi"/>
          <w:lang w:val="pt-PT"/>
        </w:rPr>
        <w:t>e sua gradação de significância, assim como as medidas de mitigação dos impactos negativos e os respectivos programas ambientais a constar do Plano de Gestão Ambiental do P</w:t>
      </w:r>
      <w:r>
        <w:rPr>
          <w:rFonts w:cstheme="minorHAnsi"/>
          <w:lang w:val="pt-PT"/>
        </w:rPr>
        <w:t xml:space="preserve">SA - </w:t>
      </w:r>
      <w:r w:rsidR="00291EA1">
        <w:rPr>
          <w:rFonts w:cstheme="minorHAnsi"/>
          <w:lang w:val="pt-PT"/>
        </w:rPr>
        <w:t>I</w:t>
      </w:r>
      <w:r>
        <w:rPr>
          <w:rFonts w:cstheme="minorHAnsi"/>
          <w:lang w:val="pt-PT"/>
        </w:rPr>
        <w:t>POJUCA</w:t>
      </w:r>
      <w:r w:rsidRPr="007279F6">
        <w:rPr>
          <w:rFonts w:cstheme="minorHAnsi"/>
          <w:lang w:val="pt-PT"/>
        </w:rPr>
        <w:t xml:space="preserve"> e de cada empreendimento selecionado.</w:t>
      </w:r>
    </w:p>
    <w:p w:rsidR="00EE1B7A" w:rsidRDefault="00EE1B7A" w:rsidP="00EE1B7A">
      <w:pPr>
        <w:pStyle w:val="BodyText"/>
        <w:tabs>
          <w:tab w:val="left" w:pos="3720"/>
        </w:tabs>
        <w:spacing w:after="120"/>
        <w:rPr>
          <w:rFonts w:asciiTheme="minorHAnsi" w:hAnsiTheme="minorHAnsi" w:cstheme="minorHAnsi"/>
          <w:szCs w:val="22"/>
        </w:rPr>
      </w:pPr>
      <w:r w:rsidRPr="008F02AF">
        <w:rPr>
          <w:rFonts w:asciiTheme="minorHAnsi" w:hAnsiTheme="minorHAnsi" w:cstheme="minorHAnsi"/>
          <w:lang w:val="pt-PT"/>
        </w:rPr>
        <w:t>A responsabil</w:t>
      </w:r>
      <w:r>
        <w:rPr>
          <w:rFonts w:asciiTheme="minorHAnsi" w:hAnsiTheme="minorHAnsi" w:cstheme="minorHAnsi"/>
          <w:lang w:val="pt-PT"/>
        </w:rPr>
        <w:t>i</w:t>
      </w:r>
      <w:r w:rsidRPr="008F02AF">
        <w:rPr>
          <w:rFonts w:asciiTheme="minorHAnsi" w:hAnsiTheme="minorHAnsi" w:cstheme="minorHAnsi"/>
          <w:lang w:val="pt-PT"/>
        </w:rPr>
        <w:t xml:space="preserve">dade institucional </w:t>
      </w:r>
      <w:r>
        <w:rPr>
          <w:rFonts w:asciiTheme="minorHAnsi" w:hAnsiTheme="minorHAnsi" w:cstheme="minorHAnsi"/>
          <w:lang w:val="pt-PT"/>
        </w:rPr>
        <w:t xml:space="preserve">pela </w:t>
      </w:r>
      <w:r w:rsidRPr="008F02AF">
        <w:rPr>
          <w:rFonts w:asciiTheme="minorHAnsi" w:hAnsiTheme="minorHAnsi" w:cstheme="minorHAnsi"/>
          <w:lang w:val="pt-PT"/>
        </w:rPr>
        <w:t>impl</w:t>
      </w:r>
      <w:r>
        <w:rPr>
          <w:rFonts w:asciiTheme="minorHAnsi" w:hAnsiTheme="minorHAnsi" w:cstheme="minorHAnsi"/>
          <w:lang w:val="pt-PT"/>
        </w:rPr>
        <w:t>antação</w:t>
      </w:r>
      <w:r w:rsidRPr="008F02AF">
        <w:rPr>
          <w:rFonts w:asciiTheme="minorHAnsi" w:hAnsiTheme="minorHAnsi" w:cstheme="minorHAnsi"/>
          <w:lang w:val="pt-PT"/>
        </w:rPr>
        <w:t xml:space="preserve"> das medidas de mitigação indicadas será do órgão executor, no caso a COMPESA</w:t>
      </w:r>
      <w:r>
        <w:rPr>
          <w:rFonts w:asciiTheme="minorHAnsi" w:hAnsiTheme="minorHAnsi" w:cstheme="minorHAnsi"/>
          <w:szCs w:val="22"/>
        </w:rPr>
        <w:t>.</w:t>
      </w:r>
    </w:p>
    <w:p w:rsidR="00EE1B7A" w:rsidRPr="008F02AF" w:rsidRDefault="00EE1B7A" w:rsidP="00EE1B7A">
      <w:pPr>
        <w:pStyle w:val="BodyText"/>
        <w:tabs>
          <w:tab w:val="left" w:pos="3720"/>
        </w:tabs>
        <w:spacing w:after="120"/>
        <w:rPr>
          <w:rFonts w:asciiTheme="minorHAnsi" w:hAnsiTheme="minorHAnsi" w:cstheme="minorHAnsi"/>
          <w:szCs w:val="22"/>
          <w:lang w:val="pt-PT"/>
        </w:rPr>
      </w:pPr>
      <w:r w:rsidRPr="007279F6">
        <w:rPr>
          <w:rFonts w:asciiTheme="minorHAnsi" w:hAnsiTheme="minorHAnsi" w:cstheme="minorHAnsi"/>
          <w:szCs w:val="22"/>
        </w:rPr>
        <w:t xml:space="preserve">Na análise da tabela, pode-se constatar que os </w:t>
      </w:r>
      <w:r w:rsidRPr="007279F6">
        <w:rPr>
          <w:rFonts w:asciiTheme="minorHAnsi" w:hAnsiTheme="minorHAnsi" w:cstheme="minorHAnsi"/>
          <w:szCs w:val="22"/>
          <w:lang w:val="pt-PT"/>
        </w:rPr>
        <w:t>impactos negativos são, em geral, localizados, transitórios e de caráter pouco significativo a moderado, decorrentes principalmente das atividades inerentes à execução de obras</w:t>
      </w:r>
      <w:r w:rsidRPr="007279F6">
        <w:rPr>
          <w:rFonts w:asciiTheme="minorHAnsi" w:hAnsiTheme="minorHAnsi" w:cstheme="minorHAnsi"/>
          <w:szCs w:val="22"/>
        </w:rPr>
        <w:t>.</w:t>
      </w:r>
      <w:r w:rsidRPr="008F02AF">
        <w:rPr>
          <w:rFonts w:asciiTheme="minorHAnsi" w:hAnsiTheme="minorHAnsi" w:cstheme="minorHAnsi"/>
          <w:szCs w:val="22"/>
        </w:rPr>
        <w:t xml:space="preserve"> </w:t>
      </w:r>
    </w:p>
    <w:p w:rsidR="00EE1B7A" w:rsidRDefault="00EE1B7A" w:rsidP="001C3F1E">
      <w:pPr>
        <w:autoSpaceDE w:val="0"/>
        <w:autoSpaceDN w:val="0"/>
        <w:adjustRightInd w:val="0"/>
        <w:spacing w:after="120" w:line="240" w:lineRule="auto"/>
        <w:ind w:left="357"/>
        <w:jc w:val="both"/>
        <w:rPr>
          <w:b/>
          <w:highlight w:val="yellow"/>
          <w:lang w:val="pt-PT"/>
        </w:rPr>
        <w:sectPr w:rsidR="00EE1B7A" w:rsidSect="00A873E9">
          <w:footerReference w:type="default" r:id="rId14"/>
          <w:pgSz w:w="11906" w:h="16838"/>
          <w:pgMar w:top="1418" w:right="1134" w:bottom="1418" w:left="1418" w:header="709" w:footer="709" w:gutter="0"/>
          <w:cols w:space="708"/>
          <w:docGrid w:linePitch="360"/>
        </w:sectPr>
      </w:pPr>
    </w:p>
    <w:tbl>
      <w:tblPr>
        <w:tblW w:w="15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69"/>
        <w:gridCol w:w="236"/>
        <w:gridCol w:w="3733"/>
        <w:gridCol w:w="1243"/>
        <w:gridCol w:w="3600"/>
        <w:gridCol w:w="2340"/>
      </w:tblGrid>
      <w:tr w:rsidR="00354101" w:rsidRPr="00454C0A" w:rsidTr="00354101">
        <w:trPr>
          <w:jc w:val="center"/>
        </w:trPr>
        <w:tc>
          <w:tcPr>
            <w:tcW w:w="4077" w:type="dxa"/>
            <w:gridSpan w:val="2"/>
            <w:tcBorders>
              <w:bottom w:val="single" w:sz="4" w:space="0" w:color="auto"/>
              <w:right w:val="double" w:sz="4" w:space="0" w:color="auto"/>
            </w:tcBorders>
            <w:shd w:val="pct25" w:color="auto" w:fill="auto"/>
          </w:tcPr>
          <w:p w:rsidR="00354101" w:rsidRPr="00B15ACA" w:rsidRDefault="00354101" w:rsidP="00B15ACA">
            <w:pPr>
              <w:spacing w:before="10" w:after="10" w:line="240" w:lineRule="auto"/>
              <w:jc w:val="center"/>
              <w:rPr>
                <w:rFonts w:cstheme="minorHAnsi"/>
                <w:b/>
                <w:sz w:val="20"/>
                <w:szCs w:val="20"/>
                <w:lang w:val="pt-PT"/>
              </w:rPr>
            </w:pPr>
            <w:r w:rsidRPr="00B15ACA">
              <w:rPr>
                <w:rFonts w:cstheme="minorHAnsi"/>
                <w:b/>
                <w:sz w:val="20"/>
                <w:szCs w:val="20"/>
                <w:lang w:val="pt-PT"/>
              </w:rPr>
              <w:lastRenderedPageBreak/>
              <w:t>Impactos Positivos</w:t>
            </w:r>
          </w:p>
        </w:tc>
        <w:tc>
          <w:tcPr>
            <w:tcW w:w="236" w:type="dxa"/>
            <w:tcBorders>
              <w:bottom w:val="single" w:sz="4" w:space="0" w:color="auto"/>
              <w:right w:val="double" w:sz="4" w:space="0" w:color="auto"/>
            </w:tcBorders>
            <w:shd w:val="pct25" w:color="auto" w:fill="auto"/>
          </w:tcPr>
          <w:p w:rsidR="00354101" w:rsidRPr="00B15ACA" w:rsidRDefault="00354101" w:rsidP="00B15ACA">
            <w:pPr>
              <w:spacing w:before="10" w:after="10" w:line="240" w:lineRule="auto"/>
              <w:jc w:val="center"/>
              <w:rPr>
                <w:rFonts w:cstheme="minorHAnsi"/>
                <w:b/>
                <w:sz w:val="20"/>
                <w:szCs w:val="20"/>
                <w:lang w:val="pt-PT"/>
              </w:rPr>
            </w:pPr>
          </w:p>
        </w:tc>
        <w:tc>
          <w:tcPr>
            <w:tcW w:w="4976" w:type="dxa"/>
            <w:gridSpan w:val="2"/>
            <w:tcBorders>
              <w:left w:val="double" w:sz="4" w:space="0" w:color="auto"/>
              <w:bottom w:val="single" w:sz="4" w:space="0" w:color="auto"/>
            </w:tcBorders>
            <w:shd w:val="pct25" w:color="auto" w:fill="auto"/>
          </w:tcPr>
          <w:p w:rsidR="00354101" w:rsidRPr="00B15ACA" w:rsidRDefault="00354101" w:rsidP="00B15ACA">
            <w:pPr>
              <w:spacing w:before="10" w:after="10" w:line="240" w:lineRule="auto"/>
              <w:jc w:val="center"/>
              <w:rPr>
                <w:rFonts w:cstheme="minorHAnsi"/>
                <w:b/>
                <w:sz w:val="20"/>
                <w:szCs w:val="20"/>
                <w:lang w:val="pt-PT"/>
              </w:rPr>
            </w:pPr>
            <w:r w:rsidRPr="00B15ACA">
              <w:rPr>
                <w:rFonts w:cstheme="minorHAnsi"/>
                <w:b/>
                <w:sz w:val="20"/>
                <w:szCs w:val="20"/>
                <w:lang w:val="pt-PT"/>
              </w:rPr>
              <w:t>Impactos Negativos</w:t>
            </w:r>
          </w:p>
        </w:tc>
        <w:tc>
          <w:tcPr>
            <w:tcW w:w="3600" w:type="dxa"/>
            <w:vMerge w:val="restart"/>
            <w:tcBorders>
              <w:left w:val="double" w:sz="4" w:space="0" w:color="auto"/>
            </w:tcBorders>
            <w:shd w:val="pct25" w:color="auto" w:fill="auto"/>
          </w:tcPr>
          <w:p w:rsidR="00354101" w:rsidRPr="00B15ACA" w:rsidRDefault="00354101" w:rsidP="00B15ACA">
            <w:pPr>
              <w:spacing w:before="10" w:after="10" w:line="240" w:lineRule="auto"/>
              <w:jc w:val="center"/>
              <w:rPr>
                <w:rFonts w:cstheme="minorHAnsi"/>
                <w:b/>
                <w:sz w:val="20"/>
                <w:szCs w:val="20"/>
                <w:lang w:val="pt-PT"/>
              </w:rPr>
            </w:pPr>
            <w:r w:rsidRPr="00B15ACA">
              <w:rPr>
                <w:rFonts w:cstheme="minorHAnsi"/>
                <w:b/>
                <w:sz w:val="20"/>
                <w:szCs w:val="20"/>
                <w:lang w:val="pt-PT"/>
              </w:rPr>
              <w:t>Medidas Mitigadoras</w:t>
            </w:r>
          </w:p>
        </w:tc>
        <w:tc>
          <w:tcPr>
            <w:tcW w:w="2340" w:type="dxa"/>
            <w:vMerge w:val="restart"/>
            <w:tcBorders>
              <w:left w:val="double" w:sz="4" w:space="0" w:color="auto"/>
            </w:tcBorders>
            <w:shd w:val="pct25" w:color="auto" w:fill="auto"/>
          </w:tcPr>
          <w:p w:rsidR="00354101" w:rsidRPr="00B15ACA" w:rsidRDefault="00354101" w:rsidP="00B15ACA">
            <w:pPr>
              <w:spacing w:before="10" w:after="10" w:line="240" w:lineRule="auto"/>
              <w:jc w:val="center"/>
              <w:rPr>
                <w:rFonts w:cstheme="minorHAnsi"/>
                <w:b/>
                <w:sz w:val="20"/>
                <w:szCs w:val="20"/>
                <w:lang w:val="pt-PT"/>
              </w:rPr>
            </w:pPr>
            <w:r w:rsidRPr="00B15ACA">
              <w:rPr>
                <w:rFonts w:cstheme="minorHAnsi"/>
                <w:b/>
                <w:sz w:val="20"/>
                <w:szCs w:val="20"/>
                <w:lang w:val="pt-PT"/>
              </w:rPr>
              <w:t>Programas Ambientais</w:t>
            </w:r>
          </w:p>
        </w:tc>
      </w:tr>
      <w:tr w:rsidR="00354101" w:rsidRPr="00454C0A" w:rsidTr="00354101">
        <w:trPr>
          <w:jc w:val="center"/>
        </w:trPr>
        <w:tc>
          <w:tcPr>
            <w:tcW w:w="4077" w:type="dxa"/>
            <w:gridSpan w:val="2"/>
            <w:tcBorders>
              <w:bottom w:val="single" w:sz="4" w:space="0" w:color="auto"/>
              <w:right w:val="double" w:sz="4" w:space="0" w:color="auto"/>
            </w:tcBorders>
            <w:shd w:val="pct15" w:color="auto" w:fill="auto"/>
          </w:tcPr>
          <w:p w:rsidR="00354101" w:rsidRPr="00B15ACA" w:rsidRDefault="00354101" w:rsidP="00B15ACA">
            <w:pPr>
              <w:spacing w:before="10" w:after="10" w:line="240" w:lineRule="auto"/>
              <w:jc w:val="center"/>
              <w:rPr>
                <w:rFonts w:cstheme="minorHAnsi"/>
                <w:b/>
                <w:sz w:val="20"/>
                <w:szCs w:val="20"/>
                <w:lang w:val="pt-PT"/>
              </w:rPr>
            </w:pPr>
            <w:r w:rsidRPr="00B15ACA">
              <w:rPr>
                <w:rFonts w:cstheme="minorHAnsi"/>
                <w:b/>
                <w:sz w:val="20"/>
                <w:szCs w:val="20"/>
                <w:lang w:val="pt-PT"/>
              </w:rPr>
              <w:t>Fase de Planejamento e Obras</w:t>
            </w:r>
          </w:p>
        </w:tc>
        <w:tc>
          <w:tcPr>
            <w:tcW w:w="236" w:type="dxa"/>
            <w:tcBorders>
              <w:bottom w:val="single" w:sz="4" w:space="0" w:color="auto"/>
              <w:right w:val="double" w:sz="4" w:space="0" w:color="auto"/>
            </w:tcBorders>
            <w:shd w:val="pct25" w:color="auto" w:fill="auto"/>
          </w:tcPr>
          <w:p w:rsidR="00354101" w:rsidRPr="00B15ACA" w:rsidRDefault="00354101" w:rsidP="00B15ACA">
            <w:pPr>
              <w:spacing w:before="10" w:after="10" w:line="240" w:lineRule="auto"/>
              <w:jc w:val="center"/>
              <w:rPr>
                <w:rFonts w:cstheme="minorHAnsi"/>
                <w:b/>
                <w:sz w:val="20"/>
                <w:szCs w:val="20"/>
                <w:lang w:val="pt-PT"/>
              </w:rPr>
            </w:pPr>
          </w:p>
        </w:tc>
        <w:tc>
          <w:tcPr>
            <w:tcW w:w="4976" w:type="dxa"/>
            <w:gridSpan w:val="2"/>
            <w:tcBorders>
              <w:left w:val="double" w:sz="4" w:space="0" w:color="auto"/>
              <w:bottom w:val="single" w:sz="4" w:space="0" w:color="auto"/>
            </w:tcBorders>
            <w:shd w:val="pct15" w:color="auto" w:fill="auto"/>
          </w:tcPr>
          <w:p w:rsidR="00354101" w:rsidRPr="00B15ACA" w:rsidRDefault="00354101" w:rsidP="00B15ACA">
            <w:pPr>
              <w:spacing w:before="10" w:after="10" w:line="240" w:lineRule="auto"/>
              <w:jc w:val="center"/>
              <w:rPr>
                <w:rFonts w:cstheme="minorHAnsi"/>
                <w:b/>
                <w:sz w:val="20"/>
                <w:szCs w:val="20"/>
                <w:lang w:val="pt-PT"/>
              </w:rPr>
            </w:pPr>
            <w:r w:rsidRPr="00B15ACA">
              <w:rPr>
                <w:rFonts w:cstheme="minorHAnsi"/>
                <w:b/>
                <w:sz w:val="20"/>
                <w:szCs w:val="20"/>
                <w:lang w:val="pt-PT"/>
              </w:rPr>
              <w:t>Fase de Planejamento e Obras</w:t>
            </w:r>
          </w:p>
        </w:tc>
        <w:tc>
          <w:tcPr>
            <w:tcW w:w="3600" w:type="dxa"/>
            <w:vMerge/>
            <w:tcBorders>
              <w:left w:val="double" w:sz="4" w:space="0" w:color="auto"/>
              <w:bottom w:val="single" w:sz="4" w:space="0" w:color="auto"/>
            </w:tcBorders>
            <w:shd w:val="clear" w:color="auto" w:fill="FFFF99"/>
          </w:tcPr>
          <w:p w:rsidR="00354101" w:rsidRPr="00B15ACA" w:rsidRDefault="00354101" w:rsidP="00B15ACA">
            <w:pPr>
              <w:spacing w:before="10" w:after="10" w:line="240" w:lineRule="auto"/>
              <w:jc w:val="center"/>
              <w:rPr>
                <w:rFonts w:cstheme="minorHAnsi"/>
                <w:b/>
                <w:sz w:val="20"/>
                <w:szCs w:val="20"/>
                <w:lang w:val="pt-PT"/>
              </w:rPr>
            </w:pPr>
          </w:p>
        </w:tc>
        <w:tc>
          <w:tcPr>
            <w:tcW w:w="2340" w:type="dxa"/>
            <w:vMerge/>
            <w:tcBorders>
              <w:left w:val="double" w:sz="4" w:space="0" w:color="auto"/>
              <w:bottom w:val="single" w:sz="4" w:space="0" w:color="auto"/>
            </w:tcBorders>
            <w:shd w:val="clear" w:color="auto" w:fill="FFFF99"/>
          </w:tcPr>
          <w:p w:rsidR="00354101" w:rsidRPr="00B15ACA" w:rsidRDefault="00354101" w:rsidP="00B15ACA">
            <w:pPr>
              <w:spacing w:before="10" w:after="10" w:line="240" w:lineRule="auto"/>
              <w:jc w:val="center"/>
              <w:rPr>
                <w:rFonts w:cstheme="minorHAnsi"/>
                <w:b/>
                <w:sz w:val="20"/>
                <w:szCs w:val="20"/>
                <w:lang w:val="pt-PT"/>
              </w:rPr>
            </w:pPr>
          </w:p>
        </w:tc>
      </w:tr>
      <w:tr w:rsidR="00354101" w:rsidRPr="00454C0A" w:rsidTr="00354101">
        <w:trPr>
          <w:jc w:val="center"/>
        </w:trPr>
        <w:tc>
          <w:tcPr>
            <w:tcW w:w="2808"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 xml:space="preserve">Fortalecimento da mobilização comunitária </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lang w:val="pt-PT"/>
              </w:rPr>
            </w:pPr>
          </w:p>
        </w:tc>
        <w:tc>
          <w:tcPr>
            <w:tcW w:w="3733" w:type="dxa"/>
            <w:tcBorders>
              <w:lef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 xml:space="preserve">Geração de expectativas e Insegurança da População </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360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Ações de divulgação do Projeto e comunicação social</w:t>
            </w:r>
          </w:p>
        </w:tc>
        <w:tc>
          <w:tcPr>
            <w:tcW w:w="2340" w:type="dxa"/>
          </w:tcPr>
          <w:p w:rsidR="00354101" w:rsidRPr="00B15ACA" w:rsidRDefault="00354101" w:rsidP="0035430F">
            <w:pPr>
              <w:spacing w:before="6" w:after="6" w:line="240" w:lineRule="auto"/>
              <w:jc w:val="center"/>
              <w:rPr>
                <w:rFonts w:cstheme="minorHAnsi"/>
                <w:sz w:val="20"/>
                <w:szCs w:val="20"/>
              </w:rPr>
            </w:pPr>
          </w:p>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Comunicação Social</w:t>
            </w:r>
          </w:p>
        </w:tc>
      </w:tr>
      <w:tr w:rsidR="00354101" w:rsidRPr="00454C0A" w:rsidTr="00354101">
        <w:trPr>
          <w:jc w:val="center"/>
        </w:trPr>
        <w:tc>
          <w:tcPr>
            <w:tcW w:w="2808" w:type="dxa"/>
            <w:tcBorders>
              <w:bottom w:val="sing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rPr>
              <w:t>Geração de empregos e aumento da renda da população local</w:t>
            </w:r>
          </w:p>
        </w:tc>
        <w:tc>
          <w:tcPr>
            <w:tcW w:w="1269" w:type="dxa"/>
            <w:tcBorders>
              <w:bottom w:val="single" w:sz="4" w:space="0" w:color="auto"/>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p>
          <w:p w:rsidR="00354101" w:rsidRPr="00B15ACA" w:rsidRDefault="00354101" w:rsidP="0035430F">
            <w:pPr>
              <w:spacing w:before="6" w:after="6" w:line="240" w:lineRule="auto"/>
              <w:rPr>
                <w:rFonts w:cstheme="minorHAnsi"/>
                <w:sz w:val="20"/>
                <w:szCs w:val="20"/>
                <w:lang w:val="pt-PT"/>
              </w:rPr>
            </w:pPr>
            <w:r w:rsidRPr="00B15ACA">
              <w:rPr>
                <w:rFonts w:cstheme="minorHAnsi"/>
                <w:sz w:val="20"/>
                <w:szCs w:val="20"/>
                <w:lang w:val="pt-PT"/>
              </w:rPr>
              <w:t>moderado</w:t>
            </w: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rPr>
            </w:pPr>
          </w:p>
        </w:tc>
        <w:tc>
          <w:tcPr>
            <w:tcW w:w="3733" w:type="dxa"/>
            <w:tcBorders>
              <w:left w:val="double" w:sz="4" w:space="0" w:color="auto"/>
            </w:tcBorders>
          </w:tcPr>
          <w:p w:rsidR="00354101" w:rsidRPr="00B15ACA" w:rsidRDefault="00354101" w:rsidP="0035430F">
            <w:pPr>
              <w:spacing w:before="6" w:after="6" w:line="240" w:lineRule="auto"/>
              <w:jc w:val="both"/>
              <w:rPr>
                <w:rFonts w:cstheme="minorHAnsi"/>
                <w:sz w:val="20"/>
                <w:szCs w:val="20"/>
                <w:lang w:val="pt-PT"/>
              </w:rPr>
            </w:pPr>
            <w:r>
              <w:rPr>
                <w:rFonts w:cstheme="minorHAnsi"/>
                <w:sz w:val="20"/>
                <w:szCs w:val="20"/>
              </w:rPr>
              <w:t>Emissão de Poeira, Ruído, Transtornos de Trânsito, etc. com a</w:t>
            </w:r>
            <w:r w:rsidRPr="00B15ACA">
              <w:rPr>
                <w:rFonts w:cstheme="minorHAnsi"/>
                <w:sz w:val="20"/>
                <w:szCs w:val="20"/>
              </w:rPr>
              <w:t>lteração na qualidade de vida da população residente nas áreas próximas às obras</w:t>
            </w:r>
          </w:p>
        </w:tc>
        <w:tc>
          <w:tcPr>
            <w:tcW w:w="1243" w:type="dxa"/>
          </w:tcPr>
          <w:p w:rsidR="00354101" w:rsidRPr="00B15ACA" w:rsidRDefault="00354101" w:rsidP="0035430F">
            <w:pPr>
              <w:spacing w:before="6" w:after="6" w:line="240" w:lineRule="auto"/>
              <w:jc w:val="both"/>
              <w:rPr>
                <w:rFonts w:cstheme="minorHAnsi"/>
                <w:sz w:val="20"/>
                <w:szCs w:val="20"/>
                <w:lang w:val="pt-PT"/>
              </w:rPr>
            </w:pPr>
          </w:p>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360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Planejamento das Obras e procedimentos construtivos adequados</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4077" w:type="dxa"/>
            <w:gridSpan w:val="2"/>
            <w:tcBorders>
              <w:right w:val="double" w:sz="4" w:space="0" w:color="auto"/>
            </w:tcBorders>
            <w:shd w:val="pct15" w:color="auto" w:fill="auto"/>
          </w:tcPr>
          <w:p w:rsidR="00354101" w:rsidRPr="00B15ACA" w:rsidRDefault="00354101" w:rsidP="0035430F">
            <w:pPr>
              <w:spacing w:before="6" w:after="6" w:line="240" w:lineRule="auto"/>
              <w:jc w:val="center"/>
              <w:rPr>
                <w:rFonts w:cstheme="minorHAnsi"/>
                <w:b/>
                <w:sz w:val="20"/>
                <w:szCs w:val="20"/>
                <w:lang w:val="pt-PT"/>
              </w:rPr>
            </w:pPr>
            <w:r w:rsidRPr="00B15ACA">
              <w:rPr>
                <w:rFonts w:cstheme="minorHAnsi"/>
                <w:b/>
                <w:sz w:val="20"/>
                <w:szCs w:val="20"/>
                <w:lang w:val="pt-PT"/>
              </w:rPr>
              <w:t>Fase de Operação</w:t>
            </w: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rPr>
            </w:pPr>
          </w:p>
        </w:tc>
        <w:tc>
          <w:tcPr>
            <w:tcW w:w="3733" w:type="dxa"/>
            <w:tcBorders>
              <w:left w:val="double" w:sz="4" w:space="0" w:color="auto"/>
            </w:tcBorders>
          </w:tcPr>
          <w:p w:rsidR="00354101" w:rsidRPr="00B15ACA" w:rsidRDefault="00354101" w:rsidP="0035430F">
            <w:pPr>
              <w:spacing w:before="6" w:after="6" w:line="240" w:lineRule="auto"/>
              <w:jc w:val="both"/>
              <w:rPr>
                <w:rFonts w:cstheme="minorHAnsi"/>
                <w:sz w:val="20"/>
                <w:szCs w:val="20"/>
              </w:rPr>
            </w:pPr>
            <w:r w:rsidRPr="00B15ACA">
              <w:rPr>
                <w:rFonts w:cstheme="minorHAnsi"/>
                <w:sz w:val="20"/>
                <w:szCs w:val="20"/>
              </w:rPr>
              <w:t>Interferências sobre infraestrutura e equipamentos urbanos existentes</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Pouco Significativo</w:t>
            </w:r>
          </w:p>
        </w:tc>
        <w:tc>
          <w:tcPr>
            <w:tcW w:w="3600"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bCs/>
                <w:iCs/>
                <w:sz w:val="20"/>
                <w:szCs w:val="20"/>
              </w:rPr>
              <w:t>Articulação com concessionárias de serviços e organismos responsáveis</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rPr>
              <w:t>Melhoria das condições sanitárias</w:t>
            </w:r>
            <w:r>
              <w:rPr>
                <w:rFonts w:cstheme="minorHAnsi"/>
                <w:sz w:val="20"/>
                <w:szCs w:val="20"/>
              </w:rPr>
              <w:t xml:space="preserve"> da população urbana</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Significativo</w:t>
            </w: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rPr>
            </w:pPr>
          </w:p>
        </w:tc>
        <w:tc>
          <w:tcPr>
            <w:tcW w:w="3733" w:type="dxa"/>
            <w:tcBorders>
              <w:left w:val="double" w:sz="4" w:space="0" w:color="auto"/>
            </w:tcBorders>
          </w:tcPr>
          <w:p w:rsidR="00354101" w:rsidRPr="00B15ACA" w:rsidRDefault="00354101" w:rsidP="0035430F">
            <w:pPr>
              <w:spacing w:before="6" w:after="6" w:line="240" w:lineRule="auto"/>
              <w:jc w:val="both"/>
              <w:rPr>
                <w:rFonts w:cstheme="minorHAnsi"/>
                <w:sz w:val="20"/>
                <w:szCs w:val="20"/>
              </w:rPr>
            </w:pPr>
            <w:r w:rsidRPr="00B15ACA">
              <w:rPr>
                <w:rFonts w:cstheme="minorHAnsi"/>
                <w:sz w:val="20"/>
                <w:szCs w:val="20"/>
              </w:rPr>
              <w:t xml:space="preserve">Eventuais prejuízos ao comércio local </w:t>
            </w:r>
            <w:r>
              <w:rPr>
                <w:rFonts w:cstheme="minorHAnsi"/>
                <w:sz w:val="20"/>
                <w:szCs w:val="20"/>
              </w:rPr>
              <w:t>decorrentes das frentes de obras</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Pouco Significativo</w:t>
            </w:r>
          </w:p>
        </w:tc>
        <w:tc>
          <w:tcPr>
            <w:tcW w:w="360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Métodos e procedimentos construtivos adequados e ações de comunicação social</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r w:rsidRPr="00B15ACA">
              <w:rPr>
                <w:rFonts w:cstheme="minorHAnsi"/>
                <w:sz w:val="20"/>
                <w:szCs w:val="20"/>
              </w:rPr>
              <w:t xml:space="preserve"> e Comunicação social</w:t>
            </w:r>
          </w:p>
        </w:tc>
      </w:tr>
      <w:tr w:rsidR="00354101" w:rsidRPr="00454C0A" w:rsidTr="00354101">
        <w:trPr>
          <w:jc w:val="center"/>
        </w:trPr>
        <w:tc>
          <w:tcPr>
            <w:tcW w:w="2808" w:type="dxa"/>
          </w:tcPr>
          <w:p w:rsidR="00354101" w:rsidRPr="00B15ACA" w:rsidRDefault="00354101" w:rsidP="0035430F">
            <w:pPr>
              <w:pStyle w:val="Estilo1"/>
              <w:spacing w:before="6" w:after="6" w:line="240" w:lineRule="auto"/>
              <w:rPr>
                <w:rFonts w:asciiTheme="minorHAnsi" w:hAnsiTheme="minorHAnsi" w:cstheme="minorHAnsi"/>
                <w:b w:val="0"/>
                <w:sz w:val="20"/>
                <w:szCs w:val="20"/>
              </w:rPr>
            </w:pPr>
            <w:r w:rsidRPr="00B15ACA">
              <w:rPr>
                <w:rFonts w:asciiTheme="minorHAnsi" w:hAnsiTheme="minorHAnsi" w:cstheme="minorHAnsi"/>
                <w:b w:val="0"/>
                <w:caps w:val="0"/>
                <w:sz w:val="20"/>
                <w:szCs w:val="20"/>
              </w:rPr>
              <w:t xml:space="preserve">Melhoria da qualidade de vida da população </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Significativo</w:t>
            </w: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lang w:val="pt-PT"/>
              </w:rPr>
            </w:pPr>
          </w:p>
        </w:tc>
        <w:tc>
          <w:tcPr>
            <w:tcW w:w="3733" w:type="dxa"/>
            <w:tcBorders>
              <w:lef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 xml:space="preserve">Interferências em Áreas de Preservação Permanente </w:t>
            </w:r>
            <w:r>
              <w:rPr>
                <w:rFonts w:cstheme="minorHAnsi"/>
                <w:sz w:val="20"/>
                <w:szCs w:val="20"/>
                <w:lang w:val="pt-PT"/>
              </w:rPr>
              <w:t>–</w:t>
            </w:r>
            <w:r w:rsidRPr="00B15ACA">
              <w:rPr>
                <w:rFonts w:cstheme="minorHAnsi"/>
                <w:sz w:val="20"/>
                <w:szCs w:val="20"/>
                <w:lang w:val="pt-PT"/>
              </w:rPr>
              <w:t xml:space="preserve"> APPs</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360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Métodos e procedimentos construtivos adequados e recuperação de áreas degradadas</w:t>
            </w:r>
          </w:p>
        </w:tc>
        <w:tc>
          <w:tcPr>
            <w:tcW w:w="234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Critérios de Projeto</w:t>
            </w:r>
          </w:p>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Melhoria da qualidade da água do corpo receptor</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rPr>
            </w:pPr>
            <w:r w:rsidRPr="00B15ACA">
              <w:rPr>
                <w:rFonts w:cstheme="minorHAnsi"/>
                <w:sz w:val="20"/>
                <w:szCs w:val="20"/>
              </w:rPr>
              <w:t>Significativo</w:t>
            </w: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rPr>
            </w:pPr>
          </w:p>
        </w:tc>
        <w:tc>
          <w:tcPr>
            <w:tcW w:w="3733" w:type="dxa"/>
            <w:tcBorders>
              <w:lef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rPr>
              <w:t>Supressão da vegetação</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Pouco Significativo</w:t>
            </w:r>
          </w:p>
        </w:tc>
        <w:tc>
          <w:tcPr>
            <w:tcW w:w="360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Métodos construtivos adequados e reposição da vegetação afetada</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lang w:val="pt-PT"/>
              </w:rPr>
            </w:pPr>
            <w:r w:rsidRPr="00B15ACA">
              <w:rPr>
                <w:rFonts w:asciiTheme="minorHAnsi" w:hAnsiTheme="minorHAnsi" w:cstheme="minorHAnsi"/>
                <w:sz w:val="20"/>
                <w:lang w:val="pt-PT"/>
              </w:rPr>
              <w:t>Atração de investimentos para a região beneficiada</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Significativo</w:t>
            </w:r>
          </w:p>
        </w:tc>
        <w:tc>
          <w:tcPr>
            <w:tcW w:w="236" w:type="dxa"/>
            <w:tcBorders>
              <w:right w:val="double" w:sz="4" w:space="0" w:color="auto"/>
            </w:tcBorders>
            <w:shd w:val="pct25" w:color="auto" w:fill="auto"/>
          </w:tcPr>
          <w:p w:rsidR="00354101" w:rsidRPr="00B15ACA" w:rsidRDefault="00354101" w:rsidP="0035430F">
            <w:pPr>
              <w:spacing w:before="6" w:after="6" w:line="240" w:lineRule="auto"/>
              <w:rPr>
                <w:rFonts w:cstheme="minorHAnsi"/>
                <w:sz w:val="20"/>
                <w:szCs w:val="20"/>
              </w:rPr>
            </w:pPr>
          </w:p>
        </w:tc>
        <w:tc>
          <w:tcPr>
            <w:tcW w:w="3733" w:type="dxa"/>
            <w:tcBorders>
              <w:left w:val="double" w:sz="4" w:space="0" w:color="auto"/>
            </w:tcBorders>
          </w:tcPr>
          <w:p w:rsidR="00354101" w:rsidRPr="00B15ACA" w:rsidRDefault="00354101" w:rsidP="0035430F">
            <w:pPr>
              <w:spacing w:before="6" w:after="6" w:line="240" w:lineRule="auto"/>
              <w:rPr>
                <w:rFonts w:cstheme="minorHAnsi"/>
                <w:sz w:val="20"/>
                <w:szCs w:val="20"/>
                <w:lang w:val="pt-PT"/>
              </w:rPr>
            </w:pPr>
            <w:r w:rsidRPr="00B15ACA">
              <w:rPr>
                <w:rFonts w:cstheme="minorHAnsi"/>
                <w:sz w:val="20"/>
                <w:szCs w:val="20"/>
                <w:lang w:val="pt-PT"/>
              </w:rPr>
              <w:t>Interferências com patrimônio cultural e arqueológico</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Pouco Significativo</w:t>
            </w:r>
          </w:p>
        </w:tc>
        <w:tc>
          <w:tcPr>
            <w:tcW w:w="360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Levantamento de ocorrência e Procedimentos de resgate</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Elevação da auto-estima da população</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Significativo</w:t>
            </w:r>
          </w:p>
        </w:tc>
        <w:tc>
          <w:tcPr>
            <w:tcW w:w="236" w:type="dxa"/>
            <w:tcBorders>
              <w:right w:val="double" w:sz="4" w:space="0" w:color="auto"/>
            </w:tcBorders>
            <w:shd w:val="pct25" w:color="auto" w:fill="auto"/>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3733" w:type="dxa"/>
            <w:tcBorders>
              <w:left w:val="double" w:sz="4" w:space="0" w:color="auto"/>
            </w:tcBorders>
          </w:tcPr>
          <w:p w:rsidR="00354101" w:rsidRPr="00B15ACA" w:rsidRDefault="00354101" w:rsidP="0035430F">
            <w:pPr>
              <w:spacing w:before="6" w:after="6" w:line="240" w:lineRule="auto"/>
              <w:rPr>
                <w:rFonts w:cstheme="minorHAnsi"/>
                <w:sz w:val="20"/>
                <w:szCs w:val="20"/>
                <w:lang w:val="pt-PT"/>
              </w:rPr>
            </w:pPr>
            <w:r w:rsidRPr="00B15ACA">
              <w:rPr>
                <w:rFonts w:cstheme="minorHAnsi"/>
                <w:sz w:val="20"/>
                <w:szCs w:val="20"/>
              </w:rPr>
              <w:t>Geração de Sedimentos</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Pouco Significativo</w:t>
            </w:r>
          </w:p>
        </w:tc>
        <w:tc>
          <w:tcPr>
            <w:tcW w:w="3600" w:type="dxa"/>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Métodos Construtivos adequados e monitoramento</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lang w:val="pt-PT"/>
              </w:rPr>
            </w:pPr>
            <w:r w:rsidRPr="00B15ACA">
              <w:rPr>
                <w:rFonts w:asciiTheme="minorHAnsi" w:hAnsiTheme="minorHAnsi" w:cstheme="minorHAnsi"/>
                <w:sz w:val="20"/>
                <w:lang w:val="pt-PT"/>
              </w:rPr>
              <w:t xml:space="preserve">Melhoria das condições ambientais e urbanas da região </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Significativo</w:t>
            </w:r>
          </w:p>
        </w:tc>
        <w:tc>
          <w:tcPr>
            <w:tcW w:w="236" w:type="dxa"/>
            <w:tcBorders>
              <w:right w:val="double" w:sz="4" w:space="0" w:color="auto"/>
            </w:tcBorders>
            <w:shd w:val="pct25" w:color="auto" w:fill="auto"/>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3733" w:type="dxa"/>
            <w:tcBorders>
              <w:left w:val="double" w:sz="4" w:space="0" w:color="auto"/>
            </w:tcBorders>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 xml:space="preserve">Utilização de Jazidas de Empréstimo </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3600" w:type="dxa"/>
          </w:tcPr>
          <w:p w:rsidR="00354101" w:rsidRPr="00B15ACA" w:rsidRDefault="00354101" w:rsidP="0035430F">
            <w:pPr>
              <w:spacing w:before="6" w:after="6" w:line="240" w:lineRule="auto"/>
              <w:jc w:val="center"/>
              <w:rPr>
                <w:rFonts w:cstheme="minorHAnsi"/>
                <w:sz w:val="20"/>
                <w:szCs w:val="20"/>
                <w:lang w:val="pt-PT"/>
              </w:rPr>
            </w:pPr>
            <w:r w:rsidRPr="00B15ACA">
              <w:rPr>
                <w:rFonts w:cstheme="minorHAnsi"/>
                <w:sz w:val="20"/>
                <w:szCs w:val="20"/>
                <w:lang w:val="pt-PT"/>
              </w:rPr>
              <w:t>Utilização de Jazidas Licenciadas e Recuperação de Áreas Degradadas</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Valorização imobiliária</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236" w:type="dxa"/>
            <w:tcBorders>
              <w:right w:val="double" w:sz="4" w:space="0" w:color="auto"/>
            </w:tcBorders>
            <w:shd w:val="pct25" w:color="auto" w:fill="auto"/>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3733" w:type="dxa"/>
            <w:tcBorders>
              <w:left w:val="double" w:sz="4" w:space="0" w:color="auto"/>
            </w:tcBorders>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Geração de Bota-fora</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3600" w:type="dxa"/>
          </w:tcPr>
          <w:p w:rsidR="00354101" w:rsidRPr="00B15ACA" w:rsidRDefault="00354101" w:rsidP="0035430F">
            <w:pPr>
              <w:spacing w:before="6" w:after="6" w:line="240" w:lineRule="auto"/>
              <w:jc w:val="center"/>
              <w:rPr>
                <w:rFonts w:cstheme="minorHAnsi"/>
                <w:sz w:val="20"/>
                <w:szCs w:val="20"/>
              </w:rPr>
            </w:pPr>
            <w:r>
              <w:rPr>
                <w:rFonts w:cstheme="minorHAnsi"/>
                <w:bCs/>
                <w:iCs/>
                <w:sz w:val="20"/>
                <w:szCs w:val="20"/>
              </w:rPr>
              <w:t xml:space="preserve">Destino </w:t>
            </w:r>
            <w:r w:rsidRPr="00B15ACA">
              <w:rPr>
                <w:rFonts w:cstheme="minorHAnsi"/>
                <w:bCs/>
                <w:iCs/>
                <w:sz w:val="20"/>
                <w:szCs w:val="20"/>
              </w:rPr>
              <w:t>dos rejeitos em áreas adequadas e licenciadas. Reconstituição das áreas</w:t>
            </w:r>
            <w:r>
              <w:rPr>
                <w:rFonts w:cstheme="minorHAnsi"/>
                <w:bCs/>
                <w:iCs/>
                <w:sz w:val="20"/>
                <w:szCs w:val="20"/>
              </w:rPr>
              <w:t>.</w:t>
            </w:r>
          </w:p>
        </w:tc>
        <w:tc>
          <w:tcPr>
            <w:tcW w:w="2340" w:type="dxa"/>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lang w:val="pt-PT"/>
              </w:rPr>
            </w:pPr>
            <w:r w:rsidRPr="00B15ACA">
              <w:rPr>
                <w:rFonts w:asciiTheme="minorHAnsi" w:hAnsiTheme="minorHAnsi" w:cstheme="minorHAnsi"/>
                <w:sz w:val="20"/>
              </w:rPr>
              <w:t>Consolidação de novos enfoques culturais e ambientalistas</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Significativo</w:t>
            </w:r>
          </w:p>
        </w:tc>
        <w:tc>
          <w:tcPr>
            <w:tcW w:w="236" w:type="dxa"/>
            <w:tcBorders>
              <w:right w:val="double" w:sz="4" w:space="0" w:color="auto"/>
            </w:tcBorders>
            <w:shd w:val="pct25" w:color="auto" w:fill="auto"/>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3733" w:type="dxa"/>
            <w:tcBorders>
              <w:left w:val="double" w:sz="4" w:space="0" w:color="auto"/>
              <w:bottom w:val="single" w:sz="4" w:space="0" w:color="auto"/>
            </w:tcBorders>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Risco de acidentes</w:t>
            </w:r>
          </w:p>
        </w:tc>
        <w:tc>
          <w:tcPr>
            <w:tcW w:w="1243" w:type="dxa"/>
            <w:tcBorders>
              <w:bottom w:val="sing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Pouco Significativo</w:t>
            </w:r>
          </w:p>
        </w:tc>
        <w:tc>
          <w:tcPr>
            <w:tcW w:w="3600" w:type="dxa"/>
            <w:tcBorders>
              <w:bottom w:val="single" w:sz="4" w:space="0" w:color="auto"/>
            </w:tcBorders>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Planejamento de obras e procedimentos de segurança.</w:t>
            </w:r>
          </w:p>
        </w:tc>
        <w:tc>
          <w:tcPr>
            <w:tcW w:w="2340" w:type="dxa"/>
            <w:tcBorders>
              <w:bottom w:val="single" w:sz="4" w:space="0" w:color="auto"/>
            </w:tcBorders>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lang w:val="pt-PT"/>
              </w:rPr>
            </w:pP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lang w:val="pt-PT"/>
              </w:rPr>
            </w:pPr>
          </w:p>
        </w:tc>
        <w:tc>
          <w:tcPr>
            <w:tcW w:w="3733" w:type="dxa"/>
            <w:tcBorders>
              <w:left w:val="double" w:sz="4" w:space="0" w:color="auto"/>
              <w:bottom w:val="single" w:sz="4" w:space="0" w:color="auto"/>
              <w:right w:val="single" w:sz="4" w:space="0" w:color="auto"/>
            </w:tcBorders>
            <w:shd w:val="clear" w:color="auto" w:fill="FFFFFF"/>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Aumento de tráfego de maquinário pesado na região</w:t>
            </w:r>
          </w:p>
        </w:tc>
        <w:tc>
          <w:tcPr>
            <w:tcW w:w="1243" w:type="dxa"/>
            <w:tcBorders>
              <w:left w:val="single" w:sz="4" w:space="0" w:color="auto"/>
              <w:bottom w:val="single" w:sz="4" w:space="0" w:color="auto"/>
              <w:right w:val="single" w:sz="4" w:space="0" w:color="auto"/>
            </w:tcBorders>
            <w:shd w:val="clear" w:color="auto" w:fill="FFFFFF"/>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Pouco Significativo</w:t>
            </w:r>
          </w:p>
        </w:tc>
        <w:tc>
          <w:tcPr>
            <w:tcW w:w="3600" w:type="dxa"/>
            <w:tcBorders>
              <w:left w:val="single" w:sz="4" w:space="0" w:color="auto"/>
              <w:bottom w:val="single" w:sz="4" w:space="0" w:color="auto"/>
              <w:right w:val="single" w:sz="4" w:space="0" w:color="auto"/>
            </w:tcBorders>
            <w:shd w:val="clear" w:color="auto" w:fill="FFFFFF"/>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 xml:space="preserve">Planejamento Adequado das Obras </w:t>
            </w:r>
          </w:p>
        </w:tc>
        <w:tc>
          <w:tcPr>
            <w:tcW w:w="2340" w:type="dxa"/>
            <w:tcBorders>
              <w:left w:val="single" w:sz="4" w:space="0" w:color="auto"/>
              <w:bottom w:val="single" w:sz="4" w:space="0" w:color="auto"/>
            </w:tcBorders>
            <w:shd w:val="clear" w:color="auto" w:fill="FFFFFF"/>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Programa de Controle Ambiental de Obras</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p>
        </w:tc>
        <w:tc>
          <w:tcPr>
            <w:tcW w:w="236" w:type="dxa"/>
            <w:tcBorders>
              <w:right w:val="double" w:sz="4" w:space="0" w:color="auto"/>
            </w:tcBorders>
            <w:shd w:val="pct25" w:color="auto" w:fill="auto"/>
          </w:tcPr>
          <w:p w:rsidR="00354101" w:rsidRPr="00B15ACA" w:rsidRDefault="00354101" w:rsidP="0035430F">
            <w:pPr>
              <w:spacing w:before="6" w:after="6" w:line="240" w:lineRule="auto"/>
              <w:jc w:val="both"/>
              <w:rPr>
                <w:rFonts w:cstheme="minorHAnsi"/>
                <w:sz w:val="20"/>
                <w:szCs w:val="20"/>
                <w:lang w:val="pt-PT"/>
              </w:rPr>
            </w:pPr>
          </w:p>
        </w:tc>
        <w:tc>
          <w:tcPr>
            <w:tcW w:w="3733" w:type="dxa"/>
            <w:tcBorders>
              <w:left w:val="double" w:sz="4" w:space="0" w:color="auto"/>
              <w:bottom w:val="single" w:sz="4" w:space="0" w:color="auto"/>
              <w:right w:val="single" w:sz="4" w:space="0" w:color="auto"/>
            </w:tcBorders>
            <w:shd w:val="clear" w:color="auto" w:fill="FFFFFF"/>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 xml:space="preserve">Possibilidade de </w:t>
            </w:r>
            <w:r>
              <w:rPr>
                <w:rFonts w:cstheme="minorHAnsi"/>
                <w:sz w:val="20"/>
                <w:szCs w:val="20"/>
                <w:lang w:val="pt-PT"/>
              </w:rPr>
              <w:t>Afetação de Residências e Negócios</w:t>
            </w:r>
          </w:p>
        </w:tc>
        <w:tc>
          <w:tcPr>
            <w:tcW w:w="1243" w:type="dxa"/>
            <w:tcBorders>
              <w:left w:val="single" w:sz="4" w:space="0" w:color="auto"/>
              <w:bottom w:val="single" w:sz="4" w:space="0" w:color="auto"/>
              <w:right w:val="single" w:sz="4" w:space="0" w:color="auto"/>
            </w:tcBorders>
            <w:shd w:val="clear" w:color="auto" w:fill="FFFFFF"/>
          </w:tcPr>
          <w:p w:rsidR="00354101" w:rsidRPr="00B15ACA" w:rsidRDefault="00354101" w:rsidP="0035430F">
            <w:pPr>
              <w:spacing w:before="6" w:after="6" w:line="240" w:lineRule="auto"/>
              <w:jc w:val="center"/>
              <w:rPr>
                <w:rFonts w:cstheme="minorHAnsi"/>
                <w:sz w:val="20"/>
                <w:szCs w:val="20"/>
                <w:lang w:val="pt-PT"/>
              </w:rPr>
            </w:pPr>
            <w:r>
              <w:rPr>
                <w:rFonts w:cstheme="minorHAnsi"/>
                <w:sz w:val="20"/>
                <w:szCs w:val="20"/>
                <w:lang w:val="pt-PT"/>
              </w:rPr>
              <w:t>Pouco Significativo</w:t>
            </w:r>
          </w:p>
        </w:tc>
        <w:tc>
          <w:tcPr>
            <w:tcW w:w="3600" w:type="dxa"/>
            <w:tcBorders>
              <w:left w:val="single" w:sz="4" w:space="0" w:color="auto"/>
              <w:bottom w:val="single" w:sz="4" w:space="0" w:color="auto"/>
              <w:right w:val="single" w:sz="4" w:space="0" w:color="auto"/>
            </w:tcBorders>
            <w:shd w:val="clear" w:color="auto" w:fill="FFFFFF"/>
          </w:tcPr>
          <w:p w:rsidR="00354101" w:rsidRPr="00B15ACA" w:rsidRDefault="00354101" w:rsidP="0035430F">
            <w:pPr>
              <w:spacing w:before="6" w:after="6" w:line="240" w:lineRule="auto"/>
              <w:jc w:val="center"/>
              <w:rPr>
                <w:rFonts w:cstheme="minorHAnsi"/>
                <w:sz w:val="20"/>
                <w:szCs w:val="20"/>
              </w:rPr>
            </w:pPr>
            <w:r>
              <w:rPr>
                <w:rFonts w:cstheme="minorHAnsi"/>
                <w:sz w:val="20"/>
                <w:szCs w:val="20"/>
              </w:rPr>
              <w:t>Critérios Adequados de Projeto</w:t>
            </w:r>
          </w:p>
        </w:tc>
        <w:tc>
          <w:tcPr>
            <w:tcW w:w="2340" w:type="dxa"/>
            <w:tcBorders>
              <w:left w:val="single" w:sz="4" w:space="0" w:color="auto"/>
              <w:bottom w:val="single" w:sz="4" w:space="0" w:color="auto"/>
            </w:tcBorders>
            <w:shd w:val="clear" w:color="auto" w:fill="FFFFFF"/>
          </w:tcPr>
          <w:p w:rsidR="00354101" w:rsidRPr="00B15ACA" w:rsidRDefault="00354101" w:rsidP="0035430F">
            <w:pPr>
              <w:spacing w:before="6" w:after="6" w:line="240" w:lineRule="auto"/>
              <w:jc w:val="center"/>
              <w:rPr>
                <w:rFonts w:cstheme="minorHAnsi"/>
                <w:sz w:val="20"/>
                <w:szCs w:val="20"/>
              </w:rPr>
            </w:pPr>
            <w:r w:rsidRPr="00B15ACA">
              <w:rPr>
                <w:rFonts w:cstheme="minorHAnsi"/>
                <w:sz w:val="20"/>
                <w:szCs w:val="20"/>
              </w:rPr>
              <w:t>Critérios de Projeto</w:t>
            </w:r>
          </w:p>
          <w:p w:rsidR="00354101" w:rsidRPr="00B15ACA" w:rsidRDefault="00354101" w:rsidP="0035430F">
            <w:pPr>
              <w:spacing w:before="6" w:after="6" w:line="240" w:lineRule="auto"/>
              <w:jc w:val="center"/>
              <w:rPr>
                <w:rFonts w:cstheme="minorHAnsi"/>
                <w:sz w:val="20"/>
                <w:szCs w:val="20"/>
              </w:rPr>
            </w:pP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lang w:val="pt-PT"/>
              </w:rPr>
            </w:pPr>
            <w:r w:rsidRPr="00B15ACA">
              <w:rPr>
                <w:rFonts w:asciiTheme="minorHAnsi" w:hAnsiTheme="minorHAnsi" w:cstheme="minorHAnsi"/>
                <w:sz w:val="20"/>
                <w:lang w:val="pt-PT"/>
              </w:rPr>
              <w:t>--------------------------------------</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w:t>
            </w:r>
          </w:p>
        </w:tc>
        <w:tc>
          <w:tcPr>
            <w:tcW w:w="236" w:type="dxa"/>
            <w:tcBorders>
              <w:right w:val="double" w:sz="4" w:space="0" w:color="auto"/>
            </w:tcBorders>
            <w:shd w:val="pct25" w:color="auto" w:fill="auto"/>
          </w:tcPr>
          <w:p w:rsidR="00354101" w:rsidRPr="00B15ACA" w:rsidRDefault="00354101" w:rsidP="0035430F">
            <w:pPr>
              <w:spacing w:before="6" w:after="6" w:line="240" w:lineRule="auto"/>
              <w:jc w:val="center"/>
              <w:rPr>
                <w:rFonts w:cstheme="minorHAnsi"/>
                <w:b/>
                <w:sz w:val="20"/>
                <w:szCs w:val="20"/>
              </w:rPr>
            </w:pPr>
          </w:p>
        </w:tc>
        <w:tc>
          <w:tcPr>
            <w:tcW w:w="3733" w:type="dxa"/>
            <w:tcBorders>
              <w:left w:val="double" w:sz="4" w:space="0" w:color="auto"/>
            </w:tcBorders>
            <w:shd w:val="pct15" w:color="auto" w:fill="auto"/>
          </w:tcPr>
          <w:p w:rsidR="00354101" w:rsidRPr="00B15ACA" w:rsidRDefault="00354101" w:rsidP="0035430F">
            <w:pPr>
              <w:spacing w:before="6" w:after="6" w:line="240" w:lineRule="auto"/>
              <w:jc w:val="center"/>
              <w:rPr>
                <w:rFonts w:cstheme="minorHAnsi"/>
                <w:sz w:val="20"/>
                <w:szCs w:val="20"/>
                <w:lang w:val="pt-PT"/>
              </w:rPr>
            </w:pPr>
            <w:r w:rsidRPr="00B15ACA">
              <w:rPr>
                <w:rFonts w:cstheme="minorHAnsi"/>
                <w:b/>
                <w:sz w:val="20"/>
                <w:szCs w:val="20"/>
              </w:rPr>
              <w:t>Fase de Operação</w:t>
            </w:r>
          </w:p>
        </w:tc>
        <w:tc>
          <w:tcPr>
            <w:tcW w:w="1243" w:type="dxa"/>
            <w:tcBorders>
              <w:left w:val="double" w:sz="4" w:space="0" w:color="auto"/>
              <w:right w:val="double" w:sz="4" w:space="0" w:color="auto"/>
            </w:tcBorders>
            <w:shd w:val="pct15" w:color="auto" w:fill="auto"/>
          </w:tcPr>
          <w:p w:rsidR="00354101" w:rsidRPr="00B15ACA" w:rsidRDefault="00354101" w:rsidP="0035430F">
            <w:pPr>
              <w:spacing w:before="6" w:after="6" w:line="240" w:lineRule="auto"/>
              <w:jc w:val="center"/>
              <w:rPr>
                <w:rFonts w:cstheme="minorHAnsi"/>
                <w:sz w:val="20"/>
                <w:szCs w:val="20"/>
                <w:lang w:val="pt-PT"/>
              </w:rPr>
            </w:pPr>
          </w:p>
        </w:tc>
        <w:tc>
          <w:tcPr>
            <w:tcW w:w="3600" w:type="dxa"/>
            <w:tcBorders>
              <w:left w:val="double" w:sz="4" w:space="0" w:color="auto"/>
              <w:right w:val="double" w:sz="4" w:space="0" w:color="auto"/>
            </w:tcBorders>
            <w:shd w:val="pct15" w:color="auto" w:fill="auto"/>
          </w:tcPr>
          <w:p w:rsidR="00354101" w:rsidRPr="00B15ACA" w:rsidRDefault="00354101" w:rsidP="0035430F">
            <w:pPr>
              <w:spacing w:before="6" w:after="6" w:line="240" w:lineRule="auto"/>
              <w:jc w:val="center"/>
              <w:rPr>
                <w:rFonts w:cstheme="minorHAnsi"/>
                <w:sz w:val="20"/>
                <w:szCs w:val="20"/>
                <w:lang w:val="pt-PT"/>
              </w:rPr>
            </w:pPr>
          </w:p>
        </w:tc>
        <w:tc>
          <w:tcPr>
            <w:tcW w:w="2340" w:type="dxa"/>
            <w:tcBorders>
              <w:left w:val="double" w:sz="4" w:space="0" w:color="auto"/>
            </w:tcBorders>
            <w:shd w:val="pct15" w:color="auto" w:fill="auto"/>
          </w:tcPr>
          <w:p w:rsidR="00354101" w:rsidRPr="00B15ACA" w:rsidRDefault="00354101" w:rsidP="0035430F">
            <w:pPr>
              <w:spacing w:before="6" w:after="6" w:line="240" w:lineRule="auto"/>
              <w:jc w:val="center"/>
              <w:rPr>
                <w:rFonts w:cstheme="minorHAnsi"/>
                <w:sz w:val="20"/>
                <w:szCs w:val="20"/>
                <w:lang w:val="pt-PT"/>
              </w:rPr>
            </w:pP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w:t>
            </w: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w:t>
            </w:r>
          </w:p>
        </w:tc>
        <w:tc>
          <w:tcPr>
            <w:tcW w:w="236" w:type="dxa"/>
            <w:tcBorders>
              <w:right w:val="double" w:sz="4" w:space="0" w:color="auto"/>
            </w:tcBorders>
            <w:shd w:val="pct25" w:color="auto" w:fill="auto"/>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3733" w:type="dxa"/>
            <w:tcBorders>
              <w:left w:val="double" w:sz="4" w:space="0" w:color="auto"/>
            </w:tcBorders>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Geração de Odor pela ETE</w:t>
            </w:r>
            <w:r>
              <w:rPr>
                <w:rFonts w:asciiTheme="minorHAnsi" w:hAnsiTheme="minorHAnsi" w:cstheme="minorHAnsi"/>
                <w:sz w:val="20"/>
              </w:rPr>
              <w:t xml:space="preserve"> e estações elevatórias</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3600"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Localização adequada da ETE e/ou previsão de tratamento de gases</w:t>
            </w:r>
          </w:p>
        </w:tc>
        <w:tc>
          <w:tcPr>
            <w:tcW w:w="2340" w:type="dxa"/>
          </w:tcPr>
          <w:p w:rsidR="00354101" w:rsidRPr="00B15ACA" w:rsidRDefault="00354101" w:rsidP="0035430F">
            <w:pPr>
              <w:spacing w:before="6" w:after="6" w:line="240" w:lineRule="auto"/>
              <w:jc w:val="center"/>
              <w:rPr>
                <w:rFonts w:cstheme="minorHAnsi"/>
                <w:sz w:val="20"/>
                <w:szCs w:val="20"/>
                <w:lang w:val="pt-PT"/>
              </w:rPr>
            </w:pPr>
            <w:r w:rsidRPr="00B15ACA">
              <w:rPr>
                <w:rFonts w:cstheme="minorHAnsi"/>
                <w:sz w:val="20"/>
                <w:szCs w:val="20"/>
                <w:lang w:val="pt-PT"/>
              </w:rPr>
              <w:t>Monitoramento</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p>
        </w:tc>
        <w:tc>
          <w:tcPr>
            <w:tcW w:w="236" w:type="dxa"/>
            <w:tcBorders>
              <w:right w:val="double" w:sz="4" w:space="0" w:color="auto"/>
            </w:tcBorders>
            <w:shd w:val="pct25" w:color="auto" w:fill="auto"/>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3733" w:type="dxa"/>
            <w:tcBorders>
              <w:left w:val="double" w:sz="4" w:space="0" w:color="auto"/>
            </w:tcBorders>
          </w:tcPr>
          <w:p w:rsidR="00354101" w:rsidRPr="00B15ACA" w:rsidRDefault="00354101" w:rsidP="0035430F">
            <w:pPr>
              <w:pStyle w:val="marcador1"/>
              <w:numPr>
                <w:ilvl w:val="0"/>
                <w:numId w:val="0"/>
              </w:numPr>
              <w:spacing w:before="6" w:after="6"/>
              <w:rPr>
                <w:rFonts w:asciiTheme="minorHAnsi" w:hAnsiTheme="minorHAnsi" w:cstheme="minorHAnsi"/>
                <w:sz w:val="20"/>
              </w:rPr>
            </w:pPr>
            <w:r w:rsidRPr="00B15ACA">
              <w:rPr>
                <w:rFonts w:asciiTheme="minorHAnsi" w:hAnsiTheme="minorHAnsi" w:cstheme="minorHAnsi"/>
                <w:sz w:val="20"/>
              </w:rPr>
              <w:t>Geração de Lodos pela ETE</w:t>
            </w:r>
          </w:p>
        </w:tc>
        <w:tc>
          <w:tcPr>
            <w:tcW w:w="1243"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Moderado</w:t>
            </w:r>
          </w:p>
        </w:tc>
        <w:tc>
          <w:tcPr>
            <w:tcW w:w="3600" w:type="dxa"/>
          </w:tcPr>
          <w:p w:rsidR="00354101" w:rsidRPr="00B15ACA" w:rsidRDefault="00354101" w:rsidP="0035430F">
            <w:pPr>
              <w:spacing w:before="6" w:after="6" w:line="240" w:lineRule="auto"/>
              <w:jc w:val="both"/>
              <w:rPr>
                <w:rFonts w:cstheme="minorHAnsi"/>
                <w:sz w:val="20"/>
                <w:szCs w:val="20"/>
                <w:lang w:val="pt-PT"/>
              </w:rPr>
            </w:pPr>
            <w:r w:rsidRPr="00B15ACA">
              <w:rPr>
                <w:rFonts w:cstheme="minorHAnsi"/>
                <w:sz w:val="20"/>
                <w:szCs w:val="20"/>
                <w:lang w:val="pt-PT"/>
              </w:rPr>
              <w:t>Tratamento e destino final adequado</w:t>
            </w:r>
          </w:p>
        </w:tc>
        <w:tc>
          <w:tcPr>
            <w:tcW w:w="2340" w:type="dxa"/>
          </w:tcPr>
          <w:p w:rsidR="00354101" w:rsidRPr="00B15ACA" w:rsidRDefault="00354101" w:rsidP="0035430F">
            <w:pPr>
              <w:spacing w:before="6" w:after="6" w:line="240" w:lineRule="auto"/>
              <w:jc w:val="center"/>
              <w:rPr>
                <w:rFonts w:cstheme="minorHAnsi"/>
                <w:sz w:val="20"/>
                <w:szCs w:val="20"/>
                <w:lang w:val="pt-PT"/>
              </w:rPr>
            </w:pPr>
            <w:r w:rsidRPr="00B15ACA">
              <w:rPr>
                <w:rFonts w:cstheme="minorHAnsi"/>
                <w:sz w:val="20"/>
                <w:szCs w:val="20"/>
                <w:lang w:val="pt-PT"/>
              </w:rPr>
              <w:t>Monitoramento</w:t>
            </w:r>
          </w:p>
        </w:tc>
      </w:tr>
      <w:tr w:rsidR="00354101" w:rsidRPr="00454C0A" w:rsidTr="00354101">
        <w:trPr>
          <w:jc w:val="center"/>
        </w:trPr>
        <w:tc>
          <w:tcPr>
            <w:tcW w:w="2808" w:type="dxa"/>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1269" w:type="dxa"/>
            <w:tcBorders>
              <w:right w:val="double" w:sz="4" w:space="0" w:color="auto"/>
            </w:tcBorders>
          </w:tcPr>
          <w:p w:rsidR="00354101" w:rsidRPr="00B15ACA" w:rsidRDefault="00354101" w:rsidP="0035430F">
            <w:pPr>
              <w:spacing w:before="6" w:after="6" w:line="240" w:lineRule="auto"/>
              <w:jc w:val="both"/>
              <w:rPr>
                <w:rFonts w:cstheme="minorHAnsi"/>
                <w:sz w:val="20"/>
                <w:szCs w:val="20"/>
                <w:lang w:val="pt-PT"/>
              </w:rPr>
            </w:pPr>
          </w:p>
        </w:tc>
        <w:tc>
          <w:tcPr>
            <w:tcW w:w="236" w:type="dxa"/>
            <w:tcBorders>
              <w:right w:val="double" w:sz="4" w:space="0" w:color="auto"/>
            </w:tcBorders>
            <w:shd w:val="pct25" w:color="auto" w:fill="auto"/>
          </w:tcPr>
          <w:p w:rsidR="00354101" w:rsidRPr="00B15ACA" w:rsidRDefault="00354101" w:rsidP="0035430F">
            <w:pPr>
              <w:pStyle w:val="marcador1"/>
              <w:numPr>
                <w:ilvl w:val="0"/>
                <w:numId w:val="0"/>
              </w:numPr>
              <w:spacing w:before="6" w:after="6"/>
              <w:rPr>
                <w:rFonts w:asciiTheme="minorHAnsi" w:hAnsiTheme="minorHAnsi" w:cstheme="minorHAnsi"/>
                <w:sz w:val="20"/>
              </w:rPr>
            </w:pPr>
          </w:p>
        </w:tc>
        <w:tc>
          <w:tcPr>
            <w:tcW w:w="3733" w:type="dxa"/>
            <w:tcBorders>
              <w:left w:val="double" w:sz="4" w:space="0" w:color="auto"/>
            </w:tcBorders>
          </w:tcPr>
          <w:p w:rsidR="00354101" w:rsidRPr="00B15ACA" w:rsidRDefault="00354101" w:rsidP="0035430F">
            <w:pPr>
              <w:pStyle w:val="marcador1"/>
              <w:numPr>
                <w:ilvl w:val="0"/>
                <w:numId w:val="0"/>
              </w:numPr>
              <w:spacing w:before="6" w:after="6"/>
              <w:rPr>
                <w:rFonts w:asciiTheme="minorHAnsi" w:hAnsiTheme="minorHAnsi" w:cstheme="minorHAnsi"/>
                <w:sz w:val="20"/>
              </w:rPr>
            </w:pPr>
            <w:r>
              <w:rPr>
                <w:rFonts w:asciiTheme="minorHAnsi" w:hAnsiTheme="minorHAnsi" w:cstheme="minorHAnsi"/>
                <w:sz w:val="20"/>
              </w:rPr>
              <w:t>Geração Resíduos ETA</w:t>
            </w:r>
          </w:p>
        </w:tc>
        <w:tc>
          <w:tcPr>
            <w:tcW w:w="1243" w:type="dxa"/>
          </w:tcPr>
          <w:p w:rsidR="00354101" w:rsidRPr="00B15ACA" w:rsidRDefault="00354101" w:rsidP="0035430F">
            <w:pPr>
              <w:spacing w:before="6" w:after="6" w:line="240" w:lineRule="auto"/>
              <w:jc w:val="both"/>
              <w:rPr>
                <w:rFonts w:cstheme="minorHAnsi"/>
                <w:sz w:val="20"/>
                <w:szCs w:val="20"/>
                <w:lang w:val="pt-PT"/>
              </w:rPr>
            </w:pPr>
            <w:r>
              <w:rPr>
                <w:rFonts w:cstheme="minorHAnsi"/>
                <w:sz w:val="20"/>
                <w:szCs w:val="20"/>
                <w:lang w:val="pt-PT"/>
              </w:rPr>
              <w:t>Moderado</w:t>
            </w:r>
          </w:p>
        </w:tc>
        <w:tc>
          <w:tcPr>
            <w:tcW w:w="3600" w:type="dxa"/>
          </w:tcPr>
          <w:p w:rsidR="00354101" w:rsidRPr="00B15ACA" w:rsidRDefault="00D6733A" w:rsidP="00354101">
            <w:pPr>
              <w:spacing w:before="6" w:after="6" w:line="240" w:lineRule="auto"/>
              <w:jc w:val="both"/>
              <w:rPr>
                <w:rFonts w:cstheme="minorHAnsi"/>
                <w:sz w:val="20"/>
                <w:szCs w:val="20"/>
                <w:lang w:val="pt-PT"/>
              </w:rPr>
            </w:pPr>
            <w:r>
              <w:rPr>
                <w:rFonts w:cstheme="minorHAnsi"/>
                <w:sz w:val="20"/>
                <w:szCs w:val="20"/>
                <w:lang w:val="pt-PT"/>
              </w:rPr>
              <w:t>Tratamento e d</w:t>
            </w:r>
            <w:r w:rsidR="00354101">
              <w:rPr>
                <w:rFonts w:cstheme="minorHAnsi"/>
                <w:sz w:val="20"/>
                <w:szCs w:val="20"/>
                <w:lang w:val="pt-PT"/>
              </w:rPr>
              <w:t>estino fina</w:t>
            </w:r>
            <w:r>
              <w:rPr>
                <w:rFonts w:cstheme="minorHAnsi"/>
                <w:sz w:val="20"/>
                <w:szCs w:val="20"/>
                <w:lang w:val="pt-PT"/>
              </w:rPr>
              <w:t>l adequado</w:t>
            </w:r>
          </w:p>
        </w:tc>
        <w:tc>
          <w:tcPr>
            <w:tcW w:w="2340" w:type="dxa"/>
          </w:tcPr>
          <w:p w:rsidR="00354101" w:rsidRPr="00B15ACA" w:rsidRDefault="00354101" w:rsidP="0035430F">
            <w:pPr>
              <w:spacing w:before="6" w:after="6" w:line="240" w:lineRule="auto"/>
              <w:jc w:val="center"/>
              <w:rPr>
                <w:rFonts w:cstheme="minorHAnsi"/>
                <w:sz w:val="20"/>
                <w:szCs w:val="20"/>
                <w:lang w:val="pt-PT"/>
              </w:rPr>
            </w:pPr>
            <w:r>
              <w:rPr>
                <w:rFonts w:cstheme="minorHAnsi"/>
                <w:sz w:val="20"/>
                <w:szCs w:val="20"/>
                <w:lang w:val="pt-PT"/>
              </w:rPr>
              <w:t>Monitoramento</w:t>
            </w:r>
          </w:p>
        </w:tc>
      </w:tr>
    </w:tbl>
    <w:p w:rsidR="00B15ACA" w:rsidRDefault="00B15ACA" w:rsidP="001C3F1E">
      <w:pPr>
        <w:autoSpaceDE w:val="0"/>
        <w:autoSpaceDN w:val="0"/>
        <w:adjustRightInd w:val="0"/>
        <w:spacing w:after="120" w:line="240" w:lineRule="auto"/>
        <w:ind w:left="357"/>
        <w:jc w:val="both"/>
        <w:rPr>
          <w:b/>
          <w:highlight w:val="yellow"/>
          <w:lang w:val="pt-PT"/>
        </w:rPr>
        <w:sectPr w:rsidR="00B15ACA" w:rsidSect="0035430F">
          <w:pgSz w:w="16838" w:h="11906" w:orient="landscape"/>
          <w:pgMar w:top="851" w:right="851" w:bottom="567" w:left="851" w:header="709" w:footer="709" w:gutter="0"/>
          <w:cols w:space="708"/>
          <w:docGrid w:linePitch="360"/>
        </w:sectPr>
      </w:pPr>
    </w:p>
    <w:p w:rsidR="00EE1B7A" w:rsidRPr="00F37F66" w:rsidRDefault="00EE1B7A" w:rsidP="00EE1B7A">
      <w:pPr>
        <w:pStyle w:val="marcador1"/>
        <w:numPr>
          <w:ilvl w:val="0"/>
          <w:numId w:val="0"/>
        </w:numPr>
        <w:rPr>
          <w:rFonts w:asciiTheme="minorHAnsi" w:hAnsiTheme="minorHAnsi" w:cstheme="minorHAnsi"/>
          <w:szCs w:val="22"/>
          <w:lang w:val="pt-PT"/>
        </w:rPr>
      </w:pPr>
      <w:r w:rsidRPr="00F37F66">
        <w:rPr>
          <w:rFonts w:asciiTheme="minorHAnsi" w:hAnsiTheme="minorHAnsi" w:cstheme="minorHAnsi"/>
          <w:szCs w:val="22"/>
          <w:lang w:val="pt-PT"/>
        </w:rPr>
        <w:lastRenderedPageBreak/>
        <w:t>Dependendo, no entanto, do porte e localização, podem apresentar interferências com:</w:t>
      </w:r>
    </w:p>
    <w:p w:rsidR="00EE1B7A" w:rsidRPr="00F37F66" w:rsidRDefault="00EE1B7A" w:rsidP="00EE1B7A">
      <w:pPr>
        <w:pStyle w:val="marcador1"/>
        <w:numPr>
          <w:ilvl w:val="0"/>
          <w:numId w:val="6"/>
        </w:numPr>
        <w:rPr>
          <w:rFonts w:asciiTheme="minorHAnsi" w:hAnsiTheme="minorHAnsi" w:cstheme="minorHAnsi"/>
          <w:szCs w:val="22"/>
          <w:lang w:val="pt-PT"/>
        </w:rPr>
      </w:pPr>
      <w:r w:rsidRPr="00F37F66">
        <w:rPr>
          <w:rFonts w:asciiTheme="minorHAnsi" w:hAnsiTheme="minorHAnsi" w:cstheme="minorHAnsi"/>
          <w:szCs w:val="22"/>
          <w:lang w:val="pt-PT"/>
        </w:rPr>
        <w:t>habitats naturais – unidades de conservação e/ou áreas de preservação permanentes;</w:t>
      </w:r>
    </w:p>
    <w:p w:rsidR="00EE1B7A" w:rsidRPr="00F37F66" w:rsidRDefault="00EE1B7A" w:rsidP="00EE1B7A">
      <w:pPr>
        <w:pStyle w:val="marcador1"/>
        <w:numPr>
          <w:ilvl w:val="0"/>
          <w:numId w:val="6"/>
        </w:numPr>
        <w:rPr>
          <w:rFonts w:asciiTheme="minorHAnsi" w:hAnsiTheme="minorHAnsi" w:cstheme="minorHAnsi"/>
          <w:szCs w:val="22"/>
          <w:lang w:val="pt-PT"/>
        </w:rPr>
      </w:pPr>
      <w:r w:rsidRPr="00F37F66">
        <w:rPr>
          <w:rFonts w:asciiTheme="minorHAnsi" w:hAnsiTheme="minorHAnsi" w:cstheme="minorHAnsi"/>
          <w:szCs w:val="22"/>
          <w:lang w:val="pt-PT"/>
        </w:rPr>
        <w:t xml:space="preserve">patrimônio cultural e arqueológico </w:t>
      </w:r>
    </w:p>
    <w:p w:rsidR="00EE1B7A" w:rsidRPr="00F37F66" w:rsidRDefault="00EE1B7A" w:rsidP="00EE1B7A">
      <w:pPr>
        <w:pStyle w:val="marcador1"/>
        <w:numPr>
          <w:ilvl w:val="0"/>
          <w:numId w:val="6"/>
        </w:numPr>
        <w:rPr>
          <w:rFonts w:asciiTheme="minorHAnsi" w:hAnsiTheme="minorHAnsi" w:cstheme="minorHAnsi"/>
          <w:szCs w:val="22"/>
          <w:lang w:val="pt-PT"/>
        </w:rPr>
      </w:pPr>
      <w:r w:rsidRPr="00F37F66">
        <w:rPr>
          <w:rFonts w:asciiTheme="minorHAnsi" w:hAnsiTheme="minorHAnsi" w:cstheme="minorHAnsi"/>
          <w:szCs w:val="22"/>
          <w:lang w:val="pt-PT"/>
        </w:rPr>
        <w:t>edificações comerciais e/ou moradias</w:t>
      </w:r>
    </w:p>
    <w:p w:rsidR="00EE1B7A" w:rsidRPr="00F37F66" w:rsidRDefault="00EE1B7A" w:rsidP="00EE1B7A">
      <w:pPr>
        <w:pStyle w:val="marcador1"/>
        <w:numPr>
          <w:ilvl w:val="0"/>
          <w:numId w:val="0"/>
        </w:numPr>
        <w:rPr>
          <w:rFonts w:asciiTheme="minorHAnsi" w:hAnsiTheme="minorHAnsi" w:cstheme="minorHAnsi"/>
          <w:lang w:val="pt-PT"/>
        </w:rPr>
      </w:pPr>
      <w:r w:rsidRPr="00F37F66">
        <w:rPr>
          <w:rFonts w:asciiTheme="minorHAnsi" w:hAnsiTheme="minorHAnsi" w:cstheme="minorHAnsi"/>
          <w:lang w:val="pt-PT"/>
        </w:rPr>
        <w:t>Critérios adequados de concepção e projeto podem minimizar significativamente a possibilidade de ocorrência dessas interferências.</w:t>
      </w:r>
    </w:p>
    <w:p w:rsidR="00F37F66" w:rsidRPr="00F37F66" w:rsidRDefault="00F37F66" w:rsidP="00E25D1B">
      <w:pPr>
        <w:pStyle w:val="marcador1"/>
        <w:numPr>
          <w:ilvl w:val="0"/>
          <w:numId w:val="0"/>
        </w:numPr>
        <w:tabs>
          <w:tab w:val="left" w:pos="709"/>
        </w:tabs>
        <w:rPr>
          <w:rFonts w:asciiTheme="minorHAnsi" w:hAnsiTheme="minorHAnsi" w:cstheme="minorHAnsi"/>
          <w:lang w:val="pt-PT"/>
        </w:rPr>
      </w:pPr>
      <w:r w:rsidRPr="00F37F66">
        <w:rPr>
          <w:rFonts w:asciiTheme="minorHAnsi" w:hAnsiTheme="minorHAnsi" w:cstheme="minorHAnsi"/>
          <w:lang w:val="pt-PT"/>
        </w:rPr>
        <w:t xml:space="preserve">No caso de habitats naturais, a ampliação ou implantação de sistemas de esgotos (interceptores, estações elevatórias e estações de tratamento) </w:t>
      </w:r>
      <w:r w:rsidR="00FD7BA9">
        <w:rPr>
          <w:rFonts w:asciiTheme="minorHAnsi" w:hAnsiTheme="minorHAnsi" w:cstheme="minorHAnsi"/>
          <w:lang w:val="pt-PT"/>
        </w:rPr>
        <w:t xml:space="preserve">podem apresentar </w:t>
      </w:r>
      <w:r w:rsidRPr="00F37F66">
        <w:rPr>
          <w:rFonts w:asciiTheme="minorHAnsi" w:hAnsiTheme="minorHAnsi" w:cstheme="minorHAnsi"/>
          <w:lang w:val="pt-PT"/>
        </w:rPr>
        <w:t>interferências com APPs.</w:t>
      </w:r>
      <w:r w:rsidR="000909A7">
        <w:rPr>
          <w:rFonts w:asciiTheme="minorHAnsi" w:hAnsiTheme="minorHAnsi" w:cstheme="minorHAnsi"/>
          <w:lang w:val="pt-PT"/>
        </w:rPr>
        <w:t xml:space="preserve"> </w:t>
      </w:r>
      <w:r w:rsidRPr="00F37F66">
        <w:rPr>
          <w:rFonts w:asciiTheme="minorHAnsi" w:hAnsiTheme="minorHAnsi" w:cstheme="minorHAnsi"/>
          <w:lang w:val="pt-PT"/>
        </w:rPr>
        <w:t>Considerados pela legislação como intervenção de utilidade pública, essa interferência pode ser autorizada pelo órgão ambiental e minimizada com técnicas adequadas de construção e com posterior recuperação da área de intervenção.</w:t>
      </w:r>
    </w:p>
    <w:p w:rsidR="00F37F66" w:rsidRPr="00F37F66" w:rsidRDefault="00F37F66" w:rsidP="0020126D">
      <w:pPr>
        <w:pStyle w:val="marcador1"/>
        <w:numPr>
          <w:ilvl w:val="0"/>
          <w:numId w:val="0"/>
        </w:numPr>
        <w:rPr>
          <w:rFonts w:asciiTheme="minorHAnsi" w:hAnsiTheme="minorHAnsi" w:cstheme="minorHAnsi"/>
          <w:lang w:val="pt-PT"/>
        </w:rPr>
      </w:pPr>
      <w:r w:rsidRPr="00F37F66">
        <w:rPr>
          <w:rFonts w:asciiTheme="minorHAnsi" w:hAnsiTheme="minorHAnsi" w:cstheme="minorHAnsi"/>
          <w:lang w:val="pt-PT"/>
        </w:rPr>
        <w:t>A possibilidade de interferência com patrimônio cultural deve ser analisada na concepção do empreendimento e na sua avaliação ambiental de modo a se adotar procedimentos de resgate, se for o caso, ou procedimentos de “salvamento ao acaso”.</w:t>
      </w:r>
    </w:p>
    <w:p w:rsidR="001C3F1E" w:rsidRDefault="00F37F66" w:rsidP="0020126D">
      <w:pPr>
        <w:autoSpaceDE w:val="0"/>
        <w:autoSpaceDN w:val="0"/>
        <w:adjustRightInd w:val="0"/>
        <w:spacing w:after="120" w:line="240" w:lineRule="auto"/>
        <w:jc w:val="both"/>
        <w:rPr>
          <w:rFonts w:cstheme="minorHAnsi"/>
          <w:lang w:val="pt-PT"/>
        </w:rPr>
      </w:pPr>
      <w:r w:rsidRPr="00F37F66">
        <w:rPr>
          <w:rFonts w:cstheme="minorHAnsi"/>
          <w:lang w:val="pt-PT"/>
        </w:rPr>
        <w:t>Com relação à possibilidade de interferência com atividades comerciais</w:t>
      </w:r>
      <w:r w:rsidR="000909A7">
        <w:rPr>
          <w:rFonts w:cstheme="minorHAnsi"/>
          <w:lang w:val="pt-PT"/>
        </w:rPr>
        <w:t xml:space="preserve"> </w:t>
      </w:r>
      <w:r w:rsidRPr="00F37F66">
        <w:rPr>
          <w:rFonts w:cstheme="minorHAnsi"/>
          <w:lang w:val="pt-PT"/>
        </w:rPr>
        <w:t xml:space="preserve">a concepção do projeto e sua execução </w:t>
      </w:r>
      <w:r w:rsidR="00DA76A3">
        <w:rPr>
          <w:rFonts w:cstheme="minorHAnsi"/>
          <w:lang w:val="pt-PT"/>
        </w:rPr>
        <w:t xml:space="preserve">podem e </w:t>
      </w:r>
      <w:r w:rsidRPr="00F37F66">
        <w:rPr>
          <w:rFonts w:cstheme="minorHAnsi"/>
          <w:lang w:val="pt-PT"/>
        </w:rPr>
        <w:t>devem evitá-la. Da mesma forma, o projeto d</w:t>
      </w:r>
      <w:r w:rsidR="00DA76A3">
        <w:rPr>
          <w:rFonts w:cstheme="minorHAnsi"/>
          <w:lang w:val="pt-PT"/>
        </w:rPr>
        <w:t xml:space="preserve">e cada </w:t>
      </w:r>
      <w:r w:rsidRPr="00F37F66">
        <w:rPr>
          <w:rFonts w:cstheme="minorHAnsi"/>
          <w:lang w:val="pt-PT"/>
        </w:rPr>
        <w:t>empreendimento deve evitar a necessidade de reassentamento de famílias.</w:t>
      </w:r>
    </w:p>
    <w:p w:rsidR="00DA76A3" w:rsidRDefault="00DA76A3" w:rsidP="0020126D">
      <w:pPr>
        <w:autoSpaceDE w:val="0"/>
        <w:autoSpaceDN w:val="0"/>
        <w:adjustRightInd w:val="0"/>
        <w:spacing w:after="120" w:line="240" w:lineRule="auto"/>
        <w:jc w:val="both"/>
        <w:rPr>
          <w:rFonts w:cstheme="minorHAnsi"/>
          <w:lang w:val="pt-PT"/>
        </w:rPr>
      </w:pPr>
      <w:r>
        <w:rPr>
          <w:rFonts w:cstheme="minorHAnsi"/>
          <w:lang w:val="pt-PT"/>
        </w:rPr>
        <w:t>Deve-se comentar, também, que as intervenções não deverão interferir com áreas indigenas da bacia</w:t>
      </w:r>
      <w:r w:rsidR="00C62E82">
        <w:rPr>
          <w:rFonts w:cstheme="minorHAnsi"/>
          <w:lang w:val="pt-PT"/>
        </w:rPr>
        <w:t>, restritas à reserva localizada em área rural do município de Pe</w:t>
      </w:r>
      <w:r w:rsidR="00232667">
        <w:rPr>
          <w:rFonts w:cstheme="minorHAnsi"/>
          <w:lang w:val="pt-PT"/>
        </w:rPr>
        <w:t>s</w:t>
      </w:r>
      <w:r w:rsidR="00C62E82">
        <w:rPr>
          <w:rFonts w:cstheme="minorHAnsi"/>
          <w:lang w:val="pt-PT"/>
        </w:rPr>
        <w:t>queira.</w:t>
      </w:r>
    </w:p>
    <w:p w:rsidR="008D5007" w:rsidRDefault="00E02C6C" w:rsidP="0020126D">
      <w:pPr>
        <w:autoSpaceDE w:val="0"/>
        <w:autoSpaceDN w:val="0"/>
        <w:adjustRightInd w:val="0"/>
        <w:spacing w:after="120" w:line="240" w:lineRule="auto"/>
        <w:jc w:val="both"/>
        <w:rPr>
          <w:rFonts w:cstheme="minorHAnsi"/>
          <w:b/>
          <w:lang w:val="pt-PT"/>
        </w:rPr>
      </w:pPr>
      <w:r>
        <w:rPr>
          <w:rFonts w:cstheme="minorHAnsi"/>
          <w:b/>
          <w:lang w:val="pt-PT"/>
        </w:rPr>
        <w:t>IV.2.1</w:t>
      </w:r>
      <w:r w:rsidR="00230BC6">
        <w:rPr>
          <w:rFonts w:cstheme="minorHAnsi"/>
          <w:b/>
          <w:lang w:val="pt-PT"/>
        </w:rPr>
        <w:t xml:space="preserve"> </w:t>
      </w:r>
      <w:r w:rsidR="008D5007" w:rsidRPr="008D5007">
        <w:rPr>
          <w:rFonts w:cstheme="minorHAnsi"/>
          <w:b/>
          <w:lang w:val="pt-PT"/>
        </w:rPr>
        <w:t>Análise dos Subprojetos da Amostra</w:t>
      </w:r>
    </w:p>
    <w:p w:rsidR="00CD658E" w:rsidRDefault="008D5007" w:rsidP="0020126D">
      <w:pPr>
        <w:autoSpaceDE w:val="0"/>
        <w:autoSpaceDN w:val="0"/>
        <w:adjustRightInd w:val="0"/>
        <w:spacing w:after="120" w:line="240" w:lineRule="auto"/>
        <w:jc w:val="both"/>
        <w:rPr>
          <w:rFonts w:cstheme="minorHAnsi"/>
          <w:lang w:val="pt-PT"/>
        </w:rPr>
      </w:pPr>
      <w:r w:rsidRPr="008D5007">
        <w:rPr>
          <w:rFonts w:cstheme="minorHAnsi"/>
          <w:lang w:val="pt-PT"/>
        </w:rPr>
        <w:t xml:space="preserve">Os subprojetos de </w:t>
      </w:r>
      <w:r w:rsidR="00B262E2">
        <w:rPr>
          <w:rFonts w:cstheme="minorHAnsi"/>
          <w:lang w:val="pt-PT"/>
        </w:rPr>
        <w:t>esgotamento sanitário da Amostra Representativa constituída das cidades de</w:t>
      </w:r>
      <w:r w:rsidR="00232667">
        <w:rPr>
          <w:rFonts w:cstheme="minorHAnsi"/>
          <w:lang w:val="pt-PT"/>
        </w:rPr>
        <w:t xml:space="preserve"> </w:t>
      </w:r>
      <w:r w:rsidR="00CD658E">
        <w:rPr>
          <w:rFonts w:cstheme="minorHAnsi"/>
          <w:lang w:val="pt-PT"/>
        </w:rPr>
        <w:t xml:space="preserve">Pesqueira, Sanharó, Tacaimbó e Bezerros tiveram uma avaliação ambiental realizada na fase de preparação com </w:t>
      </w:r>
      <w:r w:rsidR="00F67327">
        <w:rPr>
          <w:rFonts w:cstheme="minorHAnsi"/>
          <w:lang w:val="pt-PT"/>
        </w:rPr>
        <w:t xml:space="preserve">análise dos estudos de concepção e/ou projetos básicos e com a </w:t>
      </w:r>
      <w:r w:rsidR="00CD658E">
        <w:rPr>
          <w:rFonts w:cstheme="minorHAnsi"/>
          <w:lang w:val="pt-PT"/>
        </w:rPr>
        <w:t>realização de inspeções de campo aos locais das unidades integrantes de cada sistema.</w:t>
      </w:r>
      <w:r w:rsidR="00354101">
        <w:rPr>
          <w:rFonts w:cstheme="minorHAnsi"/>
          <w:lang w:val="pt-PT"/>
        </w:rPr>
        <w:t xml:space="preserve"> Além destes, também tiv</w:t>
      </w:r>
      <w:r w:rsidR="000A75AF">
        <w:rPr>
          <w:rFonts w:cstheme="minorHAnsi"/>
          <w:lang w:val="pt-PT"/>
        </w:rPr>
        <w:t>era</w:t>
      </w:r>
      <w:r w:rsidR="00354101">
        <w:rPr>
          <w:rFonts w:cstheme="minorHAnsi"/>
          <w:lang w:val="pt-PT"/>
        </w:rPr>
        <w:t>m a anaálise realizada com i</w:t>
      </w:r>
      <w:r w:rsidR="000A75AF">
        <w:rPr>
          <w:rFonts w:cstheme="minorHAnsi"/>
          <w:lang w:val="pt-PT"/>
        </w:rPr>
        <w:t>n</w:t>
      </w:r>
      <w:r w:rsidR="00354101">
        <w:rPr>
          <w:rFonts w:cstheme="minorHAnsi"/>
          <w:lang w:val="pt-PT"/>
        </w:rPr>
        <w:t xml:space="preserve">speção técnica de campo os sistemas </w:t>
      </w:r>
      <w:r w:rsidR="00CB5075">
        <w:rPr>
          <w:rFonts w:cstheme="minorHAnsi"/>
          <w:lang w:val="pt-PT"/>
        </w:rPr>
        <w:t>de esgotamento sanitário das cidades de Arcoverde e Escada, que integram a contrapartida e que já possuem projeto básico definido.</w:t>
      </w:r>
    </w:p>
    <w:p w:rsidR="00E25D1B" w:rsidRDefault="00E25D1B" w:rsidP="00E25D1B">
      <w:pPr>
        <w:spacing w:after="120" w:line="240" w:lineRule="auto"/>
        <w:jc w:val="both"/>
        <w:rPr>
          <w:rFonts w:cstheme="minorHAnsi"/>
          <w:lang w:val="pt-PT"/>
        </w:rPr>
      </w:pPr>
      <w:r w:rsidRPr="00E25D1B">
        <w:rPr>
          <w:rFonts w:cstheme="minorHAnsi"/>
          <w:lang w:val="pt-PT"/>
        </w:rPr>
        <w:t>De forma geral, verificou-se que</w:t>
      </w:r>
      <w:r>
        <w:rPr>
          <w:rFonts w:cstheme="minorHAnsi"/>
          <w:lang w:val="pt-PT"/>
        </w:rPr>
        <w:t>:</w:t>
      </w:r>
    </w:p>
    <w:p w:rsidR="00E25D1B" w:rsidRPr="00E25D1B" w:rsidRDefault="00E25D1B" w:rsidP="00FA5D05">
      <w:pPr>
        <w:pStyle w:val="ListParagraph"/>
        <w:numPr>
          <w:ilvl w:val="0"/>
          <w:numId w:val="7"/>
        </w:numPr>
        <w:spacing w:after="120" w:line="240" w:lineRule="auto"/>
        <w:ind w:left="709" w:hanging="283"/>
        <w:jc w:val="both"/>
        <w:rPr>
          <w:rFonts w:cstheme="minorHAnsi"/>
          <w:lang w:val="pt-PT"/>
        </w:rPr>
      </w:pPr>
      <w:r w:rsidRPr="00E25D1B">
        <w:rPr>
          <w:rFonts w:cstheme="minorHAnsi"/>
          <w:lang w:val="pt-PT"/>
        </w:rPr>
        <w:t>Os</w:t>
      </w:r>
      <w:r w:rsidRPr="00E25D1B">
        <w:rPr>
          <w:rFonts w:cs="Arial"/>
        </w:rPr>
        <w:t xml:space="preserve"> sistemas de coleta e transporte se localizam em área urbana sendo implantado</w:t>
      </w:r>
      <w:r w:rsidR="00F67327">
        <w:rPr>
          <w:rFonts w:cs="Arial"/>
        </w:rPr>
        <w:t>s</w:t>
      </w:r>
      <w:r w:rsidRPr="00E25D1B">
        <w:rPr>
          <w:rFonts w:cs="Arial"/>
        </w:rPr>
        <w:t xml:space="preserve"> em vias locais pavimentadas (paralelepípedo na sua maioria ou asfalto) ou ainda sem pavimentação; </w:t>
      </w:r>
    </w:p>
    <w:p w:rsidR="00E25D1B" w:rsidRPr="00E25D1B" w:rsidRDefault="00E25D1B" w:rsidP="00FA5D05">
      <w:pPr>
        <w:pStyle w:val="ListParagraph"/>
        <w:numPr>
          <w:ilvl w:val="0"/>
          <w:numId w:val="7"/>
        </w:numPr>
        <w:spacing w:after="120" w:line="240" w:lineRule="auto"/>
        <w:ind w:left="709" w:hanging="283"/>
        <w:jc w:val="both"/>
        <w:rPr>
          <w:rFonts w:cstheme="minorHAnsi"/>
          <w:lang w:val="pt-PT"/>
        </w:rPr>
      </w:pPr>
      <w:r w:rsidRPr="00E25D1B">
        <w:rPr>
          <w:rFonts w:cs="Arial"/>
        </w:rPr>
        <w:t>As estações elevatórias estão localizadas em lotes urbanos desocupados e/ou em áreas públicas desocupadas.</w:t>
      </w:r>
      <w:r>
        <w:rPr>
          <w:rFonts w:cs="Arial"/>
        </w:rPr>
        <w:t xml:space="preserve"> Ou seja, não terão necessidade de reassentamento de famílias;</w:t>
      </w:r>
    </w:p>
    <w:p w:rsidR="00E25D1B" w:rsidRDefault="00E25D1B" w:rsidP="00FA5D05">
      <w:pPr>
        <w:pStyle w:val="ListParagraph"/>
        <w:numPr>
          <w:ilvl w:val="0"/>
          <w:numId w:val="7"/>
        </w:numPr>
        <w:spacing w:after="120" w:line="240" w:lineRule="auto"/>
        <w:jc w:val="both"/>
        <w:rPr>
          <w:rFonts w:cstheme="minorHAnsi"/>
          <w:lang w:val="pt-PT"/>
        </w:rPr>
      </w:pPr>
      <w:r w:rsidRPr="00E25D1B">
        <w:rPr>
          <w:rFonts w:cs="Arial"/>
        </w:rPr>
        <w:t>Em algumas situações se constatou interferência</w:t>
      </w:r>
      <w:r>
        <w:rPr>
          <w:rFonts w:cs="Arial"/>
        </w:rPr>
        <w:t>s</w:t>
      </w:r>
      <w:r w:rsidRPr="00E25D1B">
        <w:rPr>
          <w:rFonts w:cs="Arial"/>
        </w:rPr>
        <w:t xml:space="preserve"> com áreas de preservação permanente – APPs mas, como acima descrito, podem ter autorização ambiental e </w:t>
      </w:r>
      <w:r w:rsidR="00264C95">
        <w:rPr>
          <w:rFonts w:cs="Arial"/>
        </w:rPr>
        <w:t xml:space="preserve">serem </w:t>
      </w:r>
      <w:r w:rsidRPr="00E25D1B">
        <w:rPr>
          <w:rFonts w:cs="Arial"/>
        </w:rPr>
        <w:t xml:space="preserve">minimizadas </w:t>
      </w:r>
      <w:r w:rsidRPr="00E25D1B">
        <w:rPr>
          <w:rFonts w:cstheme="minorHAnsi"/>
          <w:lang w:val="pt-PT"/>
        </w:rPr>
        <w:t>com técnicas adequadas de construção e com posterior recuperação da área de intervenção.</w:t>
      </w:r>
    </w:p>
    <w:p w:rsidR="00E25D1B" w:rsidRDefault="00E25D1B" w:rsidP="00FA5D05">
      <w:pPr>
        <w:pStyle w:val="ListParagraph"/>
        <w:numPr>
          <w:ilvl w:val="0"/>
          <w:numId w:val="7"/>
        </w:numPr>
        <w:spacing w:after="120" w:line="240" w:lineRule="auto"/>
        <w:jc w:val="both"/>
        <w:rPr>
          <w:rFonts w:cstheme="minorHAnsi"/>
          <w:lang w:val="pt-PT"/>
        </w:rPr>
      </w:pPr>
      <w:r>
        <w:rPr>
          <w:rFonts w:cstheme="minorHAnsi"/>
          <w:lang w:val="pt-PT"/>
        </w:rPr>
        <w:t>Os estudos de concepção e/ou projetos básicos não analisaram a possibilidade de interferência com patrimônio arqueológico.</w:t>
      </w:r>
    </w:p>
    <w:p w:rsidR="00E25D1B" w:rsidRDefault="00E25D1B" w:rsidP="00272CCA">
      <w:pPr>
        <w:spacing w:after="120" w:line="240" w:lineRule="auto"/>
        <w:jc w:val="both"/>
        <w:rPr>
          <w:rFonts w:cstheme="minorHAnsi"/>
          <w:lang w:val="pt-PT"/>
        </w:rPr>
      </w:pPr>
      <w:r>
        <w:rPr>
          <w:rFonts w:cstheme="minorHAnsi"/>
          <w:lang w:val="pt-PT"/>
        </w:rPr>
        <w:t xml:space="preserve">Com relação às estações de tratamento de esgotos se verificam </w:t>
      </w:r>
      <w:r w:rsidR="00D054ED">
        <w:rPr>
          <w:rFonts w:cstheme="minorHAnsi"/>
          <w:lang w:val="pt-PT"/>
        </w:rPr>
        <w:t>três</w:t>
      </w:r>
      <w:r>
        <w:rPr>
          <w:rFonts w:cstheme="minorHAnsi"/>
          <w:lang w:val="pt-PT"/>
        </w:rPr>
        <w:t xml:space="preserve"> situações distintas:</w:t>
      </w:r>
    </w:p>
    <w:p w:rsidR="00E25D1B" w:rsidRDefault="00264C95" w:rsidP="00272CCA">
      <w:pPr>
        <w:pStyle w:val="ListParagraph"/>
        <w:numPr>
          <w:ilvl w:val="0"/>
          <w:numId w:val="8"/>
        </w:numPr>
        <w:spacing w:after="120" w:line="240" w:lineRule="auto"/>
        <w:jc w:val="both"/>
        <w:rPr>
          <w:rFonts w:cstheme="minorHAnsi"/>
          <w:lang w:val="pt-PT"/>
        </w:rPr>
      </w:pPr>
      <w:r w:rsidRPr="00264C95">
        <w:rPr>
          <w:rFonts w:cstheme="minorHAnsi"/>
          <w:lang w:val="pt-PT"/>
        </w:rPr>
        <w:t>Localização em área urbana perif</w:t>
      </w:r>
      <w:r>
        <w:rPr>
          <w:rFonts w:cstheme="minorHAnsi"/>
          <w:lang w:val="pt-PT"/>
        </w:rPr>
        <w:t>érica</w:t>
      </w:r>
      <w:r w:rsidRPr="00264C95">
        <w:rPr>
          <w:rFonts w:cstheme="minorHAnsi"/>
          <w:lang w:val="pt-PT"/>
        </w:rPr>
        <w:t xml:space="preserve">, próxima de edificações, </w:t>
      </w:r>
      <w:r>
        <w:rPr>
          <w:rFonts w:cstheme="minorHAnsi"/>
          <w:lang w:val="pt-PT"/>
        </w:rPr>
        <w:t xml:space="preserve">caso da cidade de Sanharó. O local exato da ETE não estava definido (estudo de concepção em fase final de conclusão), havendo a possibilidade de </w:t>
      </w:r>
      <w:r w:rsidR="00FF5573">
        <w:rPr>
          <w:rFonts w:cstheme="minorHAnsi"/>
          <w:lang w:val="pt-PT"/>
        </w:rPr>
        <w:t xml:space="preserve">um pequeno </w:t>
      </w:r>
      <w:r>
        <w:rPr>
          <w:rFonts w:cstheme="minorHAnsi"/>
          <w:lang w:val="pt-PT"/>
        </w:rPr>
        <w:t>deslocamentopara evitar proximidade com edificações.</w:t>
      </w:r>
    </w:p>
    <w:p w:rsidR="005B0D0B" w:rsidRPr="00264C95" w:rsidRDefault="005B0D0B" w:rsidP="005B0D0B">
      <w:pPr>
        <w:pStyle w:val="ListParagraph"/>
        <w:spacing w:after="120" w:line="240" w:lineRule="auto"/>
        <w:jc w:val="both"/>
        <w:rPr>
          <w:rFonts w:cstheme="minorHAnsi"/>
          <w:lang w:val="pt-PT"/>
        </w:rPr>
      </w:pPr>
      <w:r>
        <w:rPr>
          <w:rFonts w:cstheme="minorHAnsi"/>
          <w:lang w:val="pt-PT"/>
        </w:rPr>
        <w:t>No caso de Arcoverde situa-se em área industrial ainda pouco ocupada.</w:t>
      </w:r>
    </w:p>
    <w:p w:rsidR="00D054ED" w:rsidRPr="005B0D0B" w:rsidRDefault="00D054ED" w:rsidP="00272CCA">
      <w:pPr>
        <w:pStyle w:val="ListParagraph"/>
        <w:numPr>
          <w:ilvl w:val="0"/>
          <w:numId w:val="8"/>
        </w:numPr>
        <w:spacing w:after="120" w:line="240" w:lineRule="auto"/>
        <w:jc w:val="both"/>
        <w:rPr>
          <w:rFonts w:cstheme="minorHAnsi"/>
          <w:lang w:val="pt-PT"/>
        </w:rPr>
      </w:pPr>
      <w:r w:rsidRPr="00264C95">
        <w:rPr>
          <w:rFonts w:cstheme="minorHAnsi"/>
          <w:lang w:val="pt-PT"/>
        </w:rPr>
        <w:t>Localização em área rural</w:t>
      </w:r>
      <w:r w:rsidR="00264C95" w:rsidRPr="00264C95">
        <w:rPr>
          <w:rFonts w:cstheme="minorHAnsi"/>
          <w:lang w:val="pt-PT"/>
        </w:rPr>
        <w:t xml:space="preserve">, próxima à área urbana, </w:t>
      </w:r>
      <w:r w:rsidR="00FF5573">
        <w:rPr>
          <w:rFonts w:cstheme="minorHAnsi"/>
          <w:lang w:val="pt-PT"/>
        </w:rPr>
        <w:t>em lote de dimensões adequadas</w:t>
      </w:r>
      <w:r w:rsidR="00264C95">
        <w:rPr>
          <w:rFonts w:cstheme="minorHAnsi"/>
          <w:lang w:val="pt-PT"/>
        </w:rPr>
        <w:t>, caso de Pesqueira</w:t>
      </w:r>
      <w:r w:rsidR="00CB5075">
        <w:rPr>
          <w:rFonts w:cstheme="minorHAnsi"/>
          <w:lang w:val="pt-PT"/>
        </w:rPr>
        <w:t xml:space="preserve">, Escada </w:t>
      </w:r>
      <w:r w:rsidR="00CB5075" w:rsidRPr="005B0D0B">
        <w:rPr>
          <w:rFonts w:cstheme="minorHAnsi"/>
          <w:lang w:val="pt-PT"/>
        </w:rPr>
        <w:t>e Arcoverde.</w:t>
      </w:r>
    </w:p>
    <w:p w:rsidR="00D054ED" w:rsidRDefault="00D054ED" w:rsidP="00272CCA">
      <w:pPr>
        <w:pStyle w:val="ListParagraph"/>
        <w:numPr>
          <w:ilvl w:val="0"/>
          <w:numId w:val="8"/>
        </w:numPr>
        <w:spacing w:after="120" w:line="240" w:lineRule="auto"/>
        <w:jc w:val="both"/>
        <w:rPr>
          <w:rFonts w:cstheme="minorHAnsi"/>
          <w:lang w:val="pt-PT"/>
        </w:rPr>
      </w:pPr>
      <w:r>
        <w:rPr>
          <w:rFonts w:cstheme="minorHAnsi"/>
          <w:lang w:val="pt-PT"/>
        </w:rPr>
        <w:t>Localização em área rural distante de qualquer edificação ou moradia</w:t>
      </w:r>
      <w:r w:rsidR="00264C95">
        <w:rPr>
          <w:rFonts w:cstheme="minorHAnsi"/>
          <w:lang w:val="pt-PT"/>
        </w:rPr>
        <w:t xml:space="preserve">, caso de </w:t>
      </w:r>
      <w:r w:rsidR="00CB414D">
        <w:rPr>
          <w:rFonts w:cstheme="minorHAnsi"/>
          <w:lang w:val="pt-PT"/>
        </w:rPr>
        <w:t>Tacaimbó e Bezerros.</w:t>
      </w:r>
    </w:p>
    <w:p w:rsidR="00D054ED" w:rsidRPr="00D054ED" w:rsidRDefault="00264C95" w:rsidP="000A75AF">
      <w:pPr>
        <w:spacing w:after="120" w:line="240" w:lineRule="auto"/>
        <w:jc w:val="both"/>
        <w:rPr>
          <w:rFonts w:cstheme="minorHAnsi"/>
          <w:lang w:val="pt-PT"/>
        </w:rPr>
      </w:pPr>
      <w:r>
        <w:rPr>
          <w:rFonts w:cstheme="minorHAnsi"/>
          <w:lang w:val="pt-PT"/>
        </w:rPr>
        <w:lastRenderedPageBreak/>
        <w:t>Nas situações (a) e (b) – cidade</w:t>
      </w:r>
      <w:r w:rsidR="00D054ED">
        <w:rPr>
          <w:rFonts w:cstheme="minorHAnsi"/>
          <w:lang w:val="pt-PT"/>
        </w:rPr>
        <w:t xml:space="preserve"> de Pesqueira</w:t>
      </w:r>
      <w:r w:rsidR="00CB5075">
        <w:rPr>
          <w:rFonts w:cstheme="minorHAnsi"/>
          <w:lang w:val="pt-PT"/>
        </w:rPr>
        <w:t xml:space="preserve">, Arcoverde, Escada </w:t>
      </w:r>
      <w:r w:rsidR="00D054ED">
        <w:rPr>
          <w:rFonts w:cstheme="minorHAnsi"/>
          <w:lang w:val="pt-PT"/>
        </w:rPr>
        <w:t>e Sanharó - a concepção das ETEs consistiu em unidades de UASB, Filtro Biológico e Decantador</w:t>
      </w:r>
      <w:r w:rsidR="00FE75AD">
        <w:rPr>
          <w:rFonts w:cstheme="minorHAnsi"/>
          <w:lang w:val="pt-PT"/>
        </w:rPr>
        <w:t>.</w:t>
      </w:r>
    </w:p>
    <w:p w:rsidR="00D054ED" w:rsidRDefault="00D054ED" w:rsidP="000A75AF">
      <w:pPr>
        <w:spacing w:after="120" w:line="240" w:lineRule="auto"/>
        <w:jc w:val="both"/>
        <w:rPr>
          <w:rFonts w:cstheme="minorHAnsi"/>
          <w:lang w:val="pt-PT"/>
        </w:rPr>
      </w:pPr>
      <w:r>
        <w:rPr>
          <w:rFonts w:cstheme="minorHAnsi"/>
          <w:lang w:val="pt-PT"/>
        </w:rPr>
        <w:t>Na situação (c) acima – cidades de Tacaimbó e Bezerros, a concepção das ETEs foi de unidades de Lagoas Facultativas e Lagoas de Maturação</w:t>
      </w:r>
      <w:r w:rsidR="00BD5D57">
        <w:rPr>
          <w:rFonts w:cstheme="minorHAnsi"/>
          <w:lang w:val="pt-PT"/>
        </w:rPr>
        <w:t>.</w:t>
      </w:r>
    </w:p>
    <w:p w:rsidR="00FE75AD" w:rsidRDefault="00D054ED" w:rsidP="00272CCA">
      <w:pPr>
        <w:spacing w:after="120" w:line="240" w:lineRule="auto"/>
        <w:jc w:val="both"/>
        <w:rPr>
          <w:rFonts w:cs="Arial"/>
          <w:lang w:val="pt-PT"/>
        </w:rPr>
      </w:pPr>
      <w:r>
        <w:rPr>
          <w:rFonts w:cs="Arial"/>
          <w:lang w:val="pt-PT"/>
        </w:rPr>
        <w:t>Estas duas tipologias de tratamento de esgotos</w:t>
      </w:r>
      <w:r w:rsidR="00FE75AD">
        <w:rPr>
          <w:rFonts w:cs="Arial"/>
          <w:lang w:val="pt-PT"/>
        </w:rPr>
        <w:t>, de nível secundário,</w:t>
      </w:r>
      <w:r w:rsidR="00CB5075">
        <w:rPr>
          <w:rFonts w:cs="Arial"/>
          <w:lang w:val="pt-PT"/>
        </w:rPr>
        <w:t xml:space="preserve"> </w:t>
      </w:r>
      <w:r w:rsidR="00FE75AD">
        <w:rPr>
          <w:rFonts w:cs="Arial"/>
          <w:lang w:val="pt-PT"/>
        </w:rPr>
        <w:t>possuem as seguintes características</w:t>
      </w:r>
      <w:r w:rsidR="00745BBE">
        <w:rPr>
          <w:rFonts w:cs="Arial"/>
          <w:lang w:val="pt-PT"/>
        </w:rPr>
        <w:t>, de acordo com dados de bibliografia</w:t>
      </w:r>
      <w:r w:rsidR="00FE75AD">
        <w:rPr>
          <w:rFonts w:cs="Arial"/>
          <w:lang w:val="pt-PT"/>
        </w:rPr>
        <w:t>:</w:t>
      </w:r>
    </w:p>
    <w:p w:rsidR="00FE75AD" w:rsidRPr="001B7DA4" w:rsidRDefault="00FE75AD" w:rsidP="00272CCA">
      <w:pPr>
        <w:spacing w:after="120" w:line="240" w:lineRule="auto"/>
        <w:jc w:val="both"/>
        <w:rPr>
          <w:rFonts w:cs="Arial"/>
          <w:u w:val="single"/>
          <w:lang w:val="pt-PT"/>
        </w:rPr>
      </w:pPr>
      <w:r w:rsidRPr="001B7DA4">
        <w:rPr>
          <w:rFonts w:cs="Arial"/>
          <w:u w:val="single"/>
          <w:lang w:val="pt-PT"/>
        </w:rPr>
        <w:t>UASB com Filtro Biológico e Decantador</w:t>
      </w:r>
    </w:p>
    <w:p w:rsidR="00FE75AD" w:rsidRPr="00F91782" w:rsidRDefault="00FE75AD" w:rsidP="00272CCA">
      <w:pPr>
        <w:spacing w:after="120" w:line="240" w:lineRule="auto"/>
        <w:jc w:val="both"/>
        <w:rPr>
          <w:i/>
        </w:rPr>
      </w:pPr>
      <w:r w:rsidRPr="00F91782">
        <w:rPr>
          <w:i/>
        </w:rPr>
        <w:t>Grau de remoção obtido</w:t>
      </w:r>
    </w:p>
    <w:p w:rsidR="00FE75AD" w:rsidRPr="00B0533B" w:rsidRDefault="00FE75AD" w:rsidP="00272CCA">
      <w:pPr>
        <w:numPr>
          <w:ilvl w:val="0"/>
          <w:numId w:val="10"/>
        </w:numPr>
        <w:spacing w:after="120" w:line="240" w:lineRule="auto"/>
        <w:ind w:left="851" w:hanging="425"/>
        <w:jc w:val="both"/>
      </w:pPr>
      <w:r w:rsidRPr="00B0533B">
        <w:t>Carga orgânica (DBO):</w:t>
      </w:r>
      <w:r>
        <w:t xml:space="preserve"> efeito razoável, de 77-87%;</w:t>
      </w:r>
    </w:p>
    <w:p w:rsidR="00FE75AD" w:rsidRPr="00B0533B" w:rsidRDefault="00FE75AD" w:rsidP="00272CCA">
      <w:pPr>
        <w:numPr>
          <w:ilvl w:val="0"/>
          <w:numId w:val="10"/>
        </w:numPr>
        <w:spacing w:after="120" w:line="240" w:lineRule="auto"/>
        <w:ind w:left="851" w:hanging="425"/>
        <w:jc w:val="both"/>
      </w:pPr>
      <w:r>
        <w:t>Sólidos em suspensão: efeito razoável, de 73-83%;</w:t>
      </w:r>
    </w:p>
    <w:p w:rsidR="00FE75AD" w:rsidRPr="00B0533B" w:rsidRDefault="00FE75AD" w:rsidP="00272CCA">
      <w:pPr>
        <w:numPr>
          <w:ilvl w:val="0"/>
          <w:numId w:val="10"/>
        </w:numPr>
        <w:spacing w:after="120" w:line="240" w:lineRule="auto"/>
        <w:ind w:left="851" w:hanging="425"/>
        <w:jc w:val="both"/>
      </w:pPr>
      <w:r w:rsidRPr="00B0533B">
        <w:t>Coliformes:</w:t>
      </w:r>
      <w:r>
        <w:t xml:space="preserve"> efeito mediano, de 90-99%;</w:t>
      </w:r>
    </w:p>
    <w:p w:rsidR="00FE75AD" w:rsidRPr="00B0533B" w:rsidRDefault="00FE75AD" w:rsidP="00272CCA">
      <w:pPr>
        <w:numPr>
          <w:ilvl w:val="0"/>
          <w:numId w:val="10"/>
        </w:numPr>
        <w:spacing w:after="120" w:line="240" w:lineRule="auto"/>
        <w:ind w:left="851" w:hanging="425"/>
        <w:jc w:val="both"/>
      </w:pPr>
      <w:r>
        <w:t>Nutrientes: efeito mediano,</w:t>
      </w:r>
      <w:r w:rsidR="00C70A27">
        <w:t xml:space="preserve"> </w:t>
      </w:r>
      <w:r>
        <w:t xml:space="preserve">amônia &lt;50, </w:t>
      </w:r>
      <w:r w:rsidRPr="00B0533B">
        <w:t>nitrogênio</w:t>
      </w:r>
      <w:r>
        <w:t>&lt;60 e fósforo &gt; 35%.</w:t>
      </w:r>
    </w:p>
    <w:p w:rsidR="00FE75AD" w:rsidRPr="001B7DA4" w:rsidRDefault="00FE75AD" w:rsidP="00272CCA">
      <w:pPr>
        <w:spacing w:after="120" w:line="240" w:lineRule="auto"/>
        <w:jc w:val="both"/>
        <w:rPr>
          <w:rFonts w:cs="Arial"/>
          <w:u w:val="single"/>
          <w:lang w:val="pt-PT"/>
        </w:rPr>
      </w:pPr>
      <w:r w:rsidRPr="001B7DA4">
        <w:rPr>
          <w:rFonts w:cs="Arial"/>
          <w:u w:val="single"/>
          <w:lang w:val="pt-PT"/>
        </w:rPr>
        <w:t>Lagoa Facultativa e Lagoa de Maturação</w:t>
      </w:r>
    </w:p>
    <w:p w:rsidR="00FE75AD" w:rsidRPr="00F91782" w:rsidRDefault="00FE75AD" w:rsidP="00272CCA">
      <w:pPr>
        <w:spacing w:after="120" w:line="240" w:lineRule="auto"/>
        <w:rPr>
          <w:i/>
        </w:rPr>
      </w:pPr>
      <w:r w:rsidRPr="00F91782">
        <w:rPr>
          <w:i/>
        </w:rPr>
        <w:t xml:space="preserve"> Grau de remoção obtido</w:t>
      </w:r>
    </w:p>
    <w:p w:rsidR="00FE75AD" w:rsidRPr="00B0533B" w:rsidRDefault="00FE75AD" w:rsidP="00272CCA">
      <w:pPr>
        <w:numPr>
          <w:ilvl w:val="0"/>
          <w:numId w:val="9"/>
        </w:numPr>
        <w:spacing w:after="120" w:line="240" w:lineRule="auto"/>
        <w:ind w:left="851" w:hanging="425"/>
        <w:jc w:val="both"/>
      </w:pPr>
      <w:r w:rsidRPr="00B0533B">
        <w:t>Carga orgânica (DBO):</w:t>
      </w:r>
      <w:r>
        <w:t xml:space="preserve"> efeito elevado, de 75-85%;</w:t>
      </w:r>
    </w:p>
    <w:p w:rsidR="00FE75AD" w:rsidRPr="00B0533B" w:rsidRDefault="00FE75AD" w:rsidP="00272CCA">
      <w:pPr>
        <w:numPr>
          <w:ilvl w:val="0"/>
          <w:numId w:val="9"/>
        </w:numPr>
        <w:spacing w:after="120" w:line="240" w:lineRule="auto"/>
        <w:ind w:left="851" w:hanging="425"/>
        <w:jc w:val="both"/>
      </w:pPr>
      <w:r>
        <w:t>Sólidos em suspensão: efeito elevado, de 70-80%;</w:t>
      </w:r>
    </w:p>
    <w:p w:rsidR="00FE75AD" w:rsidRPr="00B0533B" w:rsidRDefault="00FE75AD" w:rsidP="00272CCA">
      <w:pPr>
        <w:numPr>
          <w:ilvl w:val="0"/>
          <w:numId w:val="9"/>
        </w:numPr>
        <w:spacing w:after="120" w:line="240" w:lineRule="auto"/>
        <w:ind w:left="851" w:hanging="425"/>
        <w:jc w:val="both"/>
      </w:pPr>
      <w:r w:rsidRPr="00B0533B">
        <w:t>Coliformes:</w:t>
      </w:r>
      <w:r>
        <w:t xml:space="preserve"> efeito </w:t>
      </w:r>
      <w:r w:rsidR="00BD5D57">
        <w:t>elevado</w:t>
      </w:r>
      <w:r>
        <w:t>,</w:t>
      </w:r>
      <w:r w:rsidR="00A55699">
        <w:t>&gt;</w:t>
      </w:r>
      <w:r w:rsidR="00BD5D57">
        <w:t xml:space="preserve"> que 99,9999</w:t>
      </w:r>
      <w:r>
        <w:t>%;</w:t>
      </w:r>
    </w:p>
    <w:p w:rsidR="00FE75AD" w:rsidRPr="00B0533B" w:rsidRDefault="00FE75AD" w:rsidP="00272CCA">
      <w:pPr>
        <w:numPr>
          <w:ilvl w:val="0"/>
          <w:numId w:val="9"/>
        </w:numPr>
        <w:tabs>
          <w:tab w:val="left" w:pos="1418"/>
        </w:tabs>
        <w:spacing w:after="120" w:line="240" w:lineRule="auto"/>
        <w:ind w:left="851" w:hanging="425"/>
        <w:jc w:val="both"/>
      </w:pPr>
      <w:r>
        <w:t>Nutrientes: efeito mediano,</w:t>
      </w:r>
      <w:r w:rsidR="00C70A27">
        <w:t xml:space="preserve"> </w:t>
      </w:r>
      <w:r>
        <w:t xml:space="preserve">amônia &lt;50, </w:t>
      </w:r>
      <w:r w:rsidRPr="00B0533B">
        <w:t>nitrogênio</w:t>
      </w:r>
      <w:r>
        <w:t xml:space="preserve">&lt;60 e fósforo &lt;35%. </w:t>
      </w:r>
    </w:p>
    <w:p w:rsidR="00745BBE" w:rsidRDefault="00FF5573" w:rsidP="00272CCA">
      <w:pPr>
        <w:spacing w:after="120" w:line="240" w:lineRule="auto"/>
        <w:jc w:val="both"/>
        <w:rPr>
          <w:rFonts w:cstheme="minorHAnsi"/>
        </w:rPr>
      </w:pPr>
      <w:r>
        <w:rPr>
          <w:rFonts w:cstheme="minorHAnsi"/>
        </w:rPr>
        <w:t>C</w:t>
      </w:r>
      <w:r w:rsidR="00745BBE">
        <w:rPr>
          <w:rFonts w:cstheme="minorHAnsi"/>
        </w:rPr>
        <w:t>onsiderando que os sistemas de tratamento indicados se constituem em processos de nível secundário com remoção mediana de nutrientes, deve-se promover um maior conhecimento das condições da bacia e das necessidades adicionais de remoção de fósforo.</w:t>
      </w:r>
    </w:p>
    <w:p w:rsidR="00FE75AD" w:rsidRPr="00BD5D57" w:rsidRDefault="00E02C6C" w:rsidP="00272CCA">
      <w:pPr>
        <w:spacing w:after="120" w:line="240" w:lineRule="auto"/>
        <w:rPr>
          <w:rFonts w:cstheme="minorHAnsi"/>
          <w:b/>
        </w:rPr>
      </w:pPr>
      <w:r>
        <w:rPr>
          <w:rFonts w:cstheme="minorHAnsi"/>
          <w:b/>
        </w:rPr>
        <w:t>IV.2.2</w:t>
      </w:r>
      <w:r w:rsidR="00C70A27">
        <w:rPr>
          <w:rFonts w:cstheme="minorHAnsi"/>
          <w:b/>
        </w:rPr>
        <w:t xml:space="preserve"> </w:t>
      </w:r>
      <w:r w:rsidR="00BD5D57" w:rsidRPr="00BD5D57">
        <w:rPr>
          <w:rFonts w:cstheme="minorHAnsi"/>
          <w:b/>
        </w:rPr>
        <w:t>Considerações sobre os processos de tratamento indicados</w:t>
      </w:r>
      <w:r w:rsidR="00745BBE">
        <w:rPr>
          <w:rFonts w:cstheme="minorHAnsi"/>
          <w:b/>
        </w:rPr>
        <w:t xml:space="preserve"> com relação à eutrofização.</w:t>
      </w:r>
    </w:p>
    <w:p w:rsidR="004D57B4" w:rsidRDefault="004D57B4" w:rsidP="00272CCA">
      <w:pPr>
        <w:spacing w:after="120" w:line="240" w:lineRule="auto"/>
        <w:jc w:val="both"/>
      </w:pPr>
      <w:r>
        <w:t xml:space="preserve">Dos </w:t>
      </w:r>
      <w:r w:rsidR="00602DB2">
        <w:t>12</w:t>
      </w:r>
      <w:r>
        <w:t xml:space="preserve"> municípios com sede na bacia do rio </w:t>
      </w:r>
      <w:r w:rsidR="00602DB2">
        <w:t>Ipojuca</w:t>
      </w:r>
      <w:r>
        <w:t xml:space="preserve">, </w:t>
      </w:r>
      <w:r w:rsidR="00602DB2">
        <w:t xml:space="preserve">os esgotos produzidos nas áreas urbanas drenam para os corpos hídricos sem qualquer tratamento. Somente a cidade de Caruaru possui sistema parcial de coleta de esgotos sanitários </w:t>
      </w:r>
      <w:r w:rsidR="00FD7BA9">
        <w:t>porém</w:t>
      </w:r>
      <w:r w:rsidR="00602DB2">
        <w:t xml:space="preserve"> </w:t>
      </w:r>
      <w:r w:rsidR="000A75AF">
        <w:t xml:space="preserve">atualmente </w:t>
      </w:r>
      <w:r w:rsidR="00602DB2">
        <w:t>sem tratamento</w:t>
      </w:r>
      <w:r w:rsidR="00CB5075">
        <w:t xml:space="preserve"> (a estação recentemente construída encontra-se em fase de ajustes operacionais)</w:t>
      </w:r>
      <w:r w:rsidR="00602DB2">
        <w:t xml:space="preserve">.  </w:t>
      </w:r>
    </w:p>
    <w:p w:rsidR="00602DB2" w:rsidRDefault="004D57B4" w:rsidP="00272CCA">
      <w:pPr>
        <w:spacing w:after="120" w:line="240" w:lineRule="auto"/>
        <w:jc w:val="both"/>
      </w:pPr>
      <w:r>
        <w:t xml:space="preserve">Esse quadro sanitário se reflete nas condições de qualidade das águas do rio e principalmente nas condições de eutrofização dos reservatórios </w:t>
      </w:r>
      <w:r w:rsidR="00602DB2">
        <w:t>de abastecimento de água localizados na bacia, já com ocorrências de cianobactérias</w:t>
      </w:r>
      <w:r w:rsidR="00FD7BA9">
        <w:t xml:space="preserve">, como a </w:t>
      </w:r>
      <w:r w:rsidR="00602DB2">
        <w:t>barragem de Bituri.</w:t>
      </w:r>
    </w:p>
    <w:p w:rsidR="00AA0C1A" w:rsidRDefault="00AA0C1A" w:rsidP="00272CCA">
      <w:pPr>
        <w:autoSpaceDE w:val="0"/>
        <w:autoSpaceDN w:val="0"/>
        <w:adjustRightInd w:val="0"/>
        <w:spacing w:after="120" w:line="240" w:lineRule="auto"/>
        <w:jc w:val="both"/>
      </w:pPr>
      <w:r>
        <w:t>A COMPESA, no seu plano de investimentos, prevê a implantação de sistemas de esgotamento sanitário</w:t>
      </w:r>
      <w:r w:rsidR="00232667">
        <w:t xml:space="preserve"> e tratamento</w:t>
      </w:r>
      <w:r>
        <w:t>, de nível secundário, nos 12 municípios com sede urbana na bacia.</w:t>
      </w:r>
    </w:p>
    <w:p w:rsidR="00E60525" w:rsidRDefault="00E60525" w:rsidP="00272CCA">
      <w:pPr>
        <w:autoSpaceDE w:val="0"/>
        <w:autoSpaceDN w:val="0"/>
        <w:adjustRightInd w:val="0"/>
        <w:spacing w:after="120" w:line="240" w:lineRule="auto"/>
        <w:jc w:val="both"/>
      </w:pPr>
      <w:r>
        <w:t xml:space="preserve">Ao passo que o Projeto </w:t>
      </w:r>
      <w:r w:rsidR="00A02013">
        <w:t xml:space="preserve">PSA-Ipojuca </w:t>
      </w:r>
      <w:r>
        <w:t xml:space="preserve">prevê a adoção do tratamento dos esgotos a nível secundário, nesta etapa, prevê também a realização de estudo onde se pretende uma </w:t>
      </w:r>
      <w:r w:rsidR="00BC5686">
        <w:t>avaliação</w:t>
      </w:r>
      <w:r w:rsidR="00AA0C1A">
        <w:t xml:space="preserve"> da efetiva necessidade de remoção de nutrientes por parte dos sistemas de esgotamento sanitário, assim como de maior controle das atividades rurais e industriais como o setor </w:t>
      </w:r>
      <w:r w:rsidR="00FD7BA9">
        <w:t>açúcar e álcool</w:t>
      </w:r>
      <w:r w:rsidR="00AA0C1A">
        <w:t xml:space="preserve">, de modo a garantir uma qualidade de água adequada no rio e nos reservatórios de abastecimento de água da bacia. </w:t>
      </w:r>
    </w:p>
    <w:p w:rsidR="00FE71FA" w:rsidRDefault="00116F13" w:rsidP="00272CCA">
      <w:pPr>
        <w:autoSpaceDE w:val="0"/>
        <w:autoSpaceDN w:val="0"/>
        <w:adjustRightInd w:val="0"/>
        <w:spacing w:after="120" w:line="240" w:lineRule="auto"/>
        <w:jc w:val="both"/>
      </w:pPr>
      <w:r w:rsidRPr="00FE71FA">
        <w:t>Esta avaliação será objeto do Estudo de</w:t>
      </w:r>
      <w:r w:rsidR="00FE71FA">
        <w:t xml:space="preserve"> “</w:t>
      </w:r>
      <w:r w:rsidR="00FE71FA" w:rsidRPr="00FE71FA">
        <w:t>Enquadramento dos Corpos Hídricos da Bacia do rio Ipojuca e Sistema de Outorga de lançamento de efluentes</w:t>
      </w:r>
      <w:r w:rsidR="00FE71FA">
        <w:t>”. Este estudo</w:t>
      </w:r>
      <w:r w:rsidR="00BC5686">
        <w:t xml:space="preserve"> </w:t>
      </w:r>
      <w:r w:rsidR="00FE71FA">
        <w:t xml:space="preserve">irá promover um detalhamento das fontes e do aporte de cargas poluidoras urbanas e industriais, uma avaliação da qualidade da água com a utilização de modelos matemáticos de simulação da qualidade das águas no curso do rio Ipojuca e de eutrofização dos reservatórios considerando cenários de </w:t>
      </w:r>
      <w:r w:rsidR="00BC5686">
        <w:t xml:space="preserve">uso da água e ocupação da bacia, e uma avaliação da eventual necessidade, numa segunda etapa, de remoção de nutrientes. </w:t>
      </w:r>
    </w:p>
    <w:p w:rsidR="00CB5075" w:rsidRDefault="00BC5686" w:rsidP="00272CCA">
      <w:pPr>
        <w:spacing w:after="120" w:line="240" w:lineRule="auto"/>
        <w:jc w:val="both"/>
      </w:pPr>
      <w:r>
        <w:lastRenderedPageBreak/>
        <w:t>No caso desta eventual necessidade se mostrar evidente</w:t>
      </w:r>
      <w:r w:rsidR="004D57B4">
        <w:t xml:space="preserve">, </w:t>
      </w:r>
      <w:r>
        <w:t>deverá ser realizada</w:t>
      </w:r>
      <w:r w:rsidR="004D57B4">
        <w:t xml:space="preserve"> uma avaliação mais profundada </w:t>
      </w:r>
      <w:r w:rsidR="002A788F">
        <w:t xml:space="preserve">com relação </w:t>
      </w:r>
      <w:r w:rsidR="00CD3077">
        <w:t>,</w:t>
      </w:r>
      <w:r w:rsidR="004D57B4">
        <w:t xml:space="preserve">às alternativas tecnológicas que venham a ter viabilidade técnica (operacional), econômica e ambiental. </w:t>
      </w:r>
      <w:r w:rsidR="003216F3">
        <w:t>Deve</w:t>
      </w:r>
      <w:r w:rsidR="00A02013">
        <w:t>rá,</w:t>
      </w:r>
      <w:r w:rsidR="003216F3">
        <w:t xml:space="preserve"> adicionalmente</w:t>
      </w:r>
      <w:r w:rsidR="00A02013">
        <w:t>,</w:t>
      </w:r>
      <w:r w:rsidR="003216F3">
        <w:t xml:space="preserve"> avaliar as possibilidades de remoção de fósforo dos sistemas em implantação na bacia (sistema UASB</w:t>
      </w:r>
      <w:r w:rsidR="00CB5075">
        <w:t xml:space="preserve"> </w:t>
      </w:r>
      <w:r w:rsidR="003216F3">
        <w:t>+</w:t>
      </w:r>
      <w:r w:rsidR="00CB5075">
        <w:t xml:space="preserve"> </w:t>
      </w:r>
      <w:r w:rsidR="003216F3">
        <w:t xml:space="preserve">Filtro Biológico e Decantador e sistema Lagoas Facultativas e de Maturação). </w:t>
      </w:r>
      <w:r w:rsidR="004D57B4">
        <w:t>Uma das alternativas a ser considerada é a de aproveitamento dos efluentes de processos d</w:t>
      </w:r>
      <w:r w:rsidR="00BF5B82">
        <w:t>e tratamento secundário para reu</w:t>
      </w:r>
      <w:r w:rsidR="004D57B4">
        <w:t xml:space="preserve">so agrícola. </w:t>
      </w:r>
    </w:p>
    <w:p w:rsidR="00116F13" w:rsidRDefault="00116F13" w:rsidP="00272CCA">
      <w:pPr>
        <w:spacing w:after="120" w:line="240" w:lineRule="auto"/>
        <w:jc w:val="both"/>
      </w:pPr>
      <w:r>
        <w:t xml:space="preserve">A COMPESA, em seu plano de investimentos conta com uma pesquisa aplicada de reuso agrícola de efluentes de processos de tratamento que poderá trazer importantes subsídios para futuras utilizações na Bacia. </w:t>
      </w:r>
    </w:p>
    <w:p w:rsidR="004179FE" w:rsidRDefault="00E02C6C" w:rsidP="00272CCA">
      <w:pPr>
        <w:autoSpaceDE w:val="0"/>
        <w:autoSpaceDN w:val="0"/>
        <w:adjustRightInd w:val="0"/>
        <w:spacing w:after="120" w:line="240" w:lineRule="auto"/>
        <w:jc w:val="both"/>
        <w:rPr>
          <w:rFonts w:cstheme="minorHAnsi"/>
          <w:b/>
        </w:rPr>
      </w:pPr>
      <w:r>
        <w:rPr>
          <w:rFonts w:cstheme="minorHAnsi"/>
          <w:b/>
        </w:rPr>
        <w:t>IV.2.3</w:t>
      </w:r>
      <w:r w:rsidR="00F120DA">
        <w:rPr>
          <w:rFonts w:cstheme="minorHAnsi"/>
          <w:b/>
        </w:rPr>
        <w:t xml:space="preserve"> </w:t>
      </w:r>
      <w:r w:rsidR="004179FE">
        <w:rPr>
          <w:rFonts w:cstheme="minorHAnsi"/>
          <w:b/>
        </w:rPr>
        <w:t>Medidas de mitigação de cada subprojeto da Amostra</w:t>
      </w:r>
    </w:p>
    <w:p w:rsidR="004179FE" w:rsidRDefault="004179FE" w:rsidP="00272CCA">
      <w:pPr>
        <w:spacing w:after="120" w:line="240" w:lineRule="auto"/>
        <w:jc w:val="both"/>
        <w:rPr>
          <w:rFonts w:cstheme="minorHAnsi"/>
          <w:lang w:val="pt-PT"/>
        </w:rPr>
      </w:pPr>
      <w:r>
        <w:rPr>
          <w:rFonts w:cstheme="minorHAnsi"/>
          <w:lang w:val="pt-PT"/>
        </w:rPr>
        <w:t xml:space="preserve">Nos estudos ambientais respectivos, com exceção de Sanharó cujo Estudo de Concepção (Relatório Técnico Preliminar) encontra-se em fase de conclusão, foram analisados os impactos decorrentes da implantação da infraestrutura proposta sendo que foram também definidas as medidas de mitigação e de monitoramento. Constam, por exemplo: (i) cuidados ambientais específicos de obras, (ii) revegetação do entorno do terreno da ETE; (iii) comunicação social e educação  ambienntal dos futuros usuários do sistema; e (iv) monitoramento da eficiência da ETE e da qualidade da água do corpo receptor.  </w:t>
      </w:r>
    </w:p>
    <w:p w:rsidR="00F422C6" w:rsidRDefault="00F422C6" w:rsidP="00272CCA">
      <w:pPr>
        <w:autoSpaceDE w:val="0"/>
        <w:autoSpaceDN w:val="0"/>
        <w:adjustRightInd w:val="0"/>
        <w:spacing w:after="120" w:line="240" w:lineRule="auto"/>
        <w:jc w:val="both"/>
        <w:rPr>
          <w:rFonts w:cstheme="minorHAnsi"/>
          <w:b/>
        </w:rPr>
      </w:pPr>
      <w:r>
        <w:rPr>
          <w:rFonts w:cstheme="minorHAnsi"/>
          <w:b/>
        </w:rPr>
        <w:t xml:space="preserve">IV.2.4 </w:t>
      </w:r>
      <w:r w:rsidR="00BE7E5A">
        <w:rPr>
          <w:rFonts w:cstheme="minorHAnsi"/>
          <w:b/>
        </w:rPr>
        <w:t>Componente 3</w:t>
      </w:r>
    </w:p>
    <w:p w:rsidR="00BE7E5A" w:rsidRDefault="00BE7E5A" w:rsidP="00272CCA">
      <w:pPr>
        <w:autoSpaceDE w:val="0"/>
        <w:autoSpaceDN w:val="0"/>
        <w:adjustRightInd w:val="0"/>
        <w:spacing w:after="120" w:line="240" w:lineRule="auto"/>
        <w:jc w:val="both"/>
        <w:rPr>
          <w:rFonts w:cstheme="minorHAnsi"/>
        </w:rPr>
      </w:pPr>
      <w:r>
        <w:rPr>
          <w:rFonts w:cstheme="minorHAnsi"/>
        </w:rPr>
        <w:t xml:space="preserve">O Componente 3 prevê as seguintes ações: </w:t>
      </w:r>
    </w:p>
    <w:tbl>
      <w:tblPr>
        <w:tblStyle w:val="MediumShading1-Accent5"/>
        <w:tblW w:w="0" w:type="auto"/>
        <w:tblLook w:val="04A0" w:firstRow="1" w:lastRow="0" w:firstColumn="1" w:lastColumn="0" w:noHBand="0" w:noVBand="1"/>
      </w:tblPr>
      <w:tblGrid>
        <w:gridCol w:w="4503"/>
        <w:gridCol w:w="4961"/>
      </w:tblGrid>
      <w:tr w:rsidR="00BE7E5A" w:rsidRPr="00CB4A97" w:rsidTr="00BE7E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tcPr>
          <w:p w:rsidR="00BE7E5A" w:rsidRPr="00CB4A97" w:rsidRDefault="00BE7E5A" w:rsidP="00320CD5">
            <w:pPr>
              <w:autoSpaceDE w:val="0"/>
              <w:autoSpaceDN w:val="0"/>
              <w:adjustRightInd w:val="0"/>
              <w:jc w:val="center"/>
              <w:rPr>
                <w:rFonts w:cs="Times New Roman"/>
              </w:rPr>
            </w:pPr>
            <w:r w:rsidRPr="00CB4A97">
              <w:rPr>
                <w:rFonts w:cs="Times New Roman"/>
              </w:rPr>
              <w:t>Ações</w:t>
            </w:r>
          </w:p>
        </w:tc>
        <w:tc>
          <w:tcPr>
            <w:tcW w:w="4961" w:type="dxa"/>
          </w:tcPr>
          <w:p w:rsidR="00BE7E5A" w:rsidRPr="00CB4A97" w:rsidRDefault="00BE7E5A" w:rsidP="00320CD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imes New Roman"/>
              </w:rPr>
            </w:pPr>
            <w:r w:rsidRPr="00CB4A97">
              <w:rPr>
                <w:rFonts w:cs="Times New Roman"/>
              </w:rPr>
              <w:t>Obras</w:t>
            </w:r>
          </w:p>
        </w:tc>
      </w:tr>
      <w:tr w:rsidR="00BE7E5A" w:rsidTr="00BE7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tcPr>
          <w:p w:rsidR="00BE7E5A" w:rsidRPr="00EB06FC" w:rsidRDefault="00BE7E5A" w:rsidP="00320CD5">
            <w:pPr>
              <w:autoSpaceDE w:val="0"/>
              <w:autoSpaceDN w:val="0"/>
              <w:adjustRightInd w:val="0"/>
              <w:jc w:val="both"/>
              <w:rPr>
                <w:b w:val="0"/>
              </w:rPr>
            </w:pPr>
            <w:r w:rsidRPr="00EB06FC">
              <w:rPr>
                <w:b w:val="0"/>
              </w:rPr>
              <w:t>Pagamento de Serviços Ambientais Sistema Produtor de Água – Projeto Piloto – Bacia do reservatório de Bitury</w:t>
            </w:r>
          </w:p>
        </w:tc>
        <w:tc>
          <w:tcPr>
            <w:tcW w:w="4961" w:type="dxa"/>
          </w:tcPr>
          <w:p w:rsidR="00BE7E5A" w:rsidRDefault="00BE7E5A" w:rsidP="00320CD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Revegetação e Recuperação das APPs – área do Entorno do reservatório de Bitury e das margens dos afluentes.</w:t>
            </w:r>
          </w:p>
        </w:tc>
      </w:tr>
      <w:tr w:rsidR="00BE7E5A" w:rsidRPr="00184D5D" w:rsidTr="00BE7E5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tcPr>
          <w:p w:rsidR="00BE7E5A" w:rsidRPr="00EB06FC" w:rsidRDefault="00BE7E5A" w:rsidP="00320CD5">
            <w:pPr>
              <w:autoSpaceDE w:val="0"/>
              <w:autoSpaceDN w:val="0"/>
              <w:adjustRightInd w:val="0"/>
              <w:jc w:val="both"/>
              <w:rPr>
                <w:rFonts w:cs="Times New Roman"/>
                <w:b w:val="0"/>
              </w:rPr>
            </w:pPr>
            <w:r w:rsidRPr="00EB06FC">
              <w:rPr>
                <w:b w:val="0"/>
              </w:rPr>
              <w:t>Uso, Conservação e Recuperação do Entorno de Reservatórios de abastecimento de água.</w:t>
            </w:r>
          </w:p>
        </w:tc>
        <w:tc>
          <w:tcPr>
            <w:tcW w:w="4961" w:type="dxa"/>
          </w:tcPr>
          <w:p w:rsidR="00BE7E5A" w:rsidRPr="00184D5D" w:rsidRDefault="00BE7E5A" w:rsidP="00320CD5">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imes New Roman"/>
              </w:rPr>
            </w:pPr>
            <w:r>
              <w:rPr>
                <w:rFonts w:cs="Times New Roman"/>
              </w:rPr>
              <w:t>Revegetação e Recuperação das APPs dos reservatórios de abastecimento de água.</w:t>
            </w:r>
          </w:p>
        </w:tc>
      </w:tr>
      <w:tr w:rsidR="00BE7E5A" w:rsidRPr="00184D5D" w:rsidTr="00BE7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tcPr>
          <w:p w:rsidR="00BE7E5A" w:rsidRPr="00EB06FC" w:rsidRDefault="00BE7E5A" w:rsidP="00320CD5">
            <w:pPr>
              <w:autoSpaceDE w:val="0"/>
              <w:autoSpaceDN w:val="0"/>
              <w:adjustRightInd w:val="0"/>
              <w:jc w:val="both"/>
              <w:rPr>
                <w:rFonts w:cs="Times New Roman"/>
                <w:b w:val="0"/>
              </w:rPr>
            </w:pPr>
            <w:r w:rsidRPr="00EB06FC">
              <w:rPr>
                <w:rFonts w:cs="Times New Roman"/>
                <w:b w:val="0"/>
              </w:rPr>
              <w:t xml:space="preserve">Recuperação de margens e APPs do rio Ipojuca - </w:t>
            </w:r>
            <w:r w:rsidRPr="00EB06FC">
              <w:rPr>
                <w:b w:val="0"/>
              </w:rPr>
              <w:t>Parques Urbanos – Janelas para o Rio (4 cidades)</w:t>
            </w:r>
          </w:p>
        </w:tc>
        <w:tc>
          <w:tcPr>
            <w:tcW w:w="4961" w:type="dxa"/>
          </w:tcPr>
          <w:p w:rsidR="00BE7E5A" w:rsidRPr="00184D5D" w:rsidRDefault="00BE7E5A" w:rsidP="00320CD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Revegetação e Implantação de parques urbanos lineares, seguindo a Resolução CONAMA 302/02.</w:t>
            </w:r>
          </w:p>
        </w:tc>
      </w:tr>
    </w:tbl>
    <w:p w:rsidR="00C22F43" w:rsidRDefault="00BE7E5A" w:rsidP="00C22F43">
      <w:pPr>
        <w:pStyle w:val="BodyText"/>
        <w:tabs>
          <w:tab w:val="left" w:pos="3720"/>
        </w:tabs>
        <w:spacing w:before="120" w:after="120"/>
        <w:rPr>
          <w:rFonts w:asciiTheme="minorHAnsi" w:hAnsiTheme="minorHAnsi" w:cstheme="minorHAnsi"/>
        </w:rPr>
      </w:pPr>
      <w:r w:rsidRPr="00C22F43">
        <w:rPr>
          <w:rFonts w:asciiTheme="minorHAnsi" w:hAnsiTheme="minorHAnsi" w:cstheme="minorHAnsi"/>
        </w:rPr>
        <w:t xml:space="preserve">Tratam-se de ações típicas de recuperação de passivos ambientais e, portanto, apresentam impactos eminentemente positivos. </w:t>
      </w:r>
    </w:p>
    <w:p w:rsidR="00C22F43" w:rsidRPr="00C22F43" w:rsidRDefault="00BE7E5A" w:rsidP="00C22F43">
      <w:pPr>
        <w:pStyle w:val="BodyText"/>
        <w:tabs>
          <w:tab w:val="left" w:pos="3720"/>
        </w:tabs>
        <w:spacing w:before="120" w:after="120"/>
        <w:rPr>
          <w:rFonts w:asciiTheme="minorHAnsi" w:hAnsiTheme="minorHAnsi" w:cstheme="minorHAnsi"/>
          <w:szCs w:val="22"/>
          <w:lang w:val="pt-PT"/>
        </w:rPr>
      </w:pPr>
      <w:r w:rsidRPr="00C22F43">
        <w:rPr>
          <w:rFonts w:asciiTheme="minorHAnsi" w:hAnsiTheme="minorHAnsi" w:cstheme="minorHAnsi"/>
        </w:rPr>
        <w:t xml:space="preserve">No caso da implantação de parques urbanos, os impactos negativos </w:t>
      </w:r>
      <w:r w:rsidR="00C22F43" w:rsidRPr="00C22F43">
        <w:rPr>
          <w:rFonts w:asciiTheme="minorHAnsi" w:hAnsiTheme="minorHAnsi" w:cstheme="minorHAnsi"/>
          <w:szCs w:val="22"/>
          <w:lang w:val="pt-PT"/>
        </w:rPr>
        <w:t>são, em geral, localizados, transitórios e de caráter pouco significativo, decorrentes principalmente das atividades inerentes à execução de obras</w:t>
      </w:r>
      <w:r w:rsidR="00C22F43" w:rsidRPr="00C22F43">
        <w:rPr>
          <w:rFonts w:asciiTheme="minorHAnsi" w:hAnsiTheme="minorHAnsi" w:cstheme="minorHAnsi"/>
          <w:szCs w:val="22"/>
        </w:rPr>
        <w:t xml:space="preserve">. </w:t>
      </w:r>
    </w:p>
    <w:p w:rsidR="00645287" w:rsidRPr="00230BC6" w:rsidRDefault="00230BC6" w:rsidP="00272CCA">
      <w:pPr>
        <w:autoSpaceDE w:val="0"/>
        <w:autoSpaceDN w:val="0"/>
        <w:adjustRightInd w:val="0"/>
        <w:spacing w:after="120" w:line="240" w:lineRule="auto"/>
        <w:jc w:val="both"/>
        <w:rPr>
          <w:rFonts w:cstheme="minorHAnsi"/>
          <w:b/>
        </w:rPr>
      </w:pPr>
      <w:r w:rsidRPr="00230BC6">
        <w:rPr>
          <w:rFonts w:cstheme="minorHAnsi"/>
          <w:b/>
        </w:rPr>
        <w:t>IV.3 ANÁLISE INSTITUCIONAL</w:t>
      </w:r>
    </w:p>
    <w:p w:rsidR="00645287" w:rsidRDefault="00645287" w:rsidP="00272CCA">
      <w:pPr>
        <w:autoSpaceDE w:val="0"/>
        <w:autoSpaceDN w:val="0"/>
        <w:adjustRightInd w:val="0"/>
        <w:spacing w:after="120" w:line="240" w:lineRule="auto"/>
        <w:jc w:val="both"/>
        <w:rPr>
          <w:rFonts w:cstheme="minorHAnsi"/>
        </w:rPr>
      </w:pPr>
      <w:r w:rsidRPr="00645287">
        <w:rPr>
          <w:rFonts w:cstheme="minorHAnsi"/>
        </w:rPr>
        <w:t xml:space="preserve">Foi realizada uma análise da capacidade </w:t>
      </w:r>
      <w:r>
        <w:rPr>
          <w:rFonts w:cstheme="minorHAnsi"/>
        </w:rPr>
        <w:t>gerencial, sob os aspectos ambientais, da C</w:t>
      </w:r>
      <w:r w:rsidR="00BF16EF">
        <w:rPr>
          <w:rFonts w:cstheme="minorHAnsi"/>
        </w:rPr>
        <w:t>OMPESA</w:t>
      </w:r>
      <w:r>
        <w:rPr>
          <w:rFonts w:cstheme="minorHAnsi"/>
        </w:rPr>
        <w:t xml:space="preserve"> – empresa responsável pela execução </w:t>
      </w:r>
      <w:r w:rsidR="001B7DA4">
        <w:rPr>
          <w:rFonts w:cstheme="minorHAnsi"/>
        </w:rPr>
        <w:t xml:space="preserve">e operação </w:t>
      </w:r>
      <w:r>
        <w:rPr>
          <w:rFonts w:cstheme="minorHAnsi"/>
        </w:rPr>
        <w:t>das obras de esgotamento sanitário no âmbito do Projeto PSA-Ipojuca.</w:t>
      </w:r>
    </w:p>
    <w:p w:rsidR="00FC1370" w:rsidRPr="00C87FB1" w:rsidRDefault="00645287" w:rsidP="00272CCA">
      <w:pPr>
        <w:autoSpaceDE w:val="0"/>
        <w:autoSpaceDN w:val="0"/>
        <w:adjustRightInd w:val="0"/>
        <w:spacing w:after="120" w:line="240" w:lineRule="auto"/>
        <w:jc w:val="both"/>
        <w:rPr>
          <w:rFonts w:cstheme="minorHAnsi"/>
        </w:rPr>
      </w:pPr>
      <w:r w:rsidRPr="00C87FB1">
        <w:rPr>
          <w:rFonts w:cstheme="minorHAnsi"/>
        </w:rPr>
        <w:t>A Gerência de Meio Ambiente - GMA da C</w:t>
      </w:r>
      <w:r w:rsidR="00CB5075">
        <w:rPr>
          <w:rFonts w:cstheme="minorHAnsi"/>
        </w:rPr>
        <w:t>OMPESA</w:t>
      </w:r>
      <w:r w:rsidRPr="00C87FB1">
        <w:rPr>
          <w:rFonts w:cstheme="minorHAnsi"/>
        </w:rPr>
        <w:t xml:space="preserve"> se encontra atualmente vinculada à Diretoria Regional do Sertão apesar de ter uma atuação e</w:t>
      </w:r>
      <w:r w:rsidR="00FC1370" w:rsidRPr="00C87FB1">
        <w:rPr>
          <w:rFonts w:cstheme="minorHAnsi"/>
        </w:rPr>
        <w:t>m todo o estado de Pernambuco.</w:t>
      </w:r>
    </w:p>
    <w:p w:rsidR="00230BC6" w:rsidRPr="00C87FB1" w:rsidRDefault="00FC1370" w:rsidP="00272CCA">
      <w:pPr>
        <w:autoSpaceDE w:val="0"/>
        <w:autoSpaceDN w:val="0"/>
        <w:adjustRightInd w:val="0"/>
        <w:spacing w:after="120" w:line="240" w:lineRule="auto"/>
        <w:jc w:val="both"/>
        <w:rPr>
          <w:rFonts w:cs="Arial"/>
        </w:rPr>
      </w:pPr>
      <w:r w:rsidRPr="00C87FB1">
        <w:rPr>
          <w:rFonts w:cstheme="minorHAnsi"/>
        </w:rPr>
        <w:t xml:space="preserve">Conta com um conjunto de atribuições </w:t>
      </w:r>
      <w:r w:rsidR="00230BC6" w:rsidRPr="00C87FB1">
        <w:rPr>
          <w:rFonts w:cstheme="minorHAnsi"/>
        </w:rPr>
        <w:t>subdivi</w:t>
      </w:r>
      <w:r w:rsidR="00BF5B82">
        <w:rPr>
          <w:rFonts w:cstheme="minorHAnsi"/>
        </w:rPr>
        <w:t>di</w:t>
      </w:r>
      <w:r w:rsidR="00230BC6" w:rsidRPr="00C87FB1">
        <w:rPr>
          <w:rFonts w:cstheme="minorHAnsi"/>
        </w:rPr>
        <w:t>das nas seguintes áreas:</w:t>
      </w:r>
      <w:r w:rsidRPr="00C87FB1">
        <w:rPr>
          <w:rFonts w:cstheme="minorHAnsi"/>
        </w:rPr>
        <w:t xml:space="preserve"> (i) </w:t>
      </w:r>
      <w:r w:rsidR="00230BC6" w:rsidRPr="00C87FB1">
        <w:rPr>
          <w:rFonts w:cs="Arial"/>
        </w:rPr>
        <w:t>Área Florestal: Atividades relacionadas à supressão de vegetação, projetos de reposição e compensação florestal, intervenções em APP, etc; (ii) Área de Licenciamento Ambiental: Controle do licenciamento e outorgas, cumprimento de exigências, elaborações de estudos ambientais, etc.; (iii) Área de Inovações Tecnológica</w:t>
      </w:r>
      <w:r w:rsidR="00BF5B82">
        <w:rPr>
          <w:rFonts w:cs="Arial"/>
        </w:rPr>
        <w:t>s: Pesquisas na área ambiental.</w:t>
      </w:r>
    </w:p>
    <w:p w:rsidR="00645287" w:rsidRPr="00C87FB1" w:rsidRDefault="00FC1370" w:rsidP="00272CCA">
      <w:pPr>
        <w:autoSpaceDE w:val="0"/>
        <w:autoSpaceDN w:val="0"/>
        <w:adjustRightInd w:val="0"/>
        <w:spacing w:after="120" w:line="240" w:lineRule="auto"/>
        <w:jc w:val="both"/>
        <w:rPr>
          <w:rFonts w:cstheme="minorHAnsi"/>
        </w:rPr>
      </w:pPr>
      <w:r w:rsidRPr="00C87FB1">
        <w:rPr>
          <w:rFonts w:cstheme="minorHAnsi"/>
        </w:rPr>
        <w:lastRenderedPageBreak/>
        <w:t>Para cumprir com as atribuições referentes às essas áreas</w:t>
      </w:r>
      <w:r w:rsidR="001C55F6">
        <w:rPr>
          <w:rFonts w:cstheme="minorHAnsi"/>
        </w:rPr>
        <w:t>, a GMA</w:t>
      </w:r>
      <w:r w:rsidRPr="00C87FB1">
        <w:rPr>
          <w:rFonts w:cstheme="minorHAnsi"/>
        </w:rPr>
        <w:t xml:space="preserve"> conta </w:t>
      </w:r>
      <w:r w:rsidR="001B7DA4" w:rsidRPr="00C87FB1">
        <w:rPr>
          <w:rFonts w:cstheme="minorHAnsi"/>
        </w:rPr>
        <w:t xml:space="preserve">somente </w:t>
      </w:r>
      <w:r w:rsidRPr="00C87FB1">
        <w:rPr>
          <w:rFonts w:cstheme="minorHAnsi"/>
        </w:rPr>
        <w:t xml:space="preserve">com uma equipe de 5 profissionais de nível superior, 4 técnico-operacionais e </w:t>
      </w:r>
      <w:r w:rsidR="00230BC6" w:rsidRPr="00C87FB1">
        <w:rPr>
          <w:rFonts w:cstheme="minorHAnsi"/>
        </w:rPr>
        <w:t>4</w:t>
      </w:r>
      <w:r w:rsidRPr="00C87FB1">
        <w:rPr>
          <w:rFonts w:cstheme="minorHAnsi"/>
        </w:rPr>
        <w:t xml:space="preserve"> estagiários, além de uma estrutura logística bastante incipiente.  </w:t>
      </w:r>
    </w:p>
    <w:p w:rsidR="00C87FB1" w:rsidRPr="00C87FB1" w:rsidRDefault="00C87FB1" w:rsidP="00272CCA">
      <w:pPr>
        <w:widowControl w:val="0"/>
        <w:spacing w:after="120" w:line="240" w:lineRule="auto"/>
        <w:jc w:val="both"/>
        <w:rPr>
          <w:rFonts w:cs="Arial"/>
        </w:rPr>
      </w:pPr>
      <w:r w:rsidRPr="00C87FB1">
        <w:rPr>
          <w:rFonts w:cs="Arial"/>
        </w:rPr>
        <w:t>Deve-se salientar que a estrutura atual da COMPESA é composta por aproximadamente 195 barragens, 250 poços profundos, 187 Estações de Tratamento de Água, 51 E</w:t>
      </w:r>
      <w:r>
        <w:rPr>
          <w:rFonts w:cs="Arial"/>
        </w:rPr>
        <w:t xml:space="preserve">stações de Tratamento de Esgoto.  Sem considerar o </w:t>
      </w:r>
      <w:r w:rsidR="00CB5075">
        <w:rPr>
          <w:rFonts w:cs="Arial"/>
        </w:rPr>
        <w:t xml:space="preserve">atual </w:t>
      </w:r>
      <w:r>
        <w:rPr>
          <w:rFonts w:cs="Arial"/>
        </w:rPr>
        <w:t xml:space="preserve">plano de investimentos da COMPESA incluindo as inversões </w:t>
      </w:r>
      <w:r w:rsidR="001C55F6">
        <w:rPr>
          <w:rFonts w:cs="Arial"/>
        </w:rPr>
        <w:t>previstas no Projeto</w:t>
      </w:r>
      <w:r>
        <w:rPr>
          <w:rFonts w:cs="Arial"/>
        </w:rPr>
        <w:t xml:space="preserve"> PSA/IPOJUCA.</w:t>
      </w:r>
      <w:r w:rsidRPr="00C87FB1">
        <w:rPr>
          <w:rFonts w:cs="Arial"/>
        </w:rPr>
        <w:t xml:space="preserve">   </w:t>
      </w:r>
    </w:p>
    <w:p w:rsidR="00C87FB1" w:rsidRDefault="00C87FB1" w:rsidP="00272CCA">
      <w:pPr>
        <w:autoSpaceDE w:val="0"/>
        <w:autoSpaceDN w:val="0"/>
        <w:adjustRightInd w:val="0"/>
        <w:spacing w:after="120" w:line="240" w:lineRule="auto"/>
        <w:jc w:val="both"/>
        <w:rPr>
          <w:rFonts w:cstheme="minorHAnsi"/>
        </w:rPr>
      </w:pPr>
      <w:r>
        <w:rPr>
          <w:rFonts w:cstheme="minorHAnsi"/>
        </w:rPr>
        <w:t>De forma geral, em que pese a capacidade dos técnicos e profissionais envolvidos, se constata uma evidente fragilidade para cumprir com as necessidades inerentes à uma gestão ambiental minimamente consistente.</w:t>
      </w:r>
    </w:p>
    <w:p w:rsidR="00A40AF3" w:rsidRDefault="00A40AF3" w:rsidP="00272CCA">
      <w:pPr>
        <w:autoSpaceDE w:val="0"/>
        <w:autoSpaceDN w:val="0"/>
        <w:adjustRightInd w:val="0"/>
        <w:spacing w:after="120" w:line="240" w:lineRule="auto"/>
        <w:jc w:val="both"/>
        <w:rPr>
          <w:rFonts w:cstheme="minorHAnsi"/>
        </w:rPr>
      </w:pPr>
      <w:r>
        <w:rPr>
          <w:rFonts w:cstheme="minorHAnsi"/>
        </w:rPr>
        <w:t>A Companhia não possui uma Política Ambiental estabelecida e não dispõe de instrumentos gerenciais mínimos para uma gestão ambiental adequada.</w:t>
      </w:r>
    </w:p>
    <w:p w:rsidR="00FC1370" w:rsidRDefault="00A40AF3" w:rsidP="00272CCA">
      <w:pPr>
        <w:autoSpaceDE w:val="0"/>
        <w:autoSpaceDN w:val="0"/>
        <w:adjustRightInd w:val="0"/>
        <w:spacing w:after="120" w:line="240" w:lineRule="auto"/>
        <w:jc w:val="both"/>
        <w:rPr>
          <w:rFonts w:cstheme="minorHAnsi"/>
        </w:rPr>
      </w:pPr>
      <w:r>
        <w:rPr>
          <w:rFonts w:cstheme="minorHAnsi"/>
        </w:rPr>
        <w:t xml:space="preserve">Neste sentido, o Projeto PSA-Ipojuca prevê no Componente 1 </w:t>
      </w:r>
      <w:r w:rsidR="007B1DF1">
        <w:rPr>
          <w:rFonts w:cstheme="minorHAnsi"/>
        </w:rPr>
        <w:t>a implementação de um Sistema de Gestão Ambiental – SGA na Companhia</w:t>
      </w:r>
      <w:r>
        <w:rPr>
          <w:rFonts w:cstheme="minorHAnsi"/>
        </w:rPr>
        <w:t xml:space="preserve"> envolvendo</w:t>
      </w:r>
      <w:r w:rsidR="00925BF7">
        <w:rPr>
          <w:rFonts w:cstheme="minorHAnsi"/>
        </w:rPr>
        <w:t>,</w:t>
      </w:r>
      <w:r>
        <w:rPr>
          <w:rFonts w:cstheme="minorHAnsi"/>
        </w:rPr>
        <w:t xml:space="preserve"> entre outros</w:t>
      </w:r>
      <w:r w:rsidR="00925BF7">
        <w:rPr>
          <w:rFonts w:cstheme="minorHAnsi"/>
        </w:rPr>
        <w:t>,</w:t>
      </w:r>
      <w:r>
        <w:rPr>
          <w:rFonts w:cstheme="minorHAnsi"/>
        </w:rPr>
        <w:t xml:space="preserve"> os seguintes itens: (i) </w:t>
      </w:r>
      <w:r w:rsidR="00925BF7">
        <w:rPr>
          <w:rFonts w:cstheme="minorHAnsi"/>
        </w:rPr>
        <w:t xml:space="preserve">a estruturação e implementação de uma Política Ambiental da empresa; (ii) a </w:t>
      </w:r>
      <w:r>
        <w:rPr>
          <w:rFonts w:cstheme="minorHAnsi"/>
        </w:rPr>
        <w:t>reestruturação da Gerência de Meio Ambiente</w:t>
      </w:r>
      <w:r w:rsidR="00CB5075">
        <w:rPr>
          <w:rFonts w:cstheme="minorHAnsi"/>
        </w:rPr>
        <w:t xml:space="preserve"> </w:t>
      </w:r>
      <w:r w:rsidR="00925BF7">
        <w:rPr>
          <w:rFonts w:cstheme="minorHAnsi"/>
        </w:rPr>
        <w:t>com redefinição de suas atribuições e de sua constituição técnica-operacional; (iii) a melhoria de sua capacidade logística; (iv) a concepção e implementação de instrumentos de gestão ambiental como: (a) sistema de informações ambientais acoplado ao SIG da empresa; (b) guias ambientais para concepção de projetos de água e esgot</w:t>
      </w:r>
      <w:r w:rsidR="001B7DA4">
        <w:rPr>
          <w:rFonts w:cstheme="minorHAnsi"/>
        </w:rPr>
        <w:t>os e para execução de obras; (c</w:t>
      </w:r>
      <w:r w:rsidR="00925BF7">
        <w:rPr>
          <w:rFonts w:cstheme="minorHAnsi"/>
        </w:rPr>
        <w:t xml:space="preserve">) procedimentos de supervisão ambiental de obras; </w:t>
      </w:r>
      <w:r w:rsidR="001B7DA4">
        <w:rPr>
          <w:rFonts w:cstheme="minorHAnsi"/>
        </w:rPr>
        <w:t xml:space="preserve">(d) procedimentos de monitoramento ambiental da operação de sistemas, </w:t>
      </w:r>
      <w:r w:rsidR="00925BF7">
        <w:rPr>
          <w:rFonts w:cstheme="minorHAnsi"/>
        </w:rPr>
        <w:t xml:space="preserve">etc. </w:t>
      </w:r>
      <w:r w:rsidR="001B7DA4">
        <w:rPr>
          <w:rFonts w:cstheme="minorHAnsi"/>
        </w:rPr>
        <w:t>e (</w:t>
      </w:r>
      <w:r w:rsidR="00925BF7">
        <w:rPr>
          <w:rFonts w:cstheme="minorHAnsi"/>
        </w:rPr>
        <w:t xml:space="preserve">v) programa de capacitação interna da GMA e  </w:t>
      </w:r>
      <w:r w:rsidR="001B7DA4">
        <w:rPr>
          <w:rFonts w:cstheme="minorHAnsi"/>
        </w:rPr>
        <w:t>de capacitação para a gestão ambiental das demais áreas da Companhia; etc.</w:t>
      </w:r>
    </w:p>
    <w:p w:rsidR="001B7DA4" w:rsidRDefault="001B7DA4" w:rsidP="00272CCA">
      <w:pPr>
        <w:autoSpaceDE w:val="0"/>
        <w:autoSpaceDN w:val="0"/>
        <w:adjustRightInd w:val="0"/>
        <w:spacing w:after="120" w:line="240" w:lineRule="auto"/>
        <w:jc w:val="both"/>
        <w:rPr>
          <w:rFonts w:cstheme="minorHAnsi"/>
        </w:rPr>
      </w:pPr>
      <w:r>
        <w:rPr>
          <w:rFonts w:cstheme="minorHAnsi"/>
        </w:rPr>
        <w:t xml:space="preserve">Espera-se, com a implementação do Projeto PSA-Ipojuca um avanço significativo na gestão ambiental da Companhia. </w:t>
      </w:r>
    </w:p>
    <w:p w:rsidR="00645287" w:rsidRPr="00507350" w:rsidRDefault="00D06118" w:rsidP="00272CCA">
      <w:pPr>
        <w:autoSpaceDE w:val="0"/>
        <w:autoSpaceDN w:val="0"/>
        <w:adjustRightInd w:val="0"/>
        <w:spacing w:after="120" w:line="240" w:lineRule="auto"/>
        <w:jc w:val="both"/>
        <w:rPr>
          <w:rFonts w:cstheme="minorHAnsi"/>
          <w:b/>
        </w:rPr>
      </w:pPr>
      <w:r>
        <w:rPr>
          <w:rFonts w:cstheme="minorHAnsi"/>
          <w:b/>
        </w:rPr>
        <w:t>IV.4</w:t>
      </w:r>
      <w:r w:rsidRPr="00507350">
        <w:rPr>
          <w:rFonts w:cstheme="minorHAnsi"/>
          <w:b/>
        </w:rPr>
        <w:t>. ANÁLISE SOCIAL</w:t>
      </w:r>
    </w:p>
    <w:p w:rsidR="00645287" w:rsidRPr="00507350" w:rsidRDefault="00645287" w:rsidP="00272CCA">
      <w:pPr>
        <w:pStyle w:val="MOP4"/>
        <w:spacing w:after="120"/>
        <w:ind w:left="0" w:firstLine="0"/>
        <w:rPr>
          <w:rFonts w:asciiTheme="minorHAnsi" w:hAnsiTheme="minorHAnsi" w:cs="Arial"/>
          <w:b w:val="0"/>
          <w:color w:val="auto"/>
          <w:sz w:val="22"/>
          <w:szCs w:val="22"/>
        </w:rPr>
      </w:pPr>
      <w:r w:rsidRPr="00507350">
        <w:rPr>
          <w:rFonts w:asciiTheme="minorHAnsi" w:hAnsiTheme="minorHAnsi" w:cs="Arial"/>
          <w:b w:val="0"/>
          <w:color w:val="auto"/>
          <w:sz w:val="22"/>
          <w:szCs w:val="22"/>
        </w:rPr>
        <w:t>De forma geral, a análise efetuada permite considerar que:</w:t>
      </w:r>
    </w:p>
    <w:p w:rsidR="00645287" w:rsidRPr="00507350" w:rsidRDefault="00645287" w:rsidP="00272CCA">
      <w:pPr>
        <w:pStyle w:val="MOP4"/>
        <w:numPr>
          <w:ilvl w:val="0"/>
          <w:numId w:val="12"/>
        </w:numPr>
        <w:tabs>
          <w:tab w:val="clear" w:pos="720"/>
          <w:tab w:val="num" w:pos="440"/>
        </w:tabs>
        <w:spacing w:after="120"/>
        <w:ind w:left="440" w:hanging="440"/>
        <w:rPr>
          <w:rFonts w:asciiTheme="minorHAnsi" w:hAnsiTheme="minorHAnsi" w:cs="Arial"/>
          <w:b w:val="0"/>
          <w:color w:val="auto"/>
          <w:sz w:val="22"/>
          <w:szCs w:val="22"/>
        </w:rPr>
      </w:pPr>
      <w:r w:rsidRPr="00507350">
        <w:rPr>
          <w:rFonts w:asciiTheme="minorHAnsi" w:hAnsiTheme="minorHAnsi" w:cs="Arial"/>
          <w:b w:val="0"/>
          <w:color w:val="auto"/>
          <w:sz w:val="22"/>
          <w:szCs w:val="22"/>
        </w:rPr>
        <w:t xml:space="preserve">A bacia do </w:t>
      </w:r>
      <w:r>
        <w:rPr>
          <w:rFonts w:asciiTheme="minorHAnsi" w:hAnsiTheme="minorHAnsi" w:cs="Arial"/>
          <w:b w:val="0"/>
          <w:color w:val="auto"/>
          <w:sz w:val="22"/>
          <w:szCs w:val="22"/>
        </w:rPr>
        <w:t>Ipojuca</w:t>
      </w:r>
      <w:r w:rsidRPr="00507350">
        <w:rPr>
          <w:rFonts w:asciiTheme="minorHAnsi" w:hAnsiTheme="minorHAnsi" w:cs="Arial"/>
          <w:b w:val="0"/>
          <w:color w:val="auto"/>
          <w:sz w:val="22"/>
          <w:szCs w:val="22"/>
        </w:rPr>
        <w:t xml:space="preserve"> concentra expressiva população do Estado</w:t>
      </w:r>
      <w:r w:rsidR="00D06118">
        <w:rPr>
          <w:rFonts w:asciiTheme="minorHAnsi" w:hAnsiTheme="minorHAnsi" w:cs="Arial"/>
          <w:b w:val="0"/>
          <w:color w:val="auto"/>
          <w:sz w:val="22"/>
          <w:szCs w:val="22"/>
        </w:rPr>
        <w:t xml:space="preserve"> (cerca de 9% da população total do Estado)</w:t>
      </w:r>
      <w:r w:rsidRPr="00507350">
        <w:rPr>
          <w:rFonts w:asciiTheme="minorHAnsi" w:hAnsiTheme="minorHAnsi" w:cs="Arial"/>
          <w:b w:val="0"/>
          <w:color w:val="auto"/>
          <w:sz w:val="22"/>
          <w:szCs w:val="22"/>
        </w:rPr>
        <w:t>;</w:t>
      </w:r>
    </w:p>
    <w:p w:rsidR="00645287" w:rsidRDefault="00645287" w:rsidP="00272CCA">
      <w:pPr>
        <w:pStyle w:val="ListParagraph"/>
        <w:numPr>
          <w:ilvl w:val="0"/>
          <w:numId w:val="12"/>
        </w:numPr>
        <w:tabs>
          <w:tab w:val="clear" w:pos="720"/>
          <w:tab w:val="num" w:pos="426"/>
        </w:tabs>
        <w:autoSpaceDE w:val="0"/>
        <w:autoSpaceDN w:val="0"/>
        <w:adjustRightInd w:val="0"/>
        <w:spacing w:after="120" w:line="240" w:lineRule="auto"/>
        <w:ind w:left="426" w:hanging="426"/>
        <w:contextualSpacing w:val="0"/>
        <w:jc w:val="both"/>
        <w:rPr>
          <w:rFonts w:cs="Arial"/>
          <w:lang w:val="pt-PT"/>
        </w:rPr>
      </w:pPr>
      <w:r>
        <w:rPr>
          <w:rFonts w:cs="Arial"/>
          <w:lang w:val="pt-PT"/>
        </w:rPr>
        <w:t>O</w:t>
      </w:r>
      <w:r w:rsidRPr="00DA76A3">
        <w:rPr>
          <w:rFonts w:cs="Arial"/>
          <w:lang w:val="pt-PT"/>
        </w:rPr>
        <w:t xml:space="preserve">s indicadores </w:t>
      </w:r>
      <w:r w:rsidRPr="00DA76A3">
        <w:rPr>
          <w:rStyle w:val="hps"/>
          <w:rFonts w:cs="Arial"/>
          <w:lang w:val="pt-PT"/>
        </w:rPr>
        <w:t>de desenvolvimento humanos</w:t>
      </w:r>
      <w:r w:rsidR="00F422C6">
        <w:rPr>
          <w:rStyle w:val="hps"/>
          <w:rFonts w:cs="Arial"/>
          <w:lang w:val="pt-PT"/>
        </w:rPr>
        <w:t xml:space="preserve"> </w:t>
      </w:r>
      <w:r w:rsidRPr="00DA76A3">
        <w:rPr>
          <w:rStyle w:val="hps"/>
          <w:rFonts w:cs="Arial"/>
          <w:lang w:val="pt-PT"/>
        </w:rPr>
        <w:t>ão menores do que</w:t>
      </w:r>
      <w:r w:rsidR="00D06118">
        <w:rPr>
          <w:rStyle w:val="hps"/>
          <w:rFonts w:cs="Arial"/>
          <w:lang w:val="pt-PT"/>
        </w:rPr>
        <w:t xml:space="preserve"> </w:t>
      </w:r>
      <w:r w:rsidRPr="00DA76A3">
        <w:rPr>
          <w:rStyle w:val="hps"/>
          <w:rFonts w:cs="Arial"/>
          <w:lang w:val="pt-PT"/>
        </w:rPr>
        <w:t>a média do Estado</w:t>
      </w:r>
      <w:r w:rsidRPr="00DA76A3">
        <w:rPr>
          <w:rFonts w:cs="Arial"/>
          <w:lang w:val="pt-PT"/>
        </w:rPr>
        <w:t xml:space="preserve">. </w:t>
      </w:r>
      <w:r w:rsidRPr="00DA76A3">
        <w:rPr>
          <w:rStyle w:val="hps"/>
          <w:rFonts w:cs="Arial"/>
          <w:lang w:val="pt-PT"/>
        </w:rPr>
        <w:t>O Índice de Desenvolvimento</w:t>
      </w:r>
      <w:r w:rsidR="00C70A27">
        <w:rPr>
          <w:rStyle w:val="hps"/>
          <w:rFonts w:cs="Arial"/>
          <w:lang w:val="pt-PT"/>
        </w:rPr>
        <w:t xml:space="preserve"> </w:t>
      </w:r>
      <w:r w:rsidRPr="00DA76A3">
        <w:rPr>
          <w:rStyle w:val="hps"/>
          <w:rFonts w:cs="Arial"/>
          <w:lang w:val="pt-PT"/>
        </w:rPr>
        <w:t>Humano (IDH)</w:t>
      </w:r>
      <w:r w:rsidR="00C70A27">
        <w:rPr>
          <w:rStyle w:val="hps"/>
          <w:rFonts w:cs="Arial"/>
          <w:lang w:val="pt-PT"/>
        </w:rPr>
        <w:t xml:space="preserve"> </w:t>
      </w:r>
      <w:r w:rsidRPr="00DA76A3">
        <w:rPr>
          <w:rStyle w:val="hps"/>
          <w:rFonts w:cs="Arial"/>
          <w:lang w:val="pt-PT"/>
        </w:rPr>
        <w:t>nas</w:t>
      </w:r>
      <w:r w:rsidR="00C70A27">
        <w:rPr>
          <w:rStyle w:val="hps"/>
          <w:rFonts w:cs="Arial"/>
          <w:lang w:val="pt-PT"/>
        </w:rPr>
        <w:t xml:space="preserve"> </w:t>
      </w:r>
      <w:r w:rsidRPr="00DA76A3">
        <w:rPr>
          <w:rStyle w:val="hps"/>
          <w:rFonts w:cs="Arial"/>
          <w:lang w:val="pt-PT"/>
        </w:rPr>
        <w:t>12</w:t>
      </w:r>
      <w:r w:rsidR="00C70A27">
        <w:rPr>
          <w:rStyle w:val="hps"/>
          <w:rFonts w:cs="Arial"/>
          <w:lang w:val="pt-PT"/>
        </w:rPr>
        <w:t xml:space="preserve"> </w:t>
      </w:r>
      <w:r w:rsidRPr="00DA76A3">
        <w:rPr>
          <w:rStyle w:val="hps"/>
          <w:rFonts w:cs="Arial"/>
          <w:lang w:val="pt-PT"/>
        </w:rPr>
        <w:t>cidades-sede</w:t>
      </w:r>
      <w:r w:rsidR="00C70A27">
        <w:rPr>
          <w:rStyle w:val="hps"/>
          <w:rFonts w:cs="Arial"/>
          <w:lang w:val="pt-PT"/>
        </w:rPr>
        <w:t xml:space="preserve"> </w:t>
      </w:r>
      <w:r w:rsidRPr="00DA76A3">
        <w:rPr>
          <w:rStyle w:val="hps"/>
          <w:rFonts w:cs="Arial"/>
          <w:lang w:val="pt-PT"/>
        </w:rPr>
        <w:t>município</w:t>
      </w:r>
      <w:r w:rsidR="00C70A27">
        <w:rPr>
          <w:rStyle w:val="hps"/>
          <w:rFonts w:cs="Arial"/>
          <w:lang w:val="pt-PT"/>
        </w:rPr>
        <w:t xml:space="preserve"> </w:t>
      </w:r>
      <w:r w:rsidRPr="00DA76A3">
        <w:rPr>
          <w:rStyle w:val="hps"/>
          <w:rFonts w:cs="Arial"/>
          <w:lang w:val="pt-PT"/>
        </w:rPr>
        <w:t>variam</w:t>
      </w:r>
      <w:r w:rsidR="00C70A27">
        <w:rPr>
          <w:rStyle w:val="hps"/>
          <w:rFonts w:cs="Arial"/>
          <w:lang w:val="pt-PT"/>
        </w:rPr>
        <w:t xml:space="preserve"> </w:t>
      </w:r>
      <w:r w:rsidRPr="00DA76A3">
        <w:rPr>
          <w:rStyle w:val="hps"/>
          <w:rFonts w:cs="Arial"/>
          <w:lang w:val="pt-PT"/>
        </w:rPr>
        <w:t>de 0,580-0,657</w:t>
      </w:r>
      <w:r w:rsidRPr="00DA76A3">
        <w:rPr>
          <w:rFonts w:cs="Arial"/>
          <w:lang w:val="pt-PT"/>
        </w:rPr>
        <w:t xml:space="preserve">, enquanto </w:t>
      </w:r>
      <w:r w:rsidRPr="00DA76A3">
        <w:rPr>
          <w:rStyle w:val="hps"/>
          <w:rFonts w:cs="Arial"/>
          <w:lang w:val="pt-PT"/>
        </w:rPr>
        <w:t>o estado médio</w:t>
      </w:r>
      <w:r w:rsidR="00C70A27">
        <w:rPr>
          <w:rStyle w:val="hps"/>
          <w:rFonts w:cs="Arial"/>
          <w:lang w:val="pt-PT"/>
        </w:rPr>
        <w:t xml:space="preserve"> </w:t>
      </w:r>
      <w:r w:rsidRPr="00DA76A3">
        <w:rPr>
          <w:rStyle w:val="hps"/>
          <w:rFonts w:cs="Arial"/>
          <w:lang w:val="pt-PT"/>
        </w:rPr>
        <w:t>IDH é</w:t>
      </w:r>
      <w:r w:rsidR="00C70A27">
        <w:rPr>
          <w:rStyle w:val="hps"/>
          <w:rFonts w:cs="Arial"/>
          <w:lang w:val="pt-PT"/>
        </w:rPr>
        <w:t xml:space="preserve"> </w:t>
      </w:r>
      <w:r w:rsidRPr="00DA76A3">
        <w:rPr>
          <w:rStyle w:val="hps"/>
          <w:rFonts w:cs="Arial"/>
          <w:lang w:val="pt-PT"/>
        </w:rPr>
        <w:t>0,7183</w:t>
      </w:r>
      <w:r w:rsidRPr="00DA76A3">
        <w:rPr>
          <w:rFonts w:cs="Arial"/>
          <w:lang w:val="pt-PT"/>
        </w:rPr>
        <w:t xml:space="preserve">. </w:t>
      </w:r>
    </w:p>
    <w:p w:rsidR="00645287" w:rsidRPr="00DA76A3" w:rsidRDefault="00645287" w:rsidP="00272CCA">
      <w:pPr>
        <w:pStyle w:val="ListParagraph"/>
        <w:numPr>
          <w:ilvl w:val="0"/>
          <w:numId w:val="12"/>
        </w:numPr>
        <w:tabs>
          <w:tab w:val="clear" w:pos="720"/>
          <w:tab w:val="num" w:pos="426"/>
        </w:tabs>
        <w:autoSpaceDE w:val="0"/>
        <w:autoSpaceDN w:val="0"/>
        <w:adjustRightInd w:val="0"/>
        <w:spacing w:after="120" w:line="240" w:lineRule="auto"/>
        <w:ind w:left="426" w:hanging="426"/>
        <w:contextualSpacing w:val="0"/>
        <w:jc w:val="both"/>
        <w:rPr>
          <w:rStyle w:val="hps"/>
          <w:rFonts w:cs="Arial"/>
          <w:lang w:val="pt-PT"/>
        </w:rPr>
      </w:pPr>
      <w:r w:rsidRPr="00DA76A3">
        <w:rPr>
          <w:rStyle w:val="hps"/>
          <w:rFonts w:cs="Arial"/>
          <w:lang w:val="pt-PT"/>
        </w:rPr>
        <w:t>Ataxa de mortalidade infantil</w:t>
      </w:r>
      <w:r w:rsidR="00C70A27">
        <w:rPr>
          <w:rStyle w:val="hps"/>
          <w:rFonts w:cs="Arial"/>
          <w:lang w:val="pt-PT"/>
        </w:rPr>
        <w:t xml:space="preserve"> </w:t>
      </w:r>
      <w:r w:rsidRPr="00DA76A3">
        <w:rPr>
          <w:rStyle w:val="hps"/>
          <w:rFonts w:cs="Arial"/>
          <w:lang w:val="pt-PT"/>
        </w:rPr>
        <w:t>varia de</w:t>
      </w:r>
      <w:r w:rsidR="00C70A27">
        <w:rPr>
          <w:rStyle w:val="hps"/>
          <w:rFonts w:cs="Arial"/>
          <w:lang w:val="pt-PT"/>
        </w:rPr>
        <w:t xml:space="preserve"> </w:t>
      </w:r>
      <w:r w:rsidRPr="00DA76A3">
        <w:rPr>
          <w:rStyle w:val="hps"/>
          <w:rFonts w:cs="Arial"/>
          <w:lang w:val="pt-PT"/>
        </w:rPr>
        <w:t>86,95</w:t>
      </w:r>
      <w:r w:rsidR="00C70A27">
        <w:rPr>
          <w:rStyle w:val="hps"/>
          <w:rFonts w:cs="Arial"/>
          <w:lang w:val="pt-PT"/>
        </w:rPr>
        <w:t xml:space="preserve"> </w:t>
      </w:r>
      <w:r w:rsidRPr="00DA76A3">
        <w:rPr>
          <w:rStyle w:val="hps"/>
          <w:rFonts w:cs="Arial"/>
          <w:lang w:val="pt-PT"/>
        </w:rPr>
        <w:t>para</w:t>
      </w:r>
      <w:r w:rsidR="00C70A27">
        <w:rPr>
          <w:rStyle w:val="hps"/>
          <w:rFonts w:cs="Arial"/>
          <w:lang w:val="pt-PT"/>
        </w:rPr>
        <w:t xml:space="preserve"> </w:t>
      </w:r>
      <w:r w:rsidRPr="00DA76A3">
        <w:rPr>
          <w:rStyle w:val="hps"/>
          <w:rFonts w:cs="Arial"/>
          <w:lang w:val="pt-PT"/>
        </w:rPr>
        <w:t>50,73mortes por 1.000 nascimentos</w:t>
      </w:r>
      <w:r w:rsidRPr="00DA76A3">
        <w:rPr>
          <w:rFonts w:cs="Arial"/>
          <w:lang w:val="pt-PT"/>
        </w:rPr>
        <w:t xml:space="preserve">, com a </w:t>
      </w:r>
      <w:r w:rsidRPr="00DA76A3">
        <w:rPr>
          <w:rStyle w:val="hps"/>
          <w:rFonts w:cs="Arial"/>
          <w:lang w:val="pt-PT"/>
        </w:rPr>
        <w:t>média estadual</w:t>
      </w:r>
      <w:r w:rsidR="00C70A27">
        <w:rPr>
          <w:rStyle w:val="hps"/>
          <w:rFonts w:cs="Arial"/>
          <w:lang w:val="pt-PT"/>
        </w:rPr>
        <w:t xml:space="preserve"> </w:t>
      </w:r>
      <w:r w:rsidRPr="00DA76A3">
        <w:rPr>
          <w:rStyle w:val="hps"/>
          <w:rFonts w:cs="Arial"/>
          <w:lang w:val="pt-PT"/>
        </w:rPr>
        <w:t>é</w:t>
      </w:r>
      <w:r w:rsidR="00C70A27">
        <w:rPr>
          <w:rStyle w:val="hps"/>
          <w:rFonts w:cs="Arial"/>
          <w:lang w:val="pt-PT"/>
        </w:rPr>
        <w:t xml:space="preserve"> </w:t>
      </w:r>
      <w:r w:rsidRPr="00DA76A3">
        <w:rPr>
          <w:rStyle w:val="hps"/>
          <w:rFonts w:cs="Arial"/>
          <w:lang w:val="pt-PT"/>
        </w:rPr>
        <w:t>de 35,7</w:t>
      </w:r>
      <w:r w:rsidR="00C70A27">
        <w:rPr>
          <w:rStyle w:val="hps"/>
          <w:rFonts w:cs="Arial"/>
          <w:lang w:val="pt-PT"/>
        </w:rPr>
        <w:t xml:space="preserve"> </w:t>
      </w:r>
      <w:r w:rsidRPr="00DA76A3">
        <w:rPr>
          <w:rStyle w:val="hps"/>
          <w:rFonts w:cs="Arial"/>
          <w:lang w:val="pt-PT"/>
        </w:rPr>
        <w:t>mortes por</w:t>
      </w:r>
      <w:r w:rsidR="00C70A27">
        <w:rPr>
          <w:rStyle w:val="hps"/>
          <w:rFonts w:cs="Arial"/>
          <w:lang w:val="pt-PT"/>
        </w:rPr>
        <w:t xml:space="preserve"> </w:t>
      </w:r>
      <w:r w:rsidRPr="00DA76A3">
        <w:rPr>
          <w:rStyle w:val="hps"/>
          <w:rFonts w:cs="Arial"/>
          <w:lang w:val="pt-PT"/>
        </w:rPr>
        <w:t>1,000</w:t>
      </w:r>
      <w:r w:rsidR="00F422C6">
        <w:rPr>
          <w:rStyle w:val="hps"/>
          <w:rFonts w:cs="Arial"/>
          <w:lang w:val="pt-PT"/>
        </w:rPr>
        <w:t>.</w:t>
      </w:r>
    </w:p>
    <w:p w:rsidR="00645287" w:rsidRPr="00507350" w:rsidRDefault="00645287" w:rsidP="00272CCA">
      <w:pPr>
        <w:numPr>
          <w:ilvl w:val="0"/>
          <w:numId w:val="12"/>
        </w:numPr>
        <w:tabs>
          <w:tab w:val="clear" w:pos="720"/>
          <w:tab w:val="num" w:pos="440"/>
        </w:tabs>
        <w:autoSpaceDE w:val="0"/>
        <w:autoSpaceDN w:val="0"/>
        <w:adjustRightInd w:val="0"/>
        <w:spacing w:after="120" w:line="240" w:lineRule="auto"/>
        <w:ind w:left="440" w:hanging="440"/>
        <w:jc w:val="both"/>
        <w:rPr>
          <w:rFonts w:cs="Arial"/>
        </w:rPr>
      </w:pPr>
      <w:r w:rsidRPr="00507350">
        <w:rPr>
          <w:rFonts w:cs="Arial"/>
        </w:rPr>
        <w:t>As cidades selecionadas para implantação de sistemas de esgotos apresentam população com vulnerabilidade social alta e déficits significativos nos serviços de saneamento, não possuindo praticamente sistemas de coleta e tratamento de esgotos.</w:t>
      </w:r>
    </w:p>
    <w:p w:rsidR="00645287" w:rsidRPr="00507350" w:rsidRDefault="00645287" w:rsidP="00272CCA">
      <w:pPr>
        <w:pStyle w:val="MOP4"/>
        <w:numPr>
          <w:ilvl w:val="0"/>
          <w:numId w:val="11"/>
        </w:numPr>
        <w:tabs>
          <w:tab w:val="clear" w:pos="780"/>
          <w:tab w:val="num" w:pos="426"/>
        </w:tabs>
        <w:spacing w:after="120"/>
        <w:ind w:left="426" w:hanging="426"/>
        <w:rPr>
          <w:rFonts w:asciiTheme="minorHAnsi" w:hAnsiTheme="minorHAnsi" w:cs="Arial"/>
          <w:b w:val="0"/>
          <w:color w:val="auto"/>
          <w:sz w:val="22"/>
          <w:szCs w:val="22"/>
        </w:rPr>
      </w:pPr>
      <w:r w:rsidRPr="00507350">
        <w:rPr>
          <w:rFonts w:asciiTheme="minorHAnsi" w:hAnsiTheme="minorHAnsi" w:cs="Arial"/>
          <w:b w:val="0"/>
          <w:color w:val="auto"/>
          <w:sz w:val="22"/>
          <w:szCs w:val="22"/>
        </w:rPr>
        <w:t>Há demandas significativas para melhoria das condições de salubridade ambiental para populações de baixa renda, conseq</w:t>
      </w:r>
      <w:r w:rsidR="00CB5075">
        <w:rPr>
          <w:rFonts w:asciiTheme="minorHAnsi" w:hAnsiTheme="minorHAnsi" w:cs="Arial"/>
          <w:b w:val="0"/>
          <w:color w:val="auto"/>
          <w:sz w:val="22"/>
          <w:szCs w:val="22"/>
        </w:rPr>
        <w:t>u</w:t>
      </w:r>
      <w:r w:rsidRPr="00507350">
        <w:rPr>
          <w:rFonts w:asciiTheme="minorHAnsi" w:hAnsiTheme="minorHAnsi" w:cs="Arial"/>
          <w:b w:val="0"/>
          <w:color w:val="auto"/>
          <w:sz w:val="22"/>
          <w:szCs w:val="22"/>
        </w:rPr>
        <w:t>entemente reduzindo a vulnerabilidade social desses contingentes.</w:t>
      </w:r>
    </w:p>
    <w:p w:rsidR="001B7DA4" w:rsidRPr="001B7DA4" w:rsidRDefault="00645287" w:rsidP="00272CCA">
      <w:pPr>
        <w:pStyle w:val="MOP4"/>
        <w:numPr>
          <w:ilvl w:val="0"/>
          <w:numId w:val="11"/>
        </w:numPr>
        <w:tabs>
          <w:tab w:val="clear" w:pos="780"/>
          <w:tab w:val="num" w:pos="426"/>
        </w:tabs>
        <w:autoSpaceDE w:val="0"/>
        <w:autoSpaceDN w:val="0"/>
        <w:adjustRightInd w:val="0"/>
        <w:spacing w:after="120"/>
        <w:ind w:left="426" w:hanging="426"/>
        <w:rPr>
          <w:rFonts w:asciiTheme="minorHAnsi" w:hAnsiTheme="minorHAnsi" w:cs="Arial"/>
          <w:b w:val="0"/>
          <w:color w:val="auto"/>
          <w:sz w:val="22"/>
          <w:szCs w:val="22"/>
        </w:rPr>
      </w:pPr>
      <w:r w:rsidRPr="001B7DA4">
        <w:rPr>
          <w:rFonts w:asciiTheme="minorHAnsi" w:hAnsiTheme="minorHAnsi" w:cs="Arial"/>
          <w:b w:val="0"/>
          <w:color w:val="auto"/>
          <w:sz w:val="22"/>
          <w:szCs w:val="22"/>
        </w:rPr>
        <w:t>A população de baixa renda poderá se beneficiar da tarifa social adotada pela C</w:t>
      </w:r>
      <w:r w:rsidR="00FB56CE">
        <w:rPr>
          <w:rFonts w:asciiTheme="minorHAnsi" w:hAnsiTheme="minorHAnsi" w:cs="Arial"/>
          <w:b w:val="0"/>
          <w:color w:val="auto"/>
          <w:sz w:val="22"/>
          <w:szCs w:val="22"/>
        </w:rPr>
        <w:t>OMPESA</w:t>
      </w:r>
      <w:r w:rsidRPr="001B7DA4">
        <w:rPr>
          <w:rFonts w:asciiTheme="minorHAnsi" w:hAnsiTheme="minorHAnsi" w:cs="Arial"/>
          <w:b w:val="0"/>
          <w:color w:val="auto"/>
          <w:sz w:val="22"/>
          <w:szCs w:val="22"/>
        </w:rPr>
        <w:t xml:space="preserve"> com subsídio de 60% sobre a conta mínima;</w:t>
      </w:r>
    </w:p>
    <w:p w:rsidR="001B7DA4" w:rsidRDefault="00645287" w:rsidP="00272CCA">
      <w:pPr>
        <w:pStyle w:val="MOP4"/>
        <w:numPr>
          <w:ilvl w:val="0"/>
          <w:numId w:val="11"/>
        </w:numPr>
        <w:tabs>
          <w:tab w:val="clear" w:pos="780"/>
          <w:tab w:val="num" w:pos="426"/>
        </w:tabs>
        <w:autoSpaceDE w:val="0"/>
        <w:autoSpaceDN w:val="0"/>
        <w:adjustRightInd w:val="0"/>
        <w:spacing w:after="120"/>
        <w:ind w:left="425" w:hanging="426"/>
        <w:contextualSpacing/>
        <w:rPr>
          <w:rFonts w:asciiTheme="minorHAnsi" w:hAnsiTheme="minorHAnsi" w:cs="Arial"/>
          <w:b w:val="0"/>
          <w:color w:val="auto"/>
          <w:sz w:val="22"/>
          <w:szCs w:val="22"/>
        </w:rPr>
      </w:pPr>
      <w:r w:rsidRPr="001B7DA4">
        <w:rPr>
          <w:rFonts w:asciiTheme="minorHAnsi" w:hAnsiTheme="minorHAnsi" w:cs="Arial"/>
          <w:b w:val="0"/>
          <w:color w:val="auto"/>
          <w:sz w:val="22"/>
          <w:szCs w:val="22"/>
        </w:rPr>
        <w:t>O PSA-Ipojuca prevê a implantação de ramais intra</w:t>
      </w:r>
      <w:r w:rsidR="00CB5075">
        <w:rPr>
          <w:rFonts w:asciiTheme="minorHAnsi" w:hAnsiTheme="minorHAnsi" w:cs="Arial"/>
          <w:b w:val="0"/>
          <w:color w:val="auto"/>
          <w:sz w:val="22"/>
          <w:szCs w:val="22"/>
        </w:rPr>
        <w:t>-</w:t>
      </w:r>
      <w:r w:rsidRPr="001B7DA4">
        <w:rPr>
          <w:rFonts w:asciiTheme="minorHAnsi" w:hAnsiTheme="minorHAnsi" w:cs="Arial"/>
          <w:b w:val="0"/>
          <w:color w:val="auto"/>
          <w:sz w:val="22"/>
          <w:szCs w:val="22"/>
        </w:rPr>
        <w:t>domiciliares para a população de baixa renda, o que, juntamente com o subsídio acima, possibilitará a ligação dessa população aos novos sistemas</w:t>
      </w:r>
      <w:r w:rsidR="0068145C">
        <w:rPr>
          <w:rFonts w:asciiTheme="minorHAnsi" w:hAnsiTheme="minorHAnsi" w:cs="Arial"/>
          <w:b w:val="0"/>
          <w:color w:val="auto"/>
          <w:sz w:val="22"/>
          <w:szCs w:val="22"/>
        </w:rPr>
        <w:t>.</w:t>
      </w:r>
    </w:p>
    <w:p w:rsidR="0068145C" w:rsidRPr="001B7DA4" w:rsidRDefault="0068145C" w:rsidP="00272CCA">
      <w:pPr>
        <w:pStyle w:val="MOP4"/>
        <w:autoSpaceDE w:val="0"/>
        <w:autoSpaceDN w:val="0"/>
        <w:adjustRightInd w:val="0"/>
        <w:spacing w:after="120"/>
        <w:ind w:left="425" w:firstLine="0"/>
        <w:contextualSpacing/>
        <w:rPr>
          <w:rFonts w:asciiTheme="minorHAnsi" w:hAnsiTheme="minorHAnsi" w:cs="Arial"/>
          <w:b w:val="0"/>
          <w:color w:val="auto"/>
          <w:sz w:val="22"/>
          <w:szCs w:val="22"/>
        </w:rPr>
      </w:pPr>
      <w:r>
        <w:rPr>
          <w:rFonts w:asciiTheme="minorHAnsi" w:hAnsiTheme="minorHAnsi" w:cs="Arial"/>
          <w:b w:val="0"/>
          <w:color w:val="auto"/>
          <w:sz w:val="22"/>
          <w:szCs w:val="22"/>
        </w:rPr>
        <w:t>Neste caso, ressalta</w:t>
      </w:r>
      <w:r w:rsidR="000C405C">
        <w:rPr>
          <w:rFonts w:asciiTheme="minorHAnsi" w:hAnsiTheme="minorHAnsi" w:cs="Arial"/>
          <w:b w:val="0"/>
          <w:color w:val="auto"/>
          <w:sz w:val="22"/>
          <w:szCs w:val="22"/>
        </w:rPr>
        <w:t>m</w:t>
      </w:r>
      <w:r>
        <w:rPr>
          <w:rFonts w:asciiTheme="minorHAnsi" w:hAnsiTheme="minorHAnsi" w:cs="Arial"/>
          <w:b w:val="0"/>
          <w:color w:val="auto"/>
          <w:sz w:val="22"/>
          <w:szCs w:val="22"/>
        </w:rPr>
        <w:t xml:space="preserve">-se as lições aprendidas nos projetos </w:t>
      </w:r>
      <w:r w:rsidR="000C405C">
        <w:rPr>
          <w:rFonts w:asciiTheme="minorHAnsi" w:hAnsiTheme="minorHAnsi" w:cs="Arial"/>
          <w:b w:val="0"/>
          <w:color w:val="auto"/>
          <w:sz w:val="22"/>
          <w:szCs w:val="22"/>
        </w:rPr>
        <w:t xml:space="preserve">com SABESP (Tietê 3) e Prosamim, com financiamento do Banco, onde não se previu o financiamento dos ramais intra-domiciliares e </w:t>
      </w:r>
      <w:r w:rsidR="000C405C">
        <w:rPr>
          <w:rFonts w:asciiTheme="minorHAnsi" w:hAnsiTheme="minorHAnsi" w:cs="Arial"/>
          <w:b w:val="0"/>
          <w:color w:val="auto"/>
          <w:sz w:val="22"/>
          <w:szCs w:val="22"/>
        </w:rPr>
        <w:lastRenderedPageBreak/>
        <w:t>ocorreu um tempo significativo para as ligações</w:t>
      </w:r>
      <w:r w:rsidR="00CB5075">
        <w:rPr>
          <w:rFonts w:asciiTheme="minorHAnsi" w:hAnsiTheme="minorHAnsi" w:cs="Arial"/>
          <w:b w:val="0"/>
          <w:color w:val="auto"/>
          <w:sz w:val="22"/>
          <w:szCs w:val="22"/>
        </w:rPr>
        <w:t xml:space="preserve"> serem realizadas</w:t>
      </w:r>
      <w:r w:rsidR="000C405C">
        <w:rPr>
          <w:rFonts w:asciiTheme="minorHAnsi" w:hAnsiTheme="minorHAnsi" w:cs="Arial"/>
          <w:b w:val="0"/>
          <w:color w:val="auto"/>
          <w:sz w:val="22"/>
          <w:szCs w:val="22"/>
        </w:rPr>
        <w:t xml:space="preserve">, com consequências no aporte de esgotos para as estações de tratamento </w:t>
      </w:r>
      <w:r w:rsidR="008A41F3">
        <w:rPr>
          <w:rFonts w:asciiTheme="minorHAnsi" w:hAnsiTheme="minorHAnsi" w:cs="Arial"/>
          <w:b w:val="0"/>
          <w:color w:val="auto"/>
          <w:sz w:val="22"/>
          <w:szCs w:val="22"/>
        </w:rPr>
        <w:t>e, portanto, na ocorrência dos benefícios ambientais.</w:t>
      </w:r>
    </w:p>
    <w:p w:rsidR="00106B90" w:rsidRPr="00DA76A3" w:rsidRDefault="00C22F43" w:rsidP="00272CCA">
      <w:pPr>
        <w:autoSpaceDE w:val="0"/>
        <w:autoSpaceDN w:val="0"/>
        <w:adjustRightInd w:val="0"/>
        <w:spacing w:after="120" w:line="240" w:lineRule="auto"/>
        <w:jc w:val="both"/>
        <w:rPr>
          <w:rFonts w:cstheme="minorHAnsi"/>
        </w:rPr>
      </w:pPr>
      <w:r>
        <w:rPr>
          <w:rFonts w:cstheme="minorHAnsi"/>
          <w:b/>
        </w:rPr>
        <w:t xml:space="preserve">IV.5. </w:t>
      </w:r>
      <w:r w:rsidRPr="00DA76A3">
        <w:rPr>
          <w:rFonts w:cstheme="minorHAnsi"/>
          <w:b/>
        </w:rPr>
        <w:t>IMPACTOS POSITIVOS</w:t>
      </w:r>
    </w:p>
    <w:p w:rsidR="00BC3DFA" w:rsidRPr="00A8533D" w:rsidRDefault="00BC3DFA" w:rsidP="00272CCA">
      <w:pPr>
        <w:spacing w:after="120" w:line="240" w:lineRule="auto"/>
        <w:jc w:val="both"/>
        <w:rPr>
          <w:rFonts w:cs="Arial"/>
        </w:rPr>
      </w:pPr>
      <w:r w:rsidRPr="00A8533D">
        <w:rPr>
          <w:rFonts w:cs="Arial"/>
        </w:rPr>
        <w:t>Sob uma ótica mais abrangente e estratégica, o conjunto de ações propost</w:t>
      </w:r>
      <w:r>
        <w:rPr>
          <w:rFonts w:cs="Arial"/>
        </w:rPr>
        <w:t>o</w:t>
      </w:r>
      <w:r w:rsidRPr="00A8533D">
        <w:rPr>
          <w:rFonts w:cs="Arial"/>
        </w:rPr>
        <w:t xml:space="preserve"> para serem financiadas pelo PS</w:t>
      </w:r>
      <w:r>
        <w:rPr>
          <w:rFonts w:cs="Arial"/>
        </w:rPr>
        <w:t>A</w:t>
      </w:r>
      <w:r w:rsidRPr="00A8533D">
        <w:rPr>
          <w:rFonts w:cs="Arial"/>
        </w:rPr>
        <w:t>-</w:t>
      </w:r>
      <w:r>
        <w:rPr>
          <w:rFonts w:cs="Arial"/>
        </w:rPr>
        <w:t xml:space="preserve">Ipojuca </w:t>
      </w:r>
      <w:r w:rsidRPr="00A8533D">
        <w:rPr>
          <w:rFonts w:cs="Arial"/>
        </w:rPr>
        <w:t>t</w:t>
      </w:r>
      <w:r>
        <w:rPr>
          <w:rFonts w:cs="Arial"/>
        </w:rPr>
        <w:t>e</w:t>
      </w:r>
      <w:r w:rsidRPr="00A8533D">
        <w:rPr>
          <w:rFonts w:cs="Arial"/>
        </w:rPr>
        <w:t>m repercussão em uma série de políticas, planos e programas em nível regional e metropolitano.</w:t>
      </w:r>
    </w:p>
    <w:p w:rsidR="00BC3DFA" w:rsidRPr="00A8533D" w:rsidRDefault="00BC3DFA" w:rsidP="00272CCA">
      <w:pPr>
        <w:spacing w:after="120" w:line="240" w:lineRule="auto"/>
        <w:jc w:val="both"/>
        <w:rPr>
          <w:rFonts w:eastAsia="MS Mincho" w:cs="Arial"/>
        </w:rPr>
      </w:pPr>
      <w:r w:rsidRPr="00A8533D">
        <w:rPr>
          <w:rFonts w:cs="Arial"/>
        </w:rPr>
        <w:t xml:space="preserve">Envolvem principalmente as questões relacionadas à conservação da água, considerando tanto a linha mestra de </w:t>
      </w:r>
      <w:r w:rsidRPr="00A8533D">
        <w:rPr>
          <w:rFonts w:cs="Arial"/>
          <w:b/>
          <w:i/>
        </w:rPr>
        <w:t>recuperação da qualidade</w:t>
      </w:r>
      <w:r w:rsidRPr="00A8533D">
        <w:rPr>
          <w:rFonts w:cs="Arial"/>
        </w:rPr>
        <w:t xml:space="preserve">, incluindo ações de despoluição de rios e córregos, quanto na vertente da </w:t>
      </w:r>
      <w:r w:rsidRPr="00BC3DFA">
        <w:rPr>
          <w:rFonts w:cs="Arial"/>
          <w:b/>
          <w:i/>
        </w:rPr>
        <w:t xml:space="preserve">melhoria da gestão </w:t>
      </w:r>
      <w:r>
        <w:rPr>
          <w:rFonts w:cs="Arial"/>
          <w:b/>
          <w:i/>
        </w:rPr>
        <w:t>ambiental e de recursos hídricos</w:t>
      </w:r>
      <w:r w:rsidRPr="00A8533D">
        <w:rPr>
          <w:rFonts w:eastAsia="MS Mincho" w:cs="Arial"/>
        </w:rPr>
        <w:t xml:space="preserve">, desdobrando-se em ações para </w:t>
      </w:r>
      <w:r>
        <w:rPr>
          <w:rFonts w:eastAsia="MS Mincho" w:cs="Arial"/>
        </w:rPr>
        <w:t xml:space="preserve">fortalecimento das instituições responsáveis pela </w:t>
      </w:r>
      <w:r w:rsidR="0068145C">
        <w:rPr>
          <w:rFonts w:eastAsia="MS Mincho" w:cs="Arial"/>
        </w:rPr>
        <w:t>gestão de saneamento, caso da COMPESA</w:t>
      </w:r>
      <w:r>
        <w:rPr>
          <w:rFonts w:eastAsia="MS Mincho" w:cs="Arial"/>
        </w:rPr>
        <w:t>, da gestão de recursos hídricos, caso da APAC e da gestão ambiental na bacia do rio Ipojuca no caso da CPRH.</w:t>
      </w:r>
    </w:p>
    <w:p w:rsidR="00DA76A3" w:rsidRDefault="00DA76A3" w:rsidP="00272CCA">
      <w:pPr>
        <w:pStyle w:val="marcador1"/>
        <w:numPr>
          <w:ilvl w:val="0"/>
          <w:numId w:val="0"/>
        </w:numPr>
        <w:rPr>
          <w:rFonts w:asciiTheme="minorHAnsi" w:hAnsiTheme="minorHAnsi" w:cs="Arial"/>
          <w:szCs w:val="22"/>
        </w:rPr>
      </w:pPr>
      <w:r>
        <w:rPr>
          <w:rFonts w:asciiTheme="minorHAnsi" w:hAnsiTheme="minorHAnsi" w:cs="Arial"/>
          <w:szCs w:val="22"/>
          <w:lang w:val="pt-PT"/>
        </w:rPr>
        <w:t>A</w:t>
      </w:r>
      <w:r w:rsidRPr="00DA76A3">
        <w:rPr>
          <w:rFonts w:asciiTheme="minorHAnsi" w:hAnsiTheme="minorHAnsi" w:cs="Arial"/>
          <w:szCs w:val="22"/>
          <w:lang w:val="pt-PT"/>
        </w:rPr>
        <w:t xml:space="preserve"> maioria dos impactos da fase de operação é positiva, significativa e de caráter permanente.</w:t>
      </w:r>
    </w:p>
    <w:p w:rsidR="00DA76A3" w:rsidRDefault="00DA76A3" w:rsidP="00272CCA">
      <w:pPr>
        <w:pStyle w:val="marcador1"/>
        <w:numPr>
          <w:ilvl w:val="0"/>
          <w:numId w:val="0"/>
        </w:numPr>
        <w:rPr>
          <w:rFonts w:asciiTheme="minorHAnsi" w:hAnsiTheme="minorHAnsi" w:cs="Arial"/>
          <w:szCs w:val="22"/>
        </w:rPr>
      </w:pPr>
      <w:r>
        <w:rPr>
          <w:rFonts w:asciiTheme="minorHAnsi" w:hAnsiTheme="minorHAnsi" w:cs="Arial"/>
          <w:szCs w:val="22"/>
        </w:rPr>
        <w:t>Entre estes se destacam:</w:t>
      </w:r>
    </w:p>
    <w:p w:rsidR="00507350" w:rsidRPr="00DA76A3" w:rsidRDefault="00507350" w:rsidP="00272CCA">
      <w:pPr>
        <w:pStyle w:val="marcador1"/>
        <w:numPr>
          <w:ilvl w:val="0"/>
          <w:numId w:val="0"/>
        </w:numPr>
        <w:rPr>
          <w:rFonts w:asciiTheme="minorHAnsi" w:hAnsiTheme="minorHAnsi" w:cs="Arial"/>
          <w:b/>
          <w:szCs w:val="22"/>
        </w:rPr>
      </w:pPr>
      <w:r w:rsidRPr="00DA76A3">
        <w:rPr>
          <w:rFonts w:asciiTheme="minorHAnsi" w:hAnsiTheme="minorHAnsi" w:cs="Arial"/>
          <w:b/>
          <w:szCs w:val="22"/>
        </w:rPr>
        <w:t>a) Melhoria da Qualidade Ambiental e das Águas</w:t>
      </w:r>
    </w:p>
    <w:p w:rsidR="00507350" w:rsidRPr="00A8533D" w:rsidRDefault="00507350" w:rsidP="00272CCA">
      <w:pPr>
        <w:spacing w:after="120" w:line="240" w:lineRule="auto"/>
        <w:jc w:val="both"/>
        <w:rPr>
          <w:rFonts w:cs="Arial"/>
        </w:rPr>
      </w:pPr>
      <w:r w:rsidRPr="00A8533D">
        <w:rPr>
          <w:rFonts w:cs="Arial"/>
        </w:rPr>
        <w:t xml:space="preserve">O tratamento dos fatores causais, tais como a retirada das cargas afluentes ao rio </w:t>
      </w:r>
      <w:r w:rsidR="00DA76A3">
        <w:rPr>
          <w:rFonts w:cs="Arial"/>
        </w:rPr>
        <w:t>Ipojuca</w:t>
      </w:r>
      <w:r w:rsidRPr="00A8533D">
        <w:rPr>
          <w:rFonts w:cs="Arial"/>
        </w:rPr>
        <w:t xml:space="preserve"> e seus afluentes, via implantação de sistemas de esgotamento sanitário com adequado tratamento de efluentes configuram-se em elementos importantes para uma sensível melhoria da qualidade das águas com efeitos diretos sobre o nível de qualidade de vida da população residente nas regi</w:t>
      </w:r>
      <w:r w:rsidR="00DA76A3">
        <w:rPr>
          <w:rFonts w:cs="Arial"/>
        </w:rPr>
        <w:t>ões</w:t>
      </w:r>
      <w:r w:rsidRPr="00A8533D">
        <w:rPr>
          <w:rFonts w:cs="Arial"/>
        </w:rPr>
        <w:t xml:space="preserve"> abrangida</w:t>
      </w:r>
      <w:r w:rsidR="00DA76A3">
        <w:rPr>
          <w:rFonts w:cs="Arial"/>
        </w:rPr>
        <w:t>s</w:t>
      </w:r>
      <w:r w:rsidRPr="00A8533D">
        <w:rPr>
          <w:rFonts w:cs="Arial"/>
        </w:rPr>
        <w:t xml:space="preserve"> pelo PS</w:t>
      </w:r>
      <w:r w:rsidR="00DA76A3">
        <w:rPr>
          <w:rFonts w:cs="Arial"/>
        </w:rPr>
        <w:t>A-Ipojuca</w:t>
      </w:r>
      <w:r w:rsidRPr="00A8533D">
        <w:rPr>
          <w:rFonts w:cs="Arial"/>
        </w:rPr>
        <w:t>.</w:t>
      </w:r>
    </w:p>
    <w:p w:rsidR="00507350" w:rsidRPr="00A8533D" w:rsidRDefault="00507350" w:rsidP="00272CCA">
      <w:pPr>
        <w:spacing w:after="120" w:line="240" w:lineRule="auto"/>
        <w:jc w:val="both"/>
        <w:rPr>
          <w:rFonts w:cs="Arial"/>
        </w:rPr>
      </w:pPr>
      <w:r w:rsidRPr="00A8533D">
        <w:rPr>
          <w:rFonts w:cs="Arial"/>
        </w:rPr>
        <w:t xml:space="preserve">A recuperação dos mananciais também propiciará outros ganhos de qualidade ambiental, na medida em que promove a salubridade e o equilíbrio dos fenômenos naturais, mantém a vida aquática e os processos ecológicos associados (fauna e flora aquáticas), e permite o uso sustentável dos recursos hídricos aproveitados na bacia do </w:t>
      </w:r>
      <w:r w:rsidR="00DA76A3">
        <w:rPr>
          <w:rFonts w:cs="Arial"/>
        </w:rPr>
        <w:t>Ipojuca</w:t>
      </w:r>
      <w:r w:rsidRPr="00A8533D">
        <w:rPr>
          <w:rFonts w:cs="Arial"/>
        </w:rPr>
        <w:t>.</w:t>
      </w:r>
    </w:p>
    <w:p w:rsidR="00C22F43" w:rsidRPr="00A8533D" w:rsidRDefault="00C22F43" w:rsidP="00C22F43">
      <w:pPr>
        <w:spacing w:after="120" w:line="280" w:lineRule="atLeast"/>
        <w:jc w:val="both"/>
        <w:rPr>
          <w:rFonts w:cs="Arial"/>
          <w:b/>
        </w:rPr>
      </w:pPr>
      <w:r w:rsidRPr="00A8533D">
        <w:rPr>
          <w:rFonts w:cs="Arial"/>
          <w:b/>
        </w:rPr>
        <w:t>b) Melhoria da Rede de Infra-Estrutura</w:t>
      </w:r>
    </w:p>
    <w:p w:rsidR="00C22F43" w:rsidRPr="00A8533D" w:rsidRDefault="00C22F43" w:rsidP="00C22F43">
      <w:pPr>
        <w:spacing w:after="120"/>
        <w:jc w:val="both"/>
        <w:rPr>
          <w:rFonts w:cs="Arial"/>
        </w:rPr>
      </w:pPr>
      <w:r w:rsidRPr="00A8533D">
        <w:rPr>
          <w:rFonts w:cs="Arial"/>
        </w:rPr>
        <w:t xml:space="preserve">Em 2000, 191 países componentes da ONU se reuniram </w:t>
      </w:r>
      <w:smartTag w:uri="urn:schemas-microsoft-com:office:smarttags" w:element="PersonName">
        <w:smartTagPr>
          <w:attr w:name="ProductID" w:val="em Nova Iorque"/>
        </w:smartTagPr>
        <w:r w:rsidRPr="00A8533D">
          <w:rPr>
            <w:rFonts w:cs="Arial"/>
          </w:rPr>
          <w:t>em Nova Iorque</w:t>
        </w:r>
      </w:smartTag>
      <w:r w:rsidRPr="00A8533D">
        <w:rPr>
          <w:rFonts w:cs="Arial"/>
        </w:rPr>
        <w:t xml:space="preserve"> para estabelecer um conjunto de medidas relacionadas ao desenvolvimento global, constituindo as chamadas “Metas do Milênio”, como forma de compromisso dos países membros com a melhoria dos padrões sociais, econômicos e ambientais mundiais e, sobretudo, dos países em desenvolvimento. As 8 metas, alinhadas ao</w:t>
      </w:r>
      <w:r w:rsidR="005B0D0B">
        <w:rPr>
          <w:rFonts w:cs="Arial"/>
        </w:rPr>
        <w:t>s preceitos da Agenda 21 Global e</w:t>
      </w:r>
      <w:r w:rsidRPr="00A8533D">
        <w:rPr>
          <w:rFonts w:cs="Arial"/>
        </w:rPr>
        <w:t xml:space="preserve"> Nacional incluem: (i) erradicação da fome e da miséria; (ii) alcance da educação básica e de qualidade para todos; (iii) igualdade entre sexos e valorização da mulher; (iv) redução da mortalidade infantil; (v) melhoria da saúde das gestantes; (vi) combater a Aids, a malária e outras doenças; (vii) sustentabilidade ambiental e melhoria da qualidade de vida; e (viii) estabelecimento de uma parceria mundial para o desenvolvimento.</w:t>
      </w:r>
    </w:p>
    <w:p w:rsidR="00C22F43" w:rsidRPr="00A8533D" w:rsidRDefault="00C22F43" w:rsidP="00C22F43">
      <w:pPr>
        <w:spacing w:after="120"/>
        <w:jc w:val="both"/>
        <w:rPr>
          <w:rFonts w:cs="Arial"/>
        </w:rPr>
      </w:pPr>
      <w:r w:rsidRPr="00A8533D">
        <w:rPr>
          <w:rFonts w:cs="Arial"/>
        </w:rPr>
        <w:t>Nas questões de combate à miséria e à pobreza e da sustentabilidade ambiental, as metas se desdobram da seguinte forma:</w:t>
      </w:r>
    </w:p>
    <w:p w:rsidR="00C22F43" w:rsidRPr="00A8533D" w:rsidRDefault="00C22F43" w:rsidP="003F0905">
      <w:pPr>
        <w:numPr>
          <w:ilvl w:val="0"/>
          <w:numId w:val="73"/>
        </w:numPr>
        <w:tabs>
          <w:tab w:val="clear" w:pos="720"/>
          <w:tab w:val="num" w:pos="360"/>
        </w:tabs>
        <w:spacing w:after="120" w:line="240" w:lineRule="auto"/>
        <w:ind w:left="360"/>
        <w:jc w:val="both"/>
        <w:rPr>
          <w:rFonts w:cs="Arial"/>
        </w:rPr>
      </w:pPr>
      <w:r w:rsidRPr="00A8533D">
        <w:rPr>
          <w:rFonts w:cs="Arial"/>
        </w:rPr>
        <w:t>integrar os princípios do desenvolvimento sustentável nas políticas e programas nacionais e reverter a perda de recursos ambientais;</w:t>
      </w:r>
    </w:p>
    <w:p w:rsidR="00C22F43" w:rsidRPr="00A8533D" w:rsidRDefault="00C22F43" w:rsidP="003F0905">
      <w:pPr>
        <w:numPr>
          <w:ilvl w:val="0"/>
          <w:numId w:val="73"/>
        </w:numPr>
        <w:tabs>
          <w:tab w:val="clear" w:pos="720"/>
          <w:tab w:val="num" w:pos="360"/>
        </w:tabs>
        <w:spacing w:after="120" w:line="240" w:lineRule="auto"/>
        <w:ind w:left="360"/>
        <w:jc w:val="both"/>
        <w:rPr>
          <w:rFonts w:cs="Arial"/>
        </w:rPr>
      </w:pPr>
      <w:r w:rsidRPr="00A8533D">
        <w:rPr>
          <w:rFonts w:cs="Arial"/>
        </w:rPr>
        <w:t xml:space="preserve">reduzir pela metade, até </w:t>
      </w:r>
      <w:smartTag w:uri="urn:schemas-microsoft-com:office:smarttags" w:element="metricconverter">
        <w:smartTagPr>
          <w:attr w:name="ProductID" w:val="2015, a"/>
        </w:smartTagPr>
        <w:r w:rsidRPr="00A8533D">
          <w:rPr>
            <w:rFonts w:cs="Arial"/>
          </w:rPr>
          <w:t>2015, a</w:t>
        </w:r>
      </w:smartTag>
      <w:r w:rsidRPr="00A8533D">
        <w:rPr>
          <w:rFonts w:cs="Arial"/>
        </w:rPr>
        <w:t xml:space="preserve"> proporção da população sem acesso permanente e sustentável a água potável segura;</w:t>
      </w:r>
    </w:p>
    <w:p w:rsidR="00C22F43" w:rsidRPr="00A8533D" w:rsidRDefault="00C22F43" w:rsidP="003F0905">
      <w:pPr>
        <w:numPr>
          <w:ilvl w:val="0"/>
          <w:numId w:val="73"/>
        </w:numPr>
        <w:tabs>
          <w:tab w:val="clear" w:pos="720"/>
          <w:tab w:val="num" w:pos="360"/>
        </w:tabs>
        <w:spacing w:after="120" w:line="240" w:lineRule="auto"/>
        <w:ind w:left="360"/>
        <w:jc w:val="both"/>
        <w:rPr>
          <w:rFonts w:cs="Arial"/>
        </w:rPr>
      </w:pPr>
      <w:r w:rsidRPr="00A8533D">
        <w:rPr>
          <w:rFonts w:cs="Arial"/>
        </w:rPr>
        <w:t xml:space="preserve">reduzir pela metade, até </w:t>
      </w:r>
      <w:smartTag w:uri="urn:schemas-microsoft-com:office:smarttags" w:element="metricconverter">
        <w:smartTagPr>
          <w:attr w:name="ProductID" w:val="2015, a"/>
        </w:smartTagPr>
        <w:r w:rsidRPr="00A8533D">
          <w:rPr>
            <w:rFonts w:cs="Arial"/>
          </w:rPr>
          <w:t>2015, a</w:t>
        </w:r>
      </w:smartTag>
      <w:r w:rsidRPr="00A8533D">
        <w:rPr>
          <w:rFonts w:cs="Arial"/>
        </w:rPr>
        <w:t xml:space="preserve"> proporção de população sem acesso a sistemas adequados de saneamento. </w:t>
      </w:r>
    </w:p>
    <w:p w:rsidR="00C22F43" w:rsidRPr="00A8533D" w:rsidRDefault="00C22F43" w:rsidP="00C22F43">
      <w:pPr>
        <w:spacing w:after="120" w:line="240" w:lineRule="auto"/>
        <w:jc w:val="both"/>
        <w:rPr>
          <w:rFonts w:cs="Arial"/>
        </w:rPr>
      </w:pPr>
      <w:r w:rsidRPr="00A8533D">
        <w:rPr>
          <w:rFonts w:cs="Arial"/>
        </w:rPr>
        <w:lastRenderedPageBreak/>
        <w:t xml:space="preserve">Essas metas, bastante objetivas, orientam-se para a melhoria da infra-estrutura de saneamento, o que implica a ampliação das </w:t>
      </w:r>
      <w:r w:rsidRPr="00A8533D">
        <w:rPr>
          <w:rFonts w:cs="Arial"/>
          <w:i/>
        </w:rPr>
        <w:t>redes de infra-estrutura</w:t>
      </w:r>
      <w:r w:rsidRPr="00A8533D">
        <w:rPr>
          <w:rFonts w:cs="Arial"/>
        </w:rPr>
        <w:t xml:space="preserve"> dos países em desenvolvimento e, neste caso, nas regiões densamente povoadas, como é o caso da bacia do rio </w:t>
      </w:r>
      <w:r w:rsidR="005B0D0B">
        <w:rPr>
          <w:rFonts w:cs="Arial"/>
        </w:rPr>
        <w:t>Ipojuca</w:t>
      </w:r>
      <w:r w:rsidRPr="00A8533D">
        <w:rPr>
          <w:rFonts w:cs="Arial"/>
        </w:rPr>
        <w:t>.</w:t>
      </w:r>
    </w:p>
    <w:p w:rsidR="00C22F43" w:rsidRDefault="00C22F43" w:rsidP="00C22F43">
      <w:pPr>
        <w:spacing w:after="120" w:line="240" w:lineRule="auto"/>
        <w:jc w:val="both"/>
        <w:rPr>
          <w:rFonts w:cs="Arial"/>
        </w:rPr>
      </w:pPr>
      <w:r w:rsidRPr="00A8533D">
        <w:rPr>
          <w:rFonts w:cs="Arial"/>
        </w:rPr>
        <w:t>As melhorias, portanto, são evidentes e absolutamente direcionadas para a melhoria global dos indicadores de saúde, meio ambiente e desenvolvimento urbano.</w:t>
      </w:r>
    </w:p>
    <w:p w:rsidR="00C22F43" w:rsidRPr="00C22F43" w:rsidRDefault="00C22F43" w:rsidP="003F0905">
      <w:pPr>
        <w:pStyle w:val="ListParagraph"/>
        <w:numPr>
          <w:ilvl w:val="0"/>
          <w:numId w:val="74"/>
        </w:numPr>
        <w:tabs>
          <w:tab w:val="left" w:pos="0"/>
          <w:tab w:val="left" w:pos="284"/>
        </w:tabs>
        <w:spacing w:after="120" w:line="240" w:lineRule="auto"/>
        <w:ind w:left="0" w:firstLine="0"/>
        <w:contextualSpacing w:val="0"/>
        <w:jc w:val="both"/>
      </w:pPr>
      <w:r w:rsidRPr="00D06C51">
        <w:rPr>
          <w:b/>
        </w:rPr>
        <w:t>Recuperação de Importantes Passivos Ambientais</w:t>
      </w:r>
    </w:p>
    <w:p w:rsidR="00C22F43" w:rsidRPr="00D06C51" w:rsidRDefault="00C22F43" w:rsidP="00C22F43">
      <w:pPr>
        <w:pStyle w:val="ListParagraph"/>
        <w:tabs>
          <w:tab w:val="left" w:pos="0"/>
          <w:tab w:val="left" w:pos="284"/>
        </w:tabs>
        <w:spacing w:after="120" w:line="240" w:lineRule="auto"/>
        <w:ind w:left="0"/>
        <w:contextualSpacing w:val="0"/>
        <w:jc w:val="both"/>
      </w:pPr>
      <w:r w:rsidRPr="00D06C51">
        <w:t>Ações de re</w:t>
      </w:r>
      <w:r>
        <w:t>cuperação das Áreas de Preservação Permanente – APPs, da bacia e do entorno, de reservatórios de abastecimento de água con</w:t>
      </w:r>
      <w:r w:rsidRPr="00D06C51">
        <w:t xml:space="preserve">tribuem de forma efetiva para </w:t>
      </w:r>
      <w:r>
        <w:t xml:space="preserve">a conservação dos recursos hídricos e pela </w:t>
      </w:r>
      <w:r w:rsidRPr="00D06C51">
        <w:t>promoção do uso eficiente e sustentável da água.</w:t>
      </w:r>
    </w:p>
    <w:p w:rsidR="00507350" w:rsidRPr="00A8533D" w:rsidRDefault="00C22F43" w:rsidP="00C22F43">
      <w:pPr>
        <w:spacing w:after="120" w:line="240" w:lineRule="auto"/>
        <w:jc w:val="both"/>
        <w:rPr>
          <w:rFonts w:cs="Arial"/>
          <w:b/>
        </w:rPr>
      </w:pPr>
      <w:r>
        <w:rPr>
          <w:rFonts w:cs="Arial"/>
          <w:b/>
        </w:rPr>
        <w:t>d</w:t>
      </w:r>
      <w:r w:rsidR="00507350" w:rsidRPr="00A8533D">
        <w:rPr>
          <w:rFonts w:cs="Arial"/>
          <w:b/>
        </w:rPr>
        <w:t>) Melhoria da Qualidade de Vida da População e dos Indicadores Socioeconômicos</w:t>
      </w:r>
    </w:p>
    <w:p w:rsidR="00507350" w:rsidRPr="000D2AFC" w:rsidRDefault="00507350" w:rsidP="00C22F43">
      <w:pPr>
        <w:spacing w:after="120" w:line="240" w:lineRule="auto"/>
        <w:jc w:val="both"/>
        <w:rPr>
          <w:rFonts w:cs="Arial"/>
        </w:rPr>
      </w:pPr>
      <w:r w:rsidRPr="00A8533D">
        <w:rPr>
          <w:rFonts w:cs="Arial"/>
        </w:rPr>
        <w:t>O processo de implantação da infraestrutura prevista promove ganhos de acessibilidade aos serviços públicos de saneamento mais adequados, ampliando a possibilidade de acesso à sistemas de esgotamento sanitário com reflexos na saúde da população beneficiada.</w:t>
      </w:r>
      <w:r w:rsidRPr="000D2AFC">
        <w:rPr>
          <w:rFonts w:cs="Arial"/>
        </w:rPr>
        <w:t xml:space="preserve"> A população de baixa renda poderá se beneficiar da tarifa social adotada pela C</w:t>
      </w:r>
      <w:r>
        <w:rPr>
          <w:rFonts w:cs="Arial"/>
        </w:rPr>
        <w:t>OMPESA</w:t>
      </w:r>
      <w:r w:rsidRPr="000D2AFC">
        <w:rPr>
          <w:rFonts w:cs="Arial"/>
        </w:rPr>
        <w:t xml:space="preserve"> com subsídio de 60% sobre a conta mínima</w:t>
      </w:r>
      <w:r>
        <w:rPr>
          <w:rFonts w:cs="Arial"/>
        </w:rPr>
        <w:t>.</w:t>
      </w:r>
    </w:p>
    <w:p w:rsidR="00507350" w:rsidRPr="00A8533D" w:rsidRDefault="00C22F43" w:rsidP="00C22F43">
      <w:pPr>
        <w:spacing w:after="120" w:line="240" w:lineRule="auto"/>
        <w:jc w:val="both"/>
        <w:rPr>
          <w:rFonts w:cs="Arial"/>
          <w:b/>
        </w:rPr>
      </w:pPr>
      <w:r>
        <w:rPr>
          <w:rFonts w:cs="Arial"/>
          <w:b/>
        </w:rPr>
        <w:t>e</w:t>
      </w:r>
      <w:r w:rsidR="00507350" w:rsidRPr="00A8533D">
        <w:rPr>
          <w:rFonts w:cs="Arial"/>
          <w:b/>
        </w:rPr>
        <w:t>) Atração de investimentos e do capital privado, elevando a competividade dessas regiões quando comparadas a outras centralidades urbanas</w:t>
      </w:r>
    </w:p>
    <w:p w:rsidR="00DA76A3" w:rsidRDefault="00507350" w:rsidP="00C22F43">
      <w:pPr>
        <w:spacing w:after="120" w:line="240" w:lineRule="auto"/>
        <w:jc w:val="both"/>
        <w:rPr>
          <w:rFonts w:cs="Arial"/>
        </w:rPr>
      </w:pPr>
      <w:r w:rsidRPr="00A8533D">
        <w:rPr>
          <w:rFonts w:cs="Arial"/>
        </w:rPr>
        <w:t xml:space="preserve">A maior disponibilidade hídrica na bacia do </w:t>
      </w:r>
      <w:r w:rsidR="00DA76A3">
        <w:rPr>
          <w:rFonts w:cs="Arial"/>
        </w:rPr>
        <w:t>rio Ipojuca</w:t>
      </w:r>
      <w:r w:rsidRPr="00A8533D">
        <w:rPr>
          <w:rFonts w:cs="Arial"/>
        </w:rPr>
        <w:t xml:space="preserve"> pode promover a permanência e a atração de atividades de negócios e capitais motivando o fortalecimento de uma rede de serviços, comércio, etc. </w:t>
      </w:r>
      <w:r w:rsidR="00EE1B7A">
        <w:rPr>
          <w:rFonts w:cs="Arial"/>
        </w:rPr>
        <w:t>i</w:t>
      </w:r>
      <w:r w:rsidRPr="00A8533D">
        <w:rPr>
          <w:rFonts w:cs="Arial"/>
        </w:rPr>
        <w:t>ntra</w:t>
      </w:r>
      <w:r w:rsidR="001C55F6">
        <w:rPr>
          <w:rFonts w:cs="Arial"/>
        </w:rPr>
        <w:t>-</w:t>
      </w:r>
      <w:r w:rsidRPr="00A8533D">
        <w:rPr>
          <w:rFonts w:cs="Arial"/>
        </w:rPr>
        <w:t>regional e estimular a sustentabilidade econômica e ambiental da região</w:t>
      </w:r>
      <w:r w:rsidR="00EE1B7A">
        <w:rPr>
          <w:rFonts w:cs="Arial"/>
        </w:rPr>
        <w:t>, revertendo o atual quadro de fuga de indústrias e serviços por carência de água de boa qualidade</w:t>
      </w:r>
      <w:r w:rsidRPr="00A8533D">
        <w:rPr>
          <w:rFonts w:cs="Arial"/>
        </w:rPr>
        <w:t xml:space="preserve">. </w:t>
      </w:r>
      <w:r w:rsidR="00DA76A3">
        <w:rPr>
          <w:rFonts w:cs="Arial"/>
        </w:rPr>
        <w:t>Deve-se considerar que o P</w:t>
      </w:r>
      <w:r w:rsidR="001C55F6">
        <w:rPr>
          <w:rFonts w:cs="Arial"/>
        </w:rPr>
        <w:t>o</w:t>
      </w:r>
      <w:r w:rsidR="00DA76A3">
        <w:rPr>
          <w:rFonts w:cs="Arial"/>
        </w:rPr>
        <w:t>lo Regional de Suape deverá se beneficiar da melhoria da qualidade da água na bacia.</w:t>
      </w:r>
    </w:p>
    <w:p w:rsidR="00507350" w:rsidRPr="00A8533D" w:rsidRDefault="00C22F43" w:rsidP="00272CCA">
      <w:pPr>
        <w:spacing w:after="120" w:line="240" w:lineRule="auto"/>
        <w:jc w:val="both"/>
        <w:rPr>
          <w:rFonts w:cs="Arial"/>
          <w:b/>
        </w:rPr>
      </w:pPr>
      <w:r>
        <w:rPr>
          <w:rFonts w:cs="Arial"/>
          <w:b/>
        </w:rPr>
        <w:t>f</w:t>
      </w:r>
      <w:r w:rsidR="00507350" w:rsidRPr="00A8533D">
        <w:rPr>
          <w:rFonts w:cs="Arial"/>
          <w:b/>
        </w:rPr>
        <w:t>) Consolidação das estratégias de desenvolvimento sustentável regional e proteção dos mananciais</w:t>
      </w:r>
    </w:p>
    <w:p w:rsidR="00507350" w:rsidRPr="00A8533D" w:rsidRDefault="00507350" w:rsidP="00272CCA">
      <w:pPr>
        <w:spacing w:after="120" w:line="240" w:lineRule="auto"/>
        <w:jc w:val="both"/>
        <w:rPr>
          <w:rFonts w:cs="Arial"/>
        </w:rPr>
      </w:pPr>
      <w:r w:rsidRPr="00A8533D">
        <w:rPr>
          <w:rFonts w:cs="Arial"/>
        </w:rPr>
        <w:t>A despoluição de cursos d’água associada à maior disponibilidade hídrica local e regional vêm ao encontro das premissas e diretrizes estabelecidas pelas políticas ambientais e de recursos hídricos em nível nacional, estadual e regional. Isto significa, em linhas gerais, o avanço à desejada situação de sustentabilidade econômica, soci</w:t>
      </w:r>
      <w:r w:rsidR="000C405C">
        <w:rPr>
          <w:rFonts w:cs="Arial"/>
        </w:rPr>
        <w:t xml:space="preserve">al, ambiental e institucional. </w:t>
      </w:r>
    </w:p>
    <w:p w:rsidR="00507350" w:rsidRDefault="00507350" w:rsidP="00272CCA">
      <w:pPr>
        <w:autoSpaceDE w:val="0"/>
        <w:autoSpaceDN w:val="0"/>
        <w:adjustRightInd w:val="0"/>
        <w:spacing w:after="120" w:line="240" w:lineRule="auto"/>
        <w:jc w:val="both"/>
        <w:rPr>
          <w:rFonts w:cstheme="minorHAnsi"/>
        </w:rPr>
      </w:pPr>
    </w:p>
    <w:p w:rsidR="00106B90" w:rsidRPr="001B7DA4" w:rsidRDefault="001B7DA4" w:rsidP="00C22F43">
      <w:pPr>
        <w:spacing w:after="120" w:line="240" w:lineRule="auto"/>
        <w:rPr>
          <w:rFonts w:cs="Arial"/>
          <w:lang w:val="pt-PT"/>
        </w:rPr>
      </w:pPr>
      <w:r w:rsidRPr="001B7DA4">
        <w:rPr>
          <w:rStyle w:val="hps"/>
          <w:rFonts w:cs="Arial"/>
          <w:b/>
          <w:lang w:val="pt-PT"/>
        </w:rPr>
        <w:t xml:space="preserve">V. </w:t>
      </w:r>
      <w:r w:rsidR="00106B90" w:rsidRPr="001B7DA4">
        <w:rPr>
          <w:rStyle w:val="hps"/>
          <w:rFonts w:cs="Arial"/>
          <w:b/>
          <w:lang w:val="pt-PT"/>
        </w:rPr>
        <w:t>GESTÃO E MONITORIZAÇÃO DE</w:t>
      </w:r>
      <w:r w:rsidR="00B43375">
        <w:rPr>
          <w:rStyle w:val="hps"/>
          <w:rFonts w:cs="Arial"/>
          <w:b/>
          <w:lang w:val="pt-PT"/>
        </w:rPr>
        <w:t xml:space="preserve"> </w:t>
      </w:r>
      <w:r w:rsidR="00106B90" w:rsidRPr="001B7DA4">
        <w:rPr>
          <w:rStyle w:val="hps"/>
          <w:rFonts w:cs="Arial"/>
          <w:b/>
          <w:lang w:val="pt-PT"/>
        </w:rPr>
        <w:t>IMPACTOS AMBIENTAIS,SOCIAIS, SANITÁRIOS E</w:t>
      </w:r>
      <w:r w:rsidR="00B43375">
        <w:rPr>
          <w:rStyle w:val="hps"/>
          <w:rFonts w:cs="Arial"/>
          <w:b/>
          <w:lang w:val="pt-PT"/>
        </w:rPr>
        <w:t xml:space="preserve"> </w:t>
      </w:r>
      <w:r w:rsidR="00106B90" w:rsidRPr="001B7DA4">
        <w:rPr>
          <w:rStyle w:val="hps"/>
          <w:rFonts w:cs="Arial"/>
          <w:b/>
          <w:lang w:val="pt-PT"/>
        </w:rPr>
        <w:t>SEGURANÇAE TRABALHOE RISCOS</w:t>
      </w:r>
    </w:p>
    <w:p w:rsidR="00484636" w:rsidRPr="001B7DA4" w:rsidRDefault="00BC3DFA" w:rsidP="001B7DA4">
      <w:pPr>
        <w:autoSpaceDE w:val="0"/>
        <w:autoSpaceDN w:val="0"/>
        <w:adjustRightInd w:val="0"/>
        <w:spacing w:after="120" w:line="240" w:lineRule="auto"/>
        <w:jc w:val="both"/>
        <w:rPr>
          <w:rFonts w:cs="Arial"/>
          <w:spacing w:val="-4"/>
        </w:rPr>
      </w:pPr>
      <w:r w:rsidRPr="001B7DA4">
        <w:rPr>
          <w:rStyle w:val="hps"/>
          <w:rFonts w:cs="Arial"/>
          <w:lang w:val="pt-PT"/>
        </w:rPr>
        <w:t>O</w:t>
      </w:r>
      <w:r w:rsidR="00C70A27">
        <w:rPr>
          <w:rStyle w:val="hps"/>
          <w:rFonts w:cs="Arial"/>
          <w:lang w:val="pt-PT"/>
        </w:rPr>
        <w:t xml:space="preserve"> </w:t>
      </w:r>
      <w:r w:rsidRPr="001B7DA4">
        <w:rPr>
          <w:rStyle w:val="hps"/>
          <w:rFonts w:cs="Arial"/>
          <w:lang w:val="pt-PT"/>
        </w:rPr>
        <w:t>Plano de Gestão Ambiental</w:t>
      </w:r>
      <w:r w:rsidR="00C70A27">
        <w:rPr>
          <w:rStyle w:val="hps"/>
          <w:rFonts w:cs="Arial"/>
          <w:lang w:val="pt-PT"/>
        </w:rPr>
        <w:t xml:space="preserve"> </w:t>
      </w:r>
      <w:r w:rsidRPr="001B7DA4">
        <w:rPr>
          <w:rStyle w:val="hps"/>
          <w:rFonts w:cs="Arial"/>
          <w:lang w:val="pt-PT"/>
        </w:rPr>
        <w:t>e</w:t>
      </w:r>
      <w:r w:rsidR="00C70A27">
        <w:rPr>
          <w:rStyle w:val="hps"/>
          <w:rFonts w:cs="Arial"/>
          <w:lang w:val="pt-PT"/>
        </w:rPr>
        <w:t xml:space="preserve"> </w:t>
      </w:r>
      <w:r w:rsidRPr="001B7DA4">
        <w:rPr>
          <w:rStyle w:val="hps"/>
          <w:rFonts w:cs="Arial"/>
          <w:lang w:val="pt-PT"/>
        </w:rPr>
        <w:t>Social (</w:t>
      </w:r>
      <w:r w:rsidRPr="001B7DA4">
        <w:rPr>
          <w:rFonts w:cs="Arial"/>
          <w:lang w:val="pt-PT"/>
        </w:rPr>
        <w:t xml:space="preserve">PGAs) </w:t>
      </w:r>
      <w:r w:rsidRPr="001B7DA4">
        <w:rPr>
          <w:rStyle w:val="hps"/>
          <w:rFonts w:cs="Arial"/>
          <w:lang w:val="pt-PT"/>
        </w:rPr>
        <w:t>d</w:t>
      </w:r>
      <w:r w:rsidR="00484636" w:rsidRPr="001B7DA4">
        <w:rPr>
          <w:rStyle w:val="hps"/>
          <w:rFonts w:cs="Arial"/>
          <w:lang w:val="pt-PT"/>
        </w:rPr>
        <w:t>o PSA-Ipojuca</w:t>
      </w:r>
      <w:r w:rsidR="00C70A27">
        <w:rPr>
          <w:rStyle w:val="hps"/>
          <w:rFonts w:cs="Arial"/>
          <w:lang w:val="pt-PT"/>
        </w:rPr>
        <w:t xml:space="preserve"> </w:t>
      </w:r>
      <w:r w:rsidRPr="001B7DA4">
        <w:rPr>
          <w:rStyle w:val="hps"/>
          <w:rFonts w:cs="Arial"/>
          <w:lang w:val="pt-PT"/>
        </w:rPr>
        <w:t>é relativamente</w:t>
      </w:r>
      <w:r w:rsidR="00C70A27">
        <w:rPr>
          <w:rStyle w:val="hps"/>
          <w:rFonts w:cs="Arial"/>
          <w:lang w:val="pt-PT"/>
        </w:rPr>
        <w:t xml:space="preserve"> </w:t>
      </w:r>
      <w:r w:rsidRPr="001B7DA4">
        <w:rPr>
          <w:rStyle w:val="hps"/>
          <w:rFonts w:cs="Arial"/>
          <w:lang w:val="pt-PT"/>
        </w:rPr>
        <w:t>simples.</w:t>
      </w:r>
      <w:r w:rsidR="00C70A27">
        <w:rPr>
          <w:rStyle w:val="hps"/>
          <w:rFonts w:cs="Arial"/>
          <w:lang w:val="pt-PT"/>
        </w:rPr>
        <w:t xml:space="preserve"> </w:t>
      </w:r>
      <w:r w:rsidR="00484636" w:rsidRPr="001B7DA4">
        <w:rPr>
          <w:rFonts w:cs="Arial"/>
          <w:spacing w:val="-4"/>
        </w:rPr>
        <w:t xml:space="preserve">Contempla um conjunto de ações e intervenções que deverão garantir a melhoria dos recursos hídricos da bacia do Ipojuca e prevenir, minimizar ou compensar os impactos ambientais e sociais gerados pelas obras e/ou atividades do Projeto. </w:t>
      </w:r>
    </w:p>
    <w:p w:rsidR="00484636" w:rsidRPr="001B7DA4" w:rsidRDefault="00484636" w:rsidP="00484636">
      <w:pPr>
        <w:autoSpaceDE w:val="0"/>
        <w:autoSpaceDN w:val="0"/>
        <w:adjustRightInd w:val="0"/>
        <w:spacing w:after="120" w:line="240" w:lineRule="auto"/>
        <w:jc w:val="both"/>
        <w:rPr>
          <w:rFonts w:cs="Arial"/>
          <w:spacing w:val="-4"/>
        </w:rPr>
      </w:pPr>
      <w:r w:rsidRPr="001B7DA4">
        <w:rPr>
          <w:rFonts w:cs="Arial"/>
          <w:spacing w:val="-4"/>
        </w:rPr>
        <w:t xml:space="preserve">O PGA está organizado em programas de caráter ambiental, cuja síntese está apresentada a seguir em conjunto com a responsabilidade institucional pela execução. </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06"/>
        <w:gridCol w:w="2141"/>
        <w:gridCol w:w="2159"/>
      </w:tblGrid>
      <w:tr w:rsidR="00484636" w:rsidRPr="004A42FD" w:rsidTr="006B5002">
        <w:trPr>
          <w:trHeight w:val="600"/>
          <w:jc w:val="center"/>
        </w:trPr>
        <w:tc>
          <w:tcPr>
            <w:tcW w:w="5306" w:type="dxa"/>
            <w:tcBorders>
              <w:top w:val="single" w:sz="4" w:space="0" w:color="000000"/>
              <w:left w:val="single" w:sz="4" w:space="0" w:color="000000"/>
              <w:bottom w:val="single" w:sz="4" w:space="0" w:color="auto"/>
            </w:tcBorders>
            <w:shd w:val="clear" w:color="auto" w:fill="B8CCE4" w:themeFill="accent1" w:themeFillTint="66"/>
            <w:vAlign w:val="center"/>
          </w:tcPr>
          <w:p w:rsidR="00484636" w:rsidRPr="00484636" w:rsidRDefault="00484636" w:rsidP="00FC1370">
            <w:pPr>
              <w:pStyle w:val="PRXNorm"/>
              <w:jc w:val="center"/>
              <w:rPr>
                <w:rFonts w:asciiTheme="minorHAnsi" w:hAnsiTheme="minorHAnsi"/>
                <w:b/>
                <w:snapToGrid w:val="0"/>
                <w:sz w:val="20"/>
              </w:rPr>
            </w:pPr>
            <w:r w:rsidRPr="00484636">
              <w:rPr>
                <w:rFonts w:asciiTheme="minorHAnsi" w:hAnsiTheme="minorHAnsi"/>
                <w:b/>
                <w:snapToGrid w:val="0"/>
                <w:sz w:val="20"/>
              </w:rPr>
              <w:t xml:space="preserve">PROGRAMAS </w:t>
            </w:r>
          </w:p>
        </w:tc>
        <w:tc>
          <w:tcPr>
            <w:tcW w:w="2141" w:type="dxa"/>
            <w:tcBorders>
              <w:top w:val="single" w:sz="4" w:space="0" w:color="000000"/>
              <w:bottom w:val="single" w:sz="4" w:space="0" w:color="auto"/>
              <w:right w:val="single" w:sz="4" w:space="0" w:color="000000"/>
            </w:tcBorders>
            <w:shd w:val="clear" w:color="auto" w:fill="B8CCE4" w:themeFill="accent1" w:themeFillTint="66"/>
            <w:vAlign w:val="center"/>
          </w:tcPr>
          <w:p w:rsidR="00484636" w:rsidRPr="00484636" w:rsidRDefault="00484636" w:rsidP="00FC1370">
            <w:pPr>
              <w:pStyle w:val="PRXNorm"/>
              <w:jc w:val="center"/>
              <w:rPr>
                <w:rFonts w:asciiTheme="minorHAnsi" w:hAnsiTheme="minorHAnsi"/>
                <w:b/>
                <w:snapToGrid w:val="0"/>
                <w:spacing w:val="-10"/>
                <w:sz w:val="20"/>
              </w:rPr>
            </w:pPr>
            <w:r w:rsidRPr="00484636">
              <w:rPr>
                <w:rFonts w:asciiTheme="minorHAnsi" w:hAnsiTheme="minorHAnsi"/>
                <w:b/>
                <w:snapToGrid w:val="0"/>
                <w:spacing w:val="-10"/>
                <w:sz w:val="20"/>
              </w:rPr>
              <w:t>CUSTOS</w:t>
            </w:r>
          </w:p>
        </w:tc>
        <w:tc>
          <w:tcPr>
            <w:tcW w:w="2159" w:type="dxa"/>
            <w:tcBorders>
              <w:top w:val="single" w:sz="4" w:space="0" w:color="000000"/>
              <w:bottom w:val="single" w:sz="4" w:space="0" w:color="auto"/>
              <w:right w:val="single" w:sz="4" w:space="0" w:color="000000"/>
            </w:tcBorders>
            <w:shd w:val="clear" w:color="auto" w:fill="B8CCE4" w:themeFill="accent1" w:themeFillTint="66"/>
            <w:vAlign w:val="center"/>
          </w:tcPr>
          <w:p w:rsidR="00484636" w:rsidRPr="00484636" w:rsidRDefault="00484636" w:rsidP="00FC1370">
            <w:pPr>
              <w:pStyle w:val="PRXNorm"/>
              <w:jc w:val="center"/>
              <w:rPr>
                <w:rFonts w:asciiTheme="minorHAnsi" w:hAnsiTheme="minorHAnsi"/>
                <w:b/>
                <w:snapToGrid w:val="0"/>
                <w:spacing w:val="-10"/>
                <w:sz w:val="20"/>
              </w:rPr>
            </w:pPr>
            <w:r w:rsidRPr="00484636">
              <w:rPr>
                <w:rFonts w:asciiTheme="minorHAnsi" w:hAnsiTheme="minorHAnsi"/>
                <w:b/>
                <w:snapToGrid w:val="0"/>
                <w:spacing w:val="-10"/>
                <w:sz w:val="20"/>
              </w:rPr>
              <w:t>ÓRGÃO RESPONSÁVEL</w:t>
            </w:r>
          </w:p>
        </w:tc>
      </w:tr>
      <w:tr w:rsidR="00484636" w:rsidRPr="004A42FD" w:rsidTr="00FC1370">
        <w:trPr>
          <w:trHeight w:val="360"/>
          <w:jc w:val="center"/>
        </w:trPr>
        <w:tc>
          <w:tcPr>
            <w:tcW w:w="5306" w:type="dxa"/>
            <w:tcBorders>
              <w:top w:val="single" w:sz="4" w:space="0" w:color="auto"/>
              <w:left w:val="single" w:sz="4" w:space="0" w:color="000000"/>
              <w:bottom w:val="single" w:sz="4" w:space="0" w:color="auto"/>
            </w:tcBorders>
            <w:vAlign w:val="center"/>
          </w:tcPr>
          <w:p w:rsidR="00484636" w:rsidRPr="006B5002" w:rsidRDefault="00484636" w:rsidP="00FC1370">
            <w:pPr>
              <w:pStyle w:val="PRXNorm"/>
              <w:rPr>
                <w:rFonts w:asciiTheme="minorHAnsi" w:hAnsiTheme="minorHAnsi"/>
                <w:b/>
                <w:sz w:val="20"/>
              </w:rPr>
            </w:pPr>
            <w:r w:rsidRPr="006B5002">
              <w:rPr>
                <w:rFonts w:asciiTheme="minorHAnsi" w:hAnsiTheme="minorHAnsi"/>
                <w:b/>
                <w:sz w:val="20"/>
              </w:rPr>
              <w:t xml:space="preserve">Gerenciamento Ambiental do Projeto </w:t>
            </w:r>
          </w:p>
        </w:tc>
        <w:tc>
          <w:tcPr>
            <w:tcW w:w="2141" w:type="dxa"/>
            <w:tcBorders>
              <w:right w:val="single" w:sz="4" w:space="0" w:color="000000"/>
            </w:tcBorders>
            <w:shd w:val="clear" w:color="000000" w:fill="auto"/>
            <w:vAlign w:val="center"/>
          </w:tcPr>
          <w:p w:rsidR="00484636" w:rsidRPr="00484636" w:rsidRDefault="00484636" w:rsidP="00FC1370">
            <w:pPr>
              <w:pStyle w:val="PRXNorm"/>
              <w:jc w:val="center"/>
              <w:rPr>
                <w:rFonts w:asciiTheme="minorHAnsi" w:hAnsiTheme="minorHAnsi"/>
                <w:snapToGrid w:val="0"/>
                <w:sz w:val="20"/>
              </w:rPr>
            </w:pPr>
            <w:r w:rsidRPr="00484636">
              <w:rPr>
                <w:rFonts w:asciiTheme="minorHAnsi" w:hAnsiTheme="minorHAnsi"/>
                <w:snapToGrid w:val="0"/>
                <w:sz w:val="20"/>
              </w:rPr>
              <w:t>Inseridos no Gerenciamento do Projeto</w:t>
            </w:r>
          </w:p>
        </w:tc>
        <w:tc>
          <w:tcPr>
            <w:tcW w:w="2159" w:type="dxa"/>
            <w:tcBorders>
              <w:right w:val="single" w:sz="4" w:space="0" w:color="000000"/>
            </w:tcBorders>
            <w:shd w:val="clear" w:color="000000" w:fill="auto"/>
            <w:vAlign w:val="center"/>
          </w:tcPr>
          <w:p w:rsidR="00484636" w:rsidRPr="00484636" w:rsidRDefault="00484636" w:rsidP="00C22F43">
            <w:pPr>
              <w:pStyle w:val="PRXNorm"/>
              <w:jc w:val="center"/>
              <w:rPr>
                <w:rFonts w:asciiTheme="minorHAnsi" w:hAnsiTheme="minorHAnsi"/>
                <w:snapToGrid w:val="0"/>
                <w:sz w:val="20"/>
              </w:rPr>
            </w:pPr>
            <w:r w:rsidRPr="00484636">
              <w:rPr>
                <w:rFonts w:asciiTheme="minorHAnsi" w:hAnsiTheme="minorHAnsi"/>
                <w:snapToGrid w:val="0"/>
                <w:sz w:val="20"/>
              </w:rPr>
              <w:t>U</w:t>
            </w:r>
            <w:r w:rsidR="00C22F43">
              <w:rPr>
                <w:rFonts w:asciiTheme="minorHAnsi" w:hAnsiTheme="minorHAnsi"/>
                <w:snapToGrid w:val="0"/>
                <w:sz w:val="20"/>
              </w:rPr>
              <w:t>GP</w:t>
            </w:r>
          </w:p>
        </w:tc>
      </w:tr>
      <w:tr w:rsidR="00B125A0" w:rsidRPr="004A42FD" w:rsidTr="00FC1370">
        <w:trPr>
          <w:trHeight w:val="360"/>
          <w:jc w:val="center"/>
        </w:trPr>
        <w:tc>
          <w:tcPr>
            <w:tcW w:w="5306" w:type="dxa"/>
            <w:tcBorders>
              <w:top w:val="single" w:sz="4" w:space="0" w:color="auto"/>
              <w:left w:val="single" w:sz="4" w:space="0" w:color="000000"/>
              <w:bottom w:val="single" w:sz="4" w:space="0" w:color="auto"/>
            </w:tcBorders>
            <w:vAlign w:val="center"/>
          </w:tcPr>
          <w:p w:rsidR="00B125A0" w:rsidRPr="006B5002" w:rsidRDefault="00B125A0" w:rsidP="00484636">
            <w:pPr>
              <w:pStyle w:val="PRXNorm"/>
              <w:rPr>
                <w:rFonts w:asciiTheme="minorHAnsi" w:hAnsiTheme="minorHAnsi"/>
                <w:b/>
                <w:snapToGrid w:val="0"/>
                <w:sz w:val="20"/>
              </w:rPr>
            </w:pPr>
            <w:r w:rsidRPr="006B5002">
              <w:rPr>
                <w:rFonts w:asciiTheme="minorHAnsi" w:hAnsiTheme="minorHAnsi"/>
                <w:b/>
                <w:snapToGrid w:val="0"/>
                <w:sz w:val="20"/>
              </w:rPr>
              <w:t>Manual Ambiental de Construção</w:t>
            </w:r>
          </w:p>
        </w:tc>
        <w:tc>
          <w:tcPr>
            <w:tcW w:w="2141" w:type="dxa"/>
            <w:tcBorders>
              <w:right w:val="single" w:sz="4" w:space="0" w:color="000000"/>
            </w:tcBorders>
            <w:shd w:val="clear" w:color="000000" w:fill="auto"/>
            <w:vAlign w:val="center"/>
          </w:tcPr>
          <w:p w:rsidR="00B125A0" w:rsidRPr="00484636" w:rsidRDefault="006B5002" w:rsidP="00FC1370">
            <w:pPr>
              <w:pStyle w:val="PRXNorm"/>
              <w:jc w:val="center"/>
              <w:rPr>
                <w:rFonts w:asciiTheme="minorHAnsi" w:hAnsiTheme="minorHAnsi"/>
                <w:snapToGrid w:val="0"/>
                <w:sz w:val="20"/>
              </w:rPr>
            </w:pPr>
            <w:r w:rsidRPr="00484636">
              <w:rPr>
                <w:rFonts w:asciiTheme="minorHAnsi" w:hAnsiTheme="minorHAnsi"/>
                <w:snapToGrid w:val="0"/>
                <w:sz w:val="20"/>
              </w:rPr>
              <w:t>Inseridos no Gerenciamento do Projeto</w:t>
            </w:r>
          </w:p>
        </w:tc>
        <w:tc>
          <w:tcPr>
            <w:tcW w:w="2159" w:type="dxa"/>
            <w:tcBorders>
              <w:right w:val="single" w:sz="4" w:space="0" w:color="000000"/>
            </w:tcBorders>
            <w:shd w:val="clear" w:color="000000" w:fill="auto"/>
            <w:vAlign w:val="center"/>
          </w:tcPr>
          <w:p w:rsidR="00B125A0" w:rsidRDefault="006B5002" w:rsidP="006B5002">
            <w:pPr>
              <w:pStyle w:val="PRXNorm"/>
              <w:jc w:val="center"/>
              <w:rPr>
                <w:rFonts w:asciiTheme="minorHAnsi" w:hAnsiTheme="minorHAnsi"/>
                <w:snapToGrid w:val="0"/>
                <w:sz w:val="20"/>
              </w:rPr>
            </w:pPr>
            <w:r>
              <w:rPr>
                <w:rFonts w:asciiTheme="minorHAnsi" w:hAnsiTheme="minorHAnsi"/>
                <w:snapToGrid w:val="0"/>
                <w:sz w:val="20"/>
              </w:rPr>
              <w:t>COMPESA</w:t>
            </w:r>
          </w:p>
        </w:tc>
      </w:tr>
      <w:tr w:rsidR="0021470F" w:rsidRPr="004A42FD" w:rsidTr="00FC1370">
        <w:trPr>
          <w:trHeight w:val="360"/>
          <w:jc w:val="center"/>
        </w:trPr>
        <w:tc>
          <w:tcPr>
            <w:tcW w:w="5306" w:type="dxa"/>
            <w:tcBorders>
              <w:top w:val="single" w:sz="4" w:space="0" w:color="auto"/>
              <w:left w:val="single" w:sz="4" w:space="0" w:color="000000"/>
              <w:bottom w:val="single" w:sz="4" w:space="0" w:color="auto"/>
            </w:tcBorders>
            <w:vAlign w:val="center"/>
          </w:tcPr>
          <w:p w:rsidR="0021470F" w:rsidRPr="006B5002" w:rsidRDefault="00277972" w:rsidP="00277972">
            <w:pPr>
              <w:pStyle w:val="PRXNorm"/>
              <w:rPr>
                <w:rFonts w:asciiTheme="minorHAnsi" w:hAnsiTheme="minorHAnsi"/>
                <w:b/>
                <w:snapToGrid w:val="0"/>
                <w:sz w:val="20"/>
              </w:rPr>
            </w:pPr>
            <w:r w:rsidRPr="006B5002">
              <w:rPr>
                <w:rFonts w:asciiTheme="minorHAnsi" w:hAnsiTheme="minorHAnsi"/>
                <w:b/>
                <w:snapToGrid w:val="0"/>
                <w:sz w:val="20"/>
              </w:rPr>
              <w:t>Programa de Monitoramento e Controle das Ações Ambientais</w:t>
            </w:r>
            <w:r w:rsidR="00BF5B82">
              <w:rPr>
                <w:rFonts w:asciiTheme="minorHAnsi" w:hAnsiTheme="minorHAnsi"/>
                <w:b/>
                <w:snapToGrid w:val="0"/>
                <w:sz w:val="20"/>
              </w:rPr>
              <w:t xml:space="preserve"> </w:t>
            </w:r>
            <w:r w:rsidRPr="006B5002">
              <w:rPr>
                <w:rFonts w:asciiTheme="minorHAnsi" w:hAnsiTheme="minorHAnsi"/>
                <w:b/>
                <w:snapToGrid w:val="0"/>
                <w:sz w:val="20"/>
              </w:rPr>
              <w:t xml:space="preserve">do Projeto </w:t>
            </w:r>
          </w:p>
        </w:tc>
        <w:tc>
          <w:tcPr>
            <w:tcW w:w="2141" w:type="dxa"/>
            <w:tcBorders>
              <w:right w:val="single" w:sz="4" w:space="0" w:color="000000"/>
            </w:tcBorders>
            <w:shd w:val="clear" w:color="000000" w:fill="auto"/>
            <w:vAlign w:val="center"/>
          </w:tcPr>
          <w:p w:rsidR="0021470F" w:rsidRPr="00484636" w:rsidRDefault="00277972" w:rsidP="00FC1370">
            <w:pPr>
              <w:pStyle w:val="PRXNorm"/>
              <w:jc w:val="center"/>
              <w:rPr>
                <w:rFonts w:asciiTheme="minorHAnsi" w:hAnsiTheme="minorHAnsi"/>
                <w:snapToGrid w:val="0"/>
                <w:sz w:val="20"/>
              </w:rPr>
            </w:pPr>
            <w:r>
              <w:rPr>
                <w:rFonts w:asciiTheme="minorHAnsi" w:hAnsiTheme="minorHAnsi"/>
                <w:snapToGrid w:val="0"/>
                <w:sz w:val="20"/>
              </w:rPr>
              <w:t>Inseridos no Gerenciamento do Projeto</w:t>
            </w:r>
          </w:p>
        </w:tc>
        <w:tc>
          <w:tcPr>
            <w:tcW w:w="2159" w:type="dxa"/>
            <w:tcBorders>
              <w:right w:val="single" w:sz="4" w:space="0" w:color="000000"/>
            </w:tcBorders>
            <w:shd w:val="clear" w:color="000000" w:fill="auto"/>
            <w:vAlign w:val="center"/>
          </w:tcPr>
          <w:p w:rsidR="0021470F" w:rsidRDefault="00C22F43" w:rsidP="00484636">
            <w:pPr>
              <w:pStyle w:val="PRXNorm"/>
              <w:jc w:val="center"/>
              <w:rPr>
                <w:rFonts w:asciiTheme="minorHAnsi" w:hAnsiTheme="minorHAnsi"/>
                <w:snapToGrid w:val="0"/>
                <w:sz w:val="20"/>
              </w:rPr>
            </w:pPr>
            <w:r>
              <w:rPr>
                <w:rFonts w:asciiTheme="minorHAnsi" w:hAnsiTheme="minorHAnsi"/>
                <w:snapToGrid w:val="0"/>
                <w:sz w:val="20"/>
              </w:rPr>
              <w:t>UG</w:t>
            </w:r>
            <w:r w:rsidR="006B5002">
              <w:rPr>
                <w:rFonts w:asciiTheme="minorHAnsi" w:hAnsiTheme="minorHAnsi"/>
                <w:snapToGrid w:val="0"/>
                <w:sz w:val="20"/>
              </w:rPr>
              <w:t>P</w:t>
            </w:r>
          </w:p>
        </w:tc>
      </w:tr>
    </w:tbl>
    <w:p w:rsidR="004D1452" w:rsidRDefault="001B7DA4" w:rsidP="00484636">
      <w:pPr>
        <w:autoSpaceDE w:val="0"/>
        <w:autoSpaceDN w:val="0"/>
        <w:adjustRightInd w:val="0"/>
        <w:spacing w:after="120" w:line="240" w:lineRule="auto"/>
        <w:jc w:val="both"/>
        <w:rPr>
          <w:rFonts w:cs="Arial"/>
          <w:b/>
          <w:spacing w:val="-4"/>
        </w:rPr>
      </w:pPr>
      <w:r>
        <w:rPr>
          <w:rFonts w:cs="Arial"/>
          <w:b/>
          <w:spacing w:val="-4"/>
        </w:rPr>
        <w:t xml:space="preserve">V.1 </w:t>
      </w:r>
      <w:r w:rsidR="004D1452" w:rsidRPr="004D1452">
        <w:rPr>
          <w:rFonts w:cs="Arial"/>
          <w:b/>
          <w:spacing w:val="-4"/>
        </w:rPr>
        <w:t>Gerenciamento Ambiental do Projeto PSA-IPOJUCA</w:t>
      </w:r>
    </w:p>
    <w:p w:rsidR="004179FE" w:rsidRDefault="004179FE" w:rsidP="00F62643">
      <w:pPr>
        <w:autoSpaceDE w:val="0"/>
        <w:autoSpaceDN w:val="0"/>
        <w:adjustRightInd w:val="0"/>
        <w:spacing w:after="120" w:line="240" w:lineRule="auto"/>
        <w:jc w:val="both"/>
        <w:rPr>
          <w:rFonts w:cs="Arial"/>
          <w:spacing w:val="-4"/>
        </w:rPr>
      </w:pPr>
      <w:r w:rsidRPr="004179FE">
        <w:rPr>
          <w:rFonts w:cs="Arial"/>
          <w:spacing w:val="-4"/>
        </w:rPr>
        <w:t xml:space="preserve">De acordo com a </w:t>
      </w:r>
      <w:r>
        <w:rPr>
          <w:rFonts w:cs="Arial"/>
          <w:spacing w:val="-4"/>
        </w:rPr>
        <w:t>Estrutura Gerencial prevista para implementação do Projeto, prevê-se:</w:t>
      </w:r>
    </w:p>
    <w:p w:rsidR="004179FE" w:rsidRPr="00277E94" w:rsidRDefault="004179FE" w:rsidP="00FA5D05">
      <w:pPr>
        <w:pStyle w:val="ListParagraph"/>
        <w:numPr>
          <w:ilvl w:val="0"/>
          <w:numId w:val="15"/>
        </w:numPr>
        <w:autoSpaceDE w:val="0"/>
        <w:autoSpaceDN w:val="0"/>
        <w:adjustRightInd w:val="0"/>
        <w:spacing w:after="120" w:line="240" w:lineRule="auto"/>
        <w:contextualSpacing w:val="0"/>
        <w:jc w:val="both"/>
        <w:rPr>
          <w:rFonts w:cs="Arial"/>
          <w:spacing w:val="-4"/>
        </w:rPr>
      </w:pPr>
      <w:r w:rsidRPr="00277E94">
        <w:rPr>
          <w:rFonts w:cs="Arial"/>
          <w:b/>
          <w:spacing w:val="-4"/>
        </w:rPr>
        <w:t>Coordenação Geral do Projeto</w:t>
      </w:r>
      <w:r w:rsidRPr="00277E94">
        <w:rPr>
          <w:rFonts w:cs="Arial"/>
          <w:spacing w:val="-4"/>
        </w:rPr>
        <w:t xml:space="preserve">, a ser exercida por uma Unidade de </w:t>
      </w:r>
      <w:r w:rsidR="00277E94" w:rsidRPr="00277E94">
        <w:rPr>
          <w:rFonts w:cs="Arial"/>
          <w:spacing w:val="-4"/>
        </w:rPr>
        <w:t xml:space="preserve">Gerenciamento do </w:t>
      </w:r>
      <w:r w:rsidRPr="00277E94">
        <w:rPr>
          <w:rFonts w:cs="Arial"/>
          <w:spacing w:val="-4"/>
        </w:rPr>
        <w:t>(U</w:t>
      </w:r>
      <w:r w:rsidR="00277E94" w:rsidRPr="00277E94">
        <w:rPr>
          <w:rFonts w:cs="Arial"/>
          <w:spacing w:val="-4"/>
        </w:rPr>
        <w:t>G</w:t>
      </w:r>
      <w:r w:rsidRPr="00277E94">
        <w:rPr>
          <w:rFonts w:cs="Arial"/>
          <w:spacing w:val="-4"/>
        </w:rPr>
        <w:t xml:space="preserve">P) no âmbito da </w:t>
      </w:r>
      <w:r w:rsidR="00277E94" w:rsidRPr="00277E94">
        <w:rPr>
          <w:rFonts w:cs="Arial"/>
          <w:spacing w:val="-4"/>
        </w:rPr>
        <w:t>COMPESA.</w:t>
      </w:r>
    </w:p>
    <w:p w:rsidR="004179FE" w:rsidRDefault="004179FE" w:rsidP="00F62643">
      <w:pPr>
        <w:pStyle w:val="ListParagraph"/>
        <w:autoSpaceDE w:val="0"/>
        <w:autoSpaceDN w:val="0"/>
        <w:adjustRightInd w:val="0"/>
        <w:spacing w:after="120" w:line="240" w:lineRule="auto"/>
        <w:contextualSpacing w:val="0"/>
        <w:jc w:val="both"/>
        <w:rPr>
          <w:rFonts w:cs="Arial"/>
          <w:spacing w:val="-4"/>
        </w:rPr>
      </w:pPr>
      <w:r w:rsidRPr="004179FE">
        <w:rPr>
          <w:rFonts w:cs="Arial"/>
          <w:spacing w:val="-4"/>
        </w:rPr>
        <w:t>A U</w:t>
      </w:r>
      <w:r w:rsidR="00277E94">
        <w:rPr>
          <w:rFonts w:cs="Arial"/>
          <w:spacing w:val="-4"/>
        </w:rPr>
        <w:t>G</w:t>
      </w:r>
      <w:r w:rsidRPr="004179FE">
        <w:rPr>
          <w:rFonts w:cs="Arial"/>
          <w:spacing w:val="-4"/>
        </w:rPr>
        <w:t>P será responsável pela coordenação, execução, avaliação e monitoramento e cumprimento dos prazos e metas acordadas</w:t>
      </w:r>
      <w:r>
        <w:rPr>
          <w:rFonts w:cs="Arial"/>
          <w:spacing w:val="-4"/>
        </w:rPr>
        <w:t>.</w:t>
      </w:r>
    </w:p>
    <w:p w:rsidR="004179FE" w:rsidRDefault="004179FE" w:rsidP="00FA5D05">
      <w:pPr>
        <w:pStyle w:val="ListParagraph"/>
        <w:numPr>
          <w:ilvl w:val="0"/>
          <w:numId w:val="15"/>
        </w:numPr>
        <w:autoSpaceDE w:val="0"/>
        <w:autoSpaceDN w:val="0"/>
        <w:adjustRightInd w:val="0"/>
        <w:spacing w:after="120" w:line="240" w:lineRule="auto"/>
        <w:contextualSpacing w:val="0"/>
        <w:jc w:val="both"/>
        <w:rPr>
          <w:rFonts w:cs="Arial"/>
          <w:b/>
          <w:spacing w:val="-4"/>
        </w:rPr>
      </w:pPr>
      <w:r w:rsidRPr="004179FE">
        <w:rPr>
          <w:rFonts w:cs="Arial"/>
          <w:b/>
          <w:spacing w:val="-4"/>
        </w:rPr>
        <w:t>Organismos Executores</w:t>
      </w:r>
      <w:r>
        <w:rPr>
          <w:rFonts w:cs="Arial"/>
          <w:b/>
          <w:spacing w:val="-4"/>
        </w:rPr>
        <w:t>:</w:t>
      </w:r>
    </w:p>
    <w:p w:rsidR="00277E94" w:rsidRDefault="00277E94" w:rsidP="002B30B4">
      <w:pPr>
        <w:pStyle w:val="ListParagraph"/>
        <w:numPr>
          <w:ilvl w:val="0"/>
          <w:numId w:val="16"/>
        </w:numPr>
        <w:autoSpaceDE w:val="0"/>
        <w:autoSpaceDN w:val="0"/>
        <w:adjustRightInd w:val="0"/>
        <w:spacing w:after="120" w:line="240" w:lineRule="auto"/>
        <w:contextualSpacing w:val="0"/>
        <w:jc w:val="both"/>
        <w:rPr>
          <w:rFonts w:cs="Arial"/>
          <w:spacing w:val="-4"/>
        </w:rPr>
      </w:pPr>
      <w:r>
        <w:rPr>
          <w:rFonts w:cs="Arial"/>
          <w:spacing w:val="-4"/>
        </w:rPr>
        <w:t xml:space="preserve">COMPESA – Responsável pela </w:t>
      </w:r>
      <w:r w:rsidR="002B30B4">
        <w:rPr>
          <w:rFonts w:cs="Arial"/>
          <w:spacing w:val="-4"/>
        </w:rPr>
        <w:t xml:space="preserve">execução </w:t>
      </w:r>
      <w:r>
        <w:rPr>
          <w:rFonts w:cs="Arial"/>
          <w:spacing w:val="-4"/>
        </w:rPr>
        <w:t>de:</w:t>
      </w:r>
    </w:p>
    <w:p w:rsidR="00277E94" w:rsidRPr="002B30B4" w:rsidRDefault="00277E94" w:rsidP="002B30B4">
      <w:pPr>
        <w:pStyle w:val="ListParagraph"/>
        <w:autoSpaceDE w:val="0"/>
        <w:autoSpaceDN w:val="0"/>
        <w:adjustRightInd w:val="0"/>
        <w:spacing w:after="120" w:line="240" w:lineRule="auto"/>
        <w:ind w:left="1080"/>
        <w:contextualSpacing w:val="0"/>
        <w:jc w:val="both"/>
        <w:rPr>
          <w:rFonts w:cs="Arial"/>
          <w:spacing w:val="-4"/>
        </w:rPr>
      </w:pPr>
      <w:r>
        <w:rPr>
          <w:rFonts w:cs="Arial"/>
          <w:spacing w:val="-4"/>
        </w:rPr>
        <w:t>- Ações do Componente 1</w:t>
      </w:r>
      <w:r w:rsidR="002B30B4">
        <w:rPr>
          <w:rFonts w:cs="Arial"/>
          <w:spacing w:val="-4"/>
        </w:rPr>
        <w:t xml:space="preserve"> - </w:t>
      </w:r>
      <w:r w:rsidR="002B30B4" w:rsidRPr="002B30B4">
        <w:rPr>
          <w:rFonts w:ascii="Calibri" w:hAnsi="Calibri" w:cs="Arial"/>
          <w:lang w:val="pt-PT"/>
        </w:rPr>
        <w:t>Fortalecimento Institucional da COMPESA</w:t>
      </w:r>
    </w:p>
    <w:p w:rsidR="00277E94" w:rsidRDefault="00277E94" w:rsidP="002B30B4">
      <w:pPr>
        <w:pStyle w:val="ListParagraph"/>
        <w:autoSpaceDE w:val="0"/>
        <w:autoSpaceDN w:val="0"/>
        <w:adjustRightInd w:val="0"/>
        <w:spacing w:after="120" w:line="240" w:lineRule="auto"/>
        <w:ind w:left="1080"/>
        <w:contextualSpacing w:val="0"/>
        <w:jc w:val="both"/>
        <w:rPr>
          <w:rFonts w:cs="Arial"/>
          <w:spacing w:val="-4"/>
        </w:rPr>
      </w:pPr>
      <w:r>
        <w:rPr>
          <w:rFonts w:cs="Arial"/>
          <w:spacing w:val="-4"/>
        </w:rPr>
        <w:t xml:space="preserve">- </w:t>
      </w:r>
      <w:r w:rsidR="002B30B4">
        <w:rPr>
          <w:rFonts w:cs="Arial"/>
          <w:spacing w:val="-4"/>
        </w:rPr>
        <w:t xml:space="preserve"> </w:t>
      </w:r>
      <w:r>
        <w:rPr>
          <w:rFonts w:cs="Arial"/>
          <w:spacing w:val="-4"/>
        </w:rPr>
        <w:t xml:space="preserve">Ações do Componente 2 </w:t>
      </w:r>
      <w:r w:rsidR="002B30B4">
        <w:rPr>
          <w:rFonts w:cs="Arial"/>
          <w:spacing w:val="-4"/>
        </w:rPr>
        <w:t>– Construção e Equipamentos</w:t>
      </w:r>
    </w:p>
    <w:p w:rsidR="00277E94" w:rsidRDefault="00277E94" w:rsidP="002B30B4">
      <w:pPr>
        <w:pStyle w:val="ListParagraph"/>
        <w:autoSpaceDE w:val="0"/>
        <w:autoSpaceDN w:val="0"/>
        <w:adjustRightInd w:val="0"/>
        <w:spacing w:after="120" w:line="240" w:lineRule="auto"/>
        <w:ind w:left="1080"/>
        <w:contextualSpacing w:val="0"/>
        <w:jc w:val="both"/>
        <w:rPr>
          <w:rFonts w:cs="Arial"/>
          <w:spacing w:val="-4"/>
        </w:rPr>
      </w:pPr>
      <w:r>
        <w:rPr>
          <w:rFonts w:cs="Arial"/>
          <w:spacing w:val="-4"/>
        </w:rPr>
        <w:t xml:space="preserve">- </w:t>
      </w:r>
      <w:r w:rsidR="002B30B4">
        <w:rPr>
          <w:rFonts w:cs="Arial"/>
          <w:spacing w:val="-4"/>
        </w:rPr>
        <w:t>Componente 3 – Implantação de Sistema de Gestão Ambiental na COMPESA</w:t>
      </w:r>
    </w:p>
    <w:p w:rsidR="004179FE" w:rsidRDefault="00277E94" w:rsidP="002B30B4">
      <w:pPr>
        <w:pStyle w:val="ListParagraph"/>
        <w:numPr>
          <w:ilvl w:val="0"/>
          <w:numId w:val="16"/>
        </w:numPr>
        <w:autoSpaceDE w:val="0"/>
        <w:autoSpaceDN w:val="0"/>
        <w:adjustRightInd w:val="0"/>
        <w:spacing w:after="120" w:line="240" w:lineRule="auto"/>
        <w:contextualSpacing w:val="0"/>
        <w:jc w:val="both"/>
        <w:rPr>
          <w:rFonts w:cs="Arial"/>
          <w:spacing w:val="-4"/>
        </w:rPr>
      </w:pPr>
      <w:r w:rsidRPr="002B30B4">
        <w:rPr>
          <w:rFonts w:cs="Arial"/>
          <w:spacing w:val="-4"/>
        </w:rPr>
        <w:t>APAC - R</w:t>
      </w:r>
      <w:r w:rsidR="002B30B4">
        <w:rPr>
          <w:rFonts w:cs="Arial"/>
          <w:spacing w:val="-4"/>
        </w:rPr>
        <w:t xml:space="preserve">esponsável pela execução das seguintes ações do </w:t>
      </w:r>
      <w:r w:rsidR="004179FE" w:rsidRPr="002B30B4">
        <w:rPr>
          <w:rFonts w:cs="Arial"/>
          <w:spacing w:val="-4"/>
        </w:rPr>
        <w:t>Componente 3</w:t>
      </w:r>
    </w:p>
    <w:p w:rsidR="002B30B4" w:rsidRPr="002B30B4" w:rsidRDefault="002B30B4" w:rsidP="002B30B4">
      <w:pPr>
        <w:pStyle w:val="ListParagraph"/>
        <w:autoSpaceDE w:val="0"/>
        <w:autoSpaceDN w:val="0"/>
        <w:adjustRightInd w:val="0"/>
        <w:spacing w:after="120" w:line="240" w:lineRule="auto"/>
        <w:ind w:left="1276" w:hanging="142"/>
        <w:contextualSpacing w:val="0"/>
        <w:jc w:val="both"/>
      </w:pPr>
      <w:r>
        <w:rPr>
          <w:rFonts w:cs="Arial"/>
          <w:spacing w:val="-4"/>
        </w:rPr>
        <w:t xml:space="preserve">- </w:t>
      </w:r>
      <w:r w:rsidRPr="002B30B4">
        <w:t xml:space="preserve">Enquadramento dos Corpos Hídricos da Bacia do rio Ipojuca e  Sistema de Outorga de lançamento de efluentes </w:t>
      </w:r>
    </w:p>
    <w:p w:rsidR="002B30B4" w:rsidRPr="002B30B4" w:rsidRDefault="002B30B4" w:rsidP="002B30B4">
      <w:pPr>
        <w:pStyle w:val="ListParagraph"/>
        <w:autoSpaceDE w:val="0"/>
        <w:autoSpaceDN w:val="0"/>
        <w:adjustRightInd w:val="0"/>
        <w:spacing w:after="120" w:line="240" w:lineRule="auto"/>
        <w:ind w:left="1276" w:hanging="142"/>
        <w:contextualSpacing w:val="0"/>
        <w:jc w:val="both"/>
      </w:pPr>
      <w:r>
        <w:t xml:space="preserve">- </w:t>
      </w:r>
      <w:r w:rsidRPr="002B30B4">
        <w:t xml:space="preserve">Modernização da Rede de Monitoramento Hidrometerorológico e de Qualidade de Águas </w:t>
      </w:r>
    </w:p>
    <w:p w:rsidR="002B30B4" w:rsidRPr="002B30B4" w:rsidRDefault="002B30B4" w:rsidP="002B30B4">
      <w:pPr>
        <w:pStyle w:val="ListParagraph"/>
        <w:autoSpaceDE w:val="0"/>
        <w:autoSpaceDN w:val="0"/>
        <w:adjustRightInd w:val="0"/>
        <w:spacing w:after="120" w:line="240" w:lineRule="auto"/>
        <w:ind w:left="1276" w:hanging="142"/>
        <w:contextualSpacing w:val="0"/>
        <w:jc w:val="both"/>
      </w:pPr>
      <w:r>
        <w:t xml:space="preserve">- </w:t>
      </w:r>
      <w:r w:rsidRPr="002B30B4">
        <w:t xml:space="preserve">Cobrança pelo Uso da Água na Bacia Ipojuca </w:t>
      </w:r>
    </w:p>
    <w:p w:rsidR="002B30B4" w:rsidRDefault="002B30B4" w:rsidP="002B30B4">
      <w:pPr>
        <w:pStyle w:val="ListParagraph"/>
        <w:autoSpaceDE w:val="0"/>
        <w:autoSpaceDN w:val="0"/>
        <w:adjustRightInd w:val="0"/>
        <w:spacing w:after="120" w:line="240" w:lineRule="auto"/>
        <w:ind w:left="1276" w:hanging="142"/>
        <w:contextualSpacing w:val="0"/>
        <w:jc w:val="both"/>
      </w:pPr>
      <w:r>
        <w:t xml:space="preserve">- </w:t>
      </w:r>
      <w:r w:rsidRPr="002B30B4">
        <w:t>Plano de Comunicação Social</w:t>
      </w:r>
    </w:p>
    <w:p w:rsidR="002B30B4" w:rsidRDefault="00277E94" w:rsidP="002B30B4">
      <w:pPr>
        <w:pStyle w:val="ListParagraph"/>
        <w:numPr>
          <w:ilvl w:val="0"/>
          <w:numId w:val="16"/>
        </w:numPr>
        <w:autoSpaceDE w:val="0"/>
        <w:autoSpaceDN w:val="0"/>
        <w:adjustRightInd w:val="0"/>
        <w:spacing w:after="120" w:line="240" w:lineRule="auto"/>
        <w:contextualSpacing w:val="0"/>
        <w:jc w:val="both"/>
        <w:rPr>
          <w:rFonts w:cs="Arial"/>
          <w:spacing w:val="-4"/>
        </w:rPr>
      </w:pPr>
      <w:r w:rsidRPr="002B30B4">
        <w:rPr>
          <w:rFonts w:cs="Arial"/>
          <w:spacing w:val="-4"/>
        </w:rPr>
        <w:t xml:space="preserve">CPRH – Responsável </w:t>
      </w:r>
      <w:r w:rsidR="002B30B4">
        <w:rPr>
          <w:rFonts w:cs="Arial"/>
          <w:spacing w:val="-4"/>
        </w:rPr>
        <w:t>pela execução das seguintes ações do Componente 3:</w:t>
      </w:r>
    </w:p>
    <w:p w:rsidR="002B30B4" w:rsidRPr="002B30B4" w:rsidRDefault="002B30B4" w:rsidP="002B30B4">
      <w:pPr>
        <w:pStyle w:val="ListParagraph"/>
        <w:tabs>
          <w:tab w:val="left" w:pos="1134"/>
        </w:tabs>
        <w:autoSpaceDE w:val="0"/>
        <w:autoSpaceDN w:val="0"/>
        <w:adjustRightInd w:val="0"/>
        <w:spacing w:after="120" w:line="240" w:lineRule="auto"/>
        <w:ind w:left="1276" w:hanging="142"/>
        <w:contextualSpacing w:val="0"/>
        <w:jc w:val="both"/>
      </w:pPr>
      <w:r w:rsidRPr="002B30B4">
        <w:rPr>
          <w:rFonts w:cs="Arial"/>
          <w:spacing w:val="-4"/>
        </w:rPr>
        <w:t xml:space="preserve">- </w:t>
      </w:r>
      <w:r w:rsidRPr="002B30B4">
        <w:t>Modernização Laboratório e Sistema de Avaliação da Qualidade das Águas do rio Ipojuca</w:t>
      </w:r>
    </w:p>
    <w:p w:rsidR="002B30B4" w:rsidRPr="002B30B4" w:rsidRDefault="002B30B4" w:rsidP="002B30B4">
      <w:pPr>
        <w:pStyle w:val="ListParagraph"/>
        <w:tabs>
          <w:tab w:val="left" w:pos="1134"/>
        </w:tabs>
        <w:autoSpaceDE w:val="0"/>
        <w:autoSpaceDN w:val="0"/>
        <w:adjustRightInd w:val="0"/>
        <w:spacing w:after="120" w:line="240" w:lineRule="auto"/>
        <w:ind w:left="1276" w:hanging="142"/>
        <w:contextualSpacing w:val="0"/>
        <w:jc w:val="both"/>
      </w:pPr>
      <w:r w:rsidRPr="002B30B4">
        <w:t>- Estruturação da Unidade Integrada de Gestão Ambiental – UIGA Ribeirão</w:t>
      </w:r>
    </w:p>
    <w:p w:rsidR="004179FE" w:rsidRDefault="004179FE" w:rsidP="00FA5D05">
      <w:pPr>
        <w:pStyle w:val="ListParagraph"/>
        <w:numPr>
          <w:ilvl w:val="0"/>
          <w:numId w:val="15"/>
        </w:numPr>
        <w:autoSpaceDE w:val="0"/>
        <w:autoSpaceDN w:val="0"/>
        <w:adjustRightInd w:val="0"/>
        <w:spacing w:after="120" w:line="240" w:lineRule="auto"/>
        <w:contextualSpacing w:val="0"/>
        <w:jc w:val="both"/>
        <w:rPr>
          <w:rFonts w:cs="Arial"/>
          <w:spacing w:val="-4"/>
        </w:rPr>
      </w:pPr>
      <w:r w:rsidRPr="002B30B4">
        <w:rPr>
          <w:rFonts w:cs="Arial"/>
          <w:b/>
          <w:spacing w:val="-4"/>
        </w:rPr>
        <w:t>Co</w:t>
      </w:r>
      <w:r w:rsidR="002B30B4" w:rsidRPr="002B30B4">
        <w:rPr>
          <w:rFonts w:cs="Arial"/>
          <w:b/>
          <w:spacing w:val="-4"/>
        </w:rPr>
        <w:t>mitê Consultivo</w:t>
      </w:r>
      <w:r w:rsidRPr="002B30B4">
        <w:rPr>
          <w:rFonts w:cs="Arial"/>
          <w:spacing w:val="-4"/>
        </w:rPr>
        <w:t>.</w:t>
      </w:r>
      <w:r w:rsidR="002B30B4">
        <w:rPr>
          <w:rFonts w:cs="Arial"/>
          <w:spacing w:val="-4"/>
        </w:rPr>
        <w:t xml:space="preserve"> </w:t>
      </w:r>
      <w:r w:rsidR="002B30B4" w:rsidRPr="002B30B4">
        <w:rPr>
          <w:rFonts w:cstheme="minorHAnsi"/>
          <w:spacing w:val="-4"/>
        </w:rPr>
        <w:t xml:space="preserve">Este </w:t>
      </w:r>
      <w:r w:rsidR="002B30B4" w:rsidRPr="002B30B4">
        <w:rPr>
          <w:rFonts w:cstheme="minorHAnsi"/>
        </w:rPr>
        <w:t>Comitê Consultivo terá como papel principal o acompanhamento da execução do Programa, servindo de fórum para encaminhamento e resolução de entraves que possam prejudicar o cumprimento dos objetivos definidos no marco de resultados do PSA Ipojuca, bem como divulgar os resultados alcançados à sociedade e aos respectivos interlocutores das entidades representadas.</w:t>
      </w:r>
      <w:r w:rsidR="002B30B4">
        <w:rPr>
          <w:rFonts w:cs="Arial"/>
          <w:spacing w:val="-4"/>
        </w:rPr>
        <w:t xml:space="preserve"> </w:t>
      </w:r>
      <w:r w:rsidR="00F47086">
        <w:rPr>
          <w:rFonts w:cs="Arial"/>
          <w:spacing w:val="-4"/>
        </w:rPr>
        <w:t xml:space="preserve">O </w:t>
      </w:r>
      <w:r w:rsidR="00F47086">
        <w:rPr>
          <w:rFonts w:ascii="Times New Roman" w:hAnsi="Times New Roman"/>
        </w:rPr>
        <w:t xml:space="preserve">Comitê Consultivo será composto por representantes nomeados pelas seguintes entidades: </w:t>
      </w:r>
      <w:r w:rsidR="00F47086" w:rsidRPr="00F47086">
        <w:rPr>
          <w:rFonts w:cstheme="minorHAnsi"/>
        </w:rPr>
        <w:t xml:space="preserve">SRHE, COMPESA, APAC, Secretaria de Planejamento (SEPLAG), </w:t>
      </w:r>
      <w:r w:rsidR="00F47086">
        <w:rPr>
          <w:rFonts w:cstheme="minorHAnsi"/>
        </w:rPr>
        <w:t xml:space="preserve">Agência de Águas e Clima (APAC), </w:t>
      </w:r>
      <w:r w:rsidR="00F47086" w:rsidRPr="00F47086">
        <w:rPr>
          <w:rFonts w:cstheme="minorHAnsi"/>
        </w:rPr>
        <w:t>Agência Ambiental de Pernambuco (CPRH) e Comitê da Bacia do Rio Ipojuca</w:t>
      </w:r>
      <w:r>
        <w:rPr>
          <w:rFonts w:cs="Arial"/>
          <w:spacing w:val="-4"/>
        </w:rPr>
        <w:t>.</w:t>
      </w:r>
    </w:p>
    <w:p w:rsidR="00253408" w:rsidRDefault="004179FE" w:rsidP="00FA5D05">
      <w:pPr>
        <w:pStyle w:val="ListParagraph"/>
        <w:numPr>
          <w:ilvl w:val="0"/>
          <w:numId w:val="15"/>
        </w:numPr>
        <w:autoSpaceDE w:val="0"/>
        <w:autoSpaceDN w:val="0"/>
        <w:adjustRightInd w:val="0"/>
        <w:spacing w:after="120" w:line="240" w:lineRule="auto"/>
        <w:ind w:left="709" w:hanging="283"/>
        <w:jc w:val="both"/>
        <w:rPr>
          <w:rFonts w:cs="Arial"/>
          <w:spacing w:val="-4"/>
        </w:rPr>
      </w:pPr>
      <w:r w:rsidRPr="004179FE">
        <w:rPr>
          <w:rFonts w:cs="Arial"/>
          <w:b/>
          <w:spacing w:val="-4"/>
        </w:rPr>
        <w:t xml:space="preserve">Regulamento Operacional - </w:t>
      </w:r>
      <w:r w:rsidRPr="004179FE">
        <w:rPr>
          <w:rFonts w:cs="Arial"/>
          <w:spacing w:val="-4"/>
        </w:rPr>
        <w:t xml:space="preserve">Para o adequado funcionamento das relações interinstitucionais será preparado um Regulamento Operacional </w:t>
      </w:r>
      <w:r>
        <w:rPr>
          <w:rFonts w:cs="Arial"/>
          <w:spacing w:val="-4"/>
        </w:rPr>
        <w:t>para a execução e operação do Projeto</w:t>
      </w:r>
    </w:p>
    <w:p w:rsidR="00253408" w:rsidRDefault="00253408" w:rsidP="00253408">
      <w:pPr>
        <w:autoSpaceDE w:val="0"/>
        <w:autoSpaceDN w:val="0"/>
        <w:adjustRightInd w:val="0"/>
        <w:spacing w:after="120" w:line="240" w:lineRule="auto"/>
        <w:jc w:val="both"/>
        <w:rPr>
          <w:rFonts w:cs="Arial"/>
          <w:spacing w:val="-3"/>
        </w:rPr>
      </w:pPr>
      <w:r>
        <w:rPr>
          <w:rStyle w:val="hps"/>
          <w:rFonts w:cs="Arial"/>
          <w:spacing w:val="-4"/>
        </w:rPr>
        <w:t>Nesse sentido, a</w:t>
      </w:r>
      <w:r w:rsidR="00116F13">
        <w:rPr>
          <w:rStyle w:val="hps"/>
          <w:rFonts w:cs="Arial"/>
          <w:spacing w:val="-4"/>
        </w:rPr>
        <w:t xml:space="preserve"> </w:t>
      </w:r>
      <w:r w:rsidR="00484636" w:rsidRPr="004D1452">
        <w:rPr>
          <w:rFonts w:cs="Arial"/>
          <w:spacing w:val="-3"/>
        </w:rPr>
        <w:t xml:space="preserve">gestão ambiental do </w:t>
      </w:r>
      <w:r w:rsidR="004D1452">
        <w:rPr>
          <w:rFonts w:cs="Arial"/>
          <w:spacing w:val="-3"/>
        </w:rPr>
        <w:t xml:space="preserve">Projeto </w:t>
      </w:r>
      <w:r w:rsidR="00484636" w:rsidRPr="004D1452">
        <w:rPr>
          <w:rFonts w:cs="Arial"/>
          <w:spacing w:val="-3"/>
        </w:rPr>
        <w:t>PS</w:t>
      </w:r>
      <w:r w:rsidR="004D1452">
        <w:rPr>
          <w:rFonts w:cs="Arial"/>
          <w:spacing w:val="-3"/>
        </w:rPr>
        <w:t>A-IPOJUCA</w:t>
      </w:r>
      <w:r w:rsidR="00484636" w:rsidRPr="004D1452">
        <w:rPr>
          <w:rFonts w:cs="Arial"/>
          <w:spacing w:val="-3"/>
        </w:rPr>
        <w:t xml:space="preserve"> deverá ser exercida pela U</w:t>
      </w:r>
      <w:r w:rsidR="00F47086">
        <w:rPr>
          <w:rFonts w:cs="Arial"/>
          <w:spacing w:val="-3"/>
        </w:rPr>
        <w:t>G</w:t>
      </w:r>
      <w:r w:rsidR="00484636" w:rsidRPr="004D1452">
        <w:rPr>
          <w:rFonts w:cs="Arial"/>
          <w:spacing w:val="-3"/>
        </w:rPr>
        <w:t xml:space="preserve">P </w:t>
      </w:r>
      <w:r w:rsidR="004D1452">
        <w:rPr>
          <w:rFonts w:cs="Arial"/>
          <w:spacing w:val="-3"/>
        </w:rPr>
        <w:t xml:space="preserve">– Ipojuca, pela </w:t>
      </w:r>
      <w:r>
        <w:rPr>
          <w:rFonts w:cs="Arial"/>
          <w:spacing w:val="-3"/>
        </w:rPr>
        <w:t xml:space="preserve">COMPESA e pela </w:t>
      </w:r>
      <w:r w:rsidR="00F47086">
        <w:rPr>
          <w:rFonts w:cs="Arial"/>
          <w:spacing w:val="-3"/>
        </w:rPr>
        <w:t>APAC</w:t>
      </w:r>
      <w:r>
        <w:rPr>
          <w:rFonts w:cs="Arial"/>
          <w:spacing w:val="-3"/>
        </w:rPr>
        <w:t>.</w:t>
      </w:r>
    </w:p>
    <w:p w:rsidR="00484636" w:rsidRPr="004D1452" w:rsidRDefault="00253408" w:rsidP="00253408">
      <w:pPr>
        <w:autoSpaceDE w:val="0"/>
        <w:autoSpaceDN w:val="0"/>
        <w:adjustRightInd w:val="0"/>
        <w:spacing w:after="120" w:line="240" w:lineRule="auto"/>
        <w:jc w:val="both"/>
        <w:rPr>
          <w:rFonts w:cs="Arial"/>
          <w:spacing w:val="-3"/>
        </w:rPr>
      </w:pPr>
      <w:r>
        <w:rPr>
          <w:rFonts w:cs="Arial"/>
          <w:spacing w:val="-3"/>
        </w:rPr>
        <w:t xml:space="preserve">A </w:t>
      </w:r>
      <w:r w:rsidR="00484636" w:rsidRPr="004D1452">
        <w:rPr>
          <w:rFonts w:cs="Arial"/>
          <w:spacing w:val="-3"/>
        </w:rPr>
        <w:t>U</w:t>
      </w:r>
      <w:r w:rsidR="00F47086">
        <w:rPr>
          <w:rFonts w:cs="Arial"/>
          <w:spacing w:val="-3"/>
        </w:rPr>
        <w:t>G</w:t>
      </w:r>
      <w:r w:rsidR="00484636" w:rsidRPr="004D1452">
        <w:rPr>
          <w:rFonts w:cs="Arial"/>
          <w:spacing w:val="-3"/>
        </w:rPr>
        <w:t>P do PS</w:t>
      </w:r>
      <w:r w:rsidR="004D1452">
        <w:rPr>
          <w:rFonts w:cs="Arial"/>
          <w:spacing w:val="-3"/>
        </w:rPr>
        <w:t xml:space="preserve">A-Ipojuca </w:t>
      </w:r>
      <w:r w:rsidR="00484636" w:rsidRPr="004D1452">
        <w:rPr>
          <w:rFonts w:cs="Arial"/>
          <w:spacing w:val="-3"/>
        </w:rPr>
        <w:t xml:space="preserve">terá a responsabilidade de: </w:t>
      </w:r>
    </w:p>
    <w:p w:rsidR="00484636" w:rsidRPr="004D1452" w:rsidRDefault="00D9087C" w:rsidP="00FA5D05">
      <w:pPr>
        <w:pStyle w:val="NormalWeb"/>
        <w:numPr>
          <w:ilvl w:val="0"/>
          <w:numId w:val="14"/>
        </w:numPr>
        <w:tabs>
          <w:tab w:val="clear" w:pos="720"/>
          <w:tab w:val="num" w:pos="360"/>
        </w:tabs>
        <w:spacing w:after="120"/>
        <w:ind w:left="360" w:firstLine="66"/>
        <w:jc w:val="both"/>
        <w:rPr>
          <w:rFonts w:asciiTheme="minorHAnsi" w:hAnsiTheme="minorHAnsi" w:cs="Arial"/>
          <w:spacing w:val="-3"/>
          <w:sz w:val="22"/>
          <w:szCs w:val="22"/>
        </w:rPr>
      </w:pPr>
      <w:r>
        <w:rPr>
          <w:rFonts w:asciiTheme="minorHAnsi" w:hAnsiTheme="minorHAnsi" w:cs="Arial"/>
          <w:spacing w:val="-3"/>
          <w:sz w:val="22"/>
          <w:szCs w:val="22"/>
        </w:rPr>
        <w:t>Supervisionar, de forma geral,</w:t>
      </w:r>
      <w:r w:rsidR="00484636" w:rsidRPr="004D1452">
        <w:rPr>
          <w:rFonts w:asciiTheme="minorHAnsi" w:hAnsiTheme="minorHAnsi" w:cs="Arial"/>
          <w:spacing w:val="-3"/>
          <w:sz w:val="22"/>
          <w:szCs w:val="22"/>
        </w:rPr>
        <w:t xml:space="preserve"> as ações s</w:t>
      </w:r>
      <w:r w:rsidR="00D6733A">
        <w:rPr>
          <w:rFonts w:asciiTheme="minorHAnsi" w:hAnsiTheme="minorHAnsi" w:cs="Arial"/>
          <w:spacing w:val="-3"/>
          <w:sz w:val="22"/>
          <w:szCs w:val="22"/>
        </w:rPr>
        <w:t>o</w:t>
      </w:r>
      <w:r w:rsidR="00484636" w:rsidRPr="004D1452">
        <w:rPr>
          <w:rFonts w:asciiTheme="minorHAnsi" w:hAnsiTheme="minorHAnsi" w:cs="Arial"/>
          <w:spacing w:val="-3"/>
          <w:sz w:val="22"/>
          <w:szCs w:val="22"/>
        </w:rPr>
        <w:t xml:space="preserve">cioambientais do Projeto; </w:t>
      </w:r>
    </w:p>
    <w:p w:rsidR="00484636" w:rsidRPr="004D1452" w:rsidRDefault="00484636" w:rsidP="004D1452">
      <w:pPr>
        <w:pStyle w:val="NormalWeb"/>
        <w:spacing w:after="120"/>
        <w:jc w:val="both"/>
        <w:rPr>
          <w:rFonts w:asciiTheme="minorHAnsi" w:hAnsiTheme="minorHAnsi" w:cs="Arial"/>
          <w:spacing w:val="-3"/>
          <w:sz w:val="22"/>
          <w:szCs w:val="22"/>
        </w:rPr>
      </w:pPr>
      <w:r w:rsidRPr="00F47086">
        <w:rPr>
          <w:rFonts w:asciiTheme="minorHAnsi" w:hAnsiTheme="minorHAnsi" w:cs="Arial"/>
          <w:spacing w:val="-3"/>
          <w:sz w:val="22"/>
          <w:szCs w:val="22"/>
        </w:rPr>
        <w:t>À COMPESA</w:t>
      </w:r>
      <w:r w:rsidR="00253408">
        <w:rPr>
          <w:rFonts w:asciiTheme="minorHAnsi" w:hAnsiTheme="minorHAnsi" w:cs="Arial"/>
          <w:spacing w:val="-3"/>
          <w:sz w:val="22"/>
          <w:szCs w:val="22"/>
        </w:rPr>
        <w:t xml:space="preserve">, com a participação da Gerência de Meio Ambiente da Companhia, </w:t>
      </w:r>
      <w:r w:rsidRPr="004D1452">
        <w:rPr>
          <w:rFonts w:asciiTheme="minorHAnsi" w:hAnsiTheme="minorHAnsi" w:cs="Arial"/>
          <w:spacing w:val="-3"/>
          <w:sz w:val="22"/>
          <w:szCs w:val="22"/>
        </w:rPr>
        <w:t>caberá</w:t>
      </w:r>
      <w:r w:rsidR="00067CDC">
        <w:rPr>
          <w:rFonts w:asciiTheme="minorHAnsi" w:hAnsiTheme="minorHAnsi" w:cs="Arial"/>
          <w:spacing w:val="-3"/>
          <w:sz w:val="22"/>
          <w:szCs w:val="22"/>
        </w:rPr>
        <w:t>:</w:t>
      </w:r>
    </w:p>
    <w:p w:rsidR="00D9087C" w:rsidRDefault="00D9087C" w:rsidP="00FA5D05">
      <w:pPr>
        <w:pStyle w:val="NormalWeb"/>
        <w:numPr>
          <w:ilvl w:val="0"/>
          <w:numId w:val="14"/>
        </w:numPr>
        <w:spacing w:after="120"/>
        <w:ind w:left="709" w:hanging="283"/>
        <w:jc w:val="both"/>
        <w:rPr>
          <w:rFonts w:asciiTheme="minorHAnsi" w:hAnsiTheme="minorHAnsi" w:cs="Arial"/>
          <w:spacing w:val="-3"/>
          <w:sz w:val="22"/>
          <w:szCs w:val="22"/>
        </w:rPr>
      </w:pPr>
      <w:r>
        <w:rPr>
          <w:rFonts w:asciiTheme="minorHAnsi" w:hAnsiTheme="minorHAnsi" w:cs="Arial"/>
          <w:spacing w:val="-3"/>
          <w:sz w:val="22"/>
          <w:szCs w:val="22"/>
        </w:rPr>
        <w:t>Coordenar as ações de fortalecimento da gestão ambiental da Companhia, integrantes do Componente 1, a serem desenvolvidas no âmbito do Projeto;</w:t>
      </w:r>
    </w:p>
    <w:p w:rsidR="00D9087C" w:rsidRDefault="00D9087C" w:rsidP="00FA5D05">
      <w:pPr>
        <w:pStyle w:val="NormalWeb"/>
        <w:numPr>
          <w:ilvl w:val="0"/>
          <w:numId w:val="14"/>
        </w:numPr>
        <w:spacing w:after="120"/>
        <w:ind w:left="709" w:hanging="283"/>
        <w:jc w:val="both"/>
        <w:rPr>
          <w:rFonts w:asciiTheme="minorHAnsi" w:hAnsiTheme="minorHAnsi" w:cs="Arial"/>
          <w:spacing w:val="-3"/>
          <w:sz w:val="22"/>
          <w:szCs w:val="22"/>
        </w:rPr>
      </w:pPr>
      <w:r>
        <w:rPr>
          <w:rFonts w:asciiTheme="minorHAnsi" w:hAnsiTheme="minorHAnsi" w:cs="Arial"/>
          <w:spacing w:val="-3"/>
          <w:sz w:val="22"/>
          <w:szCs w:val="22"/>
        </w:rPr>
        <w:t>Coordenar as ações sócio-ambientais relacionadas aos subprojetos de esgotamento sanitário integrantes do Componente 2.</w:t>
      </w:r>
    </w:p>
    <w:p w:rsidR="00F47086" w:rsidRDefault="00F47086" w:rsidP="00FA5D05">
      <w:pPr>
        <w:pStyle w:val="NormalWeb"/>
        <w:numPr>
          <w:ilvl w:val="0"/>
          <w:numId w:val="14"/>
        </w:numPr>
        <w:spacing w:after="120"/>
        <w:ind w:left="709" w:hanging="283"/>
        <w:jc w:val="both"/>
        <w:rPr>
          <w:rFonts w:asciiTheme="minorHAnsi" w:hAnsiTheme="minorHAnsi" w:cs="Arial"/>
          <w:spacing w:val="-3"/>
          <w:sz w:val="22"/>
          <w:szCs w:val="22"/>
        </w:rPr>
      </w:pPr>
      <w:r>
        <w:rPr>
          <w:rFonts w:asciiTheme="minorHAnsi" w:hAnsiTheme="minorHAnsi" w:cs="Arial"/>
          <w:spacing w:val="-3"/>
          <w:sz w:val="22"/>
          <w:szCs w:val="22"/>
        </w:rPr>
        <w:t>Implementar as ações referentes ao SGA da Companhia.</w:t>
      </w:r>
    </w:p>
    <w:p w:rsidR="00D9087C" w:rsidRDefault="00D9087C" w:rsidP="004D1452">
      <w:pPr>
        <w:pStyle w:val="NormalWeb"/>
        <w:spacing w:after="120"/>
        <w:jc w:val="both"/>
        <w:rPr>
          <w:rFonts w:asciiTheme="minorHAnsi" w:hAnsiTheme="minorHAnsi" w:cs="Arial"/>
          <w:spacing w:val="-3"/>
          <w:sz w:val="22"/>
          <w:szCs w:val="22"/>
        </w:rPr>
      </w:pPr>
      <w:r w:rsidRPr="00D9087C">
        <w:rPr>
          <w:rFonts w:asciiTheme="minorHAnsi" w:hAnsiTheme="minorHAnsi" w:cs="Arial"/>
          <w:spacing w:val="-3"/>
          <w:sz w:val="22"/>
          <w:szCs w:val="22"/>
        </w:rPr>
        <w:t xml:space="preserve">À </w:t>
      </w:r>
      <w:r w:rsidR="00F47086">
        <w:rPr>
          <w:rFonts w:asciiTheme="minorHAnsi" w:hAnsiTheme="minorHAnsi" w:cs="Arial"/>
          <w:spacing w:val="-3"/>
          <w:sz w:val="22"/>
          <w:szCs w:val="22"/>
        </w:rPr>
        <w:t>APAC</w:t>
      </w:r>
      <w:r w:rsidRPr="00D9087C">
        <w:rPr>
          <w:rFonts w:asciiTheme="minorHAnsi" w:hAnsiTheme="minorHAnsi" w:cs="Arial"/>
          <w:spacing w:val="-3"/>
          <w:sz w:val="22"/>
          <w:szCs w:val="22"/>
        </w:rPr>
        <w:t xml:space="preserve"> caberá:</w:t>
      </w:r>
    </w:p>
    <w:p w:rsidR="00D9087C" w:rsidRPr="00D9087C" w:rsidRDefault="00D9087C" w:rsidP="00FA5D05">
      <w:pPr>
        <w:pStyle w:val="NormalWeb"/>
        <w:numPr>
          <w:ilvl w:val="0"/>
          <w:numId w:val="17"/>
        </w:numPr>
        <w:spacing w:after="120"/>
        <w:ind w:hanging="294"/>
        <w:jc w:val="both"/>
        <w:rPr>
          <w:rFonts w:asciiTheme="minorHAnsi" w:hAnsiTheme="minorHAnsi" w:cs="Arial"/>
          <w:spacing w:val="-3"/>
          <w:sz w:val="22"/>
          <w:szCs w:val="22"/>
        </w:rPr>
      </w:pPr>
      <w:r>
        <w:rPr>
          <w:rFonts w:asciiTheme="minorHAnsi" w:hAnsiTheme="minorHAnsi" w:cs="Arial"/>
          <w:spacing w:val="-3"/>
          <w:sz w:val="22"/>
          <w:szCs w:val="22"/>
        </w:rPr>
        <w:t xml:space="preserve">Coordenar as ações sócio-ambientais relacionadas às </w:t>
      </w:r>
      <w:r w:rsidR="00F62643">
        <w:rPr>
          <w:rFonts w:asciiTheme="minorHAnsi" w:hAnsiTheme="minorHAnsi" w:cs="Arial"/>
          <w:spacing w:val="-3"/>
          <w:sz w:val="22"/>
          <w:szCs w:val="22"/>
        </w:rPr>
        <w:t>intervenções</w:t>
      </w:r>
      <w:r>
        <w:rPr>
          <w:rFonts w:asciiTheme="minorHAnsi" w:hAnsiTheme="minorHAnsi" w:cs="Arial"/>
          <w:spacing w:val="-3"/>
          <w:sz w:val="22"/>
          <w:szCs w:val="22"/>
        </w:rPr>
        <w:t xml:space="preserve"> do Componente 3.</w:t>
      </w:r>
    </w:p>
    <w:p w:rsidR="00D9087C" w:rsidRPr="00067FE9" w:rsidRDefault="0034526D" w:rsidP="0021470F">
      <w:pPr>
        <w:pStyle w:val="NormalWeb"/>
        <w:spacing w:after="120"/>
        <w:jc w:val="both"/>
        <w:rPr>
          <w:rFonts w:asciiTheme="minorHAnsi" w:hAnsiTheme="minorHAnsi" w:cs="Arial"/>
          <w:b/>
          <w:i/>
          <w:spacing w:val="-3"/>
          <w:sz w:val="22"/>
          <w:szCs w:val="22"/>
        </w:rPr>
      </w:pPr>
      <w:r w:rsidRPr="00067FE9">
        <w:rPr>
          <w:rFonts w:asciiTheme="minorHAnsi" w:hAnsiTheme="minorHAnsi" w:cs="Arial"/>
          <w:b/>
          <w:i/>
          <w:spacing w:val="-3"/>
          <w:sz w:val="22"/>
          <w:szCs w:val="22"/>
        </w:rPr>
        <w:t>V.1.1 – Gerenciamento Ambiental das Ações do Componente 2 – Obras e Equipamentos.</w:t>
      </w:r>
    </w:p>
    <w:p w:rsidR="0034526D" w:rsidRPr="00067FE9" w:rsidRDefault="0034526D" w:rsidP="0021470F">
      <w:pPr>
        <w:pStyle w:val="NormalWeb"/>
        <w:spacing w:after="120"/>
        <w:jc w:val="both"/>
        <w:rPr>
          <w:rFonts w:asciiTheme="minorHAnsi" w:hAnsiTheme="minorHAnsi" w:cs="Arial"/>
          <w:spacing w:val="-3"/>
          <w:sz w:val="22"/>
          <w:szCs w:val="22"/>
        </w:rPr>
      </w:pPr>
      <w:r w:rsidRPr="00067FE9">
        <w:rPr>
          <w:rFonts w:asciiTheme="minorHAnsi" w:hAnsiTheme="minorHAnsi" w:cs="Arial"/>
          <w:spacing w:val="-3"/>
          <w:sz w:val="22"/>
          <w:szCs w:val="22"/>
        </w:rPr>
        <w:t>A UIP – COMPESA, com a participação das unidades da Companhia, deverá coordenar a adoção de procedimentos sócio-ambientais, abaixo descritos, durante a execução do Projeto, envolvendo as seguintes fases:</w:t>
      </w:r>
    </w:p>
    <w:p w:rsidR="0034526D" w:rsidRPr="00067FE9" w:rsidRDefault="0034526D" w:rsidP="00FA5D05">
      <w:pPr>
        <w:pStyle w:val="NormalWeb"/>
        <w:numPr>
          <w:ilvl w:val="0"/>
          <w:numId w:val="17"/>
        </w:numPr>
        <w:spacing w:after="120"/>
        <w:jc w:val="both"/>
        <w:rPr>
          <w:rFonts w:asciiTheme="minorHAnsi" w:hAnsiTheme="minorHAnsi" w:cs="Arial"/>
          <w:spacing w:val="-3"/>
          <w:sz w:val="22"/>
          <w:szCs w:val="22"/>
          <w:u w:val="single"/>
        </w:rPr>
      </w:pPr>
      <w:r w:rsidRPr="00067FE9">
        <w:rPr>
          <w:rFonts w:asciiTheme="minorHAnsi" w:hAnsiTheme="minorHAnsi" w:cs="Arial"/>
          <w:spacing w:val="-3"/>
          <w:sz w:val="22"/>
          <w:szCs w:val="22"/>
          <w:u w:val="single"/>
        </w:rPr>
        <w:t>Fase A - Detalhamento dos Projetos</w:t>
      </w:r>
    </w:p>
    <w:p w:rsidR="00ED2EA8" w:rsidRPr="0034526D" w:rsidRDefault="00ED2EA8" w:rsidP="0021470F">
      <w:pPr>
        <w:pStyle w:val="BodyText3"/>
        <w:spacing w:line="240" w:lineRule="auto"/>
        <w:ind w:left="709"/>
        <w:jc w:val="both"/>
        <w:rPr>
          <w:rFonts w:cstheme="minorHAnsi"/>
          <w:bCs/>
          <w:sz w:val="22"/>
          <w:szCs w:val="22"/>
        </w:rPr>
      </w:pPr>
      <w:r w:rsidRPr="0034526D">
        <w:rPr>
          <w:rFonts w:cstheme="minorHAnsi"/>
          <w:bCs/>
          <w:sz w:val="22"/>
          <w:szCs w:val="22"/>
        </w:rPr>
        <w:t>Durante o detalhamento dos projetos deverão ser seguidos procedimentos referentes a:</w:t>
      </w:r>
    </w:p>
    <w:p w:rsidR="00ED2EA8" w:rsidRDefault="00ED2EA8" w:rsidP="009C719E">
      <w:pPr>
        <w:pStyle w:val="BodyText3"/>
        <w:numPr>
          <w:ilvl w:val="1"/>
          <w:numId w:val="13"/>
        </w:numPr>
        <w:spacing w:line="240" w:lineRule="auto"/>
        <w:ind w:left="1418" w:hanging="709"/>
        <w:jc w:val="both"/>
        <w:rPr>
          <w:rFonts w:cstheme="minorHAnsi"/>
          <w:bCs/>
          <w:sz w:val="22"/>
          <w:szCs w:val="22"/>
        </w:rPr>
      </w:pPr>
      <w:r w:rsidRPr="0034526D">
        <w:rPr>
          <w:rFonts w:cstheme="minorHAnsi"/>
          <w:bCs/>
          <w:sz w:val="22"/>
          <w:szCs w:val="22"/>
        </w:rPr>
        <w:t>Critérios s</w:t>
      </w:r>
      <w:r w:rsidR="009C719E">
        <w:rPr>
          <w:rFonts w:cstheme="minorHAnsi"/>
          <w:bCs/>
          <w:sz w:val="22"/>
          <w:szCs w:val="22"/>
        </w:rPr>
        <w:t>o</w:t>
      </w:r>
      <w:r w:rsidRPr="0034526D">
        <w:rPr>
          <w:rFonts w:cstheme="minorHAnsi"/>
          <w:bCs/>
          <w:sz w:val="22"/>
          <w:szCs w:val="22"/>
        </w:rPr>
        <w:t>cioambientais</w:t>
      </w:r>
      <w:r w:rsidR="009C719E">
        <w:rPr>
          <w:rFonts w:cstheme="minorHAnsi"/>
          <w:bCs/>
          <w:sz w:val="22"/>
          <w:szCs w:val="22"/>
        </w:rPr>
        <w:t>, incluindo análise de alternativas,</w:t>
      </w:r>
      <w:r w:rsidRPr="0034526D">
        <w:rPr>
          <w:rFonts w:cstheme="minorHAnsi"/>
          <w:bCs/>
          <w:sz w:val="22"/>
          <w:szCs w:val="22"/>
        </w:rPr>
        <w:t xml:space="preserve"> para a concepção </w:t>
      </w:r>
      <w:r>
        <w:rPr>
          <w:rFonts w:cstheme="minorHAnsi"/>
          <w:bCs/>
          <w:sz w:val="22"/>
          <w:szCs w:val="22"/>
        </w:rPr>
        <w:t xml:space="preserve">e detalhamento </w:t>
      </w:r>
      <w:r w:rsidRPr="0034526D">
        <w:rPr>
          <w:rFonts w:cstheme="minorHAnsi"/>
          <w:bCs/>
          <w:sz w:val="22"/>
          <w:szCs w:val="22"/>
        </w:rPr>
        <w:t>dos projetos;</w:t>
      </w:r>
    </w:p>
    <w:p w:rsidR="00ED2EA8" w:rsidRPr="0034526D" w:rsidRDefault="00ED2EA8" w:rsidP="00FA5D05">
      <w:pPr>
        <w:pStyle w:val="BodyText3"/>
        <w:numPr>
          <w:ilvl w:val="1"/>
          <w:numId w:val="13"/>
        </w:numPr>
        <w:spacing w:line="240" w:lineRule="auto"/>
        <w:ind w:left="709" w:firstLine="0"/>
        <w:jc w:val="both"/>
        <w:rPr>
          <w:rFonts w:cstheme="minorHAnsi"/>
          <w:bCs/>
          <w:sz w:val="22"/>
          <w:szCs w:val="22"/>
        </w:rPr>
      </w:pPr>
      <w:r w:rsidRPr="0034526D">
        <w:rPr>
          <w:rFonts w:cstheme="minorHAnsi"/>
          <w:bCs/>
          <w:sz w:val="22"/>
          <w:szCs w:val="22"/>
        </w:rPr>
        <w:t>Licenciamento ambiental dos projetos;</w:t>
      </w:r>
    </w:p>
    <w:p w:rsidR="00ED2EA8" w:rsidRPr="0034526D" w:rsidRDefault="00ED2EA8" w:rsidP="00FA5D05">
      <w:pPr>
        <w:pStyle w:val="BodyText3"/>
        <w:numPr>
          <w:ilvl w:val="1"/>
          <w:numId w:val="13"/>
        </w:numPr>
        <w:spacing w:line="240" w:lineRule="auto"/>
        <w:ind w:left="709" w:firstLine="0"/>
        <w:jc w:val="both"/>
        <w:rPr>
          <w:rFonts w:cstheme="minorHAnsi"/>
          <w:bCs/>
          <w:sz w:val="22"/>
          <w:szCs w:val="22"/>
        </w:rPr>
      </w:pPr>
      <w:r w:rsidRPr="0034526D">
        <w:rPr>
          <w:rFonts w:cstheme="minorHAnsi"/>
          <w:bCs/>
          <w:sz w:val="22"/>
          <w:szCs w:val="22"/>
        </w:rPr>
        <w:t>Procedimentos de Divulgação e Consulta;</w:t>
      </w:r>
    </w:p>
    <w:p w:rsidR="00ED2EA8" w:rsidRPr="0034526D" w:rsidRDefault="00ED2EA8" w:rsidP="00FA5D05">
      <w:pPr>
        <w:pStyle w:val="BodyText3"/>
        <w:numPr>
          <w:ilvl w:val="1"/>
          <w:numId w:val="13"/>
        </w:numPr>
        <w:spacing w:line="240" w:lineRule="auto"/>
        <w:ind w:left="1418" w:hanging="709"/>
        <w:jc w:val="both"/>
        <w:rPr>
          <w:rFonts w:cstheme="minorHAnsi"/>
          <w:bCs/>
          <w:sz w:val="22"/>
          <w:szCs w:val="22"/>
        </w:rPr>
      </w:pPr>
      <w:r w:rsidRPr="0034526D">
        <w:rPr>
          <w:rFonts w:cstheme="minorHAnsi"/>
          <w:bCs/>
          <w:sz w:val="22"/>
          <w:szCs w:val="22"/>
        </w:rPr>
        <w:t>Relatório Ambiental de acordo com as Salvaguardas Ambientais e Sociais do B</w:t>
      </w:r>
      <w:r>
        <w:rPr>
          <w:rFonts w:cstheme="minorHAnsi"/>
          <w:bCs/>
          <w:sz w:val="22"/>
          <w:szCs w:val="22"/>
        </w:rPr>
        <w:t>ID</w:t>
      </w:r>
      <w:r w:rsidRPr="0034526D">
        <w:rPr>
          <w:rFonts w:cstheme="minorHAnsi"/>
          <w:bCs/>
          <w:sz w:val="22"/>
          <w:szCs w:val="22"/>
        </w:rPr>
        <w:t>.</w:t>
      </w:r>
    </w:p>
    <w:p w:rsidR="0034526D" w:rsidRPr="00067FE9" w:rsidRDefault="0034526D" w:rsidP="00FA5D05">
      <w:pPr>
        <w:pStyle w:val="NormalWeb"/>
        <w:numPr>
          <w:ilvl w:val="0"/>
          <w:numId w:val="17"/>
        </w:numPr>
        <w:spacing w:after="120"/>
        <w:jc w:val="both"/>
        <w:rPr>
          <w:rFonts w:asciiTheme="minorHAnsi" w:hAnsiTheme="minorHAnsi" w:cs="Arial"/>
          <w:spacing w:val="-3"/>
          <w:sz w:val="22"/>
          <w:szCs w:val="22"/>
          <w:u w:val="single"/>
        </w:rPr>
      </w:pPr>
      <w:r w:rsidRPr="00067FE9">
        <w:rPr>
          <w:rFonts w:asciiTheme="minorHAnsi" w:hAnsiTheme="minorHAnsi" w:cs="Arial"/>
          <w:spacing w:val="-3"/>
          <w:sz w:val="22"/>
          <w:szCs w:val="22"/>
          <w:u w:val="single"/>
        </w:rPr>
        <w:t>Fase B - Processo de Licitação das Obras</w:t>
      </w:r>
    </w:p>
    <w:p w:rsidR="00ED2EA8" w:rsidRPr="0042107D" w:rsidRDefault="00ED2EA8" w:rsidP="0021470F">
      <w:pPr>
        <w:pStyle w:val="NormalWeb"/>
        <w:spacing w:after="120"/>
        <w:ind w:left="720"/>
        <w:jc w:val="both"/>
        <w:rPr>
          <w:rFonts w:asciiTheme="minorHAnsi" w:hAnsiTheme="minorHAnsi" w:cs="Arial"/>
          <w:spacing w:val="-3"/>
          <w:sz w:val="22"/>
          <w:szCs w:val="22"/>
        </w:rPr>
      </w:pPr>
      <w:r w:rsidRPr="0042107D">
        <w:rPr>
          <w:rFonts w:asciiTheme="minorHAnsi" w:hAnsiTheme="minorHAnsi" w:cs="Arial"/>
          <w:spacing w:val="-3"/>
          <w:sz w:val="22"/>
          <w:szCs w:val="22"/>
        </w:rPr>
        <w:t>Os Editais de Licitação deverão prever:</w:t>
      </w:r>
    </w:p>
    <w:p w:rsidR="00ED2EA8" w:rsidRPr="0042107D" w:rsidRDefault="00ED2EA8" w:rsidP="00FA5D05">
      <w:pPr>
        <w:pStyle w:val="NormalWeb"/>
        <w:numPr>
          <w:ilvl w:val="0"/>
          <w:numId w:val="18"/>
        </w:numPr>
        <w:spacing w:after="120"/>
        <w:ind w:hanging="731"/>
        <w:jc w:val="both"/>
        <w:rPr>
          <w:rFonts w:asciiTheme="minorHAnsi" w:hAnsiTheme="minorHAnsi" w:cs="Arial"/>
          <w:spacing w:val="-3"/>
          <w:sz w:val="22"/>
          <w:szCs w:val="22"/>
        </w:rPr>
      </w:pPr>
      <w:r w:rsidRPr="0042107D">
        <w:rPr>
          <w:rFonts w:asciiTheme="minorHAnsi" w:hAnsiTheme="minorHAnsi" w:cs="Arial"/>
          <w:spacing w:val="-3"/>
          <w:sz w:val="22"/>
          <w:szCs w:val="22"/>
        </w:rPr>
        <w:t>Exigência de cumprimento de Manual Ambiental de Construção - MA</w:t>
      </w:r>
      <w:r w:rsidR="00B125A0">
        <w:rPr>
          <w:rFonts w:asciiTheme="minorHAnsi" w:hAnsiTheme="minorHAnsi" w:cs="Arial"/>
          <w:spacing w:val="-3"/>
          <w:sz w:val="22"/>
          <w:szCs w:val="22"/>
        </w:rPr>
        <w:t>C</w:t>
      </w:r>
    </w:p>
    <w:p w:rsidR="00ED2EA8" w:rsidRPr="0042107D" w:rsidRDefault="00ED2EA8" w:rsidP="00FA5D05">
      <w:pPr>
        <w:pStyle w:val="NormalWeb"/>
        <w:numPr>
          <w:ilvl w:val="0"/>
          <w:numId w:val="18"/>
        </w:numPr>
        <w:spacing w:after="120"/>
        <w:ind w:hanging="731"/>
        <w:jc w:val="both"/>
      </w:pPr>
      <w:r w:rsidRPr="0042107D">
        <w:rPr>
          <w:rFonts w:asciiTheme="minorHAnsi" w:hAnsiTheme="minorHAnsi" w:cs="Arial"/>
          <w:spacing w:val="-3"/>
          <w:sz w:val="22"/>
          <w:szCs w:val="22"/>
        </w:rPr>
        <w:t>Exigência de apresentação, pela empresa construtora, do Programa de Controle Ambiental de Obras</w:t>
      </w:r>
      <w:r w:rsidR="00067FE9" w:rsidRPr="0042107D">
        <w:rPr>
          <w:rFonts w:asciiTheme="minorHAnsi" w:hAnsiTheme="minorHAnsi" w:cs="Arial"/>
          <w:spacing w:val="-3"/>
          <w:sz w:val="22"/>
          <w:szCs w:val="22"/>
        </w:rPr>
        <w:t xml:space="preserve"> - PCAO</w:t>
      </w:r>
      <w:r w:rsidRPr="0042107D">
        <w:rPr>
          <w:rFonts w:asciiTheme="minorHAnsi" w:hAnsiTheme="minorHAnsi" w:cs="Arial"/>
          <w:spacing w:val="-3"/>
          <w:sz w:val="22"/>
          <w:szCs w:val="22"/>
        </w:rPr>
        <w:t xml:space="preserve"> para aprovação da COMPESA e</w:t>
      </w:r>
      <w:r w:rsidR="009C719E">
        <w:rPr>
          <w:rFonts w:asciiTheme="minorHAnsi" w:hAnsiTheme="minorHAnsi" w:cs="Arial"/>
          <w:spacing w:val="-3"/>
          <w:sz w:val="22"/>
          <w:szCs w:val="22"/>
        </w:rPr>
        <w:t xml:space="preserve"> UGP</w:t>
      </w:r>
      <w:r w:rsidR="00067FE9" w:rsidRPr="0042107D">
        <w:rPr>
          <w:rFonts w:asciiTheme="minorHAnsi" w:hAnsiTheme="minorHAnsi" w:cs="Arial"/>
          <w:spacing w:val="-3"/>
          <w:sz w:val="22"/>
          <w:szCs w:val="22"/>
        </w:rPr>
        <w:t xml:space="preserve">, prévio ao início das obras. </w:t>
      </w:r>
    </w:p>
    <w:p w:rsidR="00067FE9" w:rsidRPr="0042107D" w:rsidRDefault="00067FE9" w:rsidP="00FA5D05">
      <w:pPr>
        <w:pStyle w:val="NormalWeb"/>
        <w:numPr>
          <w:ilvl w:val="0"/>
          <w:numId w:val="18"/>
        </w:numPr>
        <w:spacing w:after="120"/>
        <w:ind w:hanging="731"/>
        <w:jc w:val="both"/>
      </w:pPr>
      <w:r w:rsidRPr="0042107D">
        <w:rPr>
          <w:rFonts w:asciiTheme="minorHAnsi" w:hAnsiTheme="minorHAnsi" w:cs="Arial"/>
          <w:spacing w:val="-3"/>
          <w:sz w:val="22"/>
          <w:szCs w:val="22"/>
        </w:rPr>
        <w:t>Exigência de apresentação de Plano de Comunicação Social – PCS , prévio ao início das obras;</w:t>
      </w:r>
    </w:p>
    <w:p w:rsidR="00067FE9" w:rsidRPr="0042107D" w:rsidRDefault="00067FE9" w:rsidP="00FA5D05">
      <w:pPr>
        <w:pStyle w:val="NormalWeb"/>
        <w:numPr>
          <w:ilvl w:val="0"/>
          <w:numId w:val="18"/>
        </w:numPr>
        <w:spacing w:after="120"/>
        <w:ind w:hanging="731"/>
        <w:jc w:val="both"/>
      </w:pPr>
      <w:r w:rsidRPr="0042107D">
        <w:rPr>
          <w:rFonts w:asciiTheme="minorHAnsi" w:hAnsiTheme="minorHAnsi" w:cs="Arial"/>
          <w:spacing w:val="-3"/>
          <w:sz w:val="22"/>
          <w:szCs w:val="22"/>
        </w:rPr>
        <w:t>Exigência de apresentação de Plano de Contingências - PCon, prévio ao início das Obras;</w:t>
      </w:r>
    </w:p>
    <w:p w:rsidR="00ED2EA8" w:rsidRPr="00ED2EA8" w:rsidRDefault="00067FE9" w:rsidP="0021470F">
      <w:pPr>
        <w:tabs>
          <w:tab w:val="left" w:pos="709"/>
        </w:tabs>
        <w:spacing w:after="120" w:line="240" w:lineRule="auto"/>
        <w:ind w:left="709"/>
      </w:pPr>
      <w:r>
        <w:t>Com base no projeto básico da intervenção e no Edital de Licitações, a GMA-COMPESA deverá prepara</w:t>
      </w:r>
      <w:r w:rsidR="009C719E">
        <w:t>r</w:t>
      </w:r>
      <w:r>
        <w:t xml:space="preserve"> uma Ficha Ambiental para que a U</w:t>
      </w:r>
      <w:r w:rsidR="009C719E">
        <w:t>G</w:t>
      </w:r>
      <w:r>
        <w:t>P faça a Solicitação de “Não Objeção”ao BID com o objetivo de licitação das Obras.</w:t>
      </w:r>
    </w:p>
    <w:p w:rsidR="0034526D" w:rsidRPr="00067FE9" w:rsidRDefault="0034526D" w:rsidP="00FA5D05">
      <w:pPr>
        <w:pStyle w:val="NormalWeb"/>
        <w:numPr>
          <w:ilvl w:val="0"/>
          <w:numId w:val="17"/>
        </w:numPr>
        <w:spacing w:after="120"/>
        <w:jc w:val="both"/>
        <w:rPr>
          <w:rFonts w:asciiTheme="minorHAnsi" w:hAnsiTheme="minorHAnsi" w:cs="Arial"/>
          <w:spacing w:val="-3"/>
          <w:sz w:val="22"/>
          <w:szCs w:val="22"/>
          <w:u w:val="single"/>
        </w:rPr>
      </w:pPr>
      <w:r w:rsidRPr="00067FE9">
        <w:rPr>
          <w:rFonts w:asciiTheme="minorHAnsi" w:hAnsiTheme="minorHAnsi" w:cs="Arial"/>
          <w:spacing w:val="-3"/>
          <w:sz w:val="22"/>
          <w:szCs w:val="22"/>
          <w:u w:val="single"/>
        </w:rPr>
        <w:t xml:space="preserve">Fase C - Construção </w:t>
      </w:r>
      <w:r w:rsidR="00DE5E76">
        <w:rPr>
          <w:rFonts w:asciiTheme="minorHAnsi" w:hAnsiTheme="minorHAnsi" w:cs="Arial"/>
          <w:spacing w:val="-3"/>
          <w:sz w:val="22"/>
          <w:szCs w:val="22"/>
          <w:u w:val="single"/>
        </w:rPr>
        <w:t>(</w:t>
      </w:r>
      <w:r w:rsidRPr="00067FE9">
        <w:rPr>
          <w:rFonts w:asciiTheme="minorHAnsi" w:hAnsiTheme="minorHAnsi" w:cs="Arial"/>
          <w:spacing w:val="-3"/>
          <w:sz w:val="22"/>
          <w:szCs w:val="22"/>
          <w:u w:val="single"/>
        </w:rPr>
        <w:t>Obras</w:t>
      </w:r>
      <w:r w:rsidR="00DE5E76">
        <w:rPr>
          <w:rFonts w:asciiTheme="minorHAnsi" w:hAnsiTheme="minorHAnsi" w:cs="Arial"/>
          <w:spacing w:val="-3"/>
          <w:sz w:val="22"/>
          <w:szCs w:val="22"/>
          <w:u w:val="single"/>
        </w:rPr>
        <w:t>)</w:t>
      </w:r>
    </w:p>
    <w:p w:rsidR="00DE5E76" w:rsidRDefault="00DE5E76" w:rsidP="0021470F">
      <w:pPr>
        <w:pStyle w:val="BodyText3"/>
        <w:spacing w:line="240" w:lineRule="auto"/>
        <w:ind w:left="720"/>
        <w:jc w:val="both"/>
        <w:rPr>
          <w:rFonts w:cstheme="minorHAnsi"/>
          <w:bCs/>
          <w:sz w:val="22"/>
          <w:szCs w:val="22"/>
        </w:rPr>
      </w:pPr>
      <w:r>
        <w:rPr>
          <w:rFonts w:cstheme="minorHAnsi"/>
          <w:bCs/>
          <w:sz w:val="22"/>
          <w:szCs w:val="22"/>
        </w:rPr>
        <w:t>A fase de construção envolverá as seguintes etapas:</w:t>
      </w:r>
    </w:p>
    <w:p w:rsidR="00DE5E76" w:rsidRDefault="009C719E" w:rsidP="00FA5D05">
      <w:pPr>
        <w:pStyle w:val="BodyText3"/>
        <w:numPr>
          <w:ilvl w:val="0"/>
          <w:numId w:val="19"/>
        </w:numPr>
        <w:spacing w:line="240" w:lineRule="auto"/>
        <w:ind w:hanging="731"/>
        <w:jc w:val="both"/>
        <w:rPr>
          <w:rFonts w:cstheme="minorHAnsi"/>
          <w:bCs/>
          <w:sz w:val="22"/>
          <w:szCs w:val="22"/>
        </w:rPr>
      </w:pPr>
      <w:r>
        <w:rPr>
          <w:rFonts w:cstheme="minorHAnsi"/>
          <w:bCs/>
          <w:sz w:val="22"/>
          <w:szCs w:val="22"/>
        </w:rPr>
        <w:t>Projeto Executivo – A UGP</w:t>
      </w:r>
      <w:r w:rsidR="00DE5E76">
        <w:rPr>
          <w:rFonts w:cstheme="minorHAnsi"/>
          <w:bCs/>
          <w:sz w:val="22"/>
          <w:szCs w:val="22"/>
        </w:rPr>
        <w:t xml:space="preserve"> deverá garantir que no Projeto executivo constem todas as medidas ambientais previstas nos documentos ambientais e aquelas adicionais, eventualmente necessárias;</w:t>
      </w:r>
    </w:p>
    <w:p w:rsidR="0021470F" w:rsidRDefault="00DE5E76" w:rsidP="00FA5D05">
      <w:pPr>
        <w:pStyle w:val="BodyText3"/>
        <w:numPr>
          <w:ilvl w:val="0"/>
          <w:numId w:val="19"/>
        </w:numPr>
        <w:spacing w:line="240" w:lineRule="auto"/>
        <w:ind w:hanging="731"/>
        <w:jc w:val="both"/>
        <w:rPr>
          <w:rFonts w:cstheme="minorHAnsi"/>
          <w:bCs/>
          <w:sz w:val="22"/>
          <w:szCs w:val="22"/>
        </w:rPr>
      </w:pPr>
      <w:r>
        <w:rPr>
          <w:rFonts w:cstheme="minorHAnsi"/>
          <w:bCs/>
          <w:sz w:val="22"/>
          <w:szCs w:val="22"/>
        </w:rPr>
        <w:t xml:space="preserve">Execução de Obras – </w:t>
      </w:r>
      <w:r w:rsidR="0021470F">
        <w:rPr>
          <w:rFonts w:cstheme="minorHAnsi"/>
          <w:bCs/>
          <w:sz w:val="22"/>
          <w:szCs w:val="22"/>
        </w:rPr>
        <w:t xml:space="preserve">Antes do início das obras a empresa construtora deverá apresentar o detalhamento do Plano de Controle Ambiental de Obras </w:t>
      </w:r>
      <w:r w:rsidR="00B125A0">
        <w:rPr>
          <w:rFonts w:cstheme="minorHAnsi"/>
          <w:bCs/>
          <w:sz w:val="22"/>
          <w:szCs w:val="22"/>
        </w:rPr>
        <w:t xml:space="preserve">– PCAO </w:t>
      </w:r>
      <w:r w:rsidR="0021470F">
        <w:rPr>
          <w:rFonts w:cstheme="minorHAnsi"/>
          <w:bCs/>
          <w:sz w:val="22"/>
          <w:szCs w:val="22"/>
        </w:rPr>
        <w:t>para análise e aprovação da COMPESA.</w:t>
      </w:r>
    </w:p>
    <w:p w:rsidR="00DE5E76" w:rsidRDefault="00DE5E76" w:rsidP="0021470F">
      <w:pPr>
        <w:pStyle w:val="BodyText3"/>
        <w:spacing w:line="240" w:lineRule="auto"/>
        <w:ind w:left="1440"/>
        <w:jc w:val="both"/>
        <w:rPr>
          <w:rFonts w:cstheme="minorHAnsi"/>
          <w:bCs/>
          <w:sz w:val="22"/>
          <w:szCs w:val="22"/>
        </w:rPr>
      </w:pPr>
      <w:r>
        <w:rPr>
          <w:rFonts w:cstheme="minorHAnsi"/>
          <w:bCs/>
          <w:sz w:val="22"/>
          <w:szCs w:val="22"/>
        </w:rPr>
        <w:t>A U</w:t>
      </w:r>
      <w:r w:rsidR="009C719E">
        <w:rPr>
          <w:rFonts w:cstheme="minorHAnsi"/>
          <w:bCs/>
          <w:sz w:val="22"/>
          <w:szCs w:val="22"/>
        </w:rPr>
        <w:t>GP</w:t>
      </w:r>
      <w:r>
        <w:rPr>
          <w:rFonts w:cstheme="minorHAnsi"/>
          <w:bCs/>
          <w:sz w:val="22"/>
          <w:szCs w:val="22"/>
        </w:rPr>
        <w:t xml:space="preserve"> deverá garantir a realização de supervisão ambiental de obras, realizadas por equipe ambiental da empresa supervisora de obras.</w:t>
      </w:r>
    </w:p>
    <w:p w:rsidR="00DA703B" w:rsidRDefault="00DA703B" w:rsidP="00DA703B">
      <w:pPr>
        <w:pStyle w:val="BodyText3"/>
        <w:numPr>
          <w:ilvl w:val="0"/>
          <w:numId w:val="17"/>
        </w:numPr>
        <w:jc w:val="both"/>
        <w:rPr>
          <w:rFonts w:cstheme="minorHAnsi"/>
          <w:bCs/>
          <w:sz w:val="22"/>
          <w:szCs w:val="22"/>
          <w:u w:val="single"/>
        </w:rPr>
      </w:pPr>
      <w:r w:rsidRPr="00DA703B">
        <w:rPr>
          <w:rFonts w:cstheme="minorHAnsi"/>
          <w:bCs/>
          <w:sz w:val="22"/>
          <w:szCs w:val="22"/>
          <w:u w:val="single"/>
        </w:rPr>
        <w:t xml:space="preserve">Fase D – Operação </w:t>
      </w:r>
    </w:p>
    <w:p w:rsidR="00DA703B" w:rsidRDefault="007079A9" w:rsidP="003F0905">
      <w:pPr>
        <w:pStyle w:val="BodyText3"/>
        <w:numPr>
          <w:ilvl w:val="0"/>
          <w:numId w:val="72"/>
        </w:numPr>
        <w:ind w:left="1418" w:hanging="698"/>
        <w:jc w:val="both"/>
        <w:rPr>
          <w:rFonts w:cstheme="minorHAnsi"/>
          <w:bCs/>
          <w:sz w:val="22"/>
          <w:szCs w:val="22"/>
        </w:rPr>
      </w:pPr>
      <w:r w:rsidRPr="007079A9">
        <w:rPr>
          <w:rFonts w:cstheme="minorHAnsi"/>
          <w:bCs/>
          <w:sz w:val="22"/>
          <w:szCs w:val="22"/>
        </w:rPr>
        <w:t xml:space="preserve">Monitoramento </w:t>
      </w:r>
      <w:r>
        <w:rPr>
          <w:rFonts w:cstheme="minorHAnsi"/>
          <w:bCs/>
          <w:sz w:val="22"/>
          <w:szCs w:val="22"/>
        </w:rPr>
        <w:t>da Eficiência das ETEs</w:t>
      </w:r>
    </w:p>
    <w:p w:rsidR="007079A9" w:rsidRPr="007079A9" w:rsidRDefault="007079A9" w:rsidP="003F0905">
      <w:pPr>
        <w:pStyle w:val="BodyText3"/>
        <w:numPr>
          <w:ilvl w:val="0"/>
          <w:numId w:val="72"/>
        </w:numPr>
        <w:ind w:left="1418" w:hanging="698"/>
        <w:jc w:val="both"/>
        <w:rPr>
          <w:rFonts w:cstheme="minorHAnsi"/>
          <w:bCs/>
          <w:sz w:val="22"/>
          <w:szCs w:val="22"/>
        </w:rPr>
      </w:pPr>
      <w:r>
        <w:rPr>
          <w:rFonts w:cstheme="minorHAnsi"/>
          <w:bCs/>
          <w:sz w:val="22"/>
          <w:szCs w:val="22"/>
        </w:rPr>
        <w:t>Monitoramento da Qualidade das Águas do rio Ipojuca</w:t>
      </w:r>
    </w:p>
    <w:p w:rsidR="0021470F" w:rsidRDefault="0021470F" w:rsidP="00DA703B">
      <w:pPr>
        <w:pStyle w:val="BodyText3"/>
        <w:jc w:val="both"/>
        <w:rPr>
          <w:rFonts w:cstheme="minorHAnsi"/>
          <w:bCs/>
          <w:sz w:val="22"/>
          <w:szCs w:val="22"/>
        </w:rPr>
      </w:pPr>
      <w:r>
        <w:rPr>
          <w:rFonts w:cstheme="minorHAnsi"/>
          <w:bCs/>
          <w:sz w:val="22"/>
          <w:szCs w:val="22"/>
        </w:rPr>
        <w:t xml:space="preserve">Estes procedimentos estão detalhados no Anexo </w:t>
      </w:r>
      <w:r w:rsidR="00277972">
        <w:rPr>
          <w:rFonts w:cstheme="minorHAnsi"/>
          <w:bCs/>
          <w:sz w:val="22"/>
          <w:szCs w:val="22"/>
        </w:rPr>
        <w:t>1</w:t>
      </w:r>
      <w:r>
        <w:rPr>
          <w:rFonts w:cstheme="minorHAnsi"/>
          <w:bCs/>
          <w:sz w:val="22"/>
          <w:szCs w:val="22"/>
        </w:rPr>
        <w:t xml:space="preserve"> deste IGAS</w:t>
      </w:r>
    </w:p>
    <w:p w:rsidR="00C22F43" w:rsidRDefault="00C22F43" w:rsidP="00DE5E76">
      <w:pPr>
        <w:pStyle w:val="NormalWeb"/>
        <w:spacing w:after="120"/>
        <w:jc w:val="both"/>
        <w:rPr>
          <w:rFonts w:asciiTheme="minorHAnsi" w:hAnsiTheme="minorHAnsi" w:cs="Arial"/>
          <w:b/>
          <w:i/>
          <w:spacing w:val="-3"/>
          <w:sz w:val="22"/>
          <w:szCs w:val="22"/>
        </w:rPr>
      </w:pPr>
    </w:p>
    <w:p w:rsidR="00DE5E76" w:rsidRPr="00067FE9" w:rsidRDefault="00DE5E76" w:rsidP="00DE5E76">
      <w:pPr>
        <w:pStyle w:val="NormalWeb"/>
        <w:spacing w:after="120"/>
        <w:jc w:val="both"/>
        <w:rPr>
          <w:rFonts w:asciiTheme="minorHAnsi" w:hAnsiTheme="minorHAnsi" w:cs="Arial"/>
          <w:b/>
          <w:i/>
          <w:spacing w:val="-3"/>
          <w:sz w:val="22"/>
          <w:szCs w:val="22"/>
        </w:rPr>
      </w:pPr>
      <w:r w:rsidRPr="00067FE9">
        <w:rPr>
          <w:rFonts w:asciiTheme="minorHAnsi" w:hAnsiTheme="minorHAnsi" w:cs="Arial"/>
          <w:b/>
          <w:i/>
          <w:spacing w:val="-3"/>
          <w:sz w:val="22"/>
          <w:szCs w:val="22"/>
        </w:rPr>
        <w:t>V.1.</w:t>
      </w:r>
      <w:r>
        <w:rPr>
          <w:rFonts w:asciiTheme="minorHAnsi" w:hAnsiTheme="minorHAnsi" w:cs="Arial"/>
          <w:b/>
          <w:i/>
          <w:spacing w:val="-3"/>
          <w:sz w:val="22"/>
          <w:szCs w:val="22"/>
        </w:rPr>
        <w:t>2</w:t>
      </w:r>
      <w:r w:rsidRPr="00067FE9">
        <w:rPr>
          <w:rFonts w:asciiTheme="minorHAnsi" w:hAnsiTheme="minorHAnsi" w:cs="Arial"/>
          <w:b/>
          <w:i/>
          <w:spacing w:val="-3"/>
          <w:sz w:val="22"/>
          <w:szCs w:val="22"/>
        </w:rPr>
        <w:t xml:space="preserve"> – Gerenciamento Ambiental das Ações do Componente </w:t>
      </w:r>
      <w:r>
        <w:rPr>
          <w:rFonts w:asciiTheme="minorHAnsi" w:hAnsiTheme="minorHAnsi" w:cs="Arial"/>
          <w:b/>
          <w:i/>
          <w:spacing w:val="-3"/>
          <w:sz w:val="22"/>
          <w:szCs w:val="22"/>
        </w:rPr>
        <w:t xml:space="preserve">3 </w:t>
      </w:r>
      <w:r w:rsidRPr="00067FE9">
        <w:rPr>
          <w:rFonts w:asciiTheme="minorHAnsi" w:hAnsiTheme="minorHAnsi" w:cs="Arial"/>
          <w:b/>
          <w:i/>
          <w:spacing w:val="-3"/>
          <w:sz w:val="22"/>
          <w:szCs w:val="22"/>
        </w:rPr>
        <w:t xml:space="preserve">– </w:t>
      </w:r>
      <w:r>
        <w:rPr>
          <w:rFonts w:asciiTheme="minorHAnsi" w:hAnsiTheme="minorHAnsi" w:cs="Arial"/>
          <w:b/>
          <w:i/>
          <w:spacing w:val="-3"/>
          <w:sz w:val="22"/>
          <w:szCs w:val="22"/>
        </w:rPr>
        <w:t>Melhoria Sócio-Ambiental</w:t>
      </w:r>
      <w:r w:rsidRPr="00067FE9">
        <w:rPr>
          <w:rFonts w:asciiTheme="minorHAnsi" w:hAnsiTheme="minorHAnsi" w:cs="Arial"/>
          <w:b/>
          <w:i/>
          <w:spacing w:val="-3"/>
          <w:sz w:val="22"/>
          <w:szCs w:val="22"/>
        </w:rPr>
        <w:t>.</w:t>
      </w:r>
    </w:p>
    <w:p w:rsidR="00067FE9" w:rsidRPr="009C719E" w:rsidRDefault="00DE5E76" w:rsidP="00DE5E76">
      <w:pPr>
        <w:pStyle w:val="NormalWeb"/>
        <w:spacing w:after="120"/>
        <w:jc w:val="both"/>
        <w:rPr>
          <w:rFonts w:asciiTheme="minorHAnsi" w:hAnsiTheme="minorHAnsi" w:cs="Arial"/>
          <w:b/>
          <w:spacing w:val="-3"/>
          <w:sz w:val="22"/>
          <w:szCs w:val="22"/>
        </w:rPr>
      </w:pPr>
      <w:r w:rsidRPr="0042107D">
        <w:rPr>
          <w:rFonts w:asciiTheme="minorHAnsi" w:hAnsiTheme="minorHAnsi" w:cs="Arial"/>
          <w:spacing w:val="-3"/>
          <w:sz w:val="22"/>
          <w:szCs w:val="22"/>
        </w:rPr>
        <w:t xml:space="preserve">Os procedimentos a serem adotados pela </w:t>
      </w:r>
      <w:r w:rsidR="009C719E">
        <w:rPr>
          <w:rFonts w:asciiTheme="minorHAnsi" w:hAnsiTheme="minorHAnsi" w:cs="Arial"/>
          <w:spacing w:val="-3"/>
          <w:sz w:val="22"/>
          <w:szCs w:val="22"/>
        </w:rPr>
        <w:t>APAC</w:t>
      </w:r>
      <w:r w:rsidRPr="0042107D">
        <w:rPr>
          <w:rFonts w:asciiTheme="minorHAnsi" w:hAnsiTheme="minorHAnsi" w:cs="Arial"/>
          <w:spacing w:val="-3"/>
          <w:sz w:val="22"/>
          <w:szCs w:val="22"/>
        </w:rPr>
        <w:t xml:space="preserve"> seguem, de forma geral, os procedimentos acima elencados sendo que os critérios para concepção das intervenções relativas à </w:t>
      </w:r>
      <w:r w:rsidR="00277972" w:rsidRPr="0042107D">
        <w:rPr>
          <w:rFonts w:asciiTheme="minorHAnsi" w:hAnsiTheme="minorHAnsi" w:cs="Arial"/>
          <w:spacing w:val="-3"/>
          <w:sz w:val="22"/>
          <w:szCs w:val="22"/>
        </w:rPr>
        <w:t xml:space="preserve">revegetação de APPs </w:t>
      </w:r>
      <w:r w:rsidR="00277972" w:rsidRPr="00BD7CEA">
        <w:rPr>
          <w:rFonts w:asciiTheme="minorHAnsi" w:hAnsiTheme="minorHAnsi" w:cs="Arial"/>
          <w:spacing w:val="-3"/>
          <w:sz w:val="22"/>
          <w:szCs w:val="22"/>
        </w:rPr>
        <w:t xml:space="preserve">constam do </w:t>
      </w:r>
      <w:r w:rsidR="00277972" w:rsidRPr="00BD7CEA">
        <w:rPr>
          <w:rFonts w:asciiTheme="minorHAnsi" w:hAnsiTheme="minorHAnsi" w:cs="Arial"/>
          <w:b/>
          <w:spacing w:val="-3"/>
          <w:sz w:val="22"/>
          <w:szCs w:val="22"/>
        </w:rPr>
        <w:t>A</w:t>
      </w:r>
      <w:r w:rsidRPr="00BD7CEA">
        <w:rPr>
          <w:rFonts w:asciiTheme="minorHAnsi" w:hAnsiTheme="minorHAnsi" w:cs="Arial"/>
          <w:b/>
          <w:spacing w:val="-3"/>
          <w:sz w:val="22"/>
          <w:szCs w:val="22"/>
        </w:rPr>
        <w:t xml:space="preserve">nexo </w:t>
      </w:r>
      <w:r w:rsidR="00277972" w:rsidRPr="00BD7CEA">
        <w:rPr>
          <w:rFonts w:asciiTheme="minorHAnsi" w:hAnsiTheme="minorHAnsi" w:cs="Arial"/>
          <w:b/>
          <w:spacing w:val="-3"/>
          <w:sz w:val="22"/>
          <w:szCs w:val="22"/>
        </w:rPr>
        <w:t>1</w:t>
      </w:r>
      <w:r w:rsidRPr="00BD7CEA">
        <w:rPr>
          <w:rFonts w:asciiTheme="minorHAnsi" w:hAnsiTheme="minorHAnsi" w:cs="Arial"/>
          <w:b/>
          <w:spacing w:val="-3"/>
          <w:sz w:val="22"/>
          <w:szCs w:val="22"/>
        </w:rPr>
        <w:t>.</w:t>
      </w:r>
    </w:p>
    <w:p w:rsidR="00B125A0" w:rsidRDefault="00C0774D" w:rsidP="00277972">
      <w:pPr>
        <w:pStyle w:val="PRXNorm"/>
        <w:spacing w:after="120"/>
        <w:rPr>
          <w:rFonts w:asciiTheme="minorHAnsi" w:hAnsiTheme="minorHAnsi" w:cs="Arial"/>
          <w:b/>
          <w:spacing w:val="-3"/>
          <w:sz w:val="22"/>
          <w:szCs w:val="22"/>
        </w:rPr>
      </w:pPr>
      <w:r w:rsidRPr="00B125A0">
        <w:rPr>
          <w:rFonts w:asciiTheme="minorHAnsi" w:hAnsiTheme="minorHAnsi" w:cs="Arial"/>
          <w:b/>
          <w:spacing w:val="-3"/>
          <w:sz w:val="22"/>
          <w:szCs w:val="22"/>
        </w:rPr>
        <w:t>V.2 MANUAL AMBIENTAL DE CONSTRUÇÃ</w:t>
      </w:r>
      <w:r>
        <w:rPr>
          <w:rFonts w:asciiTheme="minorHAnsi" w:hAnsiTheme="minorHAnsi" w:cs="Arial"/>
          <w:b/>
          <w:spacing w:val="-3"/>
          <w:sz w:val="22"/>
          <w:szCs w:val="22"/>
        </w:rPr>
        <w:t>O – MAC</w:t>
      </w:r>
    </w:p>
    <w:p w:rsidR="00B125A0" w:rsidRDefault="00B125A0" w:rsidP="00B125A0">
      <w:pPr>
        <w:pStyle w:val="NormalWeb"/>
        <w:spacing w:after="120"/>
        <w:jc w:val="both"/>
        <w:rPr>
          <w:rFonts w:asciiTheme="minorHAnsi" w:hAnsiTheme="minorHAnsi" w:cstheme="minorHAnsi"/>
          <w:sz w:val="22"/>
          <w:szCs w:val="22"/>
        </w:rPr>
      </w:pPr>
      <w:r w:rsidRPr="00B125A0">
        <w:rPr>
          <w:rFonts w:asciiTheme="minorHAnsi" w:hAnsiTheme="minorHAnsi" w:cstheme="minorHAnsi"/>
          <w:sz w:val="22"/>
          <w:szCs w:val="22"/>
        </w:rPr>
        <w:t xml:space="preserve">Para assegurar que as obras não venham a trazer degradação ambiental, foi elaborado um documento para ser adotado como um guia de práticas ambientais adequadas a serem obedecidas pelas empresas contratadas para a execução das obras de esgotamento sanitário. </w:t>
      </w:r>
    </w:p>
    <w:p w:rsidR="00B125A0" w:rsidRPr="00B125A0" w:rsidRDefault="00B125A0" w:rsidP="00B125A0">
      <w:pPr>
        <w:pStyle w:val="NormalWeb"/>
        <w:spacing w:after="120"/>
        <w:jc w:val="both"/>
        <w:rPr>
          <w:rFonts w:asciiTheme="minorHAnsi" w:hAnsiTheme="minorHAnsi" w:cstheme="minorHAnsi"/>
          <w:sz w:val="22"/>
          <w:szCs w:val="22"/>
        </w:rPr>
      </w:pPr>
      <w:r w:rsidRPr="00B125A0">
        <w:rPr>
          <w:rFonts w:asciiTheme="minorHAnsi" w:hAnsiTheme="minorHAnsi" w:cstheme="minorHAnsi"/>
          <w:sz w:val="22"/>
          <w:szCs w:val="22"/>
        </w:rPr>
        <w:t>Esse documento – Manual Ambiental de Construção - será incorporado aos processos de licitação para que as empresas tenham prévio conhecimento de suas condições e constitui uma exigência contratual. Sua implantação é de responsabilidade da U</w:t>
      </w:r>
      <w:r w:rsidR="00320CD5">
        <w:rPr>
          <w:rFonts w:asciiTheme="minorHAnsi" w:hAnsiTheme="minorHAnsi" w:cstheme="minorHAnsi"/>
          <w:sz w:val="22"/>
          <w:szCs w:val="22"/>
        </w:rPr>
        <w:t>GP</w:t>
      </w:r>
      <w:r w:rsidRPr="00B125A0">
        <w:rPr>
          <w:rFonts w:asciiTheme="minorHAnsi" w:hAnsiTheme="minorHAnsi" w:cstheme="minorHAnsi"/>
          <w:sz w:val="22"/>
          <w:szCs w:val="22"/>
        </w:rPr>
        <w:t>, da COMPESA e das empresas construtoras.</w:t>
      </w:r>
    </w:p>
    <w:p w:rsidR="00B125A0" w:rsidRPr="00B125A0" w:rsidRDefault="00B125A0" w:rsidP="00B125A0">
      <w:pPr>
        <w:pStyle w:val="NormalWeb"/>
        <w:spacing w:after="120"/>
        <w:jc w:val="both"/>
        <w:rPr>
          <w:rFonts w:asciiTheme="minorHAnsi" w:hAnsiTheme="minorHAnsi" w:cstheme="minorHAnsi"/>
          <w:sz w:val="22"/>
          <w:szCs w:val="22"/>
        </w:rPr>
      </w:pPr>
      <w:r w:rsidRPr="00B125A0">
        <w:rPr>
          <w:rFonts w:asciiTheme="minorHAnsi" w:hAnsiTheme="minorHAnsi" w:cstheme="minorHAnsi"/>
          <w:sz w:val="22"/>
          <w:szCs w:val="22"/>
        </w:rPr>
        <w:t>O MAC contempla:</w:t>
      </w:r>
    </w:p>
    <w:p w:rsidR="00B125A0" w:rsidRPr="00B125A0" w:rsidRDefault="00B125A0" w:rsidP="003F0905">
      <w:pPr>
        <w:pStyle w:val="Corpodetexto21"/>
        <w:numPr>
          <w:ilvl w:val="0"/>
          <w:numId w:val="23"/>
        </w:numPr>
        <w:tabs>
          <w:tab w:val="clear" w:pos="720"/>
          <w:tab w:val="num" w:pos="360"/>
          <w:tab w:val="left" w:pos="6753"/>
          <w:tab w:val="left" w:pos="6783"/>
        </w:tabs>
        <w:spacing w:line="240" w:lineRule="auto"/>
        <w:ind w:right="-316" w:hanging="720"/>
        <w:rPr>
          <w:rFonts w:asciiTheme="minorHAnsi" w:hAnsiTheme="minorHAnsi" w:cstheme="minorHAnsi"/>
          <w:bCs/>
          <w:color w:val="000000"/>
          <w:sz w:val="22"/>
          <w:szCs w:val="22"/>
        </w:rPr>
      </w:pPr>
      <w:r w:rsidRPr="00B125A0">
        <w:rPr>
          <w:rFonts w:asciiTheme="minorHAnsi" w:hAnsiTheme="minorHAnsi" w:cstheme="minorHAnsi"/>
          <w:bCs/>
          <w:color w:val="000000"/>
          <w:sz w:val="22"/>
          <w:szCs w:val="22"/>
        </w:rPr>
        <w:t xml:space="preserve">Sistema de gerenciamento sócio-ambiental do </w:t>
      </w:r>
      <w:r w:rsidRPr="00B125A0">
        <w:rPr>
          <w:rFonts w:asciiTheme="minorHAnsi" w:hAnsiTheme="minorHAnsi" w:cstheme="minorHAnsi"/>
          <w:bCs/>
          <w:i/>
          <w:color w:val="000000"/>
          <w:sz w:val="22"/>
          <w:szCs w:val="22"/>
        </w:rPr>
        <w:t>Projeto</w:t>
      </w:r>
      <w:r w:rsidRPr="00B125A0">
        <w:rPr>
          <w:rFonts w:asciiTheme="minorHAnsi" w:hAnsiTheme="minorHAnsi" w:cstheme="minorHAnsi"/>
          <w:bCs/>
          <w:color w:val="000000"/>
          <w:sz w:val="22"/>
          <w:szCs w:val="22"/>
        </w:rPr>
        <w:t xml:space="preserve">, já detalhado no item </w:t>
      </w:r>
      <w:r>
        <w:rPr>
          <w:rFonts w:asciiTheme="minorHAnsi" w:hAnsiTheme="minorHAnsi" w:cstheme="minorHAnsi"/>
          <w:bCs/>
          <w:color w:val="000000"/>
          <w:sz w:val="22"/>
          <w:szCs w:val="22"/>
        </w:rPr>
        <w:t>V.</w:t>
      </w:r>
      <w:r w:rsidRPr="00B125A0">
        <w:rPr>
          <w:rFonts w:asciiTheme="minorHAnsi" w:hAnsiTheme="minorHAnsi" w:cstheme="minorHAnsi"/>
          <w:bCs/>
          <w:color w:val="000000"/>
          <w:sz w:val="22"/>
          <w:szCs w:val="22"/>
        </w:rPr>
        <w:t>1 do PGA;</w:t>
      </w:r>
    </w:p>
    <w:p w:rsidR="00B125A0" w:rsidRPr="00B125A0" w:rsidRDefault="00B125A0" w:rsidP="003F0905">
      <w:pPr>
        <w:pStyle w:val="Corpodetexto21"/>
        <w:numPr>
          <w:ilvl w:val="0"/>
          <w:numId w:val="22"/>
        </w:numPr>
        <w:tabs>
          <w:tab w:val="clear" w:pos="720"/>
        </w:tabs>
        <w:spacing w:line="240" w:lineRule="auto"/>
        <w:ind w:left="360" w:right="90"/>
        <w:jc w:val="both"/>
        <w:rPr>
          <w:rFonts w:asciiTheme="minorHAnsi" w:hAnsiTheme="minorHAnsi" w:cstheme="minorHAnsi"/>
          <w:bCs/>
          <w:color w:val="000000"/>
          <w:sz w:val="22"/>
          <w:szCs w:val="22"/>
        </w:rPr>
      </w:pPr>
      <w:r w:rsidRPr="00B125A0">
        <w:rPr>
          <w:rFonts w:asciiTheme="minorHAnsi" w:hAnsiTheme="minorHAnsi" w:cstheme="minorHAnsi"/>
          <w:bCs/>
          <w:color w:val="000000"/>
          <w:sz w:val="22"/>
          <w:szCs w:val="22"/>
        </w:rPr>
        <w:t xml:space="preserve"> Ações e regras ambientais relativas à implantação e gerenciamento das obras, que contemple um plano de convivência com as obras: (i) canteiro de obras; (ii) gerenciamento de riscos e de ações de emergência na construção; (iii) educação ambiental dos trabalhadores e código de conduta na obra; (iv) saúde e segurança nas obras; (v) gerenciamento e disposição de resíduos; (vi) controle de ruído; (vii) pátio de equipamentos; (viii) controle de trânsito; (ix) estradas de serviço; etc;</w:t>
      </w:r>
    </w:p>
    <w:p w:rsidR="00B125A0" w:rsidRPr="00B125A0" w:rsidRDefault="00B125A0" w:rsidP="003F0905">
      <w:pPr>
        <w:pStyle w:val="Corpodetexto21"/>
        <w:numPr>
          <w:ilvl w:val="0"/>
          <w:numId w:val="22"/>
        </w:numPr>
        <w:tabs>
          <w:tab w:val="clear" w:pos="720"/>
        </w:tabs>
        <w:spacing w:line="240" w:lineRule="auto"/>
        <w:ind w:left="360" w:right="-316"/>
        <w:rPr>
          <w:rFonts w:asciiTheme="minorHAnsi" w:hAnsiTheme="minorHAnsi" w:cstheme="minorHAnsi"/>
          <w:bCs/>
          <w:color w:val="000000"/>
          <w:sz w:val="22"/>
          <w:szCs w:val="22"/>
        </w:rPr>
      </w:pPr>
      <w:r w:rsidRPr="00B125A0">
        <w:rPr>
          <w:rFonts w:asciiTheme="minorHAnsi" w:hAnsiTheme="minorHAnsi" w:cstheme="minorHAnsi"/>
          <w:bCs/>
          <w:color w:val="000000"/>
          <w:sz w:val="22"/>
          <w:szCs w:val="22"/>
        </w:rPr>
        <w:t xml:space="preserve"> Ações e regras ambientais relativas às atividades construtivas, a depender dos tipos de empreendimentos selecionados;</w:t>
      </w:r>
    </w:p>
    <w:p w:rsidR="00B125A0" w:rsidRDefault="00B125A0" w:rsidP="003F0905">
      <w:pPr>
        <w:pStyle w:val="Corpodetexto21"/>
        <w:numPr>
          <w:ilvl w:val="0"/>
          <w:numId w:val="22"/>
        </w:numPr>
        <w:tabs>
          <w:tab w:val="clear" w:pos="720"/>
          <w:tab w:val="left" w:pos="360"/>
        </w:tabs>
        <w:spacing w:line="240" w:lineRule="auto"/>
        <w:ind w:left="360" w:right="-316"/>
        <w:rPr>
          <w:rFonts w:asciiTheme="minorHAnsi" w:hAnsiTheme="minorHAnsi" w:cstheme="minorHAnsi"/>
          <w:bCs/>
          <w:color w:val="000000"/>
          <w:sz w:val="22"/>
          <w:szCs w:val="22"/>
        </w:rPr>
      </w:pPr>
      <w:r w:rsidRPr="00B125A0">
        <w:rPr>
          <w:rFonts w:asciiTheme="minorHAnsi" w:hAnsiTheme="minorHAnsi" w:cstheme="minorHAnsi"/>
          <w:bCs/>
          <w:color w:val="000000"/>
          <w:sz w:val="22"/>
          <w:szCs w:val="22"/>
        </w:rPr>
        <w:t>Plano de controle e recuperação das áreas de empréstimo e de bota-fora.</w:t>
      </w:r>
    </w:p>
    <w:p w:rsidR="00320CD5" w:rsidRPr="00B125A0" w:rsidRDefault="00320CD5" w:rsidP="00320CD5">
      <w:pPr>
        <w:pStyle w:val="Corpodetexto21"/>
        <w:tabs>
          <w:tab w:val="left" w:pos="360"/>
        </w:tabs>
        <w:spacing w:line="240" w:lineRule="auto"/>
        <w:ind w:right="-316"/>
        <w:rPr>
          <w:rFonts w:asciiTheme="minorHAnsi" w:hAnsiTheme="minorHAnsi" w:cstheme="minorHAnsi"/>
          <w:bCs/>
          <w:color w:val="000000"/>
          <w:sz w:val="22"/>
          <w:szCs w:val="22"/>
        </w:rPr>
      </w:pPr>
      <w:r>
        <w:rPr>
          <w:rFonts w:asciiTheme="minorHAnsi" w:hAnsiTheme="minorHAnsi" w:cstheme="minorHAnsi"/>
          <w:bCs/>
          <w:color w:val="000000"/>
          <w:sz w:val="22"/>
          <w:szCs w:val="22"/>
        </w:rPr>
        <w:t>O MAC encontra-se no Anexo IV.</w:t>
      </w:r>
    </w:p>
    <w:p w:rsidR="00067FE9" w:rsidRPr="0042107D" w:rsidRDefault="00C0774D" w:rsidP="00067FE9">
      <w:pPr>
        <w:pStyle w:val="NormalWeb"/>
        <w:spacing w:after="120"/>
        <w:jc w:val="both"/>
        <w:rPr>
          <w:rFonts w:asciiTheme="minorHAnsi" w:hAnsiTheme="minorHAnsi" w:cs="Arial"/>
          <w:b/>
          <w:spacing w:val="-3"/>
          <w:sz w:val="22"/>
          <w:szCs w:val="22"/>
        </w:rPr>
      </w:pPr>
      <w:r w:rsidRPr="0042107D">
        <w:rPr>
          <w:rFonts w:asciiTheme="minorHAnsi" w:hAnsiTheme="minorHAnsi" w:cs="Arial"/>
          <w:b/>
          <w:spacing w:val="-3"/>
          <w:sz w:val="22"/>
          <w:szCs w:val="22"/>
        </w:rPr>
        <w:t>V.</w:t>
      </w:r>
      <w:r>
        <w:rPr>
          <w:rFonts w:asciiTheme="minorHAnsi" w:hAnsiTheme="minorHAnsi" w:cs="Arial"/>
          <w:b/>
          <w:spacing w:val="-3"/>
          <w:sz w:val="22"/>
          <w:szCs w:val="22"/>
        </w:rPr>
        <w:t xml:space="preserve">3 </w:t>
      </w:r>
      <w:r w:rsidRPr="0042107D">
        <w:rPr>
          <w:rFonts w:asciiTheme="minorHAnsi" w:hAnsiTheme="minorHAnsi" w:cs="Arial"/>
          <w:b/>
          <w:spacing w:val="-3"/>
          <w:sz w:val="22"/>
          <w:szCs w:val="22"/>
        </w:rPr>
        <w:t xml:space="preserve"> PROGRAMA DE MONITORAMENTO E CONTROLE</w:t>
      </w:r>
      <w:r>
        <w:rPr>
          <w:rFonts w:asciiTheme="minorHAnsi" w:hAnsiTheme="minorHAnsi" w:cs="Arial"/>
          <w:b/>
          <w:spacing w:val="-3"/>
          <w:sz w:val="22"/>
          <w:szCs w:val="22"/>
        </w:rPr>
        <w:t xml:space="preserve"> DAS AÇÕES AMBIENTAIS DO PROJETO</w:t>
      </w:r>
    </w:p>
    <w:p w:rsidR="0048034B" w:rsidRDefault="00277972" w:rsidP="00277972">
      <w:pPr>
        <w:spacing w:after="120"/>
        <w:jc w:val="both"/>
        <w:rPr>
          <w:rFonts w:cs="Arial"/>
        </w:rPr>
      </w:pPr>
      <w:r w:rsidRPr="0048034B">
        <w:rPr>
          <w:rFonts w:cs="Arial"/>
        </w:rPr>
        <w:t>O Moni</w:t>
      </w:r>
      <w:r w:rsidR="0048034B" w:rsidRPr="0048034B">
        <w:rPr>
          <w:rFonts w:cs="Arial"/>
        </w:rPr>
        <w:t>toramento e Controle do Projeto PSA-Ipojuca será realizado</w:t>
      </w:r>
      <w:r w:rsidR="0048034B">
        <w:rPr>
          <w:rFonts w:cs="Arial"/>
        </w:rPr>
        <w:t xml:space="preserve"> por meio dos seguintes documentos:</w:t>
      </w:r>
    </w:p>
    <w:p w:rsidR="0048034B" w:rsidRDefault="0048034B" w:rsidP="00FA5D05">
      <w:pPr>
        <w:pStyle w:val="ListParagraph"/>
        <w:numPr>
          <w:ilvl w:val="0"/>
          <w:numId w:val="17"/>
        </w:numPr>
        <w:spacing w:after="120"/>
        <w:jc w:val="both"/>
        <w:rPr>
          <w:rFonts w:cs="Arial"/>
        </w:rPr>
      </w:pPr>
      <w:r>
        <w:rPr>
          <w:rFonts w:cs="Arial"/>
        </w:rPr>
        <w:t>Ficha Ambiental de Subprojetos para solicitação de “Não Objeção” da licitação de obras;</w:t>
      </w:r>
    </w:p>
    <w:p w:rsidR="0048034B" w:rsidRDefault="0048034B" w:rsidP="00FA5D05">
      <w:pPr>
        <w:pStyle w:val="ListParagraph"/>
        <w:numPr>
          <w:ilvl w:val="0"/>
          <w:numId w:val="17"/>
        </w:numPr>
        <w:spacing w:after="120"/>
        <w:jc w:val="both"/>
        <w:rPr>
          <w:rFonts w:cs="Arial"/>
        </w:rPr>
      </w:pPr>
      <w:r>
        <w:rPr>
          <w:rFonts w:cs="Arial"/>
        </w:rPr>
        <w:t>Programas de Controle Ambiental de Obras – P</w:t>
      </w:r>
      <w:r w:rsidR="00E268F5">
        <w:rPr>
          <w:rFonts w:cs="Arial"/>
        </w:rPr>
        <w:t>CAOs específicos para cada obra, de acordo com o constante do MAC</w:t>
      </w:r>
    </w:p>
    <w:p w:rsidR="0048034B" w:rsidRDefault="0048034B" w:rsidP="00FA5D05">
      <w:pPr>
        <w:pStyle w:val="ListParagraph"/>
        <w:numPr>
          <w:ilvl w:val="0"/>
          <w:numId w:val="17"/>
        </w:numPr>
        <w:spacing w:after="120"/>
        <w:jc w:val="both"/>
        <w:rPr>
          <w:rFonts w:cs="Arial"/>
        </w:rPr>
      </w:pPr>
      <w:r>
        <w:rPr>
          <w:rFonts w:cs="Arial"/>
        </w:rPr>
        <w:t>Informes semestrais de supervisão ambiental de obras</w:t>
      </w:r>
    </w:p>
    <w:p w:rsidR="008A144D" w:rsidRPr="008A144D" w:rsidRDefault="008A144D" w:rsidP="008A144D">
      <w:pPr>
        <w:spacing w:after="120"/>
        <w:jc w:val="both"/>
        <w:rPr>
          <w:rFonts w:cs="Arial"/>
        </w:rPr>
      </w:pPr>
      <w:r>
        <w:rPr>
          <w:rFonts w:cs="Arial"/>
        </w:rPr>
        <w:t xml:space="preserve">Modelos da Ficha Ambiental de Subprojetos e dos Informes Semestrais </w:t>
      </w:r>
      <w:r w:rsidR="00203800">
        <w:rPr>
          <w:rFonts w:cs="Arial"/>
        </w:rPr>
        <w:t xml:space="preserve">encontram-se no </w:t>
      </w:r>
      <w:r w:rsidR="00203800" w:rsidRPr="00320CD5">
        <w:rPr>
          <w:rFonts w:cs="Arial"/>
        </w:rPr>
        <w:t xml:space="preserve">Anexo </w:t>
      </w:r>
      <w:r w:rsidR="00320CD5" w:rsidRPr="00320CD5">
        <w:rPr>
          <w:rFonts w:cs="Arial"/>
        </w:rPr>
        <w:t>III.</w:t>
      </w:r>
    </w:p>
    <w:p w:rsidR="002C4B76" w:rsidRPr="002C4B76" w:rsidRDefault="00C0774D" w:rsidP="007A1506">
      <w:pPr>
        <w:autoSpaceDE w:val="0"/>
        <w:autoSpaceDN w:val="0"/>
        <w:adjustRightInd w:val="0"/>
        <w:spacing w:after="120" w:line="240" w:lineRule="auto"/>
        <w:jc w:val="both"/>
        <w:rPr>
          <w:rStyle w:val="longtext"/>
          <w:rFonts w:cs="Arial"/>
          <w:b/>
          <w:lang w:val="pt-PT"/>
        </w:rPr>
      </w:pPr>
      <w:r w:rsidRPr="002C4B76">
        <w:rPr>
          <w:rStyle w:val="longtext"/>
          <w:rFonts w:cs="Arial"/>
          <w:b/>
          <w:lang w:val="pt-PT"/>
        </w:rPr>
        <w:t>V.</w:t>
      </w:r>
      <w:r>
        <w:rPr>
          <w:rStyle w:val="longtext"/>
          <w:rFonts w:cs="Arial"/>
          <w:b/>
          <w:lang w:val="pt-PT"/>
        </w:rPr>
        <w:t>4</w:t>
      </w:r>
      <w:r w:rsidRPr="002C4B76">
        <w:rPr>
          <w:rStyle w:val="longtext"/>
          <w:rFonts w:cs="Arial"/>
          <w:b/>
          <w:lang w:val="pt-PT"/>
        </w:rPr>
        <w:t xml:space="preserve"> INDICADORES</w:t>
      </w:r>
      <w:r>
        <w:rPr>
          <w:rStyle w:val="longtext"/>
          <w:rFonts w:cs="Arial"/>
          <w:b/>
          <w:lang w:val="pt-PT"/>
        </w:rPr>
        <w:t xml:space="preserve"> AMBIENTAIS</w:t>
      </w:r>
    </w:p>
    <w:p w:rsidR="002C4B76" w:rsidRDefault="00B70134" w:rsidP="007A1506">
      <w:pPr>
        <w:autoSpaceDE w:val="0"/>
        <w:autoSpaceDN w:val="0"/>
        <w:adjustRightInd w:val="0"/>
        <w:spacing w:after="120" w:line="240" w:lineRule="auto"/>
        <w:jc w:val="both"/>
        <w:rPr>
          <w:rStyle w:val="longtext"/>
          <w:rFonts w:cs="Arial"/>
          <w:color w:val="333333"/>
          <w:lang w:val="pt-PT"/>
        </w:rPr>
      </w:pPr>
      <w:r>
        <w:rPr>
          <w:rStyle w:val="longtext"/>
          <w:rFonts w:cs="Arial"/>
          <w:color w:val="333333"/>
          <w:lang w:val="pt-PT"/>
        </w:rPr>
        <w:t>Os principais indicadores ambientais do Projeto referem-se às ações previstas nos Componentes 2 e 3:</w:t>
      </w:r>
    </w:p>
    <w:p w:rsidR="00B70134" w:rsidRDefault="00B70134" w:rsidP="003F0905">
      <w:pPr>
        <w:pStyle w:val="ListParagraph"/>
        <w:numPr>
          <w:ilvl w:val="0"/>
          <w:numId w:val="75"/>
        </w:numPr>
        <w:autoSpaceDE w:val="0"/>
        <w:autoSpaceDN w:val="0"/>
        <w:adjustRightInd w:val="0"/>
        <w:spacing w:after="120" w:line="240" w:lineRule="auto"/>
        <w:jc w:val="both"/>
        <w:rPr>
          <w:rStyle w:val="longtext"/>
          <w:rFonts w:cs="Arial"/>
          <w:color w:val="333333"/>
          <w:lang w:val="pt-PT"/>
        </w:rPr>
      </w:pPr>
      <w:r>
        <w:rPr>
          <w:rStyle w:val="longtext"/>
          <w:rFonts w:cs="Arial"/>
          <w:color w:val="333333"/>
          <w:lang w:val="pt-PT"/>
        </w:rPr>
        <w:t>Remoção de DBO5 – A meta do PSA/Ipojuca é de promover uma redução de 18,64 t/dia do DBO5 lançada atualmente na bacia, considerando uma remoção média de 80% nos sistemas de  tratamento a serem implantados.</w:t>
      </w:r>
    </w:p>
    <w:p w:rsidR="00B70134" w:rsidRDefault="00B70134" w:rsidP="003F0905">
      <w:pPr>
        <w:pStyle w:val="ListParagraph"/>
        <w:numPr>
          <w:ilvl w:val="0"/>
          <w:numId w:val="75"/>
        </w:numPr>
        <w:autoSpaceDE w:val="0"/>
        <w:autoSpaceDN w:val="0"/>
        <w:adjustRightInd w:val="0"/>
        <w:spacing w:after="120" w:line="240" w:lineRule="auto"/>
        <w:jc w:val="both"/>
        <w:rPr>
          <w:rStyle w:val="longtext"/>
          <w:rFonts w:cs="Arial"/>
          <w:color w:val="333333"/>
          <w:lang w:val="pt-PT"/>
        </w:rPr>
      </w:pPr>
      <w:r>
        <w:rPr>
          <w:rStyle w:val="longtext"/>
          <w:rFonts w:cs="Arial"/>
          <w:color w:val="333333"/>
          <w:lang w:val="pt-PT"/>
        </w:rPr>
        <w:t>Recuperação e revegetação de APPs localizadas nas bacias</w:t>
      </w:r>
      <w:r w:rsidR="003932BB">
        <w:rPr>
          <w:rStyle w:val="longtext"/>
          <w:rFonts w:cs="Arial"/>
          <w:color w:val="333333"/>
          <w:lang w:val="pt-PT"/>
        </w:rPr>
        <w:t xml:space="preserve"> e entorno de reservatórios de abastecimento sendo a meta proposta de 350 hectares recuperados</w:t>
      </w:r>
    </w:p>
    <w:p w:rsidR="003932BB" w:rsidRPr="00B70134" w:rsidRDefault="003932BB" w:rsidP="003F0905">
      <w:pPr>
        <w:pStyle w:val="ListParagraph"/>
        <w:numPr>
          <w:ilvl w:val="0"/>
          <w:numId w:val="75"/>
        </w:numPr>
        <w:autoSpaceDE w:val="0"/>
        <w:autoSpaceDN w:val="0"/>
        <w:adjustRightInd w:val="0"/>
        <w:spacing w:after="120" w:line="240" w:lineRule="auto"/>
        <w:jc w:val="both"/>
        <w:rPr>
          <w:rStyle w:val="longtext"/>
          <w:rFonts w:cs="Arial"/>
          <w:color w:val="333333"/>
          <w:lang w:val="pt-PT"/>
        </w:rPr>
      </w:pPr>
      <w:r>
        <w:rPr>
          <w:rStyle w:val="longtext"/>
          <w:rFonts w:cs="Arial"/>
          <w:color w:val="333333"/>
          <w:lang w:val="pt-PT"/>
        </w:rPr>
        <w:t>Impl</w:t>
      </w:r>
      <w:r w:rsidR="0007007A">
        <w:rPr>
          <w:rStyle w:val="longtext"/>
          <w:rFonts w:cs="Arial"/>
          <w:color w:val="333333"/>
          <w:lang w:val="pt-PT"/>
        </w:rPr>
        <w:t>an</w:t>
      </w:r>
      <w:r>
        <w:rPr>
          <w:rStyle w:val="longtext"/>
          <w:rFonts w:cs="Arial"/>
          <w:color w:val="333333"/>
          <w:lang w:val="pt-PT"/>
        </w:rPr>
        <w:t>tação de Parques Urbanos – previsão de implantação de 8 hectares de parques urbanos localizados nas margens urbanas do rio Ipojuca.</w:t>
      </w:r>
    </w:p>
    <w:p w:rsidR="009C3562" w:rsidRDefault="00B70134" w:rsidP="003932BB">
      <w:pPr>
        <w:spacing w:after="120" w:line="240" w:lineRule="auto"/>
        <w:rPr>
          <w:rStyle w:val="longtext"/>
          <w:rFonts w:cs="Arial"/>
          <w:b/>
          <w:lang w:val="pt-PT"/>
        </w:rPr>
      </w:pPr>
      <w:r>
        <w:rPr>
          <w:rStyle w:val="longtext"/>
          <w:rFonts w:cs="Arial"/>
          <w:b/>
          <w:color w:val="333333"/>
          <w:lang w:val="pt-PT"/>
        </w:rPr>
        <w:t xml:space="preserve"> </w:t>
      </w:r>
      <w:r w:rsidR="007A1506" w:rsidRPr="00B43375">
        <w:rPr>
          <w:rStyle w:val="longtext"/>
          <w:rFonts w:cs="Arial"/>
          <w:b/>
          <w:lang w:val="pt-PT"/>
        </w:rPr>
        <w:t xml:space="preserve">VI. REQUISITOS PARA </w:t>
      </w:r>
      <w:r w:rsidR="009C3562" w:rsidRPr="00B43375">
        <w:rPr>
          <w:rStyle w:val="longtext"/>
          <w:rFonts w:cs="Arial"/>
          <w:b/>
          <w:lang w:val="pt-PT"/>
        </w:rPr>
        <w:t xml:space="preserve">INCLUSÃO </w:t>
      </w:r>
      <w:r w:rsidR="007A1506" w:rsidRPr="00B43375">
        <w:rPr>
          <w:rStyle w:val="longtext"/>
          <w:rFonts w:cs="Arial"/>
          <w:b/>
          <w:lang w:val="pt-PT"/>
        </w:rPr>
        <w:t xml:space="preserve">NOS ACORDOS JURÍDICOS </w:t>
      </w:r>
    </w:p>
    <w:p w:rsidR="00703F96" w:rsidRDefault="003932BB" w:rsidP="003932BB">
      <w:pPr>
        <w:spacing w:after="120" w:line="240" w:lineRule="auto"/>
        <w:jc w:val="both"/>
        <w:rPr>
          <w:rStyle w:val="longtext"/>
          <w:rFonts w:cstheme="minorHAnsi"/>
          <w:lang w:val="pt-PT"/>
        </w:rPr>
      </w:pPr>
      <w:r w:rsidRPr="003932BB">
        <w:rPr>
          <w:rStyle w:val="longtext"/>
          <w:rFonts w:cstheme="minorHAnsi"/>
          <w:lang w:val="pt-PT"/>
        </w:rPr>
        <w:t>Para implementação das ações previstas no âmbito do PSA/Ipojuca</w:t>
      </w:r>
      <w:r w:rsidR="00703F96">
        <w:rPr>
          <w:rStyle w:val="longtext"/>
          <w:rFonts w:cstheme="minorHAnsi"/>
          <w:lang w:val="pt-PT"/>
        </w:rPr>
        <w:t xml:space="preserve"> recomenda-se que:</w:t>
      </w:r>
    </w:p>
    <w:p w:rsidR="00703F96" w:rsidRDefault="00703F96" w:rsidP="003932BB">
      <w:pPr>
        <w:spacing w:after="120" w:line="240" w:lineRule="auto"/>
        <w:jc w:val="both"/>
        <w:rPr>
          <w:rStyle w:val="longtext"/>
          <w:rFonts w:cstheme="minorHAnsi"/>
          <w:b/>
          <w:lang w:val="pt-PT"/>
        </w:rPr>
      </w:pPr>
      <w:r>
        <w:rPr>
          <w:rStyle w:val="longtext"/>
          <w:rFonts w:cstheme="minorHAnsi"/>
          <w:b/>
          <w:lang w:val="pt-PT"/>
        </w:rPr>
        <w:t>Antes do primeiro desembolso:</w:t>
      </w:r>
    </w:p>
    <w:p w:rsidR="003932BB" w:rsidRPr="00703F96" w:rsidRDefault="00703F96" w:rsidP="00703F96">
      <w:pPr>
        <w:pStyle w:val="ListParagraph"/>
        <w:numPr>
          <w:ilvl w:val="0"/>
          <w:numId w:val="81"/>
        </w:numPr>
        <w:spacing w:after="120" w:line="240" w:lineRule="auto"/>
        <w:jc w:val="both"/>
        <w:rPr>
          <w:rStyle w:val="longtext"/>
          <w:rFonts w:cstheme="minorHAnsi"/>
          <w:lang w:val="pt-PT"/>
        </w:rPr>
      </w:pPr>
      <w:r>
        <w:rPr>
          <w:rStyle w:val="longtext"/>
          <w:rFonts w:cstheme="minorHAnsi"/>
          <w:lang w:val="pt-PT"/>
        </w:rPr>
        <w:t>Assinar os seguintes convénios:</w:t>
      </w:r>
    </w:p>
    <w:p w:rsidR="003932BB" w:rsidRPr="003932BB" w:rsidRDefault="003932BB" w:rsidP="003F0905">
      <w:pPr>
        <w:pStyle w:val="ListParagraph"/>
        <w:numPr>
          <w:ilvl w:val="0"/>
          <w:numId w:val="76"/>
        </w:numPr>
        <w:spacing w:after="120" w:line="240" w:lineRule="auto"/>
        <w:contextualSpacing w:val="0"/>
        <w:jc w:val="both"/>
        <w:rPr>
          <w:rFonts w:cstheme="minorHAnsi"/>
        </w:rPr>
      </w:pPr>
      <w:r w:rsidRPr="003932BB">
        <w:rPr>
          <w:rFonts w:cstheme="minorHAnsi"/>
        </w:rPr>
        <w:t>APAC e SRHE para que a APAC execute as atividades de sua responsabilidade no componente</w:t>
      </w:r>
      <w:r>
        <w:rPr>
          <w:rFonts w:cstheme="minorHAnsi"/>
        </w:rPr>
        <w:t xml:space="preserve"> 3</w:t>
      </w:r>
      <w:r w:rsidRPr="003932BB">
        <w:rPr>
          <w:rFonts w:cstheme="minorHAnsi"/>
        </w:rPr>
        <w:t xml:space="preserve">; </w:t>
      </w:r>
    </w:p>
    <w:p w:rsidR="003932BB" w:rsidRPr="003932BB" w:rsidRDefault="003932BB" w:rsidP="003F0905">
      <w:pPr>
        <w:pStyle w:val="ListParagraph"/>
        <w:numPr>
          <w:ilvl w:val="0"/>
          <w:numId w:val="76"/>
        </w:numPr>
        <w:spacing w:after="120" w:line="240" w:lineRule="auto"/>
        <w:contextualSpacing w:val="0"/>
        <w:jc w:val="both"/>
        <w:rPr>
          <w:rFonts w:cstheme="minorHAnsi"/>
        </w:rPr>
      </w:pPr>
      <w:r w:rsidRPr="003932BB">
        <w:rPr>
          <w:rFonts w:cstheme="minorHAnsi"/>
        </w:rPr>
        <w:t xml:space="preserve">APAC e CPRH para a realização dos estudos de enquadramento dos cursos d água e atualização da rede de monitoramento; </w:t>
      </w:r>
    </w:p>
    <w:p w:rsidR="00216AE7" w:rsidRDefault="00216AE7" w:rsidP="003F0905">
      <w:pPr>
        <w:pStyle w:val="ListParagraph"/>
        <w:numPr>
          <w:ilvl w:val="0"/>
          <w:numId w:val="76"/>
        </w:numPr>
        <w:spacing w:after="120" w:line="240" w:lineRule="auto"/>
        <w:contextualSpacing w:val="0"/>
        <w:jc w:val="both"/>
        <w:rPr>
          <w:rFonts w:cstheme="minorHAnsi"/>
        </w:rPr>
      </w:pPr>
      <w:r>
        <w:rPr>
          <w:rFonts w:cstheme="minorHAnsi"/>
        </w:rPr>
        <w:t>APAC e COMPESA para a recuperação, uso e conservação dos entornos de sete reservatórios de abastecimento de água;</w:t>
      </w:r>
    </w:p>
    <w:p w:rsidR="00216AE7" w:rsidRDefault="00216AE7" w:rsidP="003F0905">
      <w:pPr>
        <w:pStyle w:val="ListParagraph"/>
        <w:numPr>
          <w:ilvl w:val="0"/>
          <w:numId w:val="76"/>
        </w:numPr>
        <w:spacing w:after="120" w:line="240" w:lineRule="auto"/>
        <w:contextualSpacing w:val="0"/>
        <w:jc w:val="both"/>
        <w:rPr>
          <w:rFonts w:cstheme="minorHAnsi"/>
        </w:rPr>
      </w:pPr>
      <w:r>
        <w:rPr>
          <w:rFonts w:cstheme="minorHAnsi"/>
        </w:rPr>
        <w:t>APAC com os quatro municípios, a serem selecionados, que serão alvo das ações do Programa Janelas para o Rio</w:t>
      </w:r>
    </w:p>
    <w:p w:rsidR="00216AE7" w:rsidRDefault="003932BB" w:rsidP="003F0905">
      <w:pPr>
        <w:pStyle w:val="ListParagraph"/>
        <w:numPr>
          <w:ilvl w:val="0"/>
          <w:numId w:val="76"/>
        </w:numPr>
        <w:spacing w:after="120" w:line="240" w:lineRule="auto"/>
        <w:contextualSpacing w:val="0"/>
        <w:jc w:val="both"/>
        <w:rPr>
          <w:rFonts w:cstheme="minorHAnsi"/>
        </w:rPr>
      </w:pPr>
      <w:r w:rsidRPr="003932BB">
        <w:rPr>
          <w:rFonts w:cstheme="minorHAnsi"/>
        </w:rPr>
        <w:t xml:space="preserve">SRHE e CPRH para a modernização do laboratório de qualidade da água e implementação da </w:t>
      </w:r>
      <w:r w:rsidR="00216AE7">
        <w:rPr>
          <w:rFonts w:cstheme="minorHAnsi"/>
        </w:rPr>
        <w:t>U</w:t>
      </w:r>
      <w:r w:rsidRPr="003932BB">
        <w:rPr>
          <w:rFonts w:cstheme="minorHAnsi"/>
        </w:rPr>
        <w:t xml:space="preserve">nidade </w:t>
      </w:r>
      <w:r w:rsidR="00216AE7">
        <w:rPr>
          <w:rFonts w:cstheme="minorHAnsi"/>
        </w:rPr>
        <w:t>I</w:t>
      </w:r>
      <w:r w:rsidRPr="003932BB">
        <w:rPr>
          <w:rFonts w:cstheme="minorHAnsi"/>
        </w:rPr>
        <w:t xml:space="preserve">ntegrada de </w:t>
      </w:r>
      <w:r w:rsidR="00216AE7">
        <w:rPr>
          <w:rFonts w:cstheme="minorHAnsi"/>
        </w:rPr>
        <w:t>G</w:t>
      </w:r>
      <w:r w:rsidRPr="003932BB">
        <w:rPr>
          <w:rFonts w:cstheme="minorHAnsi"/>
        </w:rPr>
        <w:t xml:space="preserve">estão </w:t>
      </w:r>
      <w:r w:rsidR="00216AE7">
        <w:rPr>
          <w:rFonts w:cstheme="minorHAnsi"/>
        </w:rPr>
        <w:t>A</w:t>
      </w:r>
      <w:r w:rsidRPr="003932BB">
        <w:rPr>
          <w:rFonts w:cstheme="minorHAnsi"/>
        </w:rPr>
        <w:t>mbiental da bacia</w:t>
      </w:r>
      <w:r w:rsidR="00216AE7">
        <w:rPr>
          <w:rFonts w:cstheme="minorHAnsi"/>
        </w:rPr>
        <w:t xml:space="preserve"> – UIGA</w:t>
      </w:r>
    </w:p>
    <w:p w:rsidR="003932BB" w:rsidRDefault="003932BB" w:rsidP="003F0905">
      <w:pPr>
        <w:pStyle w:val="ListParagraph"/>
        <w:numPr>
          <w:ilvl w:val="0"/>
          <w:numId w:val="76"/>
        </w:numPr>
        <w:spacing w:after="120" w:line="240" w:lineRule="auto"/>
        <w:contextualSpacing w:val="0"/>
        <w:jc w:val="both"/>
        <w:rPr>
          <w:rFonts w:cstheme="minorHAnsi"/>
        </w:rPr>
      </w:pPr>
      <w:r w:rsidRPr="003932BB">
        <w:rPr>
          <w:rFonts w:cstheme="minorHAnsi"/>
        </w:rPr>
        <w:t>SRHE e COMPESA para repasse dos ativos e garantia da operação e manutenção dos sistemas construídos.</w:t>
      </w:r>
    </w:p>
    <w:p w:rsidR="00703F96" w:rsidRPr="00703F96" w:rsidRDefault="00703F96" w:rsidP="00703F96">
      <w:pPr>
        <w:pStyle w:val="ListParagraph"/>
        <w:numPr>
          <w:ilvl w:val="0"/>
          <w:numId w:val="81"/>
        </w:numPr>
        <w:spacing w:after="120" w:line="240" w:lineRule="auto"/>
        <w:jc w:val="both"/>
        <w:rPr>
          <w:rFonts w:cstheme="minorHAnsi"/>
        </w:rPr>
      </w:pPr>
      <w:r>
        <w:rPr>
          <w:rFonts w:cstheme="minorHAnsi"/>
        </w:rPr>
        <w:t>Manual Ambiental de construção: revisar e enviar ao Banco para aprovação.</w:t>
      </w:r>
    </w:p>
    <w:p w:rsidR="00703F96" w:rsidRDefault="00703F96" w:rsidP="00216AE7">
      <w:pPr>
        <w:spacing w:after="120" w:line="240" w:lineRule="auto"/>
        <w:jc w:val="both"/>
        <w:rPr>
          <w:rFonts w:cstheme="minorHAnsi"/>
          <w:b/>
        </w:rPr>
      </w:pPr>
    </w:p>
    <w:p w:rsidR="00216AE7" w:rsidRDefault="00703F96" w:rsidP="00216AE7">
      <w:pPr>
        <w:spacing w:after="120" w:line="240" w:lineRule="auto"/>
        <w:jc w:val="both"/>
        <w:rPr>
          <w:rFonts w:cstheme="minorHAnsi"/>
          <w:b/>
        </w:rPr>
      </w:pPr>
      <w:r>
        <w:rPr>
          <w:rFonts w:cstheme="minorHAnsi"/>
          <w:b/>
        </w:rPr>
        <w:t>Condições de execução:</w:t>
      </w:r>
    </w:p>
    <w:p w:rsidR="003932BB" w:rsidRPr="00703F96" w:rsidRDefault="00703F96" w:rsidP="003932BB">
      <w:pPr>
        <w:pStyle w:val="ListParagraph"/>
        <w:numPr>
          <w:ilvl w:val="0"/>
          <w:numId w:val="81"/>
        </w:numPr>
        <w:spacing w:after="120" w:line="240" w:lineRule="auto"/>
        <w:jc w:val="both"/>
        <w:rPr>
          <w:rStyle w:val="longtext"/>
          <w:rFonts w:cs="Arial"/>
        </w:rPr>
      </w:pPr>
      <w:r w:rsidRPr="00703F96">
        <w:rPr>
          <w:bCs/>
          <w:sz w:val="20"/>
        </w:rPr>
        <w:t xml:space="preserve">Antes de qualquer obra o executor deverá demonstrar posse legal dos terrenos, servidões e as licenças ambientais pertinentes. </w:t>
      </w:r>
    </w:p>
    <w:p w:rsidR="009C3562" w:rsidRPr="00703F96" w:rsidRDefault="009C3562" w:rsidP="003932BB">
      <w:pPr>
        <w:spacing w:after="120" w:line="240" w:lineRule="auto"/>
        <w:rPr>
          <w:rStyle w:val="longtext"/>
          <w:rFonts w:cs="Arial"/>
          <w:b/>
          <w:color w:val="333333"/>
        </w:rPr>
      </w:pPr>
    </w:p>
    <w:p w:rsidR="003932BB" w:rsidRPr="00703F96" w:rsidRDefault="003932BB">
      <w:pPr>
        <w:rPr>
          <w:rStyle w:val="longtext"/>
          <w:rFonts w:cs="Arial"/>
          <w:b/>
        </w:rPr>
      </w:pPr>
      <w:r w:rsidRPr="00703F96">
        <w:rPr>
          <w:rStyle w:val="longtext"/>
          <w:rFonts w:cs="Arial"/>
          <w:b/>
        </w:rPr>
        <w:br w:type="page"/>
      </w:r>
    </w:p>
    <w:p w:rsidR="0073612F" w:rsidRPr="0073612F" w:rsidRDefault="009C3562" w:rsidP="0073612F">
      <w:pPr>
        <w:autoSpaceDE w:val="0"/>
        <w:autoSpaceDN w:val="0"/>
        <w:adjustRightInd w:val="0"/>
        <w:spacing w:after="120" w:line="240" w:lineRule="auto"/>
        <w:jc w:val="both"/>
        <w:rPr>
          <w:rFonts w:cstheme="minorHAnsi"/>
          <w:b/>
          <w:bCs/>
        </w:rPr>
      </w:pPr>
      <w:r w:rsidRPr="00F548EA">
        <w:rPr>
          <w:rStyle w:val="longtext"/>
          <w:rFonts w:cs="Arial"/>
          <w:b/>
          <w:lang w:val="pt-PT"/>
        </w:rPr>
        <w:t>ANEXO I</w:t>
      </w:r>
      <w:r w:rsidR="00E2050B">
        <w:rPr>
          <w:rStyle w:val="longtext"/>
          <w:rFonts w:cs="Arial"/>
          <w:b/>
          <w:lang w:val="pt-PT"/>
        </w:rPr>
        <w:t xml:space="preserve"> </w:t>
      </w:r>
      <w:r w:rsidR="0073612F">
        <w:rPr>
          <w:rStyle w:val="longtext"/>
          <w:rFonts w:cs="Arial"/>
          <w:b/>
          <w:lang w:val="pt-PT"/>
        </w:rPr>
        <w:t xml:space="preserve">- </w:t>
      </w:r>
      <w:r w:rsidR="0073612F" w:rsidRPr="0073612F">
        <w:rPr>
          <w:rFonts w:cstheme="minorHAnsi"/>
          <w:b/>
        </w:rPr>
        <w:t>CRITÉRIOS E PROCEDIMENTOS CONCEPÇÃO</w:t>
      </w:r>
      <w:r w:rsidR="00D73BB7">
        <w:rPr>
          <w:rFonts w:cstheme="minorHAnsi"/>
          <w:b/>
        </w:rPr>
        <w:t>/</w:t>
      </w:r>
      <w:r w:rsidR="0073612F" w:rsidRPr="0073612F">
        <w:rPr>
          <w:rFonts w:cstheme="minorHAnsi"/>
          <w:b/>
        </w:rPr>
        <w:t>AVALIAÇÃO AMBIENTAL DE PROJETOS</w:t>
      </w:r>
      <w:r w:rsidR="00D73BB7">
        <w:rPr>
          <w:rFonts w:cstheme="minorHAnsi"/>
          <w:b/>
        </w:rPr>
        <w:t xml:space="preserve"> E EXECUÇÃO DE OBRAS</w:t>
      </w:r>
    </w:p>
    <w:p w:rsidR="0073612F" w:rsidRPr="0073612F" w:rsidRDefault="0073612F" w:rsidP="0073612F">
      <w:pPr>
        <w:pStyle w:val="BodyText3"/>
        <w:spacing w:line="240" w:lineRule="auto"/>
        <w:jc w:val="both"/>
        <w:rPr>
          <w:rFonts w:cstheme="minorHAnsi"/>
          <w:bCs/>
          <w:sz w:val="22"/>
          <w:szCs w:val="22"/>
        </w:rPr>
      </w:pPr>
      <w:r w:rsidRPr="0073612F">
        <w:rPr>
          <w:rFonts w:cstheme="minorHAnsi"/>
          <w:bCs/>
          <w:sz w:val="22"/>
          <w:szCs w:val="22"/>
        </w:rPr>
        <w:t>A U</w:t>
      </w:r>
      <w:r w:rsidR="00BD7492">
        <w:rPr>
          <w:rFonts w:cstheme="minorHAnsi"/>
          <w:bCs/>
          <w:sz w:val="22"/>
          <w:szCs w:val="22"/>
        </w:rPr>
        <w:t>G</w:t>
      </w:r>
      <w:r w:rsidRPr="0073612F">
        <w:rPr>
          <w:rFonts w:cstheme="minorHAnsi"/>
          <w:bCs/>
          <w:sz w:val="22"/>
          <w:szCs w:val="22"/>
        </w:rPr>
        <w:t>P deverá adotar procedimentos sócio-ambie</w:t>
      </w:r>
      <w:r w:rsidR="00027389">
        <w:rPr>
          <w:rFonts w:cstheme="minorHAnsi"/>
          <w:bCs/>
          <w:sz w:val="22"/>
          <w:szCs w:val="22"/>
        </w:rPr>
        <w:t>ntais, durante a execução do Projeto, e</w:t>
      </w:r>
      <w:r w:rsidRPr="0073612F">
        <w:rPr>
          <w:rFonts w:cstheme="minorHAnsi"/>
          <w:bCs/>
          <w:sz w:val="22"/>
          <w:szCs w:val="22"/>
        </w:rPr>
        <w:t>nvolvendo as seguintes fases:</w:t>
      </w:r>
    </w:p>
    <w:p w:rsidR="0073612F" w:rsidRPr="0073612F" w:rsidRDefault="0073612F" w:rsidP="00FA5D05">
      <w:pPr>
        <w:pStyle w:val="BodyText3"/>
        <w:numPr>
          <w:ilvl w:val="0"/>
          <w:numId w:val="13"/>
        </w:numPr>
        <w:spacing w:line="240" w:lineRule="auto"/>
        <w:jc w:val="both"/>
        <w:rPr>
          <w:rFonts w:cstheme="minorHAnsi"/>
          <w:bCs/>
          <w:sz w:val="22"/>
          <w:szCs w:val="22"/>
        </w:rPr>
      </w:pPr>
      <w:r w:rsidRPr="0073612F">
        <w:rPr>
          <w:rFonts w:cstheme="minorHAnsi"/>
          <w:bCs/>
          <w:sz w:val="22"/>
          <w:szCs w:val="22"/>
        </w:rPr>
        <w:t>Fase A - Detalhamento dos Projetos (Estudos de Concepção e Projetos de Engenharia) dos Componentes 1 e 2</w:t>
      </w:r>
    </w:p>
    <w:p w:rsidR="0073612F" w:rsidRPr="0073612F" w:rsidRDefault="0073612F" w:rsidP="0073612F">
      <w:pPr>
        <w:pStyle w:val="BodyText3"/>
        <w:spacing w:line="240" w:lineRule="auto"/>
        <w:ind w:left="709"/>
        <w:jc w:val="both"/>
        <w:rPr>
          <w:rFonts w:cstheme="minorHAnsi"/>
          <w:bCs/>
          <w:sz w:val="22"/>
          <w:szCs w:val="22"/>
        </w:rPr>
      </w:pPr>
      <w:r w:rsidRPr="0073612F">
        <w:rPr>
          <w:rFonts w:cstheme="minorHAnsi"/>
          <w:bCs/>
          <w:sz w:val="22"/>
          <w:szCs w:val="22"/>
        </w:rPr>
        <w:t>Durante o detalhamento dos projetos deverão ser seguidos procedimentos referentes a:</w:t>
      </w:r>
    </w:p>
    <w:p w:rsidR="0073612F" w:rsidRPr="0073612F" w:rsidRDefault="0073612F" w:rsidP="00BD7492">
      <w:pPr>
        <w:pStyle w:val="BodyText3"/>
        <w:numPr>
          <w:ilvl w:val="1"/>
          <w:numId w:val="13"/>
        </w:numPr>
        <w:spacing w:line="240" w:lineRule="auto"/>
        <w:ind w:left="1418" w:hanging="709"/>
        <w:jc w:val="both"/>
        <w:rPr>
          <w:rFonts w:cstheme="minorHAnsi"/>
          <w:bCs/>
          <w:sz w:val="22"/>
          <w:szCs w:val="22"/>
        </w:rPr>
      </w:pPr>
      <w:r w:rsidRPr="0073612F">
        <w:rPr>
          <w:rFonts w:cstheme="minorHAnsi"/>
          <w:bCs/>
          <w:sz w:val="22"/>
          <w:szCs w:val="22"/>
        </w:rPr>
        <w:t>Critérios sócio-ambientais</w:t>
      </w:r>
      <w:r w:rsidR="00BD7492">
        <w:rPr>
          <w:rFonts w:cstheme="minorHAnsi"/>
          <w:bCs/>
          <w:sz w:val="22"/>
          <w:szCs w:val="22"/>
        </w:rPr>
        <w:t>, incluindo análise de alternativas,</w:t>
      </w:r>
      <w:r w:rsidRPr="0073612F">
        <w:rPr>
          <w:rFonts w:cstheme="minorHAnsi"/>
          <w:bCs/>
          <w:sz w:val="22"/>
          <w:szCs w:val="22"/>
        </w:rPr>
        <w:t xml:space="preserve"> para a concepção dos projetos;</w:t>
      </w:r>
    </w:p>
    <w:p w:rsidR="0073612F" w:rsidRPr="0073612F" w:rsidRDefault="0073612F" w:rsidP="00FA5D05">
      <w:pPr>
        <w:pStyle w:val="BodyText3"/>
        <w:numPr>
          <w:ilvl w:val="1"/>
          <w:numId w:val="13"/>
        </w:numPr>
        <w:spacing w:line="240" w:lineRule="auto"/>
        <w:ind w:left="709" w:firstLine="0"/>
        <w:jc w:val="both"/>
        <w:rPr>
          <w:rFonts w:cstheme="minorHAnsi"/>
          <w:bCs/>
          <w:sz w:val="22"/>
          <w:szCs w:val="22"/>
        </w:rPr>
      </w:pPr>
      <w:r w:rsidRPr="0073612F">
        <w:rPr>
          <w:rFonts w:cstheme="minorHAnsi"/>
          <w:bCs/>
          <w:sz w:val="22"/>
          <w:szCs w:val="22"/>
        </w:rPr>
        <w:t>Licenciamento ambiental dos projetos;</w:t>
      </w:r>
    </w:p>
    <w:p w:rsidR="0073612F" w:rsidRPr="0073612F" w:rsidRDefault="0073612F" w:rsidP="00FA5D05">
      <w:pPr>
        <w:pStyle w:val="BodyText3"/>
        <w:numPr>
          <w:ilvl w:val="1"/>
          <w:numId w:val="13"/>
        </w:numPr>
        <w:spacing w:line="240" w:lineRule="auto"/>
        <w:ind w:left="709" w:firstLine="0"/>
        <w:jc w:val="both"/>
        <w:rPr>
          <w:rFonts w:cstheme="minorHAnsi"/>
          <w:bCs/>
          <w:sz w:val="22"/>
          <w:szCs w:val="22"/>
        </w:rPr>
      </w:pPr>
      <w:r w:rsidRPr="0073612F">
        <w:rPr>
          <w:rFonts w:cstheme="minorHAnsi"/>
          <w:bCs/>
          <w:sz w:val="22"/>
          <w:szCs w:val="22"/>
        </w:rPr>
        <w:t>Procedimentos de Divulgação e Consulta;</w:t>
      </w:r>
    </w:p>
    <w:p w:rsidR="0073612F" w:rsidRPr="0073612F" w:rsidRDefault="0073612F" w:rsidP="00FA5D05">
      <w:pPr>
        <w:pStyle w:val="BodyText3"/>
        <w:numPr>
          <w:ilvl w:val="1"/>
          <w:numId w:val="13"/>
        </w:numPr>
        <w:spacing w:line="240" w:lineRule="auto"/>
        <w:ind w:left="1418" w:hanging="709"/>
        <w:jc w:val="both"/>
        <w:rPr>
          <w:rFonts w:cstheme="minorHAnsi"/>
          <w:bCs/>
          <w:sz w:val="22"/>
          <w:szCs w:val="22"/>
        </w:rPr>
      </w:pPr>
      <w:r w:rsidRPr="0073612F">
        <w:rPr>
          <w:rFonts w:cstheme="minorHAnsi"/>
          <w:bCs/>
          <w:sz w:val="22"/>
          <w:szCs w:val="22"/>
        </w:rPr>
        <w:t>Relatório Ambiental de acordo com as Salvaguardas Ambientais e Sociais do Banco.</w:t>
      </w:r>
    </w:p>
    <w:p w:rsidR="0073612F" w:rsidRDefault="0073612F" w:rsidP="00FA5D05">
      <w:pPr>
        <w:pStyle w:val="BodyText3"/>
        <w:numPr>
          <w:ilvl w:val="0"/>
          <w:numId w:val="13"/>
        </w:numPr>
        <w:spacing w:line="240" w:lineRule="auto"/>
        <w:jc w:val="both"/>
        <w:rPr>
          <w:rFonts w:cstheme="minorHAnsi"/>
          <w:bCs/>
          <w:sz w:val="22"/>
          <w:szCs w:val="22"/>
        </w:rPr>
      </w:pPr>
      <w:r w:rsidRPr="0073612F">
        <w:rPr>
          <w:rFonts w:cstheme="minorHAnsi"/>
          <w:bCs/>
          <w:sz w:val="22"/>
          <w:szCs w:val="22"/>
        </w:rPr>
        <w:t>Fase B</w:t>
      </w:r>
      <w:r>
        <w:rPr>
          <w:rFonts w:cstheme="minorHAnsi"/>
          <w:bCs/>
          <w:sz w:val="22"/>
          <w:szCs w:val="22"/>
        </w:rPr>
        <w:t xml:space="preserve"> – Licitação de Obras</w:t>
      </w:r>
    </w:p>
    <w:p w:rsidR="0073612F" w:rsidRPr="0073612F" w:rsidRDefault="0073612F" w:rsidP="00FA5D05">
      <w:pPr>
        <w:pStyle w:val="BodyText3"/>
        <w:numPr>
          <w:ilvl w:val="0"/>
          <w:numId w:val="13"/>
        </w:numPr>
        <w:spacing w:line="240" w:lineRule="auto"/>
        <w:jc w:val="both"/>
        <w:rPr>
          <w:rFonts w:cstheme="minorHAnsi"/>
          <w:bCs/>
          <w:sz w:val="22"/>
          <w:szCs w:val="22"/>
        </w:rPr>
      </w:pPr>
      <w:r>
        <w:rPr>
          <w:rFonts w:cstheme="minorHAnsi"/>
          <w:bCs/>
          <w:sz w:val="22"/>
          <w:szCs w:val="22"/>
        </w:rPr>
        <w:t xml:space="preserve">Fase C </w:t>
      </w:r>
      <w:r w:rsidRPr="0073612F">
        <w:rPr>
          <w:rFonts w:cstheme="minorHAnsi"/>
          <w:bCs/>
          <w:sz w:val="22"/>
          <w:szCs w:val="22"/>
        </w:rPr>
        <w:t>– Implantação dos Projetos (obras)</w:t>
      </w:r>
    </w:p>
    <w:p w:rsidR="0073612F" w:rsidRDefault="0073612F" w:rsidP="0073612F">
      <w:pPr>
        <w:pStyle w:val="BodyText3"/>
        <w:spacing w:line="240" w:lineRule="auto"/>
        <w:ind w:left="709"/>
        <w:jc w:val="both"/>
        <w:rPr>
          <w:rFonts w:cstheme="minorHAnsi"/>
          <w:bCs/>
          <w:sz w:val="22"/>
          <w:szCs w:val="22"/>
        </w:rPr>
      </w:pPr>
      <w:r w:rsidRPr="0073612F">
        <w:rPr>
          <w:rFonts w:cstheme="minorHAnsi"/>
          <w:bCs/>
          <w:sz w:val="22"/>
          <w:szCs w:val="22"/>
        </w:rPr>
        <w:t>Durante a implantação dos projetos (obras) deverão adotados procedimentos relativos à Supervisão Ambiental de Obras.</w:t>
      </w:r>
    </w:p>
    <w:p w:rsidR="0073612F" w:rsidRPr="0073612F" w:rsidRDefault="0073612F" w:rsidP="0073612F">
      <w:pPr>
        <w:pStyle w:val="BodyText3"/>
        <w:spacing w:line="240" w:lineRule="auto"/>
        <w:jc w:val="both"/>
        <w:rPr>
          <w:rFonts w:cstheme="minorHAnsi"/>
          <w:bCs/>
          <w:sz w:val="22"/>
          <w:szCs w:val="22"/>
        </w:rPr>
      </w:pPr>
      <w:r w:rsidRPr="0073612F">
        <w:rPr>
          <w:rFonts w:cstheme="minorHAnsi"/>
          <w:bCs/>
          <w:sz w:val="22"/>
          <w:szCs w:val="22"/>
        </w:rPr>
        <w:t xml:space="preserve">Essas fases estão detalhadas no presente item logo a seguir considerando que as intervenções previstas referem-se principalmente aos sistemas de esgotamento sanitário nas cidades da Bacia do rio </w:t>
      </w:r>
      <w:r>
        <w:rPr>
          <w:rFonts w:cstheme="minorHAnsi"/>
          <w:bCs/>
          <w:sz w:val="22"/>
          <w:szCs w:val="22"/>
        </w:rPr>
        <w:t>Ipojuca</w:t>
      </w:r>
      <w:r w:rsidRPr="0073612F">
        <w:rPr>
          <w:rFonts w:cstheme="minorHAnsi"/>
          <w:bCs/>
          <w:sz w:val="22"/>
          <w:szCs w:val="22"/>
        </w:rPr>
        <w:t>.</w:t>
      </w:r>
    </w:p>
    <w:p w:rsidR="0073612F" w:rsidRPr="0073612F" w:rsidRDefault="002A782C" w:rsidP="0073612F">
      <w:pPr>
        <w:autoSpaceDE w:val="0"/>
        <w:autoSpaceDN w:val="0"/>
        <w:adjustRightInd w:val="0"/>
        <w:spacing w:after="120" w:line="240" w:lineRule="auto"/>
        <w:jc w:val="both"/>
        <w:rPr>
          <w:rFonts w:cstheme="minorHAnsi"/>
          <w:b/>
        </w:rPr>
      </w:pPr>
      <w:r>
        <w:rPr>
          <w:rFonts w:cstheme="minorHAnsi"/>
          <w:b/>
        </w:rPr>
        <w:t>1.</w:t>
      </w:r>
      <w:r w:rsidR="0073612F" w:rsidRPr="0073612F">
        <w:rPr>
          <w:rFonts w:cstheme="minorHAnsi"/>
          <w:b/>
        </w:rPr>
        <w:t xml:space="preserve"> CONCEPÇÃO DOS SISTEMAS</w:t>
      </w:r>
    </w:p>
    <w:p w:rsidR="00B43375" w:rsidRPr="00B43375" w:rsidRDefault="00B43375" w:rsidP="0073612F">
      <w:pPr>
        <w:autoSpaceDE w:val="0"/>
        <w:autoSpaceDN w:val="0"/>
        <w:adjustRightInd w:val="0"/>
        <w:spacing w:after="120" w:line="240" w:lineRule="auto"/>
        <w:jc w:val="both"/>
        <w:rPr>
          <w:rFonts w:cstheme="minorHAnsi"/>
          <w:b/>
        </w:rPr>
      </w:pPr>
      <w:r w:rsidRPr="00B43375">
        <w:rPr>
          <w:rFonts w:cstheme="minorHAnsi"/>
          <w:b/>
        </w:rPr>
        <w:t>A) Sistemas de Esgotamento Sanitário</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 xml:space="preserve">Para a concepção das intervenções de </w:t>
      </w:r>
      <w:r>
        <w:rPr>
          <w:rFonts w:cstheme="minorHAnsi"/>
        </w:rPr>
        <w:t xml:space="preserve">implantação e </w:t>
      </w:r>
      <w:r w:rsidRPr="0073612F">
        <w:rPr>
          <w:rFonts w:cstheme="minorHAnsi"/>
        </w:rPr>
        <w:t xml:space="preserve">expansão dos sistemas de coleta e transporte de esgotos deve-se inicialmente promover uma avaliação ambiental do sistema existente </w:t>
      </w:r>
      <w:r>
        <w:rPr>
          <w:rFonts w:cstheme="minorHAnsi"/>
        </w:rPr>
        <w:t>(principalmente no caso do município</w:t>
      </w:r>
      <w:r w:rsidRPr="0073612F">
        <w:rPr>
          <w:rFonts w:cstheme="minorHAnsi"/>
        </w:rPr>
        <w:t xml:space="preserve"> de </w:t>
      </w:r>
      <w:r>
        <w:rPr>
          <w:rFonts w:cstheme="minorHAnsi"/>
        </w:rPr>
        <w:t>Caruaru</w:t>
      </w:r>
      <w:r w:rsidRPr="0073612F">
        <w:rPr>
          <w:rFonts w:cstheme="minorHAnsi"/>
        </w:rPr>
        <w:t>) considerando, principalmente, os seguintes itens: (i) Compatibilidade com as licenças ambientais expedidas; (ii) Características do sistema atual (rede, fossas); (iii) Estado geral de conservação, possibilidade de vazamentos/contaminação de áreas; (iv) Tipologia  de tratamento de esgotos previsto - nível de eficiência de remoção de DBO, coliformes fecais, etc., destino final dos lodos; (v) Procedimentos de controle ambiental; e (vi) Eventuais pendências com órgãos ambientais / Ministério Público.</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 xml:space="preserve">Na concepção </w:t>
      </w:r>
      <w:r w:rsidRPr="0073612F">
        <w:rPr>
          <w:rFonts w:cstheme="minorHAnsi"/>
          <w:b/>
          <w:i/>
        </w:rPr>
        <w:t>de implantação e/ou</w:t>
      </w:r>
      <w:r w:rsidR="00B43375">
        <w:rPr>
          <w:rFonts w:cstheme="minorHAnsi"/>
          <w:b/>
          <w:i/>
        </w:rPr>
        <w:t xml:space="preserve"> </w:t>
      </w:r>
      <w:r w:rsidRPr="0073612F">
        <w:rPr>
          <w:rFonts w:cstheme="minorHAnsi"/>
          <w:b/>
          <w:i/>
        </w:rPr>
        <w:t xml:space="preserve">complementação do sistema coletor </w:t>
      </w:r>
      <w:r>
        <w:rPr>
          <w:rFonts w:cstheme="minorHAnsi"/>
          <w:b/>
          <w:i/>
        </w:rPr>
        <w:t>e de transporte</w:t>
      </w:r>
      <w:r w:rsidRPr="0073612F">
        <w:rPr>
          <w:rFonts w:cstheme="minorHAnsi"/>
          <w:i/>
        </w:rPr>
        <w:t>,</w:t>
      </w:r>
      <w:r w:rsidRPr="0073612F">
        <w:rPr>
          <w:rFonts w:cstheme="minorHAnsi"/>
        </w:rPr>
        <w:t xml:space="preserve"> devem ser avaliadas:</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b/>
          <w:bCs/>
        </w:rPr>
        <w:t xml:space="preserve">a) </w:t>
      </w:r>
      <w:r w:rsidRPr="00C7517E">
        <w:rPr>
          <w:rFonts w:cstheme="minorHAnsi"/>
          <w:b/>
          <w:bCs/>
          <w:i/>
        </w:rPr>
        <w:t>as interferências com áreas de fragilidade ambiental e/ou intensamente utilizadas e/ou áreas protegidas por legislação</w:t>
      </w:r>
      <w:r w:rsidRPr="00C7517E">
        <w:rPr>
          <w:rFonts w:cstheme="minorHAnsi"/>
          <w:b/>
        </w:rPr>
        <w:t>-</w:t>
      </w:r>
      <w:r w:rsidRPr="0073612F">
        <w:rPr>
          <w:rFonts w:cstheme="minorHAnsi"/>
        </w:rPr>
        <w:t xml:space="preserve"> Deve ser evitado que as obras atravessem áreas de fragilidade ambiental ou protegidas e que os aterros, escavações e terraplenagem venham a promover alterações em áreas protegidas por lei.</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As alternativas adotadas em alguns sistemas de esgotamento podem prever a implantação de estações elevatórias. Essas unidades, quando localizadas em situações críticas, devem ser dotadas de alguma medida de segurança, para o caso de falhas no fornecimento de energia elétrica, tais como tanques de contenção de esgotos e geradores de energia a diesel.</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Deve-se, também realizar uma análise da possibilidade de ocorrência de patrimônio cultural (arqueológico ou paleontológico) nas áreas de intervenção.</w:t>
      </w:r>
    </w:p>
    <w:p w:rsidR="00D73BB7" w:rsidRDefault="0073612F" w:rsidP="0073612F">
      <w:pPr>
        <w:autoSpaceDE w:val="0"/>
        <w:autoSpaceDN w:val="0"/>
        <w:adjustRightInd w:val="0"/>
        <w:spacing w:after="120" w:line="240" w:lineRule="auto"/>
        <w:jc w:val="both"/>
        <w:rPr>
          <w:rFonts w:cstheme="minorHAnsi"/>
        </w:rPr>
      </w:pPr>
      <w:r w:rsidRPr="0073612F">
        <w:rPr>
          <w:rFonts w:cstheme="minorHAnsi"/>
          <w:b/>
          <w:bCs/>
        </w:rPr>
        <w:t xml:space="preserve">b) </w:t>
      </w:r>
      <w:r w:rsidRPr="0073612F">
        <w:rPr>
          <w:rFonts w:cstheme="minorHAnsi"/>
          <w:b/>
          <w:bCs/>
          <w:i/>
        </w:rPr>
        <w:t>a necessidade de Reassentamento de População</w:t>
      </w:r>
      <w:r w:rsidRPr="0073612F">
        <w:rPr>
          <w:rFonts w:cstheme="minorHAnsi"/>
          <w:i/>
        </w:rPr>
        <w:t>.</w:t>
      </w:r>
      <w:r w:rsidRPr="0073612F">
        <w:rPr>
          <w:rFonts w:cstheme="minorHAnsi"/>
        </w:rPr>
        <w:t xml:space="preserve"> A localização das unidades dos sistemas deve ser planejada de modo </w:t>
      </w:r>
      <w:r w:rsidRPr="0073612F">
        <w:rPr>
          <w:rFonts w:cstheme="minorHAnsi"/>
          <w:b/>
          <w:bCs/>
          <w:i/>
          <w:iCs/>
        </w:rPr>
        <w:t xml:space="preserve">a evitar </w:t>
      </w:r>
      <w:r w:rsidRPr="0073612F">
        <w:rPr>
          <w:rFonts w:cstheme="minorHAnsi"/>
        </w:rPr>
        <w:t xml:space="preserve">a necessidade de relocação e reassentamento de famílias. </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b/>
        </w:rPr>
        <w:t xml:space="preserve">c) </w:t>
      </w:r>
      <w:r w:rsidRPr="0073612F">
        <w:rPr>
          <w:rFonts w:cstheme="minorHAnsi"/>
          <w:b/>
          <w:i/>
        </w:rPr>
        <w:t>a situação de destino final dos esgotos</w:t>
      </w:r>
      <w:r w:rsidRPr="0073612F">
        <w:rPr>
          <w:rFonts w:cstheme="minorHAnsi"/>
          <w:b/>
        </w:rPr>
        <w:t xml:space="preserve">. </w:t>
      </w:r>
      <w:r w:rsidRPr="0073612F">
        <w:rPr>
          <w:rFonts w:cstheme="minorHAnsi"/>
        </w:rPr>
        <w:t xml:space="preserve">Na interligação de rede, coletor-tronco ou interceptor com sistema existente deve-se avaliar o destino desse efluente e o nível de tratamento existente e se está adequado ao corpo receptor. Deve-se </w:t>
      </w:r>
      <w:r w:rsidRPr="0073612F">
        <w:rPr>
          <w:rFonts w:cstheme="minorHAnsi"/>
          <w:b/>
          <w:i/>
        </w:rPr>
        <w:t>evitar</w:t>
      </w:r>
      <w:r w:rsidRPr="0073612F">
        <w:rPr>
          <w:rFonts w:cstheme="minorHAnsi"/>
        </w:rPr>
        <w:t xml:space="preserve"> a implantação de redes, coletores-tronco, interceptores, etc. sem um destino adequado ao efluente (deve-se evitar o re-lançamento de esgotos sem tratamento nos corpos receptores existentes).</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 xml:space="preserve">Para o caso de </w:t>
      </w:r>
      <w:r w:rsidRPr="0073612F">
        <w:rPr>
          <w:rFonts w:cstheme="minorHAnsi"/>
          <w:b/>
          <w:i/>
        </w:rPr>
        <w:t>Ampliação ou Implantação de Estação de Tratamento de Esgotos – ETEs</w:t>
      </w:r>
      <w:r w:rsidRPr="0073612F">
        <w:rPr>
          <w:rFonts w:cstheme="minorHAnsi"/>
        </w:rPr>
        <w:t xml:space="preserve">, além dos itens acima, deve-se avaliar também: </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b/>
          <w:bCs/>
        </w:rPr>
        <w:t xml:space="preserve">d) </w:t>
      </w:r>
      <w:r w:rsidRPr="0073612F">
        <w:rPr>
          <w:rFonts w:cstheme="minorHAnsi"/>
          <w:b/>
          <w:bCs/>
          <w:i/>
        </w:rPr>
        <w:t>localização de unidades do sistema</w:t>
      </w:r>
      <w:r w:rsidRPr="0073612F">
        <w:rPr>
          <w:rFonts w:cstheme="minorHAnsi"/>
        </w:rPr>
        <w:t xml:space="preserve">- A localização das unidades do sistema deve ser planejada de modo a não apresentar interferência com áreas de preservação / fragilidade ambiental e usos da terra. A localização das ETEs em relação à área urbana deve considerar a predominância de ventos e a distância mínima de </w:t>
      </w:r>
      <w:r>
        <w:rPr>
          <w:rFonts w:cstheme="minorHAnsi"/>
        </w:rPr>
        <w:t>3</w:t>
      </w:r>
      <w:r w:rsidRPr="0073612F">
        <w:rPr>
          <w:rFonts w:cstheme="minorHAnsi"/>
        </w:rPr>
        <w:t>00 metros de residências e/ou áreas urbanas planejadas.</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 xml:space="preserve">No caso dessa situação ser inviável, a concepção da ETE deve prever um afastamento mínimo de cerca de </w:t>
      </w:r>
      <w:smartTag w:uri="urn:schemas-microsoft-com:office:smarttags" w:element="metricconverter">
        <w:smartTagPr>
          <w:attr w:name="ProductID" w:val="100 metros"/>
        </w:smartTagPr>
        <w:r w:rsidRPr="0073612F">
          <w:rPr>
            <w:rFonts w:cstheme="minorHAnsi"/>
          </w:rPr>
          <w:t>100 metros</w:t>
        </w:r>
      </w:smartTag>
      <w:r w:rsidRPr="0073612F">
        <w:rPr>
          <w:rFonts w:cstheme="minorHAnsi"/>
        </w:rPr>
        <w:t xml:space="preserve"> de edificações e tratamento adequado de gases com eliminação de odores. </w:t>
      </w:r>
    </w:p>
    <w:p w:rsidR="004A74E4" w:rsidRPr="004A74E4" w:rsidRDefault="0073612F" w:rsidP="004A74E4">
      <w:pPr>
        <w:autoSpaceDE w:val="0"/>
        <w:autoSpaceDN w:val="0"/>
        <w:adjustRightInd w:val="0"/>
        <w:spacing w:after="120" w:line="240" w:lineRule="auto"/>
        <w:jc w:val="both"/>
        <w:rPr>
          <w:rFonts w:cstheme="minorHAnsi"/>
        </w:rPr>
      </w:pPr>
      <w:r w:rsidRPr="004A74E4">
        <w:rPr>
          <w:rFonts w:cstheme="minorHAnsi"/>
          <w:b/>
          <w:bCs/>
        </w:rPr>
        <w:t xml:space="preserve">e) </w:t>
      </w:r>
      <w:r w:rsidRPr="004A74E4">
        <w:rPr>
          <w:rFonts w:cstheme="minorHAnsi"/>
          <w:b/>
          <w:bCs/>
          <w:i/>
        </w:rPr>
        <w:t>As condições do regime hídrico e da qualidade da água do corpo receptor</w:t>
      </w:r>
      <w:r w:rsidRPr="004A74E4">
        <w:rPr>
          <w:rFonts w:cstheme="minorHAnsi"/>
          <w:b/>
          <w:bCs/>
        </w:rPr>
        <w:t xml:space="preserve"> - </w:t>
      </w:r>
      <w:r w:rsidRPr="004A74E4">
        <w:rPr>
          <w:rFonts w:cstheme="minorHAnsi"/>
        </w:rPr>
        <w:t>O grau de tratamento a ser adot</w:t>
      </w:r>
      <w:r w:rsidR="004A74E4" w:rsidRPr="004A74E4">
        <w:rPr>
          <w:rFonts w:cstheme="minorHAnsi"/>
        </w:rPr>
        <w:t xml:space="preserve">ado deve levar em consideração o disposto na Resolução CONAMA </w:t>
      </w:r>
      <w:r w:rsidRPr="004A74E4">
        <w:rPr>
          <w:rFonts w:cstheme="minorHAnsi"/>
        </w:rPr>
        <w:t xml:space="preserve"> </w:t>
      </w:r>
      <w:r w:rsidR="004A74E4" w:rsidRPr="004A74E4">
        <w:rPr>
          <w:rFonts w:cstheme="minorHAnsi"/>
          <w:b/>
          <w:bCs/>
          <w:color w:val="000000"/>
        </w:rPr>
        <w:t xml:space="preserve">430/2011 </w:t>
      </w:r>
      <w:r w:rsidR="004A74E4" w:rsidRPr="004A74E4">
        <w:rPr>
          <w:rFonts w:cstheme="minorHAnsi"/>
          <w:bCs/>
          <w:color w:val="000000"/>
        </w:rPr>
        <w:t>que d</w:t>
      </w:r>
      <w:r w:rsidR="004A74E4" w:rsidRPr="004A74E4">
        <w:rPr>
          <w:rFonts w:cstheme="minorHAnsi"/>
          <w:iCs/>
        </w:rPr>
        <w:t>ispõe sobre as condições e padrões de lançamento de efluentes, complementa e altera a Resolução CONAMA 357/2005</w:t>
      </w:r>
      <w:r w:rsidR="004A74E4" w:rsidRPr="004A74E4">
        <w:rPr>
          <w:rFonts w:cstheme="minorHAnsi"/>
          <w:i/>
          <w:iCs/>
        </w:rPr>
        <w:t>.</w:t>
      </w:r>
    </w:p>
    <w:p w:rsidR="0073612F" w:rsidRPr="0073612F" w:rsidRDefault="0073612F" w:rsidP="004A74E4">
      <w:pPr>
        <w:spacing w:after="120" w:line="240" w:lineRule="auto"/>
        <w:jc w:val="both"/>
        <w:rPr>
          <w:rFonts w:cstheme="minorHAnsi"/>
        </w:rPr>
      </w:pPr>
      <w:r w:rsidRPr="0073612F">
        <w:rPr>
          <w:rFonts w:cstheme="minorHAnsi"/>
        </w:rPr>
        <w:t xml:space="preserve">Para a situações de implantação de sistema completo de esgotamento sanitário com rede de coleta, interceptores, tratamento e disposição final, o principal aspecto refere-se ao tipo e grau de tratamento e a correspondente carga orgânica lançada a ser lançada no corpo receptor. </w:t>
      </w:r>
    </w:p>
    <w:p w:rsidR="0073612F" w:rsidRPr="00D73BB7" w:rsidRDefault="0073612F" w:rsidP="004A74E4">
      <w:pPr>
        <w:spacing w:after="120" w:line="240" w:lineRule="auto"/>
        <w:jc w:val="both"/>
        <w:rPr>
          <w:rFonts w:cstheme="minorHAnsi"/>
        </w:rPr>
      </w:pPr>
      <w:r w:rsidRPr="0073612F">
        <w:rPr>
          <w:rFonts w:cstheme="minorHAnsi"/>
        </w:rPr>
        <w:t>Na região de abrangência do PS</w:t>
      </w:r>
      <w:r>
        <w:rPr>
          <w:rFonts w:cstheme="minorHAnsi"/>
        </w:rPr>
        <w:t>A</w:t>
      </w:r>
      <w:r w:rsidRPr="0073612F">
        <w:rPr>
          <w:rFonts w:cstheme="minorHAnsi"/>
        </w:rPr>
        <w:t>-</w:t>
      </w:r>
      <w:r w:rsidR="004A74E4">
        <w:rPr>
          <w:rFonts w:cstheme="minorHAnsi"/>
        </w:rPr>
        <w:t>Ipojuca</w:t>
      </w:r>
      <w:r w:rsidRPr="0073612F">
        <w:rPr>
          <w:rFonts w:cstheme="minorHAnsi"/>
        </w:rPr>
        <w:t xml:space="preserve"> deve-se promover essa avaliação considerando que as condições do rio </w:t>
      </w:r>
      <w:r>
        <w:rPr>
          <w:rFonts w:cstheme="minorHAnsi"/>
        </w:rPr>
        <w:t>Ipojuca</w:t>
      </w:r>
      <w:r w:rsidRPr="0073612F">
        <w:rPr>
          <w:rFonts w:cstheme="minorHAnsi"/>
        </w:rPr>
        <w:t xml:space="preserve"> e seus afluentes</w:t>
      </w:r>
      <w:r w:rsidR="00D73BB7">
        <w:rPr>
          <w:rFonts w:cstheme="minorHAnsi"/>
        </w:rPr>
        <w:t>,</w:t>
      </w:r>
      <w:r w:rsidR="004A74E4">
        <w:rPr>
          <w:rFonts w:cstheme="minorHAnsi"/>
        </w:rPr>
        <w:t xml:space="preserve"> </w:t>
      </w:r>
      <w:r w:rsidR="00D73BB7">
        <w:rPr>
          <w:rFonts w:cstheme="minorHAnsi"/>
        </w:rPr>
        <w:t xml:space="preserve">nos trechos superior e médio da Bacia, </w:t>
      </w:r>
      <w:r w:rsidRPr="0073612F">
        <w:rPr>
          <w:rFonts w:cstheme="minorHAnsi"/>
        </w:rPr>
        <w:t xml:space="preserve">é </w:t>
      </w:r>
      <w:r w:rsidRPr="0073612F">
        <w:rPr>
          <w:rFonts w:cstheme="minorHAnsi"/>
          <w:b/>
          <w:i/>
        </w:rPr>
        <w:t>de intermitência</w:t>
      </w:r>
      <w:r w:rsidRPr="0073612F">
        <w:rPr>
          <w:rFonts w:cstheme="minorHAnsi"/>
        </w:rPr>
        <w:t xml:space="preserve">. Nessa situação deve-se considerar a situação com vazão nula e com pouca vazão, e os usos a jusante. </w:t>
      </w:r>
    </w:p>
    <w:p w:rsidR="0073612F" w:rsidRPr="00D73BB7" w:rsidRDefault="0073612F" w:rsidP="0073612F">
      <w:pPr>
        <w:autoSpaceDE w:val="0"/>
        <w:autoSpaceDN w:val="0"/>
        <w:adjustRightInd w:val="0"/>
        <w:spacing w:after="120" w:line="240" w:lineRule="auto"/>
        <w:jc w:val="both"/>
        <w:rPr>
          <w:rFonts w:cstheme="minorHAnsi"/>
        </w:rPr>
      </w:pPr>
      <w:r w:rsidRPr="00D73BB7">
        <w:rPr>
          <w:rFonts w:cstheme="minorHAnsi"/>
          <w:b/>
          <w:bCs/>
        </w:rPr>
        <w:t xml:space="preserve">f) </w:t>
      </w:r>
      <w:r w:rsidRPr="004A74E4">
        <w:rPr>
          <w:rFonts w:cstheme="minorHAnsi"/>
          <w:b/>
          <w:bCs/>
          <w:i/>
        </w:rPr>
        <w:t>As interferências com outros usos do corpo receptor</w:t>
      </w:r>
      <w:r w:rsidRPr="00D73BB7">
        <w:rPr>
          <w:rFonts w:cstheme="minorHAnsi"/>
          <w:bCs/>
          <w:i/>
        </w:rPr>
        <w:t xml:space="preserve"> </w:t>
      </w:r>
      <w:r w:rsidRPr="00D73BB7">
        <w:rPr>
          <w:rFonts w:cstheme="minorHAnsi"/>
          <w:b/>
          <w:bCs/>
        </w:rPr>
        <w:t xml:space="preserve">- </w:t>
      </w:r>
      <w:r w:rsidRPr="00D73BB7">
        <w:rPr>
          <w:rFonts w:cstheme="minorHAnsi"/>
        </w:rPr>
        <w:t>Deve ser avaliado o comprometimento dos principais usos da água do corpo receptor à jusante do lançamento previsto do efluente sanitário.</w:t>
      </w:r>
    </w:p>
    <w:p w:rsidR="0073612F" w:rsidRPr="0073612F" w:rsidRDefault="0073612F" w:rsidP="0073612F">
      <w:pPr>
        <w:autoSpaceDE w:val="0"/>
        <w:autoSpaceDN w:val="0"/>
        <w:adjustRightInd w:val="0"/>
        <w:spacing w:after="120" w:line="240" w:lineRule="auto"/>
        <w:jc w:val="both"/>
        <w:rPr>
          <w:rFonts w:cstheme="minorHAnsi"/>
        </w:rPr>
      </w:pPr>
      <w:r w:rsidRPr="00D73BB7">
        <w:rPr>
          <w:rFonts w:cstheme="minorHAnsi"/>
          <w:b/>
          <w:bCs/>
        </w:rPr>
        <w:t xml:space="preserve">g) </w:t>
      </w:r>
      <w:r w:rsidRPr="004A74E4">
        <w:rPr>
          <w:rFonts w:cstheme="minorHAnsi"/>
          <w:b/>
          <w:bCs/>
          <w:i/>
        </w:rPr>
        <w:t>Medidas de Mitigação</w:t>
      </w:r>
      <w:r w:rsidRPr="00D73BB7">
        <w:rPr>
          <w:rFonts w:cstheme="minorHAnsi"/>
          <w:b/>
          <w:bCs/>
        </w:rPr>
        <w:t xml:space="preserve"> - </w:t>
      </w:r>
      <w:r w:rsidRPr="00D73BB7">
        <w:rPr>
          <w:rFonts w:cstheme="minorHAnsi"/>
        </w:rPr>
        <w:t>Sempre que ficar caracterizada a existência de potencial impacto negativo significativo devem ser indicadas as medidas a serem adotadas para sua atenuação.</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Deverão ser avaliadas e, se for o caso, concebidas medidas como:</w:t>
      </w:r>
    </w:p>
    <w:p w:rsidR="0073612F" w:rsidRPr="0073612F" w:rsidRDefault="0073612F" w:rsidP="00FA5D05">
      <w:pPr>
        <w:numPr>
          <w:ilvl w:val="0"/>
          <w:numId w:val="20"/>
        </w:numPr>
        <w:autoSpaceDE w:val="0"/>
        <w:autoSpaceDN w:val="0"/>
        <w:adjustRightInd w:val="0"/>
        <w:spacing w:after="120" w:line="240" w:lineRule="auto"/>
        <w:jc w:val="both"/>
        <w:rPr>
          <w:rFonts w:cstheme="minorHAnsi"/>
        </w:rPr>
      </w:pPr>
      <w:r w:rsidRPr="0073612F">
        <w:rPr>
          <w:rFonts w:cstheme="minorHAnsi"/>
        </w:rPr>
        <w:t xml:space="preserve">Apoio institucional às prefeituras com o objetivo de incluir na legislação municipal e planos diretores a garantia de manutenção das áreas do entorno das ETEs como </w:t>
      </w:r>
      <w:r w:rsidRPr="0073612F">
        <w:rPr>
          <w:rFonts w:cstheme="minorHAnsi"/>
          <w:i/>
        </w:rPr>
        <w:t>non aedificandi</w:t>
      </w:r>
      <w:r w:rsidRPr="0073612F">
        <w:rPr>
          <w:rFonts w:cstheme="minorHAnsi"/>
        </w:rPr>
        <w:t xml:space="preserve"> , etc.;</w:t>
      </w:r>
    </w:p>
    <w:p w:rsidR="0073612F" w:rsidRPr="0073612F" w:rsidRDefault="0073612F" w:rsidP="00C7517E">
      <w:pPr>
        <w:numPr>
          <w:ilvl w:val="0"/>
          <w:numId w:val="20"/>
        </w:numPr>
        <w:autoSpaceDE w:val="0"/>
        <w:autoSpaceDN w:val="0"/>
        <w:adjustRightInd w:val="0"/>
        <w:spacing w:after="120" w:line="240" w:lineRule="auto"/>
        <w:jc w:val="both"/>
        <w:rPr>
          <w:rFonts w:cstheme="minorHAnsi"/>
        </w:rPr>
      </w:pPr>
      <w:r w:rsidRPr="0073612F">
        <w:rPr>
          <w:rFonts w:cstheme="minorHAnsi"/>
        </w:rPr>
        <w:t>Projeto de arborização do entorno da ETE;</w:t>
      </w:r>
    </w:p>
    <w:p w:rsidR="0073612F" w:rsidRPr="0073612F" w:rsidRDefault="0073612F" w:rsidP="00C7517E">
      <w:pPr>
        <w:numPr>
          <w:ilvl w:val="0"/>
          <w:numId w:val="20"/>
        </w:numPr>
        <w:autoSpaceDE w:val="0"/>
        <w:autoSpaceDN w:val="0"/>
        <w:adjustRightInd w:val="0"/>
        <w:spacing w:after="120" w:line="240" w:lineRule="auto"/>
        <w:jc w:val="both"/>
        <w:rPr>
          <w:rFonts w:cstheme="minorHAnsi"/>
        </w:rPr>
      </w:pPr>
      <w:r w:rsidRPr="0073612F">
        <w:rPr>
          <w:rFonts w:cstheme="minorHAnsi"/>
        </w:rPr>
        <w:t>Monitoramento da eficiência da ETE e da qualidade das águas do corpo receptor;</w:t>
      </w:r>
    </w:p>
    <w:p w:rsidR="0073612F" w:rsidRPr="0073612F" w:rsidRDefault="0073612F" w:rsidP="00C7517E">
      <w:pPr>
        <w:numPr>
          <w:ilvl w:val="0"/>
          <w:numId w:val="20"/>
        </w:numPr>
        <w:autoSpaceDE w:val="0"/>
        <w:autoSpaceDN w:val="0"/>
        <w:adjustRightInd w:val="0"/>
        <w:spacing w:after="120" w:line="240" w:lineRule="auto"/>
        <w:jc w:val="both"/>
        <w:rPr>
          <w:rFonts w:cstheme="minorHAnsi"/>
        </w:rPr>
      </w:pPr>
      <w:r w:rsidRPr="0073612F">
        <w:rPr>
          <w:rFonts w:cstheme="minorHAnsi"/>
        </w:rPr>
        <w:t>Programas adicionais de adesão da população ao sistema de esgotamento e de eliminação de ligações clandestinas cruzadas.</w:t>
      </w:r>
    </w:p>
    <w:p w:rsidR="0073612F" w:rsidRPr="0073612F" w:rsidRDefault="0073612F" w:rsidP="00C7517E">
      <w:pPr>
        <w:pStyle w:val="T1"/>
        <w:rPr>
          <w:rFonts w:asciiTheme="minorHAnsi" w:hAnsiTheme="minorHAnsi" w:cstheme="minorHAnsi"/>
        </w:rPr>
      </w:pPr>
      <w:r w:rsidRPr="0073612F">
        <w:rPr>
          <w:rFonts w:asciiTheme="minorHAnsi" w:hAnsiTheme="minorHAnsi" w:cstheme="minorHAnsi"/>
        </w:rPr>
        <w:t>Os custos das medidas mitigadoras e do projeto de monitoramento devem integrar os custos do Programa.</w:t>
      </w:r>
    </w:p>
    <w:p w:rsidR="00B43375" w:rsidRDefault="00B43375" w:rsidP="00C7517E">
      <w:pPr>
        <w:pStyle w:val="MOP3"/>
        <w:spacing w:after="120"/>
        <w:rPr>
          <w:rFonts w:asciiTheme="minorHAnsi" w:hAnsiTheme="minorHAnsi" w:cstheme="minorHAnsi"/>
          <w:color w:val="auto"/>
          <w:sz w:val="22"/>
        </w:rPr>
      </w:pPr>
      <w:r w:rsidRPr="0007007A">
        <w:rPr>
          <w:rFonts w:asciiTheme="minorHAnsi" w:hAnsiTheme="minorHAnsi" w:cstheme="minorHAnsi"/>
          <w:color w:val="auto"/>
          <w:sz w:val="22"/>
        </w:rPr>
        <w:t>B) Sistemas de Abastecimento de Água</w:t>
      </w:r>
    </w:p>
    <w:p w:rsidR="00320CD5" w:rsidRDefault="00320CD5" w:rsidP="00C7517E">
      <w:pPr>
        <w:pStyle w:val="MOP3"/>
        <w:spacing w:after="120"/>
        <w:ind w:left="0" w:firstLine="0"/>
        <w:rPr>
          <w:rFonts w:asciiTheme="minorHAnsi" w:hAnsiTheme="minorHAnsi" w:cstheme="minorHAnsi"/>
          <w:b w:val="0"/>
          <w:color w:val="auto"/>
          <w:sz w:val="22"/>
        </w:rPr>
      </w:pPr>
      <w:r w:rsidRPr="00320CD5">
        <w:rPr>
          <w:rFonts w:asciiTheme="minorHAnsi" w:hAnsiTheme="minorHAnsi" w:cstheme="minorHAnsi"/>
          <w:b w:val="0"/>
          <w:color w:val="auto"/>
          <w:sz w:val="22"/>
        </w:rPr>
        <w:t>Os sistemas de abastecimento de água a serem implantados no âmbito do PSA-Ipojuca</w:t>
      </w:r>
      <w:r>
        <w:rPr>
          <w:rFonts w:asciiTheme="minorHAnsi" w:hAnsiTheme="minorHAnsi" w:cstheme="minorHAnsi"/>
          <w:b w:val="0"/>
          <w:color w:val="auto"/>
          <w:sz w:val="22"/>
        </w:rPr>
        <w:t xml:space="preserve"> preveem as seguintes unidades:</w:t>
      </w:r>
    </w:p>
    <w:p w:rsidR="00320CD5" w:rsidRDefault="00320CD5" w:rsidP="003F0905">
      <w:pPr>
        <w:pStyle w:val="MOP3"/>
        <w:numPr>
          <w:ilvl w:val="0"/>
          <w:numId w:val="78"/>
        </w:numPr>
        <w:spacing w:after="120"/>
        <w:rPr>
          <w:rFonts w:asciiTheme="minorHAnsi" w:hAnsiTheme="minorHAnsi" w:cstheme="minorHAnsi"/>
          <w:b w:val="0"/>
          <w:color w:val="auto"/>
          <w:sz w:val="22"/>
        </w:rPr>
      </w:pPr>
      <w:r>
        <w:rPr>
          <w:rFonts w:asciiTheme="minorHAnsi" w:hAnsiTheme="minorHAnsi" w:cstheme="minorHAnsi"/>
          <w:b w:val="0"/>
          <w:color w:val="auto"/>
          <w:sz w:val="22"/>
        </w:rPr>
        <w:t>Implantação de adutora, estações elevatórias e reservatórios de distribuição;</w:t>
      </w:r>
    </w:p>
    <w:p w:rsidR="00320CD5" w:rsidRDefault="00320CD5" w:rsidP="003F0905">
      <w:pPr>
        <w:pStyle w:val="MOP3"/>
        <w:numPr>
          <w:ilvl w:val="0"/>
          <w:numId w:val="78"/>
        </w:numPr>
        <w:spacing w:after="120"/>
        <w:rPr>
          <w:rFonts w:asciiTheme="minorHAnsi" w:hAnsiTheme="minorHAnsi" w:cstheme="minorHAnsi"/>
          <w:b w:val="0"/>
          <w:color w:val="auto"/>
          <w:sz w:val="22"/>
        </w:rPr>
      </w:pPr>
      <w:r>
        <w:rPr>
          <w:rFonts w:asciiTheme="minorHAnsi" w:hAnsiTheme="minorHAnsi" w:cstheme="minorHAnsi"/>
          <w:b w:val="0"/>
          <w:color w:val="auto"/>
          <w:sz w:val="22"/>
        </w:rPr>
        <w:t>Ampliação de Estação de Tratamento de Água.</w:t>
      </w:r>
    </w:p>
    <w:p w:rsidR="00C7517E" w:rsidRDefault="00C7517E" w:rsidP="00C7517E">
      <w:pPr>
        <w:pStyle w:val="MOP3"/>
        <w:tabs>
          <w:tab w:val="clear" w:pos="540"/>
        </w:tabs>
        <w:spacing w:after="120"/>
        <w:rPr>
          <w:rFonts w:asciiTheme="minorHAnsi" w:hAnsiTheme="minorHAnsi" w:cstheme="minorHAnsi"/>
          <w:b w:val="0"/>
          <w:color w:val="auto"/>
          <w:sz w:val="22"/>
        </w:rPr>
      </w:pPr>
    </w:p>
    <w:p w:rsidR="00C7517E" w:rsidRDefault="00C7517E" w:rsidP="00C7517E">
      <w:pPr>
        <w:pStyle w:val="MOP3"/>
        <w:tabs>
          <w:tab w:val="clear" w:pos="540"/>
        </w:tabs>
        <w:spacing w:after="120"/>
        <w:rPr>
          <w:rFonts w:asciiTheme="minorHAnsi" w:hAnsiTheme="minorHAnsi" w:cstheme="minorHAnsi"/>
          <w:b w:val="0"/>
          <w:color w:val="auto"/>
          <w:sz w:val="22"/>
        </w:rPr>
      </w:pPr>
    </w:p>
    <w:p w:rsidR="00320CD5" w:rsidRDefault="00C7517E" w:rsidP="00C7517E">
      <w:pPr>
        <w:pStyle w:val="MOP3"/>
        <w:numPr>
          <w:ilvl w:val="1"/>
          <w:numId w:val="4"/>
        </w:numPr>
        <w:spacing w:after="120"/>
        <w:ind w:left="426" w:hanging="426"/>
        <w:rPr>
          <w:rFonts w:asciiTheme="minorHAnsi" w:hAnsiTheme="minorHAnsi" w:cstheme="minorHAnsi"/>
          <w:color w:val="auto"/>
          <w:sz w:val="22"/>
        </w:rPr>
      </w:pPr>
      <w:r>
        <w:rPr>
          <w:rFonts w:asciiTheme="minorHAnsi" w:hAnsiTheme="minorHAnsi" w:cstheme="minorHAnsi"/>
          <w:color w:val="auto"/>
          <w:sz w:val="22"/>
        </w:rPr>
        <w:t>Localização das unidades do sistema – transporte e reservação</w:t>
      </w:r>
    </w:p>
    <w:p w:rsidR="00C7517E" w:rsidRPr="00C7517E" w:rsidRDefault="00C7517E" w:rsidP="003F0905">
      <w:pPr>
        <w:pStyle w:val="ListParagraph"/>
        <w:numPr>
          <w:ilvl w:val="0"/>
          <w:numId w:val="79"/>
        </w:numPr>
        <w:spacing w:after="120" w:line="240" w:lineRule="auto"/>
        <w:jc w:val="both"/>
        <w:rPr>
          <w:szCs w:val="24"/>
        </w:rPr>
      </w:pPr>
      <w:r w:rsidRPr="00C7517E">
        <w:rPr>
          <w:szCs w:val="24"/>
        </w:rPr>
        <w:t>A localização das unidades de transporte (elevatórias e adutoras) e reservató</w:t>
      </w:r>
      <w:r>
        <w:rPr>
          <w:szCs w:val="24"/>
        </w:rPr>
        <w:t xml:space="preserve">rios de distribuição deve </w:t>
      </w:r>
      <w:r w:rsidRPr="00C7517E">
        <w:rPr>
          <w:szCs w:val="24"/>
        </w:rPr>
        <w:t>evita</w:t>
      </w:r>
      <w:r>
        <w:rPr>
          <w:szCs w:val="24"/>
        </w:rPr>
        <w:t>r</w:t>
      </w:r>
      <w:r w:rsidRPr="00C7517E">
        <w:rPr>
          <w:szCs w:val="24"/>
        </w:rPr>
        <w:t>, sempre que possível: (i) a interferência com áreas de interesse ecológico e as Unidades de Conservação de Proteção integral; (ii) a necessidade de eventual reassentamento de população; e (iii)  a desapropriação de residências.</w:t>
      </w:r>
    </w:p>
    <w:p w:rsidR="00C7517E" w:rsidRPr="00C7517E" w:rsidRDefault="00C7517E" w:rsidP="003F0905">
      <w:pPr>
        <w:pStyle w:val="ListParagraph"/>
        <w:numPr>
          <w:ilvl w:val="0"/>
          <w:numId w:val="79"/>
        </w:numPr>
        <w:spacing w:after="120" w:line="240" w:lineRule="auto"/>
        <w:jc w:val="both"/>
        <w:rPr>
          <w:szCs w:val="24"/>
        </w:rPr>
      </w:pPr>
      <w:r w:rsidRPr="00C7517E">
        <w:rPr>
          <w:szCs w:val="24"/>
        </w:rPr>
        <w:t xml:space="preserve">Uma boa prática, principalmente no caso de sistemas adutores, é a de considerar alternativas que localizem a unidade adutora ao longo das faixas de domínio de rodovias ou estradas rurais. </w:t>
      </w:r>
    </w:p>
    <w:p w:rsidR="00C7517E" w:rsidRDefault="00C7517E" w:rsidP="00C7517E">
      <w:pPr>
        <w:pStyle w:val="MOP3"/>
        <w:numPr>
          <w:ilvl w:val="1"/>
          <w:numId w:val="4"/>
        </w:numPr>
        <w:spacing w:after="120"/>
        <w:ind w:left="426" w:hanging="426"/>
        <w:rPr>
          <w:rFonts w:asciiTheme="minorHAnsi" w:hAnsiTheme="minorHAnsi" w:cstheme="minorHAnsi"/>
          <w:color w:val="auto"/>
          <w:sz w:val="22"/>
        </w:rPr>
      </w:pPr>
      <w:r>
        <w:rPr>
          <w:rFonts w:asciiTheme="minorHAnsi" w:hAnsiTheme="minorHAnsi" w:cstheme="minorHAnsi"/>
          <w:color w:val="auto"/>
          <w:sz w:val="22"/>
        </w:rPr>
        <w:t>Estações de Tratamento de Água - ampliação</w:t>
      </w:r>
    </w:p>
    <w:p w:rsidR="009D5B2D" w:rsidRDefault="00C7517E" w:rsidP="009D5B2D">
      <w:pPr>
        <w:pStyle w:val="MOP3"/>
        <w:tabs>
          <w:tab w:val="clear" w:pos="540"/>
        </w:tabs>
        <w:spacing w:after="120"/>
        <w:ind w:left="0" w:firstLine="0"/>
        <w:rPr>
          <w:rFonts w:asciiTheme="minorHAnsi" w:hAnsiTheme="minorHAnsi" w:cstheme="minorHAnsi"/>
          <w:b w:val="0"/>
          <w:color w:val="auto"/>
          <w:sz w:val="22"/>
        </w:rPr>
      </w:pPr>
      <w:r w:rsidRPr="00C7517E">
        <w:rPr>
          <w:rFonts w:asciiTheme="minorHAnsi" w:hAnsiTheme="minorHAnsi" w:cstheme="minorHAnsi"/>
          <w:b w:val="0"/>
          <w:color w:val="auto"/>
          <w:sz w:val="22"/>
        </w:rPr>
        <w:t>No caso de ampliação de ETA existente</w:t>
      </w:r>
      <w:r>
        <w:rPr>
          <w:rFonts w:asciiTheme="minorHAnsi" w:hAnsiTheme="minorHAnsi" w:cstheme="minorHAnsi"/>
          <w:b w:val="0"/>
          <w:color w:val="auto"/>
          <w:sz w:val="22"/>
        </w:rPr>
        <w:t>, inicialmente deve-se verificar</w:t>
      </w:r>
      <w:r w:rsidR="009D5B2D">
        <w:rPr>
          <w:rFonts w:asciiTheme="minorHAnsi" w:hAnsiTheme="minorHAnsi" w:cstheme="minorHAnsi"/>
          <w:b w:val="0"/>
          <w:color w:val="auto"/>
          <w:sz w:val="22"/>
        </w:rPr>
        <w:t>:</w:t>
      </w:r>
    </w:p>
    <w:p w:rsidR="009D5B2D" w:rsidRPr="009D5B2D" w:rsidRDefault="00C7517E" w:rsidP="003F0905">
      <w:pPr>
        <w:pStyle w:val="MOP3"/>
        <w:numPr>
          <w:ilvl w:val="0"/>
          <w:numId w:val="80"/>
        </w:numPr>
        <w:spacing w:after="120"/>
        <w:rPr>
          <w:rFonts w:asciiTheme="minorHAnsi" w:hAnsiTheme="minorHAnsi" w:cstheme="minorHAnsi"/>
          <w:b w:val="0"/>
          <w:color w:val="auto"/>
          <w:sz w:val="22"/>
        </w:rPr>
      </w:pPr>
      <w:r w:rsidRPr="009D5B2D">
        <w:rPr>
          <w:rFonts w:asciiTheme="minorHAnsi" w:hAnsiTheme="minorHAnsi" w:cstheme="minorHAnsi"/>
          <w:b w:val="0"/>
          <w:color w:val="auto"/>
          <w:sz w:val="22"/>
        </w:rPr>
        <w:t xml:space="preserve">a situação </w:t>
      </w:r>
      <w:r w:rsidR="009D5B2D" w:rsidRPr="009D5B2D">
        <w:rPr>
          <w:rFonts w:asciiTheme="minorHAnsi" w:hAnsiTheme="minorHAnsi" w:cstheme="minorHAnsi"/>
          <w:b w:val="0"/>
          <w:color w:val="auto"/>
          <w:sz w:val="22"/>
        </w:rPr>
        <w:t xml:space="preserve">atual </w:t>
      </w:r>
      <w:r w:rsidRPr="009D5B2D">
        <w:rPr>
          <w:rFonts w:asciiTheme="minorHAnsi" w:hAnsiTheme="minorHAnsi" w:cstheme="minorHAnsi"/>
          <w:b w:val="0"/>
          <w:color w:val="auto"/>
          <w:sz w:val="22"/>
        </w:rPr>
        <w:t>no que se refer</w:t>
      </w:r>
      <w:r w:rsidR="009D5B2D" w:rsidRPr="009D5B2D">
        <w:rPr>
          <w:rFonts w:asciiTheme="minorHAnsi" w:hAnsiTheme="minorHAnsi" w:cstheme="minorHAnsi"/>
          <w:b w:val="0"/>
          <w:color w:val="auto"/>
          <w:sz w:val="22"/>
        </w:rPr>
        <w:t>e à geração de resíduos (água de lavagem de filtros e lodos dos decantadores) e o tratamento e destino final implementado. Caso não haja tratamento adequado destes resíduos ou o lançamento inadequado das águas de lavagem de filtros, o projeto de ampliação deve prever a complementação do sistema atual;</w:t>
      </w:r>
    </w:p>
    <w:p w:rsidR="009D5B2D" w:rsidRPr="009D5B2D" w:rsidRDefault="009D5B2D" w:rsidP="003F0905">
      <w:pPr>
        <w:pStyle w:val="MOP3"/>
        <w:numPr>
          <w:ilvl w:val="0"/>
          <w:numId w:val="80"/>
        </w:numPr>
        <w:spacing w:after="120"/>
        <w:rPr>
          <w:rFonts w:asciiTheme="minorHAnsi" w:hAnsiTheme="minorHAnsi" w:cstheme="minorHAnsi"/>
          <w:b w:val="0"/>
          <w:color w:val="auto"/>
          <w:sz w:val="22"/>
        </w:rPr>
      </w:pPr>
      <w:r w:rsidRPr="009D5B2D">
        <w:rPr>
          <w:rFonts w:asciiTheme="minorHAnsi" w:hAnsiTheme="minorHAnsi" w:cstheme="minorHAnsi"/>
          <w:b w:val="0"/>
          <w:color w:val="auto"/>
          <w:sz w:val="22"/>
        </w:rPr>
        <w:t>a ampliação deve considerar  o item acima citado no que se refere às aguas de lavagem de filtros e o lodo dos decantadores.</w:t>
      </w:r>
    </w:p>
    <w:p w:rsidR="009D5B2D" w:rsidRPr="009D5B2D" w:rsidRDefault="009D5B2D" w:rsidP="009D5B2D">
      <w:pPr>
        <w:pStyle w:val="MOP3"/>
        <w:tabs>
          <w:tab w:val="clear" w:pos="540"/>
        </w:tabs>
        <w:spacing w:after="120"/>
        <w:ind w:left="720" w:firstLine="0"/>
        <w:rPr>
          <w:rFonts w:asciiTheme="minorHAnsi" w:hAnsiTheme="minorHAnsi" w:cstheme="minorHAnsi"/>
          <w:b w:val="0"/>
          <w:color w:val="auto"/>
          <w:sz w:val="22"/>
        </w:rPr>
      </w:pPr>
      <w:r w:rsidRPr="009D5B2D">
        <w:rPr>
          <w:rFonts w:asciiTheme="minorHAnsi" w:hAnsiTheme="minorHAnsi" w:cstheme="minorHAnsi"/>
          <w:b w:val="0"/>
          <w:color w:val="auto"/>
          <w:sz w:val="22"/>
        </w:rPr>
        <w:t>Para as águas de lavagem, o mais seguro, de modo geral, é a sua recirculação para uma etapa inicial na seqüência do tratamento, misturada à água bruta, mas é possível, em certos casos – que só experimentos específicos no local podem indicar - a reintrodução em uma etapa mais adiantada do processo.</w:t>
      </w:r>
    </w:p>
    <w:p w:rsidR="009D5B2D" w:rsidRPr="009D5B2D" w:rsidRDefault="009D5B2D" w:rsidP="009D5B2D">
      <w:pPr>
        <w:pStyle w:val="MOP3"/>
        <w:tabs>
          <w:tab w:val="clear" w:pos="540"/>
        </w:tabs>
        <w:spacing w:after="120"/>
        <w:ind w:left="720" w:firstLine="0"/>
        <w:rPr>
          <w:rFonts w:asciiTheme="minorHAnsi" w:hAnsiTheme="minorHAnsi" w:cstheme="minorHAnsi"/>
          <w:b w:val="0"/>
          <w:color w:val="auto"/>
          <w:sz w:val="22"/>
        </w:rPr>
      </w:pPr>
      <w:r w:rsidRPr="009D5B2D">
        <w:rPr>
          <w:rFonts w:asciiTheme="minorHAnsi" w:hAnsiTheme="minorHAnsi" w:cstheme="minorHAnsi"/>
          <w:b w:val="0"/>
          <w:color w:val="auto"/>
          <w:sz w:val="22"/>
        </w:rPr>
        <w:t>O reaproveitamento da água de lavagem dos filtros tem também uma justificativa do ponto de vista ambiental e econômico, uma vez que o reaproveitamento permite recuperar cerca de 5% da vazão total tratada normalmente perdida neste processo. É inclusive um dos itens da redução de perdas a ser empreendida.</w:t>
      </w:r>
    </w:p>
    <w:p w:rsidR="009D5B2D" w:rsidRPr="009D5B2D" w:rsidRDefault="009D5B2D" w:rsidP="009D5B2D">
      <w:pPr>
        <w:pStyle w:val="MOP3"/>
        <w:tabs>
          <w:tab w:val="clear" w:pos="540"/>
        </w:tabs>
        <w:spacing w:after="120"/>
        <w:ind w:left="720" w:firstLine="0"/>
        <w:rPr>
          <w:rFonts w:asciiTheme="minorHAnsi" w:hAnsiTheme="minorHAnsi" w:cstheme="minorHAnsi"/>
          <w:b w:val="0"/>
          <w:color w:val="auto"/>
          <w:sz w:val="22"/>
        </w:rPr>
      </w:pPr>
      <w:r w:rsidRPr="009D5B2D">
        <w:rPr>
          <w:rFonts w:asciiTheme="minorHAnsi" w:hAnsiTheme="minorHAnsi" w:cstheme="minorHAnsi"/>
          <w:b w:val="0"/>
          <w:color w:val="auto"/>
          <w:sz w:val="22"/>
        </w:rPr>
        <w:t>Além de se evitar um dano ambiental, a recuperação de água de lavagem em sistemas já existentes constitui uma alternativa para o aumento da produção de água tratada, o que é especialmente importante em regiões onde o aumento da produção é muito oneroso devido à escassez de mananciais próximos aos centros consumidores.</w:t>
      </w:r>
    </w:p>
    <w:p w:rsidR="0073612F" w:rsidRPr="0073612F" w:rsidRDefault="002A782C" w:rsidP="0073612F">
      <w:pPr>
        <w:pStyle w:val="MOP3"/>
        <w:spacing w:after="120"/>
        <w:rPr>
          <w:rFonts w:asciiTheme="minorHAnsi" w:hAnsiTheme="minorHAnsi" w:cstheme="minorHAnsi"/>
          <w:color w:val="auto"/>
          <w:sz w:val="22"/>
        </w:rPr>
      </w:pPr>
      <w:r>
        <w:rPr>
          <w:rFonts w:asciiTheme="minorHAnsi" w:hAnsiTheme="minorHAnsi" w:cstheme="minorHAnsi"/>
          <w:color w:val="auto"/>
          <w:sz w:val="22"/>
        </w:rPr>
        <w:t>2.</w:t>
      </w:r>
      <w:r w:rsidR="0073612F" w:rsidRPr="0073612F">
        <w:rPr>
          <w:rFonts w:asciiTheme="minorHAnsi" w:hAnsiTheme="minorHAnsi" w:cstheme="minorHAnsi"/>
          <w:color w:val="auto"/>
          <w:sz w:val="22"/>
        </w:rPr>
        <w:t xml:space="preserve"> LICENCIAMENTO AMBIENTAL DOS PROJETOS </w:t>
      </w:r>
    </w:p>
    <w:p w:rsidR="0073612F" w:rsidRPr="0073612F" w:rsidRDefault="0073612F" w:rsidP="0073612F">
      <w:pPr>
        <w:spacing w:after="120" w:line="240" w:lineRule="auto"/>
        <w:jc w:val="both"/>
        <w:rPr>
          <w:rFonts w:cstheme="minorHAnsi"/>
        </w:rPr>
      </w:pPr>
      <w:r w:rsidRPr="0073612F">
        <w:rPr>
          <w:rFonts w:cstheme="minorHAnsi"/>
        </w:rPr>
        <w:t xml:space="preserve">As intervenções em sistemas de esgotamento sanitário </w:t>
      </w:r>
      <w:r w:rsidR="00B43375">
        <w:rPr>
          <w:rFonts w:cstheme="minorHAnsi"/>
        </w:rPr>
        <w:t xml:space="preserve">e abastecimento de água </w:t>
      </w:r>
      <w:r w:rsidRPr="0073612F">
        <w:rPr>
          <w:rFonts w:cstheme="minorHAnsi"/>
        </w:rPr>
        <w:t xml:space="preserve">serão objeto de licenciamento ambiental específico, de acordo com a legislação ambiental vigente e aplicável considerando os requisitos e condições exigíveis para cada tipologia de intervenção. </w:t>
      </w:r>
    </w:p>
    <w:p w:rsidR="0073612F" w:rsidRPr="0073612F" w:rsidRDefault="0073612F" w:rsidP="0073612F">
      <w:pPr>
        <w:spacing w:after="120" w:line="240" w:lineRule="auto"/>
        <w:jc w:val="both"/>
        <w:rPr>
          <w:rFonts w:cstheme="minorHAnsi"/>
        </w:rPr>
      </w:pPr>
      <w:r w:rsidRPr="0073612F">
        <w:rPr>
          <w:rFonts w:cstheme="minorHAnsi"/>
        </w:rPr>
        <w:t xml:space="preserve">Isso significa, por exemplo, que cada projeto de esgotamento sanitário </w:t>
      </w:r>
      <w:r w:rsidR="00B43375">
        <w:rPr>
          <w:rFonts w:cstheme="minorHAnsi"/>
        </w:rPr>
        <w:t xml:space="preserve">e de abastecimento de água </w:t>
      </w:r>
      <w:r w:rsidRPr="0073612F">
        <w:rPr>
          <w:rFonts w:cstheme="minorHAnsi"/>
        </w:rPr>
        <w:t>deverá seguir o rito próprio do licenciamento ambiental, atendendo as exigências documentais, processuais, de prazo, etc., vinculadas às normas e procedimentos definidos pelo órgão licenciador – a CPRH</w:t>
      </w:r>
      <w:r w:rsidR="00B43375">
        <w:rPr>
          <w:rFonts w:cstheme="minorHAnsi"/>
        </w:rPr>
        <w:t>.</w:t>
      </w:r>
    </w:p>
    <w:p w:rsidR="0073612F" w:rsidRPr="0073612F" w:rsidRDefault="0073612F" w:rsidP="0073612F">
      <w:pPr>
        <w:pStyle w:val="MANANCIAIS-3"/>
        <w:spacing w:after="120" w:line="240" w:lineRule="auto"/>
        <w:rPr>
          <w:rFonts w:asciiTheme="minorHAnsi" w:hAnsiTheme="minorHAnsi" w:cstheme="minorHAnsi"/>
          <w:b w:val="0"/>
          <w:i w:val="0"/>
        </w:rPr>
      </w:pPr>
      <w:r w:rsidRPr="0073612F">
        <w:rPr>
          <w:rFonts w:asciiTheme="minorHAnsi" w:hAnsiTheme="minorHAnsi" w:cstheme="minorHAnsi"/>
          <w:b w:val="0"/>
          <w:i w:val="0"/>
        </w:rPr>
        <w:t>Caberá à COMPESA a adoção dos procedimentos de licenciamento ambiental dos empreendimentos, de acordo com orientação geral da CPRH. Caberá à U</w:t>
      </w:r>
      <w:r w:rsidR="00EA503F">
        <w:rPr>
          <w:rFonts w:asciiTheme="minorHAnsi" w:hAnsiTheme="minorHAnsi" w:cstheme="minorHAnsi"/>
          <w:b w:val="0"/>
          <w:i w:val="0"/>
        </w:rPr>
        <w:t>GP</w:t>
      </w:r>
      <w:r w:rsidR="00D73BB7">
        <w:rPr>
          <w:rFonts w:asciiTheme="minorHAnsi" w:hAnsiTheme="minorHAnsi" w:cstheme="minorHAnsi"/>
          <w:b w:val="0"/>
          <w:i w:val="0"/>
        </w:rPr>
        <w:t xml:space="preserve">-COMPESA </w:t>
      </w:r>
      <w:r w:rsidRPr="0073612F">
        <w:rPr>
          <w:rFonts w:asciiTheme="minorHAnsi" w:hAnsiTheme="minorHAnsi" w:cstheme="minorHAnsi"/>
          <w:b w:val="0"/>
          <w:i w:val="0"/>
        </w:rPr>
        <w:t xml:space="preserve">a supervisão dos processos de licenciamento ambiental, envolvendo as solicitações respectivas e a elaboração dos estudos ambientais exigidos (seja para a fase da licença prévia como para a fase de licença de instalação). </w:t>
      </w:r>
    </w:p>
    <w:p w:rsidR="0073612F" w:rsidRDefault="0073612F" w:rsidP="0073612F">
      <w:pPr>
        <w:pStyle w:val="MANANCIAIS-3"/>
        <w:spacing w:after="120" w:line="240" w:lineRule="auto"/>
        <w:rPr>
          <w:rFonts w:asciiTheme="minorHAnsi" w:hAnsiTheme="minorHAnsi" w:cstheme="minorHAnsi"/>
          <w:b w:val="0"/>
          <w:i w:val="0"/>
        </w:rPr>
      </w:pPr>
      <w:r w:rsidRPr="0073612F">
        <w:rPr>
          <w:rFonts w:asciiTheme="minorHAnsi" w:hAnsiTheme="minorHAnsi" w:cstheme="minorHAnsi"/>
          <w:b w:val="0"/>
          <w:i w:val="0"/>
        </w:rPr>
        <w:t>É importante, também, ressaltar que as eventuais condicionantes constantes da Licença Prévia - LP e/ou da Licença de Instalação - LI devem estar contempladas no âmbito do PS</w:t>
      </w:r>
      <w:r w:rsidR="00D73BB7">
        <w:rPr>
          <w:rFonts w:asciiTheme="minorHAnsi" w:hAnsiTheme="minorHAnsi" w:cstheme="minorHAnsi"/>
          <w:b w:val="0"/>
          <w:i w:val="0"/>
        </w:rPr>
        <w:t>A-IPOJUCA</w:t>
      </w:r>
      <w:r w:rsidRPr="0073612F">
        <w:rPr>
          <w:rFonts w:asciiTheme="minorHAnsi" w:hAnsiTheme="minorHAnsi" w:cstheme="minorHAnsi"/>
          <w:b w:val="0"/>
          <w:i w:val="0"/>
        </w:rPr>
        <w:t xml:space="preserve"> seja no próprio Projeto básico/executivo da intervenção específica ou por meio de outras ações correlatas constantes ou a constarem do Programa. </w:t>
      </w:r>
    </w:p>
    <w:p w:rsidR="00372091" w:rsidRPr="0073612F" w:rsidRDefault="00372091" w:rsidP="0073612F">
      <w:pPr>
        <w:pStyle w:val="MANANCIAIS-3"/>
        <w:spacing w:after="120" w:line="240" w:lineRule="auto"/>
        <w:rPr>
          <w:rFonts w:asciiTheme="minorHAnsi" w:hAnsiTheme="minorHAnsi" w:cstheme="minorHAnsi"/>
          <w:b w:val="0"/>
          <w:i w:val="0"/>
        </w:rPr>
      </w:pPr>
    </w:p>
    <w:p w:rsidR="0073612F" w:rsidRPr="0073612F" w:rsidRDefault="0073612F" w:rsidP="0073612F">
      <w:pPr>
        <w:pStyle w:val="MOP3"/>
        <w:tabs>
          <w:tab w:val="clear" w:pos="540"/>
          <w:tab w:val="num" w:pos="550"/>
        </w:tabs>
        <w:spacing w:after="120"/>
        <w:ind w:left="550" w:hanging="550"/>
        <w:rPr>
          <w:rFonts w:asciiTheme="minorHAnsi" w:hAnsiTheme="minorHAnsi" w:cstheme="minorHAnsi"/>
          <w:color w:val="auto"/>
          <w:sz w:val="22"/>
        </w:rPr>
      </w:pPr>
      <w:bookmarkStart w:id="2" w:name="_Toc181439331"/>
      <w:r w:rsidRPr="0073612F">
        <w:rPr>
          <w:rFonts w:asciiTheme="minorHAnsi" w:hAnsiTheme="minorHAnsi" w:cstheme="minorHAnsi"/>
          <w:color w:val="auto"/>
          <w:sz w:val="22"/>
        </w:rPr>
        <w:t>3</w:t>
      </w:r>
      <w:r w:rsidR="002A782C">
        <w:rPr>
          <w:rFonts w:asciiTheme="minorHAnsi" w:hAnsiTheme="minorHAnsi" w:cstheme="minorHAnsi"/>
          <w:color w:val="auto"/>
          <w:sz w:val="22"/>
        </w:rPr>
        <w:t>.</w:t>
      </w:r>
      <w:r w:rsidRPr="0073612F">
        <w:rPr>
          <w:rFonts w:asciiTheme="minorHAnsi" w:hAnsiTheme="minorHAnsi" w:cstheme="minorHAnsi"/>
          <w:color w:val="auto"/>
          <w:sz w:val="22"/>
        </w:rPr>
        <w:t xml:space="preserve"> CRITÉRIOS E PROCEDIMENTOS DE AVALIAÇÃO AMBIENTAL EM CUMPRIMENTO ÀS SALVAGUARDAS AMBIENTAIS E SOCIAIS DO B</w:t>
      </w:r>
      <w:r w:rsidR="002A782C">
        <w:rPr>
          <w:rFonts w:asciiTheme="minorHAnsi" w:hAnsiTheme="minorHAnsi" w:cstheme="minorHAnsi"/>
          <w:color w:val="auto"/>
          <w:sz w:val="22"/>
        </w:rPr>
        <w:t>ID</w:t>
      </w:r>
      <w:bookmarkEnd w:id="2"/>
    </w:p>
    <w:p w:rsidR="0073612F" w:rsidRPr="0073612F" w:rsidRDefault="0073612F" w:rsidP="0073612F">
      <w:pPr>
        <w:spacing w:after="120" w:line="240" w:lineRule="auto"/>
        <w:jc w:val="both"/>
        <w:rPr>
          <w:rFonts w:cstheme="minorHAnsi"/>
        </w:rPr>
      </w:pPr>
      <w:r w:rsidRPr="0073612F">
        <w:rPr>
          <w:rFonts w:cstheme="minorHAnsi"/>
        </w:rPr>
        <w:t>A análise ambiental do PS</w:t>
      </w:r>
      <w:r w:rsidR="004A3822">
        <w:rPr>
          <w:rFonts w:cstheme="minorHAnsi"/>
        </w:rPr>
        <w:t xml:space="preserve">A-IPOJUCA foi </w:t>
      </w:r>
      <w:r w:rsidRPr="0073612F">
        <w:rPr>
          <w:rFonts w:cstheme="minorHAnsi"/>
        </w:rPr>
        <w:t xml:space="preserve">organizada de duas formas, que se complementam: </w:t>
      </w:r>
    </w:p>
    <w:p w:rsidR="0073612F" w:rsidRPr="0073612F" w:rsidRDefault="0073612F" w:rsidP="0073612F">
      <w:pPr>
        <w:spacing w:after="120" w:line="240" w:lineRule="auto"/>
        <w:jc w:val="both"/>
        <w:rPr>
          <w:rFonts w:cstheme="minorHAnsi"/>
        </w:rPr>
      </w:pPr>
      <w:r w:rsidRPr="0073612F">
        <w:rPr>
          <w:rFonts w:cstheme="minorHAnsi"/>
        </w:rPr>
        <w:t xml:space="preserve">(i) </w:t>
      </w:r>
      <w:r w:rsidRPr="0073612F">
        <w:rPr>
          <w:rFonts w:cstheme="minorHAnsi"/>
          <w:b/>
          <w:i/>
        </w:rPr>
        <w:t>na fase de preparação do Projeto</w:t>
      </w:r>
      <w:r w:rsidRPr="0073612F">
        <w:rPr>
          <w:rFonts w:cstheme="minorHAnsi"/>
        </w:rPr>
        <w:t>, onde consta a presente avaliação ambiental seguindo</w:t>
      </w:r>
      <w:r w:rsidR="002A782C">
        <w:rPr>
          <w:rFonts w:cstheme="minorHAnsi"/>
        </w:rPr>
        <w:t xml:space="preserve"> as diretrizes ambientais e sociais do BI</w:t>
      </w:r>
      <w:r w:rsidRPr="0073612F">
        <w:rPr>
          <w:rFonts w:cstheme="minorHAnsi"/>
        </w:rPr>
        <w:t>D, tendo por base as informações disponíveis na concepção do Pro</w:t>
      </w:r>
      <w:r w:rsidR="002A782C">
        <w:rPr>
          <w:rFonts w:cstheme="minorHAnsi"/>
        </w:rPr>
        <w:t>jeto</w:t>
      </w:r>
      <w:r w:rsidRPr="0073612F">
        <w:rPr>
          <w:rFonts w:cstheme="minorHAnsi"/>
        </w:rPr>
        <w:t xml:space="preserve">; </w:t>
      </w:r>
    </w:p>
    <w:p w:rsidR="0073612F" w:rsidRPr="0073612F" w:rsidRDefault="0073612F" w:rsidP="0073612F">
      <w:pPr>
        <w:spacing w:after="120" w:line="240" w:lineRule="auto"/>
        <w:jc w:val="both"/>
        <w:rPr>
          <w:rFonts w:cstheme="minorHAnsi"/>
        </w:rPr>
      </w:pPr>
      <w:r w:rsidRPr="0073612F">
        <w:rPr>
          <w:rFonts w:cstheme="minorHAnsi"/>
        </w:rPr>
        <w:t xml:space="preserve">(ii) </w:t>
      </w:r>
      <w:r w:rsidRPr="0073612F">
        <w:rPr>
          <w:rFonts w:cstheme="minorHAnsi"/>
          <w:b/>
          <w:i/>
        </w:rPr>
        <w:t>na fase de execução do Projeto</w:t>
      </w:r>
      <w:r w:rsidRPr="0073612F">
        <w:rPr>
          <w:rFonts w:cstheme="minorHAnsi"/>
        </w:rPr>
        <w:t xml:space="preserve">, onde serão obrigatoriamente realizados os estudos ambientais para as obras previstas atendendo a legislação nacional e estadual, as regras de licenciamento ambiental e as diretrizes ambientais do Banco </w:t>
      </w:r>
      <w:r w:rsidR="002A782C">
        <w:rPr>
          <w:rFonts w:cstheme="minorHAnsi"/>
        </w:rPr>
        <w:t>Interamericano de Desenvolvimento</w:t>
      </w:r>
      <w:r w:rsidRPr="0073612F">
        <w:rPr>
          <w:rFonts w:cstheme="minorHAnsi"/>
        </w:rPr>
        <w:t>, tendo por base as informações detalhadas a constarem dos estudos de viabilidade e projetos básicos e/ou executivos que serão preparados nessa fase.</w:t>
      </w:r>
    </w:p>
    <w:p w:rsidR="0073612F" w:rsidRPr="0073612F" w:rsidRDefault="0073612F" w:rsidP="0073612F">
      <w:pPr>
        <w:spacing w:after="120" w:line="240" w:lineRule="auto"/>
        <w:jc w:val="both"/>
        <w:rPr>
          <w:rFonts w:cstheme="minorHAnsi"/>
        </w:rPr>
      </w:pPr>
      <w:r w:rsidRPr="0073612F">
        <w:rPr>
          <w:rFonts w:cstheme="minorHAnsi"/>
        </w:rPr>
        <w:t>Nesse sentido, além dos documentos ambientais necessários ao licenciamento ambiental de cada intervenção, deverá ser elaborada avaliação ambiental para análise do cumprimento das salvaguardas ambientais e sociais do B</w:t>
      </w:r>
      <w:r w:rsidR="002A782C">
        <w:rPr>
          <w:rFonts w:cstheme="minorHAnsi"/>
        </w:rPr>
        <w:t>ID</w:t>
      </w:r>
      <w:r w:rsidRPr="0073612F">
        <w:rPr>
          <w:rFonts w:cstheme="minorHAnsi"/>
        </w:rPr>
        <w:t>.</w:t>
      </w:r>
    </w:p>
    <w:p w:rsidR="0073612F" w:rsidRPr="0073612F" w:rsidRDefault="0073612F" w:rsidP="0073612F">
      <w:pPr>
        <w:spacing w:after="120" w:line="240" w:lineRule="auto"/>
        <w:jc w:val="both"/>
        <w:rPr>
          <w:rFonts w:cstheme="minorHAnsi"/>
        </w:rPr>
      </w:pPr>
      <w:r w:rsidRPr="0073612F">
        <w:rPr>
          <w:rFonts w:cstheme="minorHAnsi"/>
        </w:rPr>
        <w:t>Essa avaliação deverá ser consubstanciada em relatórios próprios a serem enviados ao B</w:t>
      </w:r>
      <w:r w:rsidR="002A782C">
        <w:rPr>
          <w:rFonts w:cstheme="minorHAnsi"/>
        </w:rPr>
        <w:t>ID</w:t>
      </w:r>
      <w:r w:rsidRPr="0073612F">
        <w:rPr>
          <w:rFonts w:cstheme="minorHAnsi"/>
        </w:rPr>
        <w:t xml:space="preserve"> para aprovação e emissão de “Não Objeção” para continuidade dos estudos, licitação e início das obras, etc.</w:t>
      </w:r>
    </w:p>
    <w:p w:rsidR="0073612F" w:rsidRPr="0073612F" w:rsidRDefault="0073612F" w:rsidP="0073612F">
      <w:pPr>
        <w:spacing w:after="120" w:line="240" w:lineRule="auto"/>
        <w:jc w:val="both"/>
        <w:rPr>
          <w:rFonts w:cstheme="minorHAnsi"/>
        </w:rPr>
      </w:pPr>
      <w:r w:rsidRPr="0073612F">
        <w:rPr>
          <w:rFonts w:cstheme="minorHAnsi"/>
        </w:rPr>
        <w:t>A Avaliação deverá considerar três critérios principais:</w:t>
      </w:r>
    </w:p>
    <w:p w:rsidR="0073612F" w:rsidRPr="0073612F" w:rsidRDefault="0073612F" w:rsidP="0073612F">
      <w:pPr>
        <w:spacing w:after="120" w:line="240" w:lineRule="auto"/>
        <w:jc w:val="both"/>
        <w:rPr>
          <w:rFonts w:cstheme="minorHAnsi"/>
        </w:rPr>
      </w:pPr>
      <w:r w:rsidRPr="0073612F">
        <w:rPr>
          <w:rFonts w:cstheme="minorHAnsi"/>
          <w:b/>
          <w:i/>
        </w:rPr>
        <w:t>a) enquadramento adotado no licenciamento ambiental</w:t>
      </w:r>
      <w:r w:rsidRPr="0073612F">
        <w:rPr>
          <w:rFonts w:cstheme="minorHAnsi"/>
        </w:rPr>
        <w:t>;</w:t>
      </w:r>
    </w:p>
    <w:p w:rsidR="0073612F" w:rsidRPr="0073612F" w:rsidRDefault="0073612F" w:rsidP="0073612F">
      <w:pPr>
        <w:spacing w:after="120" w:line="240" w:lineRule="auto"/>
        <w:jc w:val="both"/>
        <w:rPr>
          <w:rFonts w:cstheme="minorHAnsi"/>
        </w:rPr>
      </w:pPr>
      <w:r w:rsidRPr="0073612F">
        <w:rPr>
          <w:rFonts w:cstheme="minorHAnsi"/>
          <w:b/>
          <w:i/>
        </w:rPr>
        <w:t>b) acionamento das salvaguardas do B</w:t>
      </w:r>
      <w:r w:rsidR="002A782C">
        <w:rPr>
          <w:rFonts w:cstheme="minorHAnsi"/>
          <w:b/>
          <w:i/>
        </w:rPr>
        <w:t>ID</w:t>
      </w:r>
    </w:p>
    <w:p w:rsidR="0073612F" w:rsidRPr="0073612F" w:rsidRDefault="002A782C" w:rsidP="0073612F">
      <w:pPr>
        <w:spacing w:after="120" w:line="240" w:lineRule="auto"/>
        <w:jc w:val="both"/>
        <w:rPr>
          <w:rFonts w:cstheme="minorHAnsi"/>
        </w:rPr>
      </w:pPr>
      <w:r>
        <w:rPr>
          <w:rFonts w:cstheme="minorHAnsi"/>
        </w:rPr>
        <w:t>A UC</w:t>
      </w:r>
      <w:r w:rsidR="0073612F" w:rsidRPr="0073612F">
        <w:rPr>
          <w:rFonts w:cstheme="minorHAnsi"/>
        </w:rPr>
        <w:t>P deverá promover a elaboração de relatório ambiental específico para análise e aprovação do B</w:t>
      </w:r>
      <w:r>
        <w:rPr>
          <w:rFonts w:cstheme="minorHAnsi"/>
        </w:rPr>
        <w:t>ID</w:t>
      </w:r>
      <w:r w:rsidR="0073612F" w:rsidRPr="0073612F">
        <w:rPr>
          <w:rFonts w:cstheme="minorHAnsi"/>
        </w:rPr>
        <w:t xml:space="preserve">, sendo condição necessária à obtenção da “Não Objeção” para a licitação de obras e posteriormente para o início das obras. </w:t>
      </w:r>
    </w:p>
    <w:p w:rsidR="0073612F" w:rsidRPr="0073612F" w:rsidRDefault="0073612F" w:rsidP="0073612F">
      <w:pPr>
        <w:pStyle w:val="mananciais-2"/>
        <w:spacing w:after="120" w:line="240" w:lineRule="auto"/>
        <w:rPr>
          <w:rFonts w:asciiTheme="minorHAnsi" w:eastAsia="Times New Roman" w:hAnsiTheme="minorHAnsi" w:cstheme="minorHAnsi"/>
          <w:bCs w:val="0"/>
          <w:iCs/>
        </w:rPr>
      </w:pPr>
      <w:r w:rsidRPr="0073612F">
        <w:rPr>
          <w:rFonts w:asciiTheme="minorHAnsi" w:eastAsia="Times New Roman" w:hAnsiTheme="minorHAnsi" w:cstheme="minorHAnsi"/>
          <w:bCs w:val="0"/>
          <w:iCs/>
        </w:rPr>
        <w:t xml:space="preserve">Relatórios Ambientais </w:t>
      </w:r>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Termo de referência dos Relatórios ambientais referentes a sistemas de esgotamento sanitário consta do Anexo I</w:t>
      </w:r>
      <w:r w:rsidR="002A782C">
        <w:rPr>
          <w:rFonts w:cstheme="minorHAnsi"/>
        </w:rPr>
        <w:t>II</w:t>
      </w:r>
      <w:r w:rsidRPr="0073612F">
        <w:rPr>
          <w:rFonts w:cstheme="minorHAnsi"/>
        </w:rPr>
        <w:t xml:space="preserve">. </w:t>
      </w:r>
    </w:p>
    <w:p w:rsidR="0073612F" w:rsidRPr="0073612F" w:rsidRDefault="0073612F" w:rsidP="0073612F">
      <w:pPr>
        <w:pStyle w:val="MOP4"/>
        <w:spacing w:after="120"/>
        <w:rPr>
          <w:rFonts w:asciiTheme="minorHAnsi" w:hAnsiTheme="minorHAnsi" w:cstheme="minorHAnsi"/>
          <w:color w:val="auto"/>
          <w:sz w:val="22"/>
          <w:szCs w:val="22"/>
        </w:rPr>
      </w:pPr>
      <w:bookmarkStart w:id="3" w:name="_Toc181439334"/>
      <w:bookmarkStart w:id="4" w:name="_Toc181439332"/>
      <w:r w:rsidRPr="0073612F">
        <w:rPr>
          <w:rFonts w:asciiTheme="minorHAnsi" w:hAnsiTheme="minorHAnsi" w:cstheme="minorHAnsi"/>
          <w:color w:val="auto"/>
          <w:sz w:val="22"/>
          <w:szCs w:val="22"/>
        </w:rPr>
        <w:t>Planos de Gestão Ambiental Específicos</w:t>
      </w:r>
      <w:bookmarkEnd w:id="3"/>
    </w:p>
    <w:p w:rsidR="0073612F" w:rsidRPr="0073612F" w:rsidRDefault="0073612F" w:rsidP="0073612F">
      <w:pPr>
        <w:autoSpaceDE w:val="0"/>
        <w:autoSpaceDN w:val="0"/>
        <w:adjustRightInd w:val="0"/>
        <w:spacing w:after="120" w:line="240" w:lineRule="auto"/>
        <w:jc w:val="both"/>
        <w:rPr>
          <w:rFonts w:cstheme="minorHAnsi"/>
        </w:rPr>
      </w:pPr>
      <w:r w:rsidRPr="0073612F">
        <w:rPr>
          <w:rFonts w:cstheme="minorHAnsi"/>
        </w:rPr>
        <w:t xml:space="preserve">Adicionalmente, em função das avaliações ambientais específicas a serem realizadas por empreendimento de acordo com os itens acima, deverão ser indicadas medidas mitigadoras, compensatórias ou potencializadoras que deverão compor um plano de gestão ambiental específico para o empreendimento/intervenção e integrar os custos do projeto.  </w:t>
      </w:r>
    </w:p>
    <w:p w:rsidR="0073612F" w:rsidRPr="0073612F" w:rsidRDefault="0073612F" w:rsidP="0073612F">
      <w:pPr>
        <w:pStyle w:val="MOP3"/>
        <w:spacing w:after="120"/>
        <w:rPr>
          <w:rFonts w:asciiTheme="minorHAnsi" w:hAnsiTheme="minorHAnsi" w:cstheme="minorHAnsi"/>
          <w:color w:val="auto"/>
          <w:sz w:val="22"/>
        </w:rPr>
      </w:pPr>
      <w:r w:rsidRPr="0073612F">
        <w:rPr>
          <w:rFonts w:asciiTheme="minorHAnsi" w:hAnsiTheme="minorHAnsi" w:cstheme="minorHAnsi"/>
          <w:color w:val="auto"/>
          <w:sz w:val="22"/>
        </w:rPr>
        <w:t>Procedimentos de Divulgação e Consulta</w:t>
      </w:r>
      <w:bookmarkEnd w:id="4"/>
    </w:p>
    <w:p w:rsidR="0073612F" w:rsidRPr="0073612F" w:rsidRDefault="0073612F" w:rsidP="0073612F">
      <w:pPr>
        <w:pStyle w:val="MADEIRA4"/>
        <w:rPr>
          <w:rFonts w:asciiTheme="minorHAnsi" w:hAnsiTheme="minorHAnsi" w:cstheme="minorHAnsi"/>
          <w:b w:val="0"/>
          <w:i w:val="0"/>
          <w:sz w:val="22"/>
          <w:szCs w:val="22"/>
        </w:rPr>
      </w:pPr>
      <w:r w:rsidRPr="0073612F">
        <w:rPr>
          <w:rFonts w:asciiTheme="minorHAnsi" w:hAnsiTheme="minorHAnsi" w:cstheme="minorHAnsi"/>
          <w:b w:val="0"/>
          <w:i w:val="0"/>
          <w:sz w:val="22"/>
          <w:szCs w:val="22"/>
        </w:rPr>
        <w:t>Deverão ser adotados procedimentos específicos de divulgação e de consulta pública dos empreendimentos e das avaliações ambientais respectivas</w:t>
      </w:r>
      <w:r w:rsidRPr="0073612F">
        <w:rPr>
          <w:rFonts w:asciiTheme="minorHAnsi" w:hAnsiTheme="minorHAnsi" w:cstheme="minorHAnsi"/>
          <w:sz w:val="22"/>
          <w:szCs w:val="22"/>
        </w:rPr>
        <w:t xml:space="preserve">. </w:t>
      </w:r>
    </w:p>
    <w:p w:rsidR="0073612F" w:rsidRPr="0073612F" w:rsidRDefault="0073612F" w:rsidP="0073612F">
      <w:pPr>
        <w:pStyle w:val="MADEIRA4"/>
        <w:rPr>
          <w:rFonts w:asciiTheme="minorHAnsi" w:hAnsiTheme="minorHAnsi" w:cstheme="minorHAnsi"/>
          <w:b w:val="0"/>
          <w:i w:val="0"/>
          <w:sz w:val="22"/>
          <w:szCs w:val="22"/>
        </w:rPr>
      </w:pPr>
      <w:r w:rsidRPr="0073612F">
        <w:rPr>
          <w:rFonts w:asciiTheme="minorHAnsi" w:hAnsiTheme="minorHAnsi" w:cstheme="minorHAnsi"/>
          <w:b w:val="0"/>
          <w:i w:val="0"/>
          <w:sz w:val="22"/>
          <w:szCs w:val="22"/>
        </w:rPr>
        <w:t>Tanto os relatórios a serem produzidos para o licenciamento ambiental quanto os relatórios ambientais para o B</w:t>
      </w:r>
      <w:r w:rsidR="002A782C">
        <w:rPr>
          <w:rFonts w:asciiTheme="minorHAnsi" w:hAnsiTheme="minorHAnsi" w:cstheme="minorHAnsi"/>
          <w:b w:val="0"/>
          <w:i w:val="0"/>
          <w:sz w:val="22"/>
          <w:szCs w:val="22"/>
        </w:rPr>
        <w:t>ID</w:t>
      </w:r>
      <w:r w:rsidRPr="0073612F">
        <w:rPr>
          <w:rFonts w:asciiTheme="minorHAnsi" w:hAnsiTheme="minorHAnsi" w:cstheme="minorHAnsi"/>
          <w:b w:val="0"/>
          <w:i w:val="0"/>
          <w:sz w:val="22"/>
          <w:szCs w:val="22"/>
        </w:rPr>
        <w:t xml:space="preserve"> devem ser divulgados de modo a atender à legislação ambiental específica e aos procedimentos do Banco </w:t>
      </w:r>
      <w:r w:rsidR="002A782C">
        <w:rPr>
          <w:rFonts w:asciiTheme="minorHAnsi" w:hAnsiTheme="minorHAnsi" w:cstheme="minorHAnsi"/>
          <w:b w:val="0"/>
          <w:i w:val="0"/>
          <w:sz w:val="22"/>
          <w:szCs w:val="22"/>
        </w:rPr>
        <w:t>Interamericano de Desenvolvimento</w:t>
      </w:r>
      <w:r w:rsidRPr="0073612F">
        <w:rPr>
          <w:rFonts w:asciiTheme="minorHAnsi" w:hAnsiTheme="minorHAnsi" w:cstheme="minorHAnsi"/>
          <w:b w:val="0"/>
          <w:i w:val="0"/>
          <w:sz w:val="22"/>
          <w:szCs w:val="22"/>
        </w:rPr>
        <w:t>.</w:t>
      </w:r>
    </w:p>
    <w:p w:rsidR="0073612F" w:rsidRPr="0073612F" w:rsidRDefault="0073612F" w:rsidP="0073612F">
      <w:pPr>
        <w:pStyle w:val="MADEIRA4"/>
        <w:rPr>
          <w:rFonts w:asciiTheme="minorHAnsi" w:hAnsiTheme="minorHAnsi" w:cstheme="minorHAnsi"/>
          <w:b w:val="0"/>
          <w:i w:val="0"/>
          <w:sz w:val="22"/>
          <w:szCs w:val="22"/>
        </w:rPr>
      </w:pPr>
      <w:r w:rsidRPr="0073612F">
        <w:rPr>
          <w:rFonts w:asciiTheme="minorHAnsi" w:hAnsiTheme="minorHAnsi" w:cstheme="minorHAnsi"/>
          <w:b w:val="0"/>
          <w:i w:val="0"/>
          <w:sz w:val="22"/>
          <w:szCs w:val="22"/>
        </w:rPr>
        <w:t>Esses relatórios, independente da divulgação e/ou consulta realizada no âmbito do Licenciamento Ambiental, deverão adotar os seguintes procedimentos:</w:t>
      </w:r>
    </w:p>
    <w:p w:rsidR="0073612F" w:rsidRPr="0073612F" w:rsidRDefault="0073612F" w:rsidP="003F0905">
      <w:pPr>
        <w:pStyle w:val="MADEIRA4"/>
        <w:numPr>
          <w:ilvl w:val="0"/>
          <w:numId w:val="21"/>
        </w:numPr>
        <w:tabs>
          <w:tab w:val="num" w:pos="357"/>
        </w:tabs>
        <w:ind w:left="357" w:hanging="357"/>
        <w:rPr>
          <w:rFonts w:asciiTheme="minorHAnsi" w:hAnsiTheme="minorHAnsi" w:cstheme="minorHAnsi"/>
          <w:b w:val="0"/>
          <w:i w:val="0"/>
          <w:sz w:val="22"/>
          <w:szCs w:val="22"/>
        </w:rPr>
      </w:pPr>
      <w:r w:rsidRPr="0073612F">
        <w:rPr>
          <w:rFonts w:asciiTheme="minorHAnsi" w:hAnsiTheme="minorHAnsi" w:cstheme="minorHAnsi"/>
          <w:b w:val="0"/>
          <w:i w:val="0"/>
          <w:sz w:val="22"/>
          <w:szCs w:val="22"/>
        </w:rPr>
        <w:t>divulgação do relatório preliminar colocando-os à disposição do público com solicitação de apresentação de comentários, sugestões, etc.: (i) junto ao escritório da U</w:t>
      </w:r>
      <w:r w:rsidR="002A782C">
        <w:rPr>
          <w:rFonts w:asciiTheme="minorHAnsi" w:hAnsiTheme="minorHAnsi" w:cstheme="minorHAnsi"/>
          <w:b w:val="0"/>
          <w:i w:val="0"/>
          <w:sz w:val="22"/>
          <w:szCs w:val="22"/>
        </w:rPr>
        <w:t>C</w:t>
      </w:r>
      <w:r w:rsidRPr="0073612F">
        <w:rPr>
          <w:rFonts w:asciiTheme="minorHAnsi" w:hAnsiTheme="minorHAnsi" w:cstheme="minorHAnsi"/>
          <w:b w:val="0"/>
          <w:i w:val="0"/>
          <w:sz w:val="22"/>
          <w:szCs w:val="22"/>
        </w:rPr>
        <w:t xml:space="preserve">P e da </w:t>
      </w:r>
      <w:r w:rsidR="002A782C">
        <w:rPr>
          <w:rFonts w:asciiTheme="minorHAnsi" w:hAnsiTheme="minorHAnsi" w:cstheme="minorHAnsi"/>
          <w:b w:val="0"/>
          <w:i w:val="0"/>
          <w:sz w:val="22"/>
          <w:szCs w:val="22"/>
        </w:rPr>
        <w:t>UIP-</w:t>
      </w:r>
      <w:r w:rsidRPr="0073612F">
        <w:rPr>
          <w:rFonts w:asciiTheme="minorHAnsi" w:hAnsiTheme="minorHAnsi" w:cstheme="minorHAnsi"/>
          <w:b w:val="0"/>
          <w:i w:val="0"/>
          <w:sz w:val="22"/>
          <w:szCs w:val="22"/>
        </w:rPr>
        <w:t xml:space="preserve">COMPESA (ii) no </w:t>
      </w:r>
      <w:r w:rsidRPr="0073612F">
        <w:rPr>
          <w:rFonts w:asciiTheme="minorHAnsi" w:hAnsiTheme="minorHAnsi" w:cstheme="minorHAnsi"/>
          <w:b w:val="0"/>
          <w:i w:val="0"/>
          <w:sz w:val="22"/>
          <w:szCs w:val="22"/>
          <w:u w:val="single"/>
        </w:rPr>
        <w:t>sítio</w:t>
      </w:r>
      <w:r w:rsidRPr="0073612F">
        <w:rPr>
          <w:rFonts w:asciiTheme="minorHAnsi" w:hAnsiTheme="minorHAnsi" w:cstheme="minorHAnsi"/>
          <w:b w:val="0"/>
          <w:i w:val="0"/>
          <w:sz w:val="22"/>
          <w:szCs w:val="22"/>
        </w:rPr>
        <w:t xml:space="preserve"> do Projeto e da COMPESA por período mínimo de 15 dias. </w:t>
      </w:r>
    </w:p>
    <w:p w:rsidR="0073612F" w:rsidRPr="0073612F" w:rsidRDefault="0073612F" w:rsidP="003F0905">
      <w:pPr>
        <w:pStyle w:val="MADEIRA4"/>
        <w:numPr>
          <w:ilvl w:val="0"/>
          <w:numId w:val="21"/>
        </w:numPr>
        <w:tabs>
          <w:tab w:val="num" w:pos="357"/>
        </w:tabs>
        <w:ind w:left="357" w:hanging="357"/>
        <w:rPr>
          <w:rFonts w:asciiTheme="minorHAnsi" w:hAnsiTheme="minorHAnsi" w:cstheme="minorHAnsi"/>
          <w:b w:val="0"/>
          <w:i w:val="0"/>
          <w:sz w:val="22"/>
          <w:szCs w:val="22"/>
        </w:rPr>
      </w:pPr>
      <w:r w:rsidRPr="0073612F">
        <w:rPr>
          <w:rFonts w:asciiTheme="minorHAnsi" w:hAnsiTheme="minorHAnsi" w:cstheme="minorHAnsi"/>
          <w:b w:val="0"/>
          <w:i w:val="0"/>
          <w:sz w:val="22"/>
          <w:szCs w:val="22"/>
        </w:rPr>
        <w:t xml:space="preserve">realização de consulta pública com principais instituições da área governamental (estadual e municipal) e da área não governamental, (ONGs, associações, etc.). A consulta pública pode ser realizada no âmbito do Comitê da bacia do </w:t>
      </w:r>
      <w:r w:rsidR="002A782C">
        <w:rPr>
          <w:rFonts w:asciiTheme="minorHAnsi" w:hAnsiTheme="minorHAnsi" w:cstheme="minorHAnsi"/>
          <w:b w:val="0"/>
          <w:i w:val="0"/>
          <w:sz w:val="22"/>
          <w:szCs w:val="22"/>
        </w:rPr>
        <w:t>rio Ipojuca</w:t>
      </w:r>
      <w:r w:rsidRPr="0073612F">
        <w:rPr>
          <w:rFonts w:asciiTheme="minorHAnsi" w:hAnsiTheme="minorHAnsi" w:cstheme="minorHAnsi"/>
          <w:b w:val="0"/>
          <w:i w:val="0"/>
          <w:sz w:val="22"/>
          <w:szCs w:val="22"/>
        </w:rPr>
        <w:t>.</w:t>
      </w:r>
    </w:p>
    <w:p w:rsidR="0073612F" w:rsidRPr="0073612F" w:rsidRDefault="0073612F" w:rsidP="0073612F">
      <w:pPr>
        <w:spacing w:after="120" w:line="240" w:lineRule="auto"/>
        <w:jc w:val="both"/>
        <w:rPr>
          <w:rFonts w:cstheme="minorHAnsi"/>
        </w:rPr>
      </w:pPr>
      <w:r w:rsidRPr="0073612F">
        <w:rPr>
          <w:rFonts w:cstheme="minorHAnsi"/>
        </w:rPr>
        <w:t xml:space="preserve">Os procedimentos de divulgação e consulta deverão ser documentados por meio de atas ou memórias de reunião, fotografias, listas de participantes, etc. </w:t>
      </w:r>
    </w:p>
    <w:p w:rsidR="0073612F" w:rsidRPr="0073612F" w:rsidRDefault="002A782C" w:rsidP="0073612F">
      <w:pPr>
        <w:pStyle w:val="MOP3"/>
        <w:spacing w:after="120"/>
        <w:rPr>
          <w:rFonts w:asciiTheme="minorHAnsi" w:hAnsiTheme="minorHAnsi" w:cstheme="minorHAnsi"/>
          <w:color w:val="auto"/>
          <w:sz w:val="22"/>
        </w:rPr>
      </w:pPr>
      <w:bookmarkStart w:id="5" w:name="_Toc170209282"/>
      <w:bookmarkStart w:id="6" w:name="_Toc181439335"/>
      <w:r>
        <w:rPr>
          <w:rFonts w:asciiTheme="minorHAnsi" w:hAnsiTheme="minorHAnsi" w:cstheme="minorHAnsi"/>
          <w:color w:val="auto"/>
          <w:sz w:val="22"/>
        </w:rPr>
        <w:t xml:space="preserve">4. </w:t>
      </w:r>
      <w:r w:rsidR="0073612F" w:rsidRPr="0073612F">
        <w:rPr>
          <w:rFonts w:asciiTheme="minorHAnsi" w:hAnsiTheme="minorHAnsi" w:cstheme="minorHAnsi"/>
          <w:color w:val="auto"/>
          <w:sz w:val="22"/>
        </w:rPr>
        <w:t xml:space="preserve"> SUPERVISÃO AMBIENTAL DE OBRAS</w:t>
      </w:r>
      <w:bookmarkEnd w:id="5"/>
      <w:bookmarkEnd w:id="6"/>
    </w:p>
    <w:p w:rsidR="0073612F" w:rsidRPr="0073612F" w:rsidRDefault="0073612F" w:rsidP="0073612F">
      <w:pPr>
        <w:spacing w:after="120" w:line="240" w:lineRule="auto"/>
        <w:jc w:val="both"/>
        <w:rPr>
          <w:rFonts w:cstheme="minorHAnsi"/>
          <w:b/>
        </w:rPr>
      </w:pPr>
      <w:r w:rsidRPr="0073612F">
        <w:rPr>
          <w:rFonts w:cstheme="minorHAnsi"/>
        </w:rPr>
        <w:t>De acordo com o arranjo institucional a ser proposto para o gerenciamento e a execução do PS</w:t>
      </w:r>
      <w:r w:rsidR="002A782C">
        <w:rPr>
          <w:rFonts w:cstheme="minorHAnsi"/>
        </w:rPr>
        <w:t>A-Ipojuca</w:t>
      </w:r>
      <w:r w:rsidRPr="0073612F">
        <w:rPr>
          <w:rFonts w:cstheme="minorHAnsi"/>
        </w:rPr>
        <w:t>, a função de supervisão das obras deverá ser realizada por entidade supervisora (empresa especializad</w:t>
      </w:r>
      <w:r w:rsidR="0007007A">
        <w:rPr>
          <w:rFonts w:cstheme="minorHAnsi"/>
        </w:rPr>
        <w:t>a) contratada pela COMPESA. À UG</w:t>
      </w:r>
      <w:r w:rsidR="002A782C">
        <w:rPr>
          <w:rFonts w:cstheme="minorHAnsi"/>
        </w:rPr>
        <w:t>P</w:t>
      </w:r>
      <w:r w:rsidRPr="0073612F">
        <w:rPr>
          <w:rFonts w:cstheme="minorHAnsi"/>
        </w:rPr>
        <w:t xml:space="preserve">, na condição de coordenadora </w:t>
      </w:r>
      <w:r w:rsidR="002A782C">
        <w:rPr>
          <w:rFonts w:cstheme="minorHAnsi"/>
        </w:rPr>
        <w:t>do Projeto junto à COMPESA</w:t>
      </w:r>
      <w:r w:rsidRPr="0073612F">
        <w:rPr>
          <w:rFonts w:cstheme="minorHAnsi"/>
        </w:rPr>
        <w:t>, caberá acompanhar o processo de supervisão de obras, provendo o apoio necessário para contribuir no alcance das metas estabelecidas no PS</w:t>
      </w:r>
      <w:r w:rsidR="002A782C">
        <w:rPr>
          <w:rFonts w:cstheme="minorHAnsi"/>
        </w:rPr>
        <w:t>A-IPOJUCA</w:t>
      </w:r>
      <w:r w:rsidRPr="0073612F">
        <w:rPr>
          <w:rFonts w:cstheme="minorHAnsi"/>
        </w:rPr>
        <w:t xml:space="preserve"> e no atendimento às legislações e às salvaguardas e procedimentos do B</w:t>
      </w:r>
      <w:r w:rsidR="002A782C">
        <w:rPr>
          <w:rFonts w:cstheme="minorHAnsi"/>
        </w:rPr>
        <w:t>ID</w:t>
      </w:r>
      <w:r w:rsidRPr="0073612F">
        <w:rPr>
          <w:rFonts w:cstheme="minorHAnsi"/>
        </w:rPr>
        <w:t>.</w:t>
      </w:r>
    </w:p>
    <w:p w:rsidR="00B125A0" w:rsidRDefault="00B125A0">
      <w:pPr>
        <w:rPr>
          <w:rStyle w:val="longtext"/>
          <w:rFonts w:cstheme="minorHAnsi"/>
          <w:b/>
        </w:rPr>
      </w:pPr>
      <w:r>
        <w:rPr>
          <w:rStyle w:val="longtext"/>
          <w:rFonts w:cstheme="minorHAnsi"/>
          <w:b/>
        </w:rPr>
        <w:br w:type="page"/>
      </w:r>
    </w:p>
    <w:p w:rsidR="00E2050B" w:rsidRDefault="00B125A0" w:rsidP="0073612F">
      <w:pPr>
        <w:autoSpaceDE w:val="0"/>
        <w:autoSpaceDN w:val="0"/>
        <w:adjustRightInd w:val="0"/>
        <w:spacing w:after="120" w:line="240" w:lineRule="auto"/>
        <w:jc w:val="both"/>
        <w:rPr>
          <w:rStyle w:val="longtext"/>
          <w:rFonts w:cstheme="minorHAnsi"/>
          <w:b/>
          <w:sz w:val="24"/>
          <w:szCs w:val="24"/>
        </w:rPr>
      </w:pPr>
      <w:r w:rsidRPr="00D73BB7">
        <w:rPr>
          <w:rStyle w:val="longtext"/>
          <w:rFonts w:cstheme="minorHAnsi"/>
          <w:b/>
          <w:sz w:val="24"/>
          <w:szCs w:val="24"/>
        </w:rPr>
        <w:t xml:space="preserve">ANEXO II. </w:t>
      </w:r>
      <w:r w:rsidR="00E2050B">
        <w:rPr>
          <w:rStyle w:val="longtext"/>
          <w:rFonts w:cstheme="minorHAnsi"/>
          <w:b/>
          <w:sz w:val="24"/>
          <w:szCs w:val="24"/>
        </w:rPr>
        <w:t xml:space="preserve">Descrição das classificações de Qualidade das Águas e Nível Trófico adotada pela CPRH. </w:t>
      </w:r>
    </w:p>
    <w:tbl>
      <w:tblPr>
        <w:tblStyle w:val="MediumShading1-Accent5"/>
        <w:tblW w:w="9606" w:type="dxa"/>
        <w:tblLook w:val="01E0" w:firstRow="1" w:lastRow="1" w:firstColumn="1" w:lastColumn="1" w:noHBand="0" w:noVBand="0"/>
      </w:tblPr>
      <w:tblGrid>
        <w:gridCol w:w="1595"/>
        <w:gridCol w:w="356"/>
        <w:gridCol w:w="6379"/>
        <w:gridCol w:w="1276"/>
      </w:tblGrid>
      <w:tr w:rsidR="00E2050B" w:rsidRPr="00570711" w:rsidTr="008A09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6" w:type="dxa"/>
            <w:gridSpan w:val="4"/>
            <w:shd w:val="clear" w:color="auto" w:fill="31849B" w:themeFill="accent5" w:themeFillShade="BF"/>
          </w:tcPr>
          <w:p w:rsidR="00E2050B" w:rsidRPr="003B190A" w:rsidRDefault="00E2050B" w:rsidP="008A095C">
            <w:pPr>
              <w:autoSpaceDE w:val="0"/>
              <w:autoSpaceDN w:val="0"/>
              <w:adjustRightInd w:val="0"/>
              <w:jc w:val="center"/>
              <w:rPr>
                <w:sz w:val="20"/>
                <w:szCs w:val="20"/>
              </w:rPr>
            </w:pPr>
            <w:r w:rsidRPr="003B190A">
              <w:rPr>
                <w:sz w:val="20"/>
                <w:szCs w:val="20"/>
              </w:rPr>
              <w:t>Qualidade das Águas</w:t>
            </w:r>
          </w:p>
        </w:tc>
      </w:tr>
      <w:tr w:rsidR="00E2050B" w:rsidRPr="00570711" w:rsidTr="008A0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gridSpan w:val="2"/>
          </w:tcPr>
          <w:p w:rsidR="00E2050B" w:rsidRPr="003B190A" w:rsidRDefault="00E2050B" w:rsidP="008A095C">
            <w:pPr>
              <w:autoSpaceDE w:val="0"/>
              <w:autoSpaceDN w:val="0"/>
              <w:adjustRightInd w:val="0"/>
              <w:jc w:val="both"/>
              <w:rPr>
                <w:sz w:val="20"/>
                <w:szCs w:val="20"/>
              </w:rPr>
            </w:pPr>
            <w:r w:rsidRPr="003B190A">
              <w:rPr>
                <w:sz w:val="20"/>
                <w:szCs w:val="20"/>
              </w:rPr>
              <w:t>Não Comprometida</w:t>
            </w:r>
          </w:p>
        </w:tc>
        <w:tc>
          <w:tcPr>
            <w:cnfStyle w:val="000100000000" w:firstRow="0" w:lastRow="0" w:firstColumn="0" w:lastColumn="1" w:oddVBand="0" w:evenVBand="0" w:oddHBand="0" w:evenHBand="0" w:firstRowFirstColumn="0" w:firstRowLastColumn="0" w:lastRowFirstColumn="0" w:lastRowLastColumn="0"/>
            <w:tcW w:w="7655" w:type="dxa"/>
            <w:gridSpan w:val="2"/>
          </w:tcPr>
          <w:p w:rsidR="00E2050B" w:rsidRPr="003B190A" w:rsidRDefault="00E2050B" w:rsidP="008A095C">
            <w:pPr>
              <w:autoSpaceDE w:val="0"/>
              <w:autoSpaceDN w:val="0"/>
              <w:adjustRightInd w:val="0"/>
              <w:jc w:val="both"/>
              <w:rPr>
                <w:b w:val="0"/>
                <w:sz w:val="20"/>
                <w:szCs w:val="20"/>
              </w:rPr>
            </w:pPr>
            <w:r w:rsidRPr="003B190A">
              <w:rPr>
                <w:rFonts w:cs="Arial"/>
                <w:b w:val="0"/>
                <w:sz w:val="20"/>
                <w:szCs w:val="20"/>
              </w:rPr>
              <w:t>Corpos de água que apresentam condições de qualidade de água compatíveis com os limites estabelecidos para a classe especial das águas doces, salinas e salobras e classe 1 das águas doces (Resolução CONAMA n° 357/05). Estes corpos d'água apresentam qualidade da água ótima, com níveis desprezíveis de poluição.</w:t>
            </w:r>
          </w:p>
        </w:tc>
      </w:tr>
      <w:tr w:rsidR="00E2050B" w:rsidRPr="00570711" w:rsidTr="008A09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gridSpan w:val="2"/>
            <w:shd w:val="clear" w:color="auto" w:fill="FFFFFF" w:themeFill="background1"/>
          </w:tcPr>
          <w:p w:rsidR="00E2050B" w:rsidRPr="00177C68" w:rsidRDefault="00E2050B" w:rsidP="008A095C">
            <w:pPr>
              <w:autoSpaceDE w:val="0"/>
              <w:autoSpaceDN w:val="0"/>
              <w:adjustRightInd w:val="0"/>
              <w:jc w:val="both"/>
              <w:rPr>
                <w:sz w:val="20"/>
                <w:szCs w:val="20"/>
              </w:rPr>
            </w:pPr>
            <w:r w:rsidRPr="00177C68">
              <w:rPr>
                <w:sz w:val="20"/>
                <w:szCs w:val="20"/>
              </w:rPr>
              <w:t>Pouco Comprometida</w:t>
            </w:r>
          </w:p>
        </w:tc>
        <w:tc>
          <w:tcPr>
            <w:cnfStyle w:val="000100000000" w:firstRow="0" w:lastRow="0" w:firstColumn="0" w:lastColumn="1" w:oddVBand="0" w:evenVBand="0" w:oddHBand="0" w:evenHBand="0" w:firstRowFirstColumn="0" w:firstRowLastColumn="0" w:lastRowFirstColumn="0" w:lastRowLastColumn="0"/>
            <w:tcW w:w="7655" w:type="dxa"/>
            <w:gridSpan w:val="2"/>
            <w:shd w:val="clear" w:color="auto" w:fill="FFFFFF" w:themeFill="background1"/>
          </w:tcPr>
          <w:p w:rsidR="00E2050B" w:rsidRPr="00177C68" w:rsidRDefault="00E2050B" w:rsidP="008A095C">
            <w:pPr>
              <w:autoSpaceDE w:val="0"/>
              <w:autoSpaceDN w:val="0"/>
              <w:adjustRightInd w:val="0"/>
              <w:jc w:val="both"/>
              <w:rPr>
                <w:b w:val="0"/>
                <w:sz w:val="20"/>
                <w:szCs w:val="20"/>
              </w:rPr>
            </w:pPr>
            <w:r w:rsidRPr="00177C68">
              <w:rPr>
                <w:rFonts w:cs="Arial"/>
                <w:b w:val="0"/>
                <w:sz w:val="20"/>
                <w:szCs w:val="20"/>
              </w:rPr>
              <w:t>Corpos de água que apresentam condições de qualidade de água compatíveis com os limites estabelecidos para a classe 2 das águas doces e a classe 1 das águas salinas e salobras (Resolução CONAMA n° 357/05). Estes corpos d'água apresentam qualidade da água boa, com níveis baixos de poluição.</w:t>
            </w:r>
          </w:p>
        </w:tc>
      </w:tr>
      <w:tr w:rsidR="00E2050B" w:rsidRPr="00570711" w:rsidTr="008A0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gridSpan w:val="2"/>
          </w:tcPr>
          <w:p w:rsidR="00E2050B" w:rsidRPr="003B190A" w:rsidRDefault="00E2050B" w:rsidP="008A095C">
            <w:pPr>
              <w:autoSpaceDE w:val="0"/>
              <w:autoSpaceDN w:val="0"/>
              <w:adjustRightInd w:val="0"/>
              <w:jc w:val="both"/>
              <w:rPr>
                <w:sz w:val="20"/>
                <w:szCs w:val="20"/>
              </w:rPr>
            </w:pPr>
            <w:r w:rsidRPr="003B190A">
              <w:rPr>
                <w:sz w:val="20"/>
                <w:szCs w:val="20"/>
              </w:rPr>
              <w:t>Moderadamente Comprometida</w:t>
            </w:r>
          </w:p>
        </w:tc>
        <w:tc>
          <w:tcPr>
            <w:cnfStyle w:val="000100000000" w:firstRow="0" w:lastRow="0" w:firstColumn="0" w:lastColumn="1" w:oddVBand="0" w:evenVBand="0" w:oddHBand="0" w:evenHBand="0" w:firstRowFirstColumn="0" w:firstRowLastColumn="0" w:lastRowFirstColumn="0" w:lastRowLastColumn="0"/>
            <w:tcW w:w="7655" w:type="dxa"/>
            <w:gridSpan w:val="2"/>
          </w:tcPr>
          <w:p w:rsidR="00E2050B" w:rsidRPr="003B190A" w:rsidRDefault="00E2050B" w:rsidP="008A095C">
            <w:pPr>
              <w:autoSpaceDE w:val="0"/>
              <w:autoSpaceDN w:val="0"/>
              <w:adjustRightInd w:val="0"/>
              <w:jc w:val="both"/>
              <w:rPr>
                <w:b w:val="0"/>
                <w:sz w:val="20"/>
                <w:szCs w:val="20"/>
              </w:rPr>
            </w:pPr>
            <w:r w:rsidRPr="003B190A">
              <w:rPr>
                <w:rFonts w:cs="Arial"/>
                <w:b w:val="0"/>
                <w:sz w:val="20"/>
                <w:szCs w:val="20"/>
              </w:rPr>
              <w:t>Corpos de água que apresentam condições de qualidade de água compatíveis com os limites para a classe 3 das águas doces e a classe 2 das águas salinas e salobras (Resolução CONAMA n° 357/05). Estes corpos d'água apresentam qualidade da água regular, com níveis aceitáveis de poluição.</w:t>
            </w:r>
          </w:p>
        </w:tc>
      </w:tr>
      <w:tr w:rsidR="00E2050B" w:rsidRPr="00570711" w:rsidTr="008A09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gridSpan w:val="2"/>
          </w:tcPr>
          <w:p w:rsidR="00E2050B" w:rsidRPr="003B190A" w:rsidRDefault="00E2050B" w:rsidP="008A095C">
            <w:pPr>
              <w:autoSpaceDE w:val="0"/>
              <w:autoSpaceDN w:val="0"/>
              <w:adjustRightInd w:val="0"/>
              <w:jc w:val="both"/>
              <w:rPr>
                <w:sz w:val="20"/>
                <w:szCs w:val="20"/>
              </w:rPr>
            </w:pPr>
            <w:r w:rsidRPr="003B190A">
              <w:rPr>
                <w:sz w:val="20"/>
                <w:szCs w:val="20"/>
              </w:rPr>
              <w:t>Poluída</w:t>
            </w:r>
          </w:p>
        </w:tc>
        <w:tc>
          <w:tcPr>
            <w:cnfStyle w:val="000100000000" w:firstRow="0" w:lastRow="0" w:firstColumn="0" w:lastColumn="1" w:oddVBand="0" w:evenVBand="0" w:oddHBand="0" w:evenHBand="0" w:firstRowFirstColumn="0" w:firstRowLastColumn="0" w:lastRowFirstColumn="0" w:lastRowLastColumn="0"/>
            <w:tcW w:w="7655" w:type="dxa"/>
            <w:gridSpan w:val="2"/>
          </w:tcPr>
          <w:p w:rsidR="00E2050B" w:rsidRPr="003B190A" w:rsidRDefault="00E2050B" w:rsidP="008A095C">
            <w:pPr>
              <w:autoSpaceDE w:val="0"/>
              <w:autoSpaceDN w:val="0"/>
              <w:adjustRightInd w:val="0"/>
              <w:jc w:val="both"/>
              <w:rPr>
                <w:b w:val="0"/>
                <w:sz w:val="20"/>
                <w:szCs w:val="20"/>
              </w:rPr>
            </w:pPr>
            <w:r w:rsidRPr="003B190A">
              <w:rPr>
                <w:rFonts w:cs="Arial"/>
                <w:b w:val="0"/>
                <w:sz w:val="20"/>
                <w:szCs w:val="20"/>
              </w:rPr>
              <w:t>Corpos de água que apresentam condições de qualidade de água compatíveis com os limites estabelecidos para a classe 4 das águas doces e a classe 3 das águas salinas e salobras (Resolução CONAMA n° 357/05). Estes corpos d'água apresentam qualidade da água ruim, com poluição acima dos limites aceitáveis.</w:t>
            </w:r>
          </w:p>
        </w:tc>
      </w:tr>
      <w:tr w:rsidR="00E2050B" w:rsidRPr="00570711" w:rsidTr="008A0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gridSpan w:val="2"/>
          </w:tcPr>
          <w:p w:rsidR="00E2050B" w:rsidRPr="003B190A" w:rsidRDefault="00E2050B" w:rsidP="008A095C">
            <w:pPr>
              <w:autoSpaceDE w:val="0"/>
              <w:autoSpaceDN w:val="0"/>
              <w:adjustRightInd w:val="0"/>
              <w:jc w:val="both"/>
              <w:rPr>
                <w:sz w:val="20"/>
                <w:szCs w:val="20"/>
              </w:rPr>
            </w:pPr>
            <w:r w:rsidRPr="003B190A">
              <w:rPr>
                <w:sz w:val="20"/>
                <w:szCs w:val="20"/>
              </w:rPr>
              <w:t>Muito Poluída</w:t>
            </w:r>
          </w:p>
        </w:tc>
        <w:tc>
          <w:tcPr>
            <w:cnfStyle w:val="000100000000" w:firstRow="0" w:lastRow="0" w:firstColumn="0" w:lastColumn="1" w:oddVBand="0" w:evenVBand="0" w:oddHBand="0" w:evenHBand="0" w:firstRowFirstColumn="0" w:firstRowLastColumn="0" w:lastRowFirstColumn="0" w:lastRowLastColumn="0"/>
            <w:tcW w:w="7655" w:type="dxa"/>
            <w:gridSpan w:val="2"/>
          </w:tcPr>
          <w:p w:rsidR="00E2050B" w:rsidRPr="003B190A" w:rsidRDefault="00E2050B" w:rsidP="008A095C">
            <w:pPr>
              <w:autoSpaceDE w:val="0"/>
              <w:autoSpaceDN w:val="0"/>
              <w:adjustRightInd w:val="0"/>
              <w:jc w:val="both"/>
              <w:rPr>
                <w:b w:val="0"/>
                <w:sz w:val="20"/>
                <w:szCs w:val="20"/>
              </w:rPr>
            </w:pPr>
            <w:r w:rsidRPr="003B190A">
              <w:rPr>
                <w:rFonts w:cs="Arial"/>
                <w:b w:val="0"/>
                <w:sz w:val="20"/>
                <w:szCs w:val="20"/>
              </w:rPr>
              <w:t>Corpos de água que não se enquadram em nenhuma das classes acima estabelecida. Estes corpos d'água apresentam qualidade da água péssima, com poluição muito elevada.</w:t>
            </w:r>
          </w:p>
        </w:tc>
      </w:tr>
      <w:tr w:rsidR="00E2050B" w:rsidTr="008A095C">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6" w:type="dxa"/>
            <w:gridSpan w:val="4"/>
            <w:shd w:val="clear" w:color="auto" w:fill="31849B" w:themeFill="accent5" w:themeFillShade="BF"/>
          </w:tcPr>
          <w:p w:rsidR="00E2050B" w:rsidRPr="00177C68" w:rsidRDefault="00E2050B" w:rsidP="008A095C">
            <w:pPr>
              <w:autoSpaceDE w:val="0"/>
              <w:autoSpaceDN w:val="0"/>
              <w:adjustRightInd w:val="0"/>
              <w:jc w:val="center"/>
            </w:pPr>
            <w:r w:rsidRPr="00177C68">
              <w:rPr>
                <w:color w:val="FFFFFF" w:themeColor="background1"/>
                <w:sz w:val="20"/>
                <w:szCs w:val="20"/>
              </w:rPr>
              <w:t>Nível Trófico</w:t>
            </w:r>
          </w:p>
        </w:tc>
      </w:tr>
      <w:tr w:rsidR="00E2050B" w:rsidTr="008A095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5" w:type="dxa"/>
          </w:tcPr>
          <w:p w:rsidR="00E2050B" w:rsidRDefault="00E2050B" w:rsidP="008A095C">
            <w:r w:rsidRPr="003B190A">
              <w:rPr>
                <w:rFonts w:eastAsia="Times New Roman" w:cstheme="minorHAnsi"/>
                <w:color w:val="333333"/>
                <w:sz w:val="20"/>
                <w:szCs w:val="20"/>
              </w:rPr>
              <w:t>Ultraoligotrófico</w:t>
            </w:r>
          </w:p>
        </w:tc>
        <w:tc>
          <w:tcPr>
            <w:tcW w:w="6735" w:type="dxa"/>
            <w:gridSpan w:val="2"/>
          </w:tcPr>
          <w:p w:rsidR="00E2050B" w:rsidRPr="007C19B0" w:rsidRDefault="00E2050B" w:rsidP="008A095C">
            <w:pPr>
              <w:jc w:val="both"/>
              <w:cnfStyle w:val="000000100000" w:firstRow="0" w:lastRow="0" w:firstColumn="0" w:lastColumn="0" w:oddVBand="0" w:evenVBand="0" w:oddHBand="1" w:evenHBand="0" w:firstRowFirstColumn="0" w:firstRowLastColumn="0" w:lastRowFirstColumn="0" w:lastRowLastColumn="0"/>
            </w:pPr>
            <w:r w:rsidRPr="003B190A">
              <w:rPr>
                <w:rFonts w:eastAsia="Times New Roman" w:cstheme="minorHAnsi"/>
                <w:sz w:val="20"/>
                <w:szCs w:val="20"/>
              </w:rPr>
              <w:t>Corpos de água limpos, de produtividade muito baixa e concentrações insignificantes de nutrientes que não acarretam em prejuízos aos usos da água.</w:t>
            </w:r>
          </w:p>
        </w:tc>
        <w:tc>
          <w:tcPr>
            <w:tcW w:w="1276" w:type="dxa"/>
          </w:tcPr>
          <w:p w:rsidR="00E2050B" w:rsidRDefault="00E2050B" w:rsidP="008A095C">
            <w:pPr>
              <w:jc w:val="center"/>
              <w:cnfStyle w:val="000000100000" w:firstRow="0" w:lastRow="0" w:firstColumn="0" w:lastColumn="0" w:oddVBand="0" w:evenVBand="0" w:oddHBand="1" w:evenHBand="0" w:firstRowFirstColumn="0" w:firstRowLastColumn="0" w:lastRowFirstColumn="0" w:lastRowLastColumn="0"/>
            </w:pPr>
            <w:r w:rsidRPr="003B190A">
              <w:rPr>
                <w:rFonts w:eastAsia="Times New Roman" w:cstheme="minorHAnsi"/>
                <w:color w:val="333333"/>
                <w:sz w:val="20"/>
                <w:szCs w:val="20"/>
              </w:rPr>
              <w:t>IET≤ 47</w:t>
            </w:r>
          </w:p>
        </w:tc>
      </w:tr>
      <w:tr w:rsidR="00E2050B" w:rsidTr="008A095C">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5" w:type="dxa"/>
          </w:tcPr>
          <w:p w:rsidR="00E2050B" w:rsidRDefault="00E2050B" w:rsidP="008A095C">
            <w:r w:rsidRPr="003B190A">
              <w:rPr>
                <w:rFonts w:eastAsia="Times New Roman" w:cstheme="minorHAnsi"/>
                <w:color w:val="333333"/>
                <w:sz w:val="20"/>
                <w:szCs w:val="20"/>
              </w:rPr>
              <w:t>Oligotrófico</w:t>
            </w:r>
          </w:p>
        </w:tc>
        <w:tc>
          <w:tcPr>
            <w:tcW w:w="6735" w:type="dxa"/>
            <w:gridSpan w:val="2"/>
          </w:tcPr>
          <w:p w:rsidR="00E2050B" w:rsidRPr="007C19B0" w:rsidRDefault="00E2050B" w:rsidP="008A095C">
            <w:pPr>
              <w:jc w:val="both"/>
              <w:cnfStyle w:val="000000010000" w:firstRow="0" w:lastRow="0" w:firstColumn="0" w:lastColumn="0" w:oddVBand="0" w:evenVBand="0" w:oddHBand="0" w:evenHBand="1" w:firstRowFirstColumn="0" w:firstRowLastColumn="0" w:lastRowFirstColumn="0" w:lastRowLastColumn="0"/>
            </w:pPr>
            <w:r w:rsidRPr="003B190A">
              <w:rPr>
                <w:rFonts w:eastAsia="Times New Roman" w:cstheme="minorHAnsi"/>
                <w:sz w:val="20"/>
                <w:szCs w:val="20"/>
              </w:rPr>
              <w:t>Corpos de água limpos, de baixa produtividade, em que não ocorrem interferências indesejáveis sobre os usos da água, decorrentes da presença de nutrientes.</w:t>
            </w:r>
          </w:p>
        </w:tc>
        <w:tc>
          <w:tcPr>
            <w:tcW w:w="1276" w:type="dxa"/>
          </w:tcPr>
          <w:p w:rsidR="00E2050B" w:rsidRPr="003B190A" w:rsidRDefault="00E2050B" w:rsidP="008A095C">
            <w:pPr>
              <w:jc w:val="center"/>
              <w:textAlignment w:val="top"/>
              <w:cnfStyle w:val="000000010000" w:firstRow="0" w:lastRow="0" w:firstColumn="0" w:lastColumn="0" w:oddVBand="0" w:evenVBand="0" w:oddHBand="0" w:evenHBand="1" w:firstRowFirstColumn="0" w:firstRowLastColumn="0" w:lastRowFirstColumn="0" w:lastRowLastColumn="0"/>
              <w:rPr>
                <w:rFonts w:eastAsia="Times New Roman" w:cstheme="minorHAnsi"/>
                <w:color w:val="454545"/>
                <w:sz w:val="20"/>
                <w:szCs w:val="20"/>
              </w:rPr>
            </w:pPr>
            <w:r w:rsidRPr="003B190A">
              <w:rPr>
                <w:rFonts w:eastAsia="Times New Roman" w:cstheme="minorHAnsi"/>
                <w:color w:val="333333"/>
                <w:sz w:val="20"/>
                <w:szCs w:val="20"/>
              </w:rPr>
              <w:t>47 &lt; IET ≤ 52</w:t>
            </w:r>
          </w:p>
        </w:tc>
      </w:tr>
      <w:tr w:rsidR="00E2050B" w:rsidTr="008A095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5" w:type="dxa"/>
          </w:tcPr>
          <w:p w:rsidR="00E2050B" w:rsidRDefault="00E2050B" w:rsidP="008A095C">
            <w:r w:rsidRPr="003B190A">
              <w:rPr>
                <w:rFonts w:eastAsia="Times New Roman" w:cstheme="minorHAnsi"/>
                <w:color w:val="333333"/>
                <w:sz w:val="20"/>
                <w:szCs w:val="20"/>
              </w:rPr>
              <w:t>Mesotrófico</w:t>
            </w:r>
          </w:p>
        </w:tc>
        <w:tc>
          <w:tcPr>
            <w:tcW w:w="6735" w:type="dxa"/>
            <w:gridSpan w:val="2"/>
          </w:tcPr>
          <w:p w:rsidR="00E2050B" w:rsidRPr="007C19B0" w:rsidRDefault="00E2050B" w:rsidP="008A095C">
            <w:pPr>
              <w:jc w:val="both"/>
              <w:cnfStyle w:val="000000100000" w:firstRow="0" w:lastRow="0" w:firstColumn="0" w:lastColumn="0" w:oddVBand="0" w:evenVBand="0" w:oddHBand="1" w:evenHBand="0" w:firstRowFirstColumn="0" w:firstRowLastColumn="0" w:lastRowFirstColumn="0" w:lastRowLastColumn="0"/>
            </w:pPr>
            <w:r w:rsidRPr="003B190A">
              <w:rPr>
                <w:rFonts w:eastAsia="Times New Roman" w:cstheme="minorHAnsi"/>
                <w:sz w:val="20"/>
                <w:szCs w:val="20"/>
              </w:rPr>
              <w:t>Corpos de água com produtividade intermediária, com possíveis implicações sobre a qualidade da água, mas em níveis aceitáveis, na maioria dos casos.</w:t>
            </w:r>
          </w:p>
        </w:tc>
        <w:tc>
          <w:tcPr>
            <w:tcW w:w="1276" w:type="dxa"/>
          </w:tcPr>
          <w:p w:rsidR="00E2050B" w:rsidRDefault="00E2050B" w:rsidP="008A095C">
            <w:pPr>
              <w:jc w:val="center"/>
              <w:cnfStyle w:val="000000100000" w:firstRow="0" w:lastRow="0" w:firstColumn="0" w:lastColumn="0" w:oddVBand="0" w:evenVBand="0" w:oddHBand="1" w:evenHBand="0" w:firstRowFirstColumn="0" w:firstRowLastColumn="0" w:lastRowFirstColumn="0" w:lastRowLastColumn="0"/>
            </w:pPr>
            <w:r w:rsidRPr="003B190A">
              <w:rPr>
                <w:rFonts w:eastAsia="Times New Roman" w:cstheme="minorHAnsi"/>
                <w:color w:val="333333"/>
                <w:sz w:val="20"/>
                <w:szCs w:val="20"/>
              </w:rPr>
              <w:t>52 &lt; IET ≤ 59</w:t>
            </w:r>
          </w:p>
        </w:tc>
      </w:tr>
      <w:tr w:rsidR="00E2050B" w:rsidTr="008A095C">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5" w:type="dxa"/>
          </w:tcPr>
          <w:p w:rsidR="00E2050B" w:rsidRDefault="00E2050B" w:rsidP="008A095C">
            <w:r w:rsidRPr="003B190A">
              <w:rPr>
                <w:rFonts w:eastAsia="Times New Roman" w:cstheme="minorHAnsi"/>
                <w:color w:val="333333"/>
                <w:sz w:val="20"/>
                <w:szCs w:val="20"/>
              </w:rPr>
              <w:t>Eutrófico</w:t>
            </w:r>
          </w:p>
        </w:tc>
        <w:tc>
          <w:tcPr>
            <w:tcW w:w="6735" w:type="dxa"/>
            <w:gridSpan w:val="2"/>
          </w:tcPr>
          <w:p w:rsidR="00E2050B" w:rsidRPr="007C19B0" w:rsidRDefault="00E2050B" w:rsidP="008A095C">
            <w:pPr>
              <w:jc w:val="both"/>
              <w:cnfStyle w:val="000000010000" w:firstRow="0" w:lastRow="0" w:firstColumn="0" w:lastColumn="0" w:oddVBand="0" w:evenVBand="0" w:oddHBand="0" w:evenHBand="1" w:firstRowFirstColumn="0" w:firstRowLastColumn="0" w:lastRowFirstColumn="0" w:lastRowLastColumn="0"/>
            </w:pPr>
            <w:r w:rsidRPr="003B190A">
              <w:rPr>
                <w:rFonts w:eastAsia="Times New Roman" w:cstheme="minorHAnsi"/>
                <w:sz w:val="20"/>
                <w:szCs w:val="20"/>
              </w:rPr>
              <w:t>Corpos de água com alta produtividade em relação às condições naturais, com redução da transparência, em geral afetados por atividades antrópicas, nos quais ocorrem alterações indesejáveis na qualidade da água decorrentes do aumento da concentração de nutrientes e interferências nos seus múltiplos usos.</w:t>
            </w:r>
          </w:p>
        </w:tc>
        <w:tc>
          <w:tcPr>
            <w:tcW w:w="1276" w:type="dxa"/>
          </w:tcPr>
          <w:p w:rsidR="00E2050B" w:rsidRPr="003B190A" w:rsidRDefault="00E2050B" w:rsidP="008A095C">
            <w:pPr>
              <w:jc w:val="center"/>
              <w:textAlignment w:val="top"/>
              <w:cnfStyle w:val="000000010000" w:firstRow="0" w:lastRow="0" w:firstColumn="0" w:lastColumn="0" w:oddVBand="0" w:evenVBand="0" w:oddHBand="0" w:evenHBand="1" w:firstRowFirstColumn="0" w:firstRowLastColumn="0" w:lastRowFirstColumn="0" w:lastRowLastColumn="0"/>
              <w:rPr>
                <w:rFonts w:eastAsia="Times New Roman" w:cstheme="minorHAnsi"/>
                <w:color w:val="454545"/>
                <w:sz w:val="20"/>
                <w:szCs w:val="20"/>
              </w:rPr>
            </w:pPr>
            <w:r w:rsidRPr="003B190A">
              <w:rPr>
                <w:rFonts w:eastAsia="Times New Roman" w:cstheme="minorHAnsi"/>
                <w:color w:val="333333"/>
                <w:sz w:val="20"/>
                <w:szCs w:val="20"/>
              </w:rPr>
              <w:t>59 &lt; IET ≤ 63</w:t>
            </w:r>
          </w:p>
        </w:tc>
      </w:tr>
      <w:tr w:rsidR="00E2050B" w:rsidTr="008A095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5" w:type="dxa"/>
          </w:tcPr>
          <w:p w:rsidR="00E2050B" w:rsidRDefault="00E2050B" w:rsidP="008A095C">
            <w:r w:rsidRPr="003B190A">
              <w:rPr>
                <w:rFonts w:eastAsia="Times New Roman" w:cstheme="minorHAnsi"/>
                <w:color w:val="333333"/>
                <w:sz w:val="20"/>
                <w:szCs w:val="20"/>
              </w:rPr>
              <w:t>Supereutrófico</w:t>
            </w:r>
          </w:p>
        </w:tc>
        <w:tc>
          <w:tcPr>
            <w:tcW w:w="6735" w:type="dxa"/>
            <w:gridSpan w:val="2"/>
          </w:tcPr>
          <w:p w:rsidR="00E2050B" w:rsidRPr="00177C68" w:rsidRDefault="00E2050B" w:rsidP="008A095C">
            <w:pPr>
              <w:jc w:val="both"/>
              <w:cnfStyle w:val="000000100000" w:firstRow="0" w:lastRow="0" w:firstColumn="0" w:lastColumn="0" w:oddVBand="0" w:evenVBand="0" w:oddHBand="1" w:evenHBand="0" w:firstRowFirstColumn="0" w:firstRowLastColumn="0" w:lastRowFirstColumn="0" w:lastRowLastColumn="0"/>
            </w:pPr>
            <w:r w:rsidRPr="00177C68">
              <w:rPr>
                <w:rFonts w:eastAsia="Times New Roman" w:cstheme="minorHAnsi"/>
                <w:sz w:val="20"/>
                <w:szCs w:val="20"/>
              </w:rPr>
              <w:t>Corpos de água com alta produtividade em relação às condições naturais, de baixa transparência, em geral afetados por atividades antrópicas, nos quais ocorrem com freqüência alterações indesejáveis na qualidade da água, como a ocorrência de episódios de florações de algas, e interferências nos seus múltiplos usos.</w:t>
            </w:r>
          </w:p>
        </w:tc>
        <w:tc>
          <w:tcPr>
            <w:tcW w:w="1276" w:type="dxa"/>
          </w:tcPr>
          <w:p w:rsidR="00E2050B" w:rsidRPr="003B190A" w:rsidRDefault="00E2050B" w:rsidP="008A095C">
            <w:pPr>
              <w:jc w:val="center"/>
              <w:textAlignment w:val="top"/>
              <w:cnfStyle w:val="000000100000" w:firstRow="0" w:lastRow="0" w:firstColumn="0" w:lastColumn="0" w:oddVBand="0" w:evenVBand="0" w:oddHBand="1" w:evenHBand="0" w:firstRowFirstColumn="0" w:firstRowLastColumn="0" w:lastRowFirstColumn="0" w:lastRowLastColumn="0"/>
              <w:rPr>
                <w:rFonts w:eastAsia="Times New Roman" w:cstheme="minorHAnsi"/>
                <w:color w:val="454545"/>
                <w:sz w:val="20"/>
                <w:szCs w:val="20"/>
              </w:rPr>
            </w:pPr>
            <w:r w:rsidRPr="003B190A">
              <w:rPr>
                <w:rFonts w:eastAsia="Times New Roman" w:cstheme="minorHAnsi"/>
                <w:color w:val="333333"/>
                <w:sz w:val="20"/>
                <w:szCs w:val="20"/>
              </w:rPr>
              <w:t>63 &lt; IET ≤ 67</w:t>
            </w:r>
          </w:p>
        </w:tc>
      </w:tr>
      <w:tr w:rsidR="00E2050B" w:rsidTr="008A095C">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5" w:type="dxa"/>
          </w:tcPr>
          <w:p w:rsidR="00E2050B" w:rsidRDefault="00E2050B" w:rsidP="008A095C">
            <w:r w:rsidRPr="003B190A">
              <w:rPr>
                <w:rFonts w:eastAsia="Times New Roman" w:cstheme="minorHAnsi"/>
                <w:color w:val="333333"/>
                <w:sz w:val="20"/>
                <w:szCs w:val="20"/>
              </w:rPr>
              <w:t>Hipereutrófico</w:t>
            </w:r>
          </w:p>
        </w:tc>
        <w:tc>
          <w:tcPr>
            <w:tcW w:w="6735" w:type="dxa"/>
            <w:gridSpan w:val="2"/>
          </w:tcPr>
          <w:p w:rsidR="00E2050B" w:rsidRPr="007C19B0" w:rsidRDefault="00E2050B" w:rsidP="008A095C">
            <w:pPr>
              <w:jc w:val="both"/>
              <w:cnfStyle w:val="000000010000" w:firstRow="0" w:lastRow="0" w:firstColumn="0" w:lastColumn="0" w:oddVBand="0" w:evenVBand="0" w:oddHBand="0" w:evenHBand="1" w:firstRowFirstColumn="0" w:firstRowLastColumn="0" w:lastRowFirstColumn="0" w:lastRowLastColumn="0"/>
            </w:pPr>
            <w:r w:rsidRPr="003B190A">
              <w:rPr>
                <w:rFonts w:eastAsia="Times New Roman" w:cstheme="minorHAnsi"/>
                <w:sz w:val="20"/>
                <w:szCs w:val="20"/>
              </w:rPr>
              <w:t>Corpos de água afetados significativamente pelas elevadas concentrações de matéria orgânica e nutrientes, com comprometimento acentuado nos seus usos, associado a episódios de florações de algas ou mortandade de peixes, com conseq</w:t>
            </w:r>
            <w:r>
              <w:rPr>
                <w:rFonts w:eastAsia="Times New Roman" w:cstheme="minorHAnsi"/>
                <w:sz w:val="20"/>
                <w:szCs w:val="20"/>
              </w:rPr>
              <w:t>uê</w:t>
            </w:r>
            <w:r w:rsidRPr="003B190A">
              <w:rPr>
                <w:rFonts w:eastAsia="Times New Roman" w:cstheme="minorHAnsi"/>
                <w:sz w:val="20"/>
                <w:szCs w:val="20"/>
              </w:rPr>
              <w:t>ncias indesejáveis para seus múltiplos usos, inclusive sobre as atividades pecuárias nas regiões ribeirinhas.</w:t>
            </w:r>
          </w:p>
        </w:tc>
        <w:tc>
          <w:tcPr>
            <w:tcW w:w="1276" w:type="dxa"/>
          </w:tcPr>
          <w:p w:rsidR="00E2050B" w:rsidRPr="003B190A" w:rsidRDefault="00E2050B" w:rsidP="008A095C">
            <w:pPr>
              <w:jc w:val="center"/>
              <w:textAlignment w:val="top"/>
              <w:cnfStyle w:val="000000010000" w:firstRow="0" w:lastRow="0" w:firstColumn="0" w:lastColumn="0" w:oddVBand="0" w:evenVBand="0" w:oddHBand="0" w:evenHBand="1" w:firstRowFirstColumn="0" w:firstRowLastColumn="0" w:lastRowFirstColumn="0" w:lastRowLastColumn="0"/>
              <w:rPr>
                <w:rFonts w:eastAsia="Times New Roman" w:cstheme="minorHAnsi"/>
                <w:color w:val="454545"/>
                <w:sz w:val="20"/>
                <w:szCs w:val="20"/>
              </w:rPr>
            </w:pPr>
            <w:r w:rsidRPr="003B190A">
              <w:rPr>
                <w:rFonts w:eastAsia="Times New Roman" w:cstheme="minorHAnsi"/>
                <w:color w:val="333333"/>
                <w:sz w:val="20"/>
                <w:szCs w:val="20"/>
              </w:rPr>
              <w:t>IET &gt; 67</w:t>
            </w:r>
          </w:p>
        </w:tc>
      </w:tr>
    </w:tbl>
    <w:p w:rsidR="00E2050B" w:rsidRDefault="00E2050B" w:rsidP="00E2050B">
      <w:pPr>
        <w:autoSpaceDE w:val="0"/>
        <w:autoSpaceDN w:val="0"/>
        <w:adjustRightInd w:val="0"/>
        <w:spacing w:after="0" w:line="240" w:lineRule="auto"/>
        <w:rPr>
          <w:rFonts w:ascii="Arial" w:hAnsi="Arial" w:cs="Arial"/>
          <w:sz w:val="24"/>
          <w:szCs w:val="24"/>
        </w:rPr>
      </w:pPr>
    </w:p>
    <w:p w:rsidR="00E2050B" w:rsidRDefault="00E2050B">
      <w:pPr>
        <w:rPr>
          <w:rStyle w:val="longtext"/>
          <w:rFonts w:cstheme="minorHAnsi"/>
          <w:b/>
          <w:sz w:val="24"/>
          <w:szCs w:val="24"/>
        </w:rPr>
      </w:pPr>
      <w:r>
        <w:rPr>
          <w:rStyle w:val="longtext"/>
          <w:rFonts w:cstheme="minorHAnsi"/>
          <w:b/>
          <w:sz w:val="24"/>
          <w:szCs w:val="24"/>
        </w:rPr>
        <w:br w:type="page"/>
      </w:r>
    </w:p>
    <w:p w:rsidR="00320CD5" w:rsidRPr="001E566F" w:rsidRDefault="00320CD5">
      <w:pPr>
        <w:rPr>
          <w:rStyle w:val="longtext"/>
          <w:rFonts w:cstheme="minorHAnsi"/>
          <w:b/>
          <w:sz w:val="24"/>
          <w:szCs w:val="24"/>
        </w:rPr>
      </w:pPr>
      <w:r w:rsidRPr="001E566F">
        <w:rPr>
          <w:rStyle w:val="longtext"/>
          <w:rFonts w:cstheme="minorHAnsi"/>
          <w:b/>
          <w:sz w:val="24"/>
          <w:szCs w:val="24"/>
        </w:rPr>
        <w:t>ANEXO III</w:t>
      </w:r>
    </w:p>
    <w:p w:rsidR="00320CD5" w:rsidRPr="001E566F" w:rsidRDefault="00320CD5" w:rsidP="00320CD5">
      <w:pPr>
        <w:jc w:val="center"/>
        <w:rPr>
          <w:rFonts w:cstheme="minorHAnsi"/>
          <w:b/>
          <w:u w:val="single"/>
        </w:rPr>
      </w:pPr>
      <w:r w:rsidRPr="001E566F">
        <w:rPr>
          <w:b/>
          <w:u w:val="single"/>
        </w:rPr>
        <w:t>MODELO DE FICHA AMBIENTAL</w:t>
      </w:r>
    </w:p>
    <w:p w:rsidR="00320CD5" w:rsidRPr="001E566F" w:rsidRDefault="00320CD5" w:rsidP="00320CD5">
      <w:pPr>
        <w:pStyle w:val="Header"/>
        <w:spacing w:after="120"/>
        <w:jc w:val="center"/>
        <w:rPr>
          <w:b/>
          <w:sz w:val="28"/>
          <w:szCs w:val="28"/>
        </w:rPr>
      </w:pPr>
      <w:r w:rsidRPr="001E566F">
        <w:rPr>
          <w:rFonts w:cstheme="minorHAnsi"/>
          <w:b/>
          <w:sz w:val="28"/>
          <w:szCs w:val="28"/>
        </w:rPr>
        <w:t>Pro</w:t>
      </w:r>
      <w:r w:rsidR="0007007A" w:rsidRPr="001E566F">
        <w:rPr>
          <w:rFonts w:cstheme="minorHAnsi"/>
          <w:b/>
          <w:sz w:val="28"/>
          <w:szCs w:val="28"/>
        </w:rPr>
        <w:t>jeto PSA-Ipojuca</w:t>
      </w:r>
    </w:p>
    <w:p w:rsidR="00320CD5" w:rsidRPr="001E566F" w:rsidRDefault="00320CD5" w:rsidP="00320CD5">
      <w:pPr>
        <w:spacing w:after="120"/>
        <w:jc w:val="center"/>
        <w:rPr>
          <w:rFonts w:cstheme="minorHAnsi"/>
          <w:b/>
          <w:sz w:val="26"/>
          <w:szCs w:val="26"/>
        </w:rPr>
      </w:pPr>
      <w:r w:rsidRPr="001E566F">
        <w:rPr>
          <w:rFonts w:cstheme="minorHAnsi"/>
          <w:b/>
          <w:sz w:val="26"/>
          <w:szCs w:val="26"/>
        </w:rPr>
        <w:t>Ficha Ambiental de Sub-</w:t>
      </w:r>
      <w:r w:rsidR="009061D5" w:rsidRPr="001E566F">
        <w:rPr>
          <w:rFonts w:cstheme="minorHAnsi"/>
          <w:b/>
          <w:sz w:val="26"/>
          <w:szCs w:val="26"/>
        </w:rPr>
        <w:t>P</w:t>
      </w:r>
      <w:r w:rsidRPr="001E566F">
        <w:rPr>
          <w:rFonts w:cstheme="minorHAnsi"/>
          <w:b/>
          <w:sz w:val="26"/>
          <w:szCs w:val="26"/>
        </w:rPr>
        <w:t>ro</w:t>
      </w:r>
      <w:r w:rsidR="0007007A" w:rsidRPr="001E566F">
        <w:rPr>
          <w:rFonts w:cstheme="minorHAnsi"/>
          <w:b/>
          <w:sz w:val="26"/>
          <w:szCs w:val="26"/>
        </w:rPr>
        <w:t>j</w:t>
      </w:r>
      <w:r w:rsidRPr="001E566F">
        <w:rPr>
          <w:rFonts w:cstheme="minorHAnsi"/>
          <w:b/>
          <w:sz w:val="26"/>
          <w:szCs w:val="26"/>
        </w:rPr>
        <w:t>eto</w:t>
      </w:r>
    </w:p>
    <w:tbl>
      <w:tblPr>
        <w:tblStyle w:val="TableGrid"/>
        <w:tblW w:w="0" w:type="auto"/>
        <w:jc w:val="center"/>
        <w:tblLook w:val="04A0" w:firstRow="1" w:lastRow="0" w:firstColumn="1" w:lastColumn="0" w:noHBand="0" w:noVBand="1"/>
      </w:tblPr>
      <w:tblGrid>
        <w:gridCol w:w="2093"/>
        <w:gridCol w:w="6551"/>
      </w:tblGrid>
      <w:tr w:rsidR="00320CD5" w:rsidRPr="001E566F" w:rsidTr="00320CD5">
        <w:trPr>
          <w:jc w:val="center"/>
        </w:trPr>
        <w:tc>
          <w:tcPr>
            <w:tcW w:w="2093" w:type="dxa"/>
          </w:tcPr>
          <w:p w:rsidR="00320CD5" w:rsidRPr="001E566F" w:rsidRDefault="00320CD5" w:rsidP="0007007A">
            <w:pPr>
              <w:spacing w:after="120"/>
              <w:jc w:val="center"/>
              <w:rPr>
                <w:rFonts w:cstheme="minorHAnsi"/>
                <w:b/>
                <w:sz w:val="24"/>
                <w:szCs w:val="24"/>
              </w:rPr>
            </w:pPr>
            <w:r w:rsidRPr="001E566F">
              <w:rPr>
                <w:rFonts w:cstheme="minorHAnsi"/>
                <w:b/>
                <w:sz w:val="24"/>
                <w:szCs w:val="24"/>
              </w:rPr>
              <w:t>Sub-pro</w:t>
            </w:r>
            <w:r w:rsidR="0007007A" w:rsidRPr="001E566F">
              <w:rPr>
                <w:rFonts w:cstheme="minorHAnsi"/>
                <w:b/>
                <w:sz w:val="24"/>
                <w:szCs w:val="24"/>
              </w:rPr>
              <w:t>j</w:t>
            </w:r>
            <w:r w:rsidR="009061D5" w:rsidRPr="001E566F">
              <w:rPr>
                <w:rFonts w:cstheme="minorHAnsi"/>
                <w:b/>
                <w:sz w:val="24"/>
                <w:szCs w:val="24"/>
              </w:rPr>
              <w:t>e</w:t>
            </w:r>
            <w:r w:rsidRPr="001E566F">
              <w:rPr>
                <w:rFonts w:cstheme="minorHAnsi"/>
                <w:b/>
                <w:sz w:val="24"/>
                <w:szCs w:val="24"/>
              </w:rPr>
              <w:t>to</w:t>
            </w:r>
          </w:p>
        </w:tc>
        <w:tc>
          <w:tcPr>
            <w:tcW w:w="6551" w:type="dxa"/>
          </w:tcPr>
          <w:p w:rsidR="00320CD5" w:rsidRPr="001E566F" w:rsidRDefault="00320CD5" w:rsidP="00320CD5">
            <w:pPr>
              <w:spacing w:after="120"/>
              <w:jc w:val="center"/>
              <w:rPr>
                <w:rFonts w:cstheme="minorHAnsi"/>
                <w:b/>
                <w:sz w:val="24"/>
                <w:szCs w:val="24"/>
              </w:rPr>
            </w:pPr>
          </w:p>
        </w:tc>
      </w:tr>
      <w:tr w:rsidR="00320CD5" w:rsidRPr="001E566F" w:rsidTr="00320CD5">
        <w:trPr>
          <w:jc w:val="center"/>
        </w:trPr>
        <w:tc>
          <w:tcPr>
            <w:tcW w:w="2093" w:type="dxa"/>
          </w:tcPr>
          <w:p w:rsidR="00320CD5" w:rsidRPr="001E566F" w:rsidRDefault="00320CD5" w:rsidP="00320CD5">
            <w:pPr>
              <w:spacing w:after="120"/>
              <w:jc w:val="center"/>
              <w:rPr>
                <w:rFonts w:cstheme="minorHAnsi"/>
                <w:b/>
                <w:sz w:val="24"/>
                <w:szCs w:val="24"/>
              </w:rPr>
            </w:pPr>
            <w:r w:rsidRPr="001E566F">
              <w:rPr>
                <w:rFonts w:cstheme="minorHAnsi"/>
                <w:b/>
                <w:sz w:val="24"/>
                <w:szCs w:val="24"/>
              </w:rPr>
              <w:t>Localidad</w:t>
            </w:r>
            <w:r w:rsidR="0007007A" w:rsidRPr="001E566F">
              <w:rPr>
                <w:rFonts w:cstheme="minorHAnsi"/>
                <w:b/>
                <w:sz w:val="24"/>
                <w:szCs w:val="24"/>
              </w:rPr>
              <w:t>e</w:t>
            </w:r>
          </w:p>
        </w:tc>
        <w:tc>
          <w:tcPr>
            <w:tcW w:w="6551" w:type="dxa"/>
          </w:tcPr>
          <w:p w:rsidR="00320CD5" w:rsidRPr="001E566F" w:rsidRDefault="00320CD5" w:rsidP="00320CD5">
            <w:pPr>
              <w:spacing w:after="120"/>
              <w:jc w:val="center"/>
              <w:rPr>
                <w:rFonts w:cstheme="minorHAnsi"/>
                <w:b/>
                <w:sz w:val="24"/>
                <w:szCs w:val="24"/>
              </w:rPr>
            </w:pPr>
          </w:p>
        </w:tc>
      </w:tr>
      <w:tr w:rsidR="00320CD5" w:rsidRPr="001E566F" w:rsidTr="00320CD5">
        <w:trPr>
          <w:jc w:val="center"/>
        </w:trPr>
        <w:tc>
          <w:tcPr>
            <w:tcW w:w="8644" w:type="dxa"/>
            <w:gridSpan w:val="2"/>
          </w:tcPr>
          <w:p w:rsidR="00320CD5" w:rsidRPr="001E566F" w:rsidRDefault="00320CD5" w:rsidP="009061D5">
            <w:pPr>
              <w:spacing w:after="120"/>
              <w:jc w:val="center"/>
              <w:rPr>
                <w:rFonts w:cstheme="minorHAnsi"/>
                <w:b/>
                <w:sz w:val="24"/>
                <w:szCs w:val="24"/>
              </w:rPr>
            </w:pPr>
            <w:r w:rsidRPr="001E566F">
              <w:rPr>
                <w:rFonts w:cstheme="minorHAnsi"/>
                <w:b/>
                <w:sz w:val="24"/>
                <w:szCs w:val="24"/>
              </w:rPr>
              <w:t>Descri</w:t>
            </w:r>
            <w:r w:rsidR="0007007A" w:rsidRPr="001E566F">
              <w:rPr>
                <w:rFonts w:cstheme="minorHAnsi"/>
                <w:b/>
                <w:sz w:val="24"/>
                <w:szCs w:val="24"/>
              </w:rPr>
              <w:t xml:space="preserve">ção </w:t>
            </w:r>
          </w:p>
        </w:tc>
      </w:tr>
      <w:tr w:rsidR="00320CD5" w:rsidRPr="001E566F" w:rsidTr="00320CD5">
        <w:trPr>
          <w:jc w:val="center"/>
        </w:trPr>
        <w:tc>
          <w:tcPr>
            <w:tcW w:w="8644" w:type="dxa"/>
            <w:gridSpan w:val="2"/>
          </w:tcPr>
          <w:p w:rsidR="00320CD5" w:rsidRPr="001E566F" w:rsidRDefault="00320CD5" w:rsidP="00320CD5">
            <w:pPr>
              <w:spacing w:after="120"/>
              <w:jc w:val="center"/>
              <w:rPr>
                <w:rFonts w:cstheme="minorHAnsi"/>
                <w:sz w:val="24"/>
                <w:szCs w:val="24"/>
              </w:rPr>
            </w:pPr>
            <w:r w:rsidRPr="001E566F">
              <w:rPr>
                <w:rFonts w:cstheme="minorHAnsi"/>
                <w:sz w:val="24"/>
                <w:szCs w:val="24"/>
              </w:rPr>
              <w:t>Descri</w:t>
            </w:r>
            <w:r w:rsidR="009061D5" w:rsidRPr="001E566F">
              <w:rPr>
                <w:rFonts w:cstheme="minorHAnsi"/>
                <w:sz w:val="24"/>
                <w:szCs w:val="24"/>
              </w:rPr>
              <w:t>ção resumo do Sub-Projeto</w:t>
            </w:r>
          </w:p>
          <w:p w:rsidR="00320CD5" w:rsidRPr="001E566F" w:rsidRDefault="00320CD5" w:rsidP="00320CD5">
            <w:pPr>
              <w:spacing w:after="120"/>
              <w:jc w:val="both"/>
              <w:rPr>
                <w:rFonts w:cstheme="minorHAnsi"/>
                <w:sz w:val="24"/>
                <w:szCs w:val="24"/>
              </w:rPr>
            </w:pPr>
            <w:r w:rsidRPr="001E566F">
              <w:rPr>
                <w:rFonts w:cstheme="minorHAnsi"/>
                <w:sz w:val="24"/>
                <w:szCs w:val="24"/>
              </w:rPr>
              <w:t xml:space="preserve">Informar: </w:t>
            </w:r>
          </w:p>
          <w:p w:rsidR="00320CD5" w:rsidRPr="001E566F" w:rsidRDefault="00320CD5" w:rsidP="003F0905">
            <w:pPr>
              <w:pStyle w:val="ListParagraph"/>
              <w:numPr>
                <w:ilvl w:val="0"/>
                <w:numId w:val="77"/>
              </w:numPr>
              <w:spacing w:after="120"/>
              <w:jc w:val="both"/>
              <w:rPr>
                <w:rFonts w:cstheme="minorHAnsi"/>
                <w:sz w:val="24"/>
                <w:szCs w:val="24"/>
              </w:rPr>
            </w:pPr>
            <w:r w:rsidRPr="001E566F">
              <w:rPr>
                <w:rFonts w:cstheme="minorHAnsi"/>
                <w:sz w:val="24"/>
                <w:szCs w:val="24"/>
              </w:rPr>
              <w:t xml:space="preserve">Objetivos </w:t>
            </w:r>
            <w:r w:rsidR="009061D5" w:rsidRPr="001E566F">
              <w:rPr>
                <w:rFonts w:cstheme="minorHAnsi"/>
                <w:sz w:val="24"/>
                <w:szCs w:val="24"/>
              </w:rPr>
              <w:t>e</w:t>
            </w:r>
            <w:r w:rsidRPr="001E566F">
              <w:rPr>
                <w:rFonts w:cstheme="minorHAnsi"/>
                <w:sz w:val="24"/>
                <w:szCs w:val="24"/>
              </w:rPr>
              <w:t xml:space="preserve"> justificativas</w:t>
            </w:r>
          </w:p>
          <w:p w:rsidR="00320CD5" w:rsidRPr="001E566F" w:rsidRDefault="00320CD5" w:rsidP="003F0905">
            <w:pPr>
              <w:pStyle w:val="ListParagraph"/>
              <w:numPr>
                <w:ilvl w:val="0"/>
                <w:numId w:val="77"/>
              </w:numPr>
              <w:spacing w:after="120"/>
              <w:jc w:val="both"/>
              <w:rPr>
                <w:rFonts w:cstheme="minorHAnsi"/>
                <w:sz w:val="24"/>
                <w:szCs w:val="24"/>
              </w:rPr>
            </w:pPr>
            <w:r w:rsidRPr="001E566F">
              <w:rPr>
                <w:rFonts w:cstheme="minorHAnsi"/>
                <w:sz w:val="24"/>
                <w:szCs w:val="24"/>
              </w:rPr>
              <w:t>Descri</w:t>
            </w:r>
            <w:r w:rsidR="009061D5" w:rsidRPr="001E566F">
              <w:rPr>
                <w:rFonts w:cstheme="minorHAnsi"/>
                <w:sz w:val="24"/>
                <w:szCs w:val="24"/>
              </w:rPr>
              <w:t xml:space="preserve">ção </w:t>
            </w:r>
            <w:r w:rsidRPr="001E566F">
              <w:rPr>
                <w:rFonts w:cstheme="minorHAnsi"/>
                <w:sz w:val="24"/>
                <w:szCs w:val="24"/>
              </w:rPr>
              <w:t>técnica</w:t>
            </w:r>
          </w:p>
          <w:p w:rsidR="00320CD5" w:rsidRPr="001E566F" w:rsidRDefault="00320CD5" w:rsidP="003F0905">
            <w:pPr>
              <w:pStyle w:val="ListParagraph"/>
              <w:numPr>
                <w:ilvl w:val="0"/>
                <w:numId w:val="77"/>
              </w:numPr>
              <w:spacing w:after="120"/>
              <w:jc w:val="both"/>
              <w:rPr>
                <w:rFonts w:cstheme="minorHAnsi"/>
                <w:sz w:val="24"/>
                <w:szCs w:val="24"/>
              </w:rPr>
            </w:pPr>
            <w:r w:rsidRPr="001E566F">
              <w:rPr>
                <w:rFonts w:cstheme="minorHAnsi"/>
                <w:sz w:val="24"/>
                <w:szCs w:val="24"/>
              </w:rPr>
              <w:t>Nivel de detal</w:t>
            </w:r>
            <w:r w:rsidR="009061D5" w:rsidRPr="001E566F">
              <w:rPr>
                <w:rFonts w:cstheme="minorHAnsi"/>
                <w:sz w:val="24"/>
                <w:szCs w:val="24"/>
              </w:rPr>
              <w:t>he</w:t>
            </w:r>
            <w:r w:rsidRPr="001E566F">
              <w:rPr>
                <w:rFonts w:cstheme="minorHAnsi"/>
                <w:sz w:val="24"/>
                <w:szCs w:val="24"/>
              </w:rPr>
              <w:t>: Pro</w:t>
            </w:r>
            <w:r w:rsidR="009061D5" w:rsidRPr="001E566F">
              <w:rPr>
                <w:rFonts w:cstheme="minorHAnsi"/>
                <w:sz w:val="24"/>
                <w:szCs w:val="24"/>
              </w:rPr>
              <w:t>j</w:t>
            </w:r>
            <w:r w:rsidRPr="001E566F">
              <w:rPr>
                <w:rFonts w:cstheme="minorHAnsi"/>
                <w:sz w:val="24"/>
                <w:szCs w:val="24"/>
              </w:rPr>
              <w:t>eto Básico, Pro</w:t>
            </w:r>
            <w:r w:rsidR="009061D5" w:rsidRPr="001E566F">
              <w:rPr>
                <w:rFonts w:cstheme="minorHAnsi"/>
                <w:sz w:val="24"/>
                <w:szCs w:val="24"/>
              </w:rPr>
              <w:t>jet</w:t>
            </w:r>
            <w:r w:rsidRPr="001E566F">
              <w:rPr>
                <w:rFonts w:cstheme="minorHAnsi"/>
                <w:sz w:val="24"/>
                <w:szCs w:val="24"/>
              </w:rPr>
              <w:t>o E</w:t>
            </w:r>
            <w:r w:rsidR="009061D5" w:rsidRPr="001E566F">
              <w:rPr>
                <w:rFonts w:cstheme="minorHAnsi"/>
                <w:sz w:val="24"/>
                <w:szCs w:val="24"/>
              </w:rPr>
              <w:t>x</w:t>
            </w:r>
            <w:r w:rsidRPr="001E566F">
              <w:rPr>
                <w:rFonts w:cstheme="minorHAnsi"/>
                <w:sz w:val="24"/>
                <w:szCs w:val="24"/>
              </w:rPr>
              <w:t>ecutivo</w:t>
            </w:r>
          </w:p>
          <w:p w:rsidR="00320CD5" w:rsidRPr="001E566F" w:rsidRDefault="009061D5" w:rsidP="003F0905">
            <w:pPr>
              <w:pStyle w:val="ListParagraph"/>
              <w:numPr>
                <w:ilvl w:val="0"/>
                <w:numId w:val="77"/>
              </w:numPr>
              <w:spacing w:after="120"/>
              <w:jc w:val="both"/>
              <w:rPr>
                <w:rFonts w:cstheme="minorHAnsi"/>
                <w:sz w:val="24"/>
                <w:szCs w:val="24"/>
              </w:rPr>
            </w:pPr>
            <w:r w:rsidRPr="001E566F">
              <w:rPr>
                <w:rFonts w:cstheme="minorHAnsi"/>
                <w:sz w:val="24"/>
                <w:szCs w:val="24"/>
              </w:rPr>
              <w:t>Cu</w:t>
            </w:r>
            <w:r w:rsidR="00320CD5" w:rsidRPr="001E566F">
              <w:rPr>
                <w:rFonts w:cstheme="minorHAnsi"/>
                <w:sz w:val="24"/>
                <w:szCs w:val="24"/>
              </w:rPr>
              <w:t xml:space="preserve">sto </w:t>
            </w:r>
            <w:r w:rsidRPr="001E566F">
              <w:rPr>
                <w:rFonts w:cstheme="minorHAnsi"/>
                <w:sz w:val="24"/>
                <w:szCs w:val="24"/>
              </w:rPr>
              <w:t>e</w:t>
            </w:r>
            <w:r w:rsidR="00320CD5" w:rsidRPr="001E566F">
              <w:rPr>
                <w:rFonts w:cstheme="minorHAnsi"/>
                <w:sz w:val="24"/>
                <w:szCs w:val="24"/>
              </w:rPr>
              <w:t xml:space="preserve"> cronograma de obras</w:t>
            </w:r>
          </w:p>
          <w:p w:rsidR="00320CD5" w:rsidRPr="001E566F" w:rsidRDefault="00320CD5" w:rsidP="00320CD5">
            <w:pPr>
              <w:spacing w:after="120"/>
              <w:jc w:val="center"/>
              <w:rPr>
                <w:rFonts w:cstheme="minorHAnsi"/>
                <w:b/>
                <w:sz w:val="24"/>
                <w:szCs w:val="24"/>
              </w:rPr>
            </w:pPr>
          </w:p>
          <w:p w:rsidR="00320CD5" w:rsidRPr="001E566F" w:rsidRDefault="00320CD5" w:rsidP="00320CD5">
            <w:pPr>
              <w:spacing w:after="120"/>
              <w:jc w:val="center"/>
              <w:rPr>
                <w:rFonts w:cstheme="minorHAnsi"/>
                <w:b/>
                <w:sz w:val="24"/>
                <w:szCs w:val="24"/>
              </w:rPr>
            </w:pPr>
          </w:p>
          <w:p w:rsidR="00320CD5" w:rsidRPr="001E566F" w:rsidRDefault="00320CD5" w:rsidP="00320CD5">
            <w:pPr>
              <w:spacing w:after="120"/>
              <w:jc w:val="center"/>
              <w:rPr>
                <w:rFonts w:cstheme="minorHAnsi"/>
                <w:b/>
                <w:sz w:val="24"/>
                <w:szCs w:val="24"/>
              </w:rPr>
            </w:pPr>
          </w:p>
          <w:p w:rsidR="00320CD5" w:rsidRPr="001E566F" w:rsidRDefault="00320CD5" w:rsidP="00320CD5">
            <w:pPr>
              <w:spacing w:after="120"/>
              <w:jc w:val="center"/>
              <w:rPr>
                <w:rFonts w:cstheme="minorHAnsi"/>
                <w:b/>
                <w:sz w:val="24"/>
                <w:szCs w:val="24"/>
              </w:rPr>
            </w:pPr>
          </w:p>
          <w:p w:rsidR="00320CD5" w:rsidRPr="001E566F" w:rsidRDefault="00320CD5" w:rsidP="00320CD5">
            <w:pPr>
              <w:spacing w:after="120"/>
              <w:jc w:val="center"/>
              <w:rPr>
                <w:rFonts w:cstheme="minorHAnsi"/>
                <w:b/>
                <w:sz w:val="24"/>
                <w:szCs w:val="24"/>
              </w:rPr>
            </w:pPr>
          </w:p>
          <w:p w:rsidR="00320CD5" w:rsidRPr="001E566F" w:rsidRDefault="00320CD5" w:rsidP="00320CD5">
            <w:pPr>
              <w:spacing w:after="120"/>
              <w:jc w:val="center"/>
              <w:rPr>
                <w:rFonts w:cstheme="minorHAnsi"/>
                <w:b/>
                <w:sz w:val="24"/>
                <w:szCs w:val="24"/>
              </w:rPr>
            </w:pPr>
          </w:p>
          <w:p w:rsidR="00320CD5" w:rsidRPr="001E566F" w:rsidRDefault="00320CD5" w:rsidP="00320CD5">
            <w:pPr>
              <w:spacing w:after="120"/>
              <w:jc w:val="center"/>
              <w:rPr>
                <w:rFonts w:cstheme="minorHAnsi"/>
                <w:b/>
                <w:sz w:val="24"/>
                <w:szCs w:val="24"/>
              </w:rPr>
            </w:pPr>
          </w:p>
        </w:tc>
      </w:tr>
      <w:tr w:rsidR="00320CD5" w:rsidRPr="001E566F" w:rsidTr="00320CD5">
        <w:trPr>
          <w:jc w:val="center"/>
        </w:trPr>
        <w:tc>
          <w:tcPr>
            <w:tcW w:w="8644" w:type="dxa"/>
            <w:gridSpan w:val="2"/>
          </w:tcPr>
          <w:p w:rsidR="00320CD5" w:rsidRPr="001E566F" w:rsidRDefault="009061D5" w:rsidP="009061D5">
            <w:pPr>
              <w:spacing w:after="120"/>
              <w:jc w:val="center"/>
              <w:rPr>
                <w:rFonts w:cstheme="minorHAnsi"/>
                <w:b/>
                <w:sz w:val="24"/>
                <w:szCs w:val="24"/>
              </w:rPr>
            </w:pPr>
            <w:r w:rsidRPr="001E566F">
              <w:rPr>
                <w:rFonts w:cstheme="minorHAnsi"/>
                <w:b/>
                <w:sz w:val="24"/>
                <w:szCs w:val="24"/>
              </w:rPr>
              <w:t xml:space="preserve">Avaliação Ambiental </w:t>
            </w:r>
          </w:p>
        </w:tc>
      </w:tr>
      <w:tr w:rsidR="00320CD5" w:rsidRPr="001E566F" w:rsidTr="00320CD5">
        <w:trPr>
          <w:jc w:val="center"/>
        </w:trPr>
        <w:tc>
          <w:tcPr>
            <w:tcW w:w="8644" w:type="dxa"/>
            <w:gridSpan w:val="2"/>
          </w:tcPr>
          <w:p w:rsidR="00320CD5" w:rsidRPr="001E566F" w:rsidRDefault="00320CD5" w:rsidP="00320CD5">
            <w:pPr>
              <w:spacing w:after="120"/>
              <w:jc w:val="center"/>
              <w:rPr>
                <w:rFonts w:cstheme="minorHAnsi"/>
                <w:sz w:val="24"/>
                <w:szCs w:val="24"/>
              </w:rPr>
            </w:pPr>
            <w:r w:rsidRPr="001E566F">
              <w:rPr>
                <w:rFonts w:cstheme="minorHAnsi"/>
                <w:sz w:val="24"/>
                <w:szCs w:val="24"/>
              </w:rPr>
              <w:t>Descri</w:t>
            </w:r>
            <w:r w:rsidR="009061D5" w:rsidRPr="001E566F">
              <w:rPr>
                <w:rFonts w:cstheme="minorHAnsi"/>
                <w:sz w:val="24"/>
                <w:szCs w:val="24"/>
              </w:rPr>
              <w:t xml:space="preserve">ção </w:t>
            </w:r>
            <w:r w:rsidRPr="001E566F">
              <w:rPr>
                <w:rFonts w:cstheme="minorHAnsi"/>
                <w:sz w:val="24"/>
                <w:szCs w:val="24"/>
              </w:rPr>
              <w:t>Resum</w:t>
            </w:r>
            <w:r w:rsidR="009061D5" w:rsidRPr="001E566F">
              <w:rPr>
                <w:rFonts w:cstheme="minorHAnsi"/>
                <w:sz w:val="24"/>
                <w:szCs w:val="24"/>
              </w:rPr>
              <w:t>o</w:t>
            </w:r>
            <w:r w:rsidRPr="001E566F">
              <w:rPr>
                <w:rFonts w:cstheme="minorHAnsi"/>
                <w:sz w:val="24"/>
                <w:szCs w:val="24"/>
              </w:rPr>
              <w:t xml:space="preserve"> d</w:t>
            </w:r>
            <w:r w:rsidR="009061D5" w:rsidRPr="001E566F">
              <w:rPr>
                <w:rFonts w:cstheme="minorHAnsi"/>
                <w:sz w:val="24"/>
                <w:szCs w:val="24"/>
              </w:rPr>
              <w:t>a Avaliação</w:t>
            </w:r>
          </w:p>
          <w:p w:rsidR="00320CD5" w:rsidRPr="001E566F" w:rsidRDefault="00320CD5" w:rsidP="00320CD5">
            <w:pPr>
              <w:spacing w:after="120"/>
              <w:jc w:val="center"/>
              <w:rPr>
                <w:rFonts w:cstheme="minorHAnsi"/>
                <w:sz w:val="24"/>
                <w:szCs w:val="24"/>
              </w:rPr>
            </w:pPr>
          </w:p>
          <w:p w:rsidR="00320CD5" w:rsidRPr="001E566F" w:rsidRDefault="00320CD5" w:rsidP="00320CD5">
            <w:pPr>
              <w:spacing w:after="120"/>
              <w:jc w:val="center"/>
              <w:rPr>
                <w:rFonts w:cstheme="minorHAnsi"/>
                <w:sz w:val="24"/>
                <w:szCs w:val="24"/>
              </w:rPr>
            </w:pPr>
          </w:p>
          <w:p w:rsidR="00320CD5" w:rsidRPr="001E566F" w:rsidRDefault="00320CD5" w:rsidP="00320CD5">
            <w:pPr>
              <w:spacing w:after="120"/>
              <w:jc w:val="center"/>
              <w:rPr>
                <w:rFonts w:cstheme="minorHAnsi"/>
                <w:sz w:val="24"/>
                <w:szCs w:val="24"/>
              </w:rPr>
            </w:pPr>
          </w:p>
          <w:p w:rsidR="00320CD5" w:rsidRPr="001E566F" w:rsidRDefault="00320CD5" w:rsidP="00320CD5">
            <w:pPr>
              <w:spacing w:after="120"/>
              <w:jc w:val="center"/>
              <w:rPr>
                <w:rFonts w:cstheme="minorHAnsi"/>
                <w:sz w:val="24"/>
                <w:szCs w:val="24"/>
              </w:rPr>
            </w:pPr>
          </w:p>
          <w:p w:rsidR="00320CD5" w:rsidRPr="001E566F" w:rsidRDefault="00320CD5" w:rsidP="00320CD5">
            <w:pPr>
              <w:spacing w:after="120"/>
              <w:jc w:val="center"/>
              <w:rPr>
                <w:rFonts w:cstheme="minorHAnsi"/>
                <w:sz w:val="24"/>
                <w:szCs w:val="24"/>
              </w:rPr>
            </w:pPr>
          </w:p>
        </w:tc>
      </w:tr>
      <w:tr w:rsidR="00320CD5" w:rsidRPr="001E566F" w:rsidTr="00320CD5">
        <w:trPr>
          <w:jc w:val="center"/>
        </w:trPr>
        <w:tc>
          <w:tcPr>
            <w:tcW w:w="8644" w:type="dxa"/>
            <w:gridSpan w:val="2"/>
          </w:tcPr>
          <w:p w:rsidR="00320CD5" w:rsidRPr="001E566F" w:rsidRDefault="00320CD5" w:rsidP="00320CD5">
            <w:pPr>
              <w:spacing w:after="120"/>
              <w:jc w:val="center"/>
              <w:rPr>
                <w:rFonts w:cstheme="minorHAnsi"/>
                <w:b/>
                <w:sz w:val="24"/>
                <w:szCs w:val="24"/>
              </w:rPr>
            </w:pPr>
            <w:r w:rsidRPr="001E566F">
              <w:rPr>
                <w:rFonts w:cstheme="minorHAnsi"/>
                <w:b/>
                <w:sz w:val="24"/>
                <w:szCs w:val="24"/>
              </w:rPr>
              <w:t>Medidas Mitigadoras</w:t>
            </w:r>
          </w:p>
        </w:tc>
      </w:tr>
      <w:tr w:rsidR="00320CD5" w:rsidRPr="001E566F" w:rsidTr="00320CD5">
        <w:trPr>
          <w:jc w:val="center"/>
        </w:trPr>
        <w:tc>
          <w:tcPr>
            <w:tcW w:w="8644" w:type="dxa"/>
            <w:gridSpan w:val="2"/>
          </w:tcPr>
          <w:p w:rsidR="00320CD5" w:rsidRPr="001E566F" w:rsidRDefault="00320CD5" w:rsidP="00320CD5">
            <w:pPr>
              <w:spacing w:after="120"/>
              <w:jc w:val="center"/>
              <w:rPr>
                <w:rFonts w:cstheme="minorHAnsi"/>
                <w:sz w:val="24"/>
                <w:szCs w:val="24"/>
              </w:rPr>
            </w:pPr>
            <w:r w:rsidRPr="001E566F">
              <w:rPr>
                <w:rFonts w:cstheme="minorHAnsi"/>
                <w:sz w:val="24"/>
                <w:szCs w:val="24"/>
              </w:rPr>
              <w:t>Descri</w:t>
            </w:r>
            <w:r w:rsidR="009061D5" w:rsidRPr="001E566F">
              <w:rPr>
                <w:rFonts w:cstheme="minorHAnsi"/>
                <w:sz w:val="24"/>
                <w:szCs w:val="24"/>
              </w:rPr>
              <w:t>ção resumo</w:t>
            </w:r>
            <w:r w:rsidRPr="001E566F">
              <w:rPr>
                <w:rFonts w:cstheme="minorHAnsi"/>
                <w:sz w:val="24"/>
                <w:szCs w:val="24"/>
              </w:rPr>
              <w:t xml:space="preserve"> das medidas indicadas</w:t>
            </w:r>
          </w:p>
          <w:p w:rsidR="00320CD5" w:rsidRPr="001E566F" w:rsidRDefault="00320CD5" w:rsidP="00320CD5">
            <w:pPr>
              <w:spacing w:after="120"/>
              <w:jc w:val="center"/>
              <w:rPr>
                <w:rFonts w:cstheme="minorHAnsi"/>
                <w:sz w:val="24"/>
                <w:szCs w:val="24"/>
              </w:rPr>
            </w:pPr>
          </w:p>
          <w:p w:rsidR="00320CD5" w:rsidRPr="001E566F" w:rsidRDefault="00320CD5" w:rsidP="00320CD5">
            <w:pPr>
              <w:spacing w:after="120"/>
              <w:jc w:val="center"/>
              <w:rPr>
                <w:rFonts w:cstheme="minorHAnsi"/>
                <w:sz w:val="24"/>
                <w:szCs w:val="24"/>
              </w:rPr>
            </w:pPr>
          </w:p>
          <w:p w:rsidR="00320CD5" w:rsidRPr="001E566F" w:rsidRDefault="00320CD5" w:rsidP="00320CD5">
            <w:pPr>
              <w:spacing w:after="120"/>
              <w:jc w:val="center"/>
              <w:rPr>
                <w:rFonts w:cstheme="minorHAnsi"/>
                <w:sz w:val="24"/>
                <w:szCs w:val="24"/>
              </w:rPr>
            </w:pPr>
          </w:p>
          <w:p w:rsidR="00320CD5" w:rsidRPr="001E566F" w:rsidRDefault="00320CD5" w:rsidP="00320CD5">
            <w:pPr>
              <w:spacing w:after="120"/>
              <w:jc w:val="center"/>
              <w:rPr>
                <w:rFonts w:cstheme="minorHAnsi"/>
                <w:sz w:val="24"/>
                <w:szCs w:val="24"/>
              </w:rPr>
            </w:pPr>
          </w:p>
        </w:tc>
      </w:tr>
    </w:tbl>
    <w:p w:rsidR="00320CD5" w:rsidRPr="001E566F" w:rsidRDefault="00320CD5" w:rsidP="00320CD5"/>
    <w:tbl>
      <w:tblPr>
        <w:tblStyle w:val="TableGrid"/>
        <w:tblW w:w="0" w:type="auto"/>
        <w:jc w:val="center"/>
        <w:tblLook w:val="04A0" w:firstRow="1" w:lastRow="0" w:firstColumn="1" w:lastColumn="0" w:noHBand="0" w:noVBand="1"/>
      </w:tblPr>
      <w:tblGrid>
        <w:gridCol w:w="898"/>
        <w:gridCol w:w="4962"/>
        <w:gridCol w:w="37"/>
        <w:gridCol w:w="2866"/>
      </w:tblGrid>
      <w:tr w:rsidR="00320CD5" w:rsidRPr="001E566F" w:rsidTr="00BD7CEA">
        <w:trPr>
          <w:jc w:val="center"/>
        </w:trPr>
        <w:tc>
          <w:tcPr>
            <w:tcW w:w="8701" w:type="dxa"/>
            <w:gridSpan w:val="4"/>
          </w:tcPr>
          <w:p w:rsidR="00320CD5" w:rsidRPr="001E566F" w:rsidRDefault="00320CD5" w:rsidP="00BD7CEA">
            <w:pPr>
              <w:spacing w:after="120"/>
              <w:jc w:val="center"/>
              <w:rPr>
                <w:rFonts w:cstheme="minorHAnsi"/>
                <w:b/>
              </w:rPr>
            </w:pPr>
            <w:r w:rsidRPr="001E566F">
              <w:rPr>
                <w:rFonts w:cstheme="minorHAnsi"/>
                <w:b/>
              </w:rPr>
              <w:t>Políticas de Salvaguardas Acionadas</w:t>
            </w:r>
          </w:p>
        </w:tc>
      </w:tr>
      <w:tr w:rsidR="00BD7CEA" w:rsidRPr="001E566F" w:rsidTr="00BD7CEA">
        <w:trPr>
          <w:trHeight w:val="560"/>
          <w:jc w:val="center"/>
        </w:trPr>
        <w:tc>
          <w:tcPr>
            <w:tcW w:w="836" w:type="dxa"/>
          </w:tcPr>
          <w:p w:rsidR="00BD7CEA" w:rsidRPr="001E566F" w:rsidRDefault="00BD7CEA" w:rsidP="007B4CD7">
            <w:pPr>
              <w:autoSpaceDE w:val="0"/>
              <w:autoSpaceDN w:val="0"/>
              <w:adjustRightInd w:val="0"/>
              <w:jc w:val="both"/>
              <w:rPr>
                <w:rFonts w:cstheme="minorHAnsi"/>
                <w:b/>
              </w:rPr>
            </w:pPr>
          </w:p>
          <w:p w:rsidR="00BD7CEA" w:rsidRPr="001E566F" w:rsidRDefault="00BD7CEA" w:rsidP="007B4CD7">
            <w:pPr>
              <w:autoSpaceDE w:val="0"/>
              <w:autoSpaceDN w:val="0"/>
              <w:adjustRightInd w:val="0"/>
              <w:jc w:val="both"/>
              <w:rPr>
                <w:rFonts w:cstheme="minorHAnsi"/>
                <w:b/>
              </w:rPr>
            </w:pPr>
            <w:r w:rsidRPr="001E566F">
              <w:rPr>
                <w:rFonts w:cstheme="minorHAnsi"/>
                <w:b/>
              </w:rPr>
              <w:t>B.2</w:t>
            </w:r>
          </w:p>
        </w:tc>
        <w:tc>
          <w:tcPr>
            <w:tcW w:w="4962" w:type="dxa"/>
          </w:tcPr>
          <w:p w:rsidR="00BD7CEA" w:rsidRPr="001E566F" w:rsidRDefault="00BD7CEA" w:rsidP="007B4CD7">
            <w:pPr>
              <w:autoSpaceDE w:val="0"/>
              <w:autoSpaceDN w:val="0"/>
              <w:adjustRightInd w:val="0"/>
              <w:jc w:val="both"/>
              <w:rPr>
                <w:rFonts w:cstheme="minorHAnsi"/>
              </w:rPr>
            </w:pPr>
          </w:p>
          <w:p w:rsidR="00BD7CEA" w:rsidRPr="001E566F" w:rsidRDefault="00BD7CEA" w:rsidP="007B4CD7">
            <w:pPr>
              <w:autoSpaceDE w:val="0"/>
              <w:autoSpaceDN w:val="0"/>
              <w:adjustRightInd w:val="0"/>
              <w:jc w:val="both"/>
              <w:rPr>
                <w:rFonts w:cstheme="minorHAnsi"/>
              </w:rPr>
            </w:pPr>
            <w:r w:rsidRPr="001E566F">
              <w:rPr>
                <w:rFonts w:cstheme="minorHAnsi"/>
              </w:rPr>
              <w:t>Cumprimento com as Leis e Regulamentos Locais</w:t>
            </w:r>
          </w:p>
        </w:tc>
        <w:tc>
          <w:tcPr>
            <w:tcW w:w="2903" w:type="dxa"/>
            <w:gridSpan w:val="2"/>
          </w:tcPr>
          <w:p w:rsidR="00BD7CEA" w:rsidRPr="001E566F" w:rsidRDefault="00BD7CEA" w:rsidP="00320CD5">
            <w:pPr>
              <w:spacing w:after="120"/>
              <w:jc w:val="both"/>
              <w:rPr>
                <w:rFonts w:cstheme="minorHAnsi"/>
                <w:sz w:val="24"/>
                <w:szCs w:val="24"/>
              </w:rPr>
            </w:pPr>
          </w:p>
        </w:tc>
      </w:tr>
      <w:tr w:rsidR="00BD7CEA" w:rsidRPr="001E566F" w:rsidTr="00BD7CEA">
        <w:trPr>
          <w:trHeight w:val="560"/>
          <w:jc w:val="center"/>
        </w:trPr>
        <w:tc>
          <w:tcPr>
            <w:tcW w:w="836" w:type="dxa"/>
          </w:tcPr>
          <w:p w:rsidR="00BD7CEA" w:rsidRPr="001E566F" w:rsidRDefault="00BD7CEA" w:rsidP="007B4CD7">
            <w:pPr>
              <w:autoSpaceDE w:val="0"/>
              <w:autoSpaceDN w:val="0"/>
              <w:adjustRightInd w:val="0"/>
              <w:jc w:val="both"/>
              <w:rPr>
                <w:rFonts w:cstheme="minorHAnsi"/>
                <w:b/>
              </w:rPr>
            </w:pPr>
          </w:p>
          <w:p w:rsidR="00BD7CEA" w:rsidRPr="001E566F" w:rsidRDefault="00BD7CEA" w:rsidP="007B4CD7">
            <w:pPr>
              <w:autoSpaceDE w:val="0"/>
              <w:autoSpaceDN w:val="0"/>
              <w:adjustRightInd w:val="0"/>
              <w:jc w:val="both"/>
              <w:rPr>
                <w:rFonts w:cstheme="minorHAnsi"/>
                <w:b/>
              </w:rPr>
            </w:pPr>
            <w:r w:rsidRPr="001E566F">
              <w:rPr>
                <w:rFonts w:cstheme="minorHAnsi"/>
                <w:b/>
              </w:rPr>
              <w:t xml:space="preserve">B.3/B.5 </w:t>
            </w:r>
          </w:p>
        </w:tc>
        <w:tc>
          <w:tcPr>
            <w:tcW w:w="4962" w:type="dxa"/>
          </w:tcPr>
          <w:p w:rsidR="00BD7CEA" w:rsidRPr="001E566F" w:rsidRDefault="00BD7CEA" w:rsidP="007B4CD7">
            <w:pPr>
              <w:autoSpaceDE w:val="0"/>
              <w:autoSpaceDN w:val="0"/>
              <w:adjustRightInd w:val="0"/>
              <w:jc w:val="both"/>
              <w:rPr>
                <w:rFonts w:cstheme="minorHAnsi"/>
              </w:rPr>
            </w:pPr>
          </w:p>
          <w:p w:rsidR="00BD7CEA" w:rsidRPr="001E566F" w:rsidRDefault="00BD7CEA" w:rsidP="007B4CD7">
            <w:pPr>
              <w:autoSpaceDE w:val="0"/>
              <w:autoSpaceDN w:val="0"/>
              <w:adjustRightInd w:val="0"/>
              <w:jc w:val="both"/>
              <w:rPr>
                <w:rFonts w:cstheme="minorHAnsi"/>
              </w:rPr>
            </w:pPr>
            <w:r w:rsidRPr="001E566F">
              <w:rPr>
                <w:rFonts w:cstheme="minorHAnsi"/>
              </w:rPr>
              <w:t>Processo de avaliação ambiental adequada</w:t>
            </w:r>
          </w:p>
        </w:tc>
        <w:tc>
          <w:tcPr>
            <w:tcW w:w="2903" w:type="dxa"/>
            <w:gridSpan w:val="2"/>
          </w:tcPr>
          <w:p w:rsidR="00BD7CEA" w:rsidRPr="001E566F" w:rsidRDefault="00BD7CEA" w:rsidP="00320CD5">
            <w:pPr>
              <w:spacing w:after="120"/>
              <w:jc w:val="both"/>
              <w:rPr>
                <w:rFonts w:cstheme="minorHAnsi"/>
                <w:sz w:val="24"/>
                <w:szCs w:val="24"/>
              </w:rPr>
            </w:pPr>
          </w:p>
        </w:tc>
      </w:tr>
      <w:tr w:rsidR="00BD7CEA" w:rsidRPr="001E566F" w:rsidTr="00BD7CEA">
        <w:trPr>
          <w:trHeight w:val="560"/>
          <w:jc w:val="center"/>
        </w:trPr>
        <w:tc>
          <w:tcPr>
            <w:tcW w:w="836" w:type="dxa"/>
            <w:vMerge w:val="restart"/>
          </w:tcPr>
          <w:p w:rsidR="00BD7CEA" w:rsidRPr="001E566F" w:rsidRDefault="00BD7CEA" w:rsidP="007B4CD7">
            <w:pPr>
              <w:autoSpaceDE w:val="0"/>
              <w:autoSpaceDN w:val="0"/>
              <w:adjustRightInd w:val="0"/>
              <w:jc w:val="both"/>
              <w:rPr>
                <w:rFonts w:cstheme="minorHAnsi"/>
                <w:b/>
              </w:rPr>
            </w:pPr>
          </w:p>
          <w:p w:rsidR="00BD7CEA" w:rsidRPr="001E566F" w:rsidRDefault="00BD7CEA" w:rsidP="007B4CD7">
            <w:pPr>
              <w:autoSpaceDE w:val="0"/>
              <w:autoSpaceDN w:val="0"/>
              <w:adjustRightInd w:val="0"/>
              <w:jc w:val="both"/>
              <w:rPr>
                <w:rFonts w:cstheme="minorHAnsi"/>
                <w:b/>
              </w:rPr>
            </w:pPr>
          </w:p>
          <w:p w:rsidR="00BD7CEA" w:rsidRPr="001E566F" w:rsidRDefault="00BD7CEA" w:rsidP="007B4CD7">
            <w:pPr>
              <w:autoSpaceDE w:val="0"/>
              <w:autoSpaceDN w:val="0"/>
              <w:adjustRightInd w:val="0"/>
              <w:jc w:val="both"/>
              <w:rPr>
                <w:rFonts w:cstheme="minorHAnsi"/>
                <w:b/>
              </w:rPr>
            </w:pPr>
          </w:p>
          <w:p w:rsidR="00BD7CEA" w:rsidRPr="001E566F" w:rsidRDefault="00BD7CEA" w:rsidP="007B4CD7">
            <w:pPr>
              <w:autoSpaceDE w:val="0"/>
              <w:autoSpaceDN w:val="0"/>
              <w:adjustRightInd w:val="0"/>
              <w:jc w:val="both"/>
              <w:rPr>
                <w:rFonts w:cstheme="minorHAnsi"/>
                <w:b/>
              </w:rPr>
            </w:pPr>
            <w:r w:rsidRPr="001E566F">
              <w:rPr>
                <w:rFonts w:cstheme="minorHAnsi"/>
                <w:b/>
              </w:rPr>
              <w:t xml:space="preserve">B.6 </w:t>
            </w:r>
          </w:p>
        </w:tc>
        <w:tc>
          <w:tcPr>
            <w:tcW w:w="4962" w:type="dxa"/>
          </w:tcPr>
          <w:p w:rsidR="00BD7CEA" w:rsidRPr="001E566F" w:rsidRDefault="00BD7CEA" w:rsidP="007B4CD7">
            <w:pPr>
              <w:autoSpaceDE w:val="0"/>
              <w:autoSpaceDN w:val="0"/>
              <w:adjustRightInd w:val="0"/>
              <w:jc w:val="both"/>
              <w:rPr>
                <w:rFonts w:cstheme="minorHAnsi"/>
              </w:rPr>
            </w:pPr>
          </w:p>
          <w:p w:rsidR="00BD7CEA" w:rsidRPr="001E566F" w:rsidRDefault="00BD7CEA" w:rsidP="007B4CD7">
            <w:pPr>
              <w:autoSpaceDE w:val="0"/>
              <w:autoSpaceDN w:val="0"/>
              <w:adjustRightInd w:val="0"/>
              <w:jc w:val="both"/>
              <w:rPr>
                <w:rFonts w:cstheme="minorHAnsi"/>
              </w:rPr>
            </w:pPr>
            <w:r w:rsidRPr="001E566F">
              <w:rPr>
                <w:rFonts w:cstheme="minorHAnsi"/>
              </w:rPr>
              <w:t>Processo de Consulta Pública na Fase de Preparação</w:t>
            </w:r>
          </w:p>
        </w:tc>
        <w:tc>
          <w:tcPr>
            <w:tcW w:w="2903" w:type="dxa"/>
            <w:gridSpan w:val="2"/>
          </w:tcPr>
          <w:p w:rsidR="00BD7CEA" w:rsidRPr="001E566F" w:rsidRDefault="00BD7CEA" w:rsidP="00320CD5">
            <w:pPr>
              <w:spacing w:after="120"/>
              <w:jc w:val="both"/>
              <w:rPr>
                <w:rFonts w:cstheme="minorHAnsi"/>
                <w:sz w:val="24"/>
                <w:szCs w:val="24"/>
              </w:rPr>
            </w:pPr>
          </w:p>
        </w:tc>
      </w:tr>
      <w:tr w:rsidR="00BD7CEA" w:rsidRPr="001E566F" w:rsidTr="00BD7CEA">
        <w:trPr>
          <w:trHeight w:val="560"/>
          <w:jc w:val="center"/>
        </w:trPr>
        <w:tc>
          <w:tcPr>
            <w:tcW w:w="836" w:type="dxa"/>
            <w:vMerge/>
          </w:tcPr>
          <w:p w:rsidR="00BD7CEA" w:rsidRPr="001E566F" w:rsidRDefault="00BD7CEA" w:rsidP="00320CD5">
            <w:pPr>
              <w:spacing w:after="120"/>
              <w:jc w:val="both"/>
              <w:rPr>
                <w:rFonts w:cstheme="minorHAnsi"/>
              </w:rPr>
            </w:pPr>
          </w:p>
        </w:tc>
        <w:tc>
          <w:tcPr>
            <w:tcW w:w="4962" w:type="dxa"/>
          </w:tcPr>
          <w:p w:rsidR="00BD7CEA" w:rsidRPr="001E566F" w:rsidRDefault="00BD7CEA" w:rsidP="00320CD5">
            <w:pPr>
              <w:spacing w:after="120"/>
              <w:jc w:val="both"/>
              <w:rPr>
                <w:rFonts w:cstheme="minorHAnsi"/>
              </w:rPr>
            </w:pPr>
            <w:r w:rsidRPr="001E566F">
              <w:rPr>
                <w:rStyle w:val="hps"/>
                <w:rFonts w:ascii="Calibri" w:hAnsi="Calibri" w:cs="Arial"/>
              </w:rPr>
              <w:t xml:space="preserve">Projeto tem adequado plano de </w:t>
            </w:r>
            <w:r w:rsidRPr="001E566F">
              <w:rPr>
                <w:rFonts w:ascii="Calibri" w:hAnsi="Calibri" w:cs="Arial"/>
              </w:rPr>
              <w:t>p</w:t>
            </w:r>
            <w:r w:rsidRPr="001E566F">
              <w:rPr>
                <w:rStyle w:val="hps"/>
                <w:rFonts w:ascii="Calibri" w:hAnsi="Calibri" w:cs="Arial"/>
              </w:rPr>
              <w:t>articipação</w:t>
            </w:r>
            <w:r w:rsidRPr="001E566F">
              <w:rPr>
                <w:rFonts w:ascii="Calibri" w:hAnsi="Calibri" w:cs="Arial"/>
              </w:rPr>
              <w:t xml:space="preserve"> de Atores na sua implementação.</w:t>
            </w:r>
          </w:p>
        </w:tc>
        <w:tc>
          <w:tcPr>
            <w:tcW w:w="2903" w:type="dxa"/>
            <w:gridSpan w:val="2"/>
          </w:tcPr>
          <w:p w:rsidR="00BD7CEA" w:rsidRPr="001E566F" w:rsidRDefault="00BD7CEA" w:rsidP="00320CD5">
            <w:pPr>
              <w:spacing w:after="120"/>
              <w:jc w:val="both"/>
              <w:rPr>
                <w:rFonts w:cstheme="minorHAnsi"/>
                <w:sz w:val="24"/>
                <w:szCs w:val="24"/>
              </w:rPr>
            </w:pPr>
          </w:p>
        </w:tc>
      </w:tr>
      <w:tr w:rsidR="00BD7CEA" w:rsidRPr="001E566F" w:rsidTr="00BD7CEA">
        <w:trPr>
          <w:trHeight w:val="560"/>
          <w:jc w:val="center"/>
        </w:trPr>
        <w:tc>
          <w:tcPr>
            <w:tcW w:w="836" w:type="dxa"/>
            <w:vMerge/>
          </w:tcPr>
          <w:p w:rsidR="00BD7CEA" w:rsidRPr="001E566F" w:rsidRDefault="00BD7CEA" w:rsidP="00320CD5">
            <w:pPr>
              <w:spacing w:after="120"/>
              <w:jc w:val="both"/>
              <w:rPr>
                <w:rFonts w:cstheme="minorHAnsi"/>
              </w:rPr>
            </w:pPr>
          </w:p>
        </w:tc>
        <w:tc>
          <w:tcPr>
            <w:tcW w:w="4962" w:type="dxa"/>
          </w:tcPr>
          <w:p w:rsidR="00BD7CEA" w:rsidRPr="001E566F" w:rsidRDefault="00BD7CEA" w:rsidP="007B4CD7">
            <w:pPr>
              <w:autoSpaceDE w:val="0"/>
              <w:autoSpaceDN w:val="0"/>
              <w:adjustRightInd w:val="0"/>
              <w:jc w:val="both"/>
              <w:rPr>
                <w:rFonts w:cstheme="minorHAnsi"/>
              </w:rPr>
            </w:pPr>
          </w:p>
          <w:p w:rsidR="00BD7CEA" w:rsidRPr="001E566F" w:rsidRDefault="00BD7CEA" w:rsidP="00320CD5">
            <w:pPr>
              <w:spacing w:after="120"/>
              <w:jc w:val="both"/>
              <w:rPr>
                <w:rFonts w:cstheme="minorHAnsi"/>
              </w:rPr>
            </w:pPr>
            <w:r w:rsidRPr="001E566F">
              <w:rPr>
                <w:rFonts w:cstheme="minorHAnsi"/>
              </w:rPr>
              <w:t xml:space="preserve">Projeto tem disposições adequadas de recebimento e supervisão de reclamações </w:t>
            </w:r>
          </w:p>
        </w:tc>
        <w:tc>
          <w:tcPr>
            <w:tcW w:w="2903" w:type="dxa"/>
            <w:gridSpan w:val="2"/>
          </w:tcPr>
          <w:p w:rsidR="00BD7CEA" w:rsidRPr="001E566F" w:rsidRDefault="00BD7CEA" w:rsidP="00320CD5">
            <w:pPr>
              <w:spacing w:after="120"/>
              <w:jc w:val="both"/>
              <w:rPr>
                <w:rFonts w:cstheme="minorHAnsi"/>
                <w:sz w:val="24"/>
                <w:szCs w:val="24"/>
              </w:rPr>
            </w:pPr>
          </w:p>
        </w:tc>
      </w:tr>
      <w:tr w:rsidR="00BD7CEA" w:rsidRPr="001E566F" w:rsidTr="00BD7CEA">
        <w:trPr>
          <w:jc w:val="center"/>
        </w:trPr>
        <w:tc>
          <w:tcPr>
            <w:tcW w:w="8701" w:type="dxa"/>
            <w:gridSpan w:val="4"/>
          </w:tcPr>
          <w:p w:rsidR="00BD7CEA" w:rsidRPr="001E566F" w:rsidRDefault="00BD7CEA" w:rsidP="00BD7CEA">
            <w:pPr>
              <w:spacing w:after="120"/>
              <w:jc w:val="center"/>
              <w:rPr>
                <w:rFonts w:cstheme="minorHAnsi"/>
                <w:b/>
              </w:rPr>
            </w:pPr>
            <w:r w:rsidRPr="001E566F">
              <w:rPr>
                <w:rFonts w:cstheme="minorHAnsi"/>
                <w:b/>
              </w:rPr>
              <w:t>Licenciamento Ambiental</w:t>
            </w:r>
          </w:p>
        </w:tc>
      </w:tr>
      <w:tr w:rsidR="00BD7CEA" w:rsidRPr="001E566F" w:rsidTr="00BD7CEA">
        <w:trPr>
          <w:jc w:val="center"/>
        </w:trPr>
        <w:tc>
          <w:tcPr>
            <w:tcW w:w="8701" w:type="dxa"/>
            <w:gridSpan w:val="4"/>
          </w:tcPr>
          <w:p w:rsidR="00BD7CEA" w:rsidRPr="001E566F" w:rsidRDefault="00BD7CEA" w:rsidP="00BD7CEA">
            <w:pPr>
              <w:spacing w:after="120"/>
              <w:jc w:val="both"/>
              <w:rPr>
                <w:rFonts w:cstheme="minorHAnsi"/>
              </w:rPr>
            </w:pPr>
            <w:r w:rsidRPr="001E566F">
              <w:rPr>
                <w:rFonts w:cstheme="minorHAnsi"/>
              </w:rPr>
              <w:t>Situação do Licenciamento Ambiental</w:t>
            </w:r>
          </w:p>
        </w:tc>
      </w:tr>
      <w:tr w:rsidR="00BD7CEA" w:rsidRPr="001E566F" w:rsidTr="00BD7CEA">
        <w:trPr>
          <w:jc w:val="center"/>
        </w:trPr>
        <w:tc>
          <w:tcPr>
            <w:tcW w:w="8701" w:type="dxa"/>
            <w:gridSpan w:val="4"/>
          </w:tcPr>
          <w:p w:rsidR="00BD7CEA" w:rsidRPr="001E566F" w:rsidRDefault="00BD7CEA" w:rsidP="00BD7CEA">
            <w:pPr>
              <w:spacing w:after="120"/>
              <w:jc w:val="both"/>
              <w:rPr>
                <w:rFonts w:cstheme="minorHAnsi"/>
              </w:rPr>
            </w:pPr>
            <w:r w:rsidRPr="001E566F">
              <w:rPr>
                <w:rFonts w:cstheme="minorHAnsi"/>
              </w:rPr>
              <w:t>Situação de Outorga</w:t>
            </w:r>
          </w:p>
        </w:tc>
      </w:tr>
      <w:tr w:rsidR="00BD7CEA" w:rsidRPr="001E566F" w:rsidTr="00BD7CEA">
        <w:trPr>
          <w:jc w:val="center"/>
        </w:trPr>
        <w:tc>
          <w:tcPr>
            <w:tcW w:w="8701" w:type="dxa"/>
            <w:gridSpan w:val="4"/>
          </w:tcPr>
          <w:p w:rsidR="00BD7CEA" w:rsidRPr="001E566F" w:rsidRDefault="00BD7CEA" w:rsidP="00BD7CEA">
            <w:pPr>
              <w:spacing w:after="120"/>
              <w:jc w:val="center"/>
              <w:rPr>
                <w:rFonts w:cstheme="minorHAnsi"/>
                <w:b/>
              </w:rPr>
            </w:pPr>
            <w:r w:rsidRPr="001E566F">
              <w:rPr>
                <w:rFonts w:cstheme="minorHAnsi"/>
                <w:b/>
              </w:rPr>
              <w:t>Editais de Licitação de Obras</w:t>
            </w:r>
          </w:p>
        </w:tc>
      </w:tr>
      <w:tr w:rsidR="00BD7CEA" w:rsidRPr="001E566F" w:rsidTr="00BD7CEA">
        <w:trPr>
          <w:trHeight w:val="560"/>
          <w:jc w:val="center"/>
        </w:trPr>
        <w:tc>
          <w:tcPr>
            <w:tcW w:w="5835" w:type="dxa"/>
            <w:gridSpan w:val="3"/>
          </w:tcPr>
          <w:p w:rsidR="00BD7CEA" w:rsidRPr="001E566F" w:rsidRDefault="00BD7CEA" w:rsidP="00BD7CEA">
            <w:pPr>
              <w:spacing w:after="120"/>
              <w:rPr>
                <w:rFonts w:cstheme="minorHAnsi"/>
              </w:rPr>
            </w:pPr>
            <w:r w:rsidRPr="001E566F">
              <w:rPr>
                <w:rFonts w:cstheme="minorHAnsi"/>
              </w:rPr>
              <w:t>Exigência de aplicação e cumprimento do MAC</w:t>
            </w:r>
          </w:p>
        </w:tc>
        <w:tc>
          <w:tcPr>
            <w:tcW w:w="2866" w:type="dxa"/>
          </w:tcPr>
          <w:p w:rsidR="00BD7CEA" w:rsidRPr="001E566F" w:rsidRDefault="00BD7CEA" w:rsidP="00320CD5">
            <w:pPr>
              <w:spacing w:after="120"/>
              <w:jc w:val="both"/>
              <w:rPr>
                <w:rFonts w:cstheme="minorHAnsi"/>
              </w:rPr>
            </w:pPr>
          </w:p>
        </w:tc>
      </w:tr>
      <w:tr w:rsidR="00BD7CEA" w:rsidRPr="001E566F" w:rsidTr="00BD7CEA">
        <w:trPr>
          <w:trHeight w:val="560"/>
          <w:jc w:val="center"/>
        </w:trPr>
        <w:tc>
          <w:tcPr>
            <w:tcW w:w="5835" w:type="dxa"/>
            <w:gridSpan w:val="3"/>
          </w:tcPr>
          <w:p w:rsidR="00BD7CEA" w:rsidRPr="001E566F" w:rsidRDefault="00BD7CEA" w:rsidP="00BD7CEA">
            <w:pPr>
              <w:spacing w:after="120"/>
              <w:jc w:val="both"/>
              <w:rPr>
                <w:rFonts w:cstheme="minorHAnsi"/>
              </w:rPr>
            </w:pPr>
            <w:r w:rsidRPr="001E566F">
              <w:rPr>
                <w:rFonts w:cstheme="minorHAnsi"/>
              </w:rPr>
              <w:t>Exigência que a equipe da empresa construtora conte com profissional capacitado na gestão ambiental de obras como responsável e interlocutor com a GMA/COMPESA e UGP PSA/Ipojuca.</w:t>
            </w:r>
          </w:p>
        </w:tc>
        <w:tc>
          <w:tcPr>
            <w:tcW w:w="2866" w:type="dxa"/>
          </w:tcPr>
          <w:p w:rsidR="00BD7CEA" w:rsidRPr="001E566F" w:rsidRDefault="00BD7CEA" w:rsidP="00320CD5">
            <w:pPr>
              <w:spacing w:after="120"/>
              <w:jc w:val="both"/>
              <w:rPr>
                <w:rFonts w:cstheme="minorHAnsi"/>
              </w:rPr>
            </w:pPr>
          </w:p>
        </w:tc>
      </w:tr>
      <w:tr w:rsidR="00BD7CEA" w:rsidRPr="001E566F" w:rsidTr="00BD7CEA">
        <w:trPr>
          <w:trHeight w:val="560"/>
          <w:jc w:val="center"/>
        </w:trPr>
        <w:tc>
          <w:tcPr>
            <w:tcW w:w="5835" w:type="dxa"/>
            <w:gridSpan w:val="3"/>
          </w:tcPr>
          <w:p w:rsidR="00BD7CEA" w:rsidRPr="001E566F" w:rsidRDefault="00BD7CEA" w:rsidP="007302E1">
            <w:pPr>
              <w:spacing w:after="120"/>
              <w:jc w:val="both"/>
              <w:rPr>
                <w:rFonts w:cstheme="minorHAnsi"/>
              </w:rPr>
            </w:pPr>
            <w:r w:rsidRPr="001E566F">
              <w:rPr>
                <w:rFonts w:cstheme="minorHAnsi"/>
              </w:rPr>
              <w:t>Exigência de apresentação de Plano de Controle Ambiental de Obras – PCAO</w:t>
            </w:r>
            <w:r w:rsidR="007302E1" w:rsidRPr="001E566F">
              <w:rPr>
                <w:rFonts w:cstheme="minorHAnsi"/>
              </w:rPr>
              <w:t xml:space="preserve">, prévio ao início das obras, </w:t>
            </w:r>
            <w:r w:rsidRPr="001E566F">
              <w:rPr>
                <w:rFonts w:cstheme="minorHAnsi"/>
              </w:rPr>
              <w:t xml:space="preserve"> para aprovação da COMPESA (GMA) e </w:t>
            </w:r>
            <w:r w:rsidR="007302E1" w:rsidRPr="001E566F">
              <w:rPr>
                <w:rFonts w:cstheme="minorHAnsi"/>
              </w:rPr>
              <w:t xml:space="preserve">UGP e </w:t>
            </w:r>
            <w:r w:rsidRPr="001E566F">
              <w:rPr>
                <w:rFonts w:cstheme="minorHAnsi"/>
              </w:rPr>
              <w:t>de emissão de “Não Objeção”</w:t>
            </w:r>
            <w:r w:rsidR="007302E1" w:rsidRPr="001E566F">
              <w:rPr>
                <w:rFonts w:cstheme="minorHAnsi"/>
              </w:rPr>
              <w:t xml:space="preserve"> pelo Banco.</w:t>
            </w:r>
          </w:p>
        </w:tc>
        <w:tc>
          <w:tcPr>
            <w:tcW w:w="2866" w:type="dxa"/>
          </w:tcPr>
          <w:p w:rsidR="00BD7CEA" w:rsidRPr="001E566F" w:rsidRDefault="00BD7CEA" w:rsidP="00320CD5">
            <w:pPr>
              <w:spacing w:after="120"/>
              <w:jc w:val="both"/>
              <w:rPr>
                <w:rFonts w:cstheme="minorHAnsi"/>
              </w:rPr>
            </w:pPr>
          </w:p>
        </w:tc>
      </w:tr>
      <w:tr w:rsidR="00BD7CEA" w:rsidRPr="001E566F" w:rsidTr="00BD7CEA">
        <w:trPr>
          <w:trHeight w:val="560"/>
          <w:jc w:val="center"/>
        </w:trPr>
        <w:tc>
          <w:tcPr>
            <w:tcW w:w="5835" w:type="dxa"/>
            <w:gridSpan w:val="3"/>
          </w:tcPr>
          <w:p w:rsidR="00BD7CEA" w:rsidRPr="001E566F" w:rsidRDefault="00BD7CEA" w:rsidP="00320CD5">
            <w:pPr>
              <w:spacing w:after="120"/>
              <w:jc w:val="both"/>
              <w:rPr>
                <w:rFonts w:cstheme="minorHAnsi"/>
              </w:rPr>
            </w:pPr>
            <w:r w:rsidRPr="001E566F">
              <w:rPr>
                <w:rFonts w:cstheme="minorHAnsi"/>
              </w:rPr>
              <w:t>Medidas mitigadoras de obras</w:t>
            </w:r>
          </w:p>
        </w:tc>
        <w:tc>
          <w:tcPr>
            <w:tcW w:w="2866" w:type="dxa"/>
          </w:tcPr>
          <w:p w:rsidR="00BD7CEA" w:rsidRPr="001E566F" w:rsidRDefault="00BD7CEA" w:rsidP="00320CD5">
            <w:pPr>
              <w:spacing w:after="120"/>
              <w:jc w:val="both"/>
              <w:rPr>
                <w:rFonts w:cstheme="minorHAnsi"/>
              </w:rPr>
            </w:pPr>
          </w:p>
        </w:tc>
      </w:tr>
      <w:tr w:rsidR="00BD7CEA" w:rsidRPr="001E566F" w:rsidTr="00BD7CEA">
        <w:trPr>
          <w:trHeight w:val="560"/>
          <w:jc w:val="center"/>
        </w:trPr>
        <w:tc>
          <w:tcPr>
            <w:tcW w:w="5835" w:type="dxa"/>
            <w:gridSpan w:val="3"/>
          </w:tcPr>
          <w:p w:rsidR="00BD7CEA" w:rsidRPr="001E566F" w:rsidRDefault="00BD7CEA" w:rsidP="007302E1">
            <w:pPr>
              <w:spacing w:after="120"/>
              <w:jc w:val="both"/>
              <w:rPr>
                <w:rFonts w:cstheme="minorHAnsi"/>
              </w:rPr>
            </w:pPr>
            <w:r w:rsidRPr="001E566F">
              <w:rPr>
                <w:rFonts w:cstheme="minorHAnsi"/>
              </w:rPr>
              <w:t>Exig</w:t>
            </w:r>
            <w:r w:rsidR="007302E1" w:rsidRPr="001E566F">
              <w:rPr>
                <w:rFonts w:cstheme="minorHAnsi"/>
              </w:rPr>
              <w:t xml:space="preserve">ência de apresentação de Plano de Comunicação Social </w:t>
            </w:r>
            <w:r w:rsidRPr="001E566F">
              <w:rPr>
                <w:rFonts w:cstheme="minorHAnsi"/>
              </w:rPr>
              <w:t>pr</w:t>
            </w:r>
            <w:r w:rsidR="007302E1" w:rsidRPr="001E566F">
              <w:rPr>
                <w:rFonts w:cstheme="minorHAnsi"/>
              </w:rPr>
              <w:t>é</w:t>
            </w:r>
            <w:r w:rsidRPr="001E566F">
              <w:rPr>
                <w:rFonts w:cstheme="minorHAnsi"/>
              </w:rPr>
              <w:t>vio a</w:t>
            </w:r>
            <w:r w:rsidR="007302E1" w:rsidRPr="001E566F">
              <w:rPr>
                <w:rFonts w:cstheme="minorHAnsi"/>
              </w:rPr>
              <w:t>o</w:t>
            </w:r>
            <w:r w:rsidRPr="001E566F">
              <w:rPr>
                <w:rFonts w:cstheme="minorHAnsi"/>
              </w:rPr>
              <w:t xml:space="preserve"> in</w:t>
            </w:r>
            <w:r w:rsidR="007302E1" w:rsidRPr="001E566F">
              <w:rPr>
                <w:rFonts w:cstheme="minorHAnsi"/>
              </w:rPr>
              <w:t>í</w:t>
            </w:r>
            <w:r w:rsidRPr="001E566F">
              <w:rPr>
                <w:rFonts w:cstheme="minorHAnsi"/>
              </w:rPr>
              <w:t>cio das obras.</w:t>
            </w:r>
          </w:p>
        </w:tc>
        <w:tc>
          <w:tcPr>
            <w:tcW w:w="2866" w:type="dxa"/>
          </w:tcPr>
          <w:p w:rsidR="00BD7CEA" w:rsidRPr="001E566F" w:rsidRDefault="00BD7CEA" w:rsidP="00320CD5">
            <w:pPr>
              <w:spacing w:after="120"/>
              <w:jc w:val="both"/>
              <w:rPr>
                <w:rFonts w:cstheme="minorHAnsi"/>
              </w:rPr>
            </w:pPr>
          </w:p>
        </w:tc>
      </w:tr>
      <w:tr w:rsidR="00BD7CEA" w:rsidRPr="001E566F" w:rsidTr="00BD7CEA">
        <w:trPr>
          <w:trHeight w:val="560"/>
          <w:jc w:val="center"/>
        </w:trPr>
        <w:tc>
          <w:tcPr>
            <w:tcW w:w="5835" w:type="dxa"/>
            <w:gridSpan w:val="3"/>
          </w:tcPr>
          <w:p w:rsidR="00BD7CEA" w:rsidRPr="001E566F" w:rsidRDefault="00BD7CEA" w:rsidP="007302E1">
            <w:pPr>
              <w:spacing w:after="120"/>
              <w:jc w:val="both"/>
              <w:rPr>
                <w:rFonts w:cstheme="minorHAnsi"/>
              </w:rPr>
            </w:pPr>
            <w:r w:rsidRPr="001E566F">
              <w:rPr>
                <w:rFonts w:cstheme="minorHAnsi"/>
              </w:rPr>
              <w:t>Exig</w:t>
            </w:r>
            <w:r w:rsidR="007302E1" w:rsidRPr="001E566F">
              <w:rPr>
                <w:rFonts w:cstheme="minorHAnsi"/>
              </w:rPr>
              <w:t>ê</w:t>
            </w:r>
            <w:r w:rsidRPr="001E566F">
              <w:rPr>
                <w:rFonts w:cstheme="minorHAnsi"/>
              </w:rPr>
              <w:t xml:space="preserve">ncia de </w:t>
            </w:r>
            <w:r w:rsidR="007302E1" w:rsidRPr="001E566F">
              <w:rPr>
                <w:rFonts w:cstheme="minorHAnsi"/>
              </w:rPr>
              <w:t xml:space="preserve">apresentação de </w:t>
            </w:r>
            <w:r w:rsidRPr="001E566F">
              <w:rPr>
                <w:rFonts w:cstheme="minorHAnsi"/>
              </w:rPr>
              <w:t>Plan</w:t>
            </w:r>
            <w:r w:rsidR="007302E1" w:rsidRPr="001E566F">
              <w:rPr>
                <w:rFonts w:cstheme="minorHAnsi"/>
              </w:rPr>
              <w:t>o</w:t>
            </w:r>
            <w:r w:rsidRPr="001E566F">
              <w:rPr>
                <w:rFonts w:cstheme="minorHAnsi"/>
              </w:rPr>
              <w:t xml:space="preserve"> de Conting</w:t>
            </w:r>
            <w:r w:rsidR="007302E1" w:rsidRPr="001E566F">
              <w:rPr>
                <w:rFonts w:cstheme="minorHAnsi"/>
              </w:rPr>
              <w:t>ê</w:t>
            </w:r>
            <w:r w:rsidRPr="001E566F">
              <w:rPr>
                <w:rFonts w:cstheme="minorHAnsi"/>
              </w:rPr>
              <w:t>ncias para apro</w:t>
            </w:r>
            <w:r w:rsidR="007302E1" w:rsidRPr="001E566F">
              <w:rPr>
                <w:rFonts w:cstheme="minorHAnsi"/>
              </w:rPr>
              <w:t>vação da CPOMPESA (GMA) e UGP, prévio ao</w:t>
            </w:r>
            <w:r w:rsidRPr="001E566F">
              <w:rPr>
                <w:rFonts w:cstheme="minorHAnsi"/>
              </w:rPr>
              <w:t xml:space="preserve"> in</w:t>
            </w:r>
            <w:r w:rsidR="007302E1" w:rsidRPr="001E566F">
              <w:rPr>
                <w:rFonts w:cstheme="minorHAnsi"/>
              </w:rPr>
              <w:t>í</w:t>
            </w:r>
            <w:r w:rsidRPr="001E566F">
              <w:rPr>
                <w:rFonts w:cstheme="minorHAnsi"/>
              </w:rPr>
              <w:t>cio das obras.</w:t>
            </w:r>
          </w:p>
        </w:tc>
        <w:tc>
          <w:tcPr>
            <w:tcW w:w="2866" w:type="dxa"/>
          </w:tcPr>
          <w:p w:rsidR="00BD7CEA" w:rsidRPr="001E566F" w:rsidRDefault="00BD7CEA" w:rsidP="00320CD5">
            <w:pPr>
              <w:spacing w:after="120"/>
              <w:jc w:val="both"/>
              <w:rPr>
                <w:rFonts w:cstheme="minorHAnsi"/>
              </w:rPr>
            </w:pPr>
          </w:p>
        </w:tc>
      </w:tr>
    </w:tbl>
    <w:p w:rsidR="00320CD5" w:rsidRPr="001E566F" w:rsidRDefault="00320CD5" w:rsidP="00320CD5">
      <w:pPr>
        <w:spacing w:after="120"/>
        <w:rPr>
          <w:rFonts w:cstheme="minorHAnsi"/>
          <w:b/>
        </w:rPr>
      </w:pPr>
    </w:p>
    <w:p w:rsidR="00320CD5" w:rsidRPr="001E566F" w:rsidRDefault="007302E1" w:rsidP="00320CD5">
      <w:pPr>
        <w:spacing w:after="120"/>
        <w:jc w:val="center"/>
        <w:rPr>
          <w:rFonts w:cstheme="minorHAnsi"/>
          <w:b/>
        </w:rPr>
      </w:pPr>
      <w:r w:rsidRPr="001E566F">
        <w:rPr>
          <w:rFonts w:cstheme="minorHAnsi"/>
          <w:b/>
        </w:rPr>
        <w:t>Recife</w:t>
      </w:r>
      <w:r w:rsidR="00320CD5" w:rsidRPr="001E566F">
        <w:rPr>
          <w:rFonts w:cstheme="minorHAnsi"/>
          <w:b/>
        </w:rPr>
        <w:t>,    xx  de   xx     de  xxxx</w:t>
      </w:r>
    </w:p>
    <w:p w:rsidR="00320CD5" w:rsidRPr="001E566F" w:rsidRDefault="00320CD5" w:rsidP="00320CD5">
      <w:pPr>
        <w:spacing w:after="120"/>
        <w:jc w:val="cente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2"/>
      </w:tblGrid>
      <w:tr w:rsidR="00320CD5" w:rsidRPr="001E566F" w:rsidTr="00320CD5">
        <w:tc>
          <w:tcPr>
            <w:tcW w:w="4322" w:type="dxa"/>
          </w:tcPr>
          <w:p w:rsidR="00320CD5" w:rsidRPr="001E566F" w:rsidRDefault="00320CD5" w:rsidP="00320CD5">
            <w:pPr>
              <w:spacing w:after="120"/>
              <w:jc w:val="center"/>
              <w:rPr>
                <w:rFonts w:cstheme="minorHAnsi"/>
                <w:b/>
                <w:sz w:val="24"/>
                <w:szCs w:val="24"/>
              </w:rPr>
            </w:pPr>
          </w:p>
        </w:tc>
        <w:tc>
          <w:tcPr>
            <w:tcW w:w="4322" w:type="dxa"/>
          </w:tcPr>
          <w:p w:rsidR="00320CD5" w:rsidRPr="001E566F" w:rsidRDefault="00320CD5" w:rsidP="00320CD5">
            <w:pPr>
              <w:spacing w:after="120"/>
              <w:jc w:val="center"/>
              <w:rPr>
                <w:rFonts w:cstheme="minorHAnsi"/>
                <w:b/>
                <w:sz w:val="24"/>
                <w:szCs w:val="24"/>
              </w:rPr>
            </w:pPr>
          </w:p>
        </w:tc>
      </w:tr>
      <w:tr w:rsidR="00320CD5" w:rsidRPr="001E566F" w:rsidTr="00320CD5">
        <w:tc>
          <w:tcPr>
            <w:tcW w:w="4322" w:type="dxa"/>
          </w:tcPr>
          <w:p w:rsidR="00320CD5" w:rsidRPr="001E566F" w:rsidRDefault="007302E1" w:rsidP="00320CD5">
            <w:pPr>
              <w:spacing w:after="120"/>
              <w:jc w:val="center"/>
              <w:rPr>
                <w:rFonts w:cstheme="minorHAnsi"/>
                <w:b/>
                <w:sz w:val="24"/>
                <w:szCs w:val="24"/>
              </w:rPr>
            </w:pPr>
            <w:r w:rsidRPr="001E566F">
              <w:rPr>
                <w:rFonts w:cstheme="minorHAnsi"/>
                <w:b/>
                <w:sz w:val="24"/>
                <w:szCs w:val="24"/>
              </w:rPr>
              <w:t>GMA/COMPESA</w:t>
            </w:r>
          </w:p>
          <w:p w:rsidR="00320CD5" w:rsidRPr="001E566F" w:rsidRDefault="00320CD5" w:rsidP="00320CD5">
            <w:pPr>
              <w:spacing w:after="120"/>
              <w:jc w:val="center"/>
              <w:rPr>
                <w:rFonts w:cstheme="minorHAnsi"/>
                <w:b/>
                <w:sz w:val="24"/>
                <w:szCs w:val="24"/>
              </w:rPr>
            </w:pPr>
            <w:r w:rsidRPr="001E566F">
              <w:rPr>
                <w:rFonts w:cstheme="minorHAnsi"/>
                <w:b/>
                <w:sz w:val="24"/>
                <w:szCs w:val="24"/>
              </w:rPr>
              <w:t>Firma</w:t>
            </w:r>
          </w:p>
        </w:tc>
        <w:tc>
          <w:tcPr>
            <w:tcW w:w="4322" w:type="dxa"/>
          </w:tcPr>
          <w:p w:rsidR="00320CD5" w:rsidRPr="001E566F" w:rsidRDefault="007302E1" w:rsidP="00320CD5">
            <w:pPr>
              <w:spacing w:after="120"/>
              <w:jc w:val="center"/>
              <w:rPr>
                <w:rFonts w:cstheme="minorHAnsi"/>
                <w:b/>
                <w:sz w:val="24"/>
                <w:szCs w:val="24"/>
              </w:rPr>
            </w:pPr>
            <w:r w:rsidRPr="001E566F">
              <w:rPr>
                <w:rFonts w:cstheme="minorHAnsi"/>
                <w:b/>
                <w:sz w:val="24"/>
                <w:szCs w:val="24"/>
              </w:rPr>
              <w:t>UGP</w:t>
            </w:r>
          </w:p>
          <w:p w:rsidR="00320CD5" w:rsidRPr="001E566F" w:rsidRDefault="00320CD5" w:rsidP="00320CD5">
            <w:pPr>
              <w:spacing w:after="120"/>
              <w:jc w:val="center"/>
              <w:rPr>
                <w:rFonts w:cstheme="minorHAnsi"/>
                <w:b/>
                <w:sz w:val="24"/>
                <w:szCs w:val="24"/>
              </w:rPr>
            </w:pPr>
            <w:r w:rsidRPr="001E566F">
              <w:rPr>
                <w:rFonts w:cstheme="minorHAnsi"/>
                <w:b/>
                <w:sz w:val="24"/>
                <w:szCs w:val="24"/>
              </w:rPr>
              <w:t>Firma</w:t>
            </w:r>
          </w:p>
        </w:tc>
      </w:tr>
    </w:tbl>
    <w:p w:rsidR="00320CD5" w:rsidRPr="001E566F" w:rsidRDefault="00320CD5" w:rsidP="00320CD5">
      <w:pPr>
        <w:spacing w:after="120"/>
        <w:jc w:val="both"/>
        <w:rPr>
          <w:rFonts w:cstheme="minorHAnsi"/>
          <w:b/>
        </w:rPr>
      </w:pPr>
    </w:p>
    <w:p w:rsidR="00320CD5" w:rsidRPr="001E566F" w:rsidRDefault="00320CD5" w:rsidP="00320CD5">
      <w:pPr>
        <w:spacing w:after="120"/>
        <w:jc w:val="both"/>
        <w:rPr>
          <w:rFonts w:cstheme="minorHAnsi"/>
          <w:b/>
        </w:rPr>
      </w:pPr>
    </w:p>
    <w:p w:rsidR="00320CD5" w:rsidRPr="001E566F" w:rsidRDefault="00320CD5" w:rsidP="00320CD5">
      <w:pPr>
        <w:jc w:val="center"/>
        <w:rPr>
          <w:b/>
          <w:caps/>
          <w:u w:val="single"/>
        </w:rPr>
      </w:pPr>
      <w:r w:rsidRPr="001E566F">
        <w:rPr>
          <w:b/>
          <w:caps/>
          <w:u w:val="single"/>
        </w:rPr>
        <w:t>Modelo de Informe Semestral de Supervis</w:t>
      </w:r>
      <w:r w:rsidR="007302E1" w:rsidRPr="001E566F">
        <w:rPr>
          <w:b/>
          <w:caps/>
          <w:u w:val="single"/>
        </w:rPr>
        <w:t>ÃO</w:t>
      </w:r>
      <w:r w:rsidRPr="001E566F">
        <w:rPr>
          <w:b/>
          <w:caps/>
          <w:u w:val="single"/>
        </w:rPr>
        <w:t xml:space="preserve"> Ambiental</w:t>
      </w:r>
    </w:p>
    <w:p w:rsidR="00320CD5" w:rsidRPr="001E566F" w:rsidRDefault="00320CD5" w:rsidP="00320CD5">
      <w:pPr>
        <w:pStyle w:val="Header"/>
        <w:spacing w:after="120"/>
        <w:jc w:val="center"/>
        <w:rPr>
          <w:rFonts w:cstheme="minorHAnsi"/>
          <w:b/>
          <w:sz w:val="28"/>
          <w:szCs w:val="28"/>
        </w:rPr>
      </w:pPr>
      <w:r w:rsidRPr="001E566F">
        <w:rPr>
          <w:rFonts w:cstheme="minorHAnsi"/>
          <w:b/>
          <w:sz w:val="28"/>
          <w:szCs w:val="28"/>
        </w:rPr>
        <w:t>Pro</w:t>
      </w:r>
      <w:r w:rsidR="007302E1" w:rsidRPr="001E566F">
        <w:rPr>
          <w:rFonts w:cstheme="minorHAnsi"/>
          <w:b/>
          <w:sz w:val="28"/>
          <w:szCs w:val="28"/>
        </w:rPr>
        <w:t>j</w:t>
      </w:r>
      <w:r w:rsidRPr="001E566F">
        <w:rPr>
          <w:rFonts w:cstheme="minorHAnsi"/>
          <w:b/>
          <w:sz w:val="28"/>
          <w:szCs w:val="28"/>
        </w:rPr>
        <w:t xml:space="preserve">eto </w:t>
      </w:r>
      <w:r w:rsidR="007302E1" w:rsidRPr="001E566F">
        <w:rPr>
          <w:rFonts w:cstheme="minorHAnsi"/>
          <w:b/>
          <w:sz w:val="28"/>
          <w:szCs w:val="28"/>
        </w:rPr>
        <w:t>PSA - IPOJUCA</w:t>
      </w:r>
    </w:p>
    <w:p w:rsidR="00320CD5" w:rsidRPr="001E566F" w:rsidRDefault="00320CD5" w:rsidP="00320CD5">
      <w:pPr>
        <w:spacing w:after="120"/>
        <w:jc w:val="center"/>
        <w:rPr>
          <w:rFonts w:cstheme="minorHAnsi"/>
          <w:b/>
          <w:sz w:val="26"/>
          <w:szCs w:val="26"/>
        </w:rPr>
      </w:pPr>
      <w:r w:rsidRPr="001E566F">
        <w:rPr>
          <w:rFonts w:cstheme="minorHAnsi"/>
          <w:b/>
          <w:sz w:val="26"/>
          <w:szCs w:val="26"/>
        </w:rPr>
        <w:t>Informe de Supervi</w:t>
      </w:r>
      <w:r w:rsidR="007302E1" w:rsidRPr="001E566F">
        <w:rPr>
          <w:rFonts w:cstheme="minorHAnsi"/>
          <w:b/>
          <w:sz w:val="26"/>
          <w:szCs w:val="26"/>
        </w:rPr>
        <w:t>são</w:t>
      </w:r>
      <w:r w:rsidRPr="001E566F">
        <w:rPr>
          <w:rFonts w:cstheme="minorHAnsi"/>
          <w:b/>
          <w:sz w:val="26"/>
          <w:szCs w:val="26"/>
        </w:rPr>
        <w:t xml:space="preserve"> Ambiental </w:t>
      </w:r>
    </w:p>
    <w:tbl>
      <w:tblPr>
        <w:tblStyle w:val="TableGrid"/>
        <w:tblW w:w="0" w:type="auto"/>
        <w:jc w:val="center"/>
        <w:tblLook w:val="04A0" w:firstRow="1" w:lastRow="0" w:firstColumn="1" w:lastColumn="0" w:noHBand="0" w:noVBand="1"/>
      </w:tblPr>
      <w:tblGrid>
        <w:gridCol w:w="2197"/>
        <w:gridCol w:w="6447"/>
      </w:tblGrid>
      <w:tr w:rsidR="00320CD5" w:rsidRPr="001E566F" w:rsidTr="00320CD5">
        <w:trPr>
          <w:jc w:val="center"/>
        </w:trPr>
        <w:tc>
          <w:tcPr>
            <w:tcW w:w="2197" w:type="dxa"/>
          </w:tcPr>
          <w:p w:rsidR="00320CD5" w:rsidRPr="001E566F" w:rsidRDefault="00320CD5" w:rsidP="007302E1">
            <w:pPr>
              <w:spacing w:after="120"/>
              <w:jc w:val="center"/>
              <w:rPr>
                <w:rFonts w:cstheme="minorHAnsi"/>
                <w:b/>
                <w:sz w:val="24"/>
                <w:szCs w:val="24"/>
              </w:rPr>
            </w:pPr>
            <w:r w:rsidRPr="001E566F">
              <w:rPr>
                <w:rFonts w:cstheme="minorHAnsi"/>
                <w:b/>
                <w:sz w:val="24"/>
                <w:szCs w:val="24"/>
              </w:rPr>
              <w:t>Sub-pro</w:t>
            </w:r>
            <w:r w:rsidR="007302E1" w:rsidRPr="001E566F">
              <w:rPr>
                <w:rFonts w:cstheme="minorHAnsi"/>
                <w:b/>
                <w:sz w:val="24"/>
                <w:szCs w:val="24"/>
              </w:rPr>
              <w:t>j</w:t>
            </w:r>
            <w:r w:rsidRPr="001E566F">
              <w:rPr>
                <w:rFonts w:cstheme="minorHAnsi"/>
                <w:b/>
                <w:sz w:val="24"/>
                <w:szCs w:val="24"/>
              </w:rPr>
              <w:t>eto</w:t>
            </w:r>
          </w:p>
        </w:tc>
        <w:tc>
          <w:tcPr>
            <w:tcW w:w="6447" w:type="dxa"/>
          </w:tcPr>
          <w:p w:rsidR="00320CD5" w:rsidRPr="001E566F" w:rsidRDefault="00320CD5" w:rsidP="00320CD5">
            <w:pPr>
              <w:spacing w:after="120"/>
              <w:jc w:val="center"/>
              <w:rPr>
                <w:rFonts w:cstheme="minorHAnsi"/>
                <w:b/>
                <w:sz w:val="24"/>
                <w:szCs w:val="24"/>
              </w:rPr>
            </w:pPr>
          </w:p>
        </w:tc>
      </w:tr>
      <w:tr w:rsidR="00320CD5" w:rsidRPr="001E566F" w:rsidTr="00320CD5">
        <w:trPr>
          <w:jc w:val="center"/>
        </w:trPr>
        <w:tc>
          <w:tcPr>
            <w:tcW w:w="2197" w:type="dxa"/>
          </w:tcPr>
          <w:p w:rsidR="00320CD5" w:rsidRPr="001E566F" w:rsidRDefault="00320CD5" w:rsidP="00320CD5">
            <w:pPr>
              <w:spacing w:after="120"/>
              <w:jc w:val="center"/>
              <w:rPr>
                <w:rFonts w:cstheme="minorHAnsi"/>
                <w:b/>
                <w:sz w:val="24"/>
                <w:szCs w:val="24"/>
              </w:rPr>
            </w:pPr>
            <w:r w:rsidRPr="001E566F">
              <w:rPr>
                <w:rFonts w:cstheme="minorHAnsi"/>
                <w:b/>
                <w:sz w:val="24"/>
                <w:szCs w:val="24"/>
              </w:rPr>
              <w:t>Localidad</w:t>
            </w:r>
            <w:r w:rsidR="007302E1" w:rsidRPr="001E566F">
              <w:rPr>
                <w:rFonts w:cstheme="minorHAnsi"/>
                <w:b/>
                <w:sz w:val="24"/>
                <w:szCs w:val="24"/>
              </w:rPr>
              <w:t>e</w:t>
            </w:r>
          </w:p>
        </w:tc>
        <w:tc>
          <w:tcPr>
            <w:tcW w:w="6447" w:type="dxa"/>
          </w:tcPr>
          <w:p w:rsidR="00320CD5" w:rsidRPr="001E566F" w:rsidRDefault="00320CD5" w:rsidP="00320CD5">
            <w:pPr>
              <w:spacing w:after="120"/>
              <w:jc w:val="center"/>
              <w:rPr>
                <w:rFonts w:cstheme="minorHAnsi"/>
                <w:b/>
                <w:sz w:val="24"/>
                <w:szCs w:val="24"/>
              </w:rPr>
            </w:pPr>
          </w:p>
        </w:tc>
      </w:tr>
      <w:tr w:rsidR="00320CD5" w:rsidRPr="001E566F" w:rsidTr="00320CD5">
        <w:trPr>
          <w:jc w:val="center"/>
        </w:trPr>
        <w:tc>
          <w:tcPr>
            <w:tcW w:w="2197" w:type="dxa"/>
          </w:tcPr>
          <w:p w:rsidR="00320CD5" w:rsidRPr="001E566F" w:rsidRDefault="00320CD5" w:rsidP="007302E1">
            <w:pPr>
              <w:spacing w:after="120"/>
              <w:jc w:val="center"/>
              <w:rPr>
                <w:rFonts w:cstheme="minorHAnsi"/>
                <w:b/>
                <w:sz w:val="24"/>
                <w:szCs w:val="24"/>
              </w:rPr>
            </w:pPr>
            <w:r w:rsidRPr="001E566F">
              <w:rPr>
                <w:rFonts w:cstheme="minorHAnsi"/>
                <w:b/>
                <w:sz w:val="24"/>
                <w:szCs w:val="24"/>
              </w:rPr>
              <w:t>Per</w:t>
            </w:r>
            <w:r w:rsidR="007302E1" w:rsidRPr="001E566F">
              <w:rPr>
                <w:rFonts w:cstheme="minorHAnsi"/>
                <w:b/>
                <w:sz w:val="24"/>
                <w:szCs w:val="24"/>
              </w:rPr>
              <w:t>í</w:t>
            </w:r>
            <w:r w:rsidRPr="001E566F">
              <w:rPr>
                <w:rFonts w:cstheme="minorHAnsi"/>
                <w:b/>
                <w:sz w:val="24"/>
                <w:szCs w:val="24"/>
              </w:rPr>
              <w:t>odo</w:t>
            </w:r>
          </w:p>
        </w:tc>
        <w:tc>
          <w:tcPr>
            <w:tcW w:w="6447" w:type="dxa"/>
          </w:tcPr>
          <w:p w:rsidR="00320CD5" w:rsidRPr="001E566F" w:rsidRDefault="00320CD5" w:rsidP="00320CD5">
            <w:pPr>
              <w:spacing w:after="120"/>
              <w:jc w:val="center"/>
              <w:rPr>
                <w:rFonts w:cstheme="minorHAnsi"/>
                <w:b/>
              </w:rPr>
            </w:pPr>
          </w:p>
        </w:tc>
      </w:tr>
    </w:tbl>
    <w:p w:rsidR="00320CD5" w:rsidRPr="001E566F" w:rsidRDefault="00320CD5" w:rsidP="00320CD5">
      <w:pPr>
        <w:rPr>
          <w:rFonts w:cstheme="minorHAnsi"/>
        </w:rPr>
      </w:pPr>
    </w:p>
    <w:p w:rsidR="00320CD5" w:rsidRPr="001E566F" w:rsidRDefault="00320CD5" w:rsidP="00320CD5">
      <w:pPr>
        <w:jc w:val="center"/>
        <w:rPr>
          <w:rFonts w:cstheme="minorHAnsi"/>
          <w:b/>
          <w:sz w:val="26"/>
          <w:szCs w:val="26"/>
        </w:rPr>
      </w:pPr>
      <w:r w:rsidRPr="001E566F">
        <w:rPr>
          <w:rFonts w:cstheme="minorHAnsi"/>
          <w:b/>
          <w:sz w:val="26"/>
          <w:szCs w:val="26"/>
        </w:rPr>
        <w:t>Da</w:t>
      </w:r>
      <w:r w:rsidR="007302E1" w:rsidRPr="001E566F">
        <w:rPr>
          <w:rFonts w:cstheme="minorHAnsi"/>
          <w:b/>
          <w:sz w:val="26"/>
          <w:szCs w:val="26"/>
        </w:rPr>
        <w:t>do</w:t>
      </w:r>
      <w:r w:rsidRPr="001E566F">
        <w:rPr>
          <w:rFonts w:cstheme="minorHAnsi"/>
          <w:b/>
          <w:sz w:val="26"/>
          <w:szCs w:val="26"/>
        </w:rPr>
        <w:t xml:space="preserve"> Ge</w:t>
      </w:r>
      <w:r w:rsidR="007302E1" w:rsidRPr="001E566F">
        <w:rPr>
          <w:rFonts w:cstheme="minorHAnsi"/>
          <w:b/>
          <w:sz w:val="26"/>
          <w:szCs w:val="26"/>
        </w:rPr>
        <w:t>rais</w:t>
      </w:r>
    </w:p>
    <w:tbl>
      <w:tblPr>
        <w:tblStyle w:val="TableGrid"/>
        <w:tblW w:w="0" w:type="auto"/>
        <w:jc w:val="center"/>
        <w:tblLook w:val="04A0" w:firstRow="1" w:lastRow="0" w:firstColumn="1" w:lastColumn="0" w:noHBand="0" w:noVBand="1"/>
      </w:tblPr>
      <w:tblGrid>
        <w:gridCol w:w="2159"/>
        <w:gridCol w:w="2163"/>
        <w:gridCol w:w="2161"/>
        <w:gridCol w:w="2161"/>
      </w:tblGrid>
      <w:tr w:rsidR="00320CD5" w:rsidRPr="001E566F" w:rsidTr="00320CD5">
        <w:trPr>
          <w:jc w:val="center"/>
        </w:trPr>
        <w:tc>
          <w:tcPr>
            <w:tcW w:w="2159" w:type="dxa"/>
          </w:tcPr>
          <w:p w:rsidR="00320CD5" w:rsidRPr="001E566F" w:rsidRDefault="00320CD5" w:rsidP="00320CD5">
            <w:pPr>
              <w:spacing w:after="120"/>
              <w:jc w:val="center"/>
              <w:rPr>
                <w:rFonts w:cstheme="minorHAnsi"/>
                <w:b/>
                <w:sz w:val="24"/>
                <w:szCs w:val="24"/>
              </w:rPr>
            </w:pPr>
            <w:r w:rsidRPr="001E566F">
              <w:rPr>
                <w:rFonts w:cstheme="minorHAnsi"/>
                <w:b/>
                <w:sz w:val="24"/>
                <w:szCs w:val="24"/>
              </w:rPr>
              <w:t>Contrato de Obra</w:t>
            </w:r>
          </w:p>
        </w:tc>
        <w:tc>
          <w:tcPr>
            <w:tcW w:w="6485" w:type="dxa"/>
            <w:gridSpan w:val="3"/>
          </w:tcPr>
          <w:p w:rsidR="00320CD5" w:rsidRPr="001E566F" w:rsidRDefault="00320CD5" w:rsidP="00320CD5">
            <w:pPr>
              <w:spacing w:after="120"/>
              <w:jc w:val="center"/>
              <w:rPr>
                <w:rFonts w:cstheme="minorHAnsi"/>
                <w:b/>
              </w:rPr>
            </w:pPr>
          </w:p>
        </w:tc>
      </w:tr>
      <w:tr w:rsidR="00320CD5" w:rsidRPr="001E566F" w:rsidTr="00320CD5">
        <w:trPr>
          <w:jc w:val="center"/>
        </w:trPr>
        <w:tc>
          <w:tcPr>
            <w:tcW w:w="2159" w:type="dxa"/>
          </w:tcPr>
          <w:p w:rsidR="00320CD5" w:rsidRPr="001E566F" w:rsidRDefault="00320CD5" w:rsidP="007302E1">
            <w:pPr>
              <w:spacing w:after="120"/>
              <w:jc w:val="center"/>
              <w:rPr>
                <w:rFonts w:cstheme="minorHAnsi"/>
                <w:b/>
                <w:sz w:val="24"/>
                <w:szCs w:val="24"/>
              </w:rPr>
            </w:pPr>
            <w:r w:rsidRPr="001E566F">
              <w:rPr>
                <w:rFonts w:cstheme="minorHAnsi"/>
                <w:b/>
                <w:sz w:val="24"/>
                <w:szCs w:val="24"/>
              </w:rPr>
              <w:t>Con</w:t>
            </w:r>
            <w:r w:rsidR="007302E1" w:rsidRPr="001E566F">
              <w:rPr>
                <w:rFonts w:cstheme="minorHAnsi"/>
                <w:b/>
                <w:sz w:val="24"/>
                <w:szCs w:val="24"/>
              </w:rPr>
              <w:t>strutora</w:t>
            </w:r>
          </w:p>
        </w:tc>
        <w:tc>
          <w:tcPr>
            <w:tcW w:w="6485" w:type="dxa"/>
            <w:gridSpan w:val="3"/>
          </w:tcPr>
          <w:p w:rsidR="00320CD5" w:rsidRPr="001E566F" w:rsidRDefault="00320CD5" w:rsidP="00320CD5">
            <w:pPr>
              <w:spacing w:after="120"/>
              <w:jc w:val="center"/>
              <w:rPr>
                <w:rFonts w:cstheme="minorHAnsi"/>
                <w:b/>
              </w:rPr>
            </w:pPr>
          </w:p>
        </w:tc>
      </w:tr>
      <w:tr w:rsidR="00320CD5" w:rsidRPr="001E566F" w:rsidTr="00320CD5">
        <w:trPr>
          <w:jc w:val="center"/>
        </w:trPr>
        <w:tc>
          <w:tcPr>
            <w:tcW w:w="2159" w:type="dxa"/>
          </w:tcPr>
          <w:p w:rsidR="00320CD5" w:rsidRPr="001E566F" w:rsidRDefault="00320CD5" w:rsidP="00320CD5">
            <w:pPr>
              <w:spacing w:after="120"/>
              <w:jc w:val="center"/>
              <w:rPr>
                <w:rFonts w:cstheme="minorHAnsi"/>
                <w:b/>
                <w:sz w:val="24"/>
                <w:szCs w:val="24"/>
              </w:rPr>
            </w:pPr>
          </w:p>
          <w:p w:rsidR="00320CD5" w:rsidRPr="001E566F" w:rsidRDefault="00320CD5" w:rsidP="00320CD5">
            <w:pPr>
              <w:spacing w:after="120"/>
              <w:jc w:val="center"/>
              <w:rPr>
                <w:rFonts w:cstheme="minorHAnsi"/>
                <w:b/>
                <w:sz w:val="24"/>
                <w:szCs w:val="24"/>
              </w:rPr>
            </w:pPr>
            <w:r w:rsidRPr="001E566F">
              <w:rPr>
                <w:rFonts w:cstheme="minorHAnsi"/>
                <w:b/>
                <w:sz w:val="24"/>
                <w:szCs w:val="24"/>
              </w:rPr>
              <w:t>Objeto d</w:t>
            </w:r>
            <w:r w:rsidR="007302E1" w:rsidRPr="001E566F">
              <w:rPr>
                <w:rFonts w:cstheme="minorHAnsi"/>
                <w:b/>
                <w:sz w:val="24"/>
                <w:szCs w:val="24"/>
              </w:rPr>
              <w:t>o</w:t>
            </w:r>
            <w:r w:rsidRPr="001E566F">
              <w:rPr>
                <w:rFonts w:cstheme="minorHAnsi"/>
                <w:b/>
                <w:sz w:val="24"/>
                <w:szCs w:val="24"/>
              </w:rPr>
              <w:t xml:space="preserve"> Contrato</w:t>
            </w:r>
          </w:p>
          <w:p w:rsidR="00320CD5" w:rsidRPr="001E566F" w:rsidRDefault="00320CD5" w:rsidP="00320CD5">
            <w:pPr>
              <w:spacing w:after="120"/>
              <w:jc w:val="center"/>
              <w:rPr>
                <w:rFonts w:cstheme="minorHAnsi"/>
                <w:b/>
                <w:sz w:val="24"/>
                <w:szCs w:val="24"/>
              </w:rPr>
            </w:pPr>
          </w:p>
        </w:tc>
        <w:tc>
          <w:tcPr>
            <w:tcW w:w="6485" w:type="dxa"/>
            <w:gridSpan w:val="3"/>
          </w:tcPr>
          <w:p w:rsidR="00320CD5" w:rsidRPr="001E566F" w:rsidRDefault="00320CD5" w:rsidP="00320CD5">
            <w:pPr>
              <w:spacing w:after="120"/>
              <w:jc w:val="center"/>
              <w:rPr>
                <w:rFonts w:cstheme="minorHAnsi"/>
                <w:b/>
                <w:sz w:val="24"/>
                <w:szCs w:val="24"/>
              </w:rPr>
            </w:pPr>
          </w:p>
        </w:tc>
      </w:tr>
      <w:tr w:rsidR="00320CD5" w:rsidRPr="001E566F" w:rsidTr="00320CD5">
        <w:trPr>
          <w:jc w:val="center"/>
        </w:trPr>
        <w:tc>
          <w:tcPr>
            <w:tcW w:w="2159" w:type="dxa"/>
          </w:tcPr>
          <w:p w:rsidR="00320CD5" w:rsidRPr="001E566F" w:rsidRDefault="007302E1" w:rsidP="007302E1">
            <w:pPr>
              <w:spacing w:after="120"/>
              <w:jc w:val="center"/>
              <w:rPr>
                <w:rFonts w:cstheme="minorHAnsi"/>
                <w:b/>
                <w:sz w:val="24"/>
                <w:szCs w:val="24"/>
              </w:rPr>
            </w:pPr>
            <w:r w:rsidRPr="001E566F">
              <w:rPr>
                <w:rFonts w:cstheme="minorHAnsi"/>
                <w:b/>
                <w:sz w:val="24"/>
                <w:szCs w:val="24"/>
              </w:rPr>
              <w:t xml:space="preserve">Data </w:t>
            </w:r>
            <w:r w:rsidR="00320CD5" w:rsidRPr="001E566F">
              <w:rPr>
                <w:rFonts w:cstheme="minorHAnsi"/>
                <w:b/>
                <w:sz w:val="24"/>
                <w:szCs w:val="24"/>
              </w:rPr>
              <w:t>In</w:t>
            </w:r>
            <w:r w:rsidRPr="001E566F">
              <w:rPr>
                <w:rFonts w:cstheme="minorHAnsi"/>
                <w:b/>
                <w:sz w:val="24"/>
                <w:szCs w:val="24"/>
              </w:rPr>
              <w:t>í</w:t>
            </w:r>
            <w:r w:rsidR="00320CD5" w:rsidRPr="001E566F">
              <w:rPr>
                <w:rFonts w:cstheme="minorHAnsi"/>
                <w:b/>
                <w:sz w:val="24"/>
                <w:szCs w:val="24"/>
              </w:rPr>
              <w:t>cio</w:t>
            </w:r>
          </w:p>
        </w:tc>
        <w:tc>
          <w:tcPr>
            <w:tcW w:w="2163" w:type="dxa"/>
          </w:tcPr>
          <w:p w:rsidR="00320CD5" w:rsidRPr="001E566F" w:rsidRDefault="00320CD5" w:rsidP="00320CD5">
            <w:pPr>
              <w:spacing w:after="120"/>
              <w:jc w:val="center"/>
              <w:rPr>
                <w:rFonts w:cstheme="minorHAnsi"/>
                <w:b/>
                <w:sz w:val="24"/>
                <w:szCs w:val="24"/>
              </w:rPr>
            </w:pPr>
          </w:p>
        </w:tc>
        <w:tc>
          <w:tcPr>
            <w:tcW w:w="2161" w:type="dxa"/>
          </w:tcPr>
          <w:p w:rsidR="00320CD5" w:rsidRPr="001E566F" w:rsidRDefault="00320CD5" w:rsidP="00320CD5">
            <w:pPr>
              <w:spacing w:after="120"/>
              <w:jc w:val="center"/>
              <w:rPr>
                <w:rFonts w:cstheme="minorHAnsi"/>
                <w:b/>
                <w:sz w:val="24"/>
                <w:szCs w:val="24"/>
              </w:rPr>
            </w:pPr>
          </w:p>
        </w:tc>
        <w:tc>
          <w:tcPr>
            <w:tcW w:w="2161" w:type="dxa"/>
          </w:tcPr>
          <w:p w:rsidR="00320CD5" w:rsidRPr="001E566F" w:rsidRDefault="00320CD5" w:rsidP="00320CD5">
            <w:pPr>
              <w:spacing w:after="120"/>
              <w:jc w:val="center"/>
              <w:rPr>
                <w:rFonts w:cstheme="minorHAnsi"/>
                <w:b/>
                <w:sz w:val="24"/>
                <w:szCs w:val="24"/>
              </w:rPr>
            </w:pPr>
          </w:p>
        </w:tc>
      </w:tr>
      <w:tr w:rsidR="00320CD5" w:rsidRPr="001E566F" w:rsidTr="00320CD5">
        <w:trPr>
          <w:jc w:val="center"/>
        </w:trPr>
        <w:tc>
          <w:tcPr>
            <w:tcW w:w="8644" w:type="dxa"/>
            <w:gridSpan w:val="4"/>
          </w:tcPr>
          <w:p w:rsidR="00320CD5" w:rsidRPr="001E566F" w:rsidRDefault="00320CD5" w:rsidP="007302E1">
            <w:pPr>
              <w:spacing w:after="120"/>
              <w:jc w:val="center"/>
              <w:rPr>
                <w:rFonts w:cstheme="minorHAnsi"/>
                <w:b/>
                <w:sz w:val="24"/>
                <w:szCs w:val="24"/>
              </w:rPr>
            </w:pPr>
            <w:r w:rsidRPr="001E566F">
              <w:rPr>
                <w:rFonts w:cstheme="minorHAnsi"/>
                <w:b/>
                <w:sz w:val="24"/>
                <w:szCs w:val="24"/>
              </w:rPr>
              <w:t>Cronograma Geral d</w:t>
            </w:r>
            <w:r w:rsidR="007302E1" w:rsidRPr="001E566F">
              <w:rPr>
                <w:rFonts w:cstheme="minorHAnsi"/>
                <w:b/>
                <w:sz w:val="24"/>
                <w:szCs w:val="24"/>
              </w:rPr>
              <w:t>a</w:t>
            </w:r>
            <w:r w:rsidRPr="001E566F">
              <w:rPr>
                <w:rFonts w:cstheme="minorHAnsi"/>
                <w:b/>
                <w:sz w:val="24"/>
                <w:szCs w:val="24"/>
              </w:rPr>
              <w:t xml:space="preserve"> Obra</w:t>
            </w:r>
          </w:p>
        </w:tc>
      </w:tr>
      <w:tr w:rsidR="00320CD5" w:rsidRPr="001E566F" w:rsidTr="00320CD5">
        <w:trPr>
          <w:jc w:val="center"/>
        </w:trPr>
        <w:tc>
          <w:tcPr>
            <w:tcW w:w="8644" w:type="dxa"/>
            <w:gridSpan w:val="4"/>
          </w:tcPr>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tc>
      </w:tr>
      <w:tr w:rsidR="00320CD5" w:rsidRPr="001E566F" w:rsidTr="00320CD5">
        <w:trPr>
          <w:jc w:val="center"/>
        </w:trPr>
        <w:tc>
          <w:tcPr>
            <w:tcW w:w="8644" w:type="dxa"/>
            <w:gridSpan w:val="4"/>
          </w:tcPr>
          <w:p w:rsidR="00320CD5" w:rsidRPr="001E566F" w:rsidRDefault="007302E1" w:rsidP="007302E1">
            <w:pPr>
              <w:spacing w:after="120"/>
              <w:jc w:val="center"/>
              <w:rPr>
                <w:rFonts w:cstheme="minorHAnsi"/>
                <w:b/>
              </w:rPr>
            </w:pPr>
            <w:r w:rsidRPr="001E566F">
              <w:rPr>
                <w:rFonts w:cstheme="minorHAnsi"/>
                <w:b/>
              </w:rPr>
              <w:t>A</w:t>
            </w:r>
            <w:r w:rsidR="00320CD5" w:rsidRPr="001E566F">
              <w:rPr>
                <w:rFonts w:cstheme="minorHAnsi"/>
                <w:b/>
              </w:rPr>
              <w:t>tividades d</w:t>
            </w:r>
            <w:r w:rsidRPr="001E566F">
              <w:rPr>
                <w:rFonts w:cstheme="minorHAnsi"/>
                <w:b/>
              </w:rPr>
              <w:t>o</w:t>
            </w:r>
            <w:r w:rsidR="00320CD5" w:rsidRPr="001E566F">
              <w:rPr>
                <w:rFonts w:cstheme="minorHAnsi"/>
                <w:b/>
              </w:rPr>
              <w:t xml:space="preserve"> Semestre Anterior</w:t>
            </w:r>
          </w:p>
        </w:tc>
      </w:tr>
      <w:tr w:rsidR="00320CD5" w:rsidRPr="001E566F" w:rsidTr="00320CD5">
        <w:trPr>
          <w:jc w:val="center"/>
        </w:trPr>
        <w:tc>
          <w:tcPr>
            <w:tcW w:w="8644" w:type="dxa"/>
            <w:gridSpan w:val="4"/>
          </w:tcPr>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p w:rsidR="00320CD5" w:rsidRPr="001E566F" w:rsidRDefault="00320CD5" w:rsidP="00320CD5">
            <w:pPr>
              <w:spacing w:after="120"/>
              <w:jc w:val="center"/>
              <w:rPr>
                <w:rFonts w:cstheme="minorHAnsi"/>
                <w:b/>
              </w:rPr>
            </w:pPr>
          </w:p>
        </w:tc>
      </w:tr>
    </w:tbl>
    <w:p w:rsidR="00320CD5" w:rsidRPr="001E566F" w:rsidRDefault="00320CD5" w:rsidP="00320CD5">
      <w:pPr>
        <w:jc w:val="center"/>
        <w:rPr>
          <w:rFonts w:cstheme="minorHAnsi"/>
          <w:b/>
          <w:sz w:val="26"/>
          <w:szCs w:val="26"/>
        </w:rPr>
      </w:pPr>
    </w:p>
    <w:p w:rsidR="00320CD5" w:rsidRPr="001E566F" w:rsidRDefault="00320CD5" w:rsidP="00320CD5">
      <w:pPr>
        <w:spacing w:after="240"/>
        <w:jc w:val="center"/>
      </w:pPr>
      <w:r w:rsidRPr="001E566F">
        <w:rPr>
          <w:rFonts w:cstheme="minorHAnsi"/>
          <w:b/>
          <w:sz w:val="26"/>
          <w:szCs w:val="26"/>
        </w:rPr>
        <w:t>Plan</w:t>
      </w:r>
      <w:r w:rsidR="007302E1" w:rsidRPr="001E566F">
        <w:rPr>
          <w:rFonts w:cstheme="minorHAnsi"/>
          <w:b/>
          <w:sz w:val="26"/>
          <w:szCs w:val="26"/>
        </w:rPr>
        <w:t>o</w:t>
      </w:r>
      <w:r w:rsidRPr="001E566F">
        <w:rPr>
          <w:rFonts w:cstheme="minorHAnsi"/>
          <w:b/>
          <w:sz w:val="26"/>
          <w:szCs w:val="26"/>
        </w:rPr>
        <w:t xml:space="preserve"> </w:t>
      </w:r>
      <w:r w:rsidR="00BA04FF">
        <w:rPr>
          <w:rFonts w:cstheme="minorHAnsi"/>
          <w:b/>
          <w:sz w:val="26"/>
          <w:szCs w:val="26"/>
        </w:rPr>
        <w:t xml:space="preserve">de Controle </w:t>
      </w:r>
      <w:r w:rsidRPr="001E566F">
        <w:rPr>
          <w:rFonts w:cstheme="minorHAnsi"/>
          <w:b/>
          <w:sz w:val="26"/>
          <w:szCs w:val="26"/>
        </w:rPr>
        <w:t>Ambiental de Obras (P</w:t>
      </w:r>
      <w:r w:rsidR="00BA04FF">
        <w:rPr>
          <w:rFonts w:cstheme="minorHAnsi"/>
          <w:b/>
          <w:sz w:val="26"/>
          <w:szCs w:val="26"/>
        </w:rPr>
        <w:t>CA</w:t>
      </w:r>
      <w:r w:rsidRPr="001E566F">
        <w:rPr>
          <w:rFonts w:cstheme="minorHAnsi"/>
          <w:b/>
          <w:sz w:val="26"/>
          <w:szCs w:val="26"/>
        </w:rPr>
        <w:t xml:space="preserve"> Obras)</w:t>
      </w:r>
    </w:p>
    <w:tbl>
      <w:tblPr>
        <w:tblStyle w:val="TableGrid"/>
        <w:tblW w:w="0" w:type="auto"/>
        <w:jc w:val="center"/>
        <w:tblLook w:val="04A0" w:firstRow="1" w:lastRow="0" w:firstColumn="1" w:lastColumn="0" w:noHBand="0" w:noVBand="1"/>
      </w:tblPr>
      <w:tblGrid>
        <w:gridCol w:w="2235"/>
        <w:gridCol w:w="1701"/>
        <w:gridCol w:w="4708"/>
      </w:tblGrid>
      <w:tr w:rsidR="00320CD5" w:rsidRPr="001E566F" w:rsidTr="00320CD5">
        <w:trPr>
          <w:jc w:val="center"/>
        </w:trPr>
        <w:tc>
          <w:tcPr>
            <w:tcW w:w="2235" w:type="dxa"/>
            <w:vAlign w:val="center"/>
          </w:tcPr>
          <w:p w:rsidR="00320CD5" w:rsidRPr="001E566F" w:rsidRDefault="007302E1" w:rsidP="007302E1">
            <w:pPr>
              <w:jc w:val="center"/>
              <w:rPr>
                <w:rFonts w:cstheme="minorHAnsi"/>
                <w:b/>
                <w:sz w:val="24"/>
                <w:szCs w:val="24"/>
              </w:rPr>
            </w:pPr>
            <w:r w:rsidRPr="001E566F">
              <w:rPr>
                <w:rFonts w:cstheme="minorHAnsi"/>
                <w:b/>
                <w:sz w:val="24"/>
                <w:szCs w:val="24"/>
              </w:rPr>
              <w:t xml:space="preserve">Data de </w:t>
            </w:r>
            <w:r w:rsidR="00320CD5" w:rsidRPr="001E566F">
              <w:rPr>
                <w:rFonts w:cstheme="minorHAnsi"/>
                <w:b/>
                <w:sz w:val="24"/>
                <w:szCs w:val="24"/>
              </w:rPr>
              <w:t>Apro</w:t>
            </w:r>
            <w:r w:rsidRPr="001E566F">
              <w:rPr>
                <w:rFonts w:cstheme="minorHAnsi"/>
                <w:b/>
                <w:sz w:val="24"/>
                <w:szCs w:val="24"/>
              </w:rPr>
              <w:t>vação</w:t>
            </w:r>
            <w:r w:rsidR="00320CD5" w:rsidRPr="001E566F">
              <w:rPr>
                <w:rFonts w:cstheme="minorHAnsi"/>
                <w:b/>
                <w:sz w:val="24"/>
                <w:szCs w:val="24"/>
              </w:rPr>
              <w:t xml:space="preserve"> </w:t>
            </w:r>
            <w:r w:rsidRPr="001E566F">
              <w:rPr>
                <w:rFonts w:cstheme="minorHAnsi"/>
                <w:b/>
                <w:sz w:val="24"/>
                <w:szCs w:val="24"/>
              </w:rPr>
              <w:t>GMA-UGP</w:t>
            </w:r>
          </w:p>
        </w:tc>
        <w:tc>
          <w:tcPr>
            <w:tcW w:w="6409" w:type="dxa"/>
            <w:gridSpan w:val="2"/>
            <w:vAlign w:val="center"/>
          </w:tcPr>
          <w:p w:rsidR="00320CD5" w:rsidRPr="001E566F" w:rsidRDefault="00320CD5" w:rsidP="00320CD5">
            <w:pPr>
              <w:jc w:val="center"/>
              <w:rPr>
                <w:rFonts w:cstheme="minorHAnsi"/>
                <w:b/>
                <w:sz w:val="26"/>
                <w:szCs w:val="26"/>
              </w:rPr>
            </w:pPr>
          </w:p>
        </w:tc>
      </w:tr>
      <w:tr w:rsidR="00320CD5" w:rsidRPr="001E566F" w:rsidTr="00320CD5">
        <w:trPr>
          <w:jc w:val="center"/>
        </w:trPr>
        <w:tc>
          <w:tcPr>
            <w:tcW w:w="8644" w:type="dxa"/>
            <w:gridSpan w:val="3"/>
            <w:vAlign w:val="center"/>
          </w:tcPr>
          <w:p w:rsidR="00320CD5" w:rsidRPr="001E566F" w:rsidRDefault="00320CD5" w:rsidP="007302E1">
            <w:pPr>
              <w:jc w:val="center"/>
              <w:rPr>
                <w:rFonts w:cstheme="minorHAnsi"/>
                <w:b/>
                <w:sz w:val="26"/>
                <w:szCs w:val="26"/>
              </w:rPr>
            </w:pPr>
            <w:r w:rsidRPr="001E566F">
              <w:rPr>
                <w:rFonts w:cstheme="minorHAnsi"/>
                <w:b/>
                <w:sz w:val="26"/>
                <w:szCs w:val="26"/>
              </w:rPr>
              <w:t>Plan</w:t>
            </w:r>
            <w:r w:rsidR="007302E1" w:rsidRPr="001E566F">
              <w:rPr>
                <w:rFonts w:cstheme="minorHAnsi"/>
                <w:b/>
                <w:sz w:val="26"/>
                <w:szCs w:val="26"/>
              </w:rPr>
              <w:t xml:space="preserve">ejamento da </w:t>
            </w:r>
            <w:r w:rsidRPr="001E566F">
              <w:rPr>
                <w:rFonts w:cstheme="minorHAnsi"/>
                <w:b/>
                <w:sz w:val="26"/>
                <w:szCs w:val="26"/>
              </w:rPr>
              <w:t>Obra</w:t>
            </w:r>
          </w:p>
        </w:tc>
      </w:tr>
      <w:tr w:rsidR="00320CD5" w:rsidRPr="001E566F" w:rsidTr="00320CD5">
        <w:trPr>
          <w:trHeight w:val="425"/>
          <w:jc w:val="center"/>
        </w:trPr>
        <w:tc>
          <w:tcPr>
            <w:tcW w:w="2235" w:type="dxa"/>
            <w:vMerge w:val="restart"/>
            <w:vAlign w:val="center"/>
          </w:tcPr>
          <w:p w:rsidR="00320CD5" w:rsidRPr="001E566F" w:rsidRDefault="00320CD5" w:rsidP="00320CD5">
            <w:pPr>
              <w:jc w:val="center"/>
              <w:rPr>
                <w:rFonts w:cstheme="minorHAnsi"/>
                <w:b/>
                <w:sz w:val="24"/>
                <w:szCs w:val="24"/>
              </w:rPr>
            </w:pPr>
            <w:r w:rsidRPr="001E566F">
              <w:rPr>
                <w:rFonts w:cstheme="minorHAnsi"/>
                <w:b/>
                <w:sz w:val="24"/>
                <w:szCs w:val="24"/>
              </w:rPr>
              <w:t>Respons</w:t>
            </w:r>
            <w:r w:rsidR="007302E1" w:rsidRPr="001E566F">
              <w:rPr>
                <w:rFonts w:cstheme="minorHAnsi"/>
                <w:b/>
                <w:sz w:val="24"/>
                <w:szCs w:val="24"/>
              </w:rPr>
              <w:t>ável da Construtora pela gestão ambiental das obras</w:t>
            </w:r>
          </w:p>
          <w:p w:rsidR="00320CD5" w:rsidRPr="001E566F" w:rsidRDefault="00320CD5" w:rsidP="00320CD5">
            <w:pPr>
              <w:jc w:val="center"/>
              <w:rPr>
                <w:rFonts w:cstheme="minorHAnsi"/>
                <w:b/>
                <w:sz w:val="26"/>
                <w:szCs w:val="26"/>
              </w:rPr>
            </w:pPr>
          </w:p>
        </w:tc>
        <w:tc>
          <w:tcPr>
            <w:tcW w:w="1701" w:type="dxa"/>
            <w:vAlign w:val="center"/>
          </w:tcPr>
          <w:p w:rsidR="00320CD5" w:rsidRPr="001E566F" w:rsidRDefault="00320CD5" w:rsidP="007302E1">
            <w:pPr>
              <w:jc w:val="center"/>
              <w:rPr>
                <w:rFonts w:cstheme="minorHAnsi"/>
                <w:b/>
              </w:rPr>
            </w:pPr>
            <w:r w:rsidRPr="001E566F">
              <w:rPr>
                <w:rFonts w:cstheme="minorHAnsi"/>
                <w:b/>
              </w:rPr>
              <w:t>Nome</w:t>
            </w:r>
          </w:p>
        </w:tc>
        <w:tc>
          <w:tcPr>
            <w:tcW w:w="4708" w:type="dxa"/>
            <w:vAlign w:val="center"/>
          </w:tcPr>
          <w:p w:rsidR="00320CD5" w:rsidRPr="001E566F" w:rsidRDefault="00320CD5" w:rsidP="00320CD5">
            <w:pPr>
              <w:jc w:val="center"/>
              <w:rPr>
                <w:rFonts w:cstheme="minorHAnsi"/>
                <w:b/>
                <w:sz w:val="26"/>
                <w:szCs w:val="26"/>
              </w:rPr>
            </w:pPr>
          </w:p>
        </w:tc>
      </w:tr>
      <w:tr w:rsidR="00320CD5" w:rsidRPr="001E566F" w:rsidTr="00320CD5">
        <w:trPr>
          <w:trHeight w:val="425"/>
          <w:jc w:val="center"/>
        </w:trPr>
        <w:tc>
          <w:tcPr>
            <w:tcW w:w="2235" w:type="dxa"/>
            <w:vMerge/>
            <w:vAlign w:val="center"/>
          </w:tcPr>
          <w:p w:rsidR="00320CD5" w:rsidRPr="001E566F" w:rsidRDefault="00320CD5" w:rsidP="00320CD5">
            <w:pPr>
              <w:jc w:val="center"/>
              <w:rPr>
                <w:rFonts w:cstheme="minorHAnsi"/>
                <w:b/>
                <w:sz w:val="26"/>
                <w:szCs w:val="26"/>
              </w:rPr>
            </w:pPr>
          </w:p>
        </w:tc>
        <w:tc>
          <w:tcPr>
            <w:tcW w:w="1701" w:type="dxa"/>
            <w:vAlign w:val="center"/>
          </w:tcPr>
          <w:p w:rsidR="00320CD5" w:rsidRPr="001E566F" w:rsidRDefault="00320CD5" w:rsidP="00320CD5">
            <w:pPr>
              <w:jc w:val="center"/>
              <w:rPr>
                <w:rFonts w:cstheme="minorHAnsi"/>
                <w:b/>
              </w:rPr>
            </w:pPr>
            <w:r w:rsidRPr="001E566F">
              <w:rPr>
                <w:rFonts w:cstheme="minorHAnsi"/>
                <w:b/>
              </w:rPr>
              <w:t>Cargo</w:t>
            </w:r>
          </w:p>
        </w:tc>
        <w:tc>
          <w:tcPr>
            <w:tcW w:w="4708" w:type="dxa"/>
            <w:vAlign w:val="center"/>
          </w:tcPr>
          <w:p w:rsidR="00320CD5" w:rsidRPr="001E566F" w:rsidRDefault="00320CD5" w:rsidP="00320CD5">
            <w:pPr>
              <w:jc w:val="center"/>
              <w:rPr>
                <w:rFonts w:cstheme="minorHAnsi"/>
                <w:b/>
                <w:sz w:val="26"/>
                <w:szCs w:val="26"/>
              </w:rPr>
            </w:pPr>
          </w:p>
        </w:tc>
      </w:tr>
      <w:tr w:rsidR="00320CD5" w:rsidRPr="001E566F" w:rsidTr="00320CD5">
        <w:trPr>
          <w:trHeight w:val="425"/>
          <w:jc w:val="center"/>
        </w:trPr>
        <w:tc>
          <w:tcPr>
            <w:tcW w:w="2235" w:type="dxa"/>
            <w:vMerge/>
            <w:vAlign w:val="center"/>
          </w:tcPr>
          <w:p w:rsidR="00320CD5" w:rsidRPr="001E566F" w:rsidRDefault="00320CD5" w:rsidP="00320CD5">
            <w:pPr>
              <w:jc w:val="center"/>
              <w:rPr>
                <w:rFonts w:cstheme="minorHAnsi"/>
                <w:b/>
                <w:sz w:val="26"/>
                <w:szCs w:val="26"/>
              </w:rPr>
            </w:pPr>
          </w:p>
        </w:tc>
        <w:tc>
          <w:tcPr>
            <w:tcW w:w="1701" w:type="dxa"/>
            <w:vAlign w:val="center"/>
          </w:tcPr>
          <w:p w:rsidR="00320CD5" w:rsidRPr="001E566F" w:rsidRDefault="00320CD5" w:rsidP="00320CD5">
            <w:pPr>
              <w:jc w:val="center"/>
              <w:rPr>
                <w:rFonts w:cstheme="minorHAnsi"/>
                <w:b/>
              </w:rPr>
            </w:pPr>
            <w:r w:rsidRPr="001E566F">
              <w:rPr>
                <w:rFonts w:cstheme="minorHAnsi"/>
                <w:b/>
              </w:rPr>
              <w:t>Tel</w:t>
            </w:r>
            <w:r w:rsidR="007302E1" w:rsidRPr="001E566F">
              <w:rPr>
                <w:rFonts w:cstheme="minorHAnsi"/>
                <w:b/>
              </w:rPr>
              <w:t>efone</w:t>
            </w:r>
          </w:p>
        </w:tc>
        <w:tc>
          <w:tcPr>
            <w:tcW w:w="4708" w:type="dxa"/>
            <w:vAlign w:val="center"/>
          </w:tcPr>
          <w:p w:rsidR="00320CD5" w:rsidRPr="001E566F" w:rsidRDefault="00320CD5" w:rsidP="00320CD5">
            <w:pPr>
              <w:jc w:val="center"/>
              <w:rPr>
                <w:rFonts w:cstheme="minorHAnsi"/>
                <w:b/>
                <w:sz w:val="26"/>
                <w:szCs w:val="26"/>
              </w:rPr>
            </w:pPr>
          </w:p>
        </w:tc>
      </w:tr>
      <w:tr w:rsidR="00320CD5" w:rsidRPr="001E566F" w:rsidTr="00320CD5">
        <w:trPr>
          <w:jc w:val="center"/>
        </w:trPr>
        <w:tc>
          <w:tcPr>
            <w:tcW w:w="2235" w:type="dxa"/>
            <w:vAlign w:val="center"/>
          </w:tcPr>
          <w:p w:rsidR="00320CD5" w:rsidRPr="001E566F" w:rsidRDefault="00320CD5" w:rsidP="007302E1">
            <w:pPr>
              <w:jc w:val="center"/>
              <w:rPr>
                <w:rFonts w:cstheme="minorHAnsi"/>
                <w:b/>
                <w:sz w:val="24"/>
                <w:szCs w:val="24"/>
              </w:rPr>
            </w:pPr>
            <w:r w:rsidRPr="001E566F">
              <w:rPr>
                <w:rFonts w:cstheme="minorHAnsi"/>
                <w:b/>
                <w:sz w:val="24"/>
                <w:szCs w:val="24"/>
              </w:rPr>
              <w:t>Plan</w:t>
            </w:r>
            <w:r w:rsidR="007302E1" w:rsidRPr="001E566F">
              <w:rPr>
                <w:rFonts w:cstheme="minorHAnsi"/>
                <w:b/>
                <w:sz w:val="24"/>
                <w:szCs w:val="24"/>
              </w:rPr>
              <w:t>ta Geral da Obra</w:t>
            </w:r>
          </w:p>
        </w:tc>
        <w:tc>
          <w:tcPr>
            <w:tcW w:w="6409" w:type="dxa"/>
            <w:gridSpan w:val="2"/>
            <w:vAlign w:val="center"/>
          </w:tcPr>
          <w:p w:rsidR="00320CD5" w:rsidRPr="001E566F" w:rsidRDefault="00320CD5" w:rsidP="007302E1">
            <w:pPr>
              <w:jc w:val="center"/>
              <w:rPr>
                <w:rFonts w:cstheme="minorHAnsi"/>
                <w:b/>
              </w:rPr>
            </w:pPr>
            <w:r w:rsidRPr="001E566F">
              <w:rPr>
                <w:rFonts w:cstheme="minorHAnsi"/>
                <w:b/>
              </w:rPr>
              <w:t>Plan</w:t>
            </w:r>
            <w:r w:rsidR="007302E1" w:rsidRPr="001E566F">
              <w:rPr>
                <w:rFonts w:cstheme="minorHAnsi"/>
                <w:b/>
              </w:rPr>
              <w:t>ta em anexo</w:t>
            </w:r>
          </w:p>
        </w:tc>
      </w:tr>
    </w:tbl>
    <w:p w:rsidR="00320CD5" w:rsidRPr="001E566F" w:rsidRDefault="00320CD5" w:rsidP="00320CD5">
      <w:pPr>
        <w:jc w:val="center"/>
        <w:rPr>
          <w:rFonts w:cstheme="minorHAnsi"/>
          <w:b/>
          <w:sz w:val="26"/>
          <w:szCs w:val="26"/>
        </w:rPr>
      </w:pPr>
    </w:p>
    <w:p w:rsidR="00320CD5" w:rsidRPr="001E566F" w:rsidRDefault="00320CD5" w:rsidP="00320CD5">
      <w:pPr>
        <w:spacing w:after="240"/>
        <w:jc w:val="center"/>
        <w:rPr>
          <w:rFonts w:cstheme="minorHAnsi"/>
          <w:b/>
          <w:sz w:val="26"/>
          <w:szCs w:val="26"/>
        </w:rPr>
      </w:pPr>
      <w:r w:rsidRPr="001E566F">
        <w:rPr>
          <w:rFonts w:cstheme="minorHAnsi"/>
          <w:b/>
          <w:sz w:val="26"/>
          <w:szCs w:val="26"/>
        </w:rPr>
        <w:t>Gest</w:t>
      </w:r>
      <w:r w:rsidR="007302E1" w:rsidRPr="001E566F">
        <w:rPr>
          <w:rFonts w:cstheme="minorHAnsi"/>
          <w:b/>
          <w:sz w:val="26"/>
          <w:szCs w:val="26"/>
        </w:rPr>
        <w:t>ão</w:t>
      </w:r>
      <w:r w:rsidRPr="001E566F">
        <w:rPr>
          <w:rFonts w:cstheme="minorHAnsi"/>
          <w:b/>
          <w:sz w:val="26"/>
          <w:szCs w:val="26"/>
        </w:rPr>
        <w:t xml:space="preserve"> Ambiental </w:t>
      </w:r>
    </w:p>
    <w:tbl>
      <w:tblPr>
        <w:tblStyle w:val="TableGrid"/>
        <w:tblW w:w="0" w:type="auto"/>
        <w:jc w:val="center"/>
        <w:tblLook w:val="04A0" w:firstRow="1" w:lastRow="0" w:firstColumn="1" w:lastColumn="0" w:noHBand="0" w:noVBand="1"/>
      </w:tblPr>
      <w:tblGrid>
        <w:gridCol w:w="3652"/>
        <w:gridCol w:w="670"/>
        <w:gridCol w:w="3724"/>
        <w:gridCol w:w="598"/>
      </w:tblGrid>
      <w:tr w:rsidR="00320CD5" w:rsidRPr="001E566F" w:rsidTr="00320CD5">
        <w:trPr>
          <w:jc w:val="center"/>
        </w:trPr>
        <w:tc>
          <w:tcPr>
            <w:tcW w:w="8644" w:type="dxa"/>
            <w:gridSpan w:val="4"/>
          </w:tcPr>
          <w:p w:rsidR="00320CD5" w:rsidRPr="001E566F" w:rsidRDefault="00320CD5" w:rsidP="007302E1">
            <w:pPr>
              <w:jc w:val="center"/>
              <w:rPr>
                <w:rFonts w:cstheme="minorHAnsi"/>
                <w:b/>
                <w:sz w:val="24"/>
                <w:szCs w:val="24"/>
              </w:rPr>
            </w:pPr>
            <w:r w:rsidRPr="001E566F">
              <w:rPr>
                <w:rFonts w:cstheme="minorHAnsi"/>
                <w:b/>
                <w:sz w:val="24"/>
                <w:szCs w:val="24"/>
              </w:rPr>
              <w:t>Impactos ambienta</w:t>
            </w:r>
            <w:r w:rsidR="007302E1" w:rsidRPr="001E566F">
              <w:rPr>
                <w:rFonts w:cstheme="minorHAnsi"/>
                <w:b/>
                <w:sz w:val="24"/>
                <w:szCs w:val="24"/>
              </w:rPr>
              <w:t>i</w:t>
            </w:r>
            <w:r w:rsidRPr="001E566F">
              <w:rPr>
                <w:rFonts w:cstheme="minorHAnsi"/>
                <w:b/>
                <w:sz w:val="24"/>
                <w:szCs w:val="24"/>
              </w:rPr>
              <w:t xml:space="preserve">s a </w:t>
            </w:r>
            <w:r w:rsidR="007302E1" w:rsidRPr="001E566F">
              <w:rPr>
                <w:rFonts w:cstheme="minorHAnsi"/>
                <w:b/>
                <w:sz w:val="24"/>
                <w:szCs w:val="24"/>
              </w:rPr>
              <w:t>avaliar</w:t>
            </w:r>
          </w:p>
        </w:tc>
      </w:tr>
      <w:tr w:rsidR="00320CD5" w:rsidRPr="001E566F" w:rsidTr="00320CD5">
        <w:trPr>
          <w:jc w:val="center"/>
        </w:trPr>
        <w:tc>
          <w:tcPr>
            <w:tcW w:w="3652" w:type="dxa"/>
          </w:tcPr>
          <w:p w:rsidR="00320CD5" w:rsidRPr="001E566F" w:rsidRDefault="00320CD5" w:rsidP="007302E1">
            <w:pPr>
              <w:jc w:val="center"/>
              <w:rPr>
                <w:rFonts w:cstheme="minorHAnsi"/>
                <w:b/>
              </w:rPr>
            </w:pPr>
            <w:r w:rsidRPr="001E566F">
              <w:rPr>
                <w:rFonts w:cstheme="minorHAnsi"/>
              </w:rPr>
              <w:t>Supre</w:t>
            </w:r>
            <w:r w:rsidR="007302E1" w:rsidRPr="001E566F">
              <w:rPr>
                <w:rFonts w:cstheme="minorHAnsi"/>
              </w:rPr>
              <w:t>s</w:t>
            </w:r>
            <w:r w:rsidRPr="001E566F">
              <w:rPr>
                <w:rFonts w:cstheme="minorHAnsi"/>
              </w:rPr>
              <w:t>s</w:t>
            </w:r>
            <w:r w:rsidR="007302E1" w:rsidRPr="001E566F">
              <w:rPr>
                <w:rFonts w:cstheme="minorHAnsi"/>
              </w:rPr>
              <w:t>ão</w:t>
            </w:r>
            <w:r w:rsidRPr="001E566F">
              <w:rPr>
                <w:rFonts w:cstheme="minorHAnsi"/>
              </w:rPr>
              <w:t xml:space="preserve"> de vegeta</w:t>
            </w:r>
            <w:r w:rsidR="007302E1" w:rsidRPr="001E566F">
              <w:rPr>
                <w:rFonts w:cstheme="minorHAnsi"/>
              </w:rPr>
              <w:t>ção</w:t>
            </w:r>
          </w:p>
        </w:tc>
        <w:tc>
          <w:tcPr>
            <w:tcW w:w="670" w:type="dxa"/>
          </w:tcPr>
          <w:p w:rsidR="00320CD5" w:rsidRPr="001E566F" w:rsidRDefault="00320CD5" w:rsidP="00320CD5">
            <w:pPr>
              <w:jc w:val="center"/>
              <w:rPr>
                <w:rFonts w:cstheme="minorHAnsi"/>
                <w:b/>
              </w:rPr>
            </w:pPr>
          </w:p>
        </w:tc>
        <w:tc>
          <w:tcPr>
            <w:tcW w:w="3724" w:type="dxa"/>
          </w:tcPr>
          <w:p w:rsidR="00320CD5" w:rsidRPr="001E566F" w:rsidRDefault="00320CD5" w:rsidP="007302E1">
            <w:pPr>
              <w:jc w:val="center"/>
              <w:rPr>
                <w:rFonts w:cstheme="minorHAnsi"/>
                <w:b/>
              </w:rPr>
            </w:pPr>
            <w:r w:rsidRPr="001E566F">
              <w:rPr>
                <w:rFonts w:cstheme="minorHAnsi"/>
              </w:rPr>
              <w:t xml:space="preserve">Derrame  de </w:t>
            </w:r>
            <w:r w:rsidR="007302E1" w:rsidRPr="001E566F">
              <w:rPr>
                <w:rFonts w:cstheme="minorHAnsi"/>
              </w:rPr>
              <w:t>óleos e graxas</w:t>
            </w:r>
          </w:p>
        </w:tc>
        <w:tc>
          <w:tcPr>
            <w:tcW w:w="598" w:type="dxa"/>
          </w:tcPr>
          <w:p w:rsidR="00320CD5" w:rsidRPr="001E566F" w:rsidRDefault="00320CD5" w:rsidP="00320CD5">
            <w:pPr>
              <w:jc w:val="center"/>
              <w:rPr>
                <w:rFonts w:cstheme="minorHAnsi"/>
                <w:b/>
                <w:sz w:val="26"/>
                <w:szCs w:val="26"/>
              </w:rPr>
            </w:pPr>
          </w:p>
        </w:tc>
      </w:tr>
      <w:tr w:rsidR="00320CD5" w:rsidRPr="001E566F" w:rsidTr="00320CD5">
        <w:trPr>
          <w:jc w:val="center"/>
        </w:trPr>
        <w:tc>
          <w:tcPr>
            <w:tcW w:w="3652" w:type="dxa"/>
          </w:tcPr>
          <w:p w:rsidR="00320CD5" w:rsidRPr="001E566F" w:rsidRDefault="00320CD5" w:rsidP="00BA04FF">
            <w:pPr>
              <w:jc w:val="center"/>
              <w:rPr>
                <w:rFonts w:cstheme="minorHAnsi"/>
                <w:b/>
              </w:rPr>
            </w:pPr>
            <w:r w:rsidRPr="001E566F">
              <w:rPr>
                <w:rStyle w:val="hps"/>
                <w:rFonts w:cstheme="minorHAnsi"/>
              </w:rPr>
              <w:t>Elimina</w:t>
            </w:r>
            <w:r w:rsidR="007302E1" w:rsidRPr="001E566F">
              <w:rPr>
                <w:rStyle w:val="hps"/>
                <w:rFonts w:cstheme="minorHAnsi"/>
              </w:rPr>
              <w:t>ção da camada org</w:t>
            </w:r>
            <w:r w:rsidR="00BA04FF">
              <w:rPr>
                <w:rStyle w:val="hps"/>
                <w:rFonts w:cstheme="minorHAnsi"/>
              </w:rPr>
              <w:t>â</w:t>
            </w:r>
            <w:r w:rsidR="007302E1" w:rsidRPr="001E566F">
              <w:rPr>
                <w:rStyle w:val="hps"/>
                <w:rFonts w:cstheme="minorHAnsi"/>
              </w:rPr>
              <w:t>nica do solo</w:t>
            </w:r>
          </w:p>
        </w:tc>
        <w:tc>
          <w:tcPr>
            <w:tcW w:w="670" w:type="dxa"/>
          </w:tcPr>
          <w:p w:rsidR="00320CD5" w:rsidRPr="001E566F" w:rsidRDefault="00320CD5" w:rsidP="00320CD5">
            <w:pPr>
              <w:jc w:val="center"/>
              <w:rPr>
                <w:rFonts w:cstheme="minorHAnsi"/>
                <w:b/>
              </w:rPr>
            </w:pPr>
          </w:p>
        </w:tc>
        <w:tc>
          <w:tcPr>
            <w:tcW w:w="3724" w:type="dxa"/>
          </w:tcPr>
          <w:p w:rsidR="00320CD5" w:rsidRPr="001E566F" w:rsidRDefault="00320CD5" w:rsidP="007302E1">
            <w:pPr>
              <w:jc w:val="center"/>
              <w:rPr>
                <w:rFonts w:cstheme="minorHAnsi"/>
                <w:b/>
              </w:rPr>
            </w:pPr>
            <w:r w:rsidRPr="001E566F">
              <w:rPr>
                <w:rFonts w:cstheme="minorHAnsi"/>
              </w:rPr>
              <w:t>Concentra</w:t>
            </w:r>
            <w:r w:rsidR="007302E1" w:rsidRPr="001E566F">
              <w:rPr>
                <w:rFonts w:cstheme="minorHAnsi"/>
              </w:rPr>
              <w:t xml:space="preserve">ção de </w:t>
            </w:r>
            <w:r w:rsidRPr="001E566F">
              <w:rPr>
                <w:rFonts w:cstheme="minorHAnsi"/>
              </w:rPr>
              <w:t xml:space="preserve">contaminantes </w:t>
            </w:r>
            <w:r w:rsidR="007302E1" w:rsidRPr="001E566F">
              <w:rPr>
                <w:rFonts w:cstheme="minorHAnsi"/>
              </w:rPr>
              <w:t>no solo e ar</w:t>
            </w:r>
          </w:p>
        </w:tc>
        <w:tc>
          <w:tcPr>
            <w:tcW w:w="598" w:type="dxa"/>
          </w:tcPr>
          <w:p w:rsidR="00320CD5" w:rsidRPr="001E566F" w:rsidRDefault="00320CD5" w:rsidP="00320CD5">
            <w:pPr>
              <w:jc w:val="center"/>
              <w:rPr>
                <w:rFonts w:cstheme="minorHAnsi"/>
                <w:b/>
                <w:sz w:val="26"/>
                <w:szCs w:val="26"/>
              </w:rPr>
            </w:pPr>
          </w:p>
        </w:tc>
      </w:tr>
      <w:tr w:rsidR="00320CD5" w:rsidRPr="001E566F" w:rsidTr="00320CD5">
        <w:trPr>
          <w:jc w:val="center"/>
        </w:trPr>
        <w:tc>
          <w:tcPr>
            <w:tcW w:w="3652" w:type="dxa"/>
          </w:tcPr>
          <w:p w:rsidR="00320CD5" w:rsidRPr="001E566F" w:rsidRDefault="00320CD5" w:rsidP="007302E1">
            <w:pPr>
              <w:jc w:val="center"/>
              <w:rPr>
                <w:rFonts w:cstheme="minorHAnsi"/>
                <w:b/>
              </w:rPr>
            </w:pPr>
            <w:r w:rsidRPr="001E566F">
              <w:rPr>
                <w:rFonts w:cstheme="minorHAnsi"/>
              </w:rPr>
              <w:t>Uso de recursos natura</w:t>
            </w:r>
            <w:r w:rsidR="007302E1" w:rsidRPr="001E566F">
              <w:rPr>
                <w:rFonts w:cstheme="minorHAnsi"/>
              </w:rPr>
              <w:t>is</w:t>
            </w:r>
          </w:p>
        </w:tc>
        <w:tc>
          <w:tcPr>
            <w:tcW w:w="670" w:type="dxa"/>
          </w:tcPr>
          <w:p w:rsidR="00320CD5" w:rsidRPr="001E566F" w:rsidRDefault="00320CD5" w:rsidP="00320CD5">
            <w:pPr>
              <w:jc w:val="center"/>
              <w:rPr>
                <w:rFonts w:cstheme="minorHAnsi"/>
                <w:b/>
              </w:rPr>
            </w:pPr>
          </w:p>
        </w:tc>
        <w:tc>
          <w:tcPr>
            <w:tcW w:w="3724" w:type="dxa"/>
          </w:tcPr>
          <w:p w:rsidR="00320CD5" w:rsidRPr="001E566F" w:rsidRDefault="007302E1" w:rsidP="007302E1">
            <w:pPr>
              <w:jc w:val="center"/>
              <w:rPr>
                <w:rFonts w:cstheme="minorHAnsi"/>
                <w:b/>
              </w:rPr>
            </w:pPr>
            <w:r w:rsidRPr="001E566F">
              <w:rPr>
                <w:rStyle w:val="hps"/>
                <w:rFonts w:cstheme="minorHAnsi"/>
              </w:rPr>
              <w:t>Transtornos à população residente nas áreas próximas às obras</w:t>
            </w:r>
          </w:p>
        </w:tc>
        <w:tc>
          <w:tcPr>
            <w:tcW w:w="598" w:type="dxa"/>
          </w:tcPr>
          <w:p w:rsidR="00320CD5" w:rsidRPr="001E566F" w:rsidRDefault="00320CD5" w:rsidP="00320CD5">
            <w:pPr>
              <w:jc w:val="center"/>
              <w:rPr>
                <w:rFonts w:cstheme="minorHAnsi"/>
                <w:b/>
                <w:sz w:val="26"/>
                <w:szCs w:val="26"/>
              </w:rPr>
            </w:pPr>
          </w:p>
        </w:tc>
      </w:tr>
      <w:tr w:rsidR="00320CD5" w:rsidRPr="001E566F" w:rsidTr="00320CD5">
        <w:trPr>
          <w:jc w:val="center"/>
        </w:trPr>
        <w:tc>
          <w:tcPr>
            <w:tcW w:w="3652" w:type="dxa"/>
          </w:tcPr>
          <w:p w:rsidR="00320CD5" w:rsidRPr="001E566F" w:rsidRDefault="00320CD5" w:rsidP="007302E1">
            <w:pPr>
              <w:jc w:val="center"/>
              <w:rPr>
                <w:rFonts w:cstheme="minorHAnsi"/>
                <w:b/>
              </w:rPr>
            </w:pPr>
            <w:r w:rsidRPr="001E566F">
              <w:rPr>
                <w:rFonts w:cstheme="minorHAnsi"/>
              </w:rPr>
              <w:t>Gera</w:t>
            </w:r>
            <w:r w:rsidR="007302E1" w:rsidRPr="001E566F">
              <w:rPr>
                <w:rFonts w:cstheme="minorHAnsi"/>
              </w:rPr>
              <w:t xml:space="preserve">ção de </w:t>
            </w:r>
            <w:r w:rsidRPr="001E566F">
              <w:rPr>
                <w:rFonts w:cstheme="minorHAnsi"/>
              </w:rPr>
              <w:t>Res</w:t>
            </w:r>
            <w:r w:rsidR="007302E1" w:rsidRPr="001E566F">
              <w:rPr>
                <w:rFonts w:cstheme="minorHAnsi"/>
              </w:rPr>
              <w:t>í</w:t>
            </w:r>
            <w:r w:rsidRPr="001E566F">
              <w:rPr>
                <w:rFonts w:cstheme="minorHAnsi"/>
              </w:rPr>
              <w:t>duos de E</w:t>
            </w:r>
            <w:r w:rsidR="007302E1" w:rsidRPr="001E566F">
              <w:rPr>
                <w:rFonts w:cstheme="minorHAnsi"/>
              </w:rPr>
              <w:t>scavação</w:t>
            </w:r>
          </w:p>
        </w:tc>
        <w:tc>
          <w:tcPr>
            <w:tcW w:w="670" w:type="dxa"/>
          </w:tcPr>
          <w:p w:rsidR="00320CD5" w:rsidRPr="001E566F" w:rsidRDefault="00320CD5" w:rsidP="00320CD5">
            <w:pPr>
              <w:jc w:val="center"/>
              <w:rPr>
                <w:rFonts w:cstheme="minorHAnsi"/>
                <w:b/>
              </w:rPr>
            </w:pPr>
          </w:p>
        </w:tc>
        <w:tc>
          <w:tcPr>
            <w:tcW w:w="3724" w:type="dxa"/>
          </w:tcPr>
          <w:p w:rsidR="00320CD5" w:rsidRPr="001E566F" w:rsidRDefault="00320CD5" w:rsidP="00BA04FF">
            <w:pPr>
              <w:spacing w:before="10" w:after="10"/>
              <w:jc w:val="both"/>
              <w:rPr>
                <w:rFonts w:cstheme="minorHAnsi"/>
              </w:rPr>
            </w:pPr>
            <w:r w:rsidRPr="001E566F">
              <w:rPr>
                <w:rStyle w:val="hps"/>
                <w:rFonts w:cstheme="minorHAnsi"/>
              </w:rPr>
              <w:t>Interfer</w:t>
            </w:r>
            <w:r w:rsidR="007302E1" w:rsidRPr="001E566F">
              <w:rPr>
                <w:rStyle w:val="hps"/>
                <w:rFonts w:cstheme="minorHAnsi"/>
              </w:rPr>
              <w:t>ê</w:t>
            </w:r>
            <w:r w:rsidRPr="001E566F">
              <w:rPr>
                <w:rStyle w:val="hps"/>
                <w:rFonts w:cstheme="minorHAnsi"/>
              </w:rPr>
              <w:t>ncia co</w:t>
            </w:r>
            <w:r w:rsidR="00BA04FF">
              <w:rPr>
                <w:rStyle w:val="hps"/>
                <w:rFonts w:cstheme="minorHAnsi"/>
              </w:rPr>
              <w:t>m</w:t>
            </w:r>
            <w:r w:rsidRPr="001E566F">
              <w:rPr>
                <w:rStyle w:val="hps"/>
                <w:rFonts w:cstheme="minorHAnsi"/>
              </w:rPr>
              <w:t xml:space="preserve"> </w:t>
            </w:r>
            <w:r w:rsidR="007302E1" w:rsidRPr="001E566F">
              <w:rPr>
                <w:rStyle w:val="hps"/>
                <w:rFonts w:cstheme="minorHAnsi"/>
              </w:rPr>
              <w:t xml:space="preserve">o tráfego de </w:t>
            </w:r>
            <w:r w:rsidRPr="001E566F">
              <w:rPr>
                <w:rStyle w:val="hps"/>
                <w:rFonts w:cstheme="minorHAnsi"/>
              </w:rPr>
              <w:t>veículos</w:t>
            </w:r>
          </w:p>
        </w:tc>
        <w:tc>
          <w:tcPr>
            <w:tcW w:w="598" w:type="dxa"/>
          </w:tcPr>
          <w:p w:rsidR="00320CD5" w:rsidRPr="001E566F" w:rsidRDefault="00320CD5" w:rsidP="00320CD5">
            <w:pPr>
              <w:jc w:val="center"/>
              <w:rPr>
                <w:rFonts w:cstheme="minorHAnsi"/>
                <w:b/>
                <w:sz w:val="26"/>
                <w:szCs w:val="26"/>
              </w:rPr>
            </w:pPr>
          </w:p>
        </w:tc>
      </w:tr>
      <w:tr w:rsidR="00320CD5" w:rsidRPr="001E566F" w:rsidTr="00320CD5">
        <w:trPr>
          <w:jc w:val="center"/>
        </w:trPr>
        <w:tc>
          <w:tcPr>
            <w:tcW w:w="3652" w:type="dxa"/>
          </w:tcPr>
          <w:p w:rsidR="00320CD5" w:rsidRPr="001E566F" w:rsidRDefault="00320CD5" w:rsidP="00BA04FF">
            <w:pPr>
              <w:jc w:val="center"/>
              <w:rPr>
                <w:rFonts w:cstheme="minorHAnsi"/>
                <w:b/>
              </w:rPr>
            </w:pPr>
            <w:r w:rsidRPr="001E566F">
              <w:rPr>
                <w:rFonts w:cstheme="minorHAnsi"/>
              </w:rPr>
              <w:t>Ge</w:t>
            </w:r>
            <w:r w:rsidR="007302E1" w:rsidRPr="001E566F">
              <w:rPr>
                <w:rFonts w:cstheme="minorHAnsi"/>
              </w:rPr>
              <w:t xml:space="preserve">ração de </w:t>
            </w:r>
            <w:r w:rsidRPr="001E566F">
              <w:rPr>
                <w:rFonts w:cstheme="minorHAnsi"/>
              </w:rPr>
              <w:t>efluentes sanit</w:t>
            </w:r>
            <w:r w:rsidR="00BA04FF">
              <w:rPr>
                <w:rFonts w:cstheme="minorHAnsi"/>
              </w:rPr>
              <w:t>á</w:t>
            </w:r>
            <w:r w:rsidRPr="001E566F">
              <w:rPr>
                <w:rFonts w:cstheme="minorHAnsi"/>
              </w:rPr>
              <w:t>rios</w:t>
            </w:r>
          </w:p>
        </w:tc>
        <w:tc>
          <w:tcPr>
            <w:tcW w:w="670" w:type="dxa"/>
          </w:tcPr>
          <w:p w:rsidR="00320CD5" w:rsidRPr="001E566F" w:rsidRDefault="00320CD5" w:rsidP="00320CD5">
            <w:pPr>
              <w:jc w:val="center"/>
              <w:rPr>
                <w:rFonts w:cstheme="minorHAnsi"/>
                <w:b/>
              </w:rPr>
            </w:pPr>
          </w:p>
        </w:tc>
        <w:tc>
          <w:tcPr>
            <w:tcW w:w="3724" w:type="dxa"/>
          </w:tcPr>
          <w:p w:rsidR="00320CD5" w:rsidRPr="001E566F" w:rsidRDefault="00320CD5" w:rsidP="007302E1">
            <w:pPr>
              <w:jc w:val="center"/>
              <w:rPr>
                <w:rFonts w:cstheme="minorHAnsi"/>
                <w:b/>
              </w:rPr>
            </w:pPr>
            <w:r w:rsidRPr="001E566F">
              <w:rPr>
                <w:rStyle w:val="hps"/>
                <w:rFonts w:cstheme="minorHAnsi"/>
              </w:rPr>
              <w:t>Interfer</w:t>
            </w:r>
            <w:r w:rsidR="007302E1" w:rsidRPr="001E566F">
              <w:rPr>
                <w:rStyle w:val="hps"/>
                <w:rFonts w:cstheme="minorHAnsi"/>
              </w:rPr>
              <w:t>ê</w:t>
            </w:r>
            <w:r w:rsidRPr="001E566F">
              <w:rPr>
                <w:rStyle w:val="hps"/>
                <w:rFonts w:cstheme="minorHAnsi"/>
              </w:rPr>
              <w:t>ncia</w:t>
            </w:r>
            <w:r w:rsidRPr="001E566F">
              <w:rPr>
                <w:rFonts w:cstheme="minorHAnsi"/>
              </w:rPr>
              <w:t xml:space="preserve"> </w:t>
            </w:r>
            <w:r w:rsidR="007302E1" w:rsidRPr="001E566F">
              <w:rPr>
                <w:rFonts w:cstheme="minorHAnsi"/>
              </w:rPr>
              <w:t>com</w:t>
            </w:r>
            <w:r w:rsidR="007302E1" w:rsidRPr="001E566F">
              <w:rPr>
                <w:rStyle w:val="hps"/>
                <w:rFonts w:cstheme="minorHAnsi"/>
              </w:rPr>
              <w:t xml:space="preserve"> infraestru</w:t>
            </w:r>
            <w:r w:rsidRPr="001E566F">
              <w:rPr>
                <w:rStyle w:val="hps"/>
                <w:rFonts w:cstheme="minorHAnsi"/>
              </w:rPr>
              <w:t xml:space="preserve">tura </w:t>
            </w:r>
            <w:r w:rsidR="007302E1" w:rsidRPr="001E566F">
              <w:rPr>
                <w:rStyle w:val="hps"/>
                <w:rFonts w:cstheme="minorHAnsi"/>
              </w:rPr>
              <w:t xml:space="preserve">e serviços </w:t>
            </w:r>
            <w:r w:rsidRPr="001E566F">
              <w:rPr>
                <w:rStyle w:val="hps"/>
                <w:rFonts w:cstheme="minorHAnsi"/>
              </w:rPr>
              <w:t>urbanos</w:t>
            </w:r>
            <w:r w:rsidRPr="001E566F">
              <w:rPr>
                <w:rFonts w:cstheme="minorHAnsi"/>
              </w:rPr>
              <w:t xml:space="preserve"> </w:t>
            </w:r>
            <w:r w:rsidRPr="001E566F">
              <w:rPr>
                <w:rStyle w:val="hps"/>
                <w:rFonts w:cstheme="minorHAnsi"/>
              </w:rPr>
              <w:t>existentes</w:t>
            </w:r>
          </w:p>
        </w:tc>
        <w:tc>
          <w:tcPr>
            <w:tcW w:w="598" w:type="dxa"/>
          </w:tcPr>
          <w:p w:rsidR="00320CD5" w:rsidRPr="001E566F" w:rsidRDefault="00320CD5" w:rsidP="00320CD5">
            <w:pPr>
              <w:jc w:val="center"/>
              <w:rPr>
                <w:rFonts w:cstheme="minorHAnsi"/>
                <w:b/>
                <w:sz w:val="26"/>
                <w:szCs w:val="26"/>
              </w:rPr>
            </w:pPr>
          </w:p>
        </w:tc>
      </w:tr>
      <w:tr w:rsidR="00320CD5" w:rsidRPr="001E566F" w:rsidTr="00320CD5">
        <w:trPr>
          <w:jc w:val="center"/>
        </w:trPr>
        <w:tc>
          <w:tcPr>
            <w:tcW w:w="3652" w:type="dxa"/>
          </w:tcPr>
          <w:p w:rsidR="00320CD5" w:rsidRPr="001E566F" w:rsidRDefault="00320CD5" w:rsidP="007302E1">
            <w:pPr>
              <w:jc w:val="center"/>
              <w:rPr>
                <w:rFonts w:cstheme="minorHAnsi"/>
              </w:rPr>
            </w:pPr>
            <w:r w:rsidRPr="001E566F">
              <w:rPr>
                <w:rFonts w:cstheme="minorHAnsi"/>
              </w:rPr>
              <w:t>Ge</w:t>
            </w:r>
            <w:r w:rsidR="007302E1" w:rsidRPr="001E566F">
              <w:rPr>
                <w:rFonts w:cstheme="minorHAnsi"/>
              </w:rPr>
              <w:t xml:space="preserve">ração de </w:t>
            </w:r>
            <w:r w:rsidRPr="001E566F">
              <w:rPr>
                <w:rFonts w:cstheme="minorHAnsi"/>
              </w:rPr>
              <w:t>res</w:t>
            </w:r>
            <w:r w:rsidR="007302E1" w:rsidRPr="001E566F">
              <w:rPr>
                <w:rFonts w:cstheme="minorHAnsi"/>
              </w:rPr>
              <w:t>í</w:t>
            </w:r>
            <w:r w:rsidRPr="001E566F">
              <w:rPr>
                <w:rFonts w:cstheme="minorHAnsi"/>
              </w:rPr>
              <w:t>duos sólidos</w:t>
            </w:r>
          </w:p>
        </w:tc>
        <w:tc>
          <w:tcPr>
            <w:tcW w:w="670" w:type="dxa"/>
          </w:tcPr>
          <w:p w:rsidR="00320CD5" w:rsidRPr="001E566F" w:rsidRDefault="00320CD5" w:rsidP="00320CD5">
            <w:pPr>
              <w:jc w:val="center"/>
              <w:rPr>
                <w:rFonts w:cstheme="minorHAnsi"/>
                <w:b/>
              </w:rPr>
            </w:pPr>
          </w:p>
        </w:tc>
        <w:tc>
          <w:tcPr>
            <w:tcW w:w="3724" w:type="dxa"/>
          </w:tcPr>
          <w:p w:rsidR="00320CD5" w:rsidRPr="001E566F" w:rsidRDefault="00320CD5" w:rsidP="007302E1">
            <w:pPr>
              <w:jc w:val="center"/>
              <w:rPr>
                <w:rFonts w:cstheme="minorHAnsi"/>
                <w:b/>
              </w:rPr>
            </w:pPr>
            <w:r w:rsidRPr="001E566F">
              <w:rPr>
                <w:rFonts w:cstheme="minorHAnsi"/>
              </w:rPr>
              <w:t>Ge</w:t>
            </w:r>
            <w:r w:rsidR="007302E1" w:rsidRPr="001E566F">
              <w:rPr>
                <w:rFonts w:cstheme="minorHAnsi"/>
              </w:rPr>
              <w:t xml:space="preserve">ração de </w:t>
            </w:r>
            <w:r w:rsidRPr="001E566F">
              <w:rPr>
                <w:rFonts w:cstheme="minorHAnsi"/>
              </w:rPr>
              <w:t>Ruido</w:t>
            </w:r>
          </w:p>
        </w:tc>
        <w:tc>
          <w:tcPr>
            <w:tcW w:w="598" w:type="dxa"/>
          </w:tcPr>
          <w:p w:rsidR="00320CD5" w:rsidRPr="001E566F" w:rsidRDefault="00320CD5" w:rsidP="00320CD5">
            <w:pPr>
              <w:jc w:val="center"/>
              <w:rPr>
                <w:rFonts w:cstheme="minorHAnsi"/>
                <w:b/>
                <w:sz w:val="26"/>
                <w:szCs w:val="26"/>
              </w:rPr>
            </w:pPr>
          </w:p>
        </w:tc>
      </w:tr>
      <w:tr w:rsidR="00320CD5" w:rsidRPr="001E566F" w:rsidTr="00320CD5">
        <w:trPr>
          <w:jc w:val="center"/>
        </w:trPr>
        <w:tc>
          <w:tcPr>
            <w:tcW w:w="3652" w:type="dxa"/>
          </w:tcPr>
          <w:p w:rsidR="00320CD5" w:rsidRPr="001E566F" w:rsidRDefault="00320CD5" w:rsidP="007302E1">
            <w:pPr>
              <w:jc w:val="center"/>
              <w:rPr>
                <w:rFonts w:cstheme="minorHAnsi"/>
              </w:rPr>
            </w:pPr>
            <w:r w:rsidRPr="001E566F">
              <w:rPr>
                <w:rFonts w:cstheme="minorHAnsi"/>
              </w:rPr>
              <w:t>Transporte de sedimentos a</w:t>
            </w:r>
            <w:r w:rsidR="007302E1" w:rsidRPr="001E566F">
              <w:rPr>
                <w:rFonts w:cstheme="minorHAnsi"/>
              </w:rPr>
              <w:t>o</w:t>
            </w:r>
            <w:r w:rsidRPr="001E566F">
              <w:rPr>
                <w:rFonts w:cstheme="minorHAnsi"/>
              </w:rPr>
              <w:t xml:space="preserve"> curso d</w:t>
            </w:r>
            <w:r w:rsidR="007302E1" w:rsidRPr="001E566F">
              <w:rPr>
                <w:rFonts w:cstheme="minorHAnsi"/>
              </w:rPr>
              <w:t>’á</w:t>
            </w:r>
            <w:r w:rsidRPr="001E566F">
              <w:rPr>
                <w:rFonts w:cstheme="minorHAnsi"/>
              </w:rPr>
              <w:t>gua</w:t>
            </w:r>
          </w:p>
        </w:tc>
        <w:tc>
          <w:tcPr>
            <w:tcW w:w="670" w:type="dxa"/>
          </w:tcPr>
          <w:p w:rsidR="00320CD5" w:rsidRPr="001E566F" w:rsidRDefault="00320CD5" w:rsidP="00320CD5">
            <w:pPr>
              <w:jc w:val="center"/>
              <w:rPr>
                <w:rFonts w:cstheme="minorHAnsi"/>
                <w:b/>
              </w:rPr>
            </w:pPr>
          </w:p>
        </w:tc>
        <w:tc>
          <w:tcPr>
            <w:tcW w:w="3724" w:type="dxa"/>
          </w:tcPr>
          <w:p w:rsidR="00320CD5" w:rsidRPr="001E566F" w:rsidRDefault="007302E1" w:rsidP="007302E1">
            <w:pPr>
              <w:jc w:val="center"/>
              <w:rPr>
                <w:rFonts w:cstheme="minorHAnsi"/>
                <w:b/>
              </w:rPr>
            </w:pPr>
            <w:r w:rsidRPr="001E566F">
              <w:rPr>
                <w:rFonts w:cstheme="minorHAnsi"/>
              </w:rPr>
              <w:t>Ac</w:t>
            </w:r>
            <w:r w:rsidR="00320CD5" w:rsidRPr="001E566F">
              <w:rPr>
                <w:rFonts w:cstheme="minorHAnsi"/>
              </w:rPr>
              <w:t>identes co</w:t>
            </w:r>
            <w:r w:rsidRPr="001E566F">
              <w:rPr>
                <w:rFonts w:cstheme="minorHAnsi"/>
              </w:rPr>
              <w:t>m Empregados</w:t>
            </w:r>
          </w:p>
        </w:tc>
        <w:tc>
          <w:tcPr>
            <w:tcW w:w="598" w:type="dxa"/>
          </w:tcPr>
          <w:p w:rsidR="00320CD5" w:rsidRPr="001E566F" w:rsidRDefault="00320CD5" w:rsidP="00320CD5">
            <w:pPr>
              <w:jc w:val="center"/>
              <w:rPr>
                <w:rFonts w:cstheme="minorHAnsi"/>
                <w:b/>
                <w:sz w:val="26"/>
                <w:szCs w:val="26"/>
              </w:rPr>
            </w:pPr>
          </w:p>
        </w:tc>
      </w:tr>
      <w:tr w:rsidR="00320CD5" w:rsidRPr="001E566F" w:rsidTr="00320CD5">
        <w:trPr>
          <w:jc w:val="center"/>
        </w:trPr>
        <w:tc>
          <w:tcPr>
            <w:tcW w:w="8644" w:type="dxa"/>
            <w:gridSpan w:val="4"/>
          </w:tcPr>
          <w:p w:rsidR="00320CD5" w:rsidRPr="001E566F" w:rsidRDefault="00320CD5" w:rsidP="007302E1">
            <w:pPr>
              <w:jc w:val="center"/>
              <w:rPr>
                <w:rFonts w:cstheme="minorHAnsi"/>
                <w:b/>
                <w:sz w:val="24"/>
                <w:szCs w:val="24"/>
              </w:rPr>
            </w:pPr>
            <w:r w:rsidRPr="001E566F">
              <w:rPr>
                <w:rFonts w:cstheme="minorHAnsi"/>
                <w:b/>
                <w:sz w:val="24"/>
                <w:szCs w:val="24"/>
              </w:rPr>
              <w:t>Coment</w:t>
            </w:r>
            <w:r w:rsidR="007302E1" w:rsidRPr="001E566F">
              <w:rPr>
                <w:rFonts w:cstheme="minorHAnsi"/>
                <w:b/>
                <w:sz w:val="24"/>
                <w:szCs w:val="24"/>
              </w:rPr>
              <w:t>á</w:t>
            </w:r>
            <w:r w:rsidRPr="001E566F">
              <w:rPr>
                <w:rFonts w:cstheme="minorHAnsi"/>
                <w:b/>
                <w:sz w:val="24"/>
                <w:szCs w:val="24"/>
              </w:rPr>
              <w:t>rios Ge</w:t>
            </w:r>
            <w:r w:rsidR="007302E1" w:rsidRPr="001E566F">
              <w:rPr>
                <w:rFonts w:cstheme="minorHAnsi"/>
                <w:b/>
                <w:sz w:val="24"/>
                <w:szCs w:val="24"/>
              </w:rPr>
              <w:t>rais</w:t>
            </w:r>
          </w:p>
        </w:tc>
      </w:tr>
      <w:tr w:rsidR="00320CD5" w:rsidRPr="001E566F" w:rsidTr="00320CD5">
        <w:trPr>
          <w:jc w:val="center"/>
        </w:trPr>
        <w:tc>
          <w:tcPr>
            <w:tcW w:w="8644" w:type="dxa"/>
            <w:gridSpan w:val="4"/>
          </w:tcPr>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tc>
      </w:tr>
    </w:tbl>
    <w:p w:rsidR="00320CD5" w:rsidRPr="001E566F" w:rsidRDefault="00320CD5" w:rsidP="00320CD5">
      <w:pPr>
        <w:jc w:val="center"/>
        <w:rPr>
          <w:rFonts w:cstheme="minorHAnsi"/>
          <w:b/>
          <w:sz w:val="26"/>
          <w:szCs w:val="26"/>
        </w:rPr>
      </w:pPr>
    </w:p>
    <w:p w:rsidR="00320CD5" w:rsidRPr="001E566F" w:rsidRDefault="00320CD5" w:rsidP="00320CD5">
      <w:pPr>
        <w:spacing w:after="240"/>
        <w:jc w:val="center"/>
        <w:rPr>
          <w:rFonts w:cstheme="minorHAnsi"/>
          <w:b/>
          <w:sz w:val="26"/>
          <w:szCs w:val="26"/>
        </w:rPr>
      </w:pPr>
      <w:r w:rsidRPr="001E566F">
        <w:rPr>
          <w:rFonts w:cstheme="minorHAnsi"/>
          <w:b/>
          <w:sz w:val="26"/>
          <w:szCs w:val="26"/>
        </w:rPr>
        <w:t>Aspectos Principa</w:t>
      </w:r>
      <w:r w:rsidR="007302E1" w:rsidRPr="001E566F">
        <w:rPr>
          <w:rFonts w:cstheme="minorHAnsi"/>
          <w:b/>
          <w:sz w:val="26"/>
          <w:szCs w:val="26"/>
        </w:rPr>
        <w:t>is</w:t>
      </w:r>
    </w:p>
    <w:tbl>
      <w:tblPr>
        <w:tblStyle w:val="TableGrid"/>
        <w:tblW w:w="0" w:type="auto"/>
        <w:jc w:val="center"/>
        <w:tblLook w:val="04A0" w:firstRow="1" w:lastRow="0" w:firstColumn="1" w:lastColumn="0" w:noHBand="0" w:noVBand="1"/>
      </w:tblPr>
      <w:tblGrid>
        <w:gridCol w:w="2802"/>
        <w:gridCol w:w="5842"/>
      </w:tblGrid>
      <w:tr w:rsidR="007302E1" w:rsidRPr="001E566F" w:rsidTr="007B4CD7">
        <w:trPr>
          <w:jc w:val="center"/>
        </w:trPr>
        <w:tc>
          <w:tcPr>
            <w:tcW w:w="8644" w:type="dxa"/>
            <w:gridSpan w:val="2"/>
          </w:tcPr>
          <w:p w:rsidR="007302E1" w:rsidRPr="001E566F" w:rsidRDefault="007302E1" w:rsidP="001E566F">
            <w:pPr>
              <w:jc w:val="center"/>
              <w:rPr>
                <w:rFonts w:cstheme="minorHAnsi"/>
                <w:b/>
                <w:sz w:val="26"/>
                <w:szCs w:val="26"/>
              </w:rPr>
            </w:pPr>
            <w:r w:rsidRPr="001E566F">
              <w:rPr>
                <w:rFonts w:cstheme="minorHAnsi"/>
                <w:b/>
                <w:sz w:val="26"/>
                <w:szCs w:val="26"/>
              </w:rPr>
              <w:t>Situa</w:t>
            </w:r>
            <w:r w:rsidR="001E566F" w:rsidRPr="001E566F">
              <w:rPr>
                <w:rFonts w:cstheme="minorHAnsi"/>
                <w:b/>
                <w:sz w:val="26"/>
                <w:szCs w:val="26"/>
              </w:rPr>
              <w:t>ção atual</w:t>
            </w:r>
            <w:r w:rsidRPr="001E566F">
              <w:rPr>
                <w:rFonts w:cstheme="minorHAnsi"/>
                <w:b/>
                <w:sz w:val="26"/>
                <w:szCs w:val="26"/>
              </w:rPr>
              <w:t xml:space="preserve"> (semestre)</w:t>
            </w:r>
          </w:p>
        </w:tc>
      </w:tr>
      <w:tr w:rsidR="00320CD5" w:rsidRPr="001E566F" w:rsidTr="00320CD5">
        <w:trPr>
          <w:jc w:val="center"/>
        </w:trPr>
        <w:tc>
          <w:tcPr>
            <w:tcW w:w="2802" w:type="dxa"/>
          </w:tcPr>
          <w:p w:rsidR="00320CD5" w:rsidRPr="001E566F" w:rsidRDefault="007302E1" w:rsidP="007302E1">
            <w:pPr>
              <w:jc w:val="center"/>
              <w:rPr>
                <w:rFonts w:cstheme="minorHAnsi"/>
                <w:sz w:val="24"/>
                <w:szCs w:val="24"/>
              </w:rPr>
            </w:pPr>
            <w:r w:rsidRPr="001E566F">
              <w:rPr>
                <w:rFonts w:cstheme="minorHAnsi"/>
                <w:sz w:val="24"/>
                <w:szCs w:val="24"/>
              </w:rPr>
              <w:t xml:space="preserve">Situação Geral de aplicação do </w:t>
            </w:r>
            <w:r w:rsidR="00320CD5" w:rsidRPr="001E566F">
              <w:rPr>
                <w:rFonts w:cstheme="minorHAnsi"/>
                <w:sz w:val="24"/>
                <w:szCs w:val="24"/>
              </w:rPr>
              <w:t>Manual Ambiental de</w:t>
            </w:r>
            <w:r w:rsidRPr="001E566F">
              <w:rPr>
                <w:rFonts w:cstheme="minorHAnsi"/>
                <w:sz w:val="24"/>
                <w:szCs w:val="24"/>
              </w:rPr>
              <w:t xml:space="preserve"> Construção – MAC e imple</w:t>
            </w:r>
            <w:r w:rsidR="001E566F" w:rsidRPr="001E566F">
              <w:rPr>
                <w:rFonts w:cstheme="minorHAnsi"/>
                <w:sz w:val="24"/>
                <w:szCs w:val="24"/>
              </w:rPr>
              <w:t>me</w:t>
            </w:r>
            <w:r w:rsidRPr="001E566F">
              <w:rPr>
                <w:rFonts w:cstheme="minorHAnsi"/>
                <w:sz w:val="24"/>
                <w:szCs w:val="24"/>
              </w:rPr>
              <w:t>ntação do PCAObras.</w:t>
            </w:r>
          </w:p>
        </w:tc>
        <w:tc>
          <w:tcPr>
            <w:tcW w:w="5842" w:type="dxa"/>
          </w:tcPr>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tc>
      </w:tr>
    </w:tbl>
    <w:p w:rsidR="00320CD5" w:rsidRPr="001E566F" w:rsidRDefault="00320CD5" w:rsidP="00320CD5"/>
    <w:tbl>
      <w:tblPr>
        <w:tblStyle w:val="TableGrid"/>
        <w:tblW w:w="0" w:type="auto"/>
        <w:jc w:val="center"/>
        <w:tblLook w:val="04A0" w:firstRow="1" w:lastRow="0" w:firstColumn="1" w:lastColumn="0" w:noHBand="0" w:noVBand="1"/>
      </w:tblPr>
      <w:tblGrid>
        <w:gridCol w:w="2802"/>
        <w:gridCol w:w="5842"/>
      </w:tblGrid>
      <w:tr w:rsidR="00320CD5" w:rsidRPr="001E566F" w:rsidTr="00320CD5">
        <w:trPr>
          <w:jc w:val="center"/>
        </w:trPr>
        <w:tc>
          <w:tcPr>
            <w:tcW w:w="8644" w:type="dxa"/>
            <w:gridSpan w:val="2"/>
          </w:tcPr>
          <w:p w:rsidR="00320CD5" w:rsidRPr="001E566F" w:rsidRDefault="00320CD5" w:rsidP="00320CD5">
            <w:pPr>
              <w:jc w:val="center"/>
              <w:rPr>
                <w:rFonts w:cstheme="minorHAnsi"/>
                <w:b/>
                <w:sz w:val="26"/>
                <w:szCs w:val="26"/>
              </w:rPr>
            </w:pPr>
            <w:r w:rsidRPr="001E566F">
              <w:rPr>
                <w:rFonts w:cstheme="minorHAnsi"/>
                <w:b/>
                <w:sz w:val="26"/>
                <w:szCs w:val="26"/>
              </w:rPr>
              <w:t xml:space="preserve">Aspectos Específicos </w:t>
            </w:r>
          </w:p>
        </w:tc>
      </w:tr>
      <w:tr w:rsidR="00320CD5" w:rsidRPr="001E566F" w:rsidTr="00320CD5">
        <w:trPr>
          <w:jc w:val="center"/>
        </w:trPr>
        <w:tc>
          <w:tcPr>
            <w:tcW w:w="2802" w:type="dxa"/>
          </w:tcPr>
          <w:p w:rsidR="00320CD5" w:rsidRPr="001E566F" w:rsidRDefault="001E566F" w:rsidP="00320CD5">
            <w:pPr>
              <w:jc w:val="center"/>
              <w:rPr>
                <w:rFonts w:cstheme="minorHAnsi"/>
                <w:sz w:val="24"/>
                <w:szCs w:val="24"/>
              </w:rPr>
            </w:pPr>
            <w:r w:rsidRPr="001E566F">
              <w:rPr>
                <w:rFonts w:cstheme="minorHAnsi"/>
                <w:sz w:val="24"/>
                <w:szCs w:val="24"/>
              </w:rPr>
              <w:t xml:space="preserve">Plano </w:t>
            </w:r>
            <w:r w:rsidR="00320CD5" w:rsidRPr="001E566F">
              <w:rPr>
                <w:rFonts w:cstheme="minorHAnsi"/>
                <w:sz w:val="24"/>
                <w:szCs w:val="24"/>
              </w:rPr>
              <w:t>de Conting</w:t>
            </w:r>
            <w:r>
              <w:rPr>
                <w:rFonts w:cstheme="minorHAnsi"/>
                <w:sz w:val="24"/>
                <w:szCs w:val="24"/>
              </w:rPr>
              <w:t>ê</w:t>
            </w:r>
            <w:r w:rsidR="00320CD5" w:rsidRPr="001E566F">
              <w:rPr>
                <w:rFonts w:cstheme="minorHAnsi"/>
                <w:sz w:val="24"/>
                <w:szCs w:val="24"/>
              </w:rPr>
              <w:t xml:space="preserve">ncias – </w:t>
            </w:r>
          </w:p>
          <w:p w:rsidR="00320CD5" w:rsidRPr="001E566F" w:rsidRDefault="00320CD5" w:rsidP="00320CD5">
            <w:pPr>
              <w:jc w:val="center"/>
              <w:rPr>
                <w:rFonts w:cstheme="minorHAnsi"/>
                <w:sz w:val="24"/>
                <w:szCs w:val="24"/>
              </w:rPr>
            </w:pPr>
            <w:r w:rsidRPr="001E566F">
              <w:rPr>
                <w:rFonts w:cstheme="minorHAnsi"/>
                <w:sz w:val="24"/>
                <w:szCs w:val="24"/>
              </w:rPr>
              <w:t>Divulga</w:t>
            </w:r>
            <w:r w:rsidR="001E566F">
              <w:rPr>
                <w:rFonts w:cstheme="minorHAnsi"/>
                <w:sz w:val="24"/>
                <w:szCs w:val="24"/>
              </w:rPr>
              <w:t>ção</w:t>
            </w:r>
          </w:p>
          <w:p w:rsidR="00320CD5" w:rsidRPr="001E566F" w:rsidRDefault="00320CD5" w:rsidP="00320CD5">
            <w:pPr>
              <w:jc w:val="center"/>
              <w:rPr>
                <w:rFonts w:cstheme="minorHAnsi"/>
                <w:sz w:val="24"/>
                <w:szCs w:val="24"/>
              </w:rPr>
            </w:pPr>
          </w:p>
        </w:tc>
        <w:tc>
          <w:tcPr>
            <w:tcW w:w="5842" w:type="dxa"/>
          </w:tcPr>
          <w:p w:rsidR="00320CD5" w:rsidRPr="001E566F" w:rsidRDefault="00320CD5" w:rsidP="00320CD5">
            <w:pPr>
              <w:jc w:val="center"/>
              <w:rPr>
                <w:rFonts w:cstheme="minorHAnsi"/>
                <w:sz w:val="24"/>
                <w:szCs w:val="24"/>
              </w:rPr>
            </w:pPr>
          </w:p>
          <w:p w:rsidR="00320CD5" w:rsidRPr="001E566F" w:rsidRDefault="00320CD5" w:rsidP="001E566F">
            <w:pPr>
              <w:jc w:val="center"/>
              <w:rPr>
                <w:rFonts w:cstheme="minorHAnsi"/>
                <w:sz w:val="24"/>
                <w:szCs w:val="24"/>
              </w:rPr>
            </w:pPr>
            <w:r w:rsidRPr="001E566F">
              <w:rPr>
                <w:rFonts w:cstheme="minorHAnsi"/>
                <w:sz w:val="24"/>
                <w:szCs w:val="24"/>
              </w:rPr>
              <w:t>Implementa</w:t>
            </w:r>
            <w:r w:rsidR="001E566F">
              <w:rPr>
                <w:rFonts w:cstheme="minorHAnsi"/>
                <w:sz w:val="24"/>
                <w:szCs w:val="24"/>
              </w:rPr>
              <w:t>ção e Divulgação</w:t>
            </w:r>
          </w:p>
        </w:tc>
      </w:tr>
      <w:tr w:rsidR="00320CD5" w:rsidRPr="001E566F" w:rsidTr="00320CD5">
        <w:trPr>
          <w:jc w:val="center"/>
        </w:trPr>
        <w:tc>
          <w:tcPr>
            <w:tcW w:w="2802" w:type="dxa"/>
          </w:tcPr>
          <w:p w:rsidR="00320CD5" w:rsidRPr="001E566F" w:rsidRDefault="00320CD5" w:rsidP="00320CD5">
            <w:pPr>
              <w:jc w:val="center"/>
              <w:rPr>
                <w:rFonts w:cstheme="minorHAnsi"/>
                <w:sz w:val="24"/>
                <w:szCs w:val="24"/>
              </w:rPr>
            </w:pPr>
            <w:r w:rsidRPr="001E566F">
              <w:rPr>
                <w:rFonts w:cstheme="minorHAnsi"/>
                <w:sz w:val="24"/>
                <w:szCs w:val="24"/>
              </w:rPr>
              <w:t>Plan</w:t>
            </w:r>
            <w:r w:rsidR="001E566F">
              <w:rPr>
                <w:rFonts w:cstheme="minorHAnsi"/>
                <w:sz w:val="24"/>
                <w:szCs w:val="24"/>
              </w:rPr>
              <w:t>o</w:t>
            </w:r>
            <w:r w:rsidRPr="001E566F">
              <w:rPr>
                <w:rFonts w:cstheme="minorHAnsi"/>
                <w:sz w:val="24"/>
                <w:szCs w:val="24"/>
              </w:rPr>
              <w:t xml:space="preserve"> de Comunica</w:t>
            </w:r>
            <w:r w:rsidR="001E566F">
              <w:rPr>
                <w:rFonts w:cstheme="minorHAnsi"/>
                <w:sz w:val="24"/>
                <w:szCs w:val="24"/>
              </w:rPr>
              <w:t>ção</w:t>
            </w:r>
            <w:r w:rsidRPr="001E566F">
              <w:rPr>
                <w:rFonts w:cstheme="minorHAnsi"/>
                <w:sz w:val="24"/>
                <w:szCs w:val="24"/>
              </w:rPr>
              <w:t xml:space="preserve"> Social</w:t>
            </w:r>
          </w:p>
          <w:p w:rsidR="00320CD5" w:rsidRPr="001E566F" w:rsidRDefault="00320CD5" w:rsidP="00320CD5">
            <w:pPr>
              <w:jc w:val="center"/>
              <w:rPr>
                <w:rFonts w:cstheme="minorHAnsi"/>
                <w:sz w:val="24"/>
                <w:szCs w:val="24"/>
              </w:rPr>
            </w:pPr>
          </w:p>
        </w:tc>
        <w:tc>
          <w:tcPr>
            <w:tcW w:w="5842" w:type="dxa"/>
          </w:tcPr>
          <w:p w:rsidR="00320CD5" w:rsidRPr="001E566F" w:rsidRDefault="00320CD5" w:rsidP="00320CD5">
            <w:pPr>
              <w:jc w:val="center"/>
              <w:rPr>
                <w:rFonts w:cstheme="minorHAnsi"/>
                <w:sz w:val="24"/>
                <w:szCs w:val="24"/>
              </w:rPr>
            </w:pPr>
          </w:p>
          <w:p w:rsidR="00320CD5" w:rsidRPr="001E566F" w:rsidRDefault="00320CD5" w:rsidP="001E566F">
            <w:pPr>
              <w:jc w:val="center"/>
              <w:rPr>
                <w:rFonts w:cstheme="minorHAnsi"/>
                <w:sz w:val="24"/>
                <w:szCs w:val="24"/>
              </w:rPr>
            </w:pPr>
            <w:r w:rsidRPr="001E566F">
              <w:rPr>
                <w:rFonts w:cstheme="minorHAnsi"/>
                <w:sz w:val="24"/>
                <w:szCs w:val="24"/>
              </w:rPr>
              <w:t>A</w:t>
            </w:r>
            <w:r w:rsidR="001E566F">
              <w:rPr>
                <w:rFonts w:cstheme="minorHAnsi"/>
                <w:sz w:val="24"/>
                <w:szCs w:val="24"/>
              </w:rPr>
              <w:t>ções</w:t>
            </w:r>
            <w:r w:rsidRPr="001E566F">
              <w:rPr>
                <w:rFonts w:cstheme="minorHAnsi"/>
                <w:sz w:val="24"/>
                <w:szCs w:val="24"/>
              </w:rPr>
              <w:t xml:space="preserve"> realizadas</w:t>
            </w:r>
          </w:p>
        </w:tc>
      </w:tr>
      <w:tr w:rsidR="00320CD5" w:rsidRPr="001E566F" w:rsidTr="00320CD5">
        <w:trPr>
          <w:jc w:val="center"/>
        </w:trPr>
        <w:tc>
          <w:tcPr>
            <w:tcW w:w="2802" w:type="dxa"/>
          </w:tcPr>
          <w:p w:rsidR="00320CD5" w:rsidRPr="001E566F" w:rsidRDefault="00320CD5" w:rsidP="00320CD5">
            <w:pPr>
              <w:jc w:val="center"/>
              <w:rPr>
                <w:rFonts w:cstheme="minorHAnsi"/>
                <w:sz w:val="24"/>
                <w:szCs w:val="24"/>
              </w:rPr>
            </w:pPr>
          </w:p>
          <w:p w:rsidR="00320CD5" w:rsidRPr="001E566F" w:rsidRDefault="00320CD5" w:rsidP="00320CD5">
            <w:pPr>
              <w:jc w:val="center"/>
              <w:rPr>
                <w:rFonts w:cstheme="minorHAnsi"/>
                <w:sz w:val="24"/>
                <w:szCs w:val="24"/>
              </w:rPr>
            </w:pPr>
            <w:r w:rsidRPr="001E566F">
              <w:rPr>
                <w:rFonts w:cstheme="minorHAnsi"/>
                <w:sz w:val="24"/>
                <w:szCs w:val="24"/>
              </w:rPr>
              <w:t>Res</w:t>
            </w:r>
            <w:r w:rsidR="001E566F">
              <w:rPr>
                <w:rFonts w:cstheme="minorHAnsi"/>
                <w:sz w:val="24"/>
                <w:szCs w:val="24"/>
              </w:rPr>
              <w:t>í</w:t>
            </w:r>
            <w:r w:rsidRPr="001E566F">
              <w:rPr>
                <w:rFonts w:cstheme="minorHAnsi"/>
                <w:sz w:val="24"/>
                <w:szCs w:val="24"/>
              </w:rPr>
              <w:t>duos de E</w:t>
            </w:r>
            <w:r w:rsidR="001E566F">
              <w:rPr>
                <w:rFonts w:cstheme="minorHAnsi"/>
                <w:sz w:val="24"/>
                <w:szCs w:val="24"/>
              </w:rPr>
              <w:t>s</w:t>
            </w:r>
            <w:r w:rsidRPr="001E566F">
              <w:rPr>
                <w:rFonts w:cstheme="minorHAnsi"/>
                <w:sz w:val="24"/>
                <w:szCs w:val="24"/>
              </w:rPr>
              <w:t>cava</w:t>
            </w:r>
            <w:r w:rsidR="00BA04FF">
              <w:rPr>
                <w:rFonts w:cstheme="minorHAnsi"/>
                <w:sz w:val="24"/>
                <w:szCs w:val="24"/>
              </w:rPr>
              <w:t>ção</w:t>
            </w:r>
            <w:r w:rsidR="001E566F">
              <w:rPr>
                <w:rFonts w:cstheme="minorHAnsi"/>
                <w:sz w:val="24"/>
                <w:szCs w:val="24"/>
              </w:rPr>
              <w:t xml:space="preserve"> – Bota Fora</w:t>
            </w:r>
            <w:r w:rsidRPr="001E566F">
              <w:rPr>
                <w:rFonts w:cstheme="minorHAnsi"/>
                <w:sz w:val="24"/>
                <w:szCs w:val="24"/>
              </w:rPr>
              <w:t xml:space="preserve"> </w:t>
            </w:r>
          </w:p>
          <w:p w:rsidR="00320CD5" w:rsidRPr="001E566F" w:rsidRDefault="00320CD5" w:rsidP="00320CD5">
            <w:pPr>
              <w:jc w:val="center"/>
              <w:rPr>
                <w:rFonts w:cstheme="minorHAnsi"/>
                <w:sz w:val="24"/>
                <w:szCs w:val="24"/>
              </w:rPr>
            </w:pPr>
          </w:p>
        </w:tc>
        <w:tc>
          <w:tcPr>
            <w:tcW w:w="5842" w:type="dxa"/>
          </w:tcPr>
          <w:p w:rsidR="00320CD5" w:rsidRPr="001E566F" w:rsidRDefault="00320CD5" w:rsidP="00320CD5">
            <w:pPr>
              <w:jc w:val="center"/>
              <w:rPr>
                <w:rFonts w:cstheme="minorHAnsi"/>
                <w:sz w:val="24"/>
                <w:szCs w:val="24"/>
              </w:rPr>
            </w:pPr>
          </w:p>
          <w:p w:rsidR="00320CD5" w:rsidRPr="001E566F" w:rsidRDefault="001E566F" w:rsidP="001E566F">
            <w:pPr>
              <w:jc w:val="center"/>
              <w:rPr>
                <w:rFonts w:cstheme="minorHAnsi"/>
                <w:sz w:val="24"/>
                <w:szCs w:val="24"/>
              </w:rPr>
            </w:pPr>
            <w:r>
              <w:rPr>
                <w:rFonts w:cstheme="minorHAnsi"/>
                <w:sz w:val="24"/>
                <w:szCs w:val="24"/>
              </w:rPr>
              <w:t>Destino - Local</w:t>
            </w:r>
          </w:p>
        </w:tc>
      </w:tr>
    </w:tbl>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p>
    <w:p w:rsidR="00320CD5" w:rsidRPr="001E566F" w:rsidRDefault="001E566F" w:rsidP="00320CD5">
      <w:pPr>
        <w:jc w:val="center"/>
        <w:rPr>
          <w:rFonts w:cstheme="minorHAnsi"/>
          <w:b/>
          <w:sz w:val="26"/>
          <w:szCs w:val="26"/>
        </w:rPr>
      </w:pPr>
      <w:r>
        <w:rPr>
          <w:rFonts w:cstheme="minorHAnsi"/>
          <w:b/>
          <w:sz w:val="26"/>
          <w:szCs w:val="26"/>
        </w:rPr>
        <w:t>DATA</w:t>
      </w:r>
    </w:p>
    <w:p w:rsidR="00320CD5" w:rsidRPr="001E566F" w:rsidRDefault="00320CD5" w:rsidP="00320CD5">
      <w:pPr>
        <w:jc w:val="center"/>
        <w:rPr>
          <w:rFonts w:cstheme="minorHAnsi"/>
          <w:b/>
          <w:sz w:val="26"/>
          <w:szCs w:val="26"/>
        </w:rPr>
      </w:pPr>
    </w:p>
    <w:p w:rsidR="00320CD5" w:rsidRPr="001E566F" w:rsidRDefault="00320CD5" w:rsidP="00320CD5">
      <w:pPr>
        <w:jc w:val="center"/>
        <w:rPr>
          <w:rFonts w:cstheme="minorHAnsi"/>
          <w:b/>
          <w:sz w:val="26"/>
          <w:szCs w:val="26"/>
        </w:rPr>
      </w:pPr>
      <w:r w:rsidRPr="001E566F">
        <w:rPr>
          <w:rFonts w:cstheme="minorHAnsi"/>
          <w:b/>
          <w:sz w:val="26"/>
          <w:szCs w:val="26"/>
        </w:rPr>
        <w:t>Respons</w:t>
      </w:r>
      <w:r w:rsidR="001E566F">
        <w:rPr>
          <w:rFonts w:cstheme="minorHAnsi"/>
          <w:b/>
          <w:sz w:val="26"/>
          <w:szCs w:val="26"/>
        </w:rPr>
        <w:t>ável GMA</w:t>
      </w:r>
    </w:p>
    <w:p w:rsidR="00320CD5" w:rsidRPr="001E566F" w:rsidRDefault="00320CD5" w:rsidP="00320CD5">
      <w:pPr>
        <w:spacing w:after="120"/>
        <w:jc w:val="both"/>
        <w:rPr>
          <w:rFonts w:cstheme="minorHAnsi"/>
          <w:b/>
        </w:rPr>
      </w:pPr>
    </w:p>
    <w:p w:rsidR="00320CD5" w:rsidRPr="001E566F" w:rsidRDefault="00320CD5" w:rsidP="00320CD5">
      <w:pPr>
        <w:spacing w:after="120"/>
        <w:jc w:val="both"/>
        <w:rPr>
          <w:rFonts w:cstheme="minorHAnsi"/>
          <w:b/>
        </w:rPr>
      </w:pPr>
    </w:p>
    <w:p w:rsidR="00320CD5" w:rsidRPr="001E566F" w:rsidRDefault="00320CD5" w:rsidP="00320CD5">
      <w:pPr>
        <w:spacing w:after="120"/>
        <w:jc w:val="both"/>
        <w:rPr>
          <w:rFonts w:cstheme="minorHAnsi"/>
          <w:b/>
        </w:rPr>
      </w:pPr>
    </w:p>
    <w:p w:rsidR="00320CD5" w:rsidRPr="001E566F" w:rsidRDefault="00320CD5" w:rsidP="00320CD5">
      <w:pPr>
        <w:spacing w:after="120"/>
        <w:jc w:val="both"/>
        <w:rPr>
          <w:rFonts w:cstheme="minorHAnsi"/>
          <w:b/>
        </w:rPr>
      </w:pPr>
    </w:p>
    <w:p w:rsidR="00320CD5" w:rsidRPr="001E566F" w:rsidRDefault="00320CD5" w:rsidP="00320CD5">
      <w:pPr>
        <w:spacing w:after="120"/>
        <w:jc w:val="both"/>
        <w:rPr>
          <w:rFonts w:cstheme="minorHAnsi"/>
          <w:b/>
        </w:rPr>
      </w:pPr>
    </w:p>
    <w:p w:rsidR="00320CD5" w:rsidRDefault="00320CD5" w:rsidP="00320CD5">
      <w:pPr>
        <w:spacing w:after="120"/>
        <w:jc w:val="both"/>
        <w:rPr>
          <w:rFonts w:cstheme="minorHAnsi"/>
          <w:b/>
          <w:lang w:val="es-UY"/>
        </w:rPr>
      </w:pPr>
    </w:p>
    <w:p w:rsidR="00320CD5" w:rsidRDefault="00320CD5" w:rsidP="00320CD5">
      <w:pPr>
        <w:spacing w:after="120"/>
        <w:jc w:val="both"/>
        <w:rPr>
          <w:rFonts w:cstheme="minorHAnsi"/>
          <w:b/>
          <w:lang w:val="es-UY"/>
        </w:rPr>
      </w:pPr>
    </w:p>
    <w:p w:rsidR="00320CD5" w:rsidRDefault="00320CD5" w:rsidP="00320CD5">
      <w:pPr>
        <w:spacing w:after="120"/>
        <w:jc w:val="both"/>
        <w:rPr>
          <w:rFonts w:cstheme="minorHAnsi"/>
          <w:b/>
          <w:lang w:val="es-UY"/>
        </w:rPr>
      </w:pPr>
    </w:p>
    <w:p w:rsidR="00320CD5" w:rsidRDefault="00320CD5" w:rsidP="00320CD5">
      <w:pPr>
        <w:spacing w:after="120"/>
        <w:jc w:val="both"/>
        <w:rPr>
          <w:rFonts w:cstheme="minorHAnsi"/>
          <w:b/>
          <w:lang w:val="es-UY"/>
        </w:rPr>
      </w:pPr>
    </w:p>
    <w:p w:rsidR="00320CD5" w:rsidRDefault="00320CD5" w:rsidP="00320CD5">
      <w:pPr>
        <w:spacing w:after="120"/>
        <w:jc w:val="both"/>
        <w:rPr>
          <w:rFonts w:cstheme="minorHAnsi"/>
          <w:b/>
          <w:lang w:val="es-UY"/>
        </w:rPr>
      </w:pPr>
    </w:p>
    <w:p w:rsidR="00320CD5" w:rsidRDefault="00320CD5" w:rsidP="00320CD5">
      <w:pPr>
        <w:spacing w:after="120"/>
        <w:jc w:val="both"/>
        <w:rPr>
          <w:rFonts w:cstheme="minorHAnsi"/>
          <w:b/>
          <w:lang w:val="es-UY"/>
        </w:rPr>
      </w:pPr>
    </w:p>
    <w:p w:rsidR="00320CD5" w:rsidRDefault="00320CD5" w:rsidP="00320CD5">
      <w:pPr>
        <w:spacing w:after="120"/>
        <w:jc w:val="both"/>
        <w:rPr>
          <w:rFonts w:cstheme="minorHAnsi"/>
          <w:b/>
          <w:lang w:val="es-UY"/>
        </w:rPr>
      </w:pPr>
    </w:p>
    <w:p w:rsidR="00320CD5" w:rsidRDefault="00320CD5" w:rsidP="00320CD5">
      <w:pPr>
        <w:rPr>
          <w:rFonts w:cstheme="minorHAnsi"/>
          <w:b/>
          <w:lang w:val="es-UY"/>
        </w:rPr>
      </w:pPr>
      <w:r>
        <w:rPr>
          <w:rFonts w:cstheme="minorHAnsi"/>
          <w:b/>
          <w:lang w:val="es-UY"/>
        </w:rPr>
        <w:br w:type="page"/>
      </w:r>
    </w:p>
    <w:p w:rsidR="0073612F" w:rsidRPr="00D73BB7" w:rsidRDefault="00E2050B" w:rsidP="0073612F">
      <w:pPr>
        <w:autoSpaceDE w:val="0"/>
        <w:autoSpaceDN w:val="0"/>
        <w:adjustRightInd w:val="0"/>
        <w:spacing w:after="120" w:line="240" w:lineRule="auto"/>
        <w:jc w:val="both"/>
        <w:rPr>
          <w:rStyle w:val="longtext"/>
          <w:rFonts w:cstheme="minorHAnsi"/>
          <w:b/>
          <w:sz w:val="24"/>
          <w:szCs w:val="24"/>
        </w:rPr>
      </w:pPr>
      <w:r>
        <w:rPr>
          <w:rStyle w:val="longtext"/>
          <w:rFonts w:cstheme="minorHAnsi"/>
          <w:b/>
          <w:sz w:val="24"/>
          <w:szCs w:val="24"/>
        </w:rPr>
        <w:t xml:space="preserve">ANEXO </w:t>
      </w:r>
      <w:r w:rsidR="00320CD5">
        <w:rPr>
          <w:rStyle w:val="longtext"/>
          <w:rFonts w:cstheme="minorHAnsi"/>
          <w:b/>
          <w:sz w:val="24"/>
          <w:szCs w:val="24"/>
        </w:rPr>
        <w:t>IV</w:t>
      </w:r>
      <w:r>
        <w:rPr>
          <w:rStyle w:val="longtext"/>
          <w:rFonts w:cstheme="minorHAnsi"/>
          <w:b/>
          <w:sz w:val="24"/>
          <w:szCs w:val="24"/>
        </w:rPr>
        <w:t xml:space="preserve">. </w:t>
      </w:r>
      <w:r w:rsidR="00B125A0" w:rsidRPr="00D73BB7">
        <w:rPr>
          <w:rStyle w:val="longtext"/>
          <w:rFonts w:cstheme="minorHAnsi"/>
          <w:b/>
          <w:sz w:val="24"/>
          <w:szCs w:val="24"/>
        </w:rPr>
        <w:t xml:space="preserve">MANUAL AMBIENTAL DE CONSTRUÇÃO </w:t>
      </w:r>
      <w:r w:rsidR="00BD1245" w:rsidRPr="00D73BB7">
        <w:rPr>
          <w:rStyle w:val="longtext"/>
          <w:rFonts w:cstheme="minorHAnsi"/>
          <w:b/>
          <w:sz w:val="24"/>
          <w:szCs w:val="24"/>
        </w:rPr>
        <w:t>–</w:t>
      </w:r>
      <w:r w:rsidR="00B125A0" w:rsidRPr="00D73BB7">
        <w:rPr>
          <w:rStyle w:val="longtext"/>
          <w:rFonts w:cstheme="minorHAnsi"/>
          <w:b/>
          <w:sz w:val="24"/>
          <w:szCs w:val="24"/>
        </w:rPr>
        <w:t xml:space="preserve"> MAC</w:t>
      </w:r>
    </w:p>
    <w:p w:rsidR="00BD1245" w:rsidRPr="00BD1245" w:rsidRDefault="00BD1245" w:rsidP="009402ED">
      <w:pPr>
        <w:spacing w:after="120" w:line="240" w:lineRule="auto"/>
        <w:jc w:val="both"/>
        <w:rPr>
          <w:rFonts w:cstheme="minorHAnsi"/>
          <w:b/>
        </w:rPr>
      </w:pPr>
      <w:bookmarkStart w:id="7" w:name="_Toc167784824"/>
      <w:bookmarkStart w:id="8" w:name="_Toc279401109"/>
      <w:bookmarkStart w:id="9" w:name="_Toc292788920"/>
      <w:bookmarkStart w:id="10" w:name="_Toc292789132"/>
      <w:r w:rsidRPr="00BD1245">
        <w:rPr>
          <w:rFonts w:cstheme="minorHAnsi"/>
          <w:b/>
        </w:rPr>
        <w:t>1. INTRODUÇÃO</w:t>
      </w:r>
      <w:bookmarkEnd w:id="7"/>
      <w:bookmarkEnd w:id="8"/>
      <w:bookmarkEnd w:id="9"/>
      <w:bookmarkEnd w:id="10"/>
    </w:p>
    <w:p w:rsidR="00BD1245" w:rsidRPr="00BD1245" w:rsidRDefault="00BD1245" w:rsidP="009402ED">
      <w:pPr>
        <w:spacing w:after="120" w:line="240" w:lineRule="auto"/>
        <w:jc w:val="both"/>
        <w:rPr>
          <w:rFonts w:cstheme="minorHAnsi"/>
        </w:rPr>
      </w:pPr>
      <w:r w:rsidRPr="00BD1245">
        <w:rPr>
          <w:rFonts w:cstheme="minorHAnsi"/>
        </w:rPr>
        <w:t>O Manual Ambiental de Construções objetiva apresentar as diretrizes ambientais gerais que as empresas construtoras devem seguir no planejamento e execução das obras no âmbito de empreendimentos de saneamento.</w:t>
      </w:r>
    </w:p>
    <w:p w:rsidR="00BD1245" w:rsidRPr="00BD1245" w:rsidRDefault="00BD1245" w:rsidP="009402ED">
      <w:pPr>
        <w:spacing w:after="120" w:line="240" w:lineRule="auto"/>
        <w:jc w:val="both"/>
        <w:rPr>
          <w:rFonts w:cstheme="minorHAnsi"/>
        </w:rPr>
      </w:pPr>
      <w:bookmarkStart w:id="11" w:name="_Toc44130910"/>
      <w:r w:rsidRPr="00BD1245">
        <w:rPr>
          <w:rFonts w:cstheme="minorHAnsi"/>
        </w:rPr>
        <w:t xml:space="preserve">Os custos decorrentes das ações e procedimentos constantes do presente manual deverão estar inseridos nos custos de seus respectivos componentes da planilha de investimento e atividades do empreendimento. </w:t>
      </w:r>
    </w:p>
    <w:p w:rsidR="00BD1245" w:rsidRPr="009402ED" w:rsidRDefault="00BD1245" w:rsidP="009402ED">
      <w:pPr>
        <w:spacing w:after="120" w:line="240" w:lineRule="auto"/>
        <w:jc w:val="both"/>
        <w:rPr>
          <w:rFonts w:cstheme="minorHAnsi"/>
          <w:b/>
        </w:rPr>
      </w:pPr>
      <w:bookmarkStart w:id="12" w:name="_Toc167784827"/>
      <w:bookmarkStart w:id="13" w:name="_Toc279401110"/>
      <w:bookmarkStart w:id="14" w:name="_Toc292788921"/>
      <w:bookmarkStart w:id="15" w:name="_Toc292789133"/>
      <w:r w:rsidRPr="009402ED">
        <w:rPr>
          <w:rFonts w:cstheme="minorHAnsi"/>
          <w:b/>
        </w:rPr>
        <w:t xml:space="preserve">2. </w:t>
      </w:r>
      <w:bookmarkStart w:id="16" w:name="_Toc167784828"/>
      <w:bookmarkStart w:id="17" w:name="_Toc49252494"/>
      <w:bookmarkEnd w:id="11"/>
      <w:bookmarkEnd w:id="12"/>
      <w:r w:rsidRPr="009402ED">
        <w:rPr>
          <w:rFonts w:cstheme="minorHAnsi"/>
          <w:b/>
        </w:rPr>
        <w:t>SUPERVISÃO AMBIENTAL DAS OBRAS</w:t>
      </w:r>
      <w:bookmarkEnd w:id="13"/>
      <w:bookmarkEnd w:id="14"/>
      <w:bookmarkEnd w:id="15"/>
      <w:bookmarkEnd w:id="16"/>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A função de supervisão das obras deverá ser realizada: (i) pelo empreendedor, caso tenha disponibilidade de pessoal técnico apropriado; (ii) ou por empresa a ser contratada;(iii)  ou por equipe integrante de empresa gerenciadora/supervisora de obras ou pela equipe do empreendedor. </w:t>
      </w:r>
    </w:p>
    <w:p w:rsidR="00BD1245" w:rsidRPr="00BD1245" w:rsidRDefault="00BD1245" w:rsidP="009402ED">
      <w:pPr>
        <w:spacing w:after="120" w:line="240" w:lineRule="auto"/>
        <w:jc w:val="both"/>
        <w:rPr>
          <w:rFonts w:cstheme="minorHAnsi"/>
          <w:szCs w:val="24"/>
        </w:rPr>
      </w:pPr>
      <w:r w:rsidRPr="00BD1245">
        <w:rPr>
          <w:rFonts w:cstheme="minorHAnsi"/>
          <w:szCs w:val="24"/>
        </w:rPr>
        <w:t>Para tanto, deverão ser disponibilizados profissionais que serão responsáveis pelo acompanhamento do cumprimento dos requisitos técnicos e ambientais que constam do contrato de execução das obras.  Essesprofissionais são responsáveis por verificar e atestar que todas as atividades relativas ao meio ambiente envolvidas na construção das obras estão sendo executadas dentro dos padrões de qualidade ambiental recomendados nas especificações de construção e montagem, nas licenças ambientais expedidas e no Manual Ambiental de Construção.</w:t>
      </w:r>
    </w:p>
    <w:p w:rsidR="00BD1245" w:rsidRPr="00BD1245" w:rsidRDefault="00BD1245" w:rsidP="009402ED">
      <w:pPr>
        <w:spacing w:after="120" w:line="240" w:lineRule="auto"/>
        <w:jc w:val="both"/>
        <w:rPr>
          <w:rFonts w:cstheme="minorHAnsi"/>
          <w:szCs w:val="24"/>
        </w:rPr>
      </w:pPr>
      <w:r w:rsidRPr="00BD1245">
        <w:rPr>
          <w:rFonts w:cstheme="minorHAnsi"/>
          <w:szCs w:val="24"/>
        </w:rPr>
        <w:t>O Manual Ambiental de Construção – MAC apresenta um conjunto de atividades que incluem desde aspectos considerados nas diretrizes para localização e operação de canteiros até ações ao gerenciamento de resíduos, de saúde e segurança nas obras, articulando-se com outros programas como o de Comunicação Social.</w:t>
      </w:r>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A supervisão ambiental deve trabalhar em coordenação permanente com os demais integrantes da gestão ambiental do empreendimento, executando inspeções técnicas nas diferentes frentes de obra ou atividades correlatas em desenvolvimento. </w:t>
      </w:r>
    </w:p>
    <w:p w:rsidR="00BD1245" w:rsidRPr="00BD1245" w:rsidRDefault="00BD1245" w:rsidP="009402ED">
      <w:pPr>
        <w:spacing w:after="120" w:line="240" w:lineRule="auto"/>
        <w:jc w:val="both"/>
        <w:rPr>
          <w:rFonts w:cstheme="minorHAnsi"/>
          <w:szCs w:val="24"/>
        </w:rPr>
      </w:pPr>
      <w:r w:rsidRPr="00BD1245">
        <w:rPr>
          <w:rFonts w:cstheme="minorHAnsi"/>
          <w:szCs w:val="24"/>
        </w:rPr>
        <w:t>À Supervisão Ambiental cabe, especialmente:</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acordar e aprovar e revisar o planejamento ambiental de obras, por meio de reuniões periódicas com a coordenação ambiental do projeto e os responsáveis ambientais de cada construtora / lote de obras;</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implementar inspeções ambientais, para verificar o grau de adequação das atividades executadas, em relação aos requisitos ambientais estabelecidos para as obras e programas ambientais a elas ligados;</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 xml:space="preserve">verificar o atendimento às exigências dos órgãos ambientais relativas ao processo de licenciamento do empreendimento e às recomendações das entidades financiadoras internacionais; </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 xml:space="preserve">inspecionar periodicamente, e sem aviso prévio, as distintas frentes de serviço no campo, para acompanhar a execução das obras e sua adequação ou não aos programas de gestão ambiental; </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avaliar as atividades das equipes ambientais das empresas construtoras;</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sugerir ações e procedimentos, de modo a evitar, minimizar, controlar ou mitigar impactos potenciais;</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 xml:space="preserve">propor, no caso de não atendimento dos requisitos ambientais, ou seja, na situação de configuração de não – conformidades significativas e não resolvidas no âmbito das reuniões quinzenais de planejamento, penalidades contra a empresa construtora. </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 xml:space="preserve">avaliar, no caso de ações que tragam impactos ambientais significativos ou de continuidade sistemática de não-conformidades significativas, a necessidade de paralisação das obras no trecho considerado de modo a possibilitar a adoção, a tempo, de medidas corretivas.  Nesse caso, a supervisão deve preparar relatório sintético à coordenação de gestão sócio-ambiental, informando das questões envolvidas e da proposição de paralisação.  </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avaliar periodicamente a eficiência dos programas ambientais relacionados às intervenções físicas previstas e propor os ajustes necessários;</w:t>
      </w:r>
    </w:p>
    <w:p w:rsidR="00BD1245" w:rsidRPr="00BD1245" w:rsidRDefault="00BD1245" w:rsidP="003F0905">
      <w:pPr>
        <w:numPr>
          <w:ilvl w:val="0"/>
          <w:numId w:val="24"/>
        </w:numPr>
        <w:spacing w:after="120" w:line="240" w:lineRule="auto"/>
        <w:jc w:val="both"/>
        <w:rPr>
          <w:rFonts w:cstheme="minorHAnsi"/>
          <w:szCs w:val="24"/>
        </w:rPr>
      </w:pPr>
      <w:r w:rsidRPr="00BD1245">
        <w:rPr>
          <w:rFonts w:cstheme="minorHAnsi"/>
          <w:szCs w:val="24"/>
        </w:rPr>
        <w:t>preparar e apresentar relatórios periódicos de supervisão ambiental ao empreendedor e às entidades financiadoras nacionais e internacionais. Os relatórios de supervisão devem ser, no mínimo, mensais.</w:t>
      </w:r>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O Plano Ambiental tem como característica relevante a análise prévia do dia-a-dia das obras. O planejamento ambiental deve ser elaborado quinzenalmente. </w:t>
      </w:r>
    </w:p>
    <w:p w:rsidR="00BD1245" w:rsidRPr="00BD1245" w:rsidRDefault="00BD1245" w:rsidP="009402ED">
      <w:pPr>
        <w:spacing w:after="120" w:line="240" w:lineRule="auto"/>
        <w:jc w:val="both"/>
        <w:rPr>
          <w:rFonts w:cstheme="minorHAnsi"/>
          <w:b/>
        </w:rPr>
      </w:pPr>
      <w:bookmarkStart w:id="18" w:name="_Toc50219662"/>
      <w:bookmarkStart w:id="19" w:name="_Toc167784829"/>
      <w:bookmarkStart w:id="20" w:name="_Toc279401111"/>
      <w:bookmarkStart w:id="21" w:name="_Toc292788922"/>
      <w:bookmarkStart w:id="22" w:name="_Toc292789134"/>
      <w:r w:rsidRPr="00BD1245">
        <w:rPr>
          <w:rFonts w:cstheme="minorHAnsi"/>
          <w:b/>
        </w:rPr>
        <w:t>3. EQUIPE DA CONSTRUTORA</w:t>
      </w:r>
      <w:bookmarkEnd w:id="18"/>
      <w:bookmarkEnd w:id="19"/>
      <w:bookmarkEnd w:id="20"/>
      <w:bookmarkEnd w:id="21"/>
      <w:bookmarkEnd w:id="22"/>
    </w:p>
    <w:p w:rsidR="00BD1245" w:rsidRPr="00BD1245" w:rsidRDefault="00BD1245" w:rsidP="009402ED">
      <w:pPr>
        <w:spacing w:after="120" w:line="240" w:lineRule="auto"/>
        <w:jc w:val="both"/>
        <w:rPr>
          <w:rFonts w:cstheme="minorHAnsi"/>
          <w:szCs w:val="24"/>
        </w:rPr>
      </w:pPr>
      <w:r w:rsidRPr="00BD1245">
        <w:rPr>
          <w:rFonts w:cstheme="minorHAnsi"/>
          <w:szCs w:val="24"/>
        </w:rPr>
        <w:t>A construtora deve possuir uma equipe composta por um responsável pela coordenação das atividades de proteção ambiental e, se preciso, auxiliares para atividades de campo.</w:t>
      </w:r>
    </w:p>
    <w:p w:rsidR="00BD1245" w:rsidRPr="00BD1245" w:rsidRDefault="00BD1245" w:rsidP="009402ED">
      <w:pPr>
        <w:spacing w:after="120" w:line="240" w:lineRule="auto"/>
        <w:jc w:val="both"/>
        <w:rPr>
          <w:rFonts w:cstheme="minorHAnsi"/>
          <w:szCs w:val="24"/>
        </w:rPr>
      </w:pPr>
      <w:r w:rsidRPr="00BD1245">
        <w:rPr>
          <w:rFonts w:cstheme="minorHAnsi"/>
          <w:szCs w:val="24"/>
        </w:rPr>
        <w:t>O Responsável Ambiental da Construtora será o profissional responsável pelo planejamento ambiental das obras e o representante da Construtora na articulação e relacionamento com a supervisão ambiental de obras e com a Coordenação Ambiental do Empreendedor.</w:t>
      </w:r>
    </w:p>
    <w:p w:rsidR="00BD1245" w:rsidRPr="00BD1245" w:rsidRDefault="00BD1245" w:rsidP="009402ED">
      <w:pPr>
        <w:spacing w:after="120" w:line="240" w:lineRule="auto"/>
        <w:jc w:val="both"/>
        <w:rPr>
          <w:rFonts w:cstheme="minorHAnsi"/>
          <w:b/>
        </w:rPr>
      </w:pPr>
      <w:bookmarkStart w:id="23" w:name="_Toc167784830"/>
      <w:bookmarkStart w:id="24" w:name="_Toc279401112"/>
      <w:bookmarkStart w:id="25" w:name="_Toc292788923"/>
      <w:bookmarkStart w:id="26" w:name="_Toc292789135"/>
      <w:r w:rsidRPr="00BD1245">
        <w:rPr>
          <w:rFonts w:cstheme="minorHAnsi"/>
          <w:b/>
        </w:rPr>
        <w:t>3.1 Contratação de pessoal</w:t>
      </w:r>
      <w:bookmarkEnd w:id="23"/>
      <w:bookmarkEnd w:id="24"/>
      <w:bookmarkEnd w:id="25"/>
      <w:bookmarkEnd w:id="26"/>
    </w:p>
    <w:p w:rsidR="00BD1245" w:rsidRPr="00BD1245" w:rsidRDefault="00BD1245" w:rsidP="009402ED">
      <w:pPr>
        <w:spacing w:after="120" w:line="240" w:lineRule="auto"/>
        <w:jc w:val="both"/>
        <w:rPr>
          <w:rFonts w:cstheme="minorHAnsi"/>
          <w:szCs w:val="24"/>
        </w:rPr>
      </w:pPr>
      <w:r w:rsidRPr="00BD1245">
        <w:rPr>
          <w:rFonts w:cstheme="minorHAnsi"/>
          <w:szCs w:val="24"/>
        </w:rPr>
        <w:t>Durante o cadastro e seleção de pessoal, deverá ser dada prioridade aos trabalhadores da região da área de influência do empreendimento.</w:t>
      </w:r>
    </w:p>
    <w:p w:rsidR="00BD1245" w:rsidRPr="00BD1245" w:rsidRDefault="00BD1245" w:rsidP="009402ED">
      <w:pPr>
        <w:spacing w:after="120" w:line="240" w:lineRule="auto"/>
        <w:jc w:val="both"/>
        <w:rPr>
          <w:rFonts w:cstheme="minorHAnsi"/>
          <w:szCs w:val="24"/>
        </w:rPr>
      </w:pPr>
      <w:r w:rsidRPr="00BD1245">
        <w:rPr>
          <w:rFonts w:cstheme="minorHAnsi"/>
          <w:szCs w:val="24"/>
        </w:rPr>
        <w:t>As informações quanto ao cadastramento de pessoal, deverão ser claras, quanto ao tipo de serviço oferecido, número de vagas por categoria, grau de instrução e temporalidade das obras, o que evitará que um grande número de interessados se desloque para o local, sem que preencha os requisitos necessários.</w:t>
      </w:r>
    </w:p>
    <w:p w:rsidR="00BD1245" w:rsidRPr="00BD1245" w:rsidRDefault="00BD1245" w:rsidP="009402ED">
      <w:pPr>
        <w:spacing w:after="120" w:line="240" w:lineRule="auto"/>
        <w:jc w:val="both"/>
        <w:rPr>
          <w:rFonts w:cstheme="minorHAnsi"/>
          <w:szCs w:val="24"/>
        </w:rPr>
      </w:pPr>
      <w:r w:rsidRPr="00BD1245">
        <w:rPr>
          <w:rFonts w:cstheme="minorHAnsi"/>
          <w:szCs w:val="24"/>
        </w:rPr>
        <w:t>Os responsáveis pela obra deverão passar aos trabalhadores informações corretas sobre o empreendimento, em especial no que se refere a temporalidade dos serviços.</w:t>
      </w:r>
    </w:p>
    <w:p w:rsidR="00BD1245" w:rsidRPr="00BD1245" w:rsidRDefault="00BD1245" w:rsidP="009402ED">
      <w:pPr>
        <w:spacing w:after="120" w:line="240" w:lineRule="auto"/>
        <w:jc w:val="both"/>
        <w:rPr>
          <w:rFonts w:cstheme="minorHAnsi"/>
          <w:szCs w:val="24"/>
        </w:rPr>
      </w:pPr>
      <w:r w:rsidRPr="00BD1245">
        <w:rPr>
          <w:rFonts w:cstheme="minorHAnsi"/>
          <w:szCs w:val="24"/>
        </w:rPr>
        <w:t>Quanto às adversidades diretas aos trabalhadores na obra, recomenda-se o cumprimento das normas regulamentadoras do Ministério do Trabalho, especificamente quanto a proteção do trabalhador e do ambiente de trabalho.</w:t>
      </w:r>
    </w:p>
    <w:p w:rsidR="00BD1245" w:rsidRPr="00BD1245" w:rsidRDefault="00BD1245" w:rsidP="009402ED">
      <w:pPr>
        <w:spacing w:after="120" w:line="240" w:lineRule="auto"/>
        <w:jc w:val="both"/>
        <w:rPr>
          <w:rFonts w:cstheme="minorHAnsi"/>
          <w:b/>
        </w:rPr>
      </w:pPr>
      <w:bookmarkStart w:id="27" w:name="_Toc56908901"/>
      <w:bookmarkStart w:id="28" w:name="_Toc167784831"/>
      <w:bookmarkStart w:id="29" w:name="_Toc279401113"/>
      <w:bookmarkStart w:id="30" w:name="_Toc292788924"/>
      <w:bookmarkStart w:id="31" w:name="_Toc292789136"/>
      <w:r w:rsidRPr="00BD1245">
        <w:rPr>
          <w:rFonts w:cstheme="minorHAnsi"/>
          <w:b/>
        </w:rPr>
        <w:t xml:space="preserve">4. REQUERIMENTOS AMBIENTAIS PARA CONTRATAÇÃO DE </w:t>
      </w:r>
      <w:bookmarkEnd w:id="17"/>
      <w:r w:rsidRPr="00BD1245">
        <w:rPr>
          <w:rFonts w:cstheme="minorHAnsi"/>
          <w:b/>
        </w:rPr>
        <w:t>EMPRESAS</w:t>
      </w:r>
      <w:bookmarkEnd w:id="27"/>
      <w:bookmarkEnd w:id="28"/>
      <w:bookmarkEnd w:id="29"/>
      <w:bookmarkEnd w:id="30"/>
      <w:bookmarkEnd w:id="31"/>
    </w:p>
    <w:p w:rsidR="00BD1245" w:rsidRPr="00BD1245" w:rsidRDefault="00BD1245" w:rsidP="009402ED">
      <w:pPr>
        <w:spacing w:after="120" w:line="240" w:lineRule="auto"/>
        <w:jc w:val="both"/>
        <w:rPr>
          <w:rFonts w:cstheme="minorHAnsi"/>
          <w:szCs w:val="24"/>
        </w:rPr>
      </w:pPr>
      <w:r w:rsidRPr="00BD1245">
        <w:rPr>
          <w:rFonts w:cstheme="minorHAnsi"/>
          <w:szCs w:val="24"/>
        </w:rPr>
        <w:t>O edital de licitação das obras deverá estabelecer os requisitos ambientais mínimos a serem atendidos pelas empresas construtoras na fase de licitação das obras. Deve-se exigir das empresas proponentes:</w:t>
      </w:r>
    </w:p>
    <w:p w:rsidR="009402ED" w:rsidRDefault="00BD1245" w:rsidP="003F0905">
      <w:pPr>
        <w:numPr>
          <w:ilvl w:val="0"/>
          <w:numId w:val="25"/>
        </w:numPr>
        <w:spacing w:after="120" w:line="240" w:lineRule="auto"/>
        <w:jc w:val="both"/>
        <w:rPr>
          <w:rFonts w:cstheme="minorHAnsi"/>
          <w:szCs w:val="24"/>
        </w:rPr>
      </w:pPr>
      <w:r w:rsidRPr="009402ED">
        <w:rPr>
          <w:rFonts w:cstheme="minorHAnsi"/>
          <w:szCs w:val="24"/>
        </w:rPr>
        <w:t>Qualificação técnica ambiental, com base em experiência comprovada na execução de projetos e obras relacionadas ao empreendimento - sistemas de esgotamentos sanitário e/ou abastecimento de água, com a consideração de aspectos ambientais construtivos</w:t>
      </w:r>
      <w:r w:rsidRPr="009402ED">
        <w:rPr>
          <w:rFonts w:cstheme="minorHAnsi"/>
          <w:color w:val="FF0000"/>
          <w:szCs w:val="24"/>
        </w:rPr>
        <w:t>.</w:t>
      </w:r>
    </w:p>
    <w:p w:rsidR="00BD1245" w:rsidRPr="009402ED" w:rsidRDefault="00BD1245" w:rsidP="003F0905">
      <w:pPr>
        <w:numPr>
          <w:ilvl w:val="0"/>
          <w:numId w:val="25"/>
        </w:numPr>
        <w:spacing w:after="120" w:line="240" w:lineRule="auto"/>
        <w:jc w:val="both"/>
        <w:rPr>
          <w:rFonts w:cstheme="minorHAnsi"/>
          <w:szCs w:val="24"/>
        </w:rPr>
      </w:pPr>
      <w:r w:rsidRPr="009402ED">
        <w:rPr>
          <w:rFonts w:cstheme="minorHAnsi"/>
          <w:szCs w:val="24"/>
        </w:rPr>
        <w:t>Relação da equipe ambiental própria ou de empresa subcontratada, acompanhada de declaração de que esta atuará sob total responsabilidade da empresa proponente.</w:t>
      </w:r>
    </w:p>
    <w:p w:rsidR="00BD1245" w:rsidRPr="00BD1245" w:rsidRDefault="00BD1245" w:rsidP="003F0905">
      <w:pPr>
        <w:numPr>
          <w:ilvl w:val="0"/>
          <w:numId w:val="25"/>
        </w:numPr>
        <w:spacing w:after="120" w:line="240" w:lineRule="auto"/>
        <w:jc w:val="both"/>
        <w:rPr>
          <w:rFonts w:cstheme="minorHAnsi"/>
          <w:szCs w:val="24"/>
        </w:rPr>
      </w:pPr>
      <w:r w:rsidRPr="00BD1245">
        <w:rPr>
          <w:rFonts w:cstheme="minorHAnsi"/>
          <w:szCs w:val="24"/>
        </w:rPr>
        <w:t>Orçamento onde constem explicitamente os preços unitários e globais propostos para as atividades ligadas às questões ambientais, assim como pela atuação da equipe ambiental na obra.</w:t>
      </w:r>
    </w:p>
    <w:p w:rsidR="00BD1245" w:rsidRPr="00BD1245" w:rsidRDefault="00BD1245" w:rsidP="009402ED">
      <w:pPr>
        <w:spacing w:after="120" w:line="240" w:lineRule="auto"/>
        <w:jc w:val="both"/>
        <w:rPr>
          <w:rFonts w:cstheme="minorHAnsi"/>
          <w:szCs w:val="24"/>
        </w:rPr>
      </w:pPr>
      <w:r w:rsidRPr="00BD1245">
        <w:rPr>
          <w:rFonts w:cstheme="minorHAnsi"/>
          <w:szCs w:val="24"/>
        </w:rPr>
        <w:t>Os editais de licitação devem prever, também, exigência de aplicação e cumprimento do Manual Ambiental de Construção e cláusulas de penalização financeira para o não-cumprimento do mesmo.</w:t>
      </w:r>
    </w:p>
    <w:p w:rsidR="009402ED" w:rsidRDefault="009402ED" w:rsidP="009402ED">
      <w:pPr>
        <w:spacing w:after="120" w:line="240" w:lineRule="auto"/>
        <w:jc w:val="both"/>
        <w:rPr>
          <w:rFonts w:cstheme="minorHAnsi"/>
          <w:b/>
        </w:rPr>
      </w:pPr>
      <w:bookmarkStart w:id="32" w:name="_Toc167784832"/>
      <w:bookmarkStart w:id="33" w:name="_Toc279401114"/>
      <w:bookmarkStart w:id="34" w:name="_Toc292788925"/>
      <w:bookmarkStart w:id="35" w:name="_Toc292789137"/>
    </w:p>
    <w:p w:rsidR="00BD1245" w:rsidRPr="00BD1245" w:rsidRDefault="00BD1245" w:rsidP="009402ED">
      <w:pPr>
        <w:spacing w:after="120" w:line="240" w:lineRule="auto"/>
        <w:jc w:val="both"/>
        <w:rPr>
          <w:rFonts w:cstheme="minorHAnsi"/>
          <w:b/>
        </w:rPr>
      </w:pPr>
      <w:r w:rsidRPr="00BD1245">
        <w:rPr>
          <w:rFonts w:cstheme="minorHAnsi"/>
          <w:b/>
        </w:rPr>
        <w:t>4.1. Aquisição de materiais e equipamentos</w:t>
      </w:r>
      <w:bookmarkEnd w:id="32"/>
      <w:bookmarkEnd w:id="33"/>
      <w:bookmarkEnd w:id="34"/>
      <w:bookmarkEnd w:id="35"/>
    </w:p>
    <w:p w:rsidR="00BD1245" w:rsidRPr="00BD1245" w:rsidRDefault="00BD1245" w:rsidP="009402ED">
      <w:pPr>
        <w:spacing w:after="120" w:line="240" w:lineRule="auto"/>
        <w:jc w:val="both"/>
        <w:rPr>
          <w:rFonts w:cstheme="minorHAnsi"/>
          <w:szCs w:val="24"/>
          <w:lang w:val="pt-PT"/>
        </w:rPr>
      </w:pPr>
      <w:r w:rsidRPr="00BD1245">
        <w:rPr>
          <w:rFonts w:cstheme="minorHAnsi"/>
          <w:szCs w:val="24"/>
          <w:lang w:val="pt-PT"/>
        </w:rPr>
        <w:t>Para esta ação são propostas medidas de caráter preventivo e corretivo sendo de responsabilidade da empresa executora da obra:</w:t>
      </w:r>
    </w:p>
    <w:p w:rsidR="00BD1245" w:rsidRPr="00BD1245" w:rsidRDefault="00BD1245" w:rsidP="003F0905">
      <w:pPr>
        <w:numPr>
          <w:ilvl w:val="0"/>
          <w:numId w:val="26"/>
        </w:numPr>
        <w:spacing w:after="120" w:line="240" w:lineRule="auto"/>
        <w:jc w:val="both"/>
        <w:rPr>
          <w:rFonts w:cstheme="minorHAnsi"/>
          <w:szCs w:val="24"/>
        </w:rPr>
      </w:pPr>
      <w:r w:rsidRPr="00BD1245">
        <w:rPr>
          <w:rFonts w:cstheme="minorHAnsi"/>
          <w:szCs w:val="24"/>
          <w:lang w:val="pt-PT"/>
        </w:rPr>
        <w:t>Procurar adquirir substância minerais (pedras, areias e argilas) de mineradores que possuam áreas legalizadas quanto aos aspectos minerário e ambiental, e que desenvolvam planos de controle ambiental em seus empreendimentos, evitando adquirir materiais pétreos provenientes de lavras clandestinas.</w:t>
      </w:r>
    </w:p>
    <w:p w:rsidR="00BD1245" w:rsidRPr="00BD1245" w:rsidRDefault="00BD1245" w:rsidP="003F0905">
      <w:pPr>
        <w:numPr>
          <w:ilvl w:val="0"/>
          <w:numId w:val="26"/>
        </w:numPr>
        <w:spacing w:after="120" w:line="240" w:lineRule="auto"/>
        <w:jc w:val="both"/>
        <w:rPr>
          <w:rFonts w:cstheme="minorHAnsi"/>
          <w:szCs w:val="24"/>
        </w:rPr>
      </w:pPr>
      <w:r w:rsidRPr="00BD1245">
        <w:rPr>
          <w:rFonts w:cstheme="minorHAnsi"/>
          <w:szCs w:val="24"/>
          <w:lang w:val="pt-PT"/>
        </w:rPr>
        <w:t>Utilizar sempre que possível material de construção civil procedente do município ou estado onde o empreendimento se localiza, assegurando o retorno econômico para a região.</w:t>
      </w:r>
    </w:p>
    <w:p w:rsidR="00BD1245" w:rsidRPr="00BD1245" w:rsidRDefault="00BD1245" w:rsidP="003F0905">
      <w:pPr>
        <w:numPr>
          <w:ilvl w:val="0"/>
          <w:numId w:val="26"/>
        </w:numPr>
        <w:spacing w:after="120" w:line="240" w:lineRule="auto"/>
        <w:jc w:val="both"/>
        <w:rPr>
          <w:rFonts w:cstheme="minorHAnsi"/>
          <w:szCs w:val="24"/>
        </w:rPr>
      </w:pPr>
      <w:r w:rsidRPr="00BD1245">
        <w:rPr>
          <w:rFonts w:cstheme="minorHAnsi"/>
          <w:szCs w:val="24"/>
          <w:lang w:val="pt-PT"/>
        </w:rPr>
        <w:t>Recuperar as superfícies degradadas, durante a mobilização de equipamentos pesados para a área de influência direta do projeto. Considerando-se que alguns equipamentos provocam instabilização das superfícies das vias públicas, principalmente daquelas que se encontram em leito natural, deve-se fazer investigações para identificar a ocorrência de processos degradativos, visando a tomada de decisões em tempo hábil.</w:t>
      </w:r>
    </w:p>
    <w:p w:rsidR="00BD1245" w:rsidRPr="00BD1245" w:rsidRDefault="00BD1245" w:rsidP="003F0905">
      <w:pPr>
        <w:numPr>
          <w:ilvl w:val="0"/>
          <w:numId w:val="26"/>
        </w:numPr>
        <w:spacing w:after="120" w:line="240" w:lineRule="auto"/>
        <w:jc w:val="both"/>
        <w:rPr>
          <w:rFonts w:cstheme="minorHAnsi"/>
          <w:szCs w:val="24"/>
        </w:rPr>
      </w:pPr>
      <w:r w:rsidRPr="00BD1245">
        <w:rPr>
          <w:rFonts w:cstheme="minorHAnsi"/>
          <w:szCs w:val="24"/>
          <w:lang w:val="pt-PT"/>
        </w:rPr>
        <w:t>Fazer o controle de erosão e assoreamento, nas vias de acesso em leito natural utilizadas durante a ação.</w:t>
      </w:r>
    </w:p>
    <w:p w:rsidR="00BD1245" w:rsidRPr="00BD1245" w:rsidRDefault="00BD1245" w:rsidP="009402ED">
      <w:pPr>
        <w:spacing w:after="120" w:line="240" w:lineRule="auto"/>
        <w:jc w:val="both"/>
        <w:rPr>
          <w:rFonts w:cstheme="minorHAnsi"/>
          <w:b/>
        </w:rPr>
      </w:pPr>
      <w:bookmarkStart w:id="36" w:name="_Toc56908902"/>
      <w:bookmarkStart w:id="37" w:name="_Toc167784833"/>
      <w:bookmarkStart w:id="38" w:name="_Toc279401115"/>
      <w:bookmarkStart w:id="39" w:name="_Toc292788926"/>
      <w:bookmarkStart w:id="40" w:name="_Toc292789138"/>
      <w:r w:rsidRPr="00BD1245">
        <w:rPr>
          <w:rFonts w:cstheme="minorHAnsi"/>
          <w:b/>
        </w:rPr>
        <w:t>5. PLAN</w:t>
      </w:r>
      <w:r w:rsidR="009402ED">
        <w:rPr>
          <w:rFonts w:cstheme="minorHAnsi"/>
          <w:b/>
        </w:rPr>
        <w:t xml:space="preserve">O DE CONTROLE </w:t>
      </w:r>
      <w:r w:rsidRPr="00BD1245">
        <w:rPr>
          <w:rFonts w:cstheme="minorHAnsi"/>
          <w:b/>
        </w:rPr>
        <w:t>AMBIENTAL DE OBRAS</w:t>
      </w:r>
      <w:bookmarkEnd w:id="36"/>
      <w:bookmarkEnd w:id="37"/>
      <w:bookmarkEnd w:id="38"/>
      <w:bookmarkEnd w:id="39"/>
      <w:bookmarkEnd w:id="40"/>
      <w:r w:rsidR="009402ED">
        <w:rPr>
          <w:rFonts w:cstheme="minorHAnsi"/>
          <w:b/>
        </w:rPr>
        <w:t xml:space="preserve"> - PCAO</w:t>
      </w:r>
    </w:p>
    <w:p w:rsidR="00BD1245" w:rsidRPr="00BD1245" w:rsidRDefault="00BD1245" w:rsidP="009402ED">
      <w:pPr>
        <w:spacing w:after="120" w:line="240" w:lineRule="auto"/>
        <w:jc w:val="both"/>
        <w:rPr>
          <w:rFonts w:cstheme="minorHAnsi"/>
          <w:szCs w:val="24"/>
        </w:rPr>
      </w:pPr>
      <w:r w:rsidRPr="00BD1245">
        <w:rPr>
          <w:rFonts w:cstheme="minorHAnsi"/>
          <w:szCs w:val="24"/>
        </w:rPr>
        <w:t>O Manual Ambiental de Construção é um conjunto de atividades que inclui desde aspectos considerados nas diretrizes para localização e operação de canteiros aos aspectos relativos de Gerenciamento de Resíduos, de Saúde e Segurança nas Obras, passando pela articulação com os demais programas ambientais.</w:t>
      </w:r>
    </w:p>
    <w:p w:rsidR="00BD1245" w:rsidRPr="00BD1245" w:rsidRDefault="00BD1245" w:rsidP="009402ED">
      <w:pPr>
        <w:spacing w:after="120" w:line="240" w:lineRule="auto"/>
        <w:jc w:val="both"/>
        <w:rPr>
          <w:rFonts w:cstheme="minorHAnsi"/>
          <w:szCs w:val="24"/>
        </w:rPr>
      </w:pPr>
      <w:r w:rsidRPr="00BD1245">
        <w:rPr>
          <w:rFonts w:cstheme="minorHAnsi"/>
          <w:szCs w:val="24"/>
        </w:rPr>
        <w:t>No âmbito do MANUAL AMBIENTAL DE CONSTRUÇÃO, o planejamento ambiental deve ser realizado logo ao início do contrato com a empresa construtora e atualizado permanentemente.</w:t>
      </w:r>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A empresa construtora deverá, 30 dias antes do início das obras, apresentar à supervisão ambiental </w:t>
      </w:r>
      <w:r w:rsidR="009402ED">
        <w:rPr>
          <w:rFonts w:cstheme="minorHAnsi"/>
          <w:szCs w:val="24"/>
        </w:rPr>
        <w:t xml:space="preserve">o </w:t>
      </w:r>
      <w:r w:rsidR="009402ED" w:rsidRPr="009402ED">
        <w:rPr>
          <w:rFonts w:cstheme="minorHAnsi"/>
          <w:b/>
          <w:szCs w:val="24"/>
        </w:rPr>
        <w:t>Plano de Controle Ambiental de Obras – PCAO</w:t>
      </w:r>
      <w:r w:rsidR="009402ED">
        <w:rPr>
          <w:rFonts w:cstheme="minorHAnsi"/>
          <w:szCs w:val="24"/>
        </w:rPr>
        <w:t xml:space="preserve"> com </w:t>
      </w:r>
      <w:r w:rsidRPr="00BD1245">
        <w:rPr>
          <w:rFonts w:cstheme="minorHAnsi"/>
          <w:szCs w:val="24"/>
        </w:rPr>
        <w:t>um detalhamento do Manual Ambiental de Construção,</w:t>
      </w:r>
      <w:r w:rsidR="009402ED">
        <w:rPr>
          <w:rFonts w:cstheme="minorHAnsi"/>
          <w:szCs w:val="24"/>
        </w:rPr>
        <w:t>específico para cada empreendimento,</w:t>
      </w:r>
      <w:r w:rsidRPr="00BD1245">
        <w:rPr>
          <w:rFonts w:cstheme="minorHAnsi"/>
          <w:szCs w:val="24"/>
        </w:rPr>
        <w:t xml:space="preserve"> com base: (i) no projeto executivo elaborado; (ii) nas diretrizes gerais constantes desse Manual Ambiental de Construção; (iii) nos programas constantes nos estudos ambientais EIA/RIMA, RCA, e</w:t>
      </w:r>
      <w:r w:rsidR="009402ED">
        <w:rPr>
          <w:rFonts w:cstheme="minorHAnsi"/>
          <w:szCs w:val="24"/>
        </w:rPr>
        <w:t>specíficos</w:t>
      </w:r>
      <w:r w:rsidRPr="00BD1245">
        <w:rPr>
          <w:rFonts w:cstheme="minorHAnsi"/>
          <w:szCs w:val="24"/>
        </w:rPr>
        <w:t>; e (iv) nas licenças de instalação – LI. Este detalhamento deverá conter:</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As medidas adotadas, ou a serem adotadas, para cumprimento das exigências e condicionantes de execução de obras constantes na Licença de Instalação – LI;</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A definição dos locais para implantação de canteiros, áreas de bota-foras e de áreas de empréstimo com as devidas licenças ambientais;</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O planejamento ambiental das obras a serem executadas, prevendo-se: (i) um plano global para o lote contratado; e (ii) plano detalhado para os trechos previstos no período de 3 meses.</w:t>
      </w:r>
    </w:p>
    <w:p w:rsidR="00BD1245" w:rsidRPr="00BD1245" w:rsidRDefault="00BD1245" w:rsidP="009402ED">
      <w:pPr>
        <w:spacing w:after="120" w:line="240" w:lineRule="auto"/>
        <w:jc w:val="both"/>
        <w:rPr>
          <w:rFonts w:cstheme="minorHAnsi"/>
          <w:szCs w:val="24"/>
        </w:rPr>
      </w:pPr>
      <w:r w:rsidRPr="00BD1245">
        <w:rPr>
          <w:rFonts w:cstheme="minorHAnsi"/>
          <w:szCs w:val="24"/>
        </w:rPr>
        <w:t>Nesses planos deverão constar:</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Os métodos de construção propostos para cada tipo de intervenção;</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O planejamento de sua execução;</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Os principais aspectos ambientais a serem considerados e as principais medidas construtivas a serem adotadas</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As interferências previstas com redes de infra-estrutura e a articulação com as concessionárias de serviços públicos com vistas à sua compatibilização / solução;</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A articulação com os órgãos competentes de trânsito para as ações de desvio de tráfego e sinalização adequada;</w:t>
      </w:r>
    </w:p>
    <w:p w:rsidR="00BD1245" w:rsidRPr="00BD1245" w:rsidRDefault="00BD1245" w:rsidP="003F0905">
      <w:pPr>
        <w:numPr>
          <w:ilvl w:val="0"/>
          <w:numId w:val="27"/>
        </w:numPr>
        <w:spacing w:after="120" w:line="240" w:lineRule="auto"/>
        <w:jc w:val="both"/>
        <w:rPr>
          <w:rFonts w:cstheme="minorHAnsi"/>
          <w:szCs w:val="24"/>
        </w:rPr>
      </w:pPr>
      <w:r w:rsidRPr="00BD1245">
        <w:rPr>
          <w:rFonts w:cstheme="minorHAnsi"/>
          <w:szCs w:val="24"/>
        </w:rPr>
        <w:t>A articulação com os programas ambientais previstos no Projeto;</w:t>
      </w:r>
    </w:p>
    <w:p w:rsidR="00BD1245" w:rsidRPr="00BD1245" w:rsidRDefault="00BD1245" w:rsidP="009402ED">
      <w:pPr>
        <w:spacing w:after="120" w:line="240" w:lineRule="auto"/>
        <w:jc w:val="both"/>
        <w:rPr>
          <w:rFonts w:cstheme="minorHAnsi"/>
          <w:szCs w:val="24"/>
        </w:rPr>
      </w:pPr>
      <w:r w:rsidRPr="00BD1245">
        <w:rPr>
          <w:rFonts w:cstheme="minorHAnsi"/>
          <w:szCs w:val="24"/>
        </w:rPr>
        <w:t>O início das obras só será autorizado pelo Empreendedor, após parecer favorável da Supervisão Ambiental, do Plano acima proposto.</w:t>
      </w:r>
    </w:p>
    <w:p w:rsidR="00BD1245" w:rsidRPr="00BD1245" w:rsidRDefault="00BD1245" w:rsidP="009402ED">
      <w:pPr>
        <w:spacing w:after="120" w:line="240" w:lineRule="auto"/>
        <w:jc w:val="both"/>
        <w:rPr>
          <w:rFonts w:cstheme="minorHAnsi"/>
          <w:szCs w:val="24"/>
        </w:rPr>
      </w:pPr>
      <w:r w:rsidRPr="00BD1245">
        <w:rPr>
          <w:rFonts w:cstheme="minorHAnsi"/>
          <w:szCs w:val="24"/>
        </w:rPr>
        <w:t>A implantação do Manual Ambiental de Construção tem, também, como característica relevante a análise prévia do dia-a-dia das obras.</w:t>
      </w:r>
    </w:p>
    <w:p w:rsidR="00BD1245" w:rsidRPr="00BD1245" w:rsidRDefault="00BD1245" w:rsidP="009402ED">
      <w:pPr>
        <w:spacing w:after="120" w:line="240" w:lineRule="auto"/>
        <w:jc w:val="both"/>
        <w:rPr>
          <w:rFonts w:cstheme="minorHAnsi"/>
          <w:szCs w:val="24"/>
        </w:rPr>
      </w:pPr>
      <w:r w:rsidRPr="00D73BB7">
        <w:rPr>
          <w:rFonts w:cstheme="minorHAnsi"/>
          <w:szCs w:val="24"/>
        </w:rPr>
        <w:t>Nesse sentido, o planejamento</w:t>
      </w:r>
      <w:r w:rsidR="009402ED" w:rsidRPr="00D73BB7">
        <w:rPr>
          <w:rFonts w:cstheme="minorHAnsi"/>
          <w:szCs w:val="24"/>
        </w:rPr>
        <w:t xml:space="preserve"> ambiental deve ser reavaliado </w:t>
      </w:r>
      <w:r w:rsidR="00D73BB7" w:rsidRPr="00D73BB7">
        <w:rPr>
          <w:rFonts w:cstheme="minorHAnsi"/>
          <w:szCs w:val="24"/>
        </w:rPr>
        <w:t>mensalmente</w:t>
      </w:r>
      <w:r w:rsidRPr="00D73BB7">
        <w:rPr>
          <w:rFonts w:cstheme="minorHAnsi"/>
          <w:szCs w:val="24"/>
        </w:rPr>
        <w:t>. A reunião periódica (</w:t>
      </w:r>
      <w:r w:rsidR="009402ED" w:rsidRPr="00D73BB7">
        <w:rPr>
          <w:rFonts w:cstheme="minorHAnsi"/>
          <w:szCs w:val="24"/>
        </w:rPr>
        <w:t>mensal)</w:t>
      </w:r>
      <w:r w:rsidRPr="00D73BB7">
        <w:rPr>
          <w:rFonts w:cstheme="minorHAnsi"/>
          <w:szCs w:val="24"/>
        </w:rPr>
        <w:t xml:space="preserve"> de planejamento ambiental deve ter como pauta, em geral:</w:t>
      </w:r>
    </w:p>
    <w:p w:rsidR="00BD1245" w:rsidRPr="00BD1245" w:rsidRDefault="00BD1245" w:rsidP="003F0905">
      <w:pPr>
        <w:numPr>
          <w:ilvl w:val="0"/>
          <w:numId w:val="28"/>
        </w:numPr>
        <w:spacing w:after="120" w:line="240" w:lineRule="auto"/>
        <w:jc w:val="both"/>
        <w:rPr>
          <w:rFonts w:cstheme="minorHAnsi"/>
          <w:szCs w:val="24"/>
        </w:rPr>
      </w:pPr>
      <w:r w:rsidRPr="00BD1245">
        <w:rPr>
          <w:rFonts w:cstheme="minorHAnsi"/>
          <w:szCs w:val="24"/>
        </w:rPr>
        <w:t xml:space="preserve">Apresentação, pela construtora, do planejamento da construção para </w:t>
      </w:r>
      <w:r w:rsidR="009402ED">
        <w:rPr>
          <w:rFonts w:cstheme="minorHAnsi"/>
          <w:szCs w:val="24"/>
        </w:rPr>
        <w:t>o mês seguinte</w:t>
      </w:r>
      <w:r w:rsidRPr="00BD1245">
        <w:rPr>
          <w:rFonts w:cstheme="minorHAnsi"/>
          <w:szCs w:val="24"/>
        </w:rPr>
        <w:t>, de forma global;</w:t>
      </w:r>
    </w:p>
    <w:p w:rsidR="00BD1245" w:rsidRPr="00BD1245" w:rsidRDefault="00BD1245" w:rsidP="003F0905">
      <w:pPr>
        <w:numPr>
          <w:ilvl w:val="0"/>
          <w:numId w:val="28"/>
        </w:numPr>
        <w:spacing w:after="120" w:line="240" w:lineRule="auto"/>
        <w:jc w:val="both"/>
        <w:rPr>
          <w:rFonts w:cstheme="minorHAnsi"/>
          <w:szCs w:val="24"/>
        </w:rPr>
      </w:pPr>
      <w:r w:rsidRPr="00BD1245">
        <w:rPr>
          <w:rFonts w:cstheme="minorHAnsi"/>
          <w:szCs w:val="24"/>
        </w:rPr>
        <w:t>Apresentação, pela construtora, dos serviços a serem executados na quinzena ou mês seguinte, de forma detalhada;</w:t>
      </w:r>
    </w:p>
    <w:p w:rsidR="00BD1245" w:rsidRPr="00BD1245" w:rsidRDefault="00BD1245" w:rsidP="003F0905">
      <w:pPr>
        <w:numPr>
          <w:ilvl w:val="0"/>
          <w:numId w:val="28"/>
        </w:numPr>
        <w:spacing w:after="120" w:line="240" w:lineRule="auto"/>
        <w:jc w:val="both"/>
        <w:rPr>
          <w:rFonts w:cstheme="minorHAnsi"/>
          <w:szCs w:val="24"/>
        </w:rPr>
      </w:pPr>
      <w:r w:rsidRPr="00BD1245">
        <w:rPr>
          <w:rFonts w:cstheme="minorHAnsi"/>
          <w:szCs w:val="24"/>
        </w:rPr>
        <w:t>Discussão, entre o Empreendedor e Responsáveis da supervisora, sobre os aspectos ambientais relevantes relacionados ao planejamento da construção, para o período seguinte;</w:t>
      </w:r>
    </w:p>
    <w:p w:rsidR="00BD1245" w:rsidRPr="00BD1245" w:rsidRDefault="00BD1245" w:rsidP="003F0905">
      <w:pPr>
        <w:numPr>
          <w:ilvl w:val="0"/>
          <w:numId w:val="28"/>
        </w:numPr>
        <w:spacing w:after="120" w:line="240" w:lineRule="auto"/>
        <w:jc w:val="both"/>
        <w:rPr>
          <w:rFonts w:cstheme="minorHAnsi"/>
          <w:szCs w:val="24"/>
        </w:rPr>
      </w:pPr>
      <w:r w:rsidRPr="00BD1245">
        <w:rPr>
          <w:rFonts w:cstheme="minorHAnsi"/>
          <w:szCs w:val="24"/>
        </w:rPr>
        <w:t>Discussão dos aspectos ambientais relevantes relacionados aos serviços a serem executados no período seguinte, de forma detalhada, com o estabelecimento de diretrizes e recomendações a serem seguidas pela construtora e que serão alvo de controle, no período, pela supervisora ambiental;</w:t>
      </w:r>
    </w:p>
    <w:p w:rsidR="00BD1245" w:rsidRPr="00BD1245" w:rsidRDefault="00BD1245" w:rsidP="003F0905">
      <w:pPr>
        <w:numPr>
          <w:ilvl w:val="0"/>
          <w:numId w:val="28"/>
        </w:numPr>
        <w:spacing w:after="120" w:line="240" w:lineRule="auto"/>
        <w:jc w:val="both"/>
        <w:rPr>
          <w:rFonts w:cstheme="minorHAnsi"/>
          <w:szCs w:val="24"/>
        </w:rPr>
      </w:pPr>
      <w:r w:rsidRPr="00BD1245">
        <w:rPr>
          <w:rFonts w:cstheme="minorHAnsi"/>
          <w:szCs w:val="24"/>
        </w:rPr>
        <w:t>Discussão das eventuais não-conformidades observadas no período anterior, cobrança das medidas tomadas para saná-las e eventual determinação de outras a serem tomadas;</w:t>
      </w:r>
    </w:p>
    <w:p w:rsidR="00BD1245" w:rsidRPr="00BD1245" w:rsidRDefault="00BD1245" w:rsidP="003F0905">
      <w:pPr>
        <w:numPr>
          <w:ilvl w:val="0"/>
          <w:numId w:val="28"/>
        </w:numPr>
        <w:spacing w:after="120" w:line="240" w:lineRule="auto"/>
        <w:jc w:val="both"/>
        <w:rPr>
          <w:rFonts w:cstheme="minorHAnsi"/>
          <w:szCs w:val="24"/>
        </w:rPr>
      </w:pPr>
      <w:r w:rsidRPr="00BD1245">
        <w:rPr>
          <w:rFonts w:cstheme="minorHAnsi"/>
          <w:szCs w:val="24"/>
        </w:rPr>
        <w:t>Outros assuntos relacionados, tais como a situação do licenciamento e fiscalização pelo órgão ambiental, andamento de outros programas ambientais específicos, etc.</w:t>
      </w:r>
    </w:p>
    <w:p w:rsidR="00BD1245" w:rsidRPr="00BD1245" w:rsidRDefault="00BD1245" w:rsidP="009402ED">
      <w:pPr>
        <w:spacing w:after="120" w:line="240" w:lineRule="auto"/>
        <w:jc w:val="both"/>
        <w:rPr>
          <w:rFonts w:cstheme="minorHAnsi"/>
          <w:szCs w:val="24"/>
        </w:rPr>
      </w:pPr>
      <w:r w:rsidRPr="00BD1245">
        <w:rPr>
          <w:rFonts w:cstheme="minorHAnsi"/>
          <w:szCs w:val="24"/>
        </w:rPr>
        <w:t>A realização dessa reunião que deve ser rápida e objetiva, possibilita não só planejar adequadamente os trabalhos de implantação das obras, como verificar o cumprimento desse planejamento, num horizonte de tempo que permita ao Gerenciamento Ambiental estar sempre à frente das atividades da construção, podendo, dessa forma, atuar preventivamente na conservação do meio ambiente.</w:t>
      </w:r>
    </w:p>
    <w:p w:rsidR="00BD1245" w:rsidRPr="00BD1245" w:rsidRDefault="00BD1245" w:rsidP="009402ED">
      <w:pPr>
        <w:spacing w:after="120" w:line="240" w:lineRule="auto"/>
        <w:jc w:val="both"/>
        <w:rPr>
          <w:rFonts w:cstheme="minorHAnsi"/>
          <w:b/>
        </w:rPr>
      </w:pPr>
      <w:bookmarkStart w:id="41" w:name="_Toc279401116"/>
      <w:bookmarkStart w:id="42" w:name="_Toc292788927"/>
      <w:bookmarkStart w:id="43" w:name="_Toc292789139"/>
      <w:r w:rsidRPr="00BD1245">
        <w:rPr>
          <w:rFonts w:cstheme="minorHAnsi"/>
          <w:b/>
        </w:rPr>
        <w:t>5.1. Relatórios ambientais durante a construção</w:t>
      </w:r>
      <w:bookmarkEnd w:id="41"/>
      <w:bookmarkEnd w:id="42"/>
      <w:bookmarkEnd w:id="43"/>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Durante a execução das obras, o acompanhamento dos aspectos ambientais deve ser realizado por meio de uma série de relatórios periódicos. Esses relatórios, de periodicidade </w:t>
      </w:r>
      <w:r w:rsidR="009402ED">
        <w:rPr>
          <w:rFonts w:cstheme="minorHAnsi"/>
          <w:szCs w:val="24"/>
        </w:rPr>
        <w:t>tri</w:t>
      </w:r>
      <w:r w:rsidRPr="00BD1245">
        <w:rPr>
          <w:rFonts w:cstheme="minorHAnsi"/>
          <w:szCs w:val="24"/>
        </w:rPr>
        <w:t>me</w:t>
      </w:r>
      <w:r w:rsidR="009402ED">
        <w:rPr>
          <w:rFonts w:cstheme="minorHAnsi"/>
          <w:szCs w:val="24"/>
        </w:rPr>
        <w:t>stral</w:t>
      </w:r>
      <w:r w:rsidRPr="00BD1245">
        <w:rPr>
          <w:rFonts w:cstheme="minorHAnsi"/>
          <w:szCs w:val="24"/>
        </w:rPr>
        <w:t xml:space="preserve">, devem contemplar, de um lado, as realizações quantitativas nos aspectos ambientais, permitindo a medição </w:t>
      </w:r>
      <w:r w:rsidR="009402ED">
        <w:rPr>
          <w:rFonts w:cstheme="minorHAnsi"/>
          <w:szCs w:val="24"/>
        </w:rPr>
        <w:t xml:space="preserve">mensal </w:t>
      </w:r>
      <w:r w:rsidRPr="00BD1245">
        <w:rPr>
          <w:rFonts w:cstheme="minorHAnsi"/>
          <w:szCs w:val="24"/>
        </w:rPr>
        <w:t>e o pagamento correspondente à empresa construtora. Por outro lado, devem apontar as medidas adotadas para cumprimento das demais exigências do licenciamento, possibilitando o acompanhamento por parte do empreendedor e do órgão licenciador.</w:t>
      </w:r>
    </w:p>
    <w:p w:rsidR="00BD1245" w:rsidRPr="00BD1245" w:rsidRDefault="00BD1245" w:rsidP="009402ED">
      <w:pPr>
        <w:spacing w:after="120" w:line="240" w:lineRule="auto"/>
        <w:jc w:val="both"/>
        <w:rPr>
          <w:rFonts w:cstheme="minorHAnsi"/>
          <w:szCs w:val="24"/>
        </w:rPr>
      </w:pPr>
      <w:r w:rsidRPr="00BD1245">
        <w:rPr>
          <w:rFonts w:cstheme="minorHAnsi"/>
          <w:szCs w:val="24"/>
        </w:rPr>
        <w:t>Os relatórios para acompanhamento devem ter, sempre que possível, registros fotográficos da evolução da obra e das medidas e programas ambientais.</w:t>
      </w:r>
    </w:p>
    <w:p w:rsidR="00BD1245" w:rsidRPr="00BD1245" w:rsidRDefault="00BD1245" w:rsidP="009402ED">
      <w:pPr>
        <w:spacing w:after="120" w:line="240" w:lineRule="auto"/>
        <w:jc w:val="both"/>
        <w:rPr>
          <w:rFonts w:cstheme="minorHAnsi"/>
          <w:b/>
        </w:rPr>
      </w:pPr>
      <w:bookmarkStart w:id="44" w:name="_Toc56908903"/>
      <w:bookmarkStart w:id="45" w:name="_Toc167784835"/>
      <w:bookmarkStart w:id="46" w:name="_Toc279401117"/>
      <w:bookmarkStart w:id="47" w:name="_Toc292788928"/>
      <w:bookmarkStart w:id="48" w:name="_Toc292789140"/>
      <w:r w:rsidRPr="00BD1245">
        <w:rPr>
          <w:rFonts w:cstheme="minorHAnsi"/>
          <w:b/>
        </w:rPr>
        <w:t>5.2 Problemas típicos a serem tratados no</w:t>
      </w:r>
      <w:bookmarkEnd w:id="44"/>
      <w:r w:rsidR="009402ED">
        <w:rPr>
          <w:rFonts w:cstheme="minorHAnsi"/>
          <w:b/>
        </w:rPr>
        <w:t xml:space="preserve"> PCAO</w:t>
      </w:r>
      <w:bookmarkEnd w:id="45"/>
      <w:bookmarkEnd w:id="46"/>
      <w:bookmarkEnd w:id="47"/>
      <w:bookmarkEnd w:id="48"/>
    </w:p>
    <w:p w:rsidR="00BD1245" w:rsidRPr="00BD1245" w:rsidRDefault="00BD1245" w:rsidP="009402ED">
      <w:pPr>
        <w:spacing w:after="120" w:line="240" w:lineRule="auto"/>
        <w:jc w:val="both"/>
        <w:rPr>
          <w:rFonts w:cstheme="minorHAnsi"/>
          <w:szCs w:val="24"/>
        </w:rPr>
      </w:pPr>
      <w:r w:rsidRPr="00BD1245">
        <w:rPr>
          <w:rFonts w:cstheme="minorHAnsi"/>
          <w:szCs w:val="24"/>
        </w:rPr>
        <w:t>As ações de saneamento básico envolvem as seguintes atividades:</w:t>
      </w:r>
    </w:p>
    <w:p w:rsidR="00BD1245" w:rsidRPr="00BD1245" w:rsidRDefault="00BD1245" w:rsidP="003F0905">
      <w:pPr>
        <w:numPr>
          <w:ilvl w:val="0"/>
          <w:numId w:val="29"/>
        </w:numPr>
        <w:spacing w:after="120" w:line="240" w:lineRule="auto"/>
        <w:jc w:val="both"/>
        <w:rPr>
          <w:rFonts w:cstheme="minorHAnsi"/>
          <w:szCs w:val="24"/>
        </w:rPr>
      </w:pPr>
      <w:r w:rsidRPr="00BD1245">
        <w:rPr>
          <w:rFonts w:cstheme="minorHAnsi"/>
          <w:szCs w:val="24"/>
        </w:rPr>
        <w:t>Expansão ou Implantação de Sistemas de Esgotamento Sanitário (Redes, Coletores-tronco, Interceptores, Estações Elevatórias, emissários);</w:t>
      </w:r>
    </w:p>
    <w:p w:rsidR="00BD1245" w:rsidRPr="00BD1245" w:rsidRDefault="00BD1245" w:rsidP="003F0905">
      <w:pPr>
        <w:numPr>
          <w:ilvl w:val="0"/>
          <w:numId w:val="29"/>
        </w:numPr>
        <w:spacing w:after="120" w:line="240" w:lineRule="auto"/>
        <w:jc w:val="both"/>
        <w:rPr>
          <w:rFonts w:cstheme="minorHAnsi"/>
          <w:szCs w:val="24"/>
        </w:rPr>
      </w:pPr>
      <w:r w:rsidRPr="00BD1245">
        <w:rPr>
          <w:rFonts w:cstheme="minorHAnsi"/>
          <w:szCs w:val="24"/>
        </w:rPr>
        <w:t>Ampliação e/ou implantação de ETEs – Estações de Tratamento de Esgotos, compreendendo obras civis, montagem eletromecânica e equipamentos;</w:t>
      </w:r>
    </w:p>
    <w:p w:rsidR="00BD1245" w:rsidRPr="00BD1245" w:rsidRDefault="00BD1245" w:rsidP="009402ED">
      <w:pPr>
        <w:spacing w:after="120" w:line="240" w:lineRule="auto"/>
        <w:jc w:val="both"/>
        <w:rPr>
          <w:rFonts w:cstheme="minorHAnsi"/>
          <w:szCs w:val="24"/>
        </w:rPr>
      </w:pPr>
      <w:r w:rsidRPr="00BD1245">
        <w:rPr>
          <w:rFonts w:cstheme="minorHAnsi"/>
          <w:szCs w:val="24"/>
        </w:rPr>
        <w:t>A execução dessas obras envolve uma seqüência de atividades no campo que, dependendo da natureza do terreno, do uso urbano ou rural e da cobertura vegetal existente, podem ter impactos variáveis sobre o meio ambiente.</w:t>
      </w:r>
    </w:p>
    <w:p w:rsidR="00BD1245" w:rsidRPr="00BD1245" w:rsidRDefault="00BD1245" w:rsidP="009402ED">
      <w:pPr>
        <w:spacing w:after="120" w:line="240" w:lineRule="auto"/>
        <w:jc w:val="both"/>
        <w:rPr>
          <w:rFonts w:cstheme="minorHAnsi"/>
          <w:szCs w:val="24"/>
        </w:rPr>
      </w:pPr>
      <w:r w:rsidRPr="00BD1245">
        <w:rPr>
          <w:rFonts w:cstheme="minorHAnsi"/>
          <w:szCs w:val="24"/>
        </w:rPr>
        <w:t>O empreendedor deve fazer o acompanhamento e fiscalização de obras que, entre outros, visam diminuir os transtornos das obras públicas para a coletividade.  Estão nele listadas medidas de proteção ao canteiro de obras e a vizinhança; orientações quanto às inspeções das edificações vizinhas, procedimentos relativos aos serviços de terraplanagem, demolições e remoções, drenagem urbana, pavimentação e obras complementares de urbanização além de medidas de controle do bota-fora, detalhamento da sinalização de advertência a ser implantada, entre outros procedimentos.</w:t>
      </w:r>
    </w:p>
    <w:p w:rsidR="00BD1245" w:rsidRPr="00BD1245" w:rsidRDefault="00BD1245" w:rsidP="009402ED">
      <w:pPr>
        <w:spacing w:after="120" w:line="240" w:lineRule="auto"/>
        <w:jc w:val="both"/>
        <w:rPr>
          <w:rFonts w:cstheme="minorHAnsi"/>
          <w:b/>
          <w:szCs w:val="24"/>
        </w:rPr>
      </w:pPr>
      <w:r w:rsidRPr="00BD1245">
        <w:rPr>
          <w:rFonts w:cstheme="minorHAnsi"/>
          <w:szCs w:val="24"/>
        </w:rPr>
        <w:t xml:space="preserve">O </w:t>
      </w:r>
      <w:r w:rsidR="009402ED">
        <w:rPr>
          <w:rFonts w:cstheme="minorHAnsi"/>
          <w:szCs w:val="24"/>
        </w:rPr>
        <w:t>Plano de Controle Ambiental de Obras - PCAO</w:t>
      </w:r>
      <w:r w:rsidRPr="00BD1245">
        <w:rPr>
          <w:rFonts w:cstheme="minorHAnsi"/>
          <w:szCs w:val="24"/>
        </w:rPr>
        <w:t xml:space="preserve"> envolve, entre outros: (i) a gestão ambiental dos canteiros de obra e acampamentos de trabalhadores; (ii) o controle ambiental das atividades de construção com exigências de controle de ruído, horários de funcionamento, atividades de terraplanagem, abertura de valas, reaterro, transporte e guarda temporária de material, seja de bota-fora ou de insumos da construção civil, e de atividades de etc; (iii) controle de trânsito; e (iv) ações de recuperação de imóveis, vias e equipamentos de serviços públicos eventualmente danificados, etc.</w:t>
      </w:r>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O </w:t>
      </w:r>
      <w:r w:rsidR="00460D4E">
        <w:rPr>
          <w:rFonts w:cstheme="minorHAnsi"/>
          <w:szCs w:val="24"/>
        </w:rPr>
        <w:t xml:space="preserve">presente </w:t>
      </w:r>
      <w:r w:rsidRPr="00BD1245">
        <w:rPr>
          <w:rFonts w:cstheme="minorHAnsi"/>
          <w:szCs w:val="24"/>
        </w:rPr>
        <w:t xml:space="preserve">Manual Ambiental de Construção é constituído de diretrizes ambientais </w:t>
      </w:r>
      <w:r w:rsidR="00460D4E">
        <w:rPr>
          <w:rFonts w:cstheme="minorHAnsi"/>
          <w:szCs w:val="24"/>
        </w:rPr>
        <w:t xml:space="preserve">gerais </w:t>
      </w:r>
      <w:r w:rsidRPr="00BD1245">
        <w:rPr>
          <w:rFonts w:cstheme="minorHAnsi"/>
          <w:szCs w:val="24"/>
        </w:rPr>
        <w:t>relacionadas aos seguintes itens:</w:t>
      </w:r>
    </w:p>
    <w:p w:rsidR="00BD1245" w:rsidRPr="00BD1245" w:rsidRDefault="00BD1245" w:rsidP="009402ED">
      <w:pPr>
        <w:spacing w:after="120" w:line="240" w:lineRule="auto"/>
        <w:jc w:val="both"/>
        <w:rPr>
          <w:rFonts w:cstheme="minorHAnsi"/>
          <w:szCs w:val="24"/>
        </w:rPr>
      </w:pPr>
      <w:bookmarkStart w:id="49" w:name="_Toc50350476"/>
      <w:bookmarkStart w:id="50" w:name="_Toc56590780"/>
      <w:r w:rsidRPr="00BD1245">
        <w:rPr>
          <w:rFonts w:cstheme="minorHAnsi"/>
          <w:szCs w:val="24"/>
        </w:rPr>
        <w:t>Ações relativas à implantação e gerenciamento das Obras</w:t>
      </w:r>
      <w:bookmarkEnd w:id="49"/>
      <w:bookmarkEnd w:id="50"/>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Canteiro de Obras</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Planos de Gerenciamento de Riscos e de Ações de Emergência na Construção</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Educação Ambiental dos Trabalhadores e Código de Conduta na Obra</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Saúde e Segurança nas Obras</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Gerenciamento e Disposição de Resíduos</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Controle de Ruído</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Pátio de Equipamentos</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Controle de trânsito</w:t>
      </w:r>
    </w:p>
    <w:p w:rsidR="00BD1245" w:rsidRPr="00BD1245" w:rsidRDefault="00BD1245" w:rsidP="003F0905">
      <w:pPr>
        <w:numPr>
          <w:ilvl w:val="0"/>
          <w:numId w:val="30"/>
        </w:numPr>
        <w:spacing w:after="120" w:line="240" w:lineRule="auto"/>
        <w:jc w:val="both"/>
        <w:rPr>
          <w:rFonts w:cstheme="minorHAnsi"/>
          <w:szCs w:val="24"/>
        </w:rPr>
      </w:pPr>
      <w:r w:rsidRPr="00BD1245">
        <w:rPr>
          <w:rFonts w:cstheme="minorHAnsi"/>
          <w:szCs w:val="24"/>
        </w:rPr>
        <w:t>Estradas de Serviço</w:t>
      </w:r>
    </w:p>
    <w:p w:rsidR="00BD1245" w:rsidRPr="00BD1245" w:rsidRDefault="00BD1245" w:rsidP="009402ED">
      <w:pPr>
        <w:spacing w:after="120" w:line="240" w:lineRule="auto"/>
        <w:jc w:val="both"/>
        <w:rPr>
          <w:rFonts w:cstheme="minorHAnsi"/>
          <w:szCs w:val="24"/>
        </w:rPr>
      </w:pPr>
      <w:bookmarkStart w:id="51" w:name="_Toc279401118"/>
      <w:bookmarkStart w:id="52" w:name="_Toc292788929"/>
      <w:bookmarkStart w:id="53" w:name="_Toc292789141"/>
      <w:r w:rsidRPr="00BD1245">
        <w:rPr>
          <w:rFonts w:cstheme="minorHAnsi"/>
          <w:b/>
          <w:szCs w:val="24"/>
        </w:rPr>
        <w:t>Ações relativas às atividades construtivas</w:t>
      </w:r>
      <w:bookmarkEnd w:id="51"/>
      <w:bookmarkEnd w:id="52"/>
      <w:bookmarkEnd w:id="53"/>
    </w:p>
    <w:p w:rsidR="00BD1245" w:rsidRPr="00BD1245" w:rsidRDefault="00BD1245" w:rsidP="009402ED">
      <w:pPr>
        <w:spacing w:after="120" w:line="240" w:lineRule="auto"/>
        <w:jc w:val="both"/>
        <w:rPr>
          <w:rFonts w:cstheme="minorHAnsi"/>
          <w:b/>
          <w:i/>
          <w:szCs w:val="24"/>
        </w:rPr>
      </w:pPr>
      <w:r w:rsidRPr="00BD1245">
        <w:rPr>
          <w:rFonts w:cstheme="minorHAnsi"/>
          <w:b/>
          <w:i/>
          <w:szCs w:val="24"/>
        </w:rPr>
        <w:t>Obras especiais</w:t>
      </w:r>
    </w:p>
    <w:p w:rsidR="00BD1245" w:rsidRPr="00BD1245" w:rsidRDefault="00BD1245" w:rsidP="003F0905">
      <w:pPr>
        <w:numPr>
          <w:ilvl w:val="0"/>
          <w:numId w:val="31"/>
        </w:numPr>
        <w:spacing w:after="120" w:line="240" w:lineRule="auto"/>
        <w:jc w:val="both"/>
        <w:rPr>
          <w:rFonts w:cstheme="minorHAnsi"/>
          <w:szCs w:val="24"/>
        </w:rPr>
      </w:pPr>
      <w:r w:rsidRPr="00BD1245">
        <w:rPr>
          <w:rFonts w:cstheme="minorHAnsi"/>
          <w:szCs w:val="24"/>
        </w:rPr>
        <w:t>Áreas Urbanas;</w:t>
      </w:r>
    </w:p>
    <w:p w:rsidR="00BD1245" w:rsidRPr="00BD1245" w:rsidRDefault="00BD1245" w:rsidP="003F0905">
      <w:pPr>
        <w:numPr>
          <w:ilvl w:val="0"/>
          <w:numId w:val="31"/>
        </w:numPr>
        <w:spacing w:after="120" w:line="240" w:lineRule="auto"/>
        <w:jc w:val="both"/>
        <w:rPr>
          <w:rFonts w:cstheme="minorHAnsi"/>
          <w:szCs w:val="24"/>
        </w:rPr>
      </w:pPr>
      <w:r w:rsidRPr="00BD1245">
        <w:rPr>
          <w:rFonts w:cstheme="minorHAnsi"/>
          <w:szCs w:val="24"/>
        </w:rPr>
        <w:t>Cruzamentos de Rodovias e Ferrovias;</w:t>
      </w:r>
    </w:p>
    <w:p w:rsidR="00BD1245" w:rsidRPr="00BD1245" w:rsidRDefault="00BD1245" w:rsidP="003F0905">
      <w:pPr>
        <w:numPr>
          <w:ilvl w:val="0"/>
          <w:numId w:val="31"/>
        </w:numPr>
        <w:spacing w:after="120" w:line="240" w:lineRule="auto"/>
        <w:jc w:val="both"/>
        <w:rPr>
          <w:rFonts w:cstheme="minorHAnsi"/>
          <w:szCs w:val="24"/>
        </w:rPr>
      </w:pPr>
      <w:r w:rsidRPr="00BD1245">
        <w:rPr>
          <w:rFonts w:cstheme="minorHAnsi"/>
          <w:szCs w:val="24"/>
        </w:rPr>
        <w:t>Travessias de Cursos d’Água;</w:t>
      </w:r>
    </w:p>
    <w:p w:rsidR="00BD1245" w:rsidRPr="00BD1245" w:rsidRDefault="00BD1245" w:rsidP="009402ED">
      <w:pPr>
        <w:spacing w:after="120" w:line="240" w:lineRule="auto"/>
        <w:jc w:val="both"/>
        <w:rPr>
          <w:rFonts w:cstheme="minorHAnsi"/>
          <w:b/>
          <w:i/>
          <w:szCs w:val="24"/>
        </w:rPr>
      </w:pPr>
      <w:r w:rsidRPr="00BD1245">
        <w:rPr>
          <w:rFonts w:cstheme="minorHAnsi"/>
          <w:b/>
          <w:i/>
          <w:szCs w:val="24"/>
        </w:rPr>
        <w:t>Obras Comuns</w:t>
      </w:r>
    </w:p>
    <w:p w:rsidR="00BD1245" w:rsidRPr="00BD1245" w:rsidRDefault="00BD1245" w:rsidP="003F0905">
      <w:pPr>
        <w:numPr>
          <w:ilvl w:val="0"/>
          <w:numId w:val="32"/>
        </w:numPr>
        <w:spacing w:after="120" w:line="240" w:lineRule="auto"/>
        <w:jc w:val="both"/>
        <w:rPr>
          <w:rFonts w:cstheme="minorHAnsi"/>
          <w:szCs w:val="24"/>
        </w:rPr>
      </w:pPr>
      <w:r w:rsidRPr="00BD1245">
        <w:rPr>
          <w:rFonts w:cstheme="minorHAnsi"/>
          <w:szCs w:val="24"/>
        </w:rPr>
        <w:t>Abertura da Faixa de Obras</w:t>
      </w:r>
    </w:p>
    <w:p w:rsidR="00BD1245" w:rsidRPr="00BD1245" w:rsidRDefault="00BD1245" w:rsidP="003F0905">
      <w:pPr>
        <w:numPr>
          <w:ilvl w:val="0"/>
          <w:numId w:val="32"/>
        </w:numPr>
        <w:spacing w:after="120" w:line="240" w:lineRule="auto"/>
        <w:jc w:val="both"/>
        <w:rPr>
          <w:rFonts w:cstheme="minorHAnsi"/>
          <w:szCs w:val="24"/>
        </w:rPr>
      </w:pPr>
      <w:r w:rsidRPr="00BD1245">
        <w:rPr>
          <w:rFonts w:cstheme="minorHAnsi"/>
          <w:szCs w:val="24"/>
        </w:rPr>
        <w:t>Abertura da Vala</w:t>
      </w:r>
    </w:p>
    <w:p w:rsidR="00BD1245" w:rsidRPr="00BD1245" w:rsidRDefault="00BD1245" w:rsidP="003F0905">
      <w:pPr>
        <w:numPr>
          <w:ilvl w:val="0"/>
          <w:numId w:val="32"/>
        </w:numPr>
        <w:spacing w:after="120" w:line="240" w:lineRule="auto"/>
        <w:jc w:val="both"/>
        <w:rPr>
          <w:rFonts w:cstheme="minorHAnsi"/>
          <w:szCs w:val="24"/>
        </w:rPr>
      </w:pPr>
      <w:r w:rsidRPr="00BD1245">
        <w:rPr>
          <w:rFonts w:cstheme="minorHAnsi"/>
          <w:szCs w:val="24"/>
        </w:rPr>
        <w:t>Transporte e Manuseio de Tubos</w:t>
      </w:r>
    </w:p>
    <w:p w:rsidR="00BD1245" w:rsidRPr="00BD1245" w:rsidRDefault="00BD1245" w:rsidP="003F0905">
      <w:pPr>
        <w:numPr>
          <w:ilvl w:val="0"/>
          <w:numId w:val="32"/>
        </w:numPr>
        <w:spacing w:after="120" w:line="240" w:lineRule="auto"/>
        <w:jc w:val="both"/>
        <w:rPr>
          <w:rFonts w:cstheme="minorHAnsi"/>
          <w:szCs w:val="24"/>
        </w:rPr>
      </w:pPr>
      <w:r w:rsidRPr="00BD1245">
        <w:rPr>
          <w:rFonts w:cstheme="minorHAnsi"/>
          <w:szCs w:val="24"/>
        </w:rPr>
        <w:t>Colocação dos Tubos</w:t>
      </w:r>
    </w:p>
    <w:p w:rsidR="00BD1245" w:rsidRPr="00BD1245" w:rsidRDefault="00BD1245" w:rsidP="003F0905">
      <w:pPr>
        <w:numPr>
          <w:ilvl w:val="0"/>
          <w:numId w:val="32"/>
        </w:numPr>
        <w:spacing w:after="120" w:line="240" w:lineRule="auto"/>
        <w:jc w:val="both"/>
        <w:rPr>
          <w:rFonts w:cstheme="minorHAnsi"/>
          <w:szCs w:val="24"/>
        </w:rPr>
      </w:pPr>
      <w:r w:rsidRPr="00BD1245">
        <w:rPr>
          <w:rFonts w:cstheme="minorHAnsi"/>
          <w:szCs w:val="24"/>
        </w:rPr>
        <w:t>Cobertura da Vala</w:t>
      </w:r>
    </w:p>
    <w:p w:rsidR="00BD1245" w:rsidRPr="00BD1245" w:rsidRDefault="00BD1245" w:rsidP="003F0905">
      <w:pPr>
        <w:numPr>
          <w:ilvl w:val="0"/>
          <w:numId w:val="32"/>
        </w:numPr>
        <w:spacing w:after="120" w:line="240" w:lineRule="auto"/>
        <w:jc w:val="both"/>
        <w:rPr>
          <w:rFonts w:cstheme="minorHAnsi"/>
          <w:color w:val="000000"/>
          <w:szCs w:val="24"/>
        </w:rPr>
      </w:pPr>
      <w:r w:rsidRPr="00BD1245">
        <w:rPr>
          <w:rFonts w:cstheme="minorHAnsi"/>
          <w:szCs w:val="24"/>
        </w:rPr>
        <w:t>Limp</w:t>
      </w:r>
      <w:r w:rsidRPr="00BD1245">
        <w:rPr>
          <w:rFonts w:cstheme="minorHAnsi"/>
          <w:color w:val="000000"/>
          <w:szCs w:val="24"/>
        </w:rPr>
        <w:t>eza, Recuperação e Revegetação da Faixa de Obras</w:t>
      </w:r>
    </w:p>
    <w:p w:rsidR="00BD1245" w:rsidRPr="00BD1245" w:rsidRDefault="00BD1245" w:rsidP="003F0905">
      <w:pPr>
        <w:numPr>
          <w:ilvl w:val="0"/>
          <w:numId w:val="32"/>
        </w:numPr>
        <w:spacing w:after="120" w:line="240" w:lineRule="auto"/>
        <w:jc w:val="both"/>
        <w:rPr>
          <w:rFonts w:cstheme="minorHAnsi"/>
          <w:szCs w:val="24"/>
        </w:rPr>
      </w:pPr>
      <w:r w:rsidRPr="00BD1245">
        <w:rPr>
          <w:rFonts w:cstheme="minorHAnsi"/>
          <w:szCs w:val="24"/>
        </w:rPr>
        <w:t>Plano de manejo e disposição final de material dragado dos rios e córregos</w:t>
      </w:r>
    </w:p>
    <w:p w:rsidR="00BD1245" w:rsidRPr="00BD1245" w:rsidRDefault="00BD1245" w:rsidP="003F0905">
      <w:pPr>
        <w:numPr>
          <w:ilvl w:val="0"/>
          <w:numId w:val="32"/>
        </w:numPr>
        <w:spacing w:after="120" w:line="240" w:lineRule="auto"/>
        <w:jc w:val="both"/>
        <w:rPr>
          <w:rFonts w:cstheme="minorHAnsi"/>
          <w:szCs w:val="24"/>
        </w:rPr>
      </w:pPr>
      <w:bookmarkStart w:id="54" w:name="_Toc50350477"/>
      <w:bookmarkStart w:id="55" w:name="_Toc56590781"/>
      <w:r w:rsidRPr="00BD1245">
        <w:rPr>
          <w:rFonts w:cstheme="minorHAnsi"/>
          <w:szCs w:val="24"/>
        </w:rPr>
        <w:t>Plano de Controle e Recuperação das Áreas de Empréstimo e de Bota-Fora</w:t>
      </w:r>
      <w:bookmarkEnd w:id="54"/>
      <w:bookmarkEnd w:id="55"/>
    </w:p>
    <w:p w:rsidR="00BD1245" w:rsidRPr="00BD1245" w:rsidRDefault="00BD1245" w:rsidP="009402ED">
      <w:pPr>
        <w:spacing w:after="120" w:line="240" w:lineRule="auto"/>
        <w:jc w:val="both"/>
        <w:rPr>
          <w:rFonts w:cstheme="minorHAnsi"/>
          <w:szCs w:val="24"/>
        </w:rPr>
      </w:pPr>
      <w:r w:rsidRPr="00BD1245">
        <w:rPr>
          <w:rFonts w:cstheme="minorHAnsi"/>
          <w:szCs w:val="24"/>
        </w:rPr>
        <w:t>Estes itens estão detalhados a seguir.</w:t>
      </w:r>
    </w:p>
    <w:p w:rsidR="00BD1245" w:rsidRPr="00BD1245" w:rsidRDefault="00BD1245" w:rsidP="009402ED">
      <w:pPr>
        <w:spacing w:after="120" w:line="240" w:lineRule="auto"/>
        <w:jc w:val="both"/>
        <w:rPr>
          <w:rFonts w:cstheme="minorHAnsi"/>
          <w:b/>
        </w:rPr>
      </w:pPr>
      <w:bookmarkStart w:id="56" w:name="_Toc56908904"/>
      <w:bookmarkStart w:id="57" w:name="_Toc167784836"/>
      <w:bookmarkStart w:id="58" w:name="_Toc279401119"/>
      <w:bookmarkStart w:id="59" w:name="_Toc292788930"/>
      <w:bookmarkStart w:id="60" w:name="_Toc292789142"/>
      <w:r w:rsidRPr="00BD1245">
        <w:rPr>
          <w:rFonts w:cstheme="minorHAnsi"/>
          <w:b/>
        </w:rPr>
        <w:t>6. IMPLANTAÇÃO E GERENCIAMENTO DAS OBRAS</w:t>
      </w:r>
      <w:bookmarkEnd w:id="56"/>
      <w:bookmarkEnd w:id="57"/>
      <w:bookmarkEnd w:id="58"/>
      <w:bookmarkEnd w:id="59"/>
      <w:bookmarkEnd w:id="60"/>
    </w:p>
    <w:p w:rsidR="00BD1245" w:rsidRPr="00BD1245" w:rsidRDefault="00BD1245" w:rsidP="009402ED">
      <w:pPr>
        <w:spacing w:after="120" w:line="240" w:lineRule="auto"/>
        <w:jc w:val="both"/>
        <w:rPr>
          <w:rFonts w:cstheme="minorHAnsi"/>
          <w:b/>
        </w:rPr>
      </w:pPr>
      <w:bookmarkStart w:id="61" w:name="_Toc50350478"/>
      <w:bookmarkStart w:id="62" w:name="_Toc56590782"/>
      <w:bookmarkStart w:id="63" w:name="_Toc56908905"/>
      <w:bookmarkStart w:id="64" w:name="_Toc167784837"/>
      <w:bookmarkStart w:id="65" w:name="_Toc279401120"/>
      <w:bookmarkStart w:id="66" w:name="_Toc292788931"/>
      <w:bookmarkStart w:id="67" w:name="_Toc292789143"/>
      <w:r w:rsidRPr="00BD1245">
        <w:rPr>
          <w:rFonts w:cstheme="minorHAnsi"/>
          <w:b/>
        </w:rPr>
        <w:t>6.1. Canteiro de obras</w:t>
      </w:r>
      <w:bookmarkEnd w:id="61"/>
      <w:bookmarkEnd w:id="62"/>
      <w:bookmarkEnd w:id="63"/>
      <w:bookmarkEnd w:id="64"/>
      <w:bookmarkEnd w:id="65"/>
      <w:bookmarkEnd w:id="66"/>
      <w:bookmarkEnd w:id="67"/>
    </w:p>
    <w:p w:rsidR="00BD1245" w:rsidRPr="00BD1245" w:rsidRDefault="00BD1245" w:rsidP="009402ED">
      <w:pPr>
        <w:spacing w:after="120" w:line="240" w:lineRule="auto"/>
        <w:jc w:val="both"/>
        <w:rPr>
          <w:rFonts w:cstheme="minorHAnsi"/>
          <w:szCs w:val="24"/>
        </w:rPr>
      </w:pPr>
      <w:r w:rsidRPr="00BD1245">
        <w:rPr>
          <w:rFonts w:cstheme="minorHAnsi"/>
          <w:szCs w:val="24"/>
        </w:rPr>
        <w:t>Os Canteiros de Obras são instalações destinadas a abrigar escritórios, alojamentos, refeitórios, ambulatórios, sanitários, oficinas, almoxarifados, armazenamento de materiais, etc.</w:t>
      </w:r>
    </w:p>
    <w:p w:rsidR="00BD1245" w:rsidRPr="00BD1245" w:rsidRDefault="00BD1245" w:rsidP="009402ED">
      <w:pPr>
        <w:spacing w:after="120" w:line="240" w:lineRule="auto"/>
        <w:jc w:val="both"/>
        <w:rPr>
          <w:rFonts w:cstheme="minorHAnsi"/>
          <w:szCs w:val="24"/>
        </w:rPr>
      </w:pPr>
      <w:r w:rsidRPr="00BD1245">
        <w:rPr>
          <w:rFonts w:cstheme="minorHAnsi"/>
          <w:szCs w:val="24"/>
        </w:rPr>
        <w:t>A escolha do local para implantação do canteiro de obras e dos alojamentos deverá ser feita considerando alguns aspectos:</w:t>
      </w:r>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 (i) o local deve ser de fácil acesso, livre de inundações, ventilado e com insolação adequada;</w:t>
      </w:r>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 (ii) o desmatamento deverá ser mínimo, procurando-se preservar a árvores de grande porte;</w:t>
      </w:r>
    </w:p>
    <w:p w:rsidR="00BD1245" w:rsidRPr="00BD1245" w:rsidRDefault="00BD1245" w:rsidP="009402ED">
      <w:pPr>
        <w:spacing w:after="120" w:line="240" w:lineRule="auto"/>
        <w:jc w:val="both"/>
        <w:rPr>
          <w:rFonts w:cstheme="minorHAnsi"/>
          <w:szCs w:val="24"/>
        </w:rPr>
      </w:pPr>
      <w:r w:rsidRPr="00BD1245">
        <w:rPr>
          <w:rFonts w:cstheme="minorHAnsi"/>
          <w:szCs w:val="24"/>
        </w:rPr>
        <w:t xml:space="preserve"> (iii) dever-se-á escolher locais onde não serão necessários grandes movimentos de terra; </w:t>
      </w:r>
    </w:p>
    <w:p w:rsidR="00BD1245" w:rsidRPr="00BD1245" w:rsidRDefault="00BD1245" w:rsidP="009402ED">
      <w:pPr>
        <w:spacing w:after="120" w:line="240" w:lineRule="auto"/>
        <w:jc w:val="both"/>
        <w:rPr>
          <w:rFonts w:cstheme="minorHAnsi"/>
          <w:szCs w:val="24"/>
        </w:rPr>
      </w:pPr>
      <w:r w:rsidRPr="00BD1245">
        <w:rPr>
          <w:rFonts w:cstheme="minorHAnsi"/>
          <w:szCs w:val="24"/>
        </w:rPr>
        <w:t>(iv) deve-se levar em conta a direção dos ventos dominantes no caso do canteiro de obras se situar próximo a núcleos habitacionais.</w:t>
      </w:r>
    </w:p>
    <w:p w:rsidR="00BD1245" w:rsidRPr="00BD1245" w:rsidRDefault="00BD1245" w:rsidP="009402ED">
      <w:pPr>
        <w:spacing w:after="120" w:line="240" w:lineRule="auto"/>
        <w:jc w:val="both"/>
        <w:rPr>
          <w:rFonts w:cstheme="minorHAnsi"/>
          <w:szCs w:val="24"/>
        </w:rPr>
      </w:pPr>
      <w:r w:rsidRPr="00BD1245">
        <w:rPr>
          <w:rFonts w:cstheme="minorHAnsi"/>
          <w:szCs w:val="24"/>
        </w:rPr>
        <w:t>A primeira diretriz que deve nortear o planejamento das construtoras, com relação à sua infra-estrutura de apoio em campo, refere-se às características das comunidades existentes nas vizinhanças das áreas que serão afetadas, no sentido de que as atividades de obra, o funcionamento do canteiro e o convívio com os trabalhadores, mesmo por período de tempo reduzido, não venham a acarretar impactos negativos significativos na qualidade de vida das populações.</w:t>
      </w:r>
    </w:p>
    <w:p w:rsidR="00BD1245" w:rsidRPr="00BD1245" w:rsidRDefault="00BD1245" w:rsidP="009402ED">
      <w:pPr>
        <w:spacing w:after="120" w:line="240" w:lineRule="auto"/>
        <w:jc w:val="both"/>
        <w:rPr>
          <w:rFonts w:cstheme="minorHAnsi"/>
          <w:szCs w:val="24"/>
        </w:rPr>
      </w:pPr>
      <w:r w:rsidRPr="00BD1245">
        <w:rPr>
          <w:rFonts w:cstheme="minorHAnsi"/>
          <w:szCs w:val="24"/>
        </w:rPr>
        <w:t>Normalmente, as atividades de obra e o afluxo de mão-de-obra durante a construção constituem um fator de incentivo às atividades econômicas das localidades e, assim, podem propiciar um impacto positivo. No entanto, conforme o tamanho e as peculiaridades de cada comunidade, impactos negativos podem ocorrer, tais como:</w:t>
      </w:r>
    </w:p>
    <w:p w:rsidR="00BD1245" w:rsidRPr="00BD1245" w:rsidRDefault="00BD1245" w:rsidP="003F0905">
      <w:pPr>
        <w:numPr>
          <w:ilvl w:val="0"/>
          <w:numId w:val="33"/>
        </w:numPr>
        <w:spacing w:after="120" w:line="240" w:lineRule="auto"/>
        <w:jc w:val="both"/>
        <w:rPr>
          <w:rFonts w:cstheme="minorHAnsi"/>
          <w:szCs w:val="24"/>
        </w:rPr>
      </w:pPr>
      <w:r w:rsidRPr="00BD1245">
        <w:rPr>
          <w:rFonts w:cstheme="minorHAnsi"/>
          <w:szCs w:val="24"/>
        </w:rPr>
        <w:t>Sobrecarga na infra-estrutura de serviços urbanos;</w:t>
      </w:r>
    </w:p>
    <w:p w:rsidR="00BD1245" w:rsidRPr="00BD1245" w:rsidRDefault="00BD1245" w:rsidP="003F0905">
      <w:pPr>
        <w:numPr>
          <w:ilvl w:val="0"/>
          <w:numId w:val="33"/>
        </w:numPr>
        <w:spacing w:after="120" w:line="240" w:lineRule="auto"/>
        <w:jc w:val="both"/>
        <w:rPr>
          <w:rFonts w:cstheme="minorHAnsi"/>
          <w:szCs w:val="24"/>
        </w:rPr>
      </w:pPr>
      <w:r w:rsidRPr="00BD1245">
        <w:rPr>
          <w:rFonts w:cstheme="minorHAnsi"/>
          <w:szCs w:val="24"/>
        </w:rPr>
        <w:t>Aumento das demandas e conseqüente elevação de preços de bens e serviços;</w:t>
      </w:r>
    </w:p>
    <w:p w:rsidR="00BD1245" w:rsidRPr="00BD1245" w:rsidRDefault="00BD1245" w:rsidP="003F0905">
      <w:pPr>
        <w:numPr>
          <w:ilvl w:val="0"/>
          <w:numId w:val="33"/>
        </w:numPr>
        <w:spacing w:after="120" w:line="240" w:lineRule="auto"/>
        <w:jc w:val="both"/>
        <w:rPr>
          <w:rFonts w:cstheme="minorHAnsi"/>
          <w:szCs w:val="24"/>
        </w:rPr>
      </w:pPr>
      <w:r w:rsidRPr="00BD1245">
        <w:rPr>
          <w:rFonts w:cstheme="minorHAnsi"/>
          <w:szCs w:val="24"/>
        </w:rPr>
        <w:t>Alterações no comportamento e convívio social da comunidade.</w:t>
      </w:r>
    </w:p>
    <w:p w:rsidR="00BD1245" w:rsidRPr="00BD1245" w:rsidRDefault="00BD1245" w:rsidP="009402ED">
      <w:pPr>
        <w:spacing w:after="120" w:line="240" w:lineRule="auto"/>
        <w:jc w:val="both"/>
        <w:rPr>
          <w:rFonts w:cstheme="minorHAnsi"/>
          <w:szCs w:val="24"/>
        </w:rPr>
      </w:pPr>
      <w:r w:rsidRPr="00BD1245">
        <w:rPr>
          <w:rFonts w:cstheme="minorHAnsi"/>
          <w:szCs w:val="24"/>
        </w:rPr>
        <w:t>A construtora deve prover mecanismos adequados que garantam a auto-suficiência dos canteiros, em termos de abastecimento de bens e insumos, garantir a oferta de transporte de trabalhadores, atendendo, no mínimo, aos critérios preconizados na norma da ABNT - Associação Brasileira de Normas Técnicas, a NB – 1367 (Áreas de Vivência em Canteiros de Obras), para permanência de trabalhadores nos canteiros de obras (alojados ou não), além dos requisitos ambientais a seguir apresentados.</w:t>
      </w:r>
    </w:p>
    <w:p w:rsidR="00BD1245" w:rsidRPr="00BD1245" w:rsidRDefault="00BD1245" w:rsidP="009402ED">
      <w:pPr>
        <w:spacing w:after="120" w:line="240" w:lineRule="auto"/>
        <w:jc w:val="both"/>
        <w:rPr>
          <w:rFonts w:cstheme="minorHAnsi"/>
          <w:szCs w:val="24"/>
        </w:rPr>
      </w:pPr>
      <w:r w:rsidRPr="00BD1245">
        <w:rPr>
          <w:rFonts w:cstheme="minorHAnsi"/>
          <w:szCs w:val="24"/>
        </w:rPr>
        <w:t>As construtoras devem estar cientes de que a localização dos canteiros, o planejamento de suas instalações e as rotinas de operação devem levar em conta as características das comunidades locais. Ações de comunicação social devem ser realizadas para conhecer as peculiaridades locais, promovendo o diálogo com as comunidades sobre as atividades que ali serão desenvolvidas e informando-as, dentre outros temas, sobre:</w:t>
      </w:r>
    </w:p>
    <w:p w:rsidR="00BD1245" w:rsidRPr="00BD1245" w:rsidRDefault="00BD1245" w:rsidP="003F0905">
      <w:pPr>
        <w:numPr>
          <w:ilvl w:val="0"/>
          <w:numId w:val="34"/>
        </w:numPr>
        <w:spacing w:after="120" w:line="240" w:lineRule="auto"/>
        <w:jc w:val="both"/>
        <w:rPr>
          <w:rFonts w:cstheme="minorHAnsi"/>
          <w:szCs w:val="24"/>
        </w:rPr>
      </w:pPr>
      <w:r w:rsidRPr="00BD1245">
        <w:rPr>
          <w:rFonts w:cstheme="minorHAnsi"/>
          <w:szCs w:val="24"/>
        </w:rPr>
        <w:t>Os benefícios do empreendimento e os riscos potenciais das atividades de construção;</w:t>
      </w:r>
    </w:p>
    <w:p w:rsidR="00BD1245" w:rsidRPr="00BD1245" w:rsidRDefault="00BD1245" w:rsidP="003F0905">
      <w:pPr>
        <w:numPr>
          <w:ilvl w:val="0"/>
          <w:numId w:val="34"/>
        </w:numPr>
        <w:spacing w:after="120" w:line="240" w:lineRule="auto"/>
        <w:jc w:val="both"/>
        <w:rPr>
          <w:rFonts w:cstheme="minorHAnsi"/>
          <w:szCs w:val="24"/>
        </w:rPr>
      </w:pPr>
      <w:r w:rsidRPr="00BD1245">
        <w:rPr>
          <w:rFonts w:cstheme="minorHAnsi"/>
          <w:szCs w:val="24"/>
        </w:rPr>
        <w:t>A existência de um Código de Conduta (a ser preparado pela Construtora) ao qual estarão sujeitos todos os trabalhadores da obra, cujo teor inclui o comportamento em relação à comunidade local, cujo desrespeito acarretará medidas punitivas, além dos mecanismos da legislação penal ordinária;</w:t>
      </w:r>
    </w:p>
    <w:p w:rsidR="00BD1245" w:rsidRPr="00BD1245" w:rsidRDefault="00BD1245" w:rsidP="003F0905">
      <w:pPr>
        <w:numPr>
          <w:ilvl w:val="0"/>
          <w:numId w:val="34"/>
        </w:numPr>
        <w:spacing w:after="120" w:line="240" w:lineRule="auto"/>
        <w:jc w:val="both"/>
        <w:rPr>
          <w:rFonts w:cstheme="minorHAnsi"/>
          <w:szCs w:val="24"/>
        </w:rPr>
      </w:pPr>
      <w:r w:rsidRPr="00BD1245">
        <w:rPr>
          <w:rFonts w:cstheme="minorHAnsi"/>
          <w:szCs w:val="24"/>
        </w:rPr>
        <w:t>A existência de local apropriado no Canteiro para recebimento de queixas e sugestões da comunidade;</w:t>
      </w:r>
    </w:p>
    <w:p w:rsidR="00BD1245" w:rsidRPr="00BD1245" w:rsidRDefault="00BD1245" w:rsidP="003F0905">
      <w:pPr>
        <w:numPr>
          <w:ilvl w:val="0"/>
          <w:numId w:val="34"/>
        </w:numPr>
        <w:spacing w:after="120" w:line="240" w:lineRule="auto"/>
        <w:jc w:val="both"/>
        <w:rPr>
          <w:rFonts w:cstheme="minorHAnsi"/>
          <w:szCs w:val="24"/>
        </w:rPr>
      </w:pPr>
      <w:r w:rsidRPr="00BD1245">
        <w:rPr>
          <w:rFonts w:cstheme="minorHAnsi"/>
          <w:szCs w:val="24"/>
        </w:rPr>
        <w:t>A decisão do empreendedor de que as atividades fiquem cobertas por um seguro de responsabilidade civil, abrangendo danos a terceiros que eventualmente venham a ocorrer.</w:t>
      </w:r>
    </w:p>
    <w:p w:rsidR="00BD1245" w:rsidRPr="00BD1245" w:rsidRDefault="00BD1245" w:rsidP="003F0905">
      <w:pPr>
        <w:numPr>
          <w:ilvl w:val="0"/>
          <w:numId w:val="34"/>
        </w:numPr>
        <w:spacing w:after="120" w:line="240" w:lineRule="auto"/>
        <w:jc w:val="both"/>
        <w:rPr>
          <w:rFonts w:cstheme="minorHAnsi"/>
          <w:szCs w:val="24"/>
        </w:rPr>
      </w:pPr>
      <w:r w:rsidRPr="00BD1245">
        <w:rPr>
          <w:rFonts w:cstheme="minorHAnsi"/>
          <w:szCs w:val="24"/>
        </w:rPr>
        <w:t>A localização do canteiro deverá ser licenciada pelo órgão municipal de meio ambiente, conforme a legislação vigente.</w:t>
      </w:r>
    </w:p>
    <w:p w:rsidR="00BD1245" w:rsidRPr="00BD1245" w:rsidRDefault="00BD1245" w:rsidP="003F0905">
      <w:pPr>
        <w:numPr>
          <w:ilvl w:val="0"/>
          <w:numId w:val="34"/>
        </w:numPr>
        <w:spacing w:after="120" w:line="240" w:lineRule="auto"/>
        <w:jc w:val="both"/>
        <w:rPr>
          <w:rFonts w:cstheme="minorHAnsi"/>
          <w:szCs w:val="24"/>
        </w:rPr>
      </w:pPr>
      <w:r w:rsidRPr="00BD1245">
        <w:rPr>
          <w:rFonts w:cstheme="minorHAnsi"/>
          <w:szCs w:val="24"/>
        </w:rPr>
        <w:t>A escolha dos locais para implantação do canteiro deve contar com a participação direta do empreendedor, para propiciar a integração dessas instalações com a infra-estrutura existente.</w:t>
      </w:r>
    </w:p>
    <w:p w:rsidR="00BD1245" w:rsidRPr="00BD1245" w:rsidRDefault="00BD1245" w:rsidP="009402ED">
      <w:pPr>
        <w:spacing w:after="120" w:line="240" w:lineRule="auto"/>
        <w:jc w:val="both"/>
        <w:rPr>
          <w:rFonts w:cstheme="minorHAnsi"/>
          <w:szCs w:val="24"/>
        </w:rPr>
      </w:pPr>
      <w:r w:rsidRPr="00BD1245">
        <w:rPr>
          <w:rFonts w:cstheme="minorHAnsi"/>
          <w:szCs w:val="24"/>
        </w:rPr>
        <w:t>Deve ser evitada a implantação de canteiros próximo a unidades de conservação, áreas de preservação permanente e áreas com cobertura natural preservada. Para instalação do canteiro deve-se, preferencialmente, escolher área já alterada.</w:t>
      </w:r>
    </w:p>
    <w:p w:rsidR="00BD1245" w:rsidRPr="00BD1245" w:rsidRDefault="00BD1245" w:rsidP="009402ED">
      <w:pPr>
        <w:spacing w:after="120" w:line="240" w:lineRule="auto"/>
        <w:jc w:val="both"/>
        <w:rPr>
          <w:rFonts w:cstheme="minorHAnsi"/>
          <w:szCs w:val="24"/>
        </w:rPr>
      </w:pPr>
      <w:r w:rsidRPr="00BD1245">
        <w:rPr>
          <w:rFonts w:cstheme="minorHAnsi"/>
          <w:szCs w:val="24"/>
        </w:rPr>
        <w:t>O planejamento das instalações do canteiro deve considerar a previsão, quando do término da obra, do possível aproveitamento da infra-estrutura, ou para a operação do sistema ou pela comunidade local.</w:t>
      </w:r>
    </w:p>
    <w:p w:rsidR="00BD1245" w:rsidRPr="00BD1245" w:rsidRDefault="00BD1245" w:rsidP="009402ED">
      <w:pPr>
        <w:spacing w:after="120" w:line="240" w:lineRule="auto"/>
        <w:jc w:val="both"/>
        <w:rPr>
          <w:rFonts w:cstheme="minorHAnsi"/>
          <w:szCs w:val="24"/>
        </w:rPr>
      </w:pPr>
      <w:r w:rsidRPr="00BD1245">
        <w:rPr>
          <w:rFonts w:cstheme="minorHAnsi"/>
          <w:szCs w:val="24"/>
        </w:rPr>
        <w:t>Deve-se solicitar o apoio do Empreendedor e líderes comunitários locais para cadastrar a mão-de-obra local disponível para as obras.</w:t>
      </w:r>
    </w:p>
    <w:p w:rsidR="00BD1245" w:rsidRPr="00BD1245" w:rsidRDefault="00BD1245" w:rsidP="009402ED">
      <w:pPr>
        <w:spacing w:after="120" w:line="240" w:lineRule="auto"/>
        <w:jc w:val="both"/>
        <w:rPr>
          <w:rFonts w:cstheme="minorHAnsi"/>
          <w:szCs w:val="24"/>
        </w:rPr>
      </w:pPr>
      <w:r w:rsidRPr="00BD1245">
        <w:rPr>
          <w:rFonts w:cstheme="minorHAnsi"/>
          <w:szCs w:val="24"/>
        </w:rPr>
        <w:t>Deve ser priorizado o recrutamento de mão-de-obra local, reduzindo assim o contingente de trabalhadores de fora da região e, ao mesmo tempo, diminuindo a estrutura de apoio às obras (alojamentos, sanitários, lixo, etc.). Este procedimento contribui também para evitar a veiculação de doenças transmissíveis e minimizar os problemas de aumento da prostituição e da violência, dentre outros.</w:t>
      </w:r>
    </w:p>
    <w:p w:rsidR="00BD1245" w:rsidRPr="00BD1245" w:rsidRDefault="00BD1245" w:rsidP="009402ED">
      <w:pPr>
        <w:spacing w:after="120" w:line="240" w:lineRule="auto"/>
        <w:jc w:val="both"/>
        <w:rPr>
          <w:rFonts w:cstheme="minorHAnsi"/>
          <w:szCs w:val="24"/>
        </w:rPr>
      </w:pPr>
      <w:r w:rsidRPr="00BD1245">
        <w:rPr>
          <w:rFonts w:cstheme="minorHAnsi"/>
          <w:szCs w:val="24"/>
        </w:rPr>
        <w:t>A localização do canteiro não deve interferir com o sistema viário e de saneamento básico, sendo necessário contactar a Prefeitura, órgãos de trânsito, segurança pública, sistema hospitalar, concessionárias de água, esgoto, energia elétrica, telefone, etc., para qualquer intervenção em suas áreas e redes de atuação, face à implantação do canteiro de obras.</w:t>
      </w:r>
    </w:p>
    <w:p w:rsidR="00BD1245" w:rsidRPr="00BD1245" w:rsidRDefault="00BD1245" w:rsidP="009402ED">
      <w:pPr>
        <w:spacing w:after="120" w:line="240" w:lineRule="auto"/>
        <w:jc w:val="both"/>
        <w:rPr>
          <w:rFonts w:cstheme="minorHAnsi"/>
          <w:szCs w:val="24"/>
        </w:rPr>
      </w:pPr>
      <w:r w:rsidRPr="00BD1245">
        <w:rPr>
          <w:rFonts w:cstheme="minorHAnsi"/>
          <w:szCs w:val="24"/>
        </w:rPr>
        <w:t>O tráfego de caminhões e de equipamentos pesados deve se restringir aos horários que causem a menor perturbação na vida cotidiana da população. Esses horários devem ser pré-estabelecidos e submetidos à aprovação da Fiscalização, que deverá obter a anuência do órgão de trânsito.</w:t>
      </w:r>
    </w:p>
    <w:p w:rsidR="00BD1245" w:rsidRPr="00BD1245" w:rsidRDefault="00BD1245" w:rsidP="009402ED">
      <w:pPr>
        <w:spacing w:after="120" w:line="240" w:lineRule="auto"/>
        <w:jc w:val="both"/>
        <w:rPr>
          <w:rFonts w:cstheme="minorHAnsi"/>
          <w:szCs w:val="24"/>
        </w:rPr>
      </w:pPr>
      <w:r w:rsidRPr="00BD1245">
        <w:rPr>
          <w:rFonts w:cstheme="minorHAnsi"/>
          <w:szCs w:val="24"/>
        </w:rPr>
        <w:t>O canteiro deve atender às diretrizes da Legislação Brasileira de Segurança e Medicina no Trabalho, especialmente o Plano de Emergência Médica e Primeiros Socorros, para eventuais remoções de acidentados para hospital da região.</w:t>
      </w:r>
    </w:p>
    <w:p w:rsidR="00BD1245" w:rsidRPr="00BD1245" w:rsidRDefault="00BD1245" w:rsidP="009402ED">
      <w:pPr>
        <w:spacing w:after="120" w:line="240" w:lineRule="auto"/>
        <w:jc w:val="both"/>
        <w:rPr>
          <w:rFonts w:cstheme="minorHAnsi"/>
          <w:szCs w:val="24"/>
        </w:rPr>
      </w:pPr>
      <w:r w:rsidRPr="00BD1245">
        <w:rPr>
          <w:rFonts w:cstheme="minorHAnsi"/>
          <w:szCs w:val="24"/>
        </w:rPr>
        <w:t>Considerando a vinda de pessoas de outras áreas e a aglomeração das mesmas em alojamentos, é necessário o desenvolvimento de um controle epidemiológico, com a adoção de medidas de saúde pública visando evitar a proliferação de doenças. Entre essas medidas incluem-se a vacinação, a medicação e a educação sanitária dos operários para a adoção de hábitos saudáveis de convivência.</w:t>
      </w:r>
    </w:p>
    <w:p w:rsidR="00BD1245" w:rsidRPr="00BD1245" w:rsidRDefault="00BD1245" w:rsidP="009402ED">
      <w:pPr>
        <w:spacing w:after="120" w:line="240" w:lineRule="auto"/>
        <w:jc w:val="both"/>
        <w:rPr>
          <w:rFonts w:cstheme="minorHAnsi"/>
          <w:szCs w:val="24"/>
        </w:rPr>
      </w:pPr>
      <w:r w:rsidRPr="00BD1245">
        <w:rPr>
          <w:rFonts w:cstheme="minorHAnsi"/>
          <w:szCs w:val="24"/>
        </w:rPr>
        <w:t>Os operários deverão dispor dos equipamentos adequados de proteção individual e coletiva de segurança do trabalho. Na obra deverá ser instalada uma Comissão Interna de Prevenção de Acidentes (CIPA), com a incumbência de promover a segurança do trabalhador.</w:t>
      </w:r>
    </w:p>
    <w:p w:rsidR="00BD1245" w:rsidRPr="00BD1245" w:rsidRDefault="00BD1245" w:rsidP="009402ED">
      <w:pPr>
        <w:spacing w:after="120" w:line="240" w:lineRule="auto"/>
        <w:jc w:val="both"/>
        <w:rPr>
          <w:rFonts w:cstheme="minorHAnsi"/>
          <w:szCs w:val="24"/>
        </w:rPr>
      </w:pPr>
      <w:r w:rsidRPr="00BD1245">
        <w:rPr>
          <w:rFonts w:cstheme="minorHAnsi"/>
          <w:szCs w:val="24"/>
        </w:rPr>
        <w:t>Após o término das atividades de implantação, toda a infra-estrutura utilizada durante a construção das obras, caracterizada essencialmente por canteiro de obras, equipamentos e maquinaria, deverão ser removidos, exceto nos casos em que essas estruturas forem aproveitadas na fase de operação do sistema, pelo empreendedor ou pela comunidade.</w:t>
      </w:r>
    </w:p>
    <w:p w:rsidR="00BD1245" w:rsidRPr="00BD1245" w:rsidRDefault="00BD1245" w:rsidP="009402ED">
      <w:pPr>
        <w:spacing w:after="120" w:line="240" w:lineRule="auto"/>
        <w:jc w:val="both"/>
        <w:rPr>
          <w:rFonts w:cstheme="minorHAnsi"/>
          <w:szCs w:val="24"/>
        </w:rPr>
      </w:pPr>
      <w:r w:rsidRPr="00BD1245">
        <w:rPr>
          <w:rFonts w:cstheme="minorHAnsi"/>
          <w:szCs w:val="24"/>
        </w:rPr>
        <w:t>Não será permitido o abandono da área de canteiro sem recuperação do uso original, nem o abandono de sobras de materiais de construção, de equipamentos ou partes de equipamentos inutilizados. Os resíduos devem ser acondicionados em locais apropriados, os quais devem receber tratamento adequado, conforme suas características.</w:t>
      </w:r>
    </w:p>
    <w:p w:rsidR="00BD1245" w:rsidRPr="00BD1245" w:rsidRDefault="00BD1245" w:rsidP="009402ED">
      <w:pPr>
        <w:spacing w:after="120" w:line="240" w:lineRule="auto"/>
        <w:jc w:val="both"/>
        <w:rPr>
          <w:rFonts w:cstheme="minorHAnsi"/>
          <w:szCs w:val="24"/>
        </w:rPr>
      </w:pPr>
      <w:r w:rsidRPr="00BD1245">
        <w:rPr>
          <w:rFonts w:cstheme="minorHAnsi"/>
          <w:szCs w:val="24"/>
        </w:rPr>
        <w:t>Documentação fotográfica, retratando a situação original das áreas do canteiro e das faixas de obras dos coletores e interceptores, da macro e microdrenagem, das vias e da urbanização deve ser obrigatoriamente elaborada e utilizada durante a execução dos serviços de restauração, visando a comparação da situação dessas áreas antes e depois da construção das obras.</w:t>
      </w:r>
    </w:p>
    <w:p w:rsidR="00BD1245" w:rsidRPr="00BD1245" w:rsidRDefault="00BD1245" w:rsidP="009402ED">
      <w:pPr>
        <w:spacing w:after="120" w:line="240" w:lineRule="auto"/>
        <w:jc w:val="both"/>
        <w:rPr>
          <w:rFonts w:cstheme="minorHAnsi"/>
          <w:szCs w:val="24"/>
        </w:rPr>
      </w:pPr>
      <w:r w:rsidRPr="00BD1245">
        <w:rPr>
          <w:rFonts w:cstheme="minorHAnsi"/>
          <w:szCs w:val="24"/>
        </w:rPr>
        <w:t>Além da restauração definitiva das instalações eventualmente danificadas pela obra, os serviços devem englobar a execução de proteção vegetal nas áreas alteradas, de forma a garantir a estabilidade do terreno, dotando as faixas de obras de uma proteção permanente.</w:t>
      </w:r>
    </w:p>
    <w:p w:rsidR="00BD1245" w:rsidRPr="00BD1245" w:rsidRDefault="00BD1245" w:rsidP="009402ED">
      <w:pPr>
        <w:spacing w:after="120" w:line="240" w:lineRule="auto"/>
        <w:jc w:val="both"/>
        <w:rPr>
          <w:rFonts w:cstheme="minorHAnsi"/>
          <w:b/>
        </w:rPr>
      </w:pPr>
      <w:bookmarkStart w:id="68" w:name="_Toc50350479"/>
      <w:bookmarkStart w:id="69" w:name="_Toc56590783"/>
      <w:bookmarkStart w:id="70" w:name="_Toc56908906"/>
      <w:bookmarkStart w:id="71" w:name="_Toc167784838"/>
      <w:bookmarkStart w:id="72" w:name="_Toc279401121"/>
      <w:bookmarkStart w:id="73" w:name="_Toc292788932"/>
      <w:bookmarkStart w:id="74" w:name="_Toc292789144"/>
      <w:r w:rsidRPr="00BD1245">
        <w:rPr>
          <w:rFonts w:cstheme="minorHAnsi"/>
          <w:b/>
        </w:rPr>
        <w:t>6.2. Planos de gerenciamento de riscos e de ações de emergência na construção</w:t>
      </w:r>
      <w:bookmarkEnd w:id="68"/>
      <w:bookmarkEnd w:id="69"/>
      <w:bookmarkEnd w:id="70"/>
      <w:bookmarkEnd w:id="71"/>
      <w:bookmarkEnd w:id="72"/>
      <w:bookmarkEnd w:id="73"/>
      <w:bookmarkEnd w:id="74"/>
    </w:p>
    <w:p w:rsidR="00BD1245" w:rsidRPr="00BD1245" w:rsidRDefault="00BD1245" w:rsidP="009402ED">
      <w:pPr>
        <w:spacing w:after="120" w:line="240" w:lineRule="auto"/>
        <w:jc w:val="both"/>
        <w:rPr>
          <w:rFonts w:cstheme="minorHAnsi"/>
          <w:szCs w:val="24"/>
        </w:rPr>
      </w:pPr>
      <w:r w:rsidRPr="00BD1245">
        <w:rPr>
          <w:rFonts w:cstheme="minorHAnsi"/>
          <w:szCs w:val="24"/>
        </w:rPr>
        <w:t>Os Planos de Gerenciamento de Riscos e de Ações de Emergência contemplam as atividades que devem ser implementadas para evitar e/ou minimizar riscos de acidentes ambientais, durante a construção. A ocorrência mais comum é o derramamento de óleos combustíveis e lubrificantes utilizados nos equipamentos de construção e montagem.</w:t>
      </w:r>
    </w:p>
    <w:p w:rsidR="00BD1245" w:rsidRPr="00BD1245" w:rsidRDefault="00BD1245" w:rsidP="009402ED">
      <w:pPr>
        <w:spacing w:after="120" w:line="240" w:lineRule="auto"/>
        <w:jc w:val="both"/>
        <w:rPr>
          <w:rFonts w:cstheme="minorHAnsi"/>
          <w:szCs w:val="24"/>
        </w:rPr>
      </w:pPr>
      <w:r w:rsidRPr="00BD1245">
        <w:rPr>
          <w:rFonts w:cstheme="minorHAnsi"/>
          <w:szCs w:val="24"/>
        </w:rPr>
        <w:t>A responsabilidade pela implementação e manutenção de medidas preventivas de acidentes e de medidas de controle, caso eles venham a ocorrer, é da construtora.</w:t>
      </w:r>
    </w:p>
    <w:p w:rsidR="00BD1245" w:rsidRPr="00BD1245" w:rsidRDefault="00BD1245" w:rsidP="009402ED">
      <w:pPr>
        <w:spacing w:after="120" w:line="240" w:lineRule="auto"/>
        <w:jc w:val="both"/>
        <w:rPr>
          <w:rFonts w:cstheme="minorHAnsi"/>
          <w:szCs w:val="24"/>
          <w:u w:val="single"/>
        </w:rPr>
      </w:pPr>
      <w:r w:rsidRPr="00BD1245">
        <w:rPr>
          <w:rFonts w:cstheme="minorHAnsi"/>
          <w:szCs w:val="24"/>
          <w:u w:val="single"/>
        </w:rPr>
        <w:t>Medidas Preventivas</w:t>
      </w:r>
    </w:p>
    <w:p w:rsidR="00BD1245" w:rsidRPr="00BD1245" w:rsidRDefault="00BD1245" w:rsidP="009402ED">
      <w:pPr>
        <w:spacing w:after="120" w:line="240" w:lineRule="auto"/>
        <w:jc w:val="both"/>
        <w:rPr>
          <w:rFonts w:cstheme="minorHAnsi"/>
          <w:szCs w:val="24"/>
        </w:rPr>
      </w:pPr>
      <w:r w:rsidRPr="00BD1245">
        <w:rPr>
          <w:rFonts w:cstheme="minorHAnsi"/>
          <w:szCs w:val="24"/>
        </w:rPr>
        <w:t>Deve ser implantado, pela construtora, um Plano de Gerenciamento de Riscos contemplando:</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Treinamento dos recursos humanos envolvidos;</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Procedimentos específicos para atividades relevantes;</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Materiais e equipamentos, especificados de acordo com as normas em vigor.</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A construtora deve instruir a equipe de obras na operação e manutenção dos equipamentos de construção, para evitar a descarga ou derramamento de combustível, óleo ou lubrificantes, acidentalmente. Devem ser enfatizados os seguintes assuntos: principais causas de derramamento, tais como mau funcionamento de equipamentos; procedimentos comuns de operação no caso de derramamento; equipamentos; materiais e suprimentos na limpeza do derramamento.</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shd w:val="clear" w:color="auto" w:fill="FFFFFF"/>
        </w:rPr>
        <w:t>A construtora deve proceder à manutenção do equipamento a ser reabastecido e/ou lubrificado, de acordo com um rígido programa.</w:t>
      </w:r>
      <w:r w:rsidRPr="00BD1245">
        <w:rPr>
          <w:rFonts w:cstheme="minorHAnsi"/>
          <w:szCs w:val="24"/>
        </w:rPr>
        <w:t xml:space="preserve"> Todos os motores, tanques, container, válvulas, dutos e mangueiras devem ser examinados regularmente, para identificação de qualquer sinal de deterioração que possa causar um derramamento e sinais de vazamento. Todos os vazamentos devem ser prontamente consertados e/ou corrigidos.</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A construtora deve garantir que todo o reabastecimento será feito considerando que devem estar disponíveis, para utilização imediata, os necessários equipamentos e materiais, bem como a tomada de medidas mitigadoras, para conter possíveis vazamentos que possam alcançar áreas sensíveis, como os cursos d'água.</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A construtora deve preparar uma lista sobre o tipo, quantidade, local de armazenamento de contenção e material de limpeza para ser usado durante a construção. A lista deve incluir procedimentos e medidas para minimizar os impactos no caso de derramamento.</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A construtora deve realizar um inventário dos lubrificantes, combustíveis e outros materiais que possam acidentalmente ser derramados durante a construção.</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Nos canteiros de obra, o armazenamento deve ser realizado em reservatórios apropriados e confinados da rede de drenagem, através de barreiras físicas.</w:t>
      </w:r>
    </w:p>
    <w:p w:rsidR="00BD1245" w:rsidRPr="00BD1245" w:rsidRDefault="00BD1245" w:rsidP="003F0905">
      <w:pPr>
        <w:numPr>
          <w:ilvl w:val="0"/>
          <w:numId w:val="35"/>
        </w:numPr>
        <w:spacing w:after="120" w:line="240" w:lineRule="auto"/>
        <w:jc w:val="both"/>
        <w:rPr>
          <w:rFonts w:cstheme="minorHAnsi"/>
          <w:szCs w:val="24"/>
        </w:rPr>
      </w:pPr>
      <w:r w:rsidRPr="00BD1245">
        <w:rPr>
          <w:rFonts w:cstheme="minorHAnsi"/>
          <w:szCs w:val="24"/>
        </w:rPr>
        <w:t>Áreas de armazenamento de contenção não devem ter drenos, a não ser que os fluidos possam escoar dessas áreas contaminadas para outra área de contenção ou reservatório, onde todo o derramamento possa ser recuperado.</w:t>
      </w:r>
    </w:p>
    <w:p w:rsidR="00BD1245" w:rsidRPr="00BD1245" w:rsidRDefault="00BD1245" w:rsidP="009402ED">
      <w:pPr>
        <w:spacing w:after="120" w:line="240" w:lineRule="auto"/>
        <w:jc w:val="both"/>
        <w:rPr>
          <w:rFonts w:cstheme="minorHAnsi"/>
          <w:szCs w:val="24"/>
          <w:u w:val="single"/>
        </w:rPr>
      </w:pPr>
      <w:r w:rsidRPr="00BD1245">
        <w:rPr>
          <w:rFonts w:cstheme="minorHAnsi"/>
          <w:szCs w:val="24"/>
          <w:u w:val="single"/>
        </w:rPr>
        <w:t>Medidas Corretivas</w:t>
      </w:r>
    </w:p>
    <w:p w:rsidR="00BD1245" w:rsidRPr="00BD1245" w:rsidRDefault="00BD1245" w:rsidP="009402ED">
      <w:pPr>
        <w:spacing w:after="120" w:line="240" w:lineRule="auto"/>
        <w:jc w:val="both"/>
        <w:rPr>
          <w:rFonts w:cstheme="minorHAnsi"/>
          <w:szCs w:val="24"/>
        </w:rPr>
      </w:pPr>
      <w:r w:rsidRPr="00BD1245">
        <w:rPr>
          <w:rFonts w:cstheme="minorHAnsi"/>
          <w:szCs w:val="24"/>
        </w:rPr>
        <w:t>As medidas corretivas são desencadeadas em atenção ao Plano de Ações de Emergência para a ocorrência de acidentes, na fase de construção e montagem, considerando também a hipótese acidental de derramamento de óleos combustíveis e lubrificantes utilizados nos equipamentos de construção, e outros possíveis eventos acidentais.</w:t>
      </w:r>
    </w:p>
    <w:p w:rsidR="00BD1245" w:rsidRPr="00BD1245" w:rsidRDefault="00BD1245" w:rsidP="009402ED">
      <w:pPr>
        <w:spacing w:after="120" w:line="240" w:lineRule="auto"/>
        <w:jc w:val="both"/>
        <w:rPr>
          <w:rFonts w:cstheme="minorHAnsi"/>
          <w:szCs w:val="24"/>
        </w:rPr>
      </w:pPr>
      <w:r w:rsidRPr="00BD1245">
        <w:rPr>
          <w:rFonts w:cstheme="minorHAnsi"/>
          <w:szCs w:val="24"/>
        </w:rPr>
        <w:t>Em caso de derramamento, a prioridade mais imediata é a contenção. O derramamento deve ser mantido no local, sempre que possível.</w:t>
      </w:r>
    </w:p>
    <w:p w:rsidR="00BD1245" w:rsidRPr="00BD1245" w:rsidRDefault="00BD1245" w:rsidP="009402ED">
      <w:pPr>
        <w:spacing w:after="120" w:line="240" w:lineRule="auto"/>
        <w:jc w:val="both"/>
        <w:rPr>
          <w:rFonts w:cstheme="minorHAnsi"/>
          <w:szCs w:val="24"/>
        </w:rPr>
      </w:pPr>
      <w:r w:rsidRPr="00BD1245">
        <w:rPr>
          <w:rFonts w:cstheme="minorHAnsi"/>
          <w:szCs w:val="24"/>
        </w:rPr>
        <w:t>Procedimentos de limpeza devem ser iniciados assim que o derramamento for contido. Em nenhuma circunstância se deve usar o equipamento de contenção para armazenar material contaminado. Em caso de derramamento, a construtora deve notificar a Supervisora e a Coordenação do Empreendedor, através de seu Responsável Ambiental.</w:t>
      </w:r>
    </w:p>
    <w:p w:rsidR="00BD1245" w:rsidRPr="00BD1245" w:rsidRDefault="00BD1245" w:rsidP="009402ED">
      <w:pPr>
        <w:spacing w:after="120" w:line="240" w:lineRule="auto"/>
        <w:jc w:val="both"/>
        <w:rPr>
          <w:rFonts w:cstheme="minorHAnsi"/>
          <w:b/>
        </w:rPr>
      </w:pPr>
      <w:bookmarkStart w:id="75" w:name="_Toc50350480"/>
      <w:bookmarkStart w:id="76" w:name="_Toc56590784"/>
      <w:bookmarkStart w:id="77" w:name="_Toc56908907"/>
      <w:bookmarkStart w:id="78" w:name="_Toc167784839"/>
      <w:bookmarkStart w:id="79" w:name="_Toc279401122"/>
      <w:bookmarkStart w:id="80" w:name="_Toc292788933"/>
      <w:bookmarkStart w:id="81" w:name="_Toc292789145"/>
      <w:r w:rsidRPr="00BD1245">
        <w:rPr>
          <w:rFonts w:cstheme="minorHAnsi"/>
          <w:b/>
        </w:rPr>
        <w:t>6.3. Educação ambiental dos trabalhadores e código de conduta na obra</w:t>
      </w:r>
      <w:bookmarkEnd w:id="75"/>
      <w:bookmarkEnd w:id="76"/>
      <w:bookmarkEnd w:id="77"/>
      <w:bookmarkEnd w:id="78"/>
      <w:bookmarkEnd w:id="79"/>
      <w:bookmarkEnd w:id="80"/>
      <w:bookmarkEnd w:id="81"/>
    </w:p>
    <w:p w:rsidR="00BD1245" w:rsidRPr="00BD1245" w:rsidRDefault="00BD1245" w:rsidP="009402ED">
      <w:pPr>
        <w:spacing w:after="120" w:line="240" w:lineRule="auto"/>
        <w:jc w:val="both"/>
        <w:rPr>
          <w:rFonts w:cstheme="minorHAnsi"/>
          <w:szCs w:val="24"/>
        </w:rPr>
      </w:pPr>
      <w:r w:rsidRPr="00BD1245">
        <w:rPr>
          <w:rFonts w:cstheme="minorHAnsi"/>
          <w:szCs w:val="24"/>
        </w:rPr>
        <w:t>Deve-se implementar ações de educação ambiental no âmbito da obra as quais deverão ensinar, mostrar, conscientizar e prover as ferramentas necessárias para que os trabalhadores, inspetores e gerentes envolvidos na obra possam cumprir todas as medidas de proteção ambiental planejadas para a construção.</w:t>
      </w:r>
    </w:p>
    <w:p w:rsidR="00BD1245" w:rsidRPr="00BD1245" w:rsidRDefault="00BD1245" w:rsidP="009402ED">
      <w:pPr>
        <w:spacing w:after="120" w:line="240" w:lineRule="auto"/>
        <w:jc w:val="both"/>
        <w:rPr>
          <w:rFonts w:cstheme="minorHAnsi"/>
          <w:szCs w:val="24"/>
        </w:rPr>
      </w:pPr>
      <w:r w:rsidRPr="00BD1245">
        <w:rPr>
          <w:rFonts w:cstheme="minorHAnsi"/>
          <w:szCs w:val="24"/>
        </w:rPr>
        <w:t>Essas ações devem cobrir todos os tópicos ambientais, exigências e problemas potenciais do início ao término da construção. O método deve contemplar a utilização de uma apresentação sucinta, objetiva e clara de todas as exigências e restrições ambientais e das correspondentes medidas de proteção, restauração, mitigação e corretivas, no campo.</w:t>
      </w:r>
    </w:p>
    <w:p w:rsidR="00BD1245" w:rsidRPr="00BD1245" w:rsidRDefault="00BD1245" w:rsidP="009402ED">
      <w:pPr>
        <w:spacing w:after="120" w:line="240" w:lineRule="auto"/>
        <w:jc w:val="both"/>
        <w:rPr>
          <w:rFonts w:cstheme="minorHAnsi"/>
          <w:szCs w:val="24"/>
        </w:rPr>
      </w:pPr>
      <w:r w:rsidRPr="00BD1245">
        <w:rPr>
          <w:rFonts w:cstheme="minorHAnsi"/>
          <w:szCs w:val="24"/>
        </w:rPr>
        <w:t>Deve ser apresentado em linguagem acessível aos trabalhadores, eventualmente com conteúdos e meios diferenciados, conforme a bagagemcultural de cada grupo.</w:t>
      </w:r>
    </w:p>
    <w:p w:rsidR="00BD1245" w:rsidRPr="00BD1245" w:rsidRDefault="00BD1245" w:rsidP="009402ED">
      <w:pPr>
        <w:spacing w:after="120" w:line="240" w:lineRule="auto"/>
        <w:jc w:val="both"/>
        <w:rPr>
          <w:rFonts w:cstheme="minorHAnsi"/>
          <w:b/>
          <w:szCs w:val="24"/>
        </w:rPr>
      </w:pPr>
      <w:r w:rsidRPr="00BD1245">
        <w:rPr>
          <w:rFonts w:cstheme="minorHAnsi"/>
          <w:szCs w:val="24"/>
        </w:rPr>
        <w:t>As ações devem ser de responsabilidade das construtoras. As atribuições dos responsáveis pelas ações de gestão ambiental devem ser descritas de forma a enfatizar suas responsabilidades e autoridade. As responsabilidades de cada trabalhador e sua respectiva especialidade devem ser definidas de forma objetiva.</w:t>
      </w:r>
    </w:p>
    <w:p w:rsidR="00BD1245" w:rsidRPr="00BD1245" w:rsidRDefault="00BD1245" w:rsidP="009402ED">
      <w:pPr>
        <w:spacing w:after="120" w:line="240" w:lineRule="auto"/>
        <w:jc w:val="both"/>
        <w:rPr>
          <w:rFonts w:cstheme="minorHAnsi"/>
          <w:szCs w:val="24"/>
        </w:rPr>
      </w:pPr>
      <w:r w:rsidRPr="00BD1245">
        <w:rPr>
          <w:rFonts w:cstheme="minorHAnsi"/>
          <w:szCs w:val="24"/>
        </w:rPr>
        <w:t>O treinamento nas relações com o meio ambiente e com a comunidade deve ser oferecido a todos os trabalhadores, antes do início das obras. Trabalhadores contratados após o início das obras devem receber o treinamento o mais breve possível, antes do início de suas participações nas obras.</w:t>
      </w:r>
    </w:p>
    <w:p w:rsidR="00BD1245" w:rsidRPr="00BD1245" w:rsidRDefault="00BD1245" w:rsidP="009402ED">
      <w:pPr>
        <w:spacing w:after="120" w:line="240" w:lineRule="auto"/>
        <w:jc w:val="both"/>
        <w:rPr>
          <w:rFonts w:cstheme="minorHAnsi"/>
          <w:szCs w:val="24"/>
        </w:rPr>
      </w:pPr>
      <w:r w:rsidRPr="00BD1245">
        <w:rPr>
          <w:rFonts w:cstheme="minorHAnsi"/>
          <w:szCs w:val="24"/>
        </w:rPr>
        <w:t>Um dos principais impactos que deve ser gerenciado é o contato entre os trabalhadores das construtoras e a comunidade local, além do comportamento desses trabalhadores frente ao meio ambiente. Justifica-se, assim, a emissão de normas de conduta para os trabalhadores que se alojarem nos canteiros, bem como a promoção de atividades educacionais para a manutenção de bom relacionamento com as comunidades (Código de Conduta).</w:t>
      </w:r>
    </w:p>
    <w:p w:rsidR="00BD1245" w:rsidRPr="00BD1245" w:rsidRDefault="00BD1245" w:rsidP="009402ED">
      <w:pPr>
        <w:spacing w:after="120" w:line="240" w:lineRule="auto"/>
        <w:jc w:val="both"/>
        <w:rPr>
          <w:rFonts w:cstheme="minorHAnsi"/>
          <w:szCs w:val="24"/>
        </w:rPr>
      </w:pPr>
      <w:r w:rsidRPr="00BD1245">
        <w:rPr>
          <w:rFonts w:cstheme="minorHAnsi"/>
          <w:szCs w:val="24"/>
        </w:rPr>
        <w:t>Deve ser requerido dos trabalhadores o cumprimento das normas de conduta e a obediência a procedimentos de saúde e de diminuição de resíduos, nas frentes de trabalho, canteiros, faixa de domínio e estradas de serviço, como os relacionados a seguir.</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Não devem ser permitidas, em nenhuma hipótese, a caça, a comercialização, a guarda ou maus-tratos a qualquer tipo de animal silvestre. A manutenção de animais domésticos deve ser desencorajada, uma vez que freqüentemente tais animais são abandonados nos locais de trabalho ou residência ao término da obra.</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Não é permitida a extração, comercialização e manutenção de espécies vegetais nativas.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Caso algum animal silvestre seja ferido em decorrência das atividades da obra, o fato deve ser notificado ao responsável pela gestão ambiental da construtora e este informará à Gerência Ambiental do empreendedor.</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O porte de armas brancas e de fogo é proibido nos alojamentos, canteiros e demais áreas da obra. Canivetes são permitidos nos acampamentos, cabendo ao pessoal da segurança julgar se tais utensílios devem ser retidos e posteriormente devolvidos quando do término da obra. Apenas o pessoal da segurança, quando devidamente habilitado, pode portar armas de fogo. As construtoras devem assegurar o necessário treinamento do pessoal da segurança.</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Equipamentos de trabalho que possam eventualmente ser utilizados como armas (facão, machado, moto-serra, etc.) devem ser recolhidos diariamente.</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É proibida a venda, manutenção e consumo de bebidas alcoólicas nos alojamentos.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A realização de comemorações e de acontecimentos pode ocorrer, desde que previamente autorizada, dentro dos limites dos acampamentos, em local adequado. Para os alojamentos de trabalhadores, devem ser incentivados programas de lazer, principalmente práticas desportivas (campeonatos de futebol, truco, etc.) e culturais (filmes, festivais de música, aulas de alfabetização, etc.), no sentido de amenizar as horas sem atividade.</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Os trabalhadores devem obedecer às diretrizes de geração de resíduos e de saneamento. Assim, deve ser observada a utilização de sanitários (é bastante comum a sua não-utilização) e, principalmente, verificado o não-lançamento de resíduos no meio ambiente, tais como recipientes e restos de refeições ou materiais descartados na manutenção de veículos.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Os trabalhadores devem se comportar de forma adequada no contato com a população, evitando a ocorrência de brigas, desentendimentos e alterações significativas do cotidiano da população local.</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O uso de drogas ilegais, no âmbito dos canteiros, deve ser expressamente proibido e reprimido.</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Os trabalhadores devem ser informados dos limites de velocidade de tráfego dos veículos e da proibição expressa de tráfego em velocidades que comprometam a segurança das pessoas, equipamentos, animais e edificações.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Devem ser proibidos a permanência e o tráfego de carros particulares, não vinculados diretamente às obras, nos canteiros ou áreas adjacentes.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Todos os trabalhadores devem ser informados sobre o traçado, configuração e restrições às atividades construtivas na faixa de obras, bem como das viagens de ida-e-volta entre o acampamento e o local das obras. Outros assuntos a serem abordados incluem os limites das atividades de trabalho, atividades de limpeza e nivelamento, controle de erosão e manutenção das instalações, travessias de corpos d’água, cercas, separação do solo superficial do solo escavado, bermas e programa de recuperação, após o término das obras. Devem ser descritos o uso público e privado dos acessos, bem como as atividades de manutenção dessas áreas.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Todos os trabalhadores devem ser informados sobre os procedimentos de controle para prevenir erosão do solo dentro dos limites e adjacências da faixa de obras, providenciar recuperação das áreas alteradas e contribuir para a manutenção em longo prazo da área, propiciando o restabelecimento da vegetação.</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 xml:space="preserve">Todos os trabalhadores devem ser informados de que o abastecimento e lubrificação de veículos e de todos os equipamentos, armazenamento de combustíveis, óleos lubrificantes e outros materiais tóxicos devem ser realizados em áreas especificadas, localizadas fora dos limites da Área de Preservação Permanente. Essa APP corresponde a uma faixa de </w:t>
      </w:r>
      <w:smartTag w:uri="urn:schemas-microsoft-com:office:smarttags" w:element="metricconverter">
        <w:smartTagPr>
          <w:attr w:name="ProductID" w:val="50 metros"/>
        </w:smartTagPr>
        <w:r w:rsidRPr="00BD1245">
          <w:rPr>
            <w:rFonts w:cstheme="minorHAnsi"/>
            <w:szCs w:val="24"/>
          </w:rPr>
          <w:t>50 metros</w:t>
        </w:r>
      </w:smartTag>
      <w:r w:rsidRPr="00BD1245">
        <w:rPr>
          <w:rFonts w:cstheme="minorHAnsi"/>
          <w:szCs w:val="24"/>
        </w:rPr>
        <w:t xml:space="preserve"> de largura, ao longo de cada margem dos córregos, conforme definido na Resolução CONAMA 303/2002. Os procedimentos especiais de recuperação de áreas que sofreram derramamentos devem ser explicados aos trabalhadores.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Todos os trabalhadores devem ser informados que nenhuma planta pode ser coletada, nenhum animal pode ser capturado, molestado, ameaçado ou morto dentro dos limites e áreas adjacentes da faixa de domínio. Nenhum animal pode ser tocado, exceto para ser salvo.</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Todos os trabalhadores devem ser orientados quanto ao tipo, importância e necessidade de cuidados, caso recursos culturais, restos humanos, sítios arqueológicos ou artefatos sejam encontrados parcial ou completamente enterrados. Todos os achados devem ser imediatamente relatados ao responsável pela gestão ambiental, para as providências cabíveis.</w:t>
      </w:r>
    </w:p>
    <w:p w:rsidR="00BD1245" w:rsidRPr="00BD1245" w:rsidRDefault="00BD1245" w:rsidP="003F0905">
      <w:pPr>
        <w:numPr>
          <w:ilvl w:val="0"/>
          <w:numId w:val="36"/>
        </w:numPr>
        <w:spacing w:after="120" w:line="240" w:lineRule="auto"/>
        <w:jc w:val="both"/>
        <w:rPr>
          <w:rFonts w:cstheme="minorHAnsi"/>
          <w:szCs w:val="24"/>
        </w:rPr>
      </w:pPr>
      <w:r w:rsidRPr="00BD1245">
        <w:rPr>
          <w:rFonts w:cstheme="minorHAnsi"/>
          <w:szCs w:val="24"/>
        </w:rPr>
        <w:t>Todos os trabalhadores devem implementar medidas para reduzir emissões dos equipamentos, evitando-se paralisações desnecessárias e mantendo os motores a combustão funcionando eficientemente.</w:t>
      </w:r>
    </w:p>
    <w:p w:rsidR="00BD1245" w:rsidRPr="00BD1245" w:rsidRDefault="00BD1245" w:rsidP="009402ED">
      <w:pPr>
        <w:spacing w:after="120" w:line="240" w:lineRule="auto"/>
        <w:jc w:val="both"/>
        <w:rPr>
          <w:rFonts w:cstheme="minorHAnsi"/>
          <w:b/>
        </w:rPr>
      </w:pPr>
      <w:bookmarkStart w:id="82" w:name="_Toc50350481"/>
      <w:bookmarkStart w:id="83" w:name="_Toc56590785"/>
      <w:bookmarkStart w:id="84" w:name="_Toc56908908"/>
      <w:bookmarkStart w:id="85" w:name="_Toc167784840"/>
      <w:bookmarkStart w:id="86" w:name="_Toc279401123"/>
      <w:bookmarkStart w:id="87" w:name="_Toc292788934"/>
      <w:bookmarkStart w:id="88" w:name="_Toc292789146"/>
      <w:r w:rsidRPr="00BD1245">
        <w:rPr>
          <w:rFonts w:cstheme="minorHAnsi"/>
          <w:b/>
        </w:rPr>
        <w:t>6.4. Saúde e segurança nas obras</w:t>
      </w:r>
      <w:bookmarkEnd w:id="82"/>
      <w:bookmarkEnd w:id="83"/>
      <w:bookmarkEnd w:id="84"/>
      <w:bookmarkEnd w:id="85"/>
      <w:bookmarkEnd w:id="86"/>
      <w:bookmarkEnd w:id="87"/>
      <w:bookmarkEnd w:id="88"/>
    </w:p>
    <w:p w:rsidR="00BD1245" w:rsidRPr="00BD1245" w:rsidRDefault="00BD1245" w:rsidP="009402ED">
      <w:pPr>
        <w:spacing w:after="120" w:line="240" w:lineRule="auto"/>
        <w:jc w:val="both"/>
        <w:rPr>
          <w:rFonts w:cstheme="minorHAnsi"/>
          <w:szCs w:val="24"/>
        </w:rPr>
      </w:pPr>
      <w:r w:rsidRPr="00BD1245">
        <w:rPr>
          <w:rFonts w:cstheme="minorHAnsi"/>
          <w:szCs w:val="24"/>
        </w:rPr>
        <w:t>É possível antever alguns tipos de acidentes que podem ocorrer nesse tipo de obra: acidentes decorrentes de trânsito de veículos; da utilização de equipamentos e ferramentas; no desmonte de rochas; lesões causadas por animais selvagens ou peçonhentos; doenças causadas por vetores transmissores, parasitas intestinais ou sexualmente transmissíveis, dentre outros.</w:t>
      </w:r>
    </w:p>
    <w:p w:rsidR="00BD1245" w:rsidRPr="00BD1245" w:rsidRDefault="00BD1245" w:rsidP="009402ED">
      <w:pPr>
        <w:spacing w:after="120" w:line="240" w:lineRule="auto"/>
        <w:jc w:val="both"/>
        <w:rPr>
          <w:rFonts w:cstheme="minorHAnsi"/>
          <w:szCs w:val="24"/>
        </w:rPr>
      </w:pPr>
      <w:r w:rsidRPr="00BD1245">
        <w:rPr>
          <w:rFonts w:cstheme="minorHAnsi"/>
          <w:szCs w:val="24"/>
        </w:rPr>
        <w:t>Deve ser prevista a elaboração e execução, pelas construtoras, de um “Programa de Segurança e Medicina do Trabalho”, onde esteja definida a política de atuação da empresa quanto aos procedimentos de saúde e segurança nas obras, cumprindo as exigências legais e normas do Ministério do Trabalho.</w:t>
      </w:r>
    </w:p>
    <w:p w:rsidR="00BD1245" w:rsidRPr="00BD1245" w:rsidRDefault="00BD1245" w:rsidP="009402ED">
      <w:pPr>
        <w:spacing w:after="120" w:line="240" w:lineRule="auto"/>
        <w:jc w:val="both"/>
        <w:rPr>
          <w:rFonts w:cstheme="minorHAnsi"/>
          <w:szCs w:val="24"/>
        </w:rPr>
      </w:pPr>
      <w:r w:rsidRPr="00BD1245">
        <w:rPr>
          <w:rFonts w:cstheme="minorHAnsi"/>
          <w:szCs w:val="24"/>
        </w:rPr>
        <w:t>Definem-se como objetivos gerais do Programa de Saúde e Segurança:</w:t>
      </w:r>
    </w:p>
    <w:p w:rsidR="00BD1245" w:rsidRPr="00BD1245" w:rsidRDefault="00BD1245" w:rsidP="003F0905">
      <w:pPr>
        <w:numPr>
          <w:ilvl w:val="0"/>
          <w:numId w:val="37"/>
        </w:numPr>
        <w:spacing w:after="120" w:line="240" w:lineRule="auto"/>
        <w:jc w:val="both"/>
        <w:rPr>
          <w:rFonts w:cstheme="minorHAnsi"/>
          <w:szCs w:val="24"/>
        </w:rPr>
      </w:pPr>
      <w:r w:rsidRPr="00BD1245">
        <w:rPr>
          <w:rFonts w:cstheme="minorHAnsi"/>
          <w:szCs w:val="24"/>
        </w:rPr>
        <w:t>Promover as condições de preservação da saúde e segurança de todos os funcionários das obras;</w:t>
      </w:r>
    </w:p>
    <w:p w:rsidR="00BD1245" w:rsidRPr="00BD1245" w:rsidRDefault="00BD1245" w:rsidP="003F0905">
      <w:pPr>
        <w:numPr>
          <w:ilvl w:val="0"/>
          <w:numId w:val="37"/>
        </w:numPr>
        <w:spacing w:after="120" w:line="240" w:lineRule="auto"/>
        <w:jc w:val="both"/>
        <w:rPr>
          <w:rFonts w:cstheme="minorHAnsi"/>
          <w:szCs w:val="24"/>
        </w:rPr>
      </w:pPr>
      <w:r w:rsidRPr="00BD1245">
        <w:rPr>
          <w:rFonts w:cstheme="minorHAnsi"/>
          <w:szCs w:val="24"/>
        </w:rPr>
        <w:t>Dar atendimento às situações de emergência;</w:t>
      </w:r>
    </w:p>
    <w:p w:rsidR="00BD1245" w:rsidRPr="00BD1245" w:rsidRDefault="00BD1245" w:rsidP="003F0905">
      <w:pPr>
        <w:numPr>
          <w:ilvl w:val="0"/>
          <w:numId w:val="37"/>
        </w:numPr>
        <w:spacing w:after="120" w:line="240" w:lineRule="auto"/>
        <w:jc w:val="both"/>
        <w:rPr>
          <w:rFonts w:cstheme="minorHAnsi"/>
          <w:szCs w:val="24"/>
        </w:rPr>
      </w:pPr>
      <w:r w:rsidRPr="00BD1245">
        <w:rPr>
          <w:rFonts w:cstheme="minorHAnsi"/>
          <w:szCs w:val="24"/>
        </w:rPr>
        <w:t>Ampliar o conhecimento sobre prevenção da saúde e de acidentes, aos trabalhadores vinculados às obras.</w:t>
      </w:r>
    </w:p>
    <w:p w:rsidR="00BD1245" w:rsidRPr="00BD1245" w:rsidRDefault="00BD1245" w:rsidP="003F0905">
      <w:pPr>
        <w:numPr>
          <w:ilvl w:val="0"/>
          <w:numId w:val="37"/>
        </w:numPr>
        <w:spacing w:after="120" w:line="240" w:lineRule="auto"/>
        <w:jc w:val="both"/>
        <w:rPr>
          <w:rFonts w:cstheme="minorHAnsi"/>
          <w:szCs w:val="24"/>
        </w:rPr>
      </w:pPr>
      <w:r w:rsidRPr="00BD1245">
        <w:rPr>
          <w:rFonts w:cstheme="minorHAnsi"/>
          <w:szCs w:val="24"/>
        </w:rPr>
        <w:t>Definir diretrizes para atuação das construtoras no controle de saúde dos seus funcionários, garantindo a aplicabilidade do Programa de Controle Médico de Saúde Ocupacional – Portaria n</w:t>
      </w:r>
      <w:r w:rsidRPr="00BD1245">
        <w:rPr>
          <w:rFonts w:cstheme="minorHAnsi"/>
          <w:szCs w:val="24"/>
          <w:u w:val="single"/>
          <w:vertAlign w:val="superscript"/>
        </w:rPr>
        <w:t>o</w:t>
      </w:r>
      <w:r w:rsidRPr="00BD1245">
        <w:rPr>
          <w:rFonts w:cstheme="minorHAnsi"/>
          <w:szCs w:val="24"/>
        </w:rPr>
        <w:t xml:space="preserve"> 3.214, de 08/06/78, NR-07, do Ministério do Trabalho.</w:t>
      </w:r>
    </w:p>
    <w:p w:rsidR="00BD1245" w:rsidRPr="00BD1245" w:rsidRDefault="00BD1245" w:rsidP="003F0905">
      <w:pPr>
        <w:numPr>
          <w:ilvl w:val="0"/>
          <w:numId w:val="37"/>
        </w:numPr>
        <w:spacing w:after="120" w:line="240" w:lineRule="auto"/>
        <w:jc w:val="both"/>
        <w:rPr>
          <w:rFonts w:cstheme="minorHAnsi"/>
          <w:szCs w:val="24"/>
        </w:rPr>
      </w:pPr>
      <w:r w:rsidRPr="00BD1245">
        <w:rPr>
          <w:rFonts w:cstheme="minorHAnsi"/>
          <w:szCs w:val="24"/>
        </w:rPr>
        <w:t>Atender às ações discriminadas na Norma Técnica Complementar a Medicina e Segurança do Trabalho.</w:t>
      </w:r>
    </w:p>
    <w:p w:rsidR="00BD1245" w:rsidRPr="00BD1245" w:rsidRDefault="00BD1245" w:rsidP="009402ED">
      <w:pPr>
        <w:spacing w:after="120" w:line="240" w:lineRule="auto"/>
        <w:jc w:val="both"/>
        <w:rPr>
          <w:rFonts w:cstheme="minorHAnsi"/>
          <w:szCs w:val="24"/>
        </w:rPr>
      </w:pPr>
      <w:r w:rsidRPr="00BD1245">
        <w:rPr>
          <w:rFonts w:cstheme="minorHAnsi"/>
          <w:szCs w:val="24"/>
        </w:rPr>
        <w:t>Deverá ser feita a estruturação da Comissão Interna de Prevenção de Acidentes – CIPA, com funcionários da empresa construtora, a qual se reunirá periodicamente e deverá elaborar o Mapa de Riscos Ambientais e definir os Equipamentos de Proteção Individual, a serem utilizados pelos diferentes setores das obras, cuidando para que sejam utilizados e mantidos estoques de reposição.</w:t>
      </w:r>
    </w:p>
    <w:p w:rsidR="00BD1245" w:rsidRPr="00BD1245" w:rsidRDefault="00BD1245" w:rsidP="009402ED">
      <w:pPr>
        <w:spacing w:after="120" w:line="240" w:lineRule="auto"/>
        <w:jc w:val="both"/>
        <w:rPr>
          <w:rFonts w:cstheme="minorHAnsi"/>
          <w:szCs w:val="24"/>
        </w:rPr>
      </w:pPr>
      <w:r w:rsidRPr="00BD1245">
        <w:rPr>
          <w:rFonts w:cstheme="minorHAnsi"/>
          <w:szCs w:val="24"/>
        </w:rPr>
        <w:t>Deverá ser elaborado um Plano de Contingência para Emergências Médicas e Primeiros Socorros, incluindo, eventualmente, a implementação de convênios com serviços hospitalares do Estado de São Paulo e dos municípios, garantindo o pronto atendimento de casos emergenciais, quando vier a ser necessário.</w:t>
      </w:r>
    </w:p>
    <w:p w:rsidR="00BD1245" w:rsidRPr="00BD1245" w:rsidRDefault="00BD1245" w:rsidP="009402ED">
      <w:pPr>
        <w:spacing w:after="120" w:line="240" w:lineRule="auto"/>
        <w:jc w:val="both"/>
        <w:rPr>
          <w:rFonts w:cstheme="minorHAnsi"/>
          <w:szCs w:val="24"/>
        </w:rPr>
      </w:pPr>
      <w:bookmarkStart w:id="89" w:name="_Toc49684920"/>
      <w:r w:rsidRPr="00BD1245">
        <w:rPr>
          <w:rFonts w:cstheme="minorHAnsi"/>
          <w:szCs w:val="24"/>
        </w:rPr>
        <w:t>A empresa construtora deve ter, também, as seguintes responsabilidades:</w:t>
      </w:r>
      <w:bookmarkEnd w:id="89"/>
    </w:p>
    <w:p w:rsidR="00BD1245" w:rsidRPr="00BD1245" w:rsidRDefault="00BD1245" w:rsidP="003F0905">
      <w:pPr>
        <w:numPr>
          <w:ilvl w:val="0"/>
          <w:numId w:val="38"/>
        </w:numPr>
        <w:spacing w:after="120" w:line="240" w:lineRule="auto"/>
        <w:jc w:val="both"/>
        <w:rPr>
          <w:rFonts w:cstheme="minorHAnsi"/>
          <w:szCs w:val="24"/>
        </w:rPr>
      </w:pPr>
      <w:r w:rsidRPr="00BD1245">
        <w:rPr>
          <w:rFonts w:cstheme="minorHAnsi"/>
          <w:szCs w:val="24"/>
        </w:rPr>
        <w:t>exigir dos fornecedores dos equipamentos de proteção individual o certificado de aprovação emitido pelo Ministério do Trabalho e Emprego;</w:t>
      </w:r>
    </w:p>
    <w:p w:rsidR="00BD1245" w:rsidRPr="00BD1245" w:rsidRDefault="00BD1245" w:rsidP="003F0905">
      <w:pPr>
        <w:numPr>
          <w:ilvl w:val="0"/>
          <w:numId w:val="38"/>
        </w:numPr>
        <w:spacing w:after="120" w:line="240" w:lineRule="auto"/>
        <w:jc w:val="both"/>
        <w:rPr>
          <w:rFonts w:cstheme="minorHAnsi"/>
          <w:szCs w:val="24"/>
        </w:rPr>
      </w:pPr>
      <w:r w:rsidRPr="00BD1245">
        <w:rPr>
          <w:rFonts w:cstheme="minorHAnsi"/>
          <w:szCs w:val="24"/>
        </w:rPr>
        <w:t>remeter à ao empreendedor o calendário de reuniões mensais da CIPA, bem como enviar cópias das atas e cópias das fichas de informações (Anexo I da NR5) aos órgãos competentes;</w:t>
      </w:r>
    </w:p>
    <w:p w:rsidR="00BD1245" w:rsidRPr="00BD1245" w:rsidRDefault="00BD1245" w:rsidP="003F0905">
      <w:pPr>
        <w:numPr>
          <w:ilvl w:val="0"/>
          <w:numId w:val="38"/>
        </w:numPr>
        <w:spacing w:after="120" w:line="240" w:lineRule="auto"/>
        <w:jc w:val="both"/>
        <w:rPr>
          <w:rFonts w:cstheme="minorHAnsi"/>
          <w:szCs w:val="24"/>
        </w:rPr>
      </w:pPr>
      <w:r w:rsidRPr="00BD1245">
        <w:rPr>
          <w:rFonts w:cstheme="minorHAnsi"/>
          <w:szCs w:val="24"/>
        </w:rPr>
        <w:t>comunicar imediatamente ao empreendedor e à supervisão de obras os acidentes que gerarem mais de 15 dias de afastamento;</w:t>
      </w:r>
    </w:p>
    <w:p w:rsidR="00BD1245" w:rsidRDefault="00BD1245" w:rsidP="003F0905">
      <w:pPr>
        <w:numPr>
          <w:ilvl w:val="0"/>
          <w:numId w:val="38"/>
        </w:numPr>
        <w:spacing w:after="120" w:line="240" w:lineRule="auto"/>
        <w:jc w:val="both"/>
        <w:rPr>
          <w:rFonts w:cstheme="minorHAnsi"/>
          <w:szCs w:val="24"/>
        </w:rPr>
      </w:pPr>
      <w:r w:rsidRPr="00BD1245">
        <w:rPr>
          <w:rFonts w:cstheme="minorHAnsi"/>
          <w:szCs w:val="24"/>
        </w:rPr>
        <w:t>cuidar para que os responsáveis pelo pessoal da obra instruam com detalhes as tarefas dos seus subordinados, objetivando maior eficiência e menor número de acidentes.</w:t>
      </w:r>
    </w:p>
    <w:p w:rsidR="00DC1D86" w:rsidRPr="00BD1245" w:rsidRDefault="00DC1D86" w:rsidP="00DC1D86">
      <w:pPr>
        <w:spacing w:after="120" w:line="240" w:lineRule="auto"/>
        <w:jc w:val="both"/>
        <w:rPr>
          <w:rFonts w:cstheme="minorHAnsi"/>
          <w:szCs w:val="24"/>
        </w:rPr>
      </w:pPr>
    </w:p>
    <w:p w:rsidR="00BD1245" w:rsidRPr="00BD1245" w:rsidRDefault="00BD1245" w:rsidP="009402ED">
      <w:pPr>
        <w:spacing w:after="120" w:line="240" w:lineRule="auto"/>
        <w:jc w:val="both"/>
        <w:rPr>
          <w:rFonts w:cstheme="minorHAnsi"/>
          <w:b/>
        </w:rPr>
      </w:pPr>
      <w:bookmarkStart w:id="90" w:name="_Toc50350482"/>
      <w:bookmarkStart w:id="91" w:name="_Toc56590786"/>
      <w:bookmarkStart w:id="92" w:name="_Toc167784841"/>
      <w:bookmarkStart w:id="93" w:name="_Toc279401124"/>
      <w:bookmarkStart w:id="94" w:name="_Toc292788935"/>
      <w:bookmarkStart w:id="95" w:name="_Toc292789147"/>
      <w:r w:rsidRPr="00BD1245">
        <w:rPr>
          <w:rFonts w:cstheme="minorHAnsi"/>
          <w:b/>
        </w:rPr>
        <w:t xml:space="preserve">6.5. </w:t>
      </w:r>
      <w:bookmarkStart w:id="96" w:name="_Toc56908909"/>
      <w:r w:rsidRPr="00BD1245">
        <w:rPr>
          <w:rFonts w:cstheme="minorHAnsi"/>
          <w:b/>
        </w:rPr>
        <w:t>Gerenciamento e disposição de resíduos</w:t>
      </w:r>
      <w:bookmarkEnd w:id="90"/>
      <w:bookmarkEnd w:id="91"/>
      <w:bookmarkEnd w:id="92"/>
      <w:bookmarkEnd w:id="93"/>
      <w:bookmarkEnd w:id="94"/>
      <w:bookmarkEnd w:id="95"/>
      <w:bookmarkEnd w:id="96"/>
    </w:p>
    <w:p w:rsidR="00BD1245" w:rsidRPr="00BD1245" w:rsidRDefault="00BD1245" w:rsidP="009402ED">
      <w:pPr>
        <w:spacing w:after="120" w:line="240" w:lineRule="auto"/>
        <w:jc w:val="both"/>
        <w:rPr>
          <w:rFonts w:cstheme="minorHAnsi"/>
          <w:szCs w:val="24"/>
        </w:rPr>
      </w:pPr>
      <w:r w:rsidRPr="00BD1245">
        <w:rPr>
          <w:rFonts w:cstheme="minorHAnsi"/>
          <w:szCs w:val="24"/>
        </w:rPr>
        <w:t>As ações de Gerenciamento e Disposição de Resíduos têm como objetivo básico assegurar que a menor quantidade possível de resíduos seja gerada durante a implantação das obras e que esses resíduos sejam adequadamente coletados, estocados e dispostos, de forma a não resultar em emissões de gases, líquidos ou sólidos que representem impactos significativos sobre o meio ambiente.</w:t>
      </w:r>
    </w:p>
    <w:p w:rsidR="00BD1245" w:rsidRPr="00BD1245" w:rsidRDefault="00BD1245" w:rsidP="009402ED">
      <w:pPr>
        <w:spacing w:after="120" w:line="240" w:lineRule="auto"/>
        <w:jc w:val="both"/>
        <w:rPr>
          <w:rFonts w:cstheme="minorHAnsi"/>
          <w:szCs w:val="24"/>
        </w:rPr>
      </w:pPr>
      <w:r w:rsidRPr="00BD1245">
        <w:rPr>
          <w:rFonts w:cstheme="minorHAnsi"/>
          <w:szCs w:val="24"/>
        </w:rPr>
        <w:t>Durante a execução das obras, é prevista a geração de dois tipos de resíduos: sólidos e sanitários.</w:t>
      </w:r>
    </w:p>
    <w:p w:rsidR="00BD1245" w:rsidRPr="00BD1245" w:rsidRDefault="00BD1245" w:rsidP="009402ED">
      <w:pPr>
        <w:spacing w:after="120" w:line="240" w:lineRule="auto"/>
        <w:jc w:val="both"/>
        <w:rPr>
          <w:rFonts w:cstheme="minorHAnsi"/>
          <w:b/>
          <w:i/>
          <w:szCs w:val="24"/>
        </w:rPr>
      </w:pPr>
      <w:r w:rsidRPr="00BD1245">
        <w:rPr>
          <w:rFonts w:cstheme="minorHAnsi"/>
          <w:b/>
          <w:i/>
          <w:szCs w:val="24"/>
        </w:rPr>
        <w:t xml:space="preserve">- Resíduos sólidos </w:t>
      </w:r>
    </w:p>
    <w:p w:rsidR="00BD1245" w:rsidRPr="00BD1245" w:rsidRDefault="00BD1245" w:rsidP="009402ED">
      <w:pPr>
        <w:spacing w:after="120" w:line="240" w:lineRule="auto"/>
        <w:jc w:val="both"/>
        <w:rPr>
          <w:rFonts w:cstheme="minorHAnsi"/>
          <w:szCs w:val="24"/>
        </w:rPr>
      </w:pPr>
      <w:r w:rsidRPr="00BD1245">
        <w:rPr>
          <w:rFonts w:cstheme="minorHAnsi"/>
          <w:szCs w:val="24"/>
        </w:rPr>
        <w:t>O gerenciamento ambiental dos resíduos sólidos está baseado nos princípios da redução na geração, na maximização da reutilização e da reciclagem e na sua apropriada disposição.</w:t>
      </w:r>
    </w:p>
    <w:p w:rsidR="00BD1245" w:rsidRPr="00BD1245" w:rsidRDefault="00BD1245" w:rsidP="009402ED">
      <w:pPr>
        <w:spacing w:after="120" w:line="240" w:lineRule="auto"/>
        <w:jc w:val="both"/>
        <w:rPr>
          <w:rFonts w:cstheme="minorHAnsi"/>
          <w:szCs w:val="24"/>
        </w:rPr>
      </w:pPr>
      <w:r w:rsidRPr="00BD1245">
        <w:rPr>
          <w:rFonts w:cstheme="minorHAnsi"/>
          <w:szCs w:val="24"/>
        </w:rPr>
        <w:t>O canteiro deve contar com sistema de coleta interna de resíduos sólidos, os quais devem ser colocados em locais próprios para serem recolhidos pelo sistema público de coleta e disposição. Deve haver uma negociação junto aos órgãos e empresas responsáveis pela coleta de resíduos, visando a utilização desse sistema.</w:t>
      </w:r>
    </w:p>
    <w:p w:rsidR="00BD1245" w:rsidRPr="00BD1245" w:rsidRDefault="00BD1245" w:rsidP="009402ED">
      <w:pPr>
        <w:spacing w:after="120" w:line="240" w:lineRule="auto"/>
        <w:jc w:val="both"/>
        <w:rPr>
          <w:rFonts w:cstheme="minorHAnsi"/>
          <w:szCs w:val="24"/>
        </w:rPr>
      </w:pPr>
      <w:r w:rsidRPr="00BD1245">
        <w:rPr>
          <w:rFonts w:cstheme="minorHAnsi"/>
          <w:szCs w:val="24"/>
        </w:rPr>
        <w:t>Deve haver um perfeito controle sobre o lixo doméstico gerado no canteiro de obras. O lixo deve ser recolhido separadamente (orgânico/úmido e inorgânico/seco) para que possam ter destino final diferenciado. O lixo deve ser colocado em local adequado para ser recolhido pelo serviço de limpeza urbana do município ou, especificamente no caso do lixo seco (papel, papelão, vidro, plástico, latas, etc), disponibilizado para ser recolhido por pessoas da comunidade próxima para a sua posterior reciclagem.</w:t>
      </w:r>
    </w:p>
    <w:p w:rsidR="00BD1245" w:rsidRPr="00BD1245" w:rsidRDefault="00BD1245" w:rsidP="009402ED">
      <w:pPr>
        <w:spacing w:after="120" w:line="240" w:lineRule="auto"/>
        <w:jc w:val="both"/>
        <w:rPr>
          <w:rFonts w:cstheme="minorHAnsi"/>
          <w:szCs w:val="24"/>
        </w:rPr>
      </w:pPr>
      <w:r w:rsidRPr="00BD1245">
        <w:rPr>
          <w:rFonts w:cstheme="minorHAnsi"/>
          <w:szCs w:val="24"/>
        </w:rPr>
        <w:t>No transporte de entulho e lixo, para evitar a perda do material transportado deve ser evitado o excesso de carregamento dos veículos, além de ser mantida uma fiscalização dos cuidados necessários no transporte, tais como em relação à cobertura das caçambas ou carrocerias dos caminhões com lona.</w:t>
      </w:r>
    </w:p>
    <w:p w:rsidR="00BD1245" w:rsidRPr="00BD1245" w:rsidRDefault="00BD1245" w:rsidP="009402ED">
      <w:pPr>
        <w:spacing w:after="120" w:line="240" w:lineRule="auto"/>
        <w:jc w:val="both"/>
        <w:rPr>
          <w:rFonts w:cstheme="minorHAnsi"/>
          <w:szCs w:val="24"/>
        </w:rPr>
      </w:pPr>
      <w:r w:rsidRPr="00BD1245">
        <w:rPr>
          <w:rFonts w:cstheme="minorHAnsi"/>
          <w:szCs w:val="24"/>
        </w:rPr>
        <w:t>A disposição final do entulho de obra deve considerar o que preconiza a Resolução CONAMA no. 307, de 07 de julho de 2002, que estabelece:</w:t>
      </w:r>
    </w:p>
    <w:p w:rsidR="00BD1245" w:rsidRPr="00BD1245" w:rsidRDefault="00BD1245" w:rsidP="009402ED">
      <w:pPr>
        <w:spacing w:after="120" w:line="240" w:lineRule="auto"/>
        <w:jc w:val="both"/>
        <w:rPr>
          <w:rFonts w:cstheme="minorHAnsi"/>
          <w:i/>
          <w:szCs w:val="24"/>
        </w:rPr>
      </w:pPr>
      <w:r w:rsidRPr="00BD1245">
        <w:rPr>
          <w:rFonts w:cstheme="minorHAnsi"/>
          <w:i/>
          <w:szCs w:val="24"/>
        </w:rPr>
        <w:t>Art. 3º Os resíduos da construção civil deverão ser classificados, para efeito desta Resolução, da seguinte forma:</w:t>
      </w:r>
    </w:p>
    <w:p w:rsidR="00BD1245" w:rsidRPr="00BD1245" w:rsidRDefault="00BD1245" w:rsidP="009402ED">
      <w:pPr>
        <w:spacing w:after="120" w:line="240" w:lineRule="auto"/>
        <w:jc w:val="both"/>
        <w:rPr>
          <w:rFonts w:cstheme="minorHAnsi"/>
          <w:i/>
          <w:szCs w:val="24"/>
        </w:rPr>
      </w:pPr>
      <w:r w:rsidRPr="00BD1245">
        <w:rPr>
          <w:rFonts w:cstheme="minorHAnsi"/>
          <w:i/>
          <w:szCs w:val="24"/>
        </w:rPr>
        <w:t>I - Classe A - são os resíduos reutilizáveis ou recicláveis como agregados, tais como:</w:t>
      </w:r>
    </w:p>
    <w:p w:rsidR="00BD1245" w:rsidRPr="00BD1245" w:rsidRDefault="00BD1245" w:rsidP="009402ED">
      <w:pPr>
        <w:spacing w:after="120" w:line="240" w:lineRule="auto"/>
        <w:jc w:val="both"/>
        <w:rPr>
          <w:rFonts w:cstheme="minorHAnsi"/>
          <w:i/>
          <w:szCs w:val="24"/>
        </w:rPr>
      </w:pPr>
      <w:r w:rsidRPr="00BD1245">
        <w:rPr>
          <w:rFonts w:cstheme="minorHAnsi"/>
          <w:i/>
          <w:szCs w:val="24"/>
        </w:rPr>
        <w:t>a) de construção, demolição, reformas e reparos de pavimentação e de outras obras de infra-estrutura, inclusive solos provenientes de terraplanagem;</w:t>
      </w:r>
    </w:p>
    <w:p w:rsidR="00BD1245" w:rsidRPr="00BD1245" w:rsidRDefault="00BD1245" w:rsidP="009402ED">
      <w:pPr>
        <w:spacing w:after="120" w:line="240" w:lineRule="auto"/>
        <w:jc w:val="both"/>
        <w:rPr>
          <w:rFonts w:cstheme="minorHAnsi"/>
          <w:i/>
          <w:szCs w:val="24"/>
        </w:rPr>
      </w:pPr>
      <w:r w:rsidRPr="00BD1245">
        <w:rPr>
          <w:rFonts w:cstheme="minorHAnsi"/>
          <w:i/>
          <w:szCs w:val="24"/>
        </w:rPr>
        <w:t>b) de construção, demolição, reformas e reparos de edificações: componentes cerâmicos (tijolos, blocos, telhas, placas de revestimento etc.), argamassa e concreto;</w:t>
      </w:r>
    </w:p>
    <w:p w:rsidR="00BD1245" w:rsidRPr="00BD1245" w:rsidRDefault="00BD1245" w:rsidP="009402ED">
      <w:pPr>
        <w:spacing w:after="120" w:line="240" w:lineRule="auto"/>
        <w:jc w:val="both"/>
        <w:rPr>
          <w:rFonts w:cstheme="minorHAnsi"/>
          <w:i/>
          <w:szCs w:val="24"/>
        </w:rPr>
      </w:pPr>
      <w:r w:rsidRPr="00BD1245">
        <w:rPr>
          <w:rFonts w:cstheme="minorHAnsi"/>
          <w:i/>
          <w:szCs w:val="24"/>
        </w:rPr>
        <w:t>c) de processo de fabricação e/ou demolição de peças pré-moldadas em concreto (blocos, tubos, meios-fios etc.) produzidas nos canteiros de obras;</w:t>
      </w:r>
    </w:p>
    <w:p w:rsidR="00BD1245" w:rsidRPr="00BD1245" w:rsidRDefault="00BD1245" w:rsidP="009402ED">
      <w:pPr>
        <w:spacing w:after="120" w:line="240" w:lineRule="auto"/>
        <w:jc w:val="both"/>
        <w:rPr>
          <w:rFonts w:cstheme="minorHAnsi"/>
          <w:i/>
          <w:szCs w:val="24"/>
        </w:rPr>
      </w:pPr>
      <w:r w:rsidRPr="00BD1245">
        <w:rPr>
          <w:rFonts w:cstheme="minorHAnsi"/>
          <w:i/>
          <w:szCs w:val="24"/>
        </w:rPr>
        <w:t>II - Classe B - são os resíduos recicláveis para outras destinações, tais como: plásticos, papel/papelão, metais, vidros, madeiras e outros;</w:t>
      </w:r>
    </w:p>
    <w:p w:rsidR="00BD1245" w:rsidRPr="00BD1245" w:rsidRDefault="00BD1245" w:rsidP="009402ED">
      <w:pPr>
        <w:spacing w:after="120" w:line="240" w:lineRule="auto"/>
        <w:jc w:val="both"/>
        <w:rPr>
          <w:rFonts w:cstheme="minorHAnsi"/>
          <w:i/>
          <w:szCs w:val="24"/>
        </w:rPr>
      </w:pPr>
      <w:r w:rsidRPr="00BD1245">
        <w:rPr>
          <w:rFonts w:cstheme="minorHAnsi"/>
          <w:i/>
          <w:szCs w:val="24"/>
        </w:rPr>
        <w:t>III - Classe C - são os resíduos para os quais não foram desenvolvidas tecnologias ou aplicações economicamente viáveis que permitam a sua reciclagem/recuperação, tais como os produtos oriundos do gesso;</w:t>
      </w:r>
    </w:p>
    <w:p w:rsidR="00BD1245" w:rsidRPr="00BD1245" w:rsidRDefault="00BD1245" w:rsidP="009402ED">
      <w:pPr>
        <w:spacing w:after="120" w:line="240" w:lineRule="auto"/>
        <w:jc w:val="both"/>
        <w:rPr>
          <w:rFonts w:cstheme="minorHAnsi"/>
          <w:i/>
          <w:szCs w:val="24"/>
        </w:rPr>
      </w:pPr>
      <w:r w:rsidRPr="00BD1245">
        <w:rPr>
          <w:rFonts w:cstheme="minorHAnsi"/>
          <w:i/>
          <w:szCs w:val="24"/>
        </w:rPr>
        <w:t>IV - Classe D - são os resíduos perigosos oriundos do processo de construção, tais como: tintas, solventes, óleos e outros, ou aqueles contaminados oriundos de demolições, reformas e reparos de clínicas radiológicas, instalações industriais e outros.</w:t>
      </w:r>
    </w:p>
    <w:p w:rsidR="00BD1245" w:rsidRPr="00BD1245" w:rsidRDefault="00BD1245" w:rsidP="009402ED">
      <w:pPr>
        <w:spacing w:after="120" w:line="240" w:lineRule="auto"/>
        <w:jc w:val="both"/>
        <w:rPr>
          <w:rFonts w:cstheme="minorHAnsi"/>
          <w:i/>
          <w:szCs w:val="24"/>
        </w:rPr>
      </w:pPr>
      <w:r w:rsidRPr="00BD1245">
        <w:rPr>
          <w:rFonts w:cstheme="minorHAnsi"/>
          <w:i/>
          <w:szCs w:val="24"/>
        </w:rPr>
        <w:t>Art. 4º Os geradores deverão ter como objetivo prioritário a não geração de resíduos e, secundariamente, a redução, a reutilização, a reciclagem e a destinação final.</w:t>
      </w:r>
    </w:p>
    <w:p w:rsidR="00BD1245" w:rsidRPr="00BD1245" w:rsidRDefault="00BD1245" w:rsidP="009402ED">
      <w:pPr>
        <w:spacing w:after="120" w:line="240" w:lineRule="auto"/>
        <w:jc w:val="both"/>
        <w:rPr>
          <w:rFonts w:cstheme="minorHAnsi"/>
          <w:i/>
          <w:szCs w:val="24"/>
        </w:rPr>
      </w:pPr>
      <w:r w:rsidRPr="00BD1245">
        <w:rPr>
          <w:rFonts w:cstheme="minorHAnsi"/>
          <w:i/>
          <w:szCs w:val="24"/>
        </w:rPr>
        <w:t>§ 1º Os resíduos da construção civil não poderão ser dispostos em aterros de resíduos domiciliares, em áreas de "bota fora", em encostas, corpos d`água, lotes vagos e em áreas protegidas por Lei, obedecidos os prazos definidos no art. 13 desta Resolução.</w:t>
      </w:r>
    </w:p>
    <w:p w:rsidR="00BD1245" w:rsidRPr="00BD1245" w:rsidRDefault="00BD1245" w:rsidP="009402ED">
      <w:pPr>
        <w:spacing w:after="120" w:line="240" w:lineRule="auto"/>
        <w:jc w:val="both"/>
        <w:rPr>
          <w:rFonts w:cstheme="minorHAnsi"/>
          <w:i/>
          <w:szCs w:val="24"/>
        </w:rPr>
      </w:pPr>
      <w:r w:rsidRPr="00BD1245">
        <w:rPr>
          <w:rFonts w:cstheme="minorHAnsi"/>
          <w:i/>
          <w:szCs w:val="24"/>
        </w:rPr>
        <w:t>§ 2º Os resíduos deverão ser destinados de acordo com o disposto no art. 10 desta Resolução.</w:t>
      </w:r>
    </w:p>
    <w:p w:rsidR="00BD1245" w:rsidRPr="00BD1245" w:rsidRDefault="00BD1245" w:rsidP="009402ED">
      <w:pPr>
        <w:spacing w:after="120" w:line="240" w:lineRule="auto"/>
        <w:jc w:val="both"/>
        <w:rPr>
          <w:rFonts w:cstheme="minorHAnsi"/>
          <w:i/>
          <w:szCs w:val="24"/>
        </w:rPr>
      </w:pPr>
      <w:r w:rsidRPr="00BD1245">
        <w:rPr>
          <w:rFonts w:cstheme="minorHAnsi"/>
          <w:i/>
          <w:szCs w:val="24"/>
        </w:rPr>
        <w:t>Art. 10. Os resíduos da construção civil deverão ser destinados das seguintes formas:</w:t>
      </w:r>
    </w:p>
    <w:p w:rsidR="00BD1245" w:rsidRPr="00BD1245" w:rsidRDefault="00BD1245" w:rsidP="009402ED">
      <w:pPr>
        <w:spacing w:after="120" w:line="240" w:lineRule="auto"/>
        <w:jc w:val="both"/>
        <w:rPr>
          <w:rFonts w:cstheme="minorHAnsi"/>
          <w:i/>
          <w:szCs w:val="24"/>
        </w:rPr>
      </w:pPr>
      <w:r w:rsidRPr="00BD1245">
        <w:rPr>
          <w:rFonts w:cstheme="minorHAnsi"/>
          <w:i/>
          <w:szCs w:val="24"/>
        </w:rPr>
        <w:t>I - Classe A: deverão ser reutilizados ou reciclados na forma de agregados, ou encaminhados a áreas de aterro de resíduos da construção civil, sendo dispostos de modo a permitir a sua utilização ou reciclagem futura;</w:t>
      </w:r>
    </w:p>
    <w:p w:rsidR="00BD1245" w:rsidRPr="00BD1245" w:rsidRDefault="00BD1245" w:rsidP="009402ED">
      <w:pPr>
        <w:spacing w:after="120" w:line="240" w:lineRule="auto"/>
        <w:jc w:val="both"/>
        <w:rPr>
          <w:rFonts w:cstheme="minorHAnsi"/>
          <w:i/>
          <w:szCs w:val="24"/>
        </w:rPr>
      </w:pPr>
      <w:r w:rsidRPr="00BD1245">
        <w:rPr>
          <w:rFonts w:cstheme="minorHAnsi"/>
          <w:i/>
          <w:szCs w:val="24"/>
        </w:rPr>
        <w:t>II - Classe B: deverão ser reutilizados, reciclados ou encaminhados a áreas de armazenamento temporário, sendo dispostos de modo a permitir a sua utilização ou reciclagem futura;</w:t>
      </w:r>
    </w:p>
    <w:p w:rsidR="00BD1245" w:rsidRPr="00BD1245" w:rsidRDefault="00BD1245" w:rsidP="009402ED">
      <w:pPr>
        <w:spacing w:after="120" w:line="240" w:lineRule="auto"/>
        <w:jc w:val="both"/>
        <w:rPr>
          <w:rFonts w:cstheme="minorHAnsi"/>
          <w:i/>
          <w:szCs w:val="24"/>
        </w:rPr>
      </w:pPr>
      <w:r w:rsidRPr="00BD1245">
        <w:rPr>
          <w:rFonts w:cstheme="minorHAnsi"/>
          <w:i/>
          <w:szCs w:val="24"/>
        </w:rPr>
        <w:t>III - Classe C: deverão ser armazenados, transportados e destinados em conformidade com as normas técnicas especificas.</w:t>
      </w:r>
    </w:p>
    <w:p w:rsidR="00BD1245" w:rsidRPr="00BD1245" w:rsidRDefault="00BD1245" w:rsidP="009402ED">
      <w:pPr>
        <w:spacing w:after="120" w:line="240" w:lineRule="auto"/>
        <w:jc w:val="both"/>
        <w:rPr>
          <w:rFonts w:cstheme="minorHAnsi"/>
          <w:i/>
          <w:szCs w:val="24"/>
        </w:rPr>
      </w:pPr>
      <w:r w:rsidRPr="00BD1245">
        <w:rPr>
          <w:rFonts w:cstheme="minorHAnsi"/>
          <w:i/>
          <w:szCs w:val="24"/>
        </w:rPr>
        <w:t>IV - Classe D: deverão ser armazenados, transportados, reutilizados e destinados em conformidade com as normas técnicas específicas.</w:t>
      </w:r>
    </w:p>
    <w:p w:rsidR="00BD1245" w:rsidRPr="00BD1245" w:rsidRDefault="00BD1245" w:rsidP="009402ED">
      <w:pPr>
        <w:spacing w:after="120" w:line="240" w:lineRule="auto"/>
        <w:jc w:val="both"/>
        <w:rPr>
          <w:rFonts w:cstheme="minorHAnsi"/>
          <w:i/>
          <w:szCs w:val="24"/>
        </w:rPr>
      </w:pPr>
      <w:r w:rsidRPr="00BD1245">
        <w:rPr>
          <w:rFonts w:cstheme="minorHAnsi"/>
          <w:i/>
          <w:szCs w:val="24"/>
        </w:rPr>
        <w:t>.......................................</w:t>
      </w:r>
    </w:p>
    <w:p w:rsidR="00BD1245" w:rsidRPr="00BD1245" w:rsidRDefault="00BD1245" w:rsidP="009402ED">
      <w:pPr>
        <w:spacing w:after="120" w:line="240" w:lineRule="auto"/>
        <w:jc w:val="both"/>
        <w:rPr>
          <w:rFonts w:cstheme="minorHAnsi"/>
          <w:i/>
          <w:szCs w:val="24"/>
        </w:rPr>
      </w:pPr>
      <w:r w:rsidRPr="00BD1245">
        <w:rPr>
          <w:rFonts w:cstheme="minorHAnsi"/>
          <w:i/>
          <w:szCs w:val="24"/>
        </w:rPr>
        <w:t>Art. 13. No prazo máximo de dezoito meses os Municípios e o Distrito Federal deverão cessar a disposição de resíduos de construção civil em aterros de resíduos domiciliares e em áreas de "bota fora".</w:t>
      </w:r>
    </w:p>
    <w:p w:rsidR="00BD1245" w:rsidRPr="00BD1245" w:rsidRDefault="00BD1245" w:rsidP="009402ED">
      <w:pPr>
        <w:spacing w:after="120" w:line="240" w:lineRule="auto"/>
        <w:jc w:val="both"/>
        <w:rPr>
          <w:rFonts w:cstheme="minorHAnsi"/>
          <w:szCs w:val="24"/>
        </w:rPr>
      </w:pPr>
      <w:r w:rsidRPr="00BD1245">
        <w:rPr>
          <w:rFonts w:cstheme="minorHAnsi"/>
          <w:i/>
          <w:szCs w:val="24"/>
        </w:rPr>
        <w:t>Art. 14. Esta Resolução entra em vigor em 2 de janeiro de 2003</w:t>
      </w:r>
      <w:r w:rsidRPr="00BD1245">
        <w:rPr>
          <w:rFonts w:cstheme="minorHAnsi"/>
          <w:szCs w:val="24"/>
        </w:rPr>
        <w:t>.</w:t>
      </w:r>
    </w:p>
    <w:p w:rsidR="00BD1245" w:rsidRPr="00BD1245" w:rsidRDefault="00BD1245" w:rsidP="009402ED">
      <w:pPr>
        <w:spacing w:after="120" w:line="240" w:lineRule="auto"/>
        <w:jc w:val="both"/>
        <w:rPr>
          <w:rFonts w:cstheme="minorHAnsi"/>
          <w:b/>
          <w:i/>
          <w:szCs w:val="24"/>
        </w:rPr>
      </w:pPr>
      <w:r w:rsidRPr="00BD1245">
        <w:rPr>
          <w:rFonts w:cstheme="minorHAnsi"/>
          <w:b/>
          <w:i/>
          <w:szCs w:val="24"/>
        </w:rPr>
        <w:t xml:space="preserve">- Resíduos sanitários </w:t>
      </w:r>
    </w:p>
    <w:p w:rsidR="00BD1245" w:rsidRPr="00BD1245" w:rsidRDefault="00BD1245" w:rsidP="009402ED">
      <w:pPr>
        <w:spacing w:after="120" w:line="240" w:lineRule="auto"/>
        <w:jc w:val="both"/>
        <w:rPr>
          <w:rFonts w:cstheme="minorHAnsi"/>
          <w:szCs w:val="24"/>
        </w:rPr>
      </w:pPr>
      <w:r w:rsidRPr="00BD1245">
        <w:rPr>
          <w:rFonts w:cstheme="minorHAnsi"/>
          <w:szCs w:val="24"/>
        </w:rPr>
        <w:t>Com relação aos resíduos sanitários, havendo infra-estrutura no local os efluentes líquidos gerados pelo canteiro de obras só devem ser despejados diretamente nas redes de águas servidas após uma aprovação prévia da Fiscalização do empreendedor, em conjunto com a concessionária do serviço público.</w:t>
      </w:r>
    </w:p>
    <w:p w:rsidR="00BD1245" w:rsidRPr="00BD1245" w:rsidRDefault="00BD1245" w:rsidP="009402ED">
      <w:pPr>
        <w:spacing w:after="120" w:line="240" w:lineRule="auto"/>
        <w:jc w:val="both"/>
        <w:rPr>
          <w:rFonts w:cstheme="minorHAnsi"/>
          <w:szCs w:val="24"/>
        </w:rPr>
      </w:pPr>
      <w:r w:rsidRPr="00BD1245">
        <w:rPr>
          <w:rFonts w:cstheme="minorHAnsi"/>
          <w:szCs w:val="24"/>
        </w:rPr>
        <w:t>Não existindo infra-estrutura, devem ser previstas instalações completas para o tratamento dos efluentes sanitários e águas servidas por meio de fossas sépticas, atendendo aos requisitos da norma brasileira NBR 7229/93, da ABNT.</w:t>
      </w:r>
    </w:p>
    <w:p w:rsidR="00BD1245" w:rsidRPr="00BD1245" w:rsidRDefault="00BD1245" w:rsidP="009402ED">
      <w:pPr>
        <w:spacing w:after="120" w:line="240" w:lineRule="auto"/>
        <w:jc w:val="both"/>
        <w:rPr>
          <w:rFonts w:cstheme="minorHAnsi"/>
          <w:szCs w:val="24"/>
        </w:rPr>
      </w:pPr>
      <w:r w:rsidRPr="00BD1245">
        <w:rPr>
          <w:rFonts w:cstheme="minorHAnsi"/>
          <w:szCs w:val="24"/>
          <w:shd w:val="clear" w:color="auto" w:fill="FFFFFF"/>
        </w:rPr>
        <w:t>Quanto aos resíduos oriundos das oficinas mecânicas, das lavagens e lubrificação de equipamentos e veículos, deve ser prevista a construção de caixas coletoras e de separação dos produtos, para posterior remoção dos óleos e graxas através de caminhões ou de dispositivos apropriados.</w:t>
      </w:r>
    </w:p>
    <w:p w:rsidR="00BD1245" w:rsidRPr="00BD1245" w:rsidRDefault="00BD1245" w:rsidP="009402ED">
      <w:pPr>
        <w:spacing w:after="120" w:line="240" w:lineRule="auto"/>
        <w:jc w:val="both"/>
        <w:rPr>
          <w:rFonts w:cstheme="minorHAnsi"/>
          <w:szCs w:val="24"/>
        </w:rPr>
      </w:pPr>
      <w:r w:rsidRPr="00BD1245">
        <w:rPr>
          <w:rFonts w:cstheme="minorHAnsi"/>
          <w:szCs w:val="24"/>
        </w:rPr>
        <w:t>O canteiro deve contar também com equipamentos adequados para minimizar a emissão de gases e para a diminuição de poeira (caminhão-pipa).</w:t>
      </w:r>
    </w:p>
    <w:p w:rsidR="00BD1245" w:rsidRPr="00BD1245" w:rsidRDefault="00BD1245" w:rsidP="009402ED">
      <w:pPr>
        <w:spacing w:after="120" w:line="240" w:lineRule="auto"/>
        <w:jc w:val="both"/>
        <w:rPr>
          <w:rFonts w:cstheme="minorHAnsi"/>
          <w:szCs w:val="24"/>
        </w:rPr>
      </w:pPr>
      <w:r w:rsidRPr="00BD1245">
        <w:rPr>
          <w:rFonts w:cstheme="minorHAnsi"/>
          <w:szCs w:val="24"/>
        </w:rPr>
        <w:t>A construtora deve prever a execução das seguintes ações, juntamente com a seleção do local do canteiro de obras:</w:t>
      </w:r>
    </w:p>
    <w:p w:rsidR="00BD1245" w:rsidRPr="00BD1245" w:rsidRDefault="00BD1245" w:rsidP="003F0905">
      <w:pPr>
        <w:numPr>
          <w:ilvl w:val="0"/>
          <w:numId w:val="39"/>
        </w:numPr>
        <w:spacing w:after="120" w:line="240" w:lineRule="auto"/>
        <w:jc w:val="both"/>
        <w:rPr>
          <w:rFonts w:cstheme="minorHAnsi"/>
          <w:szCs w:val="24"/>
        </w:rPr>
      </w:pPr>
      <w:r w:rsidRPr="00BD1245">
        <w:rPr>
          <w:rFonts w:cstheme="minorHAnsi"/>
          <w:szCs w:val="24"/>
        </w:rPr>
        <w:t>Previsão dos principais resíduos a serem gerados, com estimativas iniciais de suas quantidades;</w:t>
      </w:r>
    </w:p>
    <w:p w:rsidR="00BD1245" w:rsidRPr="00BD1245" w:rsidRDefault="00BD1245" w:rsidP="003F0905">
      <w:pPr>
        <w:numPr>
          <w:ilvl w:val="0"/>
          <w:numId w:val="39"/>
        </w:numPr>
        <w:spacing w:after="120" w:line="240" w:lineRule="auto"/>
        <w:jc w:val="both"/>
        <w:rPr>
          <w:rFonts w:cstheme="minorHAnsi"/>
          <w:szCs w:val="24"/>
        </w:rPr>
      </w:pPr>
      <w:r w:rsidRPr="00BD1245">
        <w:rPr>
          <w:rFonts w:cstheme="minorHAnsi"/>
          <w:szCs w:val="24"/>
        </w:rPr>
        <w:t>Levantamento dos aterros e locais adequados para a disposição dos resíduos previstos;</w:t>
      </w:r>
    </w:p>
    <w:p w:rsidR="00BD1245" w:rsidRPr="00BD1245" w:rsidRDefault="00BD1245" w:rsidP="003F0905">
      <w:pPr>
        <w:numPr>
          <w:ilvl w:val="0"/>
          <w:numId w:val="39"/>
        </w:numPr>
        <w:spacing w:after="120" w:line="240" w:lineRule="auto"/>
        <w:jc w:val="both"/>
        <w:rPr>
          <w:rFonts w:cstheme="minorHAnsi"/>
          <w:szCs w:val="24"/>
        </w:rPr>
      </w:pPr>
      <w:r w:rsidRPr="00BD1245">
        <w:rPr>
          <w:rFonts w:cstheme="minorHAnsi"/>
          <w:szCs w:val="24"/>
        </w:rPr>
        <w:t>Elaboração de um plano de redução da geração, reciclagem e manejo/disposição de resíduos;</w:t>
      </w:r>
    </w:p>
    <w:p w:rsidR="00BD1245" w:rsidRPr="00BD1245" w:rsidRDefault="00BD1245" w:rsidP="003F0905">
      <w:pPr>
        <w:numPr>
          <w:ilvl w:val="0"/>
          <w:numId w:val="39"/>
        </w:numPr>
        <w:spacing w:after="120" w:line="240" w:lineRule="auto"/>
        <w:jc w:val="both"/>
        <w:rPr>
          <w:rFonts w:cstheme="minorHAnsi"/>
          <w:szCs w:val="24"/>
        </w:rPr>
      </w:pPr>
      <w:r w:rsidRPr="00BD1245">
        <w:rPr>
          <w:rFonts w:cstheme="minorHAnsi"/>
          <w:szCs w:val="24"/>
        </w:rPr>
        <w:t>Estabelecimento de acordos com os órgãos locais para a utilização de equipamentos e instalações de tratamento/disposição de resíduos;</w:t>
      </w:r>
    </w:p>
    <w:p w:rsidR="00BD1245" w:rsidRPr="00BD1245" w:rsidRDefault="00BD1245" w:rsidP="003F0905">
      <w:pPr>
        <w:numPr>
          <w:ilvl w:val="0"/>
          <w:numId w:val="39"/>
        </w:numPr>
        <w:spacing w:after="120" w:line="240" w:lineRule="auto"/>
        <w:jc w:val="both"/>
        <w:rPr>
          <w:rFonts w:cstheme="minorHAnsi"/>
          <w:szCs w:val="24"/>
        </w:rPr>
      </w:pPr>
      <w:r w:rsidRPr="00BD1245">
        <w:rPr>
          <w:rFonts w:cstheme="minorHAnsi"/>
          <w:szCs w:val="24"/>
        </w:rPr>
        <w:t>Inclusão, no programa de treinamento ambiental dos trabalhadores, dos aspectos de manejo de resíduos;</w:t>
      </w:r>
    </w:p>
    <w:p w:rsidR="00BD1245" w:rsidRPr="00BD1245" w:rsidRDefault="00BD1245" w:rsidP="003F0905">
      <w:pPr>
        <w:numPr>
          <w:ilvl w:val="0"/>
          <w:numId w:val="39"/>
        </w:numPr>
        <w:spacing w:after="120" w:line="240" w:lineRule="auto"/>
        <w:jc w:val="both"/>
        <w:rPr>
          <w:rFonts w:cstheme="minorHAnsi"/>
          <w:szCs w:val="24"/>
        </w:rPr>
      </w:pPr>
      <w:r w:rsidRPr="00BD1245">
        <w:rPr>
          <w:rFonts w:cstheme="minorHAnsi"/>
          <w:szCs w:val="24"/>
        </w:rPr>
        <w:t>Fiscalização contínua sobre as atividades geradoras de resíduos durante a fase de obras.</w:t>
      </w:r>
    </w:p>
    <w:p w:rsidR="00BD1245" w:rsidRPr="00BD1245" w:rsidRDefault="00BD1245" w:rsidP="009402ED">
      <w:pPr>
        <w:spacing w:after="120" w:line="240" w:lineRule="auto"/>
        <w:jc w:val="both"/>
        <w:rPr>
          <w:rFonts w:cstheme="minorHAnsi"/>
          <w:szCs w:val="24"/>
        </w:rPr>
      </w:pPr>
      <w:r w:rsidRPr="00BD1245">
        <w:rPr>
          <w:rFonts w:cstheme="minorHAnsi"/>
          <w:szCs w:val="24"/>
        </w:rPr>
        <w:t>A principal meta a ser atingida é o cumprimento das legislações ambientais federal, estadual e municipal vigentes, tanto no tocante aos padrões de emissão quanto no tocante à correta e segura disposição dos resíduos.</w:t>
      </w:r>
    </w:p>
    <w:p w:rsidR="00BD1245" w:rsidRPr="00BD1245" w:rsidRDefault="00BD1245" w:rsidP="009402ED">
      <w:pPr>
        <w:spacing w:after="120" w:line="240" w:lineRule="auto"/>
        <w:jc w:val="both"/>
        <w:rPr>
          <w:rFonts w:cstheme="minorHAnsi"/>
          <w:szCs w:val="24"/>
        </w:rPr>
      </w:pPr>
      <w:r w:rsidRPr="00BD1245">
        <w:rPr>
          <w:rFonts w:cstheme="minorHAnsi"/>
          <w:szCs w:val="24"/>
        </w:rPr>
        <w:t>Algumas áreas mais sensíveis, como as Áreas de Preservação Permanente, devem ser especialmente protegidas quanto à disposição ou aplicação de resíduos no solo.</w:t>
      </w:r>
    </w:p>
    <w:p w:rsidR="00BD1245" w:rsidRPr="00BD1245" w:rsidRDefault="00BD1245" w:rsidP="009402ED">
      <w:pPr>
        <w:spacing w:after="120" w:line="240" w:lineRule="auto"/>
        <w:jc w:val="both"/>
        <w:rPr>
          <w:rFonts w:cstheme="minorHAnsi"/>
          <w:b/>
          <w:szCs w:val="24"/>
        </w:rPr>
      </w:pPr>
      <w:bookmarkStart w:id="97" w:name="_Toc50350483"/>
      <w:bookmarkStart w:id="98" w:name="_Toc56590787"/>
      <w:bookmarkStart w:id="99" w:name="_Toc279401125"/>
      <w:bookmarkStart w:id="100" w:name="_Toc292788936"/>
      <w:bookmarkStart w:id="101" w:name="_Toc292789148"/>
      <w:r w:rsidRPr="00BD1245">
        <w:rPr>
          <w:rFonts w:cstheme="minorHAnsi"/>
          <w:b/>
          <w:szCs w:val="24"/>
        </w:rPr>
        <w:t>6</w:t>
      </w:r>
      <w:bookmarkStart w:id="102" w:name="_Toc56908910"/>
      <w:bookmarkStart w:id="103" w:name="_Toc167784842"/>
      <w:r w:rsidRPr="00BD1245">
        <w:rPr>
          <w:rFonts w:cstheme="minorHAnsi"/>
          <w:b/>
          <w:szCs w:val="24"/>
        </w:rPr>
        <w:t>.6. Controle de Ruído</w:t>
      </w:r>
      <w:bookmarkEnd w:id="97"/>
      <w:bookmarkEnd w:id="98"/>
      <w:bookmarkEnd w:id="99"/>
      <w:bookmarkEnd w:id="100"/>
      <w:bookmarkEnd w:id="101"/>
      <w:bookmarkEnd w:id="102"/>
      <w:bookmarkEnd w:id="103"/>
    </w:p>
    <w:p w:rsidR="00BD1245" w:rsidRPr="00BD1245" w:rsidRDefault="00BD1245" w:rsidP="009402ED">
      <w:pPr>
        <w:spacing w:after="120" w:line="240" w:lineRule="auto"/>
        <w:jc w:val="both"/>
        <w:rPr>
          <w:rFonts w:cstheme="minorHAnsi"/>
          <w:szCs w:val="24"/>
        </w:rPr>
      </w:pPr>
      <w:r w:rsidRPr="00BD1245">
        <w:rPr>
          <w:rFonts w:cstheme="minorHAnsi"/>
          <w:szCs w:val="24"/>
        </w:rPr>
        <w:t>Várias atividades previstas no contexto da implantação das obras poderão gerar alteração dos níveis de ruído, entre as quais destacam-se aquelas relacionadas à preparação do terreno - corte de árvores e demolição de edificações, implantação do canteiro de obras, limpeza do córrego, movimentação de terra, trânsito de caminhões/bota-fora, recebimento de materiais, transporte de pessoal, concretagem em muros de arrimo, e outras atividade afins.</w:t>
      </w:r>
    </w:p>
    <w:p w:rsidR="00BD1245" w:rsidRPr="00BD1245" w:rsidRDefault="00BD1245" w:rsidP="009402ED">
      <w:pPr>
        <w:spacing w:after="120" w:line="240" w:lineRule="auto"/>
        <w:jc w:val="both"/>
        <w:rPr>
          <w:rFonts w:cstheme="minorHAnsi"/>
          <w:szCs w:val="24"/>
        </w:rPr>
      </w:pPr>
      <w:r w:rsidRPr="00BD1245">
        <w:rPr>
          <w:rFonts w:cstheme="minorHAnsi"/>
          <w:szCs w:val="24"/>
        </w:rPr>
        <w:t>O ruído e as vibrações provenientes da execução dessas atividades deverão ser minimizados. É importante exercer um controle à emissão de ruídos por motores mal regulados ou com manutenção deficiente. Os silenciadores dos equipamentos deverão receber manutenção rotineira para permanecer funcionando a contento. Deve ser evitado o trabalho no horário noturno (das 22 até as 7 horas).</w:t>
      </w:r>
    </w:p>
    <w:p w:rsidR="00BD1245" w:rsidRPr="00BD1245" w:rsidRDefault="00BD1245" w:rsidP="009402ED">
      <w:pPr>
        <w:spacing w:after="120" w:line="240" w:lineRule="auto"/>
        <w:jc w:val="both"/>
        <w:rPr>
          <w:rFonts w:cstheme="minorHAnsi"/>
          <w:color w:val="000000"/>
          <w:szCs w:val="24"/>
        </w:rPr>
      </w:pPr>
      <w:r w:rsidRPr="00BD1245">
        <w:rPr>
          <w:rFonts w:cstheme="minorHAnsi"/>
          <w:color w:val="000000"/>
          <w:szCs w:val="24"/>
        </w:rPr>
        <w:t>Deve ser realizada uma campanha, antes do início das obras, para medição do ruído nos locais de intervenções, junto aos principais receptores. Deverão ser consideradas as características de uso dos locais de intervenção, os principais equipamentos previstos nas obras e suas características de emissão de ruído com o objetivo de garantir o necessário atendimento à legislação vigente: CONAMA 1/90, Norma ABNT NBR 10151 e legislações municipais correspondentes.</w:t>
      </w:r>
    </w:p>
    <w:p w:rsidR="00BD1245" w:rsidRPr="00BD1245" w:rsidRDefault="00BD1245" w:rsidP="009402ED">
      <w:pPr>
        <w:spacing w:after="120" w:line="240" w:lineRule="auto"/>
        <w:jc w:val="both"/>
        <w:rPr>
          <w:rFonts w:cstheme="minorHAnsi"/>
          <w:color w:val="000000"/>
          <w:szCs w:val="24"/>
        </w:rPr>
      </w:pPr>
      <w:r w:rsidRPr="00BD1245">
        <w:rPr>
          <w:rFonts w:cstheme="minorHAnsi"/>
          <w:color w:val="000000"/>
          <w:szCs w:val="24"/>
        </w:rPr>
        <w:t>Conforme o resultado da avaliação preliminar, deverão ser previstas medidas para minimização e controle dos níveis de ruído esperados, tais como restrição de horários de operação, tapumes, etc.</w:t>
      </w:r>
    </w:p>
    <w:tbl>
      <w:tblPr>
        <w:tblW w:w="0" w:type="auto"/>
        <w:tblBorders>
          <w:top w:val="single" w:sz="18" w:space="0" w:color="auto"/>
          <w:bottom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39"/>
        <w:gridCol w:w="1008"/>
        <w:gridCol w:w="1186"/>
      </w:tblGrid>
      <w:tr w:rsidR="00BD1245" w:rsidRPr="00BD1245" w:rsidTr="004A3822">
        <w:trPr>
          <w:cantSplit/>
          <w:trHeight w:val="360"/>
        </w:trPr>
        <w:tc>
          <w:tcPr>
            <w:tcW w:w="8833" w:type="dxa"/>
            <w:gridSpan w:val="3"/>
            <w:tcBorders>
              <w:top w:val="single" w:sz="18" w:space="0" w:color="auto"/>
              <w:bottom w:val="single" w:sz="18" w:space="0" w:color="auto"/>
            </w:tcBorders>
            <w:vAlign w:val="center"/>
          </w:tcPr>
          <w:p w:rsidR="00BD1245" w:rsidRPr="00BD1245" w:rsidRDefault="00BD1245" w:rsidP="009402ED">
            <w:pPr>
              <w:spacing w:after="120" w:line="240" w:lineRule="auto"/>
              <w:jc w:val="both"/>
              <w:rPr>
                <w:rFonts w:cstheme="minorHAnsi"/>
                <w:sz w:val="16"/>
                <w:szCs w:val="16"/>
              </w:rPr>
            </w:pPr>
            <w:r w:rsidRPr="00BD1245">
              <w:rPr>
                <w:rFonts w:cstheme="minorHAnsi"/>
                <w:sz w:val="16"/>
                <w:szCs w:val="16"/>
              </w:rPr>
              <w:t>Limites de Ruído Conforme ABNT NBR 10.151</w:t>
            </w:r>
          </w:p>
        </w:tc>
      </w:tr>
      <w:tr w:rsidR="00BD1245" w:rsidRPr="00BD1245" w:rsidTr="004A3822">
        <w:trPr>
          <w:trHeight w:val="240"/>
        </w:trPr>
        <w:tc>
          <w:tcPr>
            <w:tcW w:w="6639" w:type="dxa"/>
            <w:tcBorders>
              <w:top w:val="single" w:sz="18" w:space="0" w:color="auto"/>
            </w:tcBorders>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Uso Predominante do Solo</w:t>
            </w:r>
          </w:p>
        </w:tc>
        <w:tc>
          <w:tcPr>
            <w:tcW w:w="1008" w:type="dxa"/>
            <w:tcBorders>
              <w:top w:val="single" w:sz="18" w:space="0" w:color="auto"/>
            </w:tcBorders>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Diurno</w:t>
            </w:r>
          </w:p>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dB(A)</w:t>
            </w:r>
          </w:p>
        </w:tc>
        <w:tc>
          <w:tcPr>
            <w:tcW w:w="1186" w:type="dxa"/>
            <w:tcBorders>
              <w:top w:val="single" w:sz="18" w:space="0" w:color="auto"/>
            </w:tcBorders>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Noturno</w:t>
            </w:r>
          </w:p>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dB(A)</w:t>
            </w:r>
          </w:p>
        </w:tc>
      </w:tr>
      <w:tr w:rsidR="00BD1245" w:rsidRPr="00BD1245" w:rsidTr="004A3822">
        <w:trPr>
          <w:trHeight w:val="240"/>
        </w:trPr>
        <w:tc>
          <w:tcPr>
            <w:tcW w:w="6639"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Áreas de sítios e fazendas</w:t>
            </w:r>
          </w:p>
        </w:tc>
        <w:tc>
          <w:tcPr>
            <w:tcW w:w="1008"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40</w:t>
            </w:r>
          </w:p>
        </w:tc>
        <w:tc>
          <w:tcPr>
            <w:tcW w:w="1186"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35</w:t>
            </w:r>
          </w:p>
        </w:tc>
      </w:tr>
      <w:tr w:rsidR="00BD1245" w:rsidRPr="00BD1245" w:rsidTr="004A3822">
        <w:trPr>
          <w:trHeight w:val="240"/>
        </w:trPr>
        <w:tc>
          <w:tcPr>
            <w:tcW w:w="6639"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Área estritamente residencial urbana ou de hospitais ou de escolas</w:t>
            </w:r>
          </w:p>
        </w:tc>
        <w:tc>
          <w:tcPr>
            <w:tcW w:w="1008"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50</w:t>
            </w:r>
          </w:p>
        </w:tc>
        <w:tc>
          <w:tcPr>
            <w:tcW w:w="1186"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45</w:t>
            </w:r>
          </w:p>
        </w:tc>
      </w:tr>
      <w:tr w:rsidR="00BD1245" w:rsidRPr="00BD1245" w:rsidTr="004A3822">
        <w:trPr>
          <w:trHeight w:val="240"/>
        </w:trPr>
        <w:tc>
          <w:tcPr>
            <w:tcW w:w="6639"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Área mista, predominantemente residencial.</w:t>
            </w:r>
          </w:p>
        </w:tc>
        <w:tc>
          <w:tcPr>
            <w:tcW w:w="1008"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55</w:t>
            </w:r>
          </w:p>
        </w:tc>
        <w:tc>
          <w:tcPr>
            <w:tcW w:w="1186"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50</w:t>
            </w:r>
          </w:p>
        </w:tc>
      </w:tr>
      <w:tr w:rsidR="00BD1245" w:rsidRPr="00BD1245" w:rsidTr="004A3822">
        <w:trPr>
          <w:trHeight w:val="240"/>
        </w:trPr>
        <w:tc>
          <w:tcPr>
            <w:tcW w:w="6639"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Área mista, com vocação comercial e administrativa.</w:t>
            </w:r>
          </w:p>
        </w:tc>
        <w:tc>
          <w:tcPr>
            <w:tcW w:w="1008"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60</w:t>
            </w:r>
          </w:p>
        </w:tc>
        <w:tc>
          <w:tcPr>
            <w:tcW w:w="1186"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55</w:t>
            </w:r>
          </w:p>
        </w:tc>
      </w:tr>
      <w:tr w:rsidR="00BD1245" w:rsidRPr="00BD1245" w:rsidTr="004A3822">
        <w:trPr>
          <w:trHeight w:val="240"/>
        </w:trPr>
        <w:tc>
          <w:tcPr>
            <w:tcW w:w="6639"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Área mista, com vocação recreacional</w:t>
            </w:r>
          </w:p>
        </w:tc>
        <w:tc>
          <w:tcPr>
            <w:tcW w:w="1008"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65</w:t>
            </w:r>
          </w:p>
        </w:tc>
        <w:tc>
          <w:tcPr>
            <w:tcW w:w="1186"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55</w:t>
            </w:r>
          </w:p>
        </w:tc>
      </w:tr>
      <w:tr w:rsidR="00BD1245" w:rsidRPr="00BD1245" w:rsidTr="004A3822">
        <w:trPr>
          <w:trHeight w:val="240"/>
        </w:trPr>
        <w:tc>
          <w:tcPr>
            <w:tcW w:w="6639"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Área predominantemente industrial</w:t>
            </w:r>
          </w:p>
        </w:tc>
        <w:tc>
          <w:tcPr>
            <w:tcW w:w="1008"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70</w:t>
            </w:r>
          </w:p>
        </w:tc>
        <w:tc>
          <w:tcPr>
            <w:tcW w:w="1186" w:type="dxa"/>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60</w:t>
            </w:r>
          </w:p>
        </w:tc>
      </w:tr>
      <w:tr w:rsidR="00BD1245" w:rsidRPr="00BD1245" w:rsidTr="004A3822">
        <w:trPr>
          <w:cantSplit/>
          <w:trHeight w:val="240"/>
        </w:trPr>
        <w:tc>
          <w:tcPr>
            <w:tcW w:w="8833" w:type="dxa"/>
            <w:gridSpan w:val="3"/>
            <w:vAlign w:val="center"/>
          </w:tcPr>
          <w:p w:rsidR="00BD1245" w:rsidRPr="00BD1245" w:rsidRDefault="00BD1245" w:rsidP="009402ED">
            <w:pPr>
              <w:spacing w:after="120" w:line="240" w:lineRule="auto"/>
              <w:jc w:val="both"/>
              <w:rPr>
                <w:rFonts w:cstheme="minorHAnsi"/>
                <w:color w:val="000000"/>
                <w:sz w:val="16"/>
                <w:szCs w:val="16"/>
              </w:rPr>
            </w:pPr>
            <w:r w:rsidRPr="00BD1245">
              <w:rPr>
                <w:rFonts w:cstheme="minorHAnsi"/>
                <w:color w:val="000000"/>
                <w:sz w:val="16"/>
                <w:szCs w:val="16"/>
              </w:rPr>
              <w:t>Obs: Caso o nível de ruído preexistente no local seja superior aos relacionados nesta tabela, então este será o limite.</w:t>
            </w:r>
          </w:p>
        </w:tc>
      </w:tr>
    </w:tbl>
    <w:p w:rsidR="00BD1245" w:rsidRPr="00BD1245" w:rsidRDefault="00BD1245" w:rsidP="009402ED">
      <w:pPr>
        <w:spacing w:after="120" w:line="240" w:lineRule="auto"/>
        <w:jc w:val="both"/>
        <w:rPr>
          <w:rFonts w:cstheme="minorHAnsi"/>
        </w:rPr>
      </w:pPr>
      <w:r w:rsidRPr="00BD1245">
        <w:rPr>
          <w:rFonts w:cstheme="minorHAnsi"/>
        </w:rPr>
        <w:t>Deverão ser realizadas, quinzenalmente, em programação aprovada pela supervisão ambiental, medições de ruído nas áreas próximas às faixas de execução das obras.</w:t>
      </w:r>
    </w:p>
    <w:p w:rsidR="00BD1245" w:rsidRPr="00BD1245" w:rsidRDefault="00BD1245" w:rsidP="009402ED">
      <w:pPr>
        <w:spacing w:after="120" w:line="240" w:lineRule="auto"/>
        <w:jc w:val="both"/>
        <w:rPr>
          <w:rFonts w:cstheme="minorHAnsi"/>
          <w:szCs w:val="24"/>
        </w:rPr>
      </w:pPr>
      <w:bookmarkStart w:id="104" w:name="_Toc50350484"/>
      <w:bookmarkStart w:id="105" w:name="_Toc56590788"/>
      <w:bookmarkStart w:id="106" w:name="_Toc56908911"/>
      <w:r w:rsidRPr="00BD1245">
        <w:rPr>
          <w:rFonts w:cstheme="minorHAnsi"/>
          <w:szCs w:val="24"/>
        </w:rPr>
        <w:t>- Controle de Emissão de Material Particulado</w:t>
      </w:r>
      <w:bookmarkEnd w:id="104"/>
      <w:bookmarkEnd w:id="105"/>
      <w:bookmarkEnd w:id="106"/>
    </w:p>
    <w:p w:rsidR="00BD1245" w:rsidRPr="00BD1245" w:rsidRDefault="00BD1245" w:rsidP="009402ED">
      <w:pPr>
        <w:spacing w:after="120" w:line="240" w:lineRule="auto"/>
        <w:jc w:val="both"/>
        <w:rPr>
          <w:rFonts w:cstheme="minorHAnsi"/>
        </w:rPr>
      </w:pPr>
      <w:r w:rsidRPr="00BD1245">
        <w:rPr>
          <w:rFonts w:cstheme="minorHAnsi"/>
        </w:rPr>
        <w:t>O objetivo é o de garantir atendimento ao padrão qualidade ar (CONAMA 3/90)</w:t>
      </w:r>
    </w:p>
    <w:p w:rsidR="00DC1D86" w:rsidRDefault="00DC1D86" w:rsidP="009402ED">
      <w:pPr>
        <w:spacing w:after="120" w:line="240" w:lineRule="auto"/>
        <w:jc w:val="both"/>
        <w:rPr>
          <w:rFonts w:cstheme="minorHAnsi"/>
          <w:b/>
        </w:rPr>
      </w:pPr>
      <w:bookmarkStart w:id="107" w:name="_Toc50350485"/>
      <w:bookmarkStart w:id="108" w:name="_Toc56590789"/>
      <w:bookmarkStart w:id="109" w:name="_Toc279401126"/>
      <w:bookmarkStart w:id="110" w:name="_Toc292788937"/>
      <w:bookmarkStart w:id="111" w:name="_Toc292789149"/>
    </w:p>
    <w:p w:rsidR="00DC1D86" w:rsidRDefault="00DC1D86">
      <w:pPr>
        <w:rPr>
          <w:rFonts w:cstheme="minorHAnsi"/>
          <w:b/>
        </w:rPr>
      </w:pPr>
      <w:r>
        <w:rPr>
          <w:rFonts w:cstheme="minorHAnsi"/>
          <w:b/>
        </w:rPr>
        <w:br w:type="page"/>
      </w:r>
    </w:p>
    <w:p w:rsidR="00BD1245" w:rsidRPr="00BD1245" w:rsidRDefault="00BD1245" w:rsidP="009402ED">
      <w:pPr>
        <w:spacing w:after="120" w:line="240" w:lineRule="auto"/>
        <w:jc w:val="both"/>
        <w:rPr>
          <w:rFonts w:cstheme="minorHAnsi"/>
          <w:b/>
        </w:rPr>
      </w:pPr>
      <w:r w:rsidRPr="00BD1245">
        <w:rPr>
          <w:rFonts w:cstheme="minorHAnsi"/>
          <w:b/>
        </w:rPr>
        <w:t>Tabela - Padrões de qualidade do ar</w:t>
      </w:r>
      <w:bookmarkEnd w:id="107"/>
      <w:bookmarkEnd w:id="108"/>
      <w:bookmarkEnd w:id="109"/>
      <w:bookmarkEnd w:id="110"/>
      <w:bookmarkEnd w:id="111"/>
    </w:p>
    <w:tbl>
      <w:tblPr>
        <w:tblW w:w="5000" w:type="pct"/>
        <w:jc w:val="center"/>
        <w:tblBorders>
          <w:top w:val="single" w:sz="18" w:space="0" w:color="auto"/>
          <w:bottom w:val="single" w:sz="1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585"/>
        <w:gridCol w:w="894"/>
        <w:gridCol w:w="1008"/>
        <w:gridCol w:w="976"/>
        <w:gridCol w:w="913"/>
        <w:gridCol w:w="1008"/>
        <w:gridCol w:w="1278"/>
        <w:gridCol w:w="875"/>
        <w:gridCol w:w="957"/>
      </w:tblGrid>
      <w:tr w:rsidR="000F1A00" w:rsidRPr="00BD1245" w:rsidTr="000F1A00">
        <w:trPr>
          <w:cantSplit/>
          <w:trHeight w:val="338"/>
          <w:jc w:val="center"/>
        </w:trPr>
        <w:tc>
          <w:tcPr>
            <w:tcW w:w="834" w:type="pct"/>
            <w:tcBorders>
              <w:top w:val="single" w:sz="18" w:space="0" w:color="auto"/>
              <w:bottom w:val="single" w:sz="8" w:space="0" w:color="auto"/>
            </w:tcBorders>
            <w:vAlign w:val="center"/>
          </w:tcPr>
          <w:p w:rsidR="000F1A00" w:rsidRPr="00BD1245" w:rsidRDefault="000F1A00"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Norma</w:t>
            </w:r>
          </w:p>
        </w:tc>
        <w:tc>
          <w:tcPr>
            <w:tcW w:w="3200" w:type="pct"/>
            <w:gridSpan w:val="6"/>
            <w:tcBorders>
              <w:top w:val="single" w:sz="18" w:space="0" w:color="auto"/>
              <w:bottom w:val="single" w:sz="8" w:space="0" w:color="auto"/>
            </w:tcBorders>
            <w:vAlign w:val="center"/>
          </w:tcPr>
          <w:p w:rsidR="000F1A00" w:rsidRPr="00BD1245" w:rsidRDefault="000F1A00"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Resolução CONAMA 3/90</w:t>
            </w:r>
          </w:p>
        </w:tc>
        <w:tc>
          <w:tcPr>
            <w:tcW w:w="966" w:type="pct"/>
            <w:gridSpan w:val="2"/>
            <w:vMerge w:val="restart"/>
            <w:tcBorders>
              <w:top w:val="single" w:sz="18" w:space="0" w:color="auto"/>
              <w:bottom w:val="single" w:sz="8" w:space="0" w:color="auto"/>
            </w:tcBorders>
            <w:vAlign w:val="center"/>
          </w:tcPr>
          <w:p w:rsidR="000F1A00" w:rsidRPr="00BD1245" w:rsidRDefault="000F1A00"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Diretrizes OMS 1999</w:t>
            </w:r>
          </w:p>
        </w:tc>
      </w:tr>
      <w:tr w:rsidR="00BD1245" w:rsidRPr="00BD1245" w:rsidTr="000F1A00">
        <w:trPr>
          <w:cantSplit/>
          <w:trHeight w:val="851"/>
          <w:jc w:val="center"/>
        </w:trPr>
        <w:tc>
          <w:tcPr>
            <w:tcW w:w="834" w:type="pct"/>
            <w:tcBorders>
              <w:top w:val="single" w:sz="8" w:space="0" w:color="auto"/>
              <w:bottom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Padrões de qualidade do ar</w:t>
            </w:r>
          </w:p>
        </w:tc>
        <w:tc>
          <w:tcPr>
            <w:tcW w:w="1002" w:type="pct"/>
            <w:gridSpan w:val="2"/>
            <w:tcBorders>
              <w:top w:val="single" w:sz="8" w:space="0" w:color="auto"/>
              <w:bottom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Padrões Primários</w:t>
            </w:r>
          </w:p>
        </w:tc>
        <w:tc>
          <w:tcPr>
            <w:tcW w:w="995" w:type="pct"/>
            <w:gridSpan w:val="2"/>
            <w:tcBorders>
              <w:top w:val="single" w:sz="8" w:space="0" w:color="auto"/>
              <w:bottom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Padrões secundários</w:t>
            </w:r>
          </w:p>
        </w:tc>
        <w:tc>
          <w:tcPr>
            <w:tcW w:w="531" w:type="pct"/>
            <w:tcBorders>
              <w:top w:val="single" w:sz="8" w:space="0" w:color="auto"/>
              <w:bottom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Média anual</w:t>
            </w:r>
          </w:p>
        </w:tc>
        <w:tc>
          <w:tcPr>
            <w:tcW w:w="673" w:type="pct"/>
            <w:tcBorders>
              <w:top w:val="single" w:sz="8" w:space="0" w:color="auto"/>
              <w:bottom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r w:rsidRPr="00BD1245">
              <w:rPr>
                <w:rFonts w:cstheme="minorHAnsi"/>
                <w:b/>
                <w:color w:val="000000"/>
                <w:sz w:val="16"/>
                <w:szCs w:val="16"/>
              </w:rPr>
              <w:t>Média 24 horas</w:t>
            </w:r>
          </w:p>
        </w:tc>
        <w:tc>
          <w:tcPr>
            <w:tcW w:w="966" w:type="pct"/>
            <w:gridSpan w:val="2"/>
            <w:vMerge/>
            <w:tcBorders>
              <w:top w:val="single" w:sz="8" w:space="0" w:color="auto"/>
              <w:bottom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b/>
                <w:color w:val="000000"/>
                <w:sz w:val="16"/>
                <w:szCs w:val="16"/>
              </w:rPr>
            </w:pPr>
          </w:p>
        </w:tc>
      </w:tr>
      <w:tr w:rsidR="00BD1245" w:rsidRPr="00BD1245" w:rsidTr="000F1A00">
        <w:trPr>
          <w:jc w:val="center"/>
        </w:trPr>
        <w:tc>
          <w:tcPr>
            <w:tcW w:w="834"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Partículas totais em suspensão</w:t>
            </w:r>
          </w:p>
        </w:tc>
        <w:tc>
          <w:tcPr>
            <w:tcW w:w="471"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80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Anual</w:t>
            </w:r>
          </w:p>
        </w:tc>
        <w:tc>
          <w:tcPr>
            <w:tcW w:w="531"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240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24 horas</w:t>
            </w:r>
          </w:p>
        </w:tc>
        <w:tc>
          <w:tcPr>
            <w:tcW w:w="514"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60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Anual</w:t>
            </w:r>
          </w:p>
        </w:tc>
        <w:tc>
          <w:tcPr>
            <w:tcW w:w="481"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150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24 horas</w:t>
            </w:r>
          </w:p>
        </w:tc>
        <w:tc>
          <w:tcPr>
            <w:tcW w:w="531"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lang w:val="en-US"/>
              </w:rPr>
            </w:pPr>
            <w:r w:rsidRPr="00BD1245">
              <w:rPr>
                <w:rFonts w:cstheme="minorHAnsi"/>
                <w:color w:val="000000"/>
                <w:sz w:val="16"/>
                <w:szCs w:val="16"/>
                <w:lang w:val="en-US"/>
              </w:rPr>
              <w:t>80 ug/m</w:t>
            </w:r>
            <w:r w:rsidRPr="00BD1245">
              <w:rPr>
                <w:rFonts w:cstheme="minorHAnsi"/>
                <w:color w:val="000000"/>
                <w:sz w:val="16"/>
                <w:szCs w:val="16"/>
                <w:vertAlign w:val="superscript"/>
                <w:lang w:val="en-US"/>
              </w:rPr>
              <w:t>3</w:t>
            </w:r>
          </w:p>
        </w:tc>
        <w:tc>
          <w:tcPr>
            <w:tcW w:w="673"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lang w:val="en-US"/>
              </w:rPr>
            </w:pPr>
            <w:r w:rsidRPr="00BD1245">
              <w:rPr>
                <w:rFonts w:cstheme="minorHAnsi"/>
                <w:color w:val="000000"/>
                <w:sz w:val="16"/>
                <w:szCs w:val="16"/>
                <w:lang w:val="en-US"/>
              </w:rPr>
              <w:t>230 ug/m</w:t>
            </w:r>
            <w:r w:rsidRPr="00BD1245">
              <w:rPr>
                <w:rFonts w:cstheme="minorHAnsi"/>
                <w:color w:val="000000"/>
                <w:sz w:val="16"/>
                <w:szCs w:val="16"/>
                <w:vertAlign w:val="superscript"/>
                <w:lang w:val="en-US"/>
              </w:rPr>
              <w:t>3</w:t>
            </w:r>
          </w:p>
        </w:tc>
        <w:tc>
          <w:tcPr>
            <w:tcW w:w="461"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505" w:type="pct"/>
            <w:tcBorders>
              <w:top w:val="single" w:sz="18" w:space="0" w:color="auto"/>
            </w:tcBorders>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r>
      <w:tr w:rsidR="00BD1245" w:rsidRPr="00BD1245" w:rsidTr="000F1A00">
        <w:trPr>
          <w:jc w:val="center"/>
        </w:trPr>
        <w:tc>
          <w:tcPr>
            <w:tcW w:w="83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Partículas inaláveis</w:t>
            </w:r>
          </w:p>
        </w:tc>
        <w:tc>
          <w:tcPr>
            <w:tcW w:w="47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50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Média Anual</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150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Média 24 horas</w:t>
            </w:r>
          </w:p>
        </w:tc>
        <w:tc>
          <w:tcPr>
            <w:tcW w:w="51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50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Média Anual</w:t>
            </w:r>
          </w:p>
        </w:tc>
        <w:tc>
          <w:tcPr>
            <w:tcW w:w="48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150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Média 24 horas</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r w:rsidRPr="00BD1245">
              <w:rPr>
                <w:rFonts w:cstheme="minorHAnsi"/>
                <w:color w:val="000000"/>
                <w:sz w:val="16"/>
                <w:szCs w:val="16"/>
                <w:lang w:val="en-US"/>
              </w:rPr>
              <w:t>50 ug/m</w:t>
            </w:r>
            <w:r w:rsidRPr="00BD1245">
              <w:rPr>
                <w:rFonts w:cstheme="minorHAnsi"/>
                <w:color w:val="000000"/>
                <w:sz w:val="16"/>
                <w:szCs w:val="16"/>
                <w:vertAlign w:val="superscript"/>
                <w:lang w:val="en-US"/>
              </w:rPr>
              <w:t>3</w:t>
            </w:r>
          </w:p>
        </w:tc>
        <w:tc>
          <w:tcPr>
            <w:tcW w:w="673"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r w:rsidRPr="00BD1245">
              <w:rPr>
                <w:rFonts w:cstheme="minorHAnsi"/>
                <w:color w:val="000000"/>
                <w:sz w:val="16"/>
                <w:szCs w:val="16"/>
                <w:lang w:val="en-US"/>
              </w:rPr>
              <w:t>150 ug/m</w:t>
            </w:r>
            <w:r w:rsidRPr="00BD1245">
              <w:rPr>
                <w:rFonts w:cstheme="minorHAnsi"/>
                <w:color w:val="000000"/>
                <w:sz w:val="16"/>
                <w:szCs w:val="16"/>
                <w:vertAlign w:val="superscript"/>
                <w:lang w:val="en-US"/>
              </w:rPr>
              <w:t>3</w:t>
            </w:r>
          </w:p>
        </w:tc>
        <w:tc>
          <w:tcPr>
            <w:tcW w:w="46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505"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r>
      <w:tr w:rsidR="00BD1245" w:rsidRPr="00BD1245" w:rsidTr="000F1A00">
        <w:trPr>
          <w:jc w:val="center"/>
        </w:trPr>
        <w:tc>
          <w:tcPr>
            <w:tcW w:w="83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Dióxido de enxofre</w:t>
            </w:r>
          </w:p>
        </w:tc>
        <w:tc>
          <w:tcPr>
            <w:tcW w:w="47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80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aritmética anual</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365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24 horas</w:t>
            </w:r>
          </w:p>
        </w:tc>
        <w:tc>
          <w:tcPr>
            <w:tcW w:w="51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40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aritmética anual</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p>
        </w:tc>
        <w:tc>
          <w:tcPr>
            <w:tcW w:w="48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100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24 horas</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r w:rsidRPr="00BD1245">
              <w:rPr>
                <w:rFonts w:cstheme="minorHAnsi"/>
                <w:color w:val="000000"/>
                <w:sz w:val="16"/>
                <w:szCs w:val="16"/>
                <w:lang w:val="en-US"/>
              </w:rPr>
              <w:t>80 ug/m</w:t>
            </w:r>
            <w:r w:rsidRPr="00BD1245">
              <w:rPr>
                <w:rFonts w:cstheme="minorHAnsi"/>
                <w:color w:val="000000"/>
                <w:sz w:val="16"/>
                <w:szCs w:val="16"/>
                <w:vertAlign w:val="superscript"/>
                <w:lang w:val="en-US"/>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lang w:val="en-US"/>
              </w:rPr>
            </w:pPr>
          </w:p>
        </w:tc>
        <w:tc>
          <w:tcPr>
            <w:tcW w:w="673"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r w:rsidRPr="00BD1245">
              <w:rPr>
                <w:rFonts w:cstheme="minorHAnsi"/>
                <w:color w:val="000000"/>
                <w:sz w:val="16"/>
                <w:szCs w:val="16"/>
                <w:lang w:val="en-US"/>
              </w:rPr>
              <w:t>150 ug/m</w:t>
            </w:r>
            <w:r w:rsidRPr="00BD1245">
              <w:rPr>
                <w:rFonts w:cstheme="minorHAnsi"/>
                <w:color w:val="000000"/>
                <w:sz w:val="16"/>
                <w:szCs w:val="16"/>
                <w:vertAlign w:val="superscript"/>
                <w:lang w:val="en-US"/>
              </w:rPr>
              <w:t>3</w:t>
            </w:r>
          </w:p>
        </w:tc>
        <w:tc>
          <w:tcPr>
            <w:tcW w:w="46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50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anual</w:t>
            </w:r>
          </w:p>
        </w:tc>
        <w:tc>
          <w:tcPr>
            <w:tcW w:w="505"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125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24 horas</w:t>
            </w:r>
          </w:p>
        </w:tc>
      </w:tr>
      <w:tr w:rsidR="00BD1245" w:rsidRPr="00BD1245" w:rsidTr="000F1A00">
        <w:trPr>
          <w:jc w:val="center"/>
        </w:trPr>
        <w:tc>
          <w:tcPr>
            <w:tcW w:w="83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Dióxido de nitrogênio</w:t>
            </w:r>
          </w:p>
        </w:tc>
        <w:tc>
          <w:tcPr>
            <w:tcW w:w="47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100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aritmética anual</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320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1 hora</w:t>
            </w:r>
          </w:p>
        </w:tc>
        <w:tc>
          <w:tcPr>
            <w:tcW w:w="51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100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aritmética anual</w:t>
            </w:r>
          </w:p>
        </w:tc>
        <w:tc>
          <w:tcPr>
            <w:tcW w:w="48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190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1 hora</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r w:rsidRPr="00BD1245">
              <w:rPr>
                <w:rFonts w:cstheme="minorHAnsi"/>
                <w:color w:val="000000"/>
                <w:sz w:val="16"/>
                <w:szCs w:val="16"/>
                <w:lang w:val="en-US"/>
              </w:rPr>
              <w:t>100 ug/m</w:t>
            </w:r>
            <w:r w:rsidRPr="00BD1245">
              <w:rPr>
                <w:rFonts w:cstheme="minorHAnsi"/>
                <w:color w:val="000000"/>
                <w:sz w:val="16"/>
                <w:szCs w:val="16"/>
                <w:vertAlign w:val="superscript"/>
                <w:lang w:val="en-US"/>
              </w:rPr>
              <w:t>3</w:t>
            </w:r>
          </w:p>
        </w:tc>
        <w:tc>
          <w:tcPr>
            <w:tcW w:w="673"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r w:rsidRPr="00BD1245">
              <w:rPr>
                <w:rFonts w:cstheme="minorHAnsi"/>
                <w:color w:val="000000"/>
                <w:sz w:val="16"/>
                <w:szCs w:val="16"/>
                <w:lang w:val="en-US"/>
              </w:rPr>
              <w:t>150 ug/m</w:t>
            </w:r>
            <w:r w:rsidRPr="00BD1245">
              <w:rPr>
                <w:rFonts w:cstheme="minorHAnsi"/>
                <w:color w:val="000000"/>
                <w:sz w:val="16"/>
                <w:szCs w:val="16"/>
                <w:vertAlign w:val="superscript"/>
                <w:lang w:val="en-US"/>
              </w:rPr>
              <w:t>3</w:t>
            </w:r>
          </w:p>
        </w:tc>
        <w:tc>
          <w:tcPr>
            <w:tcW w:w="46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40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anual</w:t>
            </w:r>
          </w:p>
        </w:tc>
        <w:tc>
          <w:tcPr>
            <w:tcW w:w="505"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200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1 hora</w:t>
            </w:r>
          </w:p>
        </w:tc>
      </w:tr>
      <w:tr w:rsidR="00BD1245" w:rsidRPr="00BD1245" w:rsidTr="000F1A00">
        <w:trPr>
          <w:jc w:val="center"/>
        </w:trPr>
        <w:tc>
          <w:tcPr>
            <w:tcW w:w="83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Fumaça</w:t>
            </w:r>
          </w:p>
        </w:tc>
        <w:tc>
          <w:tcPr>
            <w:tcW w:w="47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60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aritmética anual</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150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24 horas</w:t>
            </w:r>
          </w:p>
        </w:tc>
        <w:tc>
          <w:tcPr>
            <w:tcW w:w="51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40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aritmética anual</w:t>
            </w:r>
          </w:p>
        </w:tc>
        <w:tc>
          <w:tcPr>
            <w:tcW w:w="48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100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24 horas</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673"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46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tc>
        <w:tc>
          <w:tcPr>
            <w:tcW w:w="505" w:type="pct"/>
            <w:vAlign w:val="center"/>
          </w:tcPr>
          <w:p w:rsidR="00BD1245" w:rsidRPr="00BD1245" w:rsidRDefault="00BD1245" w:rsidP="009402ED">
            <w:pPr>
              <w:pStyle w:val="Quadro"/>
              <w:tabs>
                <w:tab w:val="num" w:pos="0"/>
                <w:tab w:val="left" w:pos="720"/>
                <w:tab w:val="left" w:pos="1134"/>
                <w:tab w:val="left" w:pos="1418"/>
                <w:tab w:val="left" w:pos="1701"/>
                <w:tab w:val="left" w:pos="1985"/>
              </w:tabs>
              <w:spacing w:before="0" w:line="240" w:lineRule="auto"/>
              <w:ind w:left="0" w:firstLine="0"/>
              <w:rPr>
                <w:rFonts w:asciiTheme="minorHAnsi" w:hAnsiTheme="minorHAnsi" w:cstheme="minorHAnsi"/>
                <w:color w:val="000000"/>
                <w:sz w:val="16"/>
                <w:szCs w:val="16"/>
              </w:rPr>
            </w:pPr>
          </w:p>
        </w:tc>
      </w:tr>
      <w:tr w:rsidR="00BD1245" w:rsidRPr="00BD1245" w:rsidTr="000F1A00">
        <w:trPr>
          <w:jc w:val="center"/>
        </w:trPr>
        <w:tc>
          <w:tcPr>
            <w:tcW w:w="83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Monóxido de carbono</w:t>
            </w:r>
          </w:p>
        </w:tc>
        <w:tc>
          <w:tcPr>
            <w:tcW w:w="47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10.000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8 horas</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45.000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1 hora</w:t>
            </w:r>
          </w:p>
        </w:tc>
        <w:tc>
          <w:tcPr>
            <w:tcW w:w="51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lang w:val="en-US"/>
              </w:rPr>
            </w:pPr>
            <w:r w:rsidRPr="00BD1245">
              <w:rPr>
                <w:rFonts w:cstheme="minorHAnsi"/>
                <w:color w:val="000000"/>
                <w:sz w:val="16"/>
                <w:szCs w:val="16"/>
                <w:lang w:val="en-US"/>
              </w:rPr>
              <w:t>10.000 ug/m</w:t>
            </w:r>
            <w:r w:rsidRPr="00BD1245">
              <w:rPr>
                <w:rFonts w:cstheme="minorHAnsi"/>
                <w:color w:val="000000"/>
                <w:sz w:val="16"/>
                <w:szCs w:val="16"/>
                <w:vertAlign w:val="superscript"/>
                <w:lang w:val="en-US"/>
              </w:rPr>
              <w:t>3</w:t>
            </w:r>
          </w:p>
        </w:tc>
        <w:tc>
          <w:tcPr>
            <w:tcW w:w="48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r w:rsidRPr="00BD1245">
              <w:rPr>
                <w:rFonts w:cstheme="minorHAnsi"/>
                <w:color w:val="000000"/>
                <w:sz w:val="16"/>
                <w:szCs w:val="16"/>
                <w:lang w:val="en-US"/>
              </w:rPr>
              <w:t>40.000 ug/m</w:t>
            </w:r>
            <w:r w:rsidRPr="00BD1245">
              <w:rPr>
                <w:rFonts w:cstheme="minorHAnsi"/>
                <w:color w:val="000000"/>
                <w:sz w:val="16"/>
                <w:szCs w:val="16"/>
                <w:vertAlign w:val="superscript"/>
                <w:lang w:val="en-US"/>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lang w:val="en-US"/>
              </w:rPr>
            </w:pP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673"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46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tc>
        <w:tc>
          <w:tcPr>
            <w:tcW w:w="505"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tc>
      </w:tr>
      <w:tr w:rsidR="00BD1245" w:rsidRPr="00BD1245" w:rsidTr="000F1A00">
        <w:trPr>
          <w:jc w:val="center"/>
        </w:trPr>
        <w:tc>
          <w:tcPr>
            <w:tcW w:w="83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Ozônio</w:t>
            </w:r>
          </w:p>
        </w:tc>
        <w:tc>
          <w:tcPr>
            <w:tcW w:w="47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160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1 hora</w:t>
            </w:r>
          </w:p>
        </w:tc>
        <w:tc>
          <w:tcPr>
            <w:tcW w:w="514"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48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vertAlign w:val="superscript"/>
              </w:rPr>
            </w:pPr>
            <w:r w:rsidRPr="00BD1245">
              <w:rPr>
                <w:rFonts w:cstheme="minorHAnsi"/>
                <w:color w:val="000000"/>
                <w:sz w:val="16"/>
                <w:szCs w:val="16"/>
              </w:rPr>
              <w:t>160 ug/m</w:t>
            </w:r>
            <w:r w:rsidRPr="00BD1245">
              <w:rPr>
                <w:rFonts w:cstheme="minorHAnsi"/>
                <w:color w:val="000000"/>
                <w:sz w:val="16"/>
                <w:szCs w:val="16"/>
                <w:vertAlign w:val="superscript"/>
              </w:rPr>
              <w:t>3</w:t>
            </w:r>
          </w:p>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média de 1 hora</w:t>
            </w:r>
          </w:p>
        </w:tc>
        <w:tc>
          <w:tcPr>
            <w:tcW w:w="53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673"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r w:rsidRPr="00BD1245">
              <w:rPr>
                <w:rFonts w:cstheme="minorHAnsi"/>
                <w:color w:val="000000"/>
                <w:sz w:val="16"/>
                <w:szCs w:val="16"/>
              </w:rPr>
              <w:t>------</w:t>
            </w:r>
          </w:p>
        </w:tc>
        <w:tc>
          <w:tcPr>
            <w:tcW w:w="461"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tc>
        <w:tc>
          <w:tcPr>
            <w:tcW w:w="505" w:type="pct"/>
            <w:vAlign w:val="center"/>
          </w:tcPr>
          <w:p w:rsidR="00BD1245" w:rsidRPr="00BD1245" w:rsidRDefault="00BD1245" w:rsidP="009402ED">
            <w:pPr>
              <w:tabs>
                <w:tab w:val="num" w:pos="0"/>
                <w:tab w:val="left" w:pos="720"/>
                <w:tab w:val="left" w:pos="1134"/>
                <w:tab w:val="left" w:pos="1418"/>
                <w:tab w:val="left" w:pos="1701"/>
                <w:tab w:val="left" w:pos="1985"/>
              </w:tabs>
              <w:spacing w:after="120" w:line="240" w:lineRule="auto"/>
              <w:jc w:val="both"/>
              <w:rPr>
                <w:rFonts w:cstheme="minorHAnsi"/>
                <w:color w:val="000000"/>
                <w:sz w:val="16"/>
                <w:szCs w:val="16"/>
              </w:rPr>
            </w:pPr>
          </w:p>
        </w:tc>
      </w:tr>
    </w:tbl>
    <w:p w:rsidR="00BD1245" w:rsidRPr="00BD1245" w:rsidRDefault="00BD1245" w:rsidP="009402ED">
      <w:pPr>
        <w:pStyle w:val="BodyText"/>
        <w:spacing w:after="120"/>
        <w:rPr>
          <w:rFonts w:asciiTheme="minorHAnsi" w:hAnsiTheme="minorHAnsi" w:cstheme="minorHAnsi"/>
          <w:color w:val="000000"/>
          <w:szCs w:val="22"/>
        </w:rPr>
      </w:pPr>
    </w:p>
    <w:p w:rsidR="00BD1245" w:rsidRPr="00BD1245" w:rsidRDefault="00BD1245" w:rsidP="009402ED">
      <w:pPr>
        <w:pStyle w:val="BodyText"/>
        <w:spacing w:after="120"/>
        <w:rPr>
          <w:rFonts w:asciiTheme="minorHAnsi" w:hAnsiTheme="minorHAnsi" w:cstheme="minorHAnsi"/>
          <w:color w:val="000000"/>
          <w:sz w:val="20"/>
        </w:rPr>
      </w:pPr>
      <w:r w:rsidRPr="00BD1245">
        <w:rPr>
          <w:rFonts w:asciiTheme="minorHAnsi" w:hAnsiTheme="minorHAnsi" w:cstheme="minorHAnsi"/>
          <w:color w:val="000000"/>
          <w:sz w:val="20"/>
        </w:rPr>
        <w:t>Padrão Primário – Concentrações que, se ultrapassadas poderão afetar a saúde da população.</w:t>
      </w:r>
    </w:p>
    <w:p w:rsidR="00BD1245" w:rsidRPr="00BD1245" w:rsidRDefault="00BD1245" w:rsidP="009402ED">
      <w:pPr>
        <w:pStyle w:val="BodyText"/>
        <w:spacing w:after="120"/>
        <w:rPr>
          <w:rFonts w:asciiTheme="minorHAnsi" w:hAnsiTheme="minorHAnsi" w:cstheme="minorHAnsi"/>
          <w:sz w:val="20"/>
        </w:rPr>
      </w:pPr>
      <w:bookmarkStart w:id="112" w:name="_Toc50350486"/>
      <w:bookmarkStart w:id="113" w:name="_Toc56590790"/>
      <w:r w:rsidRPr="00BD1245">
        <w:rPr>
          <w:rFonts w:asciiTheme="minorHAnsi" w:hAnsiTheme="minorHAnsi" w:cstheme="minorHAnsi"/>
          <w:color w:val="000000"/>
          <w:sz w:val="20"/>
        </w:rPr>
        <w:t>Padrão Secundário – Concentrações abaixo das quais se prevê o mínimo efeito adverso sobre o bem estar da população bem como o mínimo dano à fauna e à flora. Em áreas poluídas, podem ser entendidos como níveis desejados de concentração de poluentes, constituindo-se em meta de longo prazo.</w:t>
      </w:r>
      <w:bookmarkEnd w:id="112"/>
      <w:bookmarkEnd w:id="113"/>
    </w:p>
    <w:p w:rsidR="00BD1245" w:rsidRPr="00BD1245" w:rsidRDefault="00BD1245" w:rsidP="009402ED">
      <w:pPr>
        <w:pStyle w:val="BodyText"/>
        <w:spacing w:after="120"/>
        <w:rPr>
          <w:rFonts w:asciiTheme="minorHAnsi" w:hAnsiTheme="minorHAnsi" w:cstheme="minorHAnsi"/>
          <w:sz w:val="24"/>
          <w:szCs w:val="24"/>
        </w:rPr>
      </w:pPr>
    </w:p>
    <w:p w:rsidR="00BD1245" w:rsidRPr="00BD1245" w:rsidRDefault="00BD1245" w:rsidP="009402ED">
      <w:pPr>
        <w:spacing w:after="120" w:line="240" w:lineRule="auto"/>
        <w:jc w:val="both"/>
        <w:rPr>
          <w:rFonts w:cstheme="minorHAnsi"/>
        </w:rPr>
      </w:pPr>
      <w:r w:rsidRPr="00BD1245">
        <w:rPr>
          <w:rFonts w:cstheme="minorHAnsi"/>
        </w:rPr>
        <w:t>A poeira resultante das atividades de obras deve ser controlada, utilizando aspersão de água por caminhões-pipa.  Os caminhões e demais equipamentos só poderão circular em vias públicas com pneus e rodas devidamente limpos.</w:t>
      </w:r>
    </w:p>
    <w:p w:rsidR="00BD1245" w:rsidRPr="00DC1D86" w:rsidRDefault="00BD1245" w:rsidP="009402ED">
      <w:pPr>
        <w:spacing w:after="120" w:line="240" w:lineRule="auto"/>
        <w:jc w:val="both"/>
        <w:rPr>
          <w:rFonts w:cstheme="minorHAnsi"/>
          <w:b/>
        </w:rPr>
      </w:pPr>
      <w:bookmarkStart w:id="114" w:name="_Toc50350487"/>
      <w:bookmarkStart w:id="115" w:name="_Toc56590791"/>
      <w:bookmarkStart w:id="116" w:name="_Toc56908912"/>
      <w:bookmarkStart w:id="117" w:name="_Toc167784843"/>
      <w:bookmarkStart w:id="118" w:name="_Toc279401127"/>
      <w:bookmarkStart w:id="119" w:name="_Toc292788938"/>
      <w:bookmarkStart w:id="120" w:name="_Toc292789150"/>
      <w:r w:rsidRPr="00DC1D86">
        <w:rPr>
          <w:rFonts w:cstheme="minorHAnsi"/>
          <w:b/>
          <w:sz w:val="24"/>
          <w:szCs w:val="24"/>
        </w:rPr>
        <w:t>6</w:t>
      </w:r>
      <w:r w:rsidRPr="00DC1D86">
        <w:rPr>
          <w:rFonts w:cstheme="minorHAnsi"/>
          <w:b/>
        </w:rPr>
        <w:t xml:space="preserve">.7. </w:t>
      </w:r>
      <w:r w:rsidR="00DC1D86" w:rsidRPr="00DC1D86">
        <w:rPr>
          <w:rFonts w:cstheme="minorHAnsi"/>
          <w:b/>
        </w:rPr>
        <w:t>P</w:t>
      </w:r>
      <w:r w:rsidRPr="00DC1D86">
        <w:rPr>
          <w:rFonts w:cstheme="minorHAnsi"/>
          <w:b/>
        </w:rPr>
        <w:t>átio de equipamentos</w:t>
      </w:r>
      <w:bookmarkEnd w:id="114"/>
      <w:bookmarkEnd w:id="115"/>
      <w:bookmarkEnd w:id="116"/>
      <w:bookmarkEnd w:id="117"/>
      <w:bookmarkEnd w:id="118"/>
      <w:bookmarkEnd w:id="119"/>
      <w:bookmarkEnd w:id="120"/>
    </w:p>
    <w:p w:rsidR="00BD1245" w:rsidRPr="00DC1D86" w:rsidRDefault="00BD1245" w:rsidP="009402ED">
      <w:pPr>
        <w:spacing w:after="120" w:line="240" w:lineRule="auto"/>
        <w:jc w:val="both"/>
        <w:rPr>
          <w:rFonts w:cstheme="minorHAnsi"/>
        </w:rPr>
      </w:pPr>
      <w:r w:rsidRPr="00DC1D86">
        <w:rPr>
          <w:rFonts w:cstheme="minorHAnsi"/>
        </w:rPr>
        <w:t>Deverão ser estabelecidos critérios de filtração e recuperação de óleos e graxas, de forma que os refugos ou perdas de equipamentos não escoem, poluindo o solo e sendo levados aos cursos d’água.</w:t>
      </w:r>
    </w:p>
    <w:p w:rsidR="00BD1245" w:rsidRPr="00DC1D86" w:rsidRDefault="00BD1245" w:rsidP="009402ED">
      <w:pPr>
        <w:spacing w:after="120" w:line="240" w:lineRule="auto"/>
        <w:jc w:val="both"/>
        <w:rPr>
          <w:rFonts w:cstheme="minorHAnsi"/>
          <w:b/>
        </w:rPr>
      </w:pPr>
      <w:bookmarkStart w:id="121" w:name="_Toc50350488"/>
      <w:bookmarkStart w:id="122" w:name="_Toc56590792"/>
      <w:bookmarkStart w:id="123" w:name="_Toc167784844"/>
      <w:bookmarkStart w:id="124" w:name="_Toc279401128"/>
      <w:bookmarkStart w:id="125" w:name="_Toc292788939"/>
      <w:bookmarkStart w:id="126" w:name="_Toc292789151"/>
      <w:r w:rsidRPr="00DC1D86">
        <w:rPr>
          <w:rFonts w:cstheme="minorHAnsi"/>
          <w:b/>
        </w:rPr>
        <w:t>6.8. Interferências com infra-estrutura de serviços</w:t>
      </w:r>
      <w:bookmarkEnd w:id="121"/>
      <w:bookmarkEnd w:id="122"/>
      <w:bookmarkEnd w:id="123"/>
      <w:bookmarkEnd w:id="124"/>
      <w:bookmarkEnd w:id="125"/>
      <w:bookmarkEnd w:id="126"/>
    </w:p>
    <w:p w:rsidR="00BD1245" w:rsidRPr="00BD1245" w:rsidRDefault="00BD1245" w:rsidP="009402ED">
      <w:pPr>
        <w:spacing w:after="120" w:line="240" w:lineRule="auto"/>
        <w:jc w:val="both"/>
        <w:rPr>
          <w:rFonts w:cstheme="minorHAnsi"/>
        </w:rPr>
      </w:pPr>
      <w:r w:rsidRPr="00BD1245">
        <w:rPr>
          <w:rFonts w:cstheme="minorHAnsi"/>
        </w:rPr>
        <w:t>As obras de engenharia a serem implantadas podem interferir nos sistemas de infra-estrutura existentes na cidade, como por exemplo, nas redes de abastecimento de água, nas redes de esgotos, drenagem, telefonia, eletrificação e outros sistemas a cabo, sejam subterrâneos ou aéreos, indicando a necessidade de deslocamento e readequação dos mesmos. Podem igualmente interferir em equipamentos existentes nas áreas diretamente afetadas, exigindo remoções e recomposições.</w:t>
      </w:r>
    </w:p>
    <w:p w:rsidR="00BD1245" w:rsidRPr="00BD1245" w:rsidRDefault="00BD1245" w:rsidP="009402ED">
      <w:pPr>
        <w:spacing w:after="120" w:line="240" w:lineRule="auto"/>
        <w:jc w:val="both"/>
        <w:rPr>
          <w:rFonts w:cstheme="minorHAnsi"/>
        </w:rPr>
      </w:pPr>
      <w:r w:rsidRPr="00BD1245">
        <w:rPr>
          <w:rFonts w:cstheme="minorHAnsi"/>
        </w:rPr>
        <w:t>O projeto executivo a ser elaborado pela empresa construtora deve promover:</w:t>
      </w:r>
    </w:p>
    <w:p w:rsidR="00BD1245" w:rsidRPr="00BD1245" w:rsidRDefault="00BD1245" w:rsidP="00DC1D86">
      <w:pPr>
        <w:spacing w:after="120" w:line="240" w:lineRule="auto"/>
        <w:ind w:left="426" w:hanging="426"/>
        <w:jc w:val="both"/>
        <w:rPr>
          <w:rFonts w:cstheme="minorHAnsi"/>
        </w:rPr>
      </w:pPr>
      <w:r w:rsidRPr="00BD1245">
        <w:rPr>
          <w:rFonts w:cstheme="minorHAnsi"/>
        </w:rPr>
        <w:t>(i) levantamento das redes existentes nos trechos de obras, sua profundidade, diâmetro, extensão e tipo;</w:t>
      </w:r>
    </w:p>
    <w:p w:rsidR="00BD1245" w:rsidRPr="00BD1245" w:rsidRDefault="00BD1245" w:rsidP="00DC1D86">
      <w:pPr>
        <w:spacing w:after="120" w:line="240" w:lineRule="auto"/>
        <w:ind w:left="426" w:hanging="426"/>
        <w:jc w:val="both"/>
        <w:rPr>
          <w:rFonts w:cstheme="minorHAnsi"/>
        </w:rPr>
      </w:pPr>
      <w:r w:rsidRPr="00BD1245">
        <w:rPr>
          <w:rFonts w:cstheme="minorHAnsi"/>
        </w:rPr>
        <w:t>(ii) definição das interferências com a infra-estrutura identificada;</w:t>
      </w:r>
    </w:p>
    <w:p w:rsidR="00BD1245" w:rsidRPr="00BD1245" w:rsidRDefault="00BD1245" w:rsidP="00DC1D86">
      <w:pPr>
        <w:spacing w:after="120" w:line="240" w:lineRule="auto"/>
        <w:ind w:left="426" w:hanging="426"/>
        <w:jc w:val="both"/>
        <w:rPr>
          <w:rFonts w:cstheme="minorHAnsi"/>
        </w:rPr>
      </w:pPr>
      <w:r w:rsidRPr="00BD1245">
        <w:rPr>
          <w:rFonts w:cstheme="minorHAnsi"/>
        </w:rPr>
        <w:t>(iii) elaboração de projeto de solução das interferências, como relocação, adequação de traçado da interferência, etc.</w:t>
      </w:r>
    </w:p>
    <w:p w:rsidR="00BD1245" w:rsidRPr="00BD1245" w:rsidRDefault="00BD1245" w:rsidP="009402ED">
      <w:pPr>
        <w:spacing w:after="120" w:line="240" w:lineRule="auto"/>
        <w:jc w:val="both"/>
        <w:rPr>
          <w:rFonts w:cstheme="minorHAnsi"/>
        </w:rPr>
      </w:pPr>
      <w:r w:rsidRPr="00BD1245">
        <w:rPr>
          <w:rFonts w:cstheme="minorHAnsi"/>
        </w:rPr>
        <w:t>O projeto deve ser submetido à avaliação e aprovação das concessionárias de serviços públicos e órgãos governamentais responsáveis pela operação das infra-estruturas identificadas. Essa aprovação é condicionante do início das obras em determinado trecho.</w:t>
      </w:r>
    </w:p>
    <w:p w:rsidR="00BD1245" w:rsidRPr="00BD1245" w:rsidRDefault="00BD1245" w:rsidP="009402ED">
      <w:pPr>
        <w:spacing w:after="120" w:line="240" w:lineRule="auto"/>
        <w:jc w:val="both"/>
        <w:rPr>
          <w:rFonts w:cstheme="minorHAnsi"/>
        </w:rPr>
      </w:pPr>
      <w:r w:rsidRPr="00BD1245">
        <w:rPr>
          <w:rFonts w:cstheme="minorHAnsi"/>
        </w:rPr>
        <w:t>O planejamento de obras deve considerar a necessária articulação com as concessionárias e órgãos públicos responsáveis tanto para uma comunicação antecipada do início da obra respectiva quanto para o acompanhamento da obra por técnico da empresa concessionária.</w:t>
      </w:r>
    </w:p>
    <w:p w:rsidR="00BD1245" w:rsidRPr="00BD1245" w:rsidRDefault="00BD1245" w:rsidP="009402ED">
      <w:pPr>
        <w:spacing w:after="120" w:line="240" w:lineRule="auto"/>
        <w:jc w:val="both"/>
        <w:rPr>
          <w:rFonts w:cstheme="minorHAnsi"/>
        </w:rPr>
      </w:pPr>
      <w:r w:rsidRPr="00BD1245">
        <w:rPr>
          <w:rFonts w:cstheme="minorHAnsi"/>
        </w:rPr>
        <w:t xml:space="preserve">Deve-se prever, também, a divulgação de eventuais cortes de serviço, a toda população usuária da concessionária do serviço em questão, com antecedência mínima de 5 dias úteis, utilizando-se os meios de comunicação mais eficientes na área da intervenção, de forma a trazer o menor transtorno ao seu cotidiano. </w:t>
      </w:r>
    </w:p>
    <w:p w:rsidR="00BD1245" w:rsidRPr="00DC1D86" w:rsidRDefault="00BD1245" w:rsidP="009402ED">
      <w:pPr>
        <w:spacing w:after="120" w:line="240" w:lineRule="auto"/>
        <w:jc w:val="both"/>
        <w:rPr>
          <w:rFonts w:cstheme="minorHAnsi"/>
          <w:b/>
        </w:rPr>
      </w:pPr>
      <w:bookmarkStart w:id="127" w:name="_Toc50350489"/>
      <w:bookmarkStart w:id="128" w:name="_Toc56590793"/>
      <w:bookmarkStart w:id="129" w:name="_Toc279401129"/>
      <w:bookmarkStart w:id="130" w:name="_Toc292788940"/>
      <w:bookmarkStart w:id="131" w:name="_Toc292789152"/>
      <w:r w:rsidRPr="00DC1D86">
        <w:rPr>
          <w:rFonts w:cstheme="minorHAnsi"/>
          <w:b/>
        </w:rPr>
        <w:t>6</w:t>
      </w:r>
      <w:bookmarkStart w:id="132" w:name="_Toc56908913"/>
      <w:bookmarkStart w:id="133" w:name="_Toc167784845"/>
      <w:r w:rsidRPr="00DC1D86">
        <w:rPr>
          <w:rFonts w:cstheme="minorHAnsi"/>
          <w:b/>
        </w:rPr>
        <w:t>.9. Controle de trânsito</w:t>
      </w:r>
      <w:bookmarkEnd w:id="127"/>
      <w:bookmarkEnd w:id="128"/>
      <w:bookmarkEnd w:id="129"/>
      <w:bookmarkEnd w:id="130"/>
      <w:bookmarkEnd w:id="131"/>
      <w:bookmarkEnd w:id="132"/>
      <w:bookmarkEnd w:id="133"/>
    </w:p>
    <w:p w:rsidR="00BD1245" w:rsidRPr="00BD1245" w:rsidRDefault="00BD1245" w:rsidP="009402ED">
      <w:pPr>
        <w:spacing w:after="120" w:line="240" w:lineRule="auto"/>
        <w:jc w:val="both"/>
        <w:rPr>
          <w:rFonts w:cstheme="minorHAnsi"/>
          <w:snapToGrid w:val="0"/>
        </w:rPr>
      </w:pPr>
      <w:r w:rsidRPr="00BD1245">
        <w:rPr>
          <w:rFonts w:cstheme="minorHAnsi"/>
          <w:snapToGrid w:val="0"/>
        </w:rPr>
        <w:t>A Construtora se empenhará em tornar mínima a interferência dos seus trabalhos sobre o tráfego, o público e o trânsito, criando facilidades e meios que demonstrem essa sua preocupação. Suas ações serão acompanhadas pelo empreendedor (contratante), através da Supervisão Ambiental, que participará da análise dos problemas previsíveis e da definição das soluções a serem adotadas.</w:t>
      </w:r>
    </w:p>
    <w:p w:rsidR="00BD1245" w:rsidRPr="00BD1245" w:rsidRDefault="00BD1245" w:rsidP="009402ED">
      <w:pPr>
        <w:spacing w:after="120" w:line="240" w:lineRule="auto"/>
        <w:jc w:val="both"/>
        <w:rPr>
          <w:rFonts w:cstheme="minorHAnsi"/>
          <w:snapToGrid w:val="0"/>
        </w:rPr>
      </w:pPr>
      <w:r w:rsidRPr="00BD1245">
        <w:rPr>
          <w:rFonts w:cstheme="minorHAnsi"/>
          <w:snapToGrid w:val="0"/>
        </w:rPr>
        <w:t>As obras e serviços em vias públicas devem ser executadas com a indispensável cautela da adequada sinalização, durante o dia e a noite, e de acordo com os elementos de sinalização diurna e noturna recomendados e descritos nas Normas de Sinalização de Obras do órgão responsável pelo trânsito.</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sinalização adequada das obras deve ser feita não só para atender às exigências legais, mas também para proteger trabalhadores, transeuntes, equipamentos e veículos.</w:t>
      </w:r>
    </w:p>
    <w:p w:rsidR="00BD1245" w:rsidRPr="00BD1245" w:rsidRDefault="00BD1245" w:rsidP="009402ED">
      <w:pPr>
        <w:spacing w:after="120" w:line="240" w:lineRule="auto"/>
        <w:jc w:val="both"/>
        <w:rPr>
          <w:rFonts w:cstheme="minorHAnsi"/>
          <w:snapToGrid w:val="0"/>
        </w:rPr>
      </w:pPr>
      <w:r w:rsidRPr="00BD1245">
        <w:rPr>
          <w:rFonts w:cstheme="minorHAnsi"/>
          <w:snapToGrid w:val="0"/>
        </w:rPr>
        <w:t>Qualquer obra nas vias públicas que possa perturbar ou interromper o livre trânsito ou oferecer perigo à segurança pública não será iniciada sem prévios entendimentos com a Prefeitura Municipal e com o órgão responsável pelo trânsito. Nenhuma obra em rua transitada por pedestres ou veículos será iniciada sem prévia sinalização para o seu desvio, tudo de acordo com as autoridades competentes ou entidades concessionárias de serviços de transportes. Todas as providências relativas ao assunto serão da responsabilidade exclusiva da Contratada.</w:t>
      </w:r>
    </w:p>
    <w:p w:rsidR="00BD1245" w:rsidRPr="00BD1245" w:rsidRDefault="00BD1245" w:rsidP="009402ED">
      <w:pPr>
        <w:spacing w:after="120" w:line="240" w:lineRule="auto"/>
        <w:jc w:val="both"/>
        <w:rPr>
          <w:rFonts w:cstheme="minorHAnsi"/>
          <w:snapToGrid w:val="0"/>
        </w:rPr>
      </w:pPr>
      <w:r w:rsidRPr="00BD1245">
        <w:rPr>
          <w:rFonts w:cstheme="minorHAnsi"/>
          <w:snapToGrid w:val="0"/>
        </w:rPr>
        <w:t>Nos trechos em obras, calçadas e faixas de segurança de passagem de pedestres, particularmente diante de escolas, hospitais e outros pólos de concentração, deverão ser providenciadas pela Contratada, recursos de livre trânsito de pessoas, durante o dia ou à noite, em perfeitas condições de segurança.</w:t>
      </w:r>
    </w:p>
    <w:p w:rsidR="00BD1245" w:rsidRPr="00BD1245" w:rsidRDefault="00BD1245" w:rsidP="009402ED">
      <w:pPr>
        <w:spacing w:after="120" w:line="240" w:lineRule="auto"/>
        <w:jc w:val="both"/>
        <w:rPr>
          <w:rFonts w:cstheme="minorHAnsi"/>
          <w:snapToGrid w:val="0"/>
        </w:rPr>
      </w:pPr>
      <w:r w:rsidRPr="00BD1245">
        <w:rPr>
          <w:rFonts w:cstheme="minorHAnsi"/>
          <w:snapToGrid w:val="0"/>
        </w:rPr>
        <w:t>Vias de acesso sujeitas a interferências com a obra deverão ser deixadas abertas com passadiços ou desvios adequados, que serão construídos e mantidos pela Contratada. Vias de acesso fechadas ao trânsito deverão ser protegidas com barricadas efetivas, com a devida e convencional sinalização de perigo e indicação de desvio, colocados os sinais antecedentes de advertência. Durante a noite, essas barreiras deverão ser iluminadas e, em casos em que o risco de acidentes seja maior, serão postados vigias ou sinaleiros devidamente equipados para orientação, evitando acidentes.</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sinalização para o tráfego desviado obedecerá às recomendações do Código Nacional de Trânsito quanto às dimensões, formatos e dizeres. Tais sinais deverão ser executados pela Contratada, que fornecerá os materiais necessários tanto para sinalização diurna como noturna. Qualquer sinalização complementar de obras nas vias públicas deverá seguir a Resolução n° 561/80 do CONTRAN.</w:t>
      </w:r>
    </w:p>
    <w:p w:rsidR="00BD1245" w:rsidRPr="00BD1245" w:rsidRDefault="00BD1245" w:rsidP="009402ED">
      <w:pPr>
        <w:spacing w:after="120" w:line="240" w:lineRule="auto"/>
        <w:jc w:val="both"/>
        <w:rPr>
          <w:rFonts w:cstheme="minorHAnsi"/>
          <w:snapToGrid w:val="0"/>
        </w:rPr>
      </w:pPr>
      <w:r w:rsidRPr="00BD1245">
        <w:rPr>
          <w:rFonts w:cstheme="minorHAnsi"/>
          <w:snapToGrid w:val="0"/>
        </w:rPr>
        <w:t>Nas saídas e entradas de veículos de obras, de área de empréstimo ou bota-fora, a Contratada deverá prover a sinalização diurna e noturna adequadas. Especial cautela e sinalização se recomendam para eventuais inversões de tráfego, ficando sob a responsabilidade da Contratada os entendimentos e autorizações das autoridades competentes.</w:t>
      </w:r>
    </w:p>
    <w:p w:rsidR="00BD1245" w:rsidRPr="00BD1245" w:rsidRDefault="00BD1245" w:rsidP="009402ED">
      <w:pPr>
        <w:spacing w:after="120" w:line="240" w:lineRule="auto"/>
        <w:jc w:val="both"/>
        <w:rPr>
          <w:rFonts w:cstheme="minorHAnsi"/>
          <w:snapToGrid w:val="0"/>
        </w:rPr>
      </w:pPr>
      <w:r w:rsidRPr="00BD1245">
        <w:rPr>
          <w:rFonts w:cstheme="minorHAnsi"/>
          <w:snapToGrid w:val="0"/>
        </w:rPr>
        <w:t>Toda a obra que interferir nas vias de tráfego deverá ter autorização do órgão responsável pelo trânsito, onde caberá a este órgão liberar ou não a execução da obra no sistema viário e fiscalizar com o intuito de prover segurança a pedestres e veículos, além de garantir fluidez do tráfego.</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fiscalização de obras que estejam sendo executadas em vias públicas é de competência do órgão responsável pelo trânsito que, disporá de um elemento para o cumprimento desta tarefa. A fiscalização deverá ser sistemática e periódica, verificando se a obra está ou não autorizada pelo órgão competente. Deverá ser verificada se as exigências previamente impostas estarão sendo cumpridas.</w:t>
      </w:r>
    </w:p>
    <w:p w:rsidR="00BD1245" w:rsidRPr="00BD1245" w:rsidRDefault="00BD1245" w:rsidP="009402ED">
      <w:pPr>
        <w:spacing w:after="120" w:line="240" w:lineRule="auto"/>
        <w:jc w:val="both"/>
        <w:rPr>
          <w:rFonts w:cstheme="minorHAnsi"/>
          <w:snapToGrid w:val="0"/>
        </w:rPr>
      </w:pPr>
      <w:r w:rsidRPr="00BD1245">
        <w:rPr>
          <w:rFonts w:cstheme="minorHAnsi"/>
          <w:snapToGrid w:val="0"/>
        </w:rPr>
        <w:t>O órgão responsável pelo trânsito deverá estabelecer, quando da autorização da obra à Contratada, o prazo de início e término, o nome da empreiteira ou empresa responsável pela obra, as situações e restrições em que a obra deverá ser executada, ou seja, horários, movimentação de máquinas, equipamentos, etc.</w:t>
      </w:r>
    </w:p>
    <w:p w:rsidR="00BD1245" w:rsidRPr="00BD1245" w:rsidRDefault="00BD1245" w:rsidP="009402ED">
      <w:pPr>
        <w:spacing w:after="120" w:line="240" w:lineRule="auto"/>
        <w:jc w:val="both"/>
        <w:rPr>
          <w:rFonts w:cstheme="minorHAnsi"/>
          <w:snapToGrid w:val="0"/>
        </w:rPr>
      </w:pPr>
      <w:r w:rsidRPr="00BD1245">
        <w:rPr>
          <w:rFonts w:cstheme="minorHAnsi"/>
          <w:snapToGrid w:val="0"/>
        </w:rPr>
        <w:t>Os equipamentos empregados pela Contratada deverão ter características que não causem danos em vias públicas, pontes, viadutos, redes aéreas, etc. Quaisquer danos desse tipo serão reparados pela Contratada, sem ônus para o empreendedor (Contratante). Quando a Contratada necessitar transportar cargas excepcionalmente pesadas ou de dimensões avantajadas, que possam causar algum transtorno ao trânsito, deverá informar previamente à Fiscalização, de modo a estabelecerem as rotas, dias e horários a serem utilizados. Caberá à Contratada toda a responsabilidade e providência pertinente.</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Contratada será inteiramente responsável por quaisquer danos a viaturas particulares ou acidentes que envolvam pessoas, empregados ou não nas obras. Onde não for possível desviar o trânsito, a Contratada efetuará os serviços por etapas, de modo a não bloqueá-lo. Tais serviços deverão prosseguir sem interrupção até a sua conclusão e poderão ser programados em dias não úteis ou em horas de movimento sabidamente reduzido.</w:t>
      </w:r>
    </w:p>
    <w:p w:rsidR="00BD1245" w:rsidRPr="00BD1245" w:rsidRDefault="00BD1245" w:rsidP="009402ED">
      <w:pPr>
        <w:spacing w:after="120" w:line="240" w:lineRule="auto"/>
        <w:jc w:val="both"/>
        <w:rPr>
          <w:rFonts w:cstheme="minorHAnsi"/>
          <w:snapToGrid w:val="0"/>
        </w:rPr>
      </w:pPr>
      <w:r w:rsidRPr="00BD1245">
        <w:rPr>
          <w:rFonts w:cstheme="minorHAnsi"/>
          <w:snapToGrid w:val="0"/>
        </w:rPr>
        <w:t>Sempre que necessário, a Contratada construirá passagens temporárias que permitam o tráfego de veículos para estacionamento ou recolhimento a garagens comerciais ou residenciais.</w:t>
      </w:r>
    </w:p>
    <w:p w:rsidR="00BD1245" w:rsidRPr="00BD1245" w:rsidRDefault="00BD1245" w:rsidP="009402ED">
      <w:pPr>
        <w:spacing w:after="120" w:line="240" w:lineRule="auto"/>
        <w:jc w:val="both"/>
        <w:rPr>
          <w:rFonts w:cstheme="minorHAnsi"/>
          <w:snapToGrid w:val="0"/>
        </w:rPr>
      </w:pPr>
      <w:r w:rsidRPr="00BD1245">
        <w:rPr>
          <w:rFonts w:cstheme="minorHAnsi"/>
          <w:snapToGrid w:val="0"/>
        </w:rPr>
        <w:t>Deverá haver na obra cópia xerox ou fotocópia autenticada dos documentos de liberação da área de serviço pelo órgão de trânsito com jurisdição sobre o local.</w:t>
      </w:r>
    </w:p>
    <w:p w:rsidR="00BD1245" w:rsidRPr="00BD1245" w:rsidRDefault="00BD1245" w:rsidP="009402ED">
      <w:pPr>
        <w:spacing w:after="120" w:line="240" w:lineRule="auto"/>
        <w:jc w:val="both"/>
        <w:rPr>
          <w:rFonts w:cstheme="minorHAnsi"/>
          <w:b/>
          <w:i/>
        </w:rPr>
      </w:pPr>
      <w:bookmarkStart w:id="134" w:name="_Toc469919083"/>
      <w:bookmarkStart w:id="135" w:name="_Toc49252535"/>
      <w:r w:rsidRPr="00BD1245">
        <w:rPr>
          <w:rFonts w:cstheme="minorHAnsi"/>
          <w:b/>
          <w:i/>
        </w:rPr>
        <w:t>Dispositivos de Sinalização Diurna</w:t>
      </w:r>
      <w:bookmarkEnd w:id="134"/>
      <w:bookmarkEnd w:id="135"/>
    </w:p>
    <w:p w:rsidR="00BD1245" w:rsidRPr="00BD1245" w:rsidRDefault="00BD1245" w:rsidP="009402ED">
      <w:pPr>
        <w:spacing w:after="120" w:line="240" w:lineRule="auto"/>
        <w:jc w:val="both"/>
        <w:rPr>
          <w:rFonts w:cstheme="minorHAnsi"/>
          <w:snapToGrid w:val="0"/>
        </w:rPr>
      </w:pPr>
      <w:r w:rsidRPr="00BD1245">
        <w:rPr>
          <w:rFonts w:cstheme="minorHAnsi"/>
          <w:snapToGrid w:val="0"/>
        </w:rPr>
        <w:t>De acordo com o "Sistema Uniforme de Sinalização", adotado pelo Código Nacional de Trânsito, os sinais de trânsito podem ser classificados em três categorias principais:</w:t>
      </w:r>
    </w:p>
    <w:p w:rsidR="00BD1245" w:rsidRPr="00DC1D86" w:rsidRDefault="00BD1245" w:rsidP="003F0905">
      <w:pPr>
        <w:pStyle w:val="ListParagraph"/>
        <w:numPr>
          <w:ilvl w:val="0"/>
          <w:numId w:val="40"/>
        </w:numPr>
        <w:spacing w:after="120" w:line="240" w:lineRule="auto"/>
        <w:jc w:val="both"/>
        <w:rPr>
          <w:rFonts w:cstheme="minorHAnsi"/>
          <w:snapToGrid w:val="0"/>
        </w:rPr>
      </w:pPr>
      <w:r w:rsidRPr="00DC1D86">
        <w:rPr>
          <w:rFonts w:cstheme="minorHAnsi"/>
          <w:snapToGrid w:val="0"/>
        </w:rPr>
        <w:t>Sinais de advertência, cuja finalidade é avisar o usuário da existência e da natureza de um perigo na rua ou rodovia;</w:t>
      </w:r>
    </w:p>
    <w:p w:rsidR="00BD1245" w:rsidRPr="00DC1D86" w:rsidRDefault="00BD1245" w:rsidP="003F0905">
      <w:pPr>
        <w:pStyle w:val="ListParagraph"/>
        <w:numPr>
          <w:ilvl w:val="0"/>
          <w:numId w:val="40"/>
        </w:numPr>
        <w:spacing w:after="120" w:line="240" w:lineRule="auto"/>
        <w:jc w:val="both"/>
        <w:rPr>
          <w:rFonts w:cstheme="minorHAnsi"/>
          <w:snapToGrid w:val="0"/>
        </w:rPr>
      </w:pPr>
      <w:r w:rsidRPr="00DC1D86">
        <w:rPr>
          <w:rFonts w:cstheme="minorHAnsi"/>
          <w:snapToGrid w:val="0"/>
        </w:rPr>
        <w:t>Sinais de regulamentação, que têm por fim informar o usuário sobre certas limitações e proibições, governando o uso da rua, cuja violação constitui uma contravenção das normas estabelecidas pelo Código Nacional de Trânsito;</w:t>
      </w:r>
    </w:p>
    <w:p w:rsidR="00BD1245" w:rsidRPr="00DC1D86" w:rsidRDefault="00BD1245" w:rsidP="003F0905">
      <w:pPr>
        <w:pStyle w:val="ListParagraph"/>
        <w:numPr>
          <w:ilvl w:val="0"/>
          <w:numId w:val="40"/>
        </w:numPr>
        <w:spacing w:after="120" w:line="240" w:lineRule="auto"/>
        <w:jc w:val="both"/>
        <w:rPr>
          <w:rFonts w:cstheme="minorHAnsi"/>
          <w:snapToGrid w:val="0"/>
        </w:rPr>
      </w:pPr>
      <w:r w:rsidRPr="00DC1D86">
        <w:rPr>
          <w:rFonts w:cstheme="minorHAnsi"/>
          <w:snapToGrid w:val="0"/>
        </w:rPr>
        <w:t>Sinais de indicação, destinados a guiar o usuário no curso de seu deslocamento e fornecer outras informações que possam ser úteis.</w:t>
      </w:r>
    </w:p>
    <w:p w:rsidR="00BD1245" w:rsidRPr="00BD1245" w:rsidRDefault="00BD1245" w:rsidP="009402ED">
      <w:pPr>
        <w:spacing w:after="120" w:line="240" w:lineRule="auto"/>
        <w:jc w:val="both"/>
        <w:rPr>
          <w:rFonts w:cstheme="minorHAnsi"/>
          <w:snapToGrid w:val="0"/>
        </w:rPr>
      </w:pPr>
      <w:r w:rsidRPr="00BD1245">
        <w:rPr>
          <w:rFonts w:cstheme="minorHAnsi"/>
          <w:snapToGrid w:val="0"/>
        </w:rPr>
        <w:t>De modo geral, os sinais usados durante a execução das obras serão de advertência. Porém, sempre que as condições exigirem serão utilizados também sinais de regulamentação, fornecidos e instalados diretamente pelo órgão responsável pelo trânsito.</w:t>
      </w:r>
    </w:p>
    <w:p w:rsidR="00BD1245" w:rsidRPr="00BD1245" w:rsidRDefault="00BD1245" w:rsidP="009402ED">
      <w:pPr>
        <w:spacing w:after="120" w:line="240" w:lineRule="auto"/>
        <w:jc w:val="both"/>
        <w:rPr>
          <w:rFonts w:cstheme="minorHAnsi"/>
          <w:snapToGrid w:val="0"/>
        </w:rPr>
      </w:pPr>
      <w:r w:rsidRPr="00BD1245">
        <w:rPr>
          <w:rFonts w:cstheme="minorHAnsi"/>
          <w:snapToGrid w:val="0"/>
        </w:rPr>
        <w:t>Quanto à "sinalização complementar", quando necessária e a critério do órgão responsável pelo trânsito, seus detalhes serão por esse órgão fornecidos, cabendo a sua execução à Contratada.</w:t>
      </w:r>
    </w:p>
    <w:p w:rsidR="00BD1245" w:rsidRPr="00BD1245" w:rsidRDefault="00BD1245" w:rsidP="009402ED">
      <w:pPr>
        <w:spacing w:after="120" w:line="240" w:lineRule="auto"/>
        <w:jc w:val="both"/>
        <w:rPr>
          <w:rFonts w:cstheme="minorHAnsi"/>
          <w:snapToGrid w:val="0"/>
        </w:rPr>
      </w:pPr>
      <w:r w:rsidRPr="00BD1245">
        <w:rPr>
          <w:rFonts w:cstheme="minorHAnsi"/>
          <w:snapToGrid w:val="0"/>
        </w:rPr>
        <w:t>As placas de sinalização deverão seguir as dimensões e disposições descritas nas “Normas para Sinalização de Obras na Via Pública”, onde as sinalizações deverão ser refletivas, sendo a tarja preta com fundo laranja refletivo e o verso pintado de preto. A alta distinção da cor laranja durante o dia ou a noite em material refletivo, identifica facilmente um trecho em obras mesmo a grande distância.</w:t>
      </w:r>
    </w:p>
    <w:p w:rsidR="00BD1245" w:rsidRPr="00BD1245" w:rsidRDefault="00BD1245" w:rsidP="009402ED">
      <w:pPr>
        <w:spacing w:after="120" w:line="240" w:lineRule="auto"/>
        <w:jc w:val="both"/>
        <w:rPr>
          <w:rFonts w:cstheme="minorHAnsi"/>
          <w:b/>
          <w:i/>
        </w:rPr>
      </w:pPr>
      <w:bookmarkStart w:id="136" w:name="_Toc469919084"/>
      <w:bookmarkStart w:id="137" w:name="_Toc49252536"/>
      <w:r w:rsidRPr="00BD1245">
        <w:rPr>
          <w:rFonts w:cstheme="minorHAnsi"/>
          <w:b/>
          <w:i/>
        </w:rPr>
        <w:t>Dispositivos de Sinalização Noturna</w:t>
      </w:r>
      <w:bookmarkEnd w:id="136"/>
      <w:bookmarkEnd w:id="137"/>
    </w:p>
    <w:p w:rsidR="00BD1245" w:rsidRPr="00BD1245" w:rsidRDefault="00BD1245" w:rsidP="009402ED">
      <w:pPr>
        <w:spacing w:after="120" w:line="240" w:lineRule="auto"/>
        <w:jc w:val="both"/>
        <w:rPr>
          <w:rFonts w:cstheme="minorHAnsi"/>
          <w:snapToGrid w:val="0"/>
        </w:rPr>
      </w:pPr>
      <w:r w:rsidRPr="00BD1245">
        <w:rPr>
          <w:rFonts w:cstheme="minorHAnsi"/>
          <w:snapToGrid w:val="0"/>
        </w:rPr>
        <w:t>A sinalização noturna será feita com os mesmos dispositivos utilizados na sinalização diurna, acrescidos de sinalização luminosa e outros dispositivos refletivos.</w:t>
      </w:r>
    </w:p>
    <w:p w:rsidR="00BD1245" w:rsidRPr="00BD1245" w:rsidRDefault="00BD1245" w:rsidP="009402ED">
      <w:pPr>
        <w:spacing w:after="120" w:line="240" w:lineRule="auto"/>
        <w:jc w:val="both"/>
        <w:rPr>
          <w:rFonts w:cstheme="minorHAnsi"/>
          <w:snapToGrid w:val="0"/>
        </w:rPr>
      </w:pPr>
      <w:r w:rsidRPr="00BD1245">
        <w:rPr>
          <w:rFonts w:cstheme="minorHAnsi"/>
          <w:snapToGrid w:val="0"/>
        </w:rPr>
        <w:t>Além das recomendações normalmente indicadas para as obras, o mesmo cuidado e atenção deverá ser dispensado à sinalização noturna dos equipamentos móveis ou semimóveis, que muitas vezes precisam ficar estacionados na rua durante a execução dos serviços.</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sinalização refletiva tem por fim refletir toda a luz incidente, tornando claramente visível, em sua totalidade, o dispositivo em que é aplicada. A refletividade de um elemento de sinalização pode ser conseguida por meio de dispositivos especiais (olhos-de-gato, películas refletivas e outros) ou de tintas que possuam essas propriedades.</w:t>
      </w:r>
    </w:p>
    <w:p w:rsidR="00BD1245" w:rsidRPr="00BD1245" w:rsidRDefault="00BD1245" w:rsidP="009402ED">
      <w:pPr>
        <w:spacing w:after="120" w:line="240" w:lineRule="auto"/>
        <w:jc w:val="both"/>
        <w:rPr>
          <w:rFonts w:cstheme="minorHAnsi"/>
          <w:snapToGrid w:val="0"/>
        </w:rPr>
      </w:pPr>
      <w:r w:rsidRPr="00BD1245">
        <w:rPr>
          <w:rFonts w:cstheme="minorHAnsi"/>
          <w:snapToGrid w:val="0"/>
        </w:rPr>
        <w:t>Dispositivos especiais, quando adotados, deverão ser vermelhos e colocados, de preferência, sobre cavaletes.</w:t>
      </w:r>
    </w:p>
    <w:p w:rsidR="00BD1245" w:rsidRPr="00BD1245" w:rsidRDefault="00BD1245" w:rsidP="009402ED">
      <w:pPr>
        <w:spacing w:after="120" w:line="240" w:lineRule="auto"/>
        <w:jc w:val="both"/>
        <w:rPr>
          <w:rFonts w:cstheme="minorHAnsi"/>
          <w:snapToGrid w:val="0"/>
        </w:rPr>
      </w:pPr>
      <w:r w:rsidRPr="00BD1245">
        <w:rPr>
          <w:rFonts w:cstheme="minorHAnsi"/>
          <w:snapToGrid w:val="0"/>
        </w:rPr>
        <w:t>Tintas refletivas serão utilizadas na pintura das faixas amarelas dos cavaletes zebrados e dos demais dispositivos da sinalização diurna que venham a ser utilizados à noite.</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sinalização luminosa pode ser constituída por um mais dos tipos descritos a seguir:</w:t>
      </w:r>
    </w:p>
    <w:p w:rsidR="00BD1245" w:rsidRPr="00DC1D86" w:rsidRDefault="00BD1245" w:rsidP="003F0905">
      <w:pPr>
        <w:pStyle w:val="ListParagraph"/>
        <w:numPr>
          <w:ilvl w:val="0"/>
          <w:numId w:val="41"/>
        </w:numPr>
        <w:spacing w:after="120" w:line="240" w:lineRule="auto"/>
        <w:jc w:val="both"/>
        <w:rPr>
          <w:rFonts w:cstheme="minorHAnsi"/>
          <w:snapToGrid w:val="0"/>
        </w:rPr>
      </w:pPr>
      <w:r w:rsidRPr="00DC1D86">
        <w:rPr>
          <w:rFonts w:cstheme="minorHAnsi"/>
          <w:snapToGrid w:val="0"/>
        </w:rPr>
        <w:t>Sinalização a querosene - compõe-se de um recipiente para o querosene e para o pavio grosso, que é extraído para fora do local à medida que é utilizado. São usados na sinalização de locais que não dispõem de outro tipo de iluminação. Serão colocados à altura adequada e perto dos sinais que se quer tornar visíveis.</w:t>
      </w:r>
    </w:p>
    <w:p w:rsidR="00BD1245" w:rsidRPr="00DC1D86" w:rsidRDefault="00BD1245" w:rsidP="003F0905">
      <w:pPr>
        <w:pStyle w:val="ListParagraph"/>
        <w:numPr>
          <w:ilvl w:val="0"/>
          <w:numId w:val="41"/>
        </w:numPr>
        <w:spacing w:after="120" w:line="240" w:lineRule="auto"/>
        <w:jc w:val="both"/>
        <w:rPr>
          <w:rFonts w:cstheme="minorHAnsi"/>
          <w:snapToGrid w:val="0"/>
        </w:rPr>
      </w:pPr>
      <w:r w:rsidRPr="00DC1D86">
        <w:rPr>
          <w:rFonts w:cstheme="minorHAnsi"/>
          <w:snapToGrid w:val="0"/>
        </w:rPr>
        <w:t>Lâmpadas vermelhas comuns - Quando houver necessidade e a critério da Fiscalização, serão utilizadas lâmpadas vermelhas comuns ou baldes de plástico vermelhos perfurados.</w:t>
      </w:r>
    </w:p>
    <w:p w:rsidR="00BD1245" w:rsidRPr="00DC1D86" w:rsidRDefault="00BD1245" w:rsidP="003F0905">
      <w:pPr>
        <w:pStyle w:val="ListParagraph"/>
        <w:numPr>
          <w:ilvl w:val="0"/>
          <w:numId w:val="41"/>
        </w:numPr>
        <w:spacing w:after="120" w:line="240" w:lineRule="auto"/>
        <w:jc w:val="both"/>
        <w:rPr>
          <w:rFonts w:cstheme="minorHAnsi"/>
          <w:snapToGrid w:val="0"/>
        </w:rPr>
      </w:pPr>
      <w:r w:rsidRPr="00DC1D86">
        <w:rPr>
          <w:rFonts w:cstheme="minorHAnsi"/>
          <w:snapToGrid w:val="0"/>
        </w:rPr>
        <w:t>Sinalização rotativa ou pulsativa - Em locais de grande movimento poderão ser exigidos sinalizadores rotativos ou pulsativos, que são visíveis a grande distância.</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Contratada poderá usar qualquer recurso técnico para iluminação da sinalização. Quando for usado exclusivamente sistema elétrico, a partir da rede comum da Concessionária, deverá haver gerador de emergência no local e operador permanente. As redes elétricas deverão ser duplas, com lâmpadas alternadas, alimentadas pelos dois circuitos diferentes, providos de navalhas, com fusíveis diferentes, sendo a rede usada exclusivamente para iluminação elétrica. O sistema de emergência poderá ser de bateria com "cut-off" automático. Quando for usado outro tipo de iluminação, com "lampiões", esses serão protegidos das intempéries e serão mantidos no local operários encarregados de reabastecê-los durante a noite. Os montes de material escavado que permanecerem expostos serão caiados.</w:t>
      </w:r>
    </w:p>
    <w:p w:rsidR="00BD1245" w:rsidRPr="00BD1245" w:rsidRDefault="00BD1245" w:rsidP="009402ED">
      <w:pPr>
        <w:spacing w:after="120" w:line="240" w:lineRule="auto"/>
        <w:jc w:val="both"/>
        <w:rPr>
          <w:rFonts w:cstheme="minorHAnsi"/>
          <w:b/>
          <w:i/>
        </w:rPr>
      </w:pPr>
      <w:bookmarkStart w:id="138" w:name="_Toc49252537"/>
      <w:r w:rsidRPr="00BD1245">
        <w:rPr>
          <w:rFonts w:cstheme="minorHAnsi"/>
          <w:b/>
          <w:i/>
        </w:rPr>
        <w:t>Recuperação da Sinalização Afetada</w:t>
      </w:r>
      <w:bookmarkEnd w:id="138"/>
    </w:p>
    <w:p w:rsidR="00BD1245" w:rsidRPr="00BD1245" w:rsidRDefault="00BD1245" w:rsidP="009402ED">
      <w:pPr>
        <w:spacing w:after="120" w:line="240" w:lineRule="auto"/>
        <w:jc w:val="both"/>
        <w:rPr>
          <w:rFonts w:cstheme="minorHAnsi"/>
          <w:snapToGrid w:val="0"/>
        </w:rPr>
      </w:pPr>
      <w:r w:rsidRPr="00BD1245">
        <w:rPr>
          <w:rFonts w:cstheme="minorHAnsi"/>
          <w:snapToGrid w:val="0"/>
        </w:rPr>
        <w:t xml:space="preserve">Durante as obras, a implantação de placas de sinalização, advertindo sobre os trabalhos, não implica na retirada ou danificação de placas originalmente locadas para sinalização da pista existente. Assim, deverá ser previsto que qualquer placa de sinalização, que seja danificada ou retirada, deverá ser recuperada, quando do fim das obras. </w:t>
      </w:r>
    </w:p>
    <w:p w:rsidR="00BD1245" w:rsidRPr="00BD1245" w:rsidRDefault="00BD1245" w:rsidP="009402ED">
      <w:pPr>
        <w:spacing w:after="120" w:line="240" w:lineRule="auto"/>
        <w:jc w:val="both"/>
        <w:rPr>
          <w:rFonts w:cstheme="minorHAnsi"/>
          <w:snapToGrid w:val="0"/>
        </w:rPr>
      </w:pPr>
      <w:r w:rsidRPr="00BD1245">
        <w:rPr>
          <w:rFonts w:cstheme="minorHAnsi"/>
          <w:snapToGrid w:val="0"/>
        </w:rPr>
        <w:t>Toda e qualquer sinalização, que eventualmente seja afetada durante a execução das obras, deverá ser completamente recuperada, de acordo com as especificações e modelos originais, sob responsabilidade da Construtora, que arcará com os custos correspondentes. Na tabela onde são descritos os custos de material e execução para as placas de sinalização,deverá ser fornecidos pelo órgão responsável pelo trânsito.</w:t>
      </w:r>
    </w:p>
    <w:p w:rsidR="00BD1245" w:rsidRPr="00BD1245" w:rsidRDefault="00BD1245" w:rsidP="009402ED">
      <w:pPr>
        <w:spacing w:after="120" w:line="240" w:lineRule="auto"/>
        <w:jc w:val="both"/>
        <w:rPr>
          <w:rFonts w:cstheme="minorHAnsi"/>
          <w:snapToGrid w:val="0"/>
        </w:rPr>
      </w:pPr>
      <w:r w:rsidRPr="00BD1245">
        <w:rPr>
          <w:rFonts w:cstheme="minorHAnsi"/>
          <w:snapToGrid w:val="0"/>
        </w:rPr>
        <w:t>A fiscalização deverá também observar, junto com a Construtora, as recuperações das sinalizações afetadas, sendo de vital importância que essas sejam restituídas após o fim das obras, para assegurar a segurança da via.</w:t>
      </w:r>
    </w:p>
    <w:p w:rsidR="00BD1245" w:rsidRPr="00DC1D86" w:rsidRDefault="00BD1245" w:rsidP="009402ED">
      <w:pPr>
        <w:spacing w:after="120" w:line="240" w:lineRule="auto"/>
        <w:jc w:val="both"/>
        <w:rPr>
          <w:rFonts w:cstheme="minorHAnsi"/>
          <w:b/>
        </w:rPr>
      </w:pPr>
      <w:bookmarkStart w:id="139" w:name="_Toc50350490"/>
      <w:bookmarkStart w:id="140" w:name="_Toc56590794"/>
      <w:bookmarkStart w:id="141" w:name="_Toc56908914"/>
      <w:bookmarkStart w:id="142" w:name="_Toc167784846"/>
      <w:bookmarkStart w:id="143" w:name="_Toc279401130"/>
      <w:bookmarkStart w:id="144" w:name="_Toc292788941"/>
      <w:bookmarkStart w:id="145" w:name="_Toc292789153"/>
      <w:r w:rsidRPr="00DC1D86">
        <w:rPr>
          <w:rFonts w:cstheme="minorHAnsi"/>
          <w:b/>
        </w:rPr>
        <w:t>6.10. Estradas de serviço</w:t>
      </w:r>
      <w:bookmarkEnd w:id="139"/>
      <w:bookmarkEnd w:id="140"/>
      <w:bookmarkEnd w:id="141"/>
      <w:bookmarkEnd w:id="142"/>
      <w:bookmarkEnd w:id="143"/>
      <w:bookmarkEnd w:id="144"/>
      <w:bookmarkEnd w:id="145"/>
    </w:p>
    <w:p w:rsidR="00BD1245" w:rsidRPr="00BD1245" w:rsidRDefault="00BD1245" w:rsidP="009402ED">
      <w:pPr>
        <w:spacing w:after="120" w:line="240" w:lineRule="auto"/>
        <w:jc w:val="both"/>
        <w:rPr>
          <w:rFonts w:cstheme="minorHAnsi"/>
        </w:rPr>
      </w:pPr>
      <w:r w:rsidRPr="00BD1245">
        <w:rPr>
          <w:rFonts w:cstheme="minorHAnsi"/>
        </w:rPr>
        <w:t>Para que sejam evitados problemas ambientais comuns a essas obras de acesso provisório, duas diretrizes básicas devem ser seguidas. A primeira refere-se à localização e dimensão dessas obras de apoio, que devem ser projetadas com os seguintes cuidados:</w:t>
      </w:r>
    </w:p>
    <w:p w:rsidR="00BD1245" w:rsidRPr="00DC1D86" w:rsidRDefault="00BD1245" w:rsidP="003F0905">
      <w:pPr>
        <w:pStyle w:val="ListParagraph"/>
        <w:numPr>
          <w:ilvl w:val="0"/>
          <w:numId w:val="42"/>
        </w:numPr>
        <w:spacing w:after="120" w:line="240" w:lineRule="auto"/>
        <w:jc w:val="both"/>
        <w:rPr>
          <w:rFonts w:cstheme="minorHAnsi"/>
        </w:rPr>
      </w:pPr>
      <w:r w:rsidRPr="00DC1D86">
        <w:rPr>
          <w:rFonts w:cstheme="minorHAnsi"/>
        </w:rPr>
        <w:t>O traçado deve evitar interferências com áreas de interesse ambiental e a fragmentação de habitat natural.</w:t>
      </w:r>
    </w:p>
    <w:p w:rsidR="00BD1245" w:rsidRPr="00DC1D86" w:rsidRDefault="00BD1245" w:rsidP="003F0905">
      <w:pPr>
        <w:pStyle w:val="ListParagraph"/>
        <w:numPr>
          <w:ilvl w:val="0"/>
          <w:numId w:val="42"/>
        </w:numPr>
        <w:spacing w:after="120" w:line="240" w:lineRule="auto"/>
        <w:jc w:val="both"/>
        <w:rPr>
          <w:rFonts w:cstheme="minorHAnsi"/>
        </w:rPr>
      </w:pPr>
      <w:r w:rsidRPr="00DC1D86">
        <w:rPr>
          <w:rFonts w:cstheme="minorHAnsi"/>
        </w:rPr>
        <w:t>Os materiais de construção (solo, cascalho) devem ser provenientes de jazidas que serão recuperadas.</w:t>
      </w:r>
    </w:p>
    <w:p w:rsidR="00BD1245" w:rsidRPr="00DC1D86" w:rsidRDefault="00BD1245" w:rsidP="003F0905">
      <w:pPr>
        <w:pStyle w:val="ListParagraph"/>
        <w:numPr>
          <w:ilvl w:val="0"/>
          <w:numId w:val="42"/>
        </w:numPr>
        <w:spacing w:after="120" w:line="240" w:lineRule="auto"/>
        <w:jc w:val="both"/>
        <w:rPr>
          <w:rFonts w:cstheme="minorHAnsi"/>
        </w:rPr>
      </w:pPr>
      <w:r w:rsidRPr="00DC1D86">
        <w:rPr>
          <w:rFonts w:cstheme="minorHAnsi"/>
        </w:rPr>
        <w:t>A via deve conter dispositivos de drenagem e de controle da erosão adequados.</w:t>
      </w:r>
    </w:p>
    <w:p w:rsidR="00BD1245" w:rsidRPr="00BD1245" w:rsidRDefault="00BD1245" w:rsidP="009402ED">
      <w:pPr>
        <w:spacing w:after="120" w:line="240" w:lineRule="auto"/>
        <w:jc w:val="both"/>
        <w:rPr>
          <w:rFonts w:cstheme="minorHAnsi"/>
        </w:rPr>
      </w:pPr>
      <w:r w:rsidRPr="00BD1245">
        <w:rPr>
          <w:rFonts w:cstheme="minorHAnsi"/>
        </w:rPr>
        <w:t>A segunda diretriz consiste na recuperação das condições originais de todos os trechos de terreno afetados pela construção de estradas de serviços, permitindo que as águas superficiais percorram seus trajetos naturais, sem impedimentos ou desvios.</w:t>
      </w:r>
    </w:p>
    <w:p w:rsidR="00BD1245" w:rsidRPr="00BD1245" w:rsidRDefault="00BD1245" w:rsidP="009402ED">
      <w:pPr>
        <w:spacing w:after="120" w:line="240" w:lineRule="auto"/>
        <w:jc w:val="both"/>
        <w:rPr>
          <w:rFonts w:cstheme="minorHAnsi"/>
        </w:rPr>
      </w:pPr>
      <w:r w:rsidRPr="00BD1245">
        <w:rPr>
          <w:rFonts w:cstheme="minorHAnsi"/>
        </w:rPr>
        <w:t>No caso dessas estradas de serviço passarem a integrar a rede de estradas vicinais locais, devem ser tratadas como se fossem parte das obras principais, ou seja, replanejadas e dotadas de todas as características que seriam exigidas normalmente para a implantação e manutenção de vias vicinais.</w:t>
      </w:r>
    </w:p>
    <w:p w:rsidR="00BD1245" w:rsidRPr="00BD1245" w:rsidRDefault="00BD1245" w:rsidP="009402ED">
      <w:pPr>
        <w:spacing w:after="120" w:line="240" w:lineRule="auto"/>
        <w:jc w:val="both"/>
        <w:rPr>
          <w:rFonts w:cstheme="minorHAnsi"/>
        </w:rPr>
      </w:pPr>
      <w:r w:rsidRPr="00BD1245">
        <w:rPr>
          <w:rFonts w:cstheme="minorHAnsi"/>
        </w:rPr>
        <w:t>Antes do início das atividades de obra, devem ser verificadas as condições dos acessos existentes, principalmente no que se refere à capacidade de carga das travessias e à capacidade de suporte da pista de rolamentos.</w:t>
      </w:r>
    </w:p>
    <w:p w:rsidR="00BD1245" w:rsidRPr="00BD1245" w:rsidRDefault="00BD1245" w:rsidP="009402ED">
      <w:pPr>
        <w:spacing w:after="120" w:line="240" w:lineRule="auto"/>
        <w:jc w:val="both"/>
        <w:rPr>
          <w:rFonts w:cstheme="minorHAnsi"/>
        </w:rPr>
      </w:pPr>
      <w:r w:rsidRPr="00BD1245">
        <w:rPr>
          <w:rFonts w:cstheme="minorHAnsi"/>
        </w:rPr>
        <w:t>A abertura deve ser precedida de vistoria prévia e aprovação da Supervisão Ambiental e da Coordenação da Empreendedor e do órgão ambiental licenciador (licença a ser obtida junto com a licença para instalação do canteiro).</w:t>
      </w:r>
    </w:p>
    <w:p w:rsidR="00BD1245" w:rsidRPr="00DC1D86" w:rsidRDefault="00BD1245" w:rsidP="009402ED">
      <w:pPr>
        <w:spacing w:after="120" w:line="240" w:lineRule="auto"/>
        <w:jc w:val="both"/>
        <w:rPr>
          <w:rFonts w:cstheme="minorHAnsi"/>
          <w:b/>
        </w:rPr>
      </w:pPr>
      <w:bookmarkStart w:id="146" w:name="_Toc279401131"/>
      <w:bookmarkStart w:id="147" w:name="_Toc292788942"/>
      <w:bookmarkStart w:id="148" w:name="_Toc292789154"/>
      <w:bookmarkStart w:id="149" w:name="_Toc167784847"/>
      <w:r w:rsidRPr="00DC1D86">
        <w:rPr>
          <w:rFonts w:cstheme="minorHAnsi"/>
          <w:b/>
        </w:rPr>
        <w:t>6.11. Sinalização das ETEs e elevatórias de esgotos</w:t>
      </w:r>
      <w:bookmarkEnd w:id="146"/>
      <w:bookmarkEnd w:id="147"/>
      <w:bookmarkEnd w:id="148"/>
      <w:bookmarkEnd w:id="149"/>
    </w:p>
    <w:p w:rsidR="00BD1245" w:rsidRPr="00BD1245" w:rsidRDefault="00BD1245" w:rsidP="009402ED">
      <w:pPr>
        <w:spacing w:after="120" w:line="240" w:lineRule="auto"/>
        <w:jc w:val="both"/>
        <w:rPr>
          <w:rFonts w:cstheme="minorHAnsi"/>
          <w:lang w:val="pt-PT"/>
        </w:rPr>
      </w:pPr>
      <w:r w:rsidRPr="00BD1245">
        <w:rPr>
          <w:rFonts w:cstheme="minorHAnsi"/>
          <w:lang w:val="pt-PT"/>
        </w:rPr>
        <w:t>A finalidade da presente medida é transmitir a população das áreas de entorno destes equipamentos normas específicas mediante legendas, com o objetivo de regulamentar e advertir quanto aos perigos que estas infra-estruturas representam, para evitar usos indevidos pela população.</w:t>
      </w:r>
    </w:p>
    <w:p w:rsidR="00BD1245" w:rsidRPr="00BD1245" w:rsidRDefault="00BD1245" w:rsidP="009402ED">
      <w:pPr>
        <w:spacing w:after="120" w:line="240" w:lineRule="auto"/>
        <w:jc w:val="both"/>
        <w:rPr>
          <w:rFonts w:cstheme="minorHAnsi"/>
          <w:lang w:val="pt-PT"/>
        </w:rPr>
      </w:pPr>
      <w:r w:rsidRPr="00BD1245">
        <w:rPr>
          <w:rFonts w:cstheme="minorHAnsi"/>
          <w:lang w:val="pt-PT"/>
        </w:rPr>
        <w:t>Assim sendo, deverá ser adotado o uso de sinais de regulamentação com objetivo de notificar a população acerca das proibições que incidem sobre as áreas com a finalidade de advertir a existência de um perigo eminente e a natureza deste.</w:t>
      </w:r>
    </w:p>
    <w:p w:rsidR="00BD1245" w:rsidRPr="00BD1245" w:rsidRDefault="00BD1245" w:rsidP="009402ED">
      <w:pPr>
        <w:spacing w:after="120" w:line="240" w:lineRule="auto"/>
        <w:jc w:val="both"/>
        <w:rPr>
          <w:rFonts w:cstheme="minorHAnsi"/>
          <w:lang w:val="pt-PT"/>
        </w:rPr>
      </w:pPr>
      <w:r w:rsidRPr="00BD1245">
        <w:rPr>
          <w:rFonts w:cstheme="minorHAnsi"/>
          <w:lang w:val="pt-PT"/>
        </w:rPr>
        <w:t>Tendo em vista a inexistência de um manual com normas padrão para sinalização de áreas com infraestrutura de saneamento, a exemplo do que ocorre com a sinalização de trânsito, pode-se adotar alguns padrões vigentes da NR-26 – Sinalização de Segurança, bem como no Manual de Sinalização Rodoviária do DNER. Tais padrões versam sobre tipos de cores e dimensionamentos dos sinais, caracteres tipográficos e materiais para confecção de placas e de postes de sustentação, entre outros.</w:t>
      </w:r>
    </w:p>
    <w:p w:rsidR="00BD1245" w:rsidRPr="00BD1245" w:rsidRDefault="00BD1245" w:rsidP="009402ED">
      <w:pPr>
        <w:spacing w:after="120" w:line="240" w:lineRule="auto"/>
        <w:jc w:val="both"/>
        <w:rPr>
          <w:rFonts w:cstheme="minorHAnsi"/>
          <w:lang w:val="pt-PT"/>
        </w:rPr>
      </w:pPr>
      <w:r w:rsidRPr="00BD1245">
        <w:rPr>
          <w:rFonts w:cstheme="minorHAnsi"/>
          <w:lang w:val="pt-PT"/>
        </w:rPr>
        <w:t>Quanto a padronização das cores, todas as placas de regulamentação deverão ter fundo branco, letras pretas e tarja vermelha, enquanto que as placas de advertência deverão apresentar fundo amarelo, letras pretas e tarja preta. Todas as placas deverão ter verso preto.</w:t>
      </w:r>
    </w:p>
    <w:p w:rsidR="00BD1245" w:rsidRPr="00BD1245" w:rsidRDefault="00BD1245" w:rsidP="009402ED">
      <w:pPr>
        <w:spacing w:after="120" w:line="240" w:lineRule="auto"/>
        <w:jc w:val="both"/>
        <w:rPr>
          <w:rFonts w:cstheme="minorHAnsi"/>
          <w:lang w:val="pt-PT"/>
        </w:rPr>
      </w:pPr>
      <w:r w:rsidRPr="00BD1245">
        <w:rPr>
          <w:rFonts w:cstheme="minorHAnsi"/>
          <w:lang w:val="pt-PT"/>
        </w:rPr>
        <w:t>As legendas a serem postas nas placas previstas variam de acordo com a classificação dos sinais quanto as suas funções de regulamentação e advertência.</w:t>
      </w:r>
    </w:p>
    <w:p w:rsidR="00BD1245" w:rsidRPr="00DA2445" w:rsidRDefault="00BD1245" w:rsidP="009402ED">
      <w:pPr>
        <w:spacing w:after="120" w:line="240" w:lineRule="auto"/>
        <w:jc w:val="both"/>
        <w:rPr>
          <w:rFonts w:cstheme="minorHAnsi"/>
          <w:b/>
        </w:rPr>
      </w:pPr>
      <w:bookmarkStart w:id="150" w:name="_Toc56908915"/>
      <w:bookmarkStart w:id="151" w:name="_Toc167784848"/>
      <w:bookmarkStart w:id="152" w:name="_Toc279401132"/>
      <w:bookmarkStart w:id="153" w:name="_Toc292788943"/>
      <w:bookmarkStart w:id="154" w:name="_Toc292789155"/>
      <w:r w:rsidRPr="00DA2445">
        <w:rPr>
          <w:rFonts w:cstheme="minorHAnsi"/>
          <w:b/>
        </w:rPr>
        <w:t>7. ATIVIDADES CONSTRUTIVAS</w:t>
      </w:r>
      <w:bookmarkEnd w:id="150"/>
      <w:bookmarkEnd w:id="151"/>
      <w:bookmarkEnd w:id="152"/>
      <w:bookmarkEnd w:id="153"/>
      <w:bookmarkEnd w:id="154"/>
    </w:p>
    <w:p w:rsidR="00BD1245" w:rsidRPr="00DA2445" w:rsidRDefault="00BD1245" w:rsidP="009402ED">
      <w:pPr>
        <w:spacing w:after="120" w:line="240" w:lineRule="auto"/>
        <w:jc w:val="both"/>
        <w:rPr>
          <w:rFonts w:cstheme="minorHAnsi"/>
          <w:b/>
        </w:rPr>
      </w:pPr>
      <w:bookmarkStart w:id="155" w:name="_Toc50350491"/>
      <w:bookmarkStart w:id="156" w:name="_Toc56590795"/>
      <w:bookmarkStart w:id="157" w:name="_Toc56908916"/>
      <w:bookmarkStart w:id="158" w:name="_Toc167784849"/>
      <w:bookmarkStart w:id="159" w:name="_Toc279401133"/>
      <w:bookmarkStart w:id="160" w:name="_Toc292788944"/>
      <w:bookmarkStart w:id="161" w:name="_Toc292789156"/>
      <w:r w:rsidRPr="00DA2445">
        <w:rPr>
          <w:rFonts w:cstheme="minorHAnsi"/>
          <w:b/>
        </w:rPr>
        <w:t>7.1 Obras especiais</w:t>
      </w:r>
      <w:bookmarkEnd w:id="155"/>
      <w:bookmarkEnd w:id="156"/>
      <w:bookmarkEnd w:id="157"/>
      <w:bookmarkEnd w:id="158"/>
      <w:bookmarkEnd w:id="159"/>
      <w:bookmarkEnd w:id="160"/>
      <w:bookmarkEnd w:id="161"/>
    </w:p>
    <w:p w:rsidR="00BD1245" w:rsidRPr="00BD1245" w:rsidRDefault="00BD1245" w:rsidP="009402ED">
      <w:pPr>
        <w:spacing w:after="120" w:line="240" w:lineRule="auto"/>
        <w:jc w:val="both"/>
        <w:rPr>
          <w:rFonts w:cstheme="minorHAnsi"/>
          <w:b/>
        </w:rPr>
      </w:pPr>
      <w:r w:rsidRPr="00BD1245">
        <w:rPr>
          <w:rFonts w:cstheme="minorHAnsi"/>
          <w:b/>
        </w:rPr>
        <w:t>Áreas Urbanas Consolidadas</w:t>
      </w:r>
    </w:p>
    <w:p w:rsidR="00BD1245" w:rsidRPr="00BD1245" w:rsidRDefault="00BD1245" w:rsidP="009402ED">
      <w:pPr>
        <w:spacing w:after="120" w:line="240" w:lineRule="auto"/>
        <w:jc w:val="both"/>
        <w:rPr>
          <w:rFonts w:cstheme="minorHAnsi"/>
        </w:rPr>
      </w:pPr>
      <w:r w:rsidRPr="00BD1245">
        <w:rPr>
          <w:rFonts w:cstheme="minorHAnsi"/>
        </w:rPr>
        <w:t>Nessas áreas, a presença da população obriga a que os procedimentos construtivos sejam precedidos por um planejamento detalhado, visando minimizar os transtornos às pessoas, atenuar as dificuldades de uso das vias públicas e do acesso às propriedades privadas, evitar a remoção da vegetação que compõe a paisagem, maximizar a segurança durante a construção, minimizar os transtornos nas áreas adjacentes à faixa de obras e assegurar rapidez e eficiência na construção, restaurando a faixa no menor prazo possível.</w:t>
      </w:r>
    </w:p>
    <w:p w:rsidR="00BD1245" w:rsidRPr="00BD1245" w:rsidRDefault="00BD1245" w:rsidP="009402ED">
      <w:pPr>
        <w:spacing w:after="120" w:line="240" w:lineRule="auto"/>
        <w:jc w:val="both"/>
        <w:rPr>
          <w:rFonts w:cstheme="minorHAnsi"/>
        </w:rPr>
      </w:pPr>
      <w:r w:rsidRPr="00BD1245">
        <w:rPr>
          <w:rFonts w:cstheme="minorHAnsi"/>
        </w:rPr>
        <w:t>Durante a construção, as vias de tráfego e os acessos às residências devem ser mantidos, exceto por períodos curtos necessários ao assentamento dos tubos. Técnicas de avanço coordenado (execução intervalada) devem ser usadas para permitir que as interrupções dos acessos sejam feitas seletivamente e de forma descontínua. A utilização de tapumes, telas de segurança e farta sinalização visual diurna e noturna é indispensável para a segurança das populações residentes. Deverá ser seguido o Plano de Controle de Trânsito, apresentado neste documento.</w:t>
      </w:r>
    </w:p>
    <w:p w:rsidR="00BD1245" w:rsidRPr="00BD1245" w:rsidRDefault="00BD1245" w:rsidP="009402ED">
      <w:pPr>
        <w:spacing w:after="120" w:line="240" w:lineRule="auto"/>
        <w:jc w:val="both"/>
        <w:rPr>
          <w:rFonts w:cstheme="minorHAnsi"/>
        </w:rPr>
      </w:pPr>
      <w:r w:rsidRPr="00BD1245">
        <w:rPr>
          <w:rFonts w:cstheme="minorHAnsi"/>
        </w:rPr>
        <w:t>Nas favelas e loteamentos irregulares devem ser tomadas medidas complementares e específicas de segurança, higiene e de orientação à comunidade, porquanto os acessos e demais condições locais, muitas vezes, podem ser inviabilizadas em função da realização das obras. É o caso, por exemplo, das vielas, escadarias, taludes, córregos, etc. cuja instalação de máquinas e equipamentos pode obstar a mobilidade interna às favelas e, até, impedir o fluxo de pessoas e mercadorias para o interior dessas localidades. Nesse caso, deve-se estabelecer um cronograma seqüencial de obras que interfira o menos possível sobre o conforto e a acessibilidade, evitando impactos significativos sobre a comunidade.</w:t>
      </w:r>
    </w:p>
    <w:p w:rsidR="00BD1245" w:rsidRPr="00BD1245" w:rsidRDefault="00BD1245" w:rsidP="009402ED">
      <w:pPr>
        <w:spacing w:after="120" w:line="240" w:lineRule="auto"/>
        <w:jc w:val="both"/>
        <w:rPr>
          <w:rFonts w:cstheme="minorHAnsi"/>
        </w:rPr>
      </w:pPr>
      <w:r w:rsidRPr="00BD1245">
        <w:rPr>
          <w:rFonts w:cstheme="minorHAnsi"/>
        </w:rPr>
        <w:t>Ações de comunicação social, tais como distribuição de folhetos orientativos para as populações, realização de divulgação das atividades de construção na área e a presença de agentes de comunicação para contato com os residentes devem ser implementadas, utilizando-se todos os meios disponíveis de comunicação com as comunidades.</w:t>
      </w:r>
    </w:p>
    <w:p w:rsidR="00BD1245" w:rsidRPr="00BD1245" w:rsidRDefault="00BD1245" w:rsidP="009402ED">
      <w:pPr>
        <w:spacing w:after="120" w:line="240" w:lineRule="auto"/>
        <w:jc w:val="both"/>
        <w:rPr>
          <w:rFonts w:cstheme="minorHAnsi"/>
        </w:rPr>
      </w:pPr>
      <w:r w:rsidRPr="00BD1245">
        <w:rPr>
          <w:rFonts w:cstheme="minorHAnsi"/>
        </w:rPr>
        <w:t>Havendo necessidade de manejo de redes de serviços públicos, tais como água, luz, gás e telefone, que inevitavelmente resultam em interrupções no fornecimento desses serviços, tal fato deve ser comunicado à comunidade, com a devida antecedência, sendo que qualquer manejo só será efetuado na presença de equipes de emergência das concessionárias.</w:t>
      </w:r>
    </w:p>
    <w:p w:rsidR="00BD1245" w:rsidRPr="00BD1245" w:rsidRDefault="00BD1245" w:rsidP="009402ED">
      <w:pPr>
        <w:spacing w:after="120" w:line="240" w:lineRule="auto"/>
        <w:jc w:val="both"/>
        <w:rPr>
          <w:rFonts w:cstheme="minorHAnsi"/>
        </w:rPr>
      </w:pPr>
      <w:r w:rsidRPr="00BD1245">
        <w:rPr>
          <w:rFonts w:cstheme="minorHAnsi"/>
        </w:rPr>
        <w:t>A poeira resultante das atividades deve ser controlada, utilizando aspersão de água por caminhões-pipa. Os caminhões e demais equipamentos só poderão circular em vias públicas com pneus e rodas devidamente limpos. Para tanto, a empresa construtora deve prever locais adequados para aspersão de água e limpeza.</w:t>
      </w:r>
    </w:p>
    <w:p w:rsidR="00BD1245" w:rsidRPr="00BD1245" w:rsidRDefault="00BD1245" w:rsidP="009402ED">
      <w:pPr>
        <w:spacing w:after="120" w:line="240" w:lineRule="auto"/>
        <w:jc w:val="both"/>
        <w:rPr>
          <w:rFonts w:cstheme="minorHAnsi"/>
          <w:b/>
        </w:rPr>
      </w:pPr>
      <w:bookmarkStart w:id="162" w:name="_Toc279401134"/>
      <w:bookmarkStart w:id="163" w:name="_Toc292788945"/>
      <w:bookmarkStart w:id="164" w:name="_Toc292789157"/>
      <w:r w:rsidRPr="00BD1245">
        <w:rPr>
          <w:rFonts w:cstheme="minorHAnsi"/>
          <w:b/>
        </w:rPr>
        <w:t>Cruzamento de Vias urbanas e Rodovias</w:t>
      </w:r>
      <w:bookmarkEnd w:id="162"/>
      <w:bookmarkEnd w:id="163"/>
      <w:bookmarkEnd w:id="164"/>
    </w:p>
    <w:p w:rsidR="00BD1245" w:rsidRPr="00BD1245" w:rsidRDefault="00BD1245" w:rsidP="009402ED">
      <w:pPr>
        <w:spacing w:after="120" w:line="240" w:lineRule="auto"/>
        <w:jc w:val="both"/>
        <w:rPr>
          <w:rFonts w:cstheme="minorHAnsi"/>
        </w:rPr>
      </w:pPr>
      <w:r w:rsidRPr="00BD1245">
        <w:rPr>
          <w:rFonts w:cstheme="minorHAnsi"/>
        </w:rPr>
        <w:t>As obras previstas poderão ter interferências com vias urbanas estruturais. Os cruzamentos de vias urbanas estruturais devem ser executados obedecendo a projetos específicos para cada caso, em conformidade com os conceitos básicos estabelecidos nos documentos do Licenciamento Ambiental. Além da aprovação pela Supervisão Ambiental, tais projetos devem ser submetidos à aprovação dos órgãos gestores dos serviços.</w:t>
      </w:r>
    </w:p>
    <w:p w:rsidR="00BD1245" w:rsidRPr="00BD1245" w:rsidRDefault="00BD1245" w:rsidP="009402ED">
      <w:pPr>
        <w:spacing w:after="120" w:line="240" w:lineRule="auto"/>
        <w:jc w:val="both"/>
        <w:rPr>
          <w:rFonts w:cstheme="minorHAnsi"/>
        </w:rPr>
      </w:pPr>
      <w:r w:rsidRPr="00BD1245">
        <w:rPr>
          <w:rFonts w:cstheme="minorHAnsi"/>
        </w:rPr>
        <w:t>Todos os cruzamentos devem obedecer a alguns princípios básicos, independentemente do método utilizado para o cruzamento:</w:t>
      </w:r>
    </w:p>
    <w:p w:rsidR="00BD1245" w:rsidRPr="00DA2445" w:rsidRDefault="00BD1245" w:rsidP="003F0905">
      <w:pPr>
        <w:pStyle w:val="ListParagraph"/>
        <w:numPr>
          <w:ilvl w:val="0"/>
          <w:numId w:val="43"/>
        </w:numPr>
        <w:spacing w:after="120" w:line="240" w:lineRule="auto"/>
        <w:jc w:val="both"/>
        <w:rPr>
          <w:rFonts w:cstheme="minorHAnsi"/>
        </w:rPr>
      </w:pPr>
      <w:r w:rsidRPr="00DA2445">
        <w:rPr>
          <w:rFonts w:cstheme="minorHAnsi"/>
        </w:rPr>
        <w:t>Os cruzamentos devem ser, preferencialmente, transversais às vias;</w:t>
      </w:r>
    </w:p>
    <w:p w:rsidR="00BD1245" w:rsidRPr="00DA2445" w:rsidRDefault="00BD1245" w:rsidP="003F0905">
      <w:pPr>
        <w:pStyle w:val="ListParagraph"/>
        <w:numPr>
          <w:ilvl w:val="0"/>
          <w:numId w:val="43"/>
        </w:numPr>
        <w:spacing w:after="120" w:line="240" w:lineRule="auto"/>
        <w:jc w:val="both"/>
        <w:rPr>
          <w:rFonts w:cstheme="minorHAnsi"/>
        </w:rPr>
      </w:pPr>
      <w:r w:rsidRPr="00DA2445">
        <w:rPr>
          <w:rFonts w:cstheme="minorHAnsi"/>
        </w:rPr>
        <w:t>As escavações ou perfurações devem ser executadas de forma a permitir a continuidade do fluxo do trânsito;</w:t>
      </w:r>
    </w:p>
    <w:p w:rsidR="00BD1245" w:rsidRPr="00DA2445" w:rsidRDefault="00BD1245" w:rsidP="003F0905">
      <w:pPr>
        <w:pStyle w:val="ListParagraph"/>
        <w:numPr>
          <w:ilvl w:val="0"/>
          <w:numId w:val="43"/>
        </w:numPr>
        <w:spacing w:after="120" w:line="240" w:lineRule="auto"/>
        <w:jc w:val="both"/>
        <w:rPr>
          <w:rFonts w:cstheme="minorHAnsi"/>
        </w:rPr>
      </w:pPr>
      <w:r w:rsidRPr="00DA2445">
        <w:rPr>
          <w:rFonts w:cstheme="minorHAnsi"/>
        </w:rPr>
        <w:t>Deve ser providenciada a instalação de sinalização, inclusive noturna, para a segurança do tráfego, em concordância com as exigências das autoridades responsáveis pela administração da via cruzada;</w:t>
      </w:r>
    </w:p>
    <w:p w:rsidR="00BD1245" w:rsidRPr="00DA2445" w:rsidRDefault="00BD1245" w:rsidP="003F0905">
      <w:pPr>
        <w:pStyle w:val="ListParagraph"/>
        <w:numPr>
          <w:ilvl w:val="0"/>
          <w:numId w:val="43"/>
        </w:numPr>
        <w:spacing w:after="120" w:line="240" w:lineRule="auto"/>
        <w:jc w:val="both"/>
        <w:rPr>
          <w:rFonts w:cstheme="minorHAnsi"/>
        </w:rPr>
      </w:pPr>
      <w:r w:rsidRPr="00DA2445">
        <w:rPr>
          <w:rFonts w:cstheme="minorHAnsi"/>
        </w:rPr>
        <w:t>As bordas da via cruzada devem ser recuperadas acompanhando a conformação dos taludes pré-existentes;</w:t>
      </w:r>
    </w:p>
    <w:p w:rsidR="00BD1245" w:rsidRPr="00DA2445" w:rsidRDefault="00BD1245" w:rsidP="003F0905">
      <w:pPr>
        <w:pStyle w:val="ListParagraph"/>
        <w:numPr>
          <w:ilvl w:val="0"/>
          <w:numId w:val="43"/>
        </w:numPr>
        <w:spacing w:after="120" w:line="240" w:lineRule="auto"/>
        <w:jc w:val="both"/>
        <w:rPr>
          <w:rFonts w:cstheme="minorHAnsi"/>
        </w:rPr>
      </w:pPr>
      <w:r w:rsidRPr="00DA2445">
        <w:rPr>
          <w:rFonts w:cstheme="minorHAnsi"/>
        </w:rPr>
        <w:t>As escavações a céu aberto não podem ser aplicadas para o caso dos cruzamentos com ferrovias.</w:t>
      </w:r>
    </w:p>
    <w:p w:rsidR="00BD1245" w:rsidRPr="00DA2445" w:rsidRDefault="00BD1245" w:rsidP="003F0905">
      <w:pPr>
        <w:pStyle w:val="ListParagraph"/>
        <w:numPr>
          <w:ilvl w:val="0"/>
          <w:numId w:val="43"/>
        </w:numPr>
        <w:spacing w:after="120" w:line="240" w:lineRule="auto"/>
        <w:jc w:val="both"/>
        <w:rPr>
          <w:rFonts w:cstheme="minorHAnsi"/>
        </w:rPr>
      </w:pPr>
      <w:r w:rsidRPr="00DA2445">
        <w:rPr>
          <w:rFonts w:cstheme="minorHAnsi"/>
        </w:rPr>
        <w:t>Onde não for possível a escavação a céu aberto devem ser adotados métodos não-destrutivos, tais como a utilização de “tubo camisa”, um revestimento metálico colocado previamente à tubulação a ser instalada, servindo de proteção e guia para a passagem.</w:t>
      </w:r>
    </w:p>
    <w:p w:rsidR="00BD1245" w:rsidRPr="00BD1245" w:rsidRDefault="00BD1245" w:rsidP="009402ED">
      <w:pPr>
        <w:spacing w:after="120" w:line="240" w:lineRule="auto"/>
        <w:jc w:val="both"/>
        <w:rPr>
          <w:rFonts w:cstheme="minorHAnsi"/>
          <w:b/>
        </w:rPr>
      </w:pPr>
      <w:bookmarkStart w:id="165" w:name="_Toc279401135"/>
      <w:bookmarkStart w:id="166" w:name="_Toc292788946"/>
      <w:bookmarkStart w:id="167" w:name="_Toc292789158"/>
      <w:r w:rsidRPr="00BD1245">
        <w:rPr>
          <w:rFonts w:cstheme="minorHAnsi"/>
          <w:b/>
        </w:rPr>
        <w:t>Travessias de Cursos D’água</w:t>
      </w:r>
      <w:bookmarkEnd w:id="165"/>
      <w:bookmarkEnd w:id="166"/>
      <w:bookmarkEnd w:id="167"/>
    </w:p>
    <w:p w:rsidR="00BD1245" w:rsidRPr="00BD1245" w:rsidRDefault="00BD1245" w:rsidP="009402ED">
      <w:pPr>
        <w:spacing w:after="120" w:line="240" w:lineRule="auto"/>
        <w:jc w:val="both"/>
        <w:rPr>
          <w:rFonts w:cstheme="minorHAnsi"/>
        </w:rPr>
      </w:pPr>
      <w:r w:rsidRPr="00BD1245">
        <w:rPr>
          <w:rFonts w:cstheme="minorHAnsi"/>
        </w:rPr>
        <w:t>As travessias de cursos d’água devem ser executadas obedecendo a projetos específicos para cada caso, em conformidade com o que for estabelecido nos documentos do Licenciamento Ambiental. Em muitos casos, a travessia de cursos d’água pode ser realizada fixando-se a tubulação nos tabuleiros ou pilares de pontes rodoviárias ou ferroviárias. Nesses casos, a instituição responsável deve ser consultada formalmente.</w:t>
      </w:r>
    </w:p>
    <w:p w:rsidR="00BD1245" w:rsidRPr="00BD1245" w:rsidRDefault="00BD1245" w:rsidP="009402ED">
      <w:pPr>
        <w:spacing w:after="120" w:line="240" w:lineRule="auto"/>
        <w:jc w:val="both"/>
        <w:rPr>
          <w:rFonts w:cstheme="minorHAnsi"/>
        </w:rPr>
      </w:pPr>
      <w:r w:rsidRPr="00BD1245">
        <w:rPr>
          <w:rFonts w:cstheme="minorHAnsi"/>
        </w:rPr>
        <w:t>Durante todas as fases da obra, a empreiteira deve proteger e minimizar os impactos ambientais adversos aos cursos d’água, da seguinte forma:</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Realizar todas as fases da construção (abertura da faixa, escavação, abaixamento de tubos e recomposição) em uma só etapa, de modo a reduzir o tempo da obra no local;</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Limitar o corte de árvores na faixa de mata ciliar somente à largura estritamente necessária para realização dos serviços;</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Construir a travessia perpendicular à direção predominante do curso d’água;</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Não criar estruturas que possam interferir com as vazões naturais do curso d’água;</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Inspecionar periodicamente a faixa durante e após a construção, reparando todas as estruturas de controle de erosão e contenção de sedimentos ao término de cada fase da obra;</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Remover do leito do curso d’água todo o material e estruturas relacionados com a construção, após seu término;</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Recuperar o canal e o fundo do curso d’água, de maneira que ele retorne, o mais próximo possível, às condições naturais;</w:t>
      </w:r>
    </w:p>
    <w:p w:rsidR="00BD1245" w:rsidRPr="00DA2445" w:rsidRDefault="00BD1245" w:rsidP="003F0905">
      <w:pPr>
        <w:pStyle w:val="ListParagraph"/>
        <w:numPr>
          <w:ilvl w:val="0"/>
          <w:numId w:val="44"/>
        </w:numPr>
        <w:spacing w:after="120" w:line="240" w:lineRule="auto"/>
        <w:jc w:val="both"/>
        <w:rPr>
          <w:rFonts w:cstheme="minorHAnsi"/>
        </w:rPr>
      </w:pPr>
      <w:r w:rsidRPr="00DA2445">
        <w:rPr>
          <w:rFonts w:cstheme="minorHAnsi"/>
        </w:rPr>
        <w:t>Estabilizar as margens dos cursos d’água e terras elevadas em áreas adjacentes, através da utilização de medidas de controle de erosão e de cobertura de vegetação, logo após o término da construção, levando em consideração as características dos materiais, as declividades dos taludes de aterro e as condições hidrológicas locais.</w:t>
      </w:r>
    </w:p>
    <w:p w:rsidR="00BD1245" w:rsidRPr="00BD1245" w:rsidRDefault="00BD1245" w:rsidP="009402ED">
      <w:pPr>
        <w:spacing w:after="120" w:line="240" w:lineRule="auto"/>
        <w:jc w:val="both"/>
        <w:rPr>
          <w:rFonts w:cstheme="minorHAnsi"/>
        </w:rPr>
      </w:pPr>
      <w:r w:rsidRPr="00BD1245">
        <w:rPr>
          <w:rFonts w:cstheme="minorHAnsi"/>
        </w:rPr>
        <w:t xml:space="preserve">Para evitar o aporte de substâncias contaminantes ao corpo d’água, a construtora deve seguir as medidas de prevenção contra derramamento de poluentes. Produtos e efluentes perigosos, como produtos químicos, combustíveis e óleos lubrificantes, só podem ser armazenados a uma distância mínima de </w:t>
      </w:r>
      <w:smartTag w:uri="urn:schemas-microsoft-com:office:smarttags" w:element="metricconverter">
        <w:smartTagPr>
          <w:attr w:name="ProductID" w:val="200 metros"/>
        </w:smartTagPr>
        <w:r w:rsidRPr="00BD1245">
          <w:rPr>
            <w:rFonts w:cstheme="minorHAnsi"/>
          </w:rPr>
          <w:t>200 metros</w:t>
        </w:r>
      </w:smartTag>
      <w:r w:rsidRPr="00BD1245">
        <w:rPr>
          <w:rFonts w:cstheme="minorHAnsi"/>
        </w:rPr>
        <w:t xml:space="preserve"> da margem de cursos d'água, em conformidade com a legislação vigente. Reabastecimento de equipamentos deve ser realizado fora da APP – área de preservação ambiental.</w:t>
      </w:r>
    </w:p>
    <w:p w:rsidR="00BD1245" w:rsidRPr="00BD1245" w:rsidRDefault="00BD1245" w:rsidP="009402ED">
      <w:pPr>
        <w:spacing w:after="120" w:line="240" w:lineRule="auto"/>
        <w:jc w:val="both"/>
        <w:rPr>
          <w:rFonts w:cstheme="minorHAnsi"/>
          <w:b/>
        </w:rPr>
      </w:pPr>
      <w:bookmarkStart w:id="168" w:name="_Toc279401136"/>
      <w:bookmarkStart w:id="169" w:name="_Toc292788947"/>
      <w:bookmarkStart w:id="170" w:name="_Toc292789159"/>
      <w:r w:rsidRPr="00BD1245">
        <w:rPr>
          <w:rFonts w:cstheme="minorHAnsi"/>
          <w:b/>
        </w:rPr>
        <w:t>Áreas que requerem o Uso de Explosivos</w:t>
      </w:r>
      <w:bookmarkEnd w:id="168"/>
      <w:bookmarkEnd w:id="169"/>
      <w:bookmarkEnd w:id="170"/>
    </w:p>
    <w:p w:rsidR="00BD1245" w:rsidRPr="00BD1245" w:rsidRDefault="00BD1245" w:rsidP="009402ED">
      <w:pPr>
        <w:spacing w:after="120" w:line="240" w:lineRule="auto"/>
        <w:jc w:val="both"/>
        <w:rPr>
          <w:rFonts w:cstheme="minorHAnsi"/>
        </w:rPr>
      </w:pPr>
      <w:r w:rsidRPr="00BD1245">
        <w:rPr>
          <w:rFonts w:cstheme="minorHAnsi"/>
        </w:rPr>
        <w:t>Nos locais onde existirem rochas que necessitam ser desmontadas com a utilização de explosivos, as empreiteiras devem tomar todas as precauções exigidas pela legislação e pelas normas específicas existentes. Essas precauções podem ser sintetizadas em:</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transporte, armazenamento e manuseio de explosivos só pode ser realizado por veículos e pessoal devidamente autorizados, com documentação emitida pelo Ministério do Exército, exclusivamente para a obra especificada;</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preparação de um plano de fogo compatível com as necessidades do trabalho que se pretende executar;</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instalação de sinalização de advertência, como bandeiras e barricadas, em todos os acessos dentro da área de influência do fogo;</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 xml:space="preserve">execução de detonações em horários pré-estabelecidos, programados com pelo menos 24 horas de antecedência. Uma hora antes da detonação, deve ser acionada uma sirene. Este procedimento deve ser repetido 30 minutos antes da detonação, quando toda a área, no raio de </w:t>
      </w:r>
      <w:smartTag w:uri="urn:schemas-microsoft-com:office:smarttags" w:element="metricconverter">
        <w:smartTagPr>
          <w:attr w:name="ProductID" w:val="300 metros"/>
        </w:smartTagPr>
        <w:r w:rsidRPr="00DA2445">
          <w:rPr>
            <w:rFonts w:cstheme="minorHAnsi"/>
          </w:rPr>
          <w:t>300 metros</w:t>
        </w:r>
      </w:smartTag>
      <w:r w:rsidRPr="00DA2445">
        <w:rPr>
          <w:rFonts w:cstheme="minorHAnsi"/>
        </w:rPr>
        <w:t xml:space="preserve"> do ponto de detonação, é evacuada. Imediatamente antes da detonação, a sirene é novamente acionada;</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desmontes realizados próximo a edificações devem ser precedidos por inventário das mesmas, com documentação fotográfica;</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as detonações devem ser executadas no horário compreendido entre 10 e 17 horas;</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os ruídos e vibrações provocados pela explosão devem enquadrar-se nos limites estabelecidos pela legislação;</w:t>
      </w:r>
    </w:p>
    <w:p w:rsidR="00BD1245" w:rsidRPr="00DA2445" w:rsidRDefault="00BD1245" w:rsidP="003F0905">
      <w:pPr>
        <w:pStyle w:val="ListParagraph"/>
        <w:numPr>
          <w:ilvl w:val="0"/>
          <w:numId w:val="45"/>
        </w:numPr>
        <w:spacing w:after="120" w:line="240" w:lineRule="auto"/>
        <w:jc w:val="both"/>
        <w:rPr>
          <w:rFonts w:cstheme="minorHAnsi"/>
        </w:rPr>
      </w:pPr>
      <w:r w:rsidRPr="00DA2445">
        <w:rPr>
          <w:rFonts w:cstheme="minorHAnsi"/>
        </w:rPr>
        <w:t>todo e qualquer animal silvestre que, porventura, seja atingido deve ser recolhido ao zoológico mais próximo, para os devidos cuidados e o fato comunicado aos órgão competentes.</w:t>
      </w:r>
    </w:p>
    <w:p w:rsidR="00BD1245" w:rsidRPr="00DA2445" w:rsidRDefault="00BD1245" w:rsidP="009402ED">
      <w:pPr>
        <w:spacing w:after="120" w:line="240" w:lineRule="auto"/>
        <w:jc w:val="both"/>
        <w:rPr>
          <w:rFonts w:cstheme="minorHAnsi"/>
          <w:b/>
        </w:rPr>
      </w:pPr>
      <w:bookmarkStart w:id="171" w:name="_Toc50350492"/>
      <w:bookmarkStart w:id="172" w:name="_Toc56590796"/>
      <w:bookmarkStart w:id="173" w:name="_Toc56908917"/>
      <w:bookmarkStart w:id="174" w:name="_Toc167784850"/>
      <w:bookmarkStart w:id="175" w:name="_Toc279401137"/>
      <w:bookmarkStart w:id="176" w:name="_Toc292788948"/>
      <w:bookmarkStart w:id="177" w:name="_Toc292789160"/>
      <w:r w:rsidRPr="00DA2445">
        <w:rPr>
          <w:rFonts w:cstheme="minorHAnsi"/>
          <w:b/>
        </w:rPr>
        <w:t>7.2. Obras comuns</w:t>
      </w:r>
      <w:bookmarkEnd w:id="171"/>
      <w:bookmarkEnd w:id="172"/>
      <w:bookmarkEnd w:id="173"/>
      <w:bookmarkEnd w:id="174"/>
      <w:bookmarkEnd w:id="175"/>
      <w:bookmarkEnd w:id="176"/>
      <w:bookmarkEnd w:id="177"/>
    </w:p>
    <w:p w:rsidR="00BD1245" w:rsidRPr="00BD1245" w:rsidRDefault="00BD1245" w:rsidP="009402ED">
      <w:pPr>
        <w:spacing w:after="120" w:line="240" w:lineRule="auto"/>
        <w:jc w:val="both"/>
        <w:rPr>
          <w:rFonts w:cstheme="minorHAnsi"/>
        </w:rPr>
      </w:pPr>
      <w:r w:rsidRPr="00BD1245">
        <w:rPr>
          <w:rFonts w:cstheme="minorHAnsi"/>
        </w:rPr>
        <w:t>Na implantação das obras deverão ser seguidas as especificações técnicas convencionais para cada tipo de intervenção, produzidas pela empresa consultora responsável pelo Projeto Básico ou Executivo e pelo fabricante dos tubos e conexões selecionados, equipamentos e materiais utilizados.</w:t>
      </w:r>
    </w:p>
    <w:p w:rsidR="00BD1245" w:rsidRPr="00BD1245" w:rsidRDefault="00BD1245" w:rsidP="009402ED">
      <w:pPr>
        <w:spacing w:after="120" w:line="240" w:lineRule="auto"/>
        <w:jc w:val="both"/>
        <w:rPr>
          <w:rFonts w:cstheme="minorHAnsi"/>
        </w:rPr>
      </w:pPr>
      <w:r w:rsidRPr="00BD1245">
        <w:rPr>
          <w:rFonts w:cstheme="minorHAnsi"/>
        </w:rPr>
        <w:t>No caso de tubulações, por exemplo, os grandes fabricantes, como a Barbará (tubos e conexões de ferro fundido dúctil), a Tigre (tubos e conexões de PVC), e outros têm manuais próprios. A ABNT – Associação Brasileira de Normas Técnicas tem publicadas Normas, Especificações e Métodos para fabricação, ensaios e recebimento desses materiais.</w:t>
      </w:r>
    </w:p>
    <w:p w:rsidR="00BD1245" w:rsidRPr="00BD1245" w:rsidRDefault="00BD1245" w:rsidP="009402ED">
      <w:pPr>
        <w:spacing w:after="120" w:line="240" w:lineRule="auto"/>
        <w:jc w:val="both"/>
        <w:rPr>
          <w:rFonts w:cstheme="minorHAnsi"/>
        </w:rPr>
      </w:pPr>
      <w:r w:rsidRPr="00BD1245">
        <w:rPr>
          <w:rFonts w:cstheme="minorHAnsi"/>
        </w:rPr>
        <w:t>Adicionalmente, deverão ser seguidas também as condicionantes ambientais descritas a seguir.</w:t>
      </w:r>
    </w:p>
    <w:p w:rsidR="00BD1245" w:rsidRPr="00BD1245" w:rsidRDefault="00BD1245" w:rsidP="009402ED">
      <w:pPr>
        <w:spacing w:after="120" w:line="240" w:lineRule="auto"/>
        <w:jc w:val="both"/>
        <w:rPr>
          <w:rFonts w:cstheme="minorHAnsi"/>
          <w:b/>
        </w:rPr>
      </w:pPr>
      <w:r w:rsidRPr="00BD1245">
        <w:rPr>
          <w:rFonts w:cstheme="minorHAnsi"/>
          <w:b/>
        </w:rPr>
        <w:t>Abertura da Faixa de Obras</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 abertura da faixa de caminhamento das tubulações envolve trabalhos de limpeza, terraplenagem e construção de dispositivos de controle de erosão e drenagem necessários à constituição da pista de serviço e do local de instalação das tubulações.</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 tubulação deverá acompanhar o relevo existente, dentro dos limites de curvatura admitidos em projeto, sendo, neste caso, minimizada a execução de cortes e aterros (terraplenagem). Somente quando a morfologia do terreno não permitir o uso de equipamentos que possam operar com segurança e também não haja uma área de trabalho acessível ou eficiente, é permitida a execução de cortes e aterros. Esses trabalhos são precedidos de um projeto, submetido à aprovação prévia da Fiscalização (e Supervisora).</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 limpeza do terreno envolve a remoção de árvores, arbustos e vegetação rasteira da faixa. Os procedimentos convencionais, durante o processo de limpeza, são:</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As laterais da faixa devem ser claramente delineadas, certificando-se de que não irá ocorrer nenhuma limpeza além dos seus limites;</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As árvores a preservar devem ser marcadas com bandeiras, cercas, ou algum outro tipo de marca, antes de iniciar a limpeza;</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Vegetação tipo arbustos, matos rasteiros e árvores devem ser cortados no nível do chão, procurando-se deixar as raízes intactas, nas Áreas de Preservação Permanente.</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Todas as cercas encontradas devem ser mantidas pelo uso de um sistema temporário de colchetes. O colchete deve ser construído com um material similar ao da cerca. Em nenhum momento, deve-se deixar uma cerca aberta;</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As cercas permanentes devem ser refeitas com o mesmo material e nas mesmas condições que existiam antes da construção;</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As árvores devem ser tombadas dentro da faixa;</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Qualquer árvore que cair dentro de cursos d’água ou além do limite da faixa deve ser imediatamente removida;</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As árvores localizadas fora dos limites da faixa de domínio não devem ser, em hipótese alguma, cortadas com o objetivo de obter madeira, evitando-se a poda dos galhos projetados na faixa;</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 madeira não especificamente designada para outros usos deve ser cortada no comprimento da árvore e ficar organizadamente empilhada ao longo da delimitação da faixa, para ser usada como estiva ou para controlar a erosão. As estivas devem ser necessariamente removidas do trecho, depois que a construção estiver concluída;</w:t>
      </w:r>
    </w:p>
    <w:p w:rsidR="00BD1245" w:rsidRPr="00E247F5" w:rsidRDefault="00BD1245" w:rsidP="003F0905">
      <w:pPr>
        <w:pStyle w:val="ListParagraph"/>
        <w:numPr>
          <w:ilvl w:val="0"/>
          <w:numId w:val="46"/>
        </w:numPr>
        <w:spacing w:after="120" w:line="240" w:lineRule="auto"/>
        <w:jc w:val="both"/>
        <w:rPr>
          <w:rFonts w:cstheme="minorHAnsi"/>
        </w:rPr>
      </w:pPr>
      <w:r w:rsidRPr="00E247F5">
        <w:rPr>
          <w:rFonts w:cstheme="minorHAnsi"/>
        </w:rPr>
        <w:t>A madeira não deve ser estocada em valas de drenagem ou dentro de áreas úmidas, a não ser que as condições específicas do local permitam.</w:t>
      </w:r>
    </w:p>
    <w:p w:rsidR="00BD1245" w:rsidRPr="00BD1245" w:rsidRDefault="00BD1245" w:rsidP="009402ED">
      <w:pPr>
        <w:spacing w:after="120" w:line="240" w:lineRule="auto"/>
        <w:jc w:val="both"/>
        <w:rPr>
          <w:rFonts w:cstheme="minorHAnsi"/>
          <w:b/>
        </w:rPr>
      </w:pPr>
      <w:r w:rsidRPr="00BD1245">
        <w:rPr>
          <w:rFonts w:cstheme="minorHAnsi"/>
          <w:b/>
        </w:rPr>
        <w:t>Abertura da Vala</w:t>
      </w:r>
    </w:p>
    <w:p w:rsidR="00BD1245" w:rsidRPr="00BD1245" w:rsidRDefault="00BD1245" w:rsidP="009402ED">
      <w:pPr>
        <w:spacing w:after="120" w:line="240" w:lineRule="auto"/>
        <w:jc w:val="both"/>
        <w:rPr>
          <w:rFonts w:cstheme="minorHAnsi"/>
        </w:rPr>
      </w:pPr>
      <w:r w:rsidRPr="00BD1245">
        <w:rPr>
          <w:rFonts w:cstheme="minorHAnsi"/>
        </w:rPr>
        <w:t>De uma forma geral, a vala deve ser aberta e preparada, considerando-se as recomendações a seguir apresentadas.</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O solo superficial (camada orgânica) e o solo mineral escavado devem ser separados, durante o processo de escavação, e armazenados separadamente.</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O solo superficial orgânico deve ser removido na sua profundidade detectada.</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Em nenhuma circunstância o solo superficial poderá ser usado como revestimento de fundo da vala.</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Interferências subterrâneas devem ser localizadas, (tubulações e cabos) escavadas cuidadosamente e identificadas. As autoridades envolvidas (concessionárias, agências) devem ser notificadas.</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Tampões de valas são partes da vala que interrompem a continuidade da vala que está aberta. Tampões macios são solos compactados ou sacos de areia colocados sobre a vala durante a escavação. Tampões duros são partes da vala que ainda não foram escavadas.</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Em declives íngremes, os tampões servem para reduzir a erosão e a sedimentação das valas e, com isso, diminuir os problemas de descarga na base do declive, onde geralmente estão localizadas áreas de ambientes sensíveis, cursos d’água e áreas alagadiças. Além disso, os tampões permitem que o gado e os animais selvagens possam atravessar a vala.  As medidas que devem ser aplicadas aos tampões das valas são as apresentadas a seguir.</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Para evitar que os tampões macios fracassem no controle da passagem da água, eles devem ser mais compridos do que altos, feitos de camadas compactadas e construídos ao longo das valas. Devem ser inspecionados regularmente pela empreiteira, para evitar que se rompam.</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A instalação dos tampões deve ser coordenada junto com a instalação das banquetas e calhas d’água provisórias, para com isso poder desviar, com eficácia, a água para fora da faixa de obras.</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O solo superficial não deve ser usado como tampão.</w:t>
      </w:r>
    </w:p>
    <w:p w:rsidR="00BD1245" w:rsidRPr="00E247F5" w:rsidRDefault="00BD1245" w:rsidP="003F0905">
      <w:pPr>
        <w:pStyle w:val="ListParagraph"/>
        <w:numPr>
          <w:ilvl w:val="0"/>
          <w:numId w:val="47"/>
        </w:numPr>
        <w:spacing w:after="120" w:line="240" w:lineRule="auto"/>
        <w:jc w:val="both"/>
        <w:rPr>
          <w:rFonts w:cstheme="minorHAnsi"/>
        </w:rPr>
      </w:pPr>
      <w:r w:rsidRPr="00E247F5">
        <w:rPr>
          <w:rFonts w:cstheme="minorHAnsi"/>
        </w:rPr>
        <w:t>Quando os tampões localizados acima de corpo d’água ou áreas alagadiças são removidos, a água que acumulada atrás delas deve ser bombeada para uma área bem vegetada, ou filtrada antes dos tampões serem removidos.</w:t>
      </w:r>
    </w:p>
    <w:p w:rsidR="00BD1245" w:rsidRPr="00BD1245" w:rsidRDefault="00BD1245" w:rsidP="009402ED">
      <w:pPr>
        <w:spacing w:after="120" w:line="240" w:lineRule="auto"/>
        <w:jc w:val="both"/>
        <w:rPr>
          <w:rFonts w:cstheme="minorHAnsi"/>
          <w:b/>
        </w:rPr>
      </w:pPr>
      <w:r w:rsidRPr="00BD1245">
        <w:rPr>
          <w:rFonts w:cstheme="minorHAnsi"/>
          <w:b/>
        </w:rPr>
        <w:t>Transporte e Manuseio de Tubos</w:t>
      </w:r>
    </w:p>
    <w:p w:rsidR="00BD1245" w:rsidRPr="00BD1245" w:rsidRDefault="00BD1245" w:rsidP="009402ED">
      <w:pPr>
        <w:spacing w:after="120" w:line="240" w:lineRule="auto"/>
        <w:jc w:val="both"/>
        <w:rPr>
          <w:rFonts w:cstheme="minorHAnsi"/>
        </w:rPr>
      </w:pPr>
      <w:r w:rsidRPr="00BD1245">
        <w:rPr>
          <w:rFonts w:cstheme="minorHAnsi"/>
        </w:rPr>
        <w:t>As operações de transporte de materiais, especialmente dos tubos, devem ser realizadas de acordo com as disposições das autoridades responsáveis pelo trânsito. Ruas, estradas ou mesmo caminhos de acesso não devem ser obstruídos. O transporte deve ser feito de forma a não constituir perigo para o trânsito normal de veículos.</w:t>
      </w:r>
    </w:p>
    <w:p w:rsidR="00BD1245" w:rsidRPr="00BD1245" w:rsidRDefault="00BD1245" w:rsidP="009402ED">
      <w:pPr>
        <w:spacing w:after="120" w:line="240" w:lineRule="auto"/>
        <w:jc w:val="both"/>
        <w:rPr>
          <w:rFonts w:cstheme="minorHAnsi"/>
        </w:rPr>
      </w:pPr>
      <w:r w:rsidRPr="00BD1245">
        <w:rPr>
          <w:rFonts w:cstheme="minorHAnsi"/>
        </w:rPr>
        <w:t>Os tubos devem ser distribuídos ao longo da pista, de maneira a não interferir com o uso normal dos terrenos atravessados.</w:t>
      </w:r>
    </w:p>
    <w:p w:rsidR="00E247F5" w:rsidRDefault="00E247F5" w:rsidP="009402ED">
      <w:pPr>
        <w:spacing w:after="120" w:line="240" w:lineRule="auto"/>
        <w:jc w:val="both"/>
        <w:rPr>
          <w:rFonts w:cstheme="minorHAnsi"/>
          <w:b/>
        </w:rPr>
      </w:pPr>
    </w:p>
    <w:p w:rsidR="00E247F5" w:rsidRDefault="00E247F5" w:rsidP="009402ED">
      <w:pPr>
        <w:spacing w:after="120" w:line="240" w:lineRule="auto"/>
        <w:jc w:val="both"/>
        <w:rPr>
          <w:rFonts w:cstheme="minorHAnsi"/>
          <w:b/>
        </w:rPr>
      </w:pPr>
    </w:p>
    <w:p w:rsidR="00E247F5" w:rsidRDefault="00E247F5" w:rsidP="009402ED">
      <w:pPr>
        <w:spacing w:after="120" w:line="240" w:lineRule="auto"/>
        <w:jc w:val="both"/>
        <w:rPr>
          <w:rFonts w:cstheme="minorHAnsi"/>
          <w:b/>
        </w:rPr>
      </w:pPr>
    </w:p>
    <w:p w:rsidR="00BD1245" w:rsidRPr="00BD1245" w:rsidRDefault="00BD1245" w:rsidP="009402ED">
      <w:pPr>
        <w:spacing w:after="120" w:line="240" w:lineRule="auto"/>
        <w:jc w:val="both"/>
        <w:rPr>
          <w:rFonts w:cstheme="minorHAnsi"/>
          <w:b/>
        </w:rPr>
      </w:pPr>
      <w:r w:rsidRPr="00BD1245">
        <w:rPr>
          <w:rFonts w:cstheme="minorHAnsi"/>
          <w:b/>
        </w:rPr>
        <w:t>Colocação dos Tubos</w:t>
      </w:r>
    </w:p>
    <w:p w:rsidR="00BD1245" w:rsidRPr="00BD1245" w:rsidRDefault="00BD1245" w:rsidP="009402ED">
      <w:pPr>
        <w:spacing w:after="120" w:line="240" w:lineRule="auto"/>
        <w:jc w:val="both"/>
        <w:rPr>
          <w:rFonts w:cstheme="minorHAnsi"/>
        </w:rPr>
      </w:pPr>
      <w:r w:rsidRPr="00BD1245">
        <w:rPr>
          <w:rFonts w:cstheme="minorHAnsi"/>
        </w:rPr>
        <w:t>Para preservar a estabilidade da vala contra processos erosivos e, conseqüentemente, garantir a integridade da rede coletora, devem ser adotados, antes do início dos serviços de colocação da tubulação no interior da vala, os seguintes procedimentos:</w:t>
      </w:r>
    </w:p>
    <w:p w:rsidR="00BD1245" w:rsidRPr="00E247F5" w:rsidRDefault="00BD1245" w:rsidP="003F0905">
      <w:pPr>
        <w:pStyle w:val="ListParagraph"/>
        <w:numPr>
          <w:ilvl w:val="0"/>
          <w:numId w:val="48"/>
        </w:numPr>
        <w:spacing w:after="120" w:line="240" w:lineRule="auto"/>
        <w:jc w:val="both"/>
        <w:rPr>
          <w:rFonts w:cstheme="minorHAnsi"/>
        </w:rPr>
      </w:pPr>
      <w:r w:rsidRPr="00E247F5">
        <w:rPr>
          <w:rFonts w:cstheme="minorHAnsi"/>
        </w:rPr>
        <w:t>Execução de uma inspeção minuciosa das condições das paredes laterais e do fundo da vala;</w:t>
      </w:r>
    </w:p>
    <w:p w:rsidR="00BD1245" w:rsidRPr="00E247F5" w:rsidRDefault="00BD1245" w:rsidP="003F0905">
      <w:pPr>
        <w:pStyle w:val="ListParagraph"/>
        <w:numPr>
          <w:ilvl w:val="0"/>
          <w:numId w:val="48"/>
        </w:numPr>
        <w:spacing w:after="120" w:line="240" w:lineRule="auto"/>
        <w:jc w:val="both"/>
        <w:rPr>
          <w:rFonts w:cstheme="minorHAnsi"/>
        </w:rPr>
      </w:pPr>
      <w:r w:rsidRPr="00E247F5">
        <w:rPr>
          <w:rFonts w:cstheme="minorHAnsi"/>
        </w:rPr>
        <w:t>Esgotamento preferencial da vala, nos casos da ocorrência de água no seu interior, de forma a permitir uma inspeção detalhada das suas paredes laterais e do seu fundo;</w:t>
      </w:r>
    </w:p>
    <w:p w:rsidR="00BD1245" w:rsidRPr="00E247F5" w:rsidRDefault="00BD1245" w:rsidP="003F0905">
      <w:pPr>
        <w:pStyle w:val="ListParagraph"/>
        <w:numPr>
          <w:ilvl w:val="0"/>
          <w:numId w:val="48"/>
        </w:numPr>
        <w:spacing w:after="120" w:line="240" w:lineRule="auto"/>
        <w:jc w:val="both"/>
        <w:rPr>
          <w:rFonts w:cstheme="minorHAnsi"/>
        </w:rPr>
      </w:pPr>
      <w:r w:rsidRPr="00E247F5">
        <w:rPr>
          <w:rFonts w:cstheme="minorHAnsi"/>
        </w:rPr>
        <w:t>Verificação dos trechos da vala aberta em rocha, visando um repasse das condições de suas paredes e do seu fundo, com a remoção de eventuais ressaltos que venham a comprometer a segurança da tubulação;</w:t>
      </w:r>
    </w:p>
    <w:p w:rsidR="00BD1245" w:rsidRPr="00E247F5" w:rsidRDefault="00BD1245" w:rsidP="003F0905">
      <w:pPr>
        <w:pStyle w:val="ListParagraph"/>
        <w:numPr>
          <w:ilvl w:val="0"/>
          <w:numId w:val="48"/>
        </w:numPr>
        <w:spacing w:after="120" w:line="240" w:lineRule="auto"/>
        <w:jc w:val="both"/>
        <w:rPr>
          <w:rFonts w:cstheme="minorHAnsi"/>
        </w:rPr>
      </w:pPr>
      <w:r w:rsidRPr="00E247F5">
        <w:rPr>
          <w:rFonts w:cstheme="minorHAnsi"/>
        </w:rPr>
        <w:t>Recolhimento de detritos detectados no interior da vala, tais como: pedaços de madeira, tacos e sacos de apoio da tubulação, protetores de bisel dos tubos, pedras soltas, luvas, lixas, escovas, restos de papel feltro, lã de vidro, fitas de polietileno, embalagens de comidas, etc.</w:t>
      </w:r>
    </w:p>
    <w:p w:rsidR="00BD1245" w:rsidRPr="00E247F5" w:rsidRDefault="00BD1245" w:rsidP="003F0905">
      <w:pPr>
        <w:pStyle w:val="ListParagraph"/>
        <w:numPr>
          <w:ilvl w:val="0"/>
          <w:numId w:val="48"/>
        </w:numPr>
        <w:spacing w:after="120" w:line="240" w:lineRule="auto"/>
        <w:jc w:val="both"/>
        <w:rPr>
          <w:rFonts w:cstheme="minorHAnsi"/>
        </w:rPr>
      </w:pPr>
      <w:r w:rsidRPr="00E247F5">
        <w:rPr>
          <w:rFonts w:cstheme="minorHAnsi"/>
        </w:rPr>
        <w:t>Revestimento do fundo da vala com camada de solo isento de pedras e outros materiais que possam danificar o revestimento da tubulação nos trechos de vala aberta em rocha, ou onde, na superfície do fundo da vala, o terreno estiver muito irregular;</w:t>
      </w:r>
    </w:p>
    <w:p w:rsidR="00BD1245" w:rsidRPr="00E247F5" w:rsidRDefault="00BD1245" w:rsidP="003F0905">
      <w:pPr>
        <w:pStyle w:val="ListParagraph"/>
        <w:numPr>
          <w:ilvl w:val="0"/>
          <w:numId w:val="48"/>
        </w:numPr>
        <w:spacing w:after="120" w:line="240" w:lineRule="auto"/>
        <w:jc w:val="both"/>
        <w:rPr>
          <w:rFonts w:cstheme="minorHAnsi"/>
        </w:rPr>
      </w:pPr>
      <w:r w:rsidRPr="00E247F5">
        <w:rPr>
          <w:rFonts w:cstheme="minorHAnsi"/>
        </w:rPr>
        <w:t>Preparação de berços de apoio, tipo travesseiro, no fundo da vala, para permitir um assentamento contínuo da tubulação, com o uso de solo escavado da própria vala, isento de pedras e outros materiais que possam danificar o revestimento dos tubos.</w:t>
      </w:r>
    </w:p>
    <w:p w:rsidR="00BD1245" w:rsidRPr="00BD1245" w:rsidRDefault="00BD1245" w:rsidP="009402ED">
      <w:pPr>
        <w:spacing w:after="120" w:line="240" w:lineRule="auto"/>
        <w:jc w:val="both"/>
        <w:rPr>
          <w:rFonts w:cstheme="minorHAnsi"/>
        </w:rPr>
      </w:pPr>
      <w:r w:rsidRPr="00BD1245">
        <w:rPr>
          <w:rFonts w:cstheme="minorHAnsi"/>
        </w:rPr>
        <w:t>Deve ser feita uma inspeção para a verificação de eventuais danos nos tubos e no seu revestimento original, com a execução dos reparos que se fizerem necessários.</w:t>
      </w:r>
    </w:p>
    <w:p w:rsidR="00BD1245" w:rsidRPr="00BD1245" w:rsidRDefault="00BD1245" w:rsidP="009402ED">
      <w:pPr>
        <w:spacing w:after="120" w:line="240" w:lineRule="auto"/>
        <w:jc w:val="both"/>
        <w:rPr>
          <w:rFonts w:cstheme="minorHAnsi"/>
        </w:rPr>
      </w:pPr>
      <w:r w:rsidRPr="00BD1245">
        <w:rPr>
          <w:rFonts w:cstheme="minorHAnsi"/>
        </w:rPr>
        <w:t>Sempre que o serviço de colocação dos tubos for interrompido deve ser verificado se a tubulação colocada na vala está com as suas extremidades tamponadas, para impedir a entrada de animais, detritos e outros objetos estranhos.</w:t>
      </w:r>
    </w:p>
    <w:p w:rsidR="00BD1245" w:rsidRPr="00BD1245" w:rsidRDefault="00BD1245" w:rsidP="009402ED">
      <w:pPr>
        <w:spacing w:after="120" w:line="240" w:lineRule="auto"/>
        <w:jc w:val="both"/>
        <w:rPr>
          <w:rFonts w:cstheme="minorHAnsi"/>
          <w:b/>
        </w:rPr>
      </w:pPr>
      <w:r w:rsidRPr="00BD1245">
        <w:rPr>
          <w:rFonts w:cstheme="minorHAnsi"/>
          <w:b/>
        </w:rPr>
        <w:t>Cobertura da Vala</w:t>
      </w:r>
    </w:p>
    <w:p w:rsidR="00BD1245" w:rsidRPr="00BD1245" w:rsidRDefault="00BD1245" w:rsidP="009402ED">
      <w:pPr>
        <w:spacing w:after="120" w:line="240" w:lineRule="auto"/>
        <w:jc w:val="both"/>
        <w:rPr>
          <w:rFonts w:cstheme="minorHAnsi"/>
        </w:rPr>
      </w:pPr>
      <w:r w:rsidRPr="00BD1245">
        <w:rPr>
          <w:rFonts w:cstheme="minorHAnsi"/>
        </w:rPr>
        <w:t>Devem ser empregados métodos, equipamentos e materiais adequados à execução do serviço de enchimento da vala e cobertura da tubulação, para não causar danos à tubulação e ao seu revestimento anticorrosivo (se for o caso). Na definição do método de execução, devem ser levados em consideração o tipo de solo e as características de cada região atravessada.</w:t>
      </w:r>
    </w:p>
    <w:p w:rsidR="00BD1245" w:rsidRPr="00BD1245" w:rsidRDefault="00BD1245" w:rsidP="009402ED">
      <w:pPr>
        <w:spacing w:after="120" w:line="240" w:lineRule="auto"/>
        <w:jc w:val="both"/>
        <w:rPr>
          <w:rFonts w:cstheme="minorHAnsi"/>
        </w:rPr>
      </w:pPr>
      <w:r w:rsidRPr="00BD1245">
        <w:rPr>
          <w:rFonts w:cstheme="minorHAnsi"/>
        </w:rPr>
        <w:t>O serviço de cobertura deve ser iniciado logo após a colocação da tubulação na vala e a sua aprovação pela Fiscalização, de forma que:</w:t>
      </w:r>
    </w:p>
    <w:p w:rsidR="00BD1245" w:rsidRPr="00E247F5" w:rsidRDefault="00BD1245" w:rsidP="003F0905">
      <w:pPr>
        <w:pStyle w:val="ListParagraph"/>
        <w:numPr>
          <w:ilvl w:val="0"/>
          <w:numId w:val="49"/>
        </w:numPr>
        <w:spacing w:after="120" w:line="240" w:lineRule="auto"/>
        <w:jc w:val="both"/>
        <w:rPr>
          <w:rFonts w:cstheme="minorHAnsi"/>
        </w:rPr>
      </w:pPr>
      <w:r w:rsidRPr="00E247F5">
        <w:rPr>
          <w:rFonts w:cstheme="minorHAnsi"/>
        </w:rPr>
        <w:t>Seja evitado o risco de instabilidade da vala, da pista e da tubulação, face à retirada do material pela escavação e, conseqüentemente, pela maior infiltração de água no solo através da vala;</w:t>
      </w:r>
    </w:p>
    <w:p w:rsidR="00BD1245" w:rsidRPr="00E247F5" w:rsidRDefault="00BD1245" w:rsidP="003F0905">
      <w:pPr>
        <w:pStyle w:val="ListParagraph"/>
        <w:numPr>
          <w:ilvl w:val="0"/>
          <w:numId w:val="49"/>
        </w:numPr>
        <w:spacing w:after="120" w:line="240" w:lineRule="auto"/>
        <w:jc w:val="both"/>
        <w:rPr>
          <w:rFonts w:cstheme="minorHAnsi"/>
        </w:rPr>
      </w:pPr>
      <w:r w:rsidRPr="00E247F5">
        <w:rPr>
          <w:rFonts w:cstheme="minorHAnsi"/>
        </w:rPr>
        <w:t>Seja minimizada a alteração no uso de terras cultivadas e/ou irrigadas pelos proprietários, com o reaterro da vala e a recomposição do substrato (camada vegetal) nas áreas atingidas no seu nível original, no menor espaço de tempo possível, para permitir a retomada da produção.</w:t>
      </w:r>
    </w:p>
    <w:p w:rsidR="00BD1245" w:rsidRPr="00BD1245" w:rsidRDefault="00BD1245" w:rsidP="009402ED">
      <w:pPr>
        <w:spacing w:after="120" w:line="240" w:lineRule="auto"/>
        <w:jc w:val="both"/>
        <w:rPr>
          <w:rFonts w:cstheme="minorHAnsi"/>
        </w:rPr>
      </w:pPr>
      <w:r w:rsidRPr="00BD1245">
        <w:rPr>
          <w:rFonts w:cstheme="minorHAnsi"/>
        </w:rPr>
        <w:t>Deve ser observado o atendimento da cobertura mínima definida nos documentos técnicos contratuais (especificações da consultora projetista e do fabricante dos tubos), especialmente nas situações de área de culturas com lavra mecanizada ou não mecanizada e áreas ocupadas ou com previsão de ocupação residencial/industrial.</w:t>
      </w:r>
    </w:p>
    <w:p w:rsidR="00BD1245" w:rsidRPr="00BD1245" w:rsidRDefault="00BD1245" w:rsidP="009402ED">
      <w:pPr>
        <w:spacing w:after="120" w:line="240" w:lineRule="auto"/>
        <w:jc w:val="both"/>
        <w:rPr>
          <w:rFonts w:cstheme="minorHAnsi"/>
        </w:rPr>
      </w:pPr>
      <w:r w:rsidRPr="00BD1245">
        <w:rPr>
          <w:rFonts w:cstheme="minorHAnsi"/>
        </w:rPr>
        <w:t>Em áreas de significativo interesse ambiental (áreas de preservação permanente ou com a cobertura natural não alterada anteriormente), o serviço de cobertura deve incluir o reaterro compactado do solo e o replantio de espécies vegetais retiradas para a montagem da rede coletora, desde que não venham a comprometer a tubulação. No caso de Unidades de Conservação, o órgão responsável pela sua administração deve ser consultado.</w:t>
      </w:r>
    </w:p>
    <w:p w:rsidR="00BD1245" w:rsidRPr="00BD1245" w:rsidRDefault="00BD1245" w:rsidP="009402ED">
      <w:pPr>
        <w:spacing w:after="120" w:line="240" w:lineRule="auto"/>
        <w:jc w:val="both"/>
        <w:rPr>
          <w:rFonts w:cstheme="minorHAnsi"/>
        </w:rPr>
      </w:pPr>
      <w:r w:rsidRPr="00BD1245">
        <w:rPr>
          <w:rFonts w:cstheme="minorHAnsi"/>
        </w:rPr>
        <w:t>Em princípio, todo o material oriundo da escavação da vala deve ser recolocado nela, tomando-se o cuidado para que a camada externa de solo vegetal venha a ocupar a sua posição original.</w:t>
      </w:r>
    </w:p>
    <w:p w:rsidR="00BD1245" w:rsidRPr="00BD1245" w:rsidRDefault="00BD1245" w:rsidP="009402ED">
      <w:pPr>
        <w:spacing w:after="120" w:line="240" w:lineRule="auto"/>
        <w:jc w:val="both"/>
        <w:rPr>
          <w:rFonts w:cstheme="minorHAnsi"/>
        </w:rPr>
      </w:pPr>
      <w:r w:rsidRPr="00BD1245">
        <w:rPr>
          <w:rFonts w:cstheme="minorHAnsi"/>
        </w:rPr>
        <w:t>As camadas recolocadas devem ser constituídas de solo solto e macio, retirado do material escavado da própria vala, isento de impurezas e detritos. Na impossibilidade de contar com o material escavado da vala - caso de trecho em rocha - deve ser providenciado o transporte do material de uma área de empréstimo previamente escolhida, cujo solo atenda aos requisitos especificados.</w:t>
      </w:r>
    </w:p>
    <w:p w:rsidR="00BD1245" w:rsidRPr="00BD1245" w:rsidRDefault="00BD1245" w:rsidP="009402ED">
      <w:pPr>
        <w:spacing w:after="120" w:line="240" w:lineRule="auto"/>
        <w:jc w:val="both"/>
        <w:rPr>
          <w:rFonts w:cstheme="minorHAnsi"/>
        </w:rPr>
      </w:pPr>
      <w:r w:rsidRPr="00BD1245">
        <w:rPr>
          <w:rFonts w:cstheme="minorHAnsi"/>
        </w:rPr>
        <w:t>Nos trechos em rampa com declividade acentuada, o material de cobertura deve ser totalmente compactado, para evitar deslizamento ou erosão.</w:t>
      </w:r>
    </w:p>
    <w:p w:rsidR="00BD1245" w:rsidRPr="00BD1245" w:rsidRDefault="00BD1245" w:rsidP="009402ED">
      <w:pPr>
        <w:spacing w:after="120" w:line="240" w:lineRule="auto"/>
        <w:jc w:val="both"/>
        <w:rPr>
          <w:rFonts w:cstheme="minorHAnsi"/>
        </w:rPr>
      </w:pPr>
      <w:r w:rsidRPr="00BD1245">
        <w:rPr>
          <w:rFonts w:cstheme="minorHAnsi"/>
        </w:rPr>
        <w:t>Quando requerida a compactação do reaterro da vala, devem ser colocadas camadas de altura compatível com o tipo de solo e o grau de compactação desejado. A compactação junto à tubulação deve ser feita com soquete manual. Na camada superficial do terreno, a compactação do solo deve ser reduzida, objetivando facilitar o desenvolvimento do sistema radicular das espécies a serem utilizadas na revegetação.</w:t>
      </w:r>
    </w:p>
    <w:p w:rsidR="00BD1245" w:rsidRPr="00BD1245" w:rsidRDefault="00BD1245" w:rsidP="009402ED">
      <w:pPr>
        <w:spacing w:after="120" w:line="240" w:lineRule="auto"/>
        <w:jc w:val="both"/>
        <w:rPr>
          <w:rFonts w:cstheme="minorHAnsi"/>
        </w:rPr>
      </w:pPr>
      <w:r w:rsidRPr="00BD1245">
        <w:rPr>
          <w:rFonts w:cstheme="minorHAnsi"/>
        </w:rPr>
        <w:t>Deve ser executada uma sobrecobertura ao longo da vala, para compensar possíveis acomodações do material e o aparecimento de focos de erosão. O solo deve cobrir toda a parte superior da vala, visando facilitar a estabilização do terreno. A sobrecobertura não deve, entretanto, ser executada nos seguintes casos:</w:t>
      </w:r>
    </w:p>
    <w:p w:rsidR="00BD1245" w:rsidRPr="00E247F5" w:rsidRDefault="00BD1245" w:rsidP="003F0905">
      <w:pPr>
        <w:pStyle w:val="ListParagraph"/>
        <w:numPr>
          <w:ilvl w:val="0"/>
          <w:numId w:val="50"/>
        </w:numPr>
        <w:spacing w:after="120" w:line="240" w:lineRule="auto"/>
        <w:jc w:val="both"/>
        <w:rPr>
          <w:rFonts w:cstheme="minorHAnsi"/>
        </w:rPr>
      </w:pPr>
      <w:r w:rsidRPr="00E247F5">
        <w:rPr>
          <w:rFonts w:cstheme="minorHAnsi"/>
        </w:rPr>
        <w:t>Passagem através de regiões cultivadas;</w:t>
      </w:r>
    </w:p>
    <w:p w:rsidR="00BD1245" w:rsidRPr="00E247F5" w:rsidRDefault="00BD1245" w:rsidP="003F0905">
      <w:pPr>
        <w:pStyle w:val="ListParagraph"/>
        <w:numPr>
          <w:ilvl w:val="0"/>
          <w:numId w:val="50"/>
        </w:numPr>
        <w:spacing w:after="120" w:line="240" w:lineRule="auto"/>
        <w:jc w:val="both"/>
        <w:rPr>
          <w:rFonts w:cstheme="minorHAnsi"/>
        </w:rPr>
      </w:pPr>
      <w:r w:rsidRPr="00E247F5">
        <w:rPr>
          <w:rFonts w:cstheme="minorHAnsi"/>
        </w:rPr>
        <w:t>Nos trechos aonde venha a obstruir o sistema de drenagem da pista;</w:t>
      </w:r>
    </w:p>
    <w:p w:rsidR="00BD1245" w:rsidRPr="00E247F5" w:rsidRDefault="00BD1245" w:rsidP="003F0905">
      <w:pPr>
        <w:pStyle w:val="ListParagraph"/>
        <w:numPr>
          <w:ilvl w:val="0"/>
          <w:numId w:val="50"/>
        </w:numPr>
        <w:spacing w:after="120" w:line="240" w:lineRule="auto"/>
        <w:jc w:val="both"/>
        <w:rPr>
          <w:rFonts w:cstheme="minorHAnsi"/>
        </w:rPr>
      </w:pPr>
      <w:r w:rsidRPr="00E247F5">
        <w:rPr>
          <w:rFonts w:cstheme="minorHAnsi"/>
        </w:rPr>
        <w:t>Nos locais de cruzamentos e ao longo de ruas, estradas, acostamentos, pátios de ferrovias, trilhas, caminhos e passagens de quaisquer natureza.</w:t>
      </w:r>
    </w:p>
    <w:p w:rsidR="00BD1245" w:rsidRPr="00E247F5" w:rsidRDefault="00BD1245" w:rsidP="003F0905">
      <w:pPr>
        <w:pStyle w:val="ListParagraph"/>
        <w:numPr>
          <w:ilvl w:val="0"/>
          <w:numId w:val="50"/>
        </w:numPr>
        <w:spacing w:after="120" w:line="240" w:lineRule="auto"/>
        <w:jc w:val="both"/>
        <w:rPr>
          <w:rFonts w:cstheme="minorHAnsi"/>
        </w:rPr>
      </w:pPr>
      <w:r w:rsidRPr="00E247F5">
        <w:rPr>
          <w:rFonts w:cstheme="minorHAnsi"/>
        </w:rPr>
        <w:t>Nos casos em que não for possível executar a sobrecobertura da vala, deve ser providenciada a compactação do material de cobertura.</w:t>
      </w:r>
    </w:p>
    <w:p w:rsidR="00BD1245" w:rsidRPr="00BD1245" w:rsidRDefault="00BD1245" w:rsidP="009402ED">
      <w:pPr>
        <w:spacing w:after="120" w:line="240" w:lineRule="auto"/>
        <w:jc w:val="both"/>
        <w:rPr>
          <w:rFonts w:cstheme="minorHAnsi"/>
          <w:b/>
        </w:rPr>
      </w:pPr>
      <w:r w:rsidRPr="00BD1245">
        <w:rPr>
          <w:rFonts w:cstheme="minorHAnsi"/>
          <w:b/>
        </w:rPr>
        <w:t>Limpeza, Recuperação e Revegetação da Faixa de Obras.</w:t>
      </w:r>
    </w:p>
    <w:p w:rsidR="00BD1245" w:rsidRPr="00BD1245" w:rsidRDefault="00BD1245" w:rsidP="009402ED">
      <w:pPr>
        <w:spacing w:after="120" w:line="240" w:lineRule="auto"/>
        <w:jc w:val="both"/>
        <w:rPr>
          <w:rFonts w:cstheme="minorHAnsi"/>
        </w:rPr>
      </w:pPr>
      <w:r w:rsidRPr="00BD1245">
        <w:rPr>
          <w:rFonts w:cstheme="minorHAnsi"/>
        </w:rPr>
        <w:t>Os serviços de limpeza e recuperação da faixa de obras devem ser definidos em função dos seguintes princípios básicos para a minimização dos impactos causados ao meio ambiente:</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Adoção de métodos para zelar pela proteção ao solo, pelo combate à erosão e pela manutenção da integridade física da tubulação, com a correspondente estabilidade da vala onde for implantada;</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Devolução, à faixa de obras e aos demais terrenos atravessados e/ou próximos da tubulação, do máximo de seu aspecto e condições originais de drenagem, proteção vegetal e de estabilidade, restaurando todos os eventuais danos ecológicos e socioeconômicos causados às propriedades de terceiros e aos bens públicos, assim como aos sistemas hidrográficos e aos mananciais, afetados pela construção das redes.</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Os serviços de limpeza e recuperação devem ser executados imediatamente após a conclusão da cobertura da vala.</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Em áreas sujeitas a ação erosiva intensa, tipo voçorocamento, em face do risco da tubulação ficar exposta, a restauração da faixa de obras deve ser executada simultaneamente com as fases de montagem da rede coletora.</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Deve ser feita documentação fotográfica, retratando a situação original da faixa, visando a comparação da situação da área atravessada ou envolvida pela obra, antes e depois da construção da rede coletora, dos serviços de drenagem, vias e urbanização.</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Além da restauração definitiva das instalações danificadas pela obra, os serviços devem englobar a execução de drenagem superficial e de proteção vegetal nas áreas envolvidas, de forma a garantir a estabilidade do terreno, dotando a faixa de obras, a pista, a vala e a tubulação enterrada de uma proteção permanente.</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A execução dos serviços de drenagem superficial e de proteção vegetal deve obedecer ao projeto construtivo previamente elaborado e aprovado pela Fiscalização.</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Nos pontos onde a faixa interceptar rios e corpos d’água, deve ser executada a restauração das margens e taludes.</w:t>
      </w:r>
    </w:p>
    <w:p w:rsidR="00BD1245" w:rsidRPr="00E247F5" w:rsidRDefault="00BD1245" w:rsidP="003F0905">
      <w:pPr>
        <w:pStyle w:val="ListParagraph"/>
        <w:numPr>
          <w:ilvl w:val="0"/>
          <w:numId w:val="51"/>
        </w:numPr>
        <w:spacing w:after="120" w:line="240" w:lineRule="auto"/>
        <w:jc w:val="both"/>
        <w:rPr>
          <w:rFonts w:cstheme="minorHAnsi"/>
        </w:rPr>
      </w:pPr>
      <w:r w:rsidRPr="00E247F5">
        <w:rPr>
          <w:rFonts w:cstheme="minorHAnsi"/>
        </w:rPr>
        <w:t>Deve ser realizada a limpeza completa da faixa de obras e das pistas de acesso, assim como dos demais terrenos e estruturas de apoio utilizados nos serviços de construção e montagem da rede coletora.</w:t>
      </w:r>
    </w:p>
    <w:p w:rsidR="00BD1245" w:rsidRPr="00BD1245" w:rsidRDefault="00BD1245" w:rsidP="009402ED">
      <w:pPr>
        <w:spacing w:after="120" w:line="240" w:lineRule="auto"/>
        <w:jc w:val="both"/>
        <w:rPr>
          <w:rFonts w:cstheme="minorHAnsi"/>
        </w:rPr>
      </w:pPr>
      <w:r w:rsidRPr="00BD1245">
        <w:rPr>
          <w:rFonts w:cstheme="minorHAnsi"/>
        </w:rPr>
        <w:t>Os serviços de limpeza devem compreender a remoção de:</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Pedras, matacões, restos de raízes, troncos de árvores, galhos e demais obstáculos e irregularidades existentes na faixa e nas pistas, oriundos da execução dos serviços;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Fragmentos de equipamentos, ferramentas, embalagens e demais materiais;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Sobras de tubos, protetores de bisel, etc.</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Exceto quando estabelecido de outra forma, devem ser desativados todos os acessos provisórios, assim como eliminados ou removidos pontes, pontilhões, estivas e outras instalações provisórias utilizadas na execução dos serviços de construção e montagem da rede coletora.</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As cercas de divisas de propriedades, divisas de áreas de pastagem e/ou de culturas, assim como portões, porteiras, mata-burros, etc., devem ser restauradas ou reinstaladas integralmente como eram no seu estado original, tudo de conformidade com o registrado no cadastramento de benfeitorias e no documentário fotográfico executado previamente nas propriedades.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Devem ser totalmente desobstruídos os canais e valas de drenagem e de irrigação existentes nas propriedades e áreas contíguas, eventualmente interceptados pela obra.</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O projeto de recuperação vegetal deve contemplar a vegetação ou revegetação de todas as áreas atingidas pela construção e montagem de redes, das atividades de drenagem, vias, etc. Tal projeto deve propiciar a proteção do solo e dos mananciais hídricos contra os processos erosivos e de assoreamento, assim como a reintegração paisagística e a integridade física da própria tubulação.</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Os projetos devem seguir as recomendações a seguir e as propostas porventura apresentadas nos PCAs de cada intervenção.</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Deve ser executado o replantio de espécies nativas em áreas contíguas aos remanescentes atingidos, a partir da coleta de mudas e sementes nas áreas desmatadas, desde que autorizado pelo órgão ambiental licenciador. Devem também ser selecionadas espécies de maior adaptabilidade e rapidez de desenvolvimento, levando-se em conta a necessidade da reintegração paisagística.</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Os trabalhos de revegetação devem ocorrer paralelamente aos serviços de recomposição, logo após o nivelamento do terreno e a recolocação da camada superior de solo orgânico, observada a sazonalidade climática da região.</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Devem ser priorizadas, para a revegetação, as áreas íngremes e as margens de cursos d’água, consideradas por lei como de preservação permanente, as quais apresentam maiores riscos de danos ambientais, como erosões e assoreamentos.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As Áreas de Preservação Permanente - faixas marginais dos cursos d’água (variável em relação às suas dimensões), os topos de morros e as áreas de elevada declividade (acima de 45%) - receberão um tratamento de revegetação para cobertura rápida do solo, evitando o surgimento de processos erosivos. Para tal, deverá ser utilizado um coquetel de espécies vegetais de gramíneas e leguminosas de rápido crescimento, preferencialmente nativas.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Os plantios devem ser realizados manualmente, com a semeadura a lanço do coquetel de sementes previamente misturado.</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Na restauração de áreas cultivadas devem ser adotados cuidados especiais para assegurar que os terrenos possam ser preparados em condições para o plantio, ou seja, com o substrato recuperado no seu nível original, permitindo a sua reintrodução ao uso original pelos proprietários.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Deve ser de responsabilidade da empreiteira a execução – ou acompanhamento, no caso de convênios e subcontratação - dos serviços de revestimento vegetal, incluindo a sua irrigação e manutenção, até que fique comprovado, após germinação, a pega total da vegetação.</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Nos locais definidos no projeto de proteção vegetal, devem ser instaladas “placas educativas”, indicando a área, extensão da faixa e espécies plantadas ou replantadas, o tipo de vegetação e suas principais finalidades.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As áreas de canteiros de obras que não forem utilizadas para outro fim posteriormente devem ser revegetadas.</w:t>
      </w:r>
    </w:p>
    <w:p w:rsidR="00BD1245" w:rsidRPr="00E247F5" w:rsidRDefault="00BD1245" w:rsidP="003F0905">
      <w:pPr>
        <w:pStyle w:val="ListParagraph"/>
        <w:numPr>
          <w:ilvl w:val="0"/>
          <w:numId w:val="52"/>
        </w:numPr>
        <w:spacing w:after="120" w:line="240" w:lineRule="auto"/>
        <w:jc w:val="both"/>
        <w:rPr>
          <w:rFonts w:cstheme="minorHAnsi"/>
        </w:rPr>
      </w:pPr>
      <w:r w:rsidRPr="00E247F5">
        <w:rPr>
          <w:rFonts w:cstheme="minorHAnsi"/>
        </w:rPr>
        <w:t>Os canteiros possuem superfícies como estradas internas e pátios muito compactados pelo trânsito de máquinas e caminhões. Para a revegetação, inicialmente deve ser feita uma subsolagem para romper as camadas compactadas das superfícies em pauta.</w:t>
      </w:r>
    </w:p>
    <w:p w:rsidR="00BD1245" w:rsidRPr="00E247F5" w:rsidRDefault="00BD1245" w:rsidP="009402ED">
      <w:pPr>
        <w:spacing w:after="120" w:line="240" w:lineRule="auto"/>
        <w:jc w:val="both"/>
        <w:rPr>
          <w:rFonts w:cstheme="minorHAnsi"/>
          <w:b/>
        </w:rPr>
      </w:pPr>
      <w:bookmarkStart w:id="178" w:name="_Toc167784851"/>
      <w:bookmarkStart w:id="179" w:name="_Toc279401138"/>
      <w:bookmarkStart w:id="180" w:name="_Toc292788949"/>
      <w:bookmarkStart w:id="181" w:name="_Toc292789161"/>
      <w:r w:rsidRPr="00E247F5">
        <w:rPr>
          <w:rFonts w:cstheme="minorHAnsi"/>
          <w:b/>
        </w:rPr>
        <w:t>7.3. Desmobilização do canteiro de obras</w:t>
      </w:r>
      <w:bookmarkEnd w:id="178"/>
      <w:bookmarkEnd w:id="179"/>
      <w:bookmarkEnd w:id="180"/>
      <w:bookmarkEnd w:id="181"/>
    </w:p>
    <w:p w:rsidR="00BD1245" w:rsidRPr="00BD1245" w:rsidRDefault="00BD1245" w:rsidP="009402ED">
      <w:pPr>
        <w:spacing w:after="120" w:line="240" w:lineRule="auto"/>
        <w:jc w:val="both"/>
        <w:rPr>
          <w:rFonts w:cstheme="minorHAnsi"/>
          <w:lang w:val="pt-PT"/>
        </w:rPr>
      </w:pPr>
      <w:r w:rsidRPr="00BD1245">
        <w:rPr>
          <w:rFonts w:cstheme="minorHAnsi"/>
          <w:lang w:val="pt-PT"/>
        </w:rPr>
        <w:t>Toda a infra-estrutura apresentada para ser utilizada durante a construção das unidades dos sistemas deverão se relocados e removidos ao final da obra.</w:t>
      </w:r>
    </w:p>
    <w:p w:rsidR="00BD1245" w:rsidRPr="00BD1245" w:rsidRDefault="00BD1245" w:rsidP="009402ED">
      <w:pPr>
        <w:spacing w:after="120" w:line="240" w:lineRule="auto"/>
        <w:jc w:val="both"/>
        <w:rPr>
          <w:rFonts w:cstheme="minorHAnsi"/>
          <w:lang w:val="pt-PT"/>
        </w:rPr>
      </w:pPr>
      <w:r w:rsidRPr="00BD1245">
        <w:rPr>
          <w:rFonts w:cstheme="minorHAnsi"/>
          <w:lang w:val="pt-PT"/>
        </w:rPr>
        <w:t>Para esta atividade deverão ser instrumentalizadas as etapas de remoção de acampamento de operários e equipamentos associados com depósitos de combustível (incluindo a camada de solo contaminada), equipamentos de oficinas e garagem de caminhões e tratores.</w:t>
      </w:r>
    </w:p>
    <w:p w:rsidR="00BD1245" w:rsidRPr="00BD1245" w:rsidRDefault="00BD1245" w:rsidP="009402ED">
      <w:pPr>
        <w:spacing w:after="120" w:line="240" w:lineRule="auto"/>
        <w:jc w:val="both"/>
        <w:rPr>
          <w:rFonts w:cstheme="minorHAnsi"/>
          <w:lang w:val="pt-PT"/>
        </w:rPr>
      </w:pPr>
      <w:r w:rsidRPr="00BD1245">
        <w:rPr>
          <w:rFonts w:cstheme="minorHAnsi"/>
          <w:lang w:val="pt-PT"/>
        </w:rPr>
        <w:t>Durante e após a duração das obras pode ocorrer a degradação de uso do solo causados pela exploração de ocorrências de materiais de construção, abandono de áreas utilizadas em instalações provisórias, disposição inadequada de bota-fora de materiais removidos, falta de limpeza das áreas exploradas e/ou utilizadas em instalações. Diante disso não será permitido o abandono da área de acampamento sem recuperação do uso original; bem como o abandono de sobras de materiais de construção, de equipamentos ou partes de equipamentos inutilizados. Os resíduos de concreto devem ser acondicionados em locais apropriados, os quais devem receber tratamento adequado.</w:t>
      </w:r>
    </w:p>
    <w:p w:rsidR="00BD1245" w:rsidRPr="00BD1245" w:rsidRDefault="00BD1245" w:rsidP="009402ED">
      <w:pPr>
        <w:spacing w:after="120" w:line="240" w:lineRule="auto"/>
        <w:jc w:val="both"/>
        <w:rPr>
          <w:rFonts w:cstheme="minorHAnsi"/>
          <w:lang w:val="pt-PT"/>
        </w:rPr>
      </w:pPr>
      <w:r w:rsidRPr="00BD1245">
        <w:rPr>
          <w:rFonts w:cstheme="minorHAnsi"/>
          <w:lang w:val="pt-PT"/>
        </w:rPr>
        <w:t>O tratamento paisagístico a ser dados às áreas dos caminhos de serviços, após a conclusão das obras, consiste em espalhar o solo vegetal estocado durante a construção dos mesmos, regularizar o terreno e reflorestar com gramíneas e espécies nativas.</w:t>
      </w:r>
    </w:p>
    <w:p w:rsidR="00BD1245" w:rsidRPr="00E247F5" w:rsidRDefault="00BD1245" w:rsidP="009402ED">
      <w:pPr>
        <w:spacing w:after="120" w:line="240" w:lineRule="auto"/>
        <w:jc w:val="both"/>
        <w:rPr>
          <w:rFonts w:cstheme="minorHAnsi"/>
          <w:b/>
        </w:rPr>
      </w:pPr>
      <w:bookmarkStart w:id="182" w:name="_Toc44130929"/>
      <w:bookmarkStart w:id="183" w:name="_Toc167784852"/>
      <w:bookmarkStart w:id="184" w:name="_Toc279401139"/>
      <w:bookmarkStart w:id="185" w:name="_Toc292788950"/>
      <w:bookmarkStart w:id="186" w:name="_Toc292789162"/>
      <w:r w:rsidRPr="00E247F5">
        <w:rPr>
          <w:rFonts w:cstheme="minorHAnsi"/>
          <w:b/>
        </w:rPr>
        <w:t>8. PLANO DE CONTROLE E RECUPERAÇÃO DAS ÁREAS DE EMPRÉSTIMO E DE BOTA-FORA</w:t>
      </w:r>
      <w:bookmarkEnd w:id="182"/>
      <w:bookmarkEnd w:id="183"/>
      <w:bookmarkEnd w:id="184"/>
      <w:bookmarkEnd w:id="185"/>
      <w:bookmarkEnd w:id="186"/>
    </w:p>
    <w:p w:rsidR="00BD1245" w:rsidRPr="00BD1245" w:rsidRDefault="00BD1245" w:rsidP="009402ED">
      <w:pPr>
        <w:spacing w:after="120" w:line="240" w:lineRule="auto"/>
        <w:jc w:val="both"/>
        <w:rPr>
          <w:rFonts w:cstheme="minorHAnsi"/>
        </w:rPr>
      </w:pPr>
      <w:r w:rsidRPr="00BD1245">
        <w:rPr>
          <w:rFonts w:cstheme="minorHAnsi"/>
        </w:rPr>
        <w:t>Basicamente três tipos de áreas degradadas podem ser geradas pela implantação das obras de saneamento, além da própria faixa de execução das obras: áreas de empréstimos de materiais naturais (eventualmente necessários para aterros, revestimento de estradas de serviço ou preenchimento de valas); bota-foras; e local do canteiro de obras.</w:t>
      </w:r>
    </w:p>
    <w:p w:rsidR="00BD1245" w:rsidRPr="00BD1245" w:rsidRDefault="00BD1245" w:rsidP="009402ED">
      <w:pPr>
        <w:spacing w:after="120" w:line="240" w:lineRule="auto"/>
        <w:jc w:val="both"/>
        <w:rPr>
          <w:rFonts w:cstheme="minorHAnsi"/>
        </w:rPr>
      </w:pPr>
      <w:r w:rsidRPr="00BD1245">
        <w:rPr>
          <w:rFonts w:cstheme="minorHAnsi"/>
        </w:rPr>
        <w:t>Essas áreas, ao término da construção, deverão ser trabalhadas de modo que as suas novas condições situem-se próximas às condições anteriores à intervenção, procurando-se devolver a esses locais o equilíbrio dos processos ambientais ali atuantes anteriormente, ou permitir a possibilidade de novos usos.</w:t>
      </w:r>
    </w:p>
    <w:p w:rsidR="00BD1245" w:rsidRPr="00BD1245" w:rsidRDefault="00BD1245" w:rsidP="009402ED">
      <w:pPr>
        <w:spacing w:after="120" w:line="240" w:lineRule="auto"/>
        <w:jc w:val="both"/>
        <w:rPr>
          <w:rFonts w:cstheme="minorHAnsi"/>
        </w:rPr>
      </w:pPr>
      <w:r w:rsidRPr="00BD1245">
        <w:rPr>
          <w:rFonts w:cstheme="minorHAnsi"/>
        </w:rPr>
        <w:t>As obras de empréstimo a serem porventura exploradas para a construção de unidades do sistema devem ser feitas de forma gradativa, à medida que se necessitar do material. Com isso evitam-se desmatamentos, com a conseqüente exposição do solo a processos erosivos, de extensas áreas às vezes desnecessárias.</w:t>
      </w:r>
    </w:p>
    <w:p w:rsidR="00BD1245" w:rsidRPr="00BD1245" w:rsidRDefault="00BD1245" w:rsidP="009402ED">
      <w:pPr>
        <w:spacing w:after="120" w:line="240" w:lineRule="auto"/>
        <w:jc w:val="both"/>
        <w:rPr>
          <w:rFonts w:cstheme="minorHAnsi"/>
        </w:rPr>
      </w:pPr>
      <w:r w:rsidRPr="00BD1245">
        <w:rPr>
          <w:rFonts w:cstheme="minorHAnsi"/>
        </w:rPr>
        <w:t>É preciso normatizar e orientar a utilização e a recuperação das áreas de exploração de material de empréstimo e promover a recuperação das áreas que se encontram degradadas ou que forem devastadas pela realização das obras.</w:t>
      </w:r>
    </w:p>
    <w:p w:rsidR="00BD1245" w:rsidRPr="00BD1245" w:rsidRDefault="00BD1245" w:rsidP="009402ED">
      <w:pPr>
        <w:spacing w:after="120" w:line="240" w:lineRule="auto"/>
        <w:jc w:val="both"/>
        <w:rPr>
          <w:rFonts w:cstheme="minorHAnsi"/>
        </w:rPr>
      </w:pPr>
      <w:r w:rsidRPr="00BD1245">
        <w:rPr>
          <w:rFonts w:cstheme="minorHAnsi"/>
        </w:rPr>
        <w:t>Com o intuito de reduzir ao mínimo o carreamento de sedimentos para as áreas circunvizinhas às jazidas, evitando assim turbidez e assoreamento dos cursos d’água, deve ser implementado um sistema de drenagem, antes da operação das mesmas, que possibilite a retenção destes sedimentos dentro da área das jazidas.</w:t>
      </w:r>
    </w:p>
    <w:p w:rsidR="00BD1245" w:rsidRPr="00BD1245" w:rsidRDefault="00BD1245" w:rsidP="009402ED">
      <w:pPr>
        <w:spacing w:after="120" w:line="240" w:lineRule="auto"/>
        <w:jc w:val="both"/>
        <w:rPr>
          <w:rFonts w:cstheme="minorHAnsi"/>
        </w:rPr>
      </w:pPr>
      <w:r w:rsidRPr="00BD1245">
        <w:rPr>
          <w:rFonts w:cstheme="minorHAnsi"/>
        </w:rPr>
        <w:t>Todos os sistemas de encostas tais como taludes das frentes de lavras, das encostas marginais, dos locais de deposição de rejeitos e dos cortes de estradas, devem ser protegidos, desviando-se as águas por meio de canaletas.</w:t>
      </w:r>
    </w:p>
    <w:p w:rsidR="00BD1245" w:rsidRPr="00BD1245" w:rsidRDefault="00BD1245" w:rsidP="009402ED">
      <w:pPr>
        <w:spacing w:after="120" w:line="240" w:lineRule="auto"/>
        <w:jc w:val="both"/>
        <w:rPr>
          <w:rFonts w:cstheme="minorHAnsi"/>
        </w:rPr>
      </w:pPr>
      <w:r w:rsidRPr="00BD1245">
        <w:rPr>
          <w:rFonts w:cstheme="minorHAnsi"/>
        </w:rPr>
        <w:t>Devem também ser abertas canaletas circundando as áreas a serem mineradas, evitando com isso que águas pluviais de áreas vizinhas venham atingir as jazidas, carregando mais sedimentos.</w:t>
      </w:r>
    </w:p>
    <w:p w:rsidR="00BD1245" w:rsidRPr="00BD1245" w:rsidRDefault="00BD1245" w:rsidP="009402ED">
      <w:pPr>
        <w:spacing w:after="120" w:line="240" w:lineRule="auto"/>
        <w:jc w:val="both"/>
        <w:rPr>
          <w:rFonts w:cstheme="minorHAnsi"/>
        </w:rPr>
      </w:pPr>
      <w:r w:rsidRPr="00BD1245">
        <w:rPr>
          <w:rFonts w:cstheme="minorHAnsi"/>
        </w:rPr>
        <w:t>Durante a realização das obras, as áreas desmatadas devem ser temporariamente cobertas com palhas, folhas, lascas de madeira, ou similares, de forma a protegê-las contra a erosão do solo. Sempre que possível deve-se preservar os caminhos naturais de água. Se não, devem ser executadas obras corretivas, temporárias ou permanentes, de drenagem e acumulação da água, tais como: valetas, canais de escoamento, diques, terraços, bacias de retenção, etc. Essas obras objetivam evitar os estragos causadas pelo escoamento descontrolado da água.</w:t>
      </w:r>
    </w:p>
    <w:p w:rsidR="00BD1245" w:rsidRPr="00E247F5" w:rsidRDefault="00BD1245" w:rsidP="009402ED">
      <w:pPr>
        <w:spacing w:after="120" w:line="240" w:lineRule="auto"/>
        <w:jc w:val="both"/>
        <w:rPr>
          <w:rFonts w:cstheme="minorHAnsi"/>
          <w:b/>
        </w:rPr>
      </w:pPr>
      <w:bookmarkStart w:id="187" w:name="_Toc50350493"/>
      <w:bookmarkStart w:id="188" w:name="_Toc56590797"/>
      <w:bookmarkStart w:id="189" w:name="_Toc167784853"/>
      <w:bookmarkStart w:id="190" w:name="_Toc279401140"/>
      <w:bookmarkStart w:id="191" w:name="_Toc292788951"/>
      <w:bookmarkStart w:id="192" w:name="_Toc292789163"/>
      <w:r w:rsidRPr="00E247F5">
        <w:rPr>
          <w:rFonts w:cstheme="minorHAnsi"/>
          <w:b/>
        </w:rPr>
        <w:t>8.1. Exploração de jazidas</w:t>
      </w:r>
      <w:bookmarkEnd w:id="187"/>
      <w:bookmarkEnd w:id="188"/>
      <w:bookmarkEnd w:id="189"/>
      <w:bookmarkEnd w:id="190"/>
      <w:bookmarkEnd w:id="191"/>
      <w:bookmarkEnd w:id="192"/>
    </w:p>
    <w:p w:rsidR="00BD1245" w:rsidRPr="00BD1245" w:rsidRDefault="00BD1245" w:rsidP="009402ED">
      <w:pPr>
        <w:spacing w:after="120" w:line="240" w:lineRule="auto"/>
        <w:jc w:val="both"/>
        <w:rPr>
          <w:rFonts w:cstheme="minorHAnsi"/>
        </w:rPr>
      </w:pPr>
      <w:r w:rsidRPr="00BD1245">
        <w:rPr>
          <w:rFonts w:cstheme="minorHAnsi"/>
        </w:rPr>
        <w:t>Para os casos de necessidade de importação de materiais de empréstimo para a implantação de vias e parques, melhorias das estradas de acesso, preenchimento ou recobrimento de valas e implantação de dispositivos de controle de erosão (leiras em nível), a exploração desses materiais deve ter a aprovação prévia do proprietário da área onde se localiza a jazida, bem como ser licenciada pelos órgãos ambientais competentes.</w:t>
      </w:r>
    </w:p>
    <w:p w:rsidR="00BD1245" w:rsidRPr="00BD1245" w:rsidRDefault="00BD1245" w:rsidP="009402ED">
      <w:pPr>
        <w:spacing w:after="120" w:line="240" w:lineRule="auto"/>
        <w:jc w:val="both"/>
        <w:rPr>
          <w:rFonts w:cstheme="minorHAnsi"/>
        </w:rPr>
      </w:pPr>
      <w:r w:rsidRPr="00BD1245">
        <w:rPr>
          <w:rFonts w:cstheme="minorHAnsi"/>
        </w:rPr>
        <w:t>As atividades de extração deverão ser acompanhadas pelo Supervisor Ambiental, visando a manutenção da qualidade ambiental da área e a compensação e atenuação das adversidades geradas.</w:t>
      </w:r>
    </w:p>
    <w:p w:rsidR="00BD1245" w:rsidRPr="00E247F5" w:rsidRDefault="00BD1245" w:rsidP="009402ED">
      <w:pPr>
        <w:spacing w:after="120" w:line="240" w:lineRule="auto"/>
        <w:jc w:val="both"/>
        <w:rPr>
          <w:rFonts w:cstheme="minorHAnsi"/>
          <w:b/>
          <w:u w:val="single"/>
        </w:rPr>
      </w:pPr>
      <w:bookmarkStart w:id="193" w:name="_Toc279401141"/>
      <w:bookmarkStart w:id="194" w:name="_Toc292788952"/>
      <w:bookmarkStart w:id="195" w:name="_Toc292789164"/>
      <w:r w:rsidRPr="00E247F5">
        <w:rPr>
          <w:rFonts w:cstheme="minorHAnsi"/>
          <w:b/>
          <w:u w:val="single"/>
        </w:rPr>
        <w:t>Delimitação da área a ser explorada</w:t>
      </w:r>
      <w:bookmarkEnd w:id="193"/>
      <w:bookmarkEnd w:id="194"/>
      <w:bookmarkEnd w:id="195"/>
    </w:p>
    <w:p w:rsidR="00BD1245" w:rsidRPr="00BD1245" w:rsidRDefault="00BD1245" w:rsidP="009402ED">
      <w:pPr>
        <w:spacing w:after="120" w:line="240" w:lineRule="auto"/>
        <w:jc w:val="both"/>
        <w:rPr>
          <w:rFonts w:cstheme="minorHAnsi"/>
        </w:rPr>
      </w:pPr>
      <w:r w:rsidRPr="00BD1245">
        <w:rPr>
          <w:rFonts w:cstheme="minorHAnsi"/>
        </w:rPr>
        <w:t>A identificação das diversas jazidas de diferentes materiais naturais e sua cubagem (quantificação do material explorável) deve ter sido feita em fase anterior ao início de execução das obras (Projeto Executivo). Na fase de execução de obras, trata-se de definir topograficamente e marcar, no terreno, a extensão da área de extração, em cada trecho.</w:t>
      </w:r>
    </w:p>
    <w:p w:rsidR="00BD1245" w:rsidRPr="00BD1245" w:rsidRDefault="00BD1245" w:rsidP="009402ED">
      <w:pPr>
        <w:spacing w:after="120" w:line="240" w:lineRule="auto"/>
        <w:jc w:val="both"/>
        <w:rPr>
          <w:rFonts w:cstheme="minorHAnsi"/>
        </w:rPr>
      </w:pPr>
      <w:r w:rsidRPr="00BD1245">
        <w:rPr>
          <w:rFonts w:cstheme="minorHAnsi"/>
        </w:rPr>
        <w:t>A seleção das áreas de jazidas a serem exploradas são feitas pela construtora e aprovadas pela Supervisão, em função das distâncias de transporte até o local de utilização do material. No planejamento prévio das obras já se saberá qual o volume a ser retirado de cada jazida e, conseqüentemente, a extensão da superfície a ser alterada. Pode ocorrer alguma diferença entre os volumes necessários e disponíveis planejados e a real execução, em função de condições do solo que só são observadas durante a execução, mas essas diferenças geralmente não são significativas.</w:t>
      </w:r>
    </w:p>
    <w:p w:rsidR="00BD1245" w:rsidRPr="00BD1245" w:rsidRDefault="00BD1245" w:rsidP="009402ED">
      <w:pPr>
        <w:spacing w:after="120" w:line="240" w:lineRule="auto"/>
        <w:jc w:val="both"/>
        <w:rPr>
          <w:rFonts w:cstheme="minorHAnsi"/>
        </w:rPr>
      </w:pPr>
      <w:r w:rsidRPr="00BD1245">
        <w:rPr>
          <w:rFonts w:cstheme="minorHAnsi"/>
        </w:rPr>
        <w:t>De qualquer forma, é importante que cada jazida seja claramente delimitada em campo, pois, da mesma forma que não se deve pagar por um volume não utilizado, também não se deve alterar uma superfície sem motivo. Deve-se sempre respeitar as áreas de interesse ecológico (áreas em bom estado de conservação natural e áreas de preservação permanente), evitando-se, sempre que possível, alterar as condições naturais desses ambientes.</w:t>
      </w:r>
    </w:p>
    <w:p w:rsidR="00BD1245" w:rsidRPr="00E247F5" w:rsidRDefault="00BD1245" w:rsidP="009402ED">
      <w:pPr>
        <w:spacing w:after="120" w:line="240" w:lineRule="auto"/>
        <w:jc w:val="both"/>
        <w:rPr>
          <w:rFonts w:cstheme="minorHAnsi"/>
          <w:b/>
          <w:u w:val="single"/>
        </w:rPr>
      </w:pPr>
      <w:bookmarkStart w:id="196" w:name="_Toc279401142"/>
      <w:bookmarkStart w:id="197" w:name="_Toc292788953"/>
      <w:bookmarkStart w:id="198" w:name="_Toc292789165"/>
      <w:r w:rsidRPr="00E247F5">
        <w:rPr>
          <w:rFonts w:cstheme="minorHAnsi"/>
          <w:b/>
          <w:u w:val="single"/>
        </w:rPr>
        <w:t>Desmatamento das áreas a serem exploradas (limpeza do terreno)</w:t>
      </w:r>
      <w:bookmarkEnd w:id="196"/>
      <w:bookmarkEnd w:id="197"/>
      <w:bookmarkEnd w:id="198"/>
    </w:p>
    <w:p w:rsidR="00BD1245" w:rsidRPr="00BD1245" w:rsidRDefault="00BD1245" w:rsidP="009402ED">
      <w:pPr>
        <w:spacing w:after="120" w:line="240" w:lineRule="auto"/>
        <w:jc w:val="both"/>
        <w:rPr>
          <w:rFonts w:cstheme="minorHAnsi"/>
        </w:rPr>
      </w:pPr>
      <w:r w:rsidRPr="00BD1245">
        <w:rPr>
          <w:rFonts w:cstheme="minorHAnsi"/>
        </w:rPr>
        <w:t>A cobertura vegetal deverá ser removida somente na área prevista e delimitada para exploração, onde ocorrerá a decapagem do estéril, e em período imediatamente precedente a essa operação, de forma que logo após o desmatamento ocorra a decapagem. A retirada da vegetação deverá ocorrer na medida em que for havendo necessidade de se explorar cada jazida, evitando-se o desmatamento de várias jazidas em um mesmo período. Os cuidados nessa fase são:</w:t>
      </w:r>
    </w:p>
    <w:p w:rsidR="00BD1245" w:rsidRPr="00DC50CA" w:rsidRDefault="00BD1245" w:rsidP="003F0905">
      <w:pPr>
        <w:pStyle w:val="ListParagraph"/>
        <w:numPr>
          <w:ilvl w:val="0"/>
          <w:numId w:val="53"/>
        </w:numPr>
        <w:spacing w:after="120" w:line="240" w:lineRule="auto"/>
        <w:jc w:val="both"/>
        <w:rPr>
          <w:rFonts w:cstheme="minorHAnsi"/>
        </w:rPr>
      </w:pPr>
      <w:r w:rsidRPr="00DC50CA">
        <w:rPr>
          <w:rFonts w:cstheme="minorHAnsi"/>
        </w:rPr>
        <w:t>Delimitar a área a ser desmatada e a área onde será feita a estocagem do solo superficial, para posterior recuperação das áreas alteradas.</w:t>
      </w:r>
    </w:p>
    <w:p w:rsidR="00BD1245" w:rsidRPr="00DC50CA" w:rsidRDefault="00BD1245" w:rsidP="003F0905">
      <w:pPr>
        <w:pStyle w:val="ListParagraph"/>
        <w:numPr>
          <w:ilvl w:val="0"/>
          <w:numId w:val="53"/>
        </w:numPr>
        <w:spacing w:after="120" w:line="240" w:lineRule="auto"/>
        <w:jc w:val="both"/>
        <w:rPr>
          <w:rFonts w:cstheme="minorHAnsi"/>
        </w:rPr>
      </w:pPr>
      <w:r w:rsidRPr="00DC50CA">
        <w:rPr>
          <w:rFonts w:cstheme="minorHAnsi"/>
        </w:rPr>
        <w:t>Orientar os operários quanto aos processos de retirada da vegetação, no sentido de reaproveitar os restolhos vegetais.</w:t>
      </w:r>
    </w:p>
    <w:p w:rsidR="00BD1245" w:rsidRPr="00DC50CA" w:rsidRDefault="00BD1245" w:rsidP="003F0905">
      <w:pPr>
        <w:pStyle w:val="ListParagraph"/>
        <w:numPr>
          <w:ilvl w:val="0"/>
          <w:numId w:val="53"/>
        </w:numPr>
        <w:spacing w:after="120" w:line="240" w:lineRule="auto"/>
        <w:jc w:val="both"/>
        <w:rPr>
          <w:rFonts w:cstheme="minorHAnsi"/>
        </w:rPr>
      </w:pPr>
      <w:r w:rsidRPr="00DC50CA">
        <w:rPr>
          <w:rFonts w:cstheme="minorHAnsi"/>
        </w:rPr>
        <w:t>Evitar a queima da cobertura vegetal, encontrando destino para os troncos vegetais que forem cortados e estocar quando possível os restolhos vegetais juntamente com o solo, para utilização futura na reabilitação de áreas degradadas.</w:t>
      </w:r>
    </w:p>
    <w:p w:rsidR="00BD1245" w:rsidRPr="00DC50CA" w:rsidRDefault="00BD1245" w:rsidP="009402ED">
      <w:pPr>
        <w:spacing w:after="120" w:line="240" w:lineRule="auto"/>
        <w:jc w:val="both"/>
        <w:rPr>
          <w:rFonts w:cstheme="minorHAnsi"/>
          <w:b/>
          <w:u w:val="single"/>
        </w:rPr>
      </w:pPr>
      <w:bookmarkStart w:id="199" w:name="_Toc279401143"/>
      <w:bookmarkStart w:id="200" w:name="_Toc292788954"/>
      <w:bookmarkStart w:id="201" w:name="_Toc292789166"/>
      <w:r w:rsidRPr="00DC50CA">
        <w:rPr>
          <w:rFonts w:cstheme="minorHAnsi"/>
          <w:b/>
          <w:u w:val="single"/>
        </w:rPr>
        <w:t>Decapagem do estéril</w:t>
      </w:r>
      <w:bookmarkEnd w:id="199"/>
      <w:bookmarkEnd w:id="200"/>
      <w:bookmarkEnd w:id="201"/>
    </w:p>
    <w:p w:rsidR="00BD1245" w:rsidRPr="00DC50CA" w:rsidRDefault="00BD1245" w:rsidP="003F0905">
      <w:pPr>
        <w:pStyle w:val="ListParagraph"/>
        <w:numPr>
          <w:ilvl w:val="0"/>
          <w:numId w:val="54"/>
        </w:numPr>
        <w:spacing w:after="120" w:line="240" w:lineRule="auto"/>
        <w:jc w:val="both"/>
        <w:rPr>
          <w:rFonts w:cstheme="minorHAnsi"/>
        </w:rPr>
      </w:pPr>
      <w:r w:rsidRPr="00DC50CA">
        <w:rPr>
          <w:rFonts w:cstheme="minorHAnsi"/>
        </w:rPr>
        <w:t xml:space="preserve">Definir previamente a espessura do horizonte considerado como solo fértil, quando este existir, e fazer a remoção dessa camada para as áreas delimitadas para a estocagem. A camada de solo fértil compreende, em geral, uma espessura de até </w:t>
      </w:r>
      <w:smartTag w:uri="urn:schemas-microsoft-com:office:smarttags" w:element="metricconverter">
        <w:smartTagPr>
          <w:attr w:name="ProductID" w:val="30 cm"/>
        </w:smartTagPr>
        <w:r w:rsidRPr="00DC50CA">
          <w:rPr>
            <w:rFonts w:cstheme="minorHAnsi"/>
          </w:rPr>
          <w:t>30 cm</w:t>
        </w:r>
      </w:smartTag>
      <w:r w:rsidRPr="00DC50CA">
        <w:rPr>
          <w:rFonts w:cstheme="minorHAnsi"/>
        </w:rPr>
        <w:t xml:space="preserve"> (pode ser bem menor), onde se concentram as maiores quantidades de matéria orgânica e a atividade biológica do solo. </w:t>
      </w:r>
    </w:p>
    <w:p w:rsidR="00BD1245" w:rsidRPr="00DC50CA" w:rsidRDefault="00BD1245" w:rsidP="003F0905">
      <w:pPr>
        <w:pStyle w:val="ListParagraph"/>
        <w:numPr>
          <w:ilvl w:val="0"/>
          <w:numId w:val="54"/>
        </w:numPr>
        <w:spacing w:after="120" w:line="240" w:lineRule="auto"/>
        <w:jc w:val="both"/>
        <w:rPr>
          <w:rFonts w:cstheme="minorHAnsi"/>
        </w:rPr>
      </w:pPr>
      <w:r w:rsidRPr="00DC50CA">
        <w:rPr>
          <w:rFonts w:cstheme="minorHAnsi"/>
        </w:rPr>
        <w:t>Orientar os trabalhos de decapagem em função da espessura do capeamento de solo orgânico.</w:t>
      </w:r>
    </w:p>
    <w:p w:rsidR="00BD1245" w:rsidRPr="00DC50CA" w:rsidRDefault="00BD1245" w:rsidP="003F0905">
      <w:pPr>
        <w:pStyle w:val="ListParagraph"/>
        <w:numPr>
          <w:ilvl w:val="0"/>
          <w:numId w:val="54"/>
        </w:numPr>
        <w:spacing w:after="120" w:line="240" w:lineRule="auto"/>
        <w:jc w:val="both"/>
        <w:rPr>
          <w:rFonts w:cstheme="minorHAnsi"/>
        </w:rPr>
      </w:pPr>
      <w:r w:rsidRPr="00DC50CA">
        <w:rPr>
          <w:rFonts w:cstheme="minorHAnsi"/>
        </w:rPr>
        <w:t>O solo fértil removido e estocado deverá ser conservado para uso posterior nos setores degradados a serem reabilitados, podendo ser utilizado também na cobertura da superfície final do bota-fora.</w:t>
      </w:r>
    </w:p>
    <w:p w:rsidR="00BD1245" w:rsidRPr="00DC50CA" w:rsidRDefault="00BD1245" w:rsidP="009402ED">
      <w:pPr>
        <w:spacing w:after="120" w:line="240" w:lineRule="auto"/>
        <w:jc w:val="both"/>
        <w:rPr>
          <w:rFonts w:cstheme="minorHAnsi"/>
          <w:b/>
          <w:u w:val="single"/>
        </w:rPr>
      </w:pPr>
      <w:bookmarkStart w:id="202" w:name="_Toc279401144"/>
      <w:bookmarkStart w:id="203" w:name="_Toc292788955"/>
      <w:bookmarkStart w:id="204" w:name="_Toc292789167"/>
      <w:r w:rsidRPr="00DC50CA">
        <w:rPr>
          <w:rFonts w:cstheme="minorHAnsi"/>
          <w:b/>
          <w:u w:val="single"/>
        </w:rPr>
        <w:t>Estocagem do solo</w:t>
      </w:r>
      <w:bookmarkEnd w:id="202"/>
      <w:bookmarkEnd w:id="203"/>
      <w:bookmarkEnd w:id="204"/>
    </w:p>
    <w:p w:rsidR="00BD1245" w:rsidRPr="00BD1245" w:rsidRDefault="00BD1245" w:rsidP="009402ED">
      <w:pPr>
        <w:spacing w:after="120" w:line="240" w:lineRule="auto"/>
        <w:jc w:val="both"/>
        <w:rPr>
          <w:rFonts w:cstheme="minorHAnsi"/>
        </w:rPr>
      </w:pPr>
      <w:r w:rsidRPr="00BD1245">
        <w:rPr>
          <w:rFonts w:cstheme="minorHAnsi"/>
        </w:rPr>
        <w:t xml:space="preserve">Para a estocagem do solo fértil, é recomendável fazer o depósito em local plano, formando pilhas regulares não superiores a </w:t>
      </w:r>
      <w:smartTag w:uri="urn:schemas-microsoft-com:office:smarttags" w:element="metricconverter">
        <w:smartTagPr>
          <w:attr w:name="ProductID" w:val="2 metros"/>
        </w:smartTagPr>
        <w:r w:rsidRPr="00BD1245">
          <w:rPr>
            <w:rFonts w:cstheme="minorHAnsi"/>
          </w:rPr>
          <w:t>2 metros</w:t>
        </w:r>
      </w:smartTag>
      <w:r w:rsidRPr="00BD1245">
        <w:rPr>
          <w:rFonts w:cstheme="minorHAnsi"/>
        </w:rPr>
        <w:t xml:space="preserve"> de altura. No sentido de prevenir a erosão e o carreamento de partículas mais finas, a base da pilha deverá ser protegida com troncos vegetais (do desmatamento da própria área) e toda sua superfície deverá ser recoberta com restolhos vegetais;</w:t>
      </w:r>
    </w:p>
    <w:p w:rsidR="00BD1245" w:rsidRPr="00BD1245" w:rsidRDefault="00BD1245" w:rsidP="009402ED">
      <w:pPr>
        <w:spacing w:after="120" w:line="240" w:lineRule="auto"/>
        <w:jc w:val="both"/>
        <w:rPr>
          <w:rFonts w:cstheme="minorHAnsi"/>
        </w:rPr>
      </w:pPr>
      <w:r w:rsidRPr="00BD1245">
        <w:rPr>
          <w:rFonts w:cstheme="minorHAnsi"/>
        </w:rPr>
        <w:t>Procurar não alterar as características do solo removido, evitando a compactação do material. O revolvimento periódico do solo irá facilitar o processo de aeração promovendo uma melhor atividade biológica, o que aumenta a sua fertilidade.</w:t>
      </w:r>
    </w:p>
    <w:p w:rsidR="00BD1245" w:rsidRPr="00DC50CA" w:rsidRDefault="00BD1245" w:rsidP="009402ED">
      <w:pPr>
        <w:spacing w:after="120" w:line="240" w:lineRule="auto"/>
        <w:jc w:val="both"/>
        <w:rPr>
          <w:rFonts w:cstheme="minorHAnsi"/>
          <w:b/>
          <w:u w:val="single"/>
        </w:rPr>
      </w:pPr>
      <w:bookmarkStart w:id="205" w:name="_Toc279401145"/>
      <w:bookmarkStart w:id="206" w:name="_Toc292788956"/>
      <w:bookmarkStart w:id="207" w:name="_Toc292789168"/>
      <w:r w:rsidRPr="00DC50CA">
        <w:rPr>
          <w:rFonts w:cstheme="minorHAnsi"/>
          <w:b/>
          <w:u w:val="single"/>
        </w:rPr>
        <w:t>Escavação</w:t>
      </w:r>
      <w:bookmarkEnd w:id="205"/>
      <w:bookmarkEnd w:id="206"/>
      <w:bookmarkEnd w:id="207"/>
    </w:p>
    <w:p w:rsidR="00BD1245" w:rsidRPr="00DC50CA" w:rsidRDefault="00BD1245" w:rsidP="003F0905">
      <w:pPr>
        <w:pStyle w:val="ListParagraph"/>
        <w:numPr>
          <w:ilvl w:val="0"/>
          <w:numId w:val="55"/>
        </w:numPr>
        <w:spacing w:after="120" w:line="240" w:lineRule="auto"/>
        <w:jc w:val="both"/>
        <w:rPr>
          <w:rFonts w:cstheme="minorHAnsi"/>
        </w:rPr>
      </w:pPr>
      <w:r w:rsidRPr="00DC50CA">
        <w:rPr>
          <w:rFonts w:cstheme="minorHAnsi"/>
        </w:rPr>
        <w:t>Sinalizar e cercar as áreas em exploração para evitar acidentes com pessoas ou animais. A área deverá permanecer cercada com estacas de madeira e arame farpado.</w:t>
      </w:r>
    </w:p>
    <w:p w:rsidR="00BD1245" w:rsidRPr="00DC50CA" w:rsidRDefault="00BD1245" w:rsidP="003F0905">
      <w:pPr>
        <w:pStyle w:val="ListParagraph"/>
        <w:numPr>
          <w:ilvl w:val="0"/>
          <w:numId w:val="55"/>
        </w:numPr>
        <w:spacing w:after="120" w:line="240" w:lineRule="auto"/>
        <w:jc w:val="both"/>
        <w:rPr>
          <w:rFonts w:cstheme="minorHAnsi"/>
        </w:rPr>
      </w:pPr>
      <w:r w:rsidRPr="00DC50CA">
        <w:rPr>
          <w:rFonts w:cstheme="minorHAnsi"/>
        </w:rPr>
        <w:t>Durante a operação da lavra, os trabalhadores deverão usar equipamentos de proteção individual (luvas, botas, capacetes e óculos de proteção e máscara contra poeiras).</w:t>
      </w:r>
    </w:p>
    <w:p w:rsidR="00BD1245" w:rsidRPr="00DC50CA" w:rsidRDefault="00BD1245" w:rsidP="009402ED">
      <w:pPr>
        <w:spacing w:after="120" w:line="240" w:lineRule="auto"/>
        <w:jc w:val="both"/>
        <w:rPr>
          <w:rFonts w:cstheme="minorHAnsi"/>
          <w:b/>
          <w:u w:val="single"/>
        </w:rPr>
      </w:pPr>
      <w:bookmarkStart w:id="208" w:name="_Toc279401146"/>
      <w:bookmarkStart w:id="209" w:name="_Toc292788957"/>
      <w:bookmarkStart w:id="210" w:name="_Toc292789169"/>
      <w:r w:rsidRPr="00DC50CA">
        <w:rPr>
          <w:rFonts w:cstheme="minorHAnsi"/>
          <w:b/>
          <w:u w:val="single"/>
        </w:rPr>
        <w:t>Transporte de materiais</w:t>
      </w:r>
      <w:bookmarkEnd w:id="208"/>
      <w:bookmarkEnd w:id="209"/>
      <w:bookmarkEnd w:id="210"/>
    </w:p>
    <w:p w:rsidR="00BD1245" w:rsidRPr="00BD1245" w:rsidRDefault="00BD1245" w:rsidP="009402ED">
      <w:pPr>
        <w:spacing w:after="120" w:line="240" w:lineRule="auto"/>
        <w:jc w:val="both"/>
        <w:rPr>
          <w:rFonts w:cstheme="minorHAnsi"/>
        </w:rPr>
      </w:pPr>
      <w:r w:rsidRPr="00BD1245">
        <w:rPr>
          <w:rFonts w:cstheme="minorHAnsi"/>
        </w:rPr>
        <w:t>Durante o transporte dos materiais até a área de utilização ou até os depósitos de estocagem, atenção especial deverá ser dada às estradas de serviço utilizadas, controlando a velocidade dos veículos e sinalizando as pistas para evitar acidentes com outros usuários. Também deve-se recuperar eventuais trechos deteriorados da estrada e fazer o controle da manutenção e regulagem periódica dos caminhões como forma de evitar emissões abusivas de ruídos e gases. Deve-se, ainda, controlar a poeira durante a estiagem através da aspersão de água nos acessos dentro da área do projeto. As cargas de material terroso devem ser transportadas com coberturas de lona.</w:t>
      </w:r>
    </w:p>
    <w:p w:rsidR="00BD1245" w:rsidRPr="00DC50CA" w:rsidRDefault="00BD1245" w:rsidP="009402ED">
      <w:pPr>
        <w:spacing w:after="120" w:line="240" w:lineRule="auto"/>
        <w:jc w:val="both"/>
        <w:rPr>
          <w:rFonts w:cstheme="minorHAnsi"/>
          <w:b/>
          <w:u w:val="single"/>
        </w:rPr>
      </w:pPr>
      <w:bookmarkStart w:id="211" w:name="_Toc279401147"/>
      <w:bookmarkStart w:id="212" w:name="_Toc292788958"/>
      <w:bookmarkStart w:id="213" w:name="_Toc292789170"/>
      <w:r w:rsidRPr="00DC50CA">
        <w:rPr>
          <w:rFonts w:cstheme="minorHAnsi"/>
          <w:b/>
          <w:u w:val="single"/>
        </w:rPr>
        <w:t>Drenagem superficial</w:t>
      </w:r>
      <w:bookmarkEnd w:id="211"/>
      <w:bookmarkEnd w:id="212"/>
      <w:bookmarkEnd w:id="213"/>
    </w:p>
    <w:p w:rsidR="00BD1245" w:rsidRPr="00BD1245" w:rsidRDefault="00BD1245" w:rsidP="009402ED">
      <w:pPr>
        <w:spacing w:after="120" w:line="240" w:lineRule="auto"/>
        <w:jc w:val="both"/>
        <w:rPr>
          <w:rFonts w:cstheme="minorHAnsi"/>
        </w:rPr>
      </w:pPr>
      <w:r w:rsidRPr="00BD1245">
        <w:rPr>
          <w:rFonts w:cstheme="minorHAnsi"/>
        </w:rPr>
        <w:t>Os trabalhos de drenagem superficial das áreas a serem exploradas se farão necessários somente se a operação ocorrer durante o período chuvoso, de forma que o objetivo principal da drenagem superficial nesse caso será o de facilitar os trabalhos de exploração, evitando que as áreas a serem exploradas fiquem submersas.</w:t>
      </w:r>
    </w:p>
    <w:p w:rsidR="00BD1245" w:rsidRPr="00BD1245" w:rsidRDefault="00BD1245" w:rsidP="009402ED">
      <w:pPr>
        <w:spacing w:after="120" w:line="240" w:lineRule="auto"/>
        <w:jc w:val="both"/>
        <w:rPr>
          <w:rFonts w:cstheme="minorHAnsi"/>
        </w:rPr>
      </w:pPr>
      <w:r w:rsidRPr="00BD1245">
        <w:rPr>
          <w:rFonts w:cstheme="minorHAnsi"/>
        </w:rPr>
        <w:t>Nas jazidas de solo, durante o período chuvoso, deverão ser abertas valetas de drenagem no entorno da área de exploração visando controlar e evitar o fluxo superficial para dentro da escavação.</w:t>
      </w:r>
    </w:p>
    <w:p w:rsidR="00BD1245" w:rsidRPr="00BD1245" w:rsidRDefault="00BD1245" w:rsidP="009402ED">
      <w:pPr>
        <w:spacing w:after="120" w:line="240" w:lineRule="auto"/>
        <w:jc w:val="both"/>
        <w:rPr>
          <w:rFonts w:cstheme="minorHAnsi"/>
        </w:rPr>
      </w:pPr>
      <w:r w:rsidRPr="00BD1245">
        <w:rPr>
          <w:rFonts w:cstheme="minorHAnsi"/>
        </w:rPr>
        <w:t>As pilhas de estoque de solo acumulado devem ser protegidas, tanto em suas bases como na superfície. Deve-se colocar na base das pilhas troncos de madeiras e recobri-las com restolhos vegetais, evitando-se o carreamento e transporte de sedimentos.</w:t>
      </w:r>
    </w:p>
    <w:p w:rsidR="00DC50CA" w:rsidRDefault="00DC50CA" w:rsidP="009402ED">
      <w:pPr>
        <w:spacing w:after="120" w:line="240" w:lineRule="auto"/>
        <w:jc w:val="both"/>
        <w:rPr>
          <w:rFonts w:cstheme="minorHAnsi"/>
          <w:b/>
          <w:u w:val="single"/>
        </w:rPr>
      </w:pPr>
      <w:bookmarkStart w:id="214" w:name="_Toc449360957"/>
      <w:bookmarkStart w:id="215" w:name="_Toc450531018"/>
      <w:bookmarkStart w:id="216" w:name="_Toc43810762"/>
      <w:bookmarkStart w:id="217" w:name="_Toc50350494"/>
      <w:bookmarkStart w:id="218" w:name="_Toc56590798"/>
      <w:bookmarkStart w:id="219" w:name="_Toc279401148"/>
      <w:bookmarkStart w:id="220" w:name="_Toc292788959"/>
      <w:bookmarkStart w:id="221" w:name="_Toc292789171"/>
    </w:p>
    <w:p w:rsidR="00DC50CA" w:rsidRDefault="00DC50CA" w:rsidP="009402ED">
      <w:pPr>
        <w:spacing w:after="120" w:line="240" w:lineRule="auto"/>
        <w:jc w:val="both"/>
        <w:rPr>
          <w:rFonts w:cstheme="minorHAnsi"/>
          <w:b/>
          <w:u w:val="single"/>
        </w:rPr>
      </w:pPr>
    </w:p>
    <w:p w:rsidR="00BD1245" w:rsidRPr="00DC50CA" w:rsidRDefault="00BD1245" w:rsidP="009402ED">
      <w:pPr>
        <w:spacing w:after="120" w:line="240" w:lineRule="auto"/>
        <w:jc w:val="both"/>
        <w:rPr>
          <w:rFonts w:cstheme="minorHAnsi"/>
          <w:b/>
          <w:u w:val="single"/>
        </w:rPr>
      </w:pPr>
      <w:r w:rsidRPr="00DC50CA">
        <w:rPr>
          <w:rFonts w:cstheme="minorHAnsi"/>
          <w:b/>
          <w:u w:val="single"/>
        </w:rPr>
        <w:t>Recuperação das Áreas Exploradas</w:t>
      </w:r>
      <w:bookmarkEnd w:id="214"/>
      <w:bookmarkEnd w:id="215"/>
      <w:bookmarkEnd w:id="216"/>
      <w:bookmarkEnd w:id="217"/>
      <w:bookmarkEnd w:id="218"/>
      <w:bookmarkEnd w:id="219"/>
      <w:bookmarkEnd w:id="220"/>
      <w:bookmarkEnd w:id="221"/>
    </w:p>
    <w:p w:rsidR="00BD1245" w:rsidRPr="00BD1245" w:rsidRDefault="00BD1245" w:rsidP="009402ED">
      <w:pPr>
        <w:spacing w:after="120" w:line="240" w:lineRule="auto"/>
        <w:jc w:val="both"/>
        <w:rPr>
          <w:rFonts w:cstheme="minorHAnsi"/>
        </w:rPr>
      </w:pPr>
      <w:r w:rsidRPr="00BD1245">
        <w:rPr>
          <w:rFonts w:cstheme="minorHAnsi"/>
        </w:rPr>
        <w:t>Para recuperação das áreas exploradas como jazidas recomenda-se a aplicação de métodos físicos e biológicos. Os métodos físicos deverão ser executados tão logo as áreas sejam exploradas e os métodos biológicos deverão ser executados no início do primeiro período chuvoso subseqüente.</w:t>
      </w:r>
    </w:p>
    <w:p w:rsidR="00BD1245" w:rsidRPr="00BD1245" w:rsidRDefault="00BD1245" w:rsidP="009402ED">
      <w:pPr>
        <w:spacing w:after="120" w:line="240" w:lineRule="auto"/>
        <w:jc w:val="both"/>
        <w:rPr>
          <w:rFonts w:cstheme="minorHAnsi"/>
        </w:rPr>
      </w:pPr>
      <w:r w:rsidRPr="00BD1245">
        <w:rPr>
          <w:rFonts w:cstheme="minorHAnsi"/>
        </w:rPr>
        <w:t>São métodos físicos recomendados:</w:t>
      </w:r>
    </w:p>
    <w:p w:rsidR="00BD1245" w:rsidRPr="00DC50CA" w:rsidRDefault="00BD1245" w:rsidP="003F0905">
      <w:pPr>
        <w:pStyle w:val="ListParagraph"/>
        <w:numPr>
          <w:ilvl w:val="0"/>
          <w:numId w:val="56"/>
        </w:numPr>
        <w:spacing w:after="120" w:line="240" w:lineRule="auto"/>
        <w:jc w:val="both"/>
        <w:rPr>
          <w:rFonts w:cstheme="minorHAnsi"/>
        </w:rPr>
      </w:pPr>
      <w:r w:rsidRPr="00DC50CA">
        <w:rPr>
          <w:rFonts w:cstheme="minorHAnsi"/>
        </w:rPr>
        <w:t>Recomposição topográfica das áreas exploradas, incluindo a eventual utilização de material de bota-fora, se houver;</w:t>
      </w:r>
    </w:p>
    <w:p w:rsidR="00BD1245" w:rsidRPr="00DC50CA" w:rsidRDefault="00BD1245" w:rsidP="003F0905">
      <w:pPr>
        <w:pStyle w:val="ListParagraph"/>
        <w:numPr>
          <w:ilvl w:val="0"/>
          <w:numId w:val="56"/>
        </w:numPr>
        <w:spacing w:after="120" w:line="240" w:lineRule="auto"/>
        <w:jc w:val="both"/>
        <w:rPr>
          <w:rFonts w:cstheme="minorHAnsi"/>
        </w:rPr>
      </w:pPr>
      <w:r w:rsidRPr="00DC50CA">
        <w:rPr>
          <w:rFonts w:cstheme="minorHAnsi"/>
        </w:rPr>
        <w:t>Sistematização dos terrenos, os quais deverão ficar com inclinação suave, compatível com a direção predominante de escoamento das áreas vizinhas, evitando-se criar locais sem escoamento natural;</w:t>
      </w:r>
    </w:p>
    <w:p w:rsidR="00BD1245" w:rsidRPr="00DC50CA" w:rsidRDefault="00BD1245" w:rsidP="003F0905">
      <w:pPr>
        <w:pStyle w:val="ListParagraph"/>
        <w:numPr>
          <w:ilvl w:val="0"/>
          <w:numId w:val="56"/>
        </w:numPr>
        <w:spacing w:after="120" w:line="240" w:lineRule="auto"/>
        <w:jc w:val="both"/>
        <w:rPr>
          <w:rFonts w:cstheme="minorHAnsi"/>
        </w:rPr>
      </w:pPr>
      <w:r w:rsidRPr="00DC50CA">
        <w:rPr>
          <w:rFonts w:cstheme="minorHAnsi"/>
        </w:rPr>
        <w:t>Leve compactação dos terrenos, para sua estabilização;</w:t>
      </w:r>
    </w:p>
    <w:p w:rsidR="00BD1245" w:rsidRPr="00DC50CA" w:rsidRDefault="00BD1245" w:rsidP="003F0905">
      <w:pPr>
        <w:pStyle w:val="ListParagraph"/>
        <w:numPr>
          <w:ilvl w:val="0"/>
          <w:numId w:val="56"/>
        </w:numPr>
        <w:spacing w:after="120" w:line="240" w:lineRule="auto"/>
        <w:jc w:val="both"/>
        <w:rPr>
          <w:rFonts w:cstheme="minorHAnsi"/>
        </w:rPr>
      </w:pPr>
      <w:r w:rsidRPr="00DC50CA">
        <w:rPr>
          <w:rFonts w:cstheme="minorHAnsi"/>
        </w:rPr>
        <w:t>Recobrimento de toda a área com a camada superficial de solo orgânico, anteriormente removida e estocada. Deverá ser colocada uma camada de solo orgânico, de forma regular, com a mesma espessura da camada original, no mínimo, obedecendo a conformação topográfica e recobrindo toda a superfície. A finalidade dessa cobertura é de reconstruir um horizonte orgânico sobre o solo depositado, contendo o húmus que propiciará a absorção dos elementos nutrientes pelas espécies vegetais a serem implantadas.</w:t>
      </w:r>
    </w:p>
    <w:p w:rsidR="00BD1245" w:rsidRPr="00BD1245" w:rsidRDefault="00BD1245" w:rsidP="009402ED">
      <w:pPr>
        <w:spacing w:after="120" w:line="240" w:lineRule="auto"/>
        <w:jc w:val="both"/>
        <w:rPr>
          <w:rFonts w:cstheme="minorHAnsi"/>
        </w:rPr>
      </w:pPr>
      <w:r w:rsidRPr="00BD1245">
        <w:rPr>
          <w:rFonts w:cstheme="minorHAnsi"/>
        </w:rPr>
        <w:t>Os métodos biológicos são as operações de revegetação das áreas recompostas topograficamente. Como o objetivo é devolver à área uma cobertura vegetal tão próxima quanto possível de sua situação original, essas operações podem ser diferenciadas, conforme seja conveniente estabelecer vegetação rasteira, arbustiva ou arbórea.</w:t>
      </w:r>
    </w:p>
    <w:p w:rsidR="00BD1245" w:rsidRPr="00BD1245" w:rsidRDefault="00BD1245" w:rsidP="009402ED">
      <w:pPr>
        <w:spacing w:after="120" w:line="240" w:lineRule="auto"/>
        <w:jc w:val="both"/>
        <w:rPr>
          <w:rFonts w:cstheme="minorHAnsi"/>
        </w:rPr>
      </w:pPr>
      <w:r w:rsidRPr="00BD1245">
        <w:rPr>
          <w:rFonts w:cstheme="minorHAnsi"/>
        </w:rPr>
        <w:t>A recomposição da cobertura vegetal, além do aspecto estético, torna possível a instalação de ciclos de nutrientes que mais tarde podem se auto-regular, sem a necessidade de intervenção externa pelo homem.</w:t>
      </w:r>
    </w:p>
    <w:p w:rsidR="00BD1245" w:rsidRPr="00BD1245" w:rsidRDefault="00BD1245" w:rsidP="009402ED">
      <w:pPr>
        <w:spacing w:after="120" w:line="240" w:lineRule="auto"/>
        <w:jc w:val="both"/>
        <w:rPr>
          <w:rFonts w:cstheme="minorHAnsi"/>
        </w:rPr>
      </w:pPr>
      <w:r w:rsidRPr="00BD1245">
        <w:rPr>
          <w:rFonts w:cstheme="minorHAnsi"/>
        </w:rPr>
        <w:t>A recuperação da cobertura vegetal é capaz de permitir e sustentar o restabelecimento da fauna nativa nos locais recuperados. Assim, após a reestruturação das paisagens naturais, espera-se ocorrer um repovoamento gradual das áreas por espécies silvestres.</w:t>
      </w:r>
    </w:p>
    <w:p w:rsidR="00BD1245" w:rsidRPr="00BD1245" w:rsidRDefault="00BD1245" w:rsidP="009402ED">
      <w:pPr>
        <w:spacing w:after="120" w:line="240" w:lineRule="auto"/>
        <w:jc w:val="both"/>
        <w:rPr>
          <w:rFonts w:cstheme="minorHAnsi"/>
        </w:rPr>
      </w:pPr>
      <w:r w:rsidRPr="00BD1245">
        <w:rPr>
          <w:rFonts w:cstheme="minorHAnsi"/>
        </w:rPr>
        <w:t>A recomposição da cobertura vegetal tem como objetivos básicos:</w:t>
      </w:r>
    </w:p>
    <w:p w:rsidR="00BD1245" w:rsidRPr="00DC50CA" w:rsidRDefault="00BD1245" w:rsidP="003F0905">
      <w:pPr>
        <w:pStyle w:val="ListParagraph"/>
        <w:numPr>
          <w:ilvl w:val="0"/>
          <w:numId w:val="57"/>
        </w:numPr>
        <w:spacing w:after="120" w:line="240" w:lineRule="auto"/>
        <w:jc w:val="both"/>
        <w:rPr>
          <w:rFonts w:cstheme="minorHAnsi"/>
        </w:rPr>
      </w:pPr>
      <w:r w:rsidRPr="00DC50CA">
        <w:rPr>
          <w:rFonts w:cstheme="minorHAnsi"/>
        </w:rPr>
        <w:t>a reintegração das áreas à paisagem dominante na região;</w:t>
      </w:r>
    </w:p>
    <w:p w:rsidR="00BD1245" w:rsidRPr="00DC50CA" w:rsidRDefault="00BD1245" w:rsidP="003F0905">
      <w:pPr>
        <w:pStyle w:val="ListParagraph"/>
        <w:numPr>
          <w:ilvl w:val="0"/>
          <w:numId w:val="57"/>
        </w:numPr>
        <w:spacing w:after="120" w:line="240" w:lineRule="auto"/>
        <w:jc w:val="both"/>
        <w:rPr>
          <w:rFonts w:cstheme="minorHAnsi"/>
        </w:rPr>
      </w:pPr>
      <w:r w:rsidRPr="00DC50CA">
        <w:rPr>
          <w:rFonts w:cstheme="minorHAnsi"/>
        </w:rPr>
        <w:t>a recomposição paisagística com características próximas à situação original;</w:t>
      </w:r>
    </w:p>
    <w:p w:rsidR="00BD1245" w:rsidRPr="00DC50CA" w:rsidRDefault="00BD1245" w:rsidP="003F0905">
      <w:pPr>
        <w:pStyle w:val="ListParagraph"/>
        <w:numPr>
          <w:ilvl w:val="0"/>
          <w:numId w:val="57"/>
        </w:numPr>
        <w:spacing w:after="120" w:line="240" w:lineRule="auto"/>
        <w:jc w:val="both"/>
        <w:rPr>
          <w:rFonts w:cstheme="minorHAnsi"/>
        </w:rPr>
      </w:pPr>
      <w:r w:rsidRPr="00DC50CA">
        <w:rPr>
          <w:rFonts w:cstheme="minorHAnsi"/>
        </w:rPr>
        <w:t>o controle dos processos erosivos;</w:t>
      </w:r>
    </w:p>
    <w:p w:rsidR="00BD1245" w:rsidRPr="00DC50CA" w:rsidRDefault="00BD1245" w:rsidP="003F0905">
      <w:pPr>
        <w:pStyle w:val="ListParagraph"/>
        <w:numPr>
          <w:ilvl w:val="0"/>
          <w:numId w:val="57"/>
        </w:numPr>
        <w:spacing w:after="120" w:line="240" w:lineRule="auto"/>
        <w:jc w:val="both"/>
        <w:rPr>
          <w:rFonts w:cstheme="minorHAnsi"/>
        </w:rPr>
      </w:pPr>
      <w:r w:rsidRPr="00DC50CA">
        <w:rPr>
          <w:rFonts w:cstheme="minorHAnsi"/>
        </w:rPr>
        <w:t>a proteção dos corpos hídricos;</w:t>
      </w:r>
    </w:p>
    <w:p w:rsidR="00BD1245" w:rsidRPr="00DC50CA" w:rsidRDefault="00BD1245" w:rsidP="003F0905">
      <w:pPr>
        <w:pStyle w:val="ListParagraph"/>
        <w:numPr>
          <w:ilvl w:val="0"/>
          <w:numId w:val="57"/>
        </w:numPr>
        <w:spacing w:after="120" w:line="240" w:lineRule="auto"/>
        <w:jc w:val="both"/>
        <w:rPr>
          <w:rFonts w:cstheme="minorHAnsi"/>
        </w:rPr>
      </w:pPr>
      <w:r w:rsidRPr="00DC50CA">
        <w:rPr>
          <w:rFonts w:cstheme="minorHAnsi"/>
        </w:rPr>
        <w:t>a recuperação da flora;</w:t>
      </w:r>
    </w:p>
    <w:p w:rsidR="00BD1245" w:rsidRPr="00DC50CA" w:rsidRDefault="00BD1245" w:rsidP="003F0905">
      <w:pPr>
        <w:pStyle w:val="ListParagraph"/>
        <w:numPr>
          <w:ilvl w:val="0"/>
          <w:numId w:val="57"/>
        </w:numPr>
        <w:spacing w:after="120" w:line="240" w:lineRule="auto"/>
        <w:jc w:val="both"/>
        <w:rPr>
          <w:rFonts w:cstheme="minorHAnsi"/>
        </w:rPr>
      </w:pPr>
      <w:r w:rsidRPr="00DC50CA">
        <w:rPr>
          <w:rFonts w:cstheme="minorHAnsi"/>
        </w:rPr>
        <w:t>Repovoamento e manutenção da fauna silvestre regional ou migratória.</w:t>
      </w:r>
    </w:p>
    <w:p w:rsidR="00BD1245" w:rsidRPr="00BD1245" w:rsidRDefault="00BD1245" w:rsidP="009402ED">
      <w:pPr>
        <w:spacing w:after="120" w:line="240" w:lineRule="auto"/>
        <w:jc w:val="both"/>
        <w:rPr>
          <w:rFonts w:cstheme="minorHAnsi"/>
        </w:rPr>
      </w:pPr>
      <w:r w:rsidRPr="00BD1245">
        <w:rPr>
          <w:rFonts w:cstheme="minorHAnsi"/>
        </w:rPr>
        <w:t>Dependendo da localização da jazida explorada – áreas de propriedade rural em uso, ou região já bastante alterada -, pode ser mais interessante o plantio de espécies forrageiras, gramíneas e leguminosas, em vez de se procurar uma recomposição vegetal próxima da condição natural mas que não se sustentaria muito tempo. Nesse caso, o objetivo é permitir e dar suporte a uma atividade econômica, juntamente com uma cobertura que proteja o solo da erosão.</w:t>
      </w:r>
    </w:p>
    <w:p w:rsidR="00BD1245" w:rsidRPr="00BD1245" w:rsidRDefault="00BD1245" w:rsidP="009402ED">
      <w:pPr>
        <w:spacing w:after="120" w:line="240" w:lineRule="auto"/>
        <w:jc w:val="both"/>
        <w:rPr>
          <w:rFonts w:cstheme="minorHAnsi"/>
        </w:rPr>
      </w:pPr>
      <w:r w:rsidRPr="00BD1245">
        <w:rPr>
          <w:rFonts w:cstheme="minorHAnsi"/>
        </w:rPr>
        <w:t>De modo geral, tanto para recuperação da condição anterior quanto para implantação de pastagens, a fixação da vegetação será mais rápida e eficiente se for feita a correção da fertilidade do solo, o que consiste em duas ações complementares: a calagem, que é a correção da acidez do solo, normalmente feita com a adição de calcário dolomítico; e a adubação, por meio da adição de nutrientes químicos ou orgânicos. As quantidades a serem aplicadas devem ser indicadas depois de análise do solo, em laboratórios específicos.</w:t>
      </w:r>
    </w:p>
    <w:p w:rsidR="00BD1245" w:rsidRPr="00BD1245" w:rsidRDefault="00BD1245" w:rsidP="009402ED">
      <w:pPr>
        <w:spacing w:after="120" w:line="240" w:lineRule="auto"/>
        <w:jc w:val="both"/>
        <w:rPr>
          <w:rFonts w:cstheme="minorHAnsi"/>
        </w:rPr>
      </w:pPr>
      <w:r w:rsidRPr="00BD1245">
        <w:rPr>
          <w:rFonts w:cstheme="minorHAnsi"/>
        </w:rPr>
        <w:t>A incorporação do calcário ao solo deve ser feita por meio de gradagem, no mínimo 3 meses antes do plantio. A incorporação dos adubos se faz juntamente com o plantio.</w:t>
      </w:r>
    </w:p>
    <w:p w:rsidR="00BD1245" w:rsidRPr="00BD1245" w:rsidRDefault="00BD1245" w:rsidP="009402ED">
      <w:pPr>
        <w:spacing w:after="120" w:line="240" w:lineRule="auto"/>
        <w:jc w:val="both"/>
        <w:rPr>
          <w:rFonts w:cstheme="minorHAnsi"/>
        </w:rPr>
      </w:pPr>
      <w:r w:rsidRPr="00BD1245">
        <w:rPr>
          <w:rFonts w:cstheme="minorHAnsi"/>
        </w:rPr>
        <w:t>O plantio de forrageiras geralmente se faz a partir de sementes, a lanço ou com implementos agrícolas. As espécies a serem utilizadas e as quantidades serão estabelecidas em cada caso.</w:t>
      </w:r>
    </w:p>
    <w:p w:rsidR="00BD1245" w:rsidRPr="00BD1245" w:rsidRDefault="00BD1245" w:rsidP="009402ED">
      <w:pPr>
        <w:spacing w:after="120" w:line="240" w:lineRule="auto"/>
        <w:jc w:val="both"/>
        <w:rPr>
          <w:rFonts w:cstheme="minorHAnsi"/>
        </w:rPr>
      </w:pPr>
      <w:r w:rsidRPr="00BD1245">
        <w:rPr>
          <w:rFonts w:cstheme="minorHAnsi"/>
        </w:rPr>
        <w:t>No caso de se pretender a recomposição de vegetação original rasteira e/ou arbustiva, isso pode ser feito por meio de semeadura a lanço ou pela dispersão de propágulos recolhidos em áreas naturais próximas, procurando-se obter uma cobertura completa do terreno.</w:t>
      </w:r>
    </w:p>
    <w:p w:rsidR="00BD1245" w:rsidRPr="00BD1245" w:rsidRDefault="00BD1245" w:rsidP="009402ED">
      <w:pPr>
        <w:spacing w:after="120" w:line="240" w:lineRule="auto"/>
        <w:jc w:val="both"/>
        <w:rPr>
          <w:rFonts w:cstheme="minorHAnsi"/>
        </w:rPr>
      </w:pPr>
      <w:r w:rsidRPr="00BD1245">
        <w:rPr>
          <w:rFonts w:cstheme="minorHAnsi"/>
        </w:rPr>
        <w:t>Para recompor uma cobertura também arbórea, deve ser prevista a aquisição de mudas de espécies vegetais em estabelecimentos especializados ou viveiros da região. Dependendo do tamanho da área a ser recuperada, pode ser necessário que o próprio empreendedor instale um canteiro para a produção das mudas. A quantidade de mudas deve ser calculada em função da área superficial a ser recuperada e do espaçamento recomendado para cada espécie.</w:t>
      </w:r>
    </w:p>
    <w:p w:rsidR="00BD1245" w:rsidRPr="00BD1245" w:rsidRDefault="00BD1245" w:rsidP="009402ED">
      <w:pPr>
        <w:spacing w:after="120" w:line="240" w:lineRule="auto"/>
        <w:jc w:val="both"/>
        <w:rPr>
          <w:rFonts w:cstheme="minorHAnsi"/>
        </w:rPr>
      </w:pPr>
      <w:r w:rsidRPr="00BD1245">
        <w:rPr>
          <w:rFonts w:cstheme="minorHAnsi"/>
        </w:rPr>
        <w:t>A composição de espécies para o reflorestamento de recuperação deverá incluir espécies pioneiras, secundárias e climácicas, incluindo espécies leguminosas e frutíferas. Esta consorciação otimizará o plantio, pois as espécies pioneiras vão produzir sombra para as demais, as leguminosas possuem a propriedade de fixar o nitrogênio no solo e as espécies frutíferas atrairão a fauna mais rapidamente, principalmente as aves que por sua vez agilizarão a disseminação e o intercâmbio de sementes entre a mata da região e as áreas em recuperação.</w:t>
      </w:r>
    </w:p>
    <w:p w:rsidR="00BD1245" w:rsidRPr="00BD1245" w:rsidRDefault="00BD1245" w:rsidP="009402ED">
      <w:pPr>
        <w:spacing w:after="120" w:line="240" w:lineRule="auto"/>
        <w:jc w:val="both"/>
        <w:rPr>
          <w:rFonts w:cstheme="minorHAnsi"/>
        </w:rPr>
      </w:pPr>
      <w:r w:rsidRPr="00BD1245">
        <w:rPr>
          <w:rFonts w:cstheme="minorHAnsi"/>
        </w:rPr>
        <w:t>O terreno deve ser preparado antecipadamente para receber as mudas. Deve-se preparar as covas e o adubo para enchimento das covas. Após o plantio, fazer o acompanhamento do crescimento das plantas, aplicando-se tratos culturais como eliminação de ervas daninhas, combate a formigas, etc.</w:t>
      </w:r>
    </w:p>
    <w:p w:rsidR="00BD1245" w:rsidRPr="00BD1245" w:rsidRDefault="00BD1245" w:rsidP="009402ED">
      <w:pPr>
        <w:spacing w:after="120" w:line="240" w:lineRule="auto"/>
        <w:jc w:val="both"/>
        <w:rPr>
          <w:rFonts w:cstheme="minorHAnsi"/>
        </w:rPr>
      </w:pPr>
      <w:r w:rsidRPr="00BD1245">
        <w:rPr>
          <w:rFonts w:cstheme="minorHAnsi"/>
        </w:rPr>
        <w:t>O plantio deve ser feito preferencialmente no início do período chuvoso, que na RMSP corresponde ao final novembro ou início de dezembro. Por ocasião do plantio alguns cuidados devem ser tomados: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o plantio das mudas deve ser executado em nível, visto que o local possuirá uma suave declividade;</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ao retirar a muda do saquinho deve cuidar-se para que o torrão não quebre, danificando o sistema radicular. Após a remoção da muda os recipientes plásticos devem ser recolhidos e dispostos em local adequado;</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realizar um suave embaciamento ao redor da muda, por ocasião do plantio, propiciando um melhor armazenamento de água;</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ao plantar as mudas deve tomar-se o cuidado de não encobrir o caule da planta, uma vez que isso pode causar morte das mudas por afogamento.</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Colocar tutores nas plantas para evitar a quebra dos galhos.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O replantio deverá ser realizado 45 dias após o plantio, visando repor as mudas mortas.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O processo de recuperação de uma área que recebeu mudas de espécies arbóreas exige que se faça o controle e o acompanhamento dos resultados obtidos. Esse acompanhamento consiste em:</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Adubação de cobertura em cada cova, por no mínimo 3 (três) anos consecutivos;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Coroamento e limpeza no entorno das mudas;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Replantio de mudas que se fizerem necessárias;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Realização de desbastes e podas;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 xml:space="preserve">Combate às formigas, inclusive nas redondezas, num raio de </w:t>
      </w:r>
      <w:smartTag w:uri="urn:schemas-microsoft-com:office:smarttags" w:element="metricconverter">
        <w:smartTagPr>
          <w:attr w:name="ProductID" w:val="200 metros"/>
        </w:smartTagPr>
        <w:r w:rsidRPr="00DC50CA">
          <w:rPr>
            <w:rFonts w:cstheme="minorHAnsi"/>
          </w:rPr>
          <w:t>200 metros</w:t>
        </w:r>
      </w:smartTag>
      <w:r w:rsidRPr="00DC50CA">
        <w:rPr>
          <w:rFonts w:cstheme="minorHAnsi"/>
        </w:rPr>
        <w:t>, até que se tenha controle total das formigas cortadeiras;</w:t>
      </w:r>
    </w:p>
    <w:p w:rsidR="00BD1245" w:rsidRPr="00DC50CA" w:rsidRDefault="00BD1245" w:rsidP="003F0905">
      <w:pPr>
        <w:pStyle w:val="ListParagraph"/>
        <w:numPr>
          <w:ilvl w:val="0"/>
          <w:numId w:val="58"/>
        </w:numPr>
        <w:spacing w:after="120" w:line="240" w:lineRule="auto"/>
        <w:jc w:val="both"/>
        <w:rPr>
          <w:rFonts w:cstheme="minorHAnsi"/>
        </w:rPr>
      </w:pPr>
      <w:r w:rsidRPr="00DC50CA">
        <w:rPr>
          <w:rFonts w:cstheme="minorHAnsi"/>
        </w:rPr>
        <w:t>Correção e fertilização do solo das covas - além da adubação química é de grande importância a incorporação de matéria orgânica ao material das covas (usualmente esterco curtido).</w:t>
      </w:r>
    </w:p>
    <w:p w:rsidR="00BD1245" w:rsidRPr="00DC50CA" w:rsidRDefault="00BD1245" w:rsidP="009402ED">
      <w:pPr>
        <w:spacing w:after="120" w:line="240" w:lineRule="auto"/>
        <w:jc w:val="both"/>
        <w:rPr>
          <w:rFonts w:cstheme="minorHAnsi"/>
          <w:b/>
        </w:rPr>
      </w:pPr>
      <w:bookmarkStart w:id="222" w:name="_Toc50350495"/>
      <w:bookmarkStart w:id="223" w:name="_Toc56590799"/>
      <w:bookmarkStart w:id="224" w:name="_Toc167784854"/>
      <w:bookmarkStart w:id="225" w:name="_Toc279401149"/>
      <w:bookmarkStart w:id="226" w:name="_Toc292788960"/>
      <w:bookmarkStart w:id="227" w:name="_Toc292789172"/>
      <w:r w:rsidRPr="00DC50CA">
        <w:rPr>
          <w:rFonts w:cstheme="minorHAnsi"/>
          <w:b/>
        </w:rPr>
        <w:t>8.2. Bota-foras</w:t>
      </w:r>
      <w:bookmarkEnd w:id="222"/>
      <w:bookmarkEnd w:id="223"/>
      <w:bookmarkEnd w:id="224"/>
      <w:bookmarkEnd w:id="225"/>
      <w:bookmarkEnd w:id="226"/>
      <w:bookmarkEnd w:id="227"/>
    </w:p>
    <w:p w:rsidR="00BD1245" w:rsidRPr="00BD1245" w:rsidRDefault="00BD1245" w:rsidP="009402ED">
      <w:pPr>
        <w:spacing w:after="120" w:line="240" w:lineRule="auto"/>
        <w:jc w:val="both"/>
        <w:rPr>
          <w:rFonts w:cstheme="minorHAnsi"/>
        </w:rPr>
      </w:pPr>
      <w:r w:rsidRPr="00BD1245">
        <w:rPr>
          <w:rFonts w:cstheme="minorHAnsi"/>
        </w:rPr>
        <w:t>Podem ser implantados bota-foras de dois tipos: temporários e permanentes.</w:t>
      </w:r>
    </w:p>
    <w:p w:rsidR="00BD1245" w:rsidRPr="00DC50CA" w:rsidRDefault="00BD1245" w:rsidP="003F0905">
      <w:pPr>
        <w:pStyle w:val="ListParagraph"/>
        <w:numPr>
          <w:ilvl w:val="0"/>
          <w:numId w:val="59"/>
        </w:numPr>
        <w:spacing w:after="120" w:line="240" w:lineRule="auto"/>
        <w:jc w:val="both"/>
        <w:rPr>
          <w:rFonts w:cstheme="minorHAnsi"/>
        </w:rPr>
      </w:pPr>
      <w:r w:rsidRPr="00DC50CA">
        <w:rPr>
          <w:rFonts w:cstheme="minorHAnsi"/>
        </w:rPr>
        <w:t>Bota-foras temporários podem ser formados durante as escavações de valas e cortes cujos materiais são utilizados para o recobrimento das valas e recomposição dos taludes. Nesses casos, esses bota-foras devem estar nos limites da faixa e serem providos de dispositivos de controle de drenagem e contenção de sedimentos, visando evitar o carreamento de material para os talvegues a jusante.</w:t>
      </w:r>
    </w:p>
    <w:p w:rsidR="00BD1245" w:rsidRPr="00DC50CA" w:rsidRDefault="00BD1245" w:rsidP="003F0905">
      <w:pPr>
        <w:pStyle w:val="ListParagraph"/>
        <w:numPr>
          <w:ilvl w:val="0"/>
          <w:numId w:val="59"/>
        </w:numPr>
        <w:spacing w:after="120" w:line="240" w:lineRule="auto"/>
        <w:jc w:val="both"/>
        <w:rPr>
          <w:rFonts w:cstheme="minorHAnsi"/>
        </w:rPr>
      </w:pPr>
      <w:r w:rsidRPr="00DC50CA">
        <w:rPr>
          <w:rFonts w:cstheme="minorHAnsi"/>
        </w:rPr>
        <w:t>Bota-foras permanentes podem ser necessários caso haja grandes volumes de material retirado e que não devam ser aproveitados no reaterro e cobrimento das valas, tais como rochas e solos expansivos. Devem ser dispostos em locais com aprovação prévia do proprietário da área, e também ser precedidos de vistoria pelos Responsáveis pela Gestão Ambiental, da construtora, da Supervisora e do Empreendedor, bem como ser licenciados pelos órgãos ambientais competentes, se assim for requerido. Deve-se observar se já existem bota-foras licenciados e se estes possuem volume passivo de recebimento de resíduos.</w:t>
      </w:r>
    </w:p>
    <w:p w:rsidR="00BD1245" w:rsidRPr="00BD1245" w:rsidRDefault="00BD1245" w:rsidP="009402ED">
      <w:pPr>
        <w:spacing w:after="120" w:line="240" w:lineRule="auto"/>
        <w:jc w:val="both"/>
        <w:rPr>
          <w:rFonts w:cstheme="minorHAnsi"/>
        </w:rPr>
      </w:pPr>
      <w:r w:rsidRPr="00BD1245">
        <w:rPr>
          <w:rFonts w:cstheme="minorHAnsi"/>
        </w:rPr>
        <w:t>Os materiais terrosos ou granulares, de granulometria fina a média, devem ser dispostos em depósitos executados em conformidade com a ABNT, com lançamento do material em local devidamente preparado, com dispositivos de drenagem e contenção de sedimentos a jusante dos mesmos.</w:t>
      </w:r>
    </w:p>
    <w:p w:rsidR="00BD1245" w:rsidRPr="00BD1245" w:rsidRDefault="00BD1245" w:rsidP="009402ED">
      <w:pPr>
        <w:spacing w:after="120" w:line="240" w:lineRule="auto"/>
        <w:jc w:val="both"/>
        <w:rPr>
          <w:rFonts w:cstheme="minorHAnsi"/>
        </w:rPr>
      </w:pPr>
      <w:r w:rsidRPr="00BD1245">
        <w:rPr>
          <w:rFonts w:cstheme="minorHAnsi"/>
        </w:rPr>
        <w:t>Os materiais formados por blocos e matacões podem ser dispostos ao longo da faixa, desde que haja anuência do proprietário e dos Responsáveis pela Gestão Ambiental. Esses materiais deverão ser arranjados adequadamente, recobertos por solos e revegetados.</w:t>
      </w:r>
    </w:p>
    <w:p w:rsidR="00BD1245" w:rsidRPr="00BD1245" w:rsidRDefault="00BD1245" w:rsidP="009402ED">
      <w:pPr>
        <w:spacing w:after="120" w:line="240" w:lineRule="auto"/>
        <w:jc w:val="both"/>
        <w:rPr>
          <w:rFonts w:cstheme="minorHAnsi"/>
        </w:rPr>
      </w:pPr>
      <w:r w:rsidRPr="00BD1245">
        <w:rPr>
          <w:rFonts w:cstheme="minorHAnsi"/>
        </w:rPr>
        <w:t>A seleção de áreas para bota-fora deve ser organizada em conjunto com os órgãos ambientais e com as Prefeituras Municipais, aproveitando o material para corrigir pequenas áreas degradadas e estabelecer aterros em outras obras próximas ao local do bota-fora.</w:t>
      </w:r>
    </w:p>
    <w:p w:rsidR="00BD1245" w:rsidRPr="00BD1245" w:rsidRDefault="00BD1245" w:rsidP="009402ED">
      <w:pPr>
        <w:spacing w:after="120" w:line="240" w:lineRule="auto"/>
        <w:jc w:val="both"/>
        <w:rPr>
          <w:rFonts w:cstheme="minorHAnsi"/>
        </w:rPr>
      </w:pPr>
      <w:r w:rsidRPr="00BD1245">
        <w:rPr>
          <w:rFonts w:cstheme="minorHAnsi"/>
        </w:rPr>
        <w:t>A recuperação de bota-fora, de modo geral, deve compreender as seguintes etapas:</w:t>
      </w:r>
    </w:p>
    <w:p w:rsidR="00BD1245" w:rsidRPr="00DC50CA" w:rsidRDefault="00BD1245" w:rsidP="003F0905">
      <w:pPr>
        <w:pStyle w:val="ListParagraph"/>
        <w:numPr>
          <w:ilvl w:val="0"/>
          <w:numId w:val="60"/>
        </w:numPr>
        <w:spacing w:after="120" w:line="240" w:lineRule="auto"/>
        <w:jc w:val="both"/>
        <w:rPr>
          <w:rFonts w:cstheme="minorHAnsi"/>
        </w:rPr>
      </w:pPr>
      <w:r w:rsidRPr="00DC50CA">
        <w:rPr>
          <w:rFonts w:cstheme="minorHAnsi"/>
        </w:rPr>
        <w:t>Regularização topográfica</w:t>
      </w:r>
    </w:p>
    <w:p w:rsidR="00BD1245" w:rsidRPr="00DC50CA" w:rsidRDefault="00BD1245" w:rsidP="003F0905">
      <w:pPr>
        <w:pStyle w:val="ListParagraph"/>
        <w:numPr>
          <w:ilvl w:val="0"/>
          <w:numId w:val="60"/>
        </w:numPr>
        <w:spacing w:after="120" w:line="240" w:lineRule="auto"/>
        <w:jc w:val="both"/>
        <w:rPr>
          <w:rFonts w:cstheme="minorHAnsi"/>
        </w:rPr>
      </w:pPr>
      <w:r w:rsidRPr="00DC50CA">
        <w:rPr>
          <w:rFonts w:cstheme="minorHAnsi"/>
        </w:rPr>
        <w:t>Recomposição ou implantação de cobertura vegetal</w:t>
      </w:r>
    </w:p>
    <w:p w:rsidR="00BD1245" w:rsidRPr="00BD1245" w:rsidRDefault="00BD1245" w:rsidP="009402ED">
      <w:pPr>
        <w:spacing w:after="120" w:line="240" w:lineRule="auto"/>
        <w:jc w:val="both"/>
        <w:rPr>
          <w:rFonts w:cstheme="minorHAnsi"/>
        </w:rPr>
      </w:pPr>
      <w:r w:rsidRPr="00BD1245">
        <w:rPr>
          <w:rFonts w:cstheme="minorHAnsi"/>
        </w:rPr>
        <w:t>A regularização topográfica é o preparo do relevo para o recebimento da cobertura vegetal, dando-lhe uma forma estável e adequada ao uso futuro do solo. O relevo final deverá atender os seguintes objetivos:</w:t>
      </w:r>
    </w:p>
    <w:p w:rsidR="00BD1245" w:rsidRPr="00DC50CA" w:rsidRDefault="00BD1245" w:rsidP="003F0905">
      <w:pPr>
        <w:pStyle w:val="ListParagraph"/>
        <w:numPr>
          <w:ilvl w:val="0"/>
          <w:numId w:val="61"/>
        </w:numPr>
        <w:spacing w:after="120" w:line="240" w:lineRule="auto"/>
        <w:jc w:val="both"/>
        <w:rPr>
          <w:rFonts w:cstheme="minorHAnsi"/>
        </w:rPr>
      </w:pPr>
      <w:r w:rsidRPr="00DC50CA">
        <w:rPr>
          <w:rFonts w:cstheme="minorHAnsi"/>
        </w:rPr>
        <w:t>Promover a estabilidade do solo e taludes;</w:t>
      </w:r>
    </w:p>
    <w:p w:rsidR="00BD1245" w:rsidRPr="00DC50CA" w:rsidRDefault="00BD1245" w:rsidP="003F0905">
      <w:pPr>
        <w:pStyle w:val="ListParagraph"/>
        <w:numPr>
          <w:ilvl w:val="0"/>
          <w:numId w:val="61"/>
        </w:numPr>
        <w:spacing w:after="120" w:line="240" w:lineRule="auto"/>
        <w:jc w:val="both"/>
        <w:rPr>
          <w:rFonts w:cstheme="minorHAnsi"/>
        </w:rPr>
      </w:pPr>
      <w:r w:rsidRPr="00DC50CA">
        <w:rPr>
          <w:rFonts w:cstheme="minorHAnsi"/>
        </w:rPr>
        <w:t>Adequar o terreno a eventuais equipamentos exigidos pelo uso futuro do solo;</w:t>
      </w:r>
    </w:p>
    <w:p w:rsidR="00BD1245" w:rsidRPr="00DC50CA" w:rsidRDefault="00BD1245" w:rsidP="003F0905">
      <w:pPr>
        <w:pStyle w:val="ListParagraph"/>
        <w:numPr>
          <w:ilvl w:val="0"/>
          <w:numId w:val="61"/>
        </w:numPr>
        <w:spacing w:after="120" w:line="240" w:lineRule="auto"/>
        <w:jc w:val="both"/>
        <w:rPr>
          <w:rFonts w:cstheme="minorHAnsi"/>
        </w:rPr>
      </w:pPr>
      <w:r w:rsidRPr="00DC50CA">
        <w:rPr>
          <w:rFonts w:cstheme="minorHAnsi"/>
        </w:rPr>
        <w:t>Contribuir para o controle de erosão;</w:t>
      </w:r>
    </w:p>
    <w:p w:rsidR="00BD1245" w:rsidRPr="00DC50CA" w:rsidRDefault="00BD1245" w:rsidP="003F0905">
      <w:pPr>
        <w:pStyle w:val="ListParagraph"/>
        <w:numPr>
          <w:ilvl w:val="0"/>
          <w:numId w:val="61"/>
        </w:numPr>
        <w:spacing w:after="120" w:line="240" w:lineRule="auto"/>
        <w:jc w:val="both"/>
        <w:rPr>
          <w:rFonts w:cstheme="minorHAnsi"/>
        </w:rPr>
      </w:pPr>
      <w:r w:rsidRPr="00DC50CA">
        <w:rPr>
          <w:rFonts w:cstheme="minorHAnsi"/>
        </w:rPr>
        <w:t>Compor favoravelmente a paisagem do ponto de vista estético, atendendo às condições do paisagismo pré-existente.</w:t>
      </w:r>
    </w:p>
    <w:p w:rsidR="00BD1245" w:rsidRPr="00BD1245" w:rsidRDefault="00BD1245" w:rsidP="009402ED">
      <w:pPr>
        <w:spacing w:after="120" w:line="240" w:lineRule="auto"/>
        <w:jc w:val="both"/>
        <w:rPr>
          <w:rFonts w:cstheme="minorHAnsi"/>
        </w:rPr>
      </w:pPr>
      <w:r w:rsidRPr="00BD1245">
        <w:rPr>
          <w:rFonts w:cstheme="minorHAnsi"/>
        </w:rPr>
        <w:t>Sempre que possível, o terreno deverá ser mantido plano ou com pouca declividade. Em terrenos com declividade superior a 20%, recomenda-se a construção de bancadas, também denominadas terraços em patamar (terraceamento). O terraceamento visa diminuir a velocidade e o volume das águas de enxurrada que correm perpendicularmente às curvas de nível do terreno, coletando-as e dividindo-as, de modo a minimizar seus efeitos erosivos.</w:t>
      </w:r>
    </w:p>
    <w:p w:rsidR="00BD1245" w:rsidRPr="00BD1245" w:rsidRDefault="00BD1245" w:rsidP="009402ED">
      <w:pPr>
        <w:spacing w:after="120" w:line="240" w:lineRule="auto"/>
        <w:jc w:val="both"/>
        <w:rPr>
          <w:rFonts w:cstheme="minorHAnsi"/>
        </w:rPr>
      </w:pPr>
      <w:bookmarkStart w:id="228" w:name="_Toc504813639"/>
      <w:r w:rsidRPr="00BD1245">
        <w:rPr>
          <w:rFonts w:cstheme="minorHAnsi"/>
        </w:rPr>
        <w:t>O planejamento da recomposição ou da implantação de cobertura vegetal no bota-fora deve seguir os mesmo passos indicados para a recuperação de áreas de jazidas.</w:t>
      </w:r>
      <w:bookmarkEnd w:id="228"/>
    </w:p>
    <w:p w:rsidR="00BD1245" w:rsidRPr="00BD1245" w:rsidRDefault="00BD1245" w:rsidP="009402ED">
      <w:pPr>
        <w:spacing w:after="120" w:line="240" w:lineRule="auto"/>
        <w:jc w:val="both"/>
        <w:rPr>
          <w:rFonts w:cstheme="minorHAnsi"/>
        </w:rPr>
      </w:pPr>
    </w:p>
    <w:p w:rsidR="00BD1245" w:rsidRPr="00BD1245" w:rsidRDefault="00BD1245" w:rsidP="009402ED">
      <w:pPr>
        <w:spacing w:after="120" w:line="240" w:lineRule="auto"/>
        <w:jc w:val="both"/>
        <w:rPr>
          <w:rFonts w:cstheme="minorHAnsi"/>
        </w:rPr>
      </w:pPr>
    </w:p>
    <w:p w:rsidR="00BD1245" w:rsidRPr="00BD1245" w:rsidRDefault="00BD1245" w:rsidP="009402ED">
      <w:pPr>
        <w:autoSpaceDE w:val="0"/>
        <w:autoSpaceDN w:val="0"/>
        <w:adjustRightInd w:val="0"/>
        <w:spacing w:after="120" w:line="240" w:lineRule="auto"/>
        <w:jc w:val="both"/>
        <w:rPr>
          <w:rStyle w:val="longtext"/>
          <w:rFonts w:cstheme="minorHAnsi"/>
          <w:b/>
        </w:rPr>
      </w:pPr>
    </w:p>
    <w:sectPr w:rsidR="00BD1245" w:rsidRPr="00BD1245" w:rsidSect="00A873E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5C1" w:rsidRDefault="009065C1" w:rsidP="00FC3050">
      <w:pPr>
        <w:spacing w:after="0" w:line="240" w:lineRule="auto"/>
      </w:pPr>
      <w:r>
        <w:separator/>
      </w:r>
    </w:p>
  </w:endnote>
  <w:endnote w:type="continuationSeparator" w:id="0">
    <w:p w:rsidR="009065C1" w:rsidRDefault="009065C1" w:rsidP="00FC3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w:panose1 w:val="00000000000000000000"/>
    <w:charset w:val="00"/>
    <w:family w:val="roman"/>
    <w:notTrueType/>
    <w:pitch w:val="variable"/>
    <w:sig w:usb0="00000003" w:usb1="00000000" w:usb2="00000000" w:usb3="00000000" w:csb0="00000001" w:csb1="00000000"/>
  </w:font>
  <w:font w:name="Arial Negrito">
    <w:altName w:val="Arial"/>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haparral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4200531"/>
      <w:docPartObj>
        <w:docPartGallery w:val="Page Numbers (Bottom of Page)"/>
        <w:docPartUnique/>
      </w:docPartObj>
    </w:sdtPr>
    <w:sdtEndPr/>
    <w:sdtContent>
      <w:p w:rsidR="009065C1" w:rsidRDefault="009065C1">
        <w:pPr>
          <w:pStyle w:val="Footer"/>
          <w:jc w:val="right"/>
        </w:pPr>
        <w:r>
          <w:fldChar w:fldCharType="begin"/>
        </w:r>
        <w:r>
          <w:instrText xml:space="preserve"> PAGE   \* MERGEFORMAT </w:instrText>
        </w:r>
        <w:r>
          <w:fldChar w:fldCharType="separate"/>
        </w:r>
        <w:r w:rsidR="002F3576">
          <w:rPr>
            <w:noProof/>
          </w:rPr>
          <w:t>29</w:t>
        </w:r>
        <w:r>
          <w:rPr>
            <w:noProof/>
          </w:rPr>
          <w:fldChar w:fldCharType="end"/>
        </w:r>
      </w:p>
    </w:sdtContent>
  </w:sdt>
  <w:p w:rsidR="009065C1" w:rsidRDefault="009065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5C1" w:rsidRDefault="009065C1" w:rsidP="00FC3050">
      <w:pPr>
        <w:spacing w:after="0" w:line="240" w:lineRule="auto"/>
      </w:pPr>
      <w:r>
        <w:separator/>
      </w:r>
    </w:p>
  </w:footnote>
  <w:footnote w:type="continuationSeparator" w:id="0">
    <w:p w:rsidR="009065C1" w:rsidRDefault="009065C1" w:rsidP="00FC30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0E"/>
    <w:multiLevelType w:val="hybridMultilevel"/>
    <w:tmpl w:val="9BC8C3A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69B1F9F"/>
    <w:multiLevelType w:val="hybridMultilevel"/>
    <w:tmpl w:val="90C8CD1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A2C77C4"/>
    <w:multiLevelType w:val="hybridMultilevel"/>
    <w:tmpl w:val="C9AC50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AA641F4"/>
    <w:multiLevelType w:val="hybridMultilevel"/>
    <w:tmpl w:val="BB146D3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B394159"/>
    <w:multiLevelType w:val="hybridMultilevel"/>
    <w:tmpl w:val="4F7CB0F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BCF2A1F"/>
    <w:multiLevelType w:val="hybridMultilevel"/>
    <w:tmpl w:val="676E3F3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D1D5283"/>
    <w:multiLevelType w:val="hybridMultilevel"/>
    <w:tmpl w:val="4A60D51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0D6E659F"/>
    <w:multiLevelType w:val="hybridMultilevel"/>
    <w:tmpl w:val="0F20915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DAB7FC9"/>
    <w:multiLevelType w:val="multilevel"/>
    <w:tmpl w:val="A0987018"/>
    <w:lvl w:ilvl="0">
      <w:numFmt w:val="none"/>
      <w:pStyle w:val="Chapter"/>
      <w:lvlText w:val=""/>
      <w:lvlJc w:val="left"/>
      <w:pPr>
        <w:tabs>
          <w:tab w:val="num" w:pos="360"/>
        </w:tabs>
        <w:ind w:left="0" w:firstLine="0"/>
      </w:pPr>
    </w:lvl>
    <w:lvl w:ilvl="1">
      <w:start w:val="1"/>
      <w:numFmt w:val="decimal"/>
      <w:pStyle w:val="Paragraph"/>
      <w:isLgl/>
      <w:lvlText w:val="%1.%2"/>
      <w:lvlJc w:val="left"/>
      <w:pPr>
        <w:tabs>
          <w:tab w:val="num" w:pos="1296"/>
        </w:tabs>
        <w:ind w:left="1296" w:hanging="1296"/>
      </w:pPr>
      <w:rPr>
        <w:b w:val="0"/>
        <w:i w:val="0"/>
        <w:sz w:val="24"/>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tabs>
          <w:tab w:val="num" w:pos="2160"/>
        </w:tabs>
        <w:ind w:left="2160" w:hanging="1008"/>
      </w:pPr>
    </w:lvl>
    <w:lvl w:ilvl="5">
      <w:start w:val="1"/>
      <w:numFmt w:val="decimal"/>
      <w:lvlText w:val="%1.%2.%3.%4.%5.%6"/>
      <w:lvlJc w:val="left"/>
      <w:pPr>
        <w:tabs>
          <w:tab w:val="num" w:pos="2304"/>
        </w:tabs>
        <w:ind w:left="2304" w:hanging="1152"/>
      </w:pPr>
    </w:lvl>
    <w:lvl w:ilvl="6">
      <w:start w:val="1"/>
      <w:numFmt w:val="decimal"/>
      <w:lvlText w:val="%1.%2.%3.%4.%5.%6.%7"/>
      <w:lvlJc w:val="left"/>
      <w:pPr>
        <w:tabs>
          <w:tab w:val="num" w:pos="2448"/>
        </w:tabs>
        <w:ind w:left="2448" w:hanging="1296"/>
      </w:pPr>
    </w:lvl>
    <w:lvl w:ilvl="7">
      <w:start w:val="1"/>
      <w:numFmt w:val="decimal"/>
      <w:lvlText w:val="%1.%2.%3.%4.%5.%6.%7.%8"/>
      <w:lvlJc w:val="left"/>
      <w:pPr>
        <w:tabs>
          <w:tab w:val="num" w:pos="2592"/>
        </w:tabs>
        <w:ind w:left="2592" w:hanging="1440"/>
      </w:pPr>
    </w:lvl>
    <w:lvl w:ilvl="8">
      <w:start w:val="1"/>
      <w:numFmt w:val="decimal"/>
      <w:lvlText w:val="%1.%2.%3.%4.%5.%6.%7.%8.%9"/>
      <w:lvlJc w:val="left"/>
      <w:pPr>
        <w:tabs>
          <w:tab w:val="num" w:pos="2736"/>
        </w:tabs>
        <w:ind w:left="2736" w:hanging="1584"/>
      </w:pPr>
    </w:lvl>
  </w:abstractNum>
  <w:abstractNum w:abstractNumId="9">
    <w:nsid w:val="0E5C1D17"/>
    <w:multiLevelType w:val="hybridMultilevel"/>
    <w:tmpl w:val="634CC00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F3D378B"/>
    <w:multiLevelType w:val="hybridMultilevel"/>
    <w:tmpl w:val="F056B92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1267F41"/>
    <w:multiLevelType w:val="hybridMultilevel"/>
    <w:tmpl w:val="7C84339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21A1F85"/>
    <w:multiLevelType w:val="hybridMultilevel"/>
    <w:tmpl w:val="D616CA3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3EA2DCB"/>
    <w:multiLevelType w:val="hybridMultilevel"/>
    <w:tmpl w:val="096819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5510BA3"/>
    <w:multiLevelType w:val="hybridMultilevel"/>
    <w:tmpl w:val="244843F0"/>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nsid w:val="16D05B68"/>
    <w:multiLevelType w:val="hybridMultilevel"/>
    <w:tmpl w:val="558C47C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72471AD"/>
    <w:multiLevelType w:val="hybridMultilevel"/>
    <w:tmpl w:val="AE1853F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7">
    <w:nsid w:val="175417D2"/>
    <w:multiLevelType w:val="hybridMultilevel"/>
    <w:tmpl w:val="8850FEF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nsid w:val="18BE77B6"/>
    <w:multiLevelType w:val="hybridMultilevel"/>
    <w:tmpl w:val="843C8C8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1A0573BC"/>
    <w:multiLevelType w:val="hybridMultilevel"/>
    <w:tmpl w:val="5112A07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1B3B58E7"/>
    <w:multiLevelType w:val="hybridMultilevel"/>
    <w:tmpl w:val="F5A08D60"/>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1D7C4FA8"/>
    <w:multiLevelType w:val="hybridMultilevel"/>
    <w:tmpl w:val="1EF6290E"/>
    <w:lvl w:ilvl="0" w:tplc="D1DA58E0">
      <w:start w:val="1"/>
      <w:numFmt w:val="bullet"/>
      <w:lvlText w:val=""/>
      <w:lvlJc w:val="left"/>
      <w:pPr>
        <w:tabs>
          <w:tab w:val="num" w:pos="360"/>
        </w:tabs>
        <w:ind w:left="360" w:hanging="360"/>
      </w:pPr>
      <w:rPr>
        <w:rFonts w:ascii="Wingdings" w:hAnsi="Wingdings"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nsid w:val="1DAC0C3B"/>
    <w:multiLevelType w:val="hybridMultilevel"/>
    <w:tmpl w:val="DEA641C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1EEA2D84"/>
    <w:multiLevelType w:val="hybridMultilevel"/>
    <w:tmpl w:val="F4503E50"/>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4">
    <w:nsid w:val="1F1D5E5C"/>
    <w:multiLevelType w:val="hybridMultilevel"/>
    <w:tmpl w:val="89946E4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2525309F"/>
    <w:multiLevelType w:val="hybridMultilevel"/>
    <w:tmpl w:val="5ECE5F00"/>
    <w:lvl w:ilvl="0" w:tplc="D1DA58E0">
      <w:start w:val="1"/>
      <w:numFmt w:val="bullet"/>
      <w:lvlText w:val=""/>
      <w:lvlJc w:val="left"/>
      <w:pPr>
        <w:tabs>
          <w:tab w:val="num" w:pos="720"/>
        </w:tabs>
        <w:ind w:left="720" w:hanging="360"/>
      </w:pPr>
      <w:rPr>
        <w:rFonts w:ascii="Wingdings" w:hAnsi="Wingdings" w:hint="default"/>
        <w:color w:val="auto"/>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nsid w:val="2A9149FF"/>
    <w:multiLevelType w:val="hybridMultilevel"/>
    <w:tmpl w:val="2110D66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2D775FF3"/>
    <w:multiLevelType w:val="hybridMultilevel"/>
    <w:tmpl w:val="6D36432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2EF069C0"/>
    <w:multiLevelType w:val="hybridMultilevel"/>
    <w:tmpl w:val="5F52492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30737B0D"/>
    <w:multiLevelType w:val="hybridMultilevel"/>
    <w:tmpl w:val="E324913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30CB05AA"/>
    <w:multiLevelType w:val="hybridMultilevel"/>
    <w:tmpl w:val="F42273F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310973F0"/>
    <w:multiLevelType w:val="hybridMultilevel"/>
    <w:tmpl w:val="00E00CAA"/>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2">
    <w:nsid w:val="38FF5B4C"/>
    <w:multiLevelType w:val="hybridMultilevel"/>
    <w:tmpl w:val="525C1E9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39F1138E"/>
    <w:multiLevelType w:val="hybridMultilevel"/>
    <w:tmpl w:val="53B8168C"/>
    <w:lvl w:ilvl="0" w:tplc="04160005">
      <w:start w:val="1"/>
      <w:numFmt w:val="bullet"/>
      <w:lvlText w:val=""/>
      <w:lvlJc w:val="left"/>
      <w:pPr>
        <w:tabs>
          <w:tab w:val="num" w:pos="720"/>
        </w:tabs>
        <w:ind w:left="720" w:hanging="360"/>
      </w:pPr>
      <w:rPr>
        <w:rFonts w:ascii="Wingdings" w:hAnsi="Wingdings" w:hint="default"/>
      </w:rPr>
    </w:lvl>
    <w:lvl w:ilvl="1" w:tplc="0416000D">
      <w:start w:val="1"/>
      <w:numFmt w:val="bullet"/>
      <w:lvlText w:val=""/>
      <w:lvlJc w:val="left"/>
      <w:pPr>
        <w:tabs>
          <w:tab w:val="num" w:pos="1440"/>
        </w:tabs>
        <w:ind w:left="1440" w:hanging="360"/>
      </w:pPr>
      <w:rPr>
        <w:rFonts w:ascii="Wingdings" w:hAnsi="Wingdings"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nsid w:val="3A29754E"/>
    <w:multiLevelType w:val="hybridMultilevel"/>
    <w:tmpl w:val="8996EAF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3CAC553D"/>
    <w:multiLevelType w:val="hybridMultilevel"/>
    <w:tmpl w:val="7C86B63E"/>
    <w:lvl w:ilvl="0" w:tplc="0416000D">
      <w:start w:val="1"/>
      <w:numFmt w:val="bullet"/>
      <w:lvlText w:val=""/>
      <w:lvlJc w:val="left"/>
      <w:pPr>
        <w:ind w:left="720" w:hanging="360"/>
      </w:pPr>
      <w:rPr>
        <w:rFonts w:ascii="Wingdings" w:hAnsi="Wingdings" w:hint="default"/>
      </w:rPr>
    </w:lvl>
    <w:lvl w:ilvl="1" w:tplc="0416000D">
      <w:start w:val="1"/>
      <w:numFmt w:val="bullet"/>
      <w:lvlText w:val=""/>
      <w:lvlJc w:val="left"/>
      <w:pPr>
        <w:ind w:left="1440" w:hanging="360"/>
      </w:pPr>
      <w:rPr>
        <w:rFonts w:ascii="Wingdings" w:hAnsi="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3EA87BFE"/>
    <w:multiLevelType w:val="hybridMultilevel"/>
    <w:tmpl w:val="04BE57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3F5E3D13"/>
    <w:multiLevelType w:val="hybridMultilevel"/>
    <w:tmpl w:val="67D60A44"/>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3F625F05"/>
    <w:multiLevelType w:val="hybridMultilevel"/>
    <w:tmpl w:val="066E274E"/>
    <w:lvl w:ilvl="0" w:tplc="0416000F">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3FD92F5D"/>
    <w:multiLevelType w:val="hybridMultilevel"/>
    <w:tmpl w:val="91CE098C"/>
    <w:lvl w:ilvl="0" w:tplc="B59EE462">
      <w:start w:val="1"/>
      <w:numFmt w:val="lowerRoman"/>
      <w:lvlText w:val="(%1)"/>
      <w:lvlJc w:val="left"/>
      <w:pPr>
        <w:ind w:left="1080" w:hanging="720"/>
      </w:pPr>
      <w:rPr>
        <w:rFonts w:ascii="Calibri" w:eastAsiaTheme="minorHAnsi" w:hAnsi="Calibri" w:cs="Arial"/>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4180100D"/>
    <w:multiLevelType w:val="hybridMultilevel"/>
    <w:tmpl w:val="F2E01E4C"/>
    <w:lvl w:ilvl="0" w:tplc="D16E1302">
      <w:start w:val="1"/>
      <w:numFmt w:val="bullet"/>
      <w:pStyle w:val="Bullet"/>
      <w:lvlText w:val=""/>
      <w:lvlJc w:val="left"/>
      <w:pPr>
        <w:tabs>
          <w:tab w:val="num" w:pos="720"/>
        </w:tabs>
        <w:ind w:left="720" w:hanging="360"/>
      </w:pPr>
      <w:rPr>
        <w:rFonts w:ascii="Wingdings" w:hAnsi="Wingdings" w:hint="default"/>
      </w:rPr>
    </w:lvl>
    <w:lvl w:ilvl="1" w:tplc="AFFA8920">
      <w:start w:val="1"/>
      <w:numFmt w:val="bullet"/>
      <w:pStyle w:val="Dash"/>
      <w:lvlText w:val=""/>
      <w:lvlJc w:val="left"/>
      <w:pPr>
        <w:tabs>
          <w:tab w:val="num" w:pos="1440"/>
        </w:tabs>
        <w:ind w:left="1440" w:hanging="360"/>
      </w:pPr>
      <w:rPr>
        <w:rFonts w:ascii="Wingdings" w:hAnsi="Wingding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nsid w:val="443F57CD"/>
    <w:multiLevelType w:val="hybridMultilevel"/>
    <w:tmpl w:val="4B86C900"/>
    <w:lvl w:ilvl="0" w:tplc="FF0AB03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46572AB6"/>
    <w:multiLevelType w:val="hybridMultilevel"/>
    <w:tmpl w:val="B52C0D02"/>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3">
    <w:nsid w:val="4C546702"/>
    <w:multiLevelType w:val="singleLevel"/>
    <w:tmpl w:val="1D769E86"/>
    <w:lvl w:ilvl="0">
      <w:start w:val="1"/>
      <w:numFmt w:val="bullet"/>
      <w:pStyle w:val="marcador1"/>
      <w:lvlText w:val=""/>
      <w:lvlJc w:val="left"/>
      <w:pPr>
        <w:tabs>
          <w:tab w:val="num" w:pos="360"/>
        </w:tabs>
        <w:ind w:left="360" w:hanging="360"/>
      </w:pPr>
      <w:rPr>
        <w:rFonts w:ascii="Symbol" w:hAnsi="Symbol" w:hint="default"/>
      </w:rPr>
    </w:lvl>
  </w:abstractNum>
  <w:abstractNum w:abstractNumId="44">
    <w:nsid w:val="4D0B6D9B"/>
    <w:multiLevelType w:val="hybridMultilevel"/>
    <w:tmpl w:val="39E8C0F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4D40566B"/>
    <w:multiLevelType w:val="hybridMultilevel"/>
    <w:tmpl w:val="159663D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4D51503E"/>
    <w:multiLevelType w:val="hybridMultilevel"/>
    <w:tmpl w:val="55ECB39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4D5E549B"/>
    <w:multiLevelType w:val="hybridMultilevel"/>
    <w:tmpl w:val="05BEC09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51045415"/>
    <w:multiLevelType w:val="hybridMultilevel"/>
    <w:tmpl w:val="E164418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nsid w:val="513639B1"/>
    <w:multiLevelType w:val="hybridMultilevel"/>
    <w:tmpl w:val="16DC371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nsid w:val="51FD2E0C"/>
    <w:multiLevelType w:val="hybridMultilevel"/>
    <w:tmpl w:val="1F2AD3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nsid w:val="53BF1FAD"/>
    <w:multiLevelType w:val="hybridMultilevel"/>
    <w:tmpl w:val="F2F2CC4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543C3A3B"/>
    <w:multiLevelType w:val="hybridMultilevel"/>
    <w:tmpl w:val="A2123AA0"/>
    <w:lvl w:ilvl="0" w:tplc="9CCCDCDE">
      <w:start w:val="1"/>
      <w:numFmt w:val="lowerRoman"/>
      <w:lvlText w:val="(%1)"/>
      <w:lvlJc w:val="left"/>
      <w:pPr>
        <w:ind w:left="1080" w:hanging="720"/>
      </w:pPr>
      <w:rPr>
        <w:rFonts w:ascii="Calibri" w:eastAsiaTheme="minorHAnsi" w:hAnsi="Calibri"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4F624A9"/>
    <w:multiLevelType w:val="hybridMultilevel"/>
    <w:tmpl w:val="335E158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nsid w:val="5777479F"/>
    <w:multiLevelType w:val="hybridMultilevel"/>
    <w:tmpl w:val="A2FA0182"/>
    <w:lvl w:ilvl="0" w:tplc="04160005">
      <w:start w:val="1"/>
      <w:numFmt w:val="bullet"/>
      <w:lvlText w:val=""/>
      <w:lvlJc w:val="left"/>
      <w:pPr>
        <w:tabs>
          <w:tab w:val="num" w:pos="780"/>
        </w:tabs>
        <w:ind w:left="780" w:hanging="360"/>
      </w:pPr>
      <w:rPr>
        <w:rFonts w:ascii="Symbol" w:hAnsi="Symbol" w:hint="default"/>
      </w:rPr>
    </w:lvl>
    <w:lvl w:ilvl="1" w:tplc="0416000D"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55">
    <w:nsid w:val="583536F7"/>
    <w:multiLevelType w:val="hybridMultilevel"/>
    <w:tmpl w:val="AEFA21A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nsid w:val="585C7B00"/>
    <w:multiLevelType w:val="hybridMultilevel"/>
    <w:tmpl w:val="E3B4ECF8"/>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7">
    <w:nsid w:val="58A75951"/>
    <w:multiLevelType w:val="hybridMultilevel"/>
    <w:tmpl w:val="5DAE781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8">
    <w:nsid w:val="5DB360F9"/>
    <w:multiLevelType w:val="hybridMultilevel"/>
    <w:tmpl w:val="D51E95C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nsid w:val="5FBE3C8E"/>
    <w:multiLevelType w:val="hybridMultilevel"/>
    <w:tmpl w:val="96DCEE4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nsid w:val="64346418"/>
    <w:multiLevelType w:val="hybridMultilevel"/>
    <w:tmpl w:val="874264B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nsid w:val="66C60C2B"/>
    <w:multiLevelType w:val="hybridMultilevel"/>
    <w:tmpl w:val="0964A69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2">
    <w:nsid w:val="678C2E3D"/>
    <w:multiLevelType w:val="hybridMultilevel"/>
    <w:tmpl w:val="226E3E2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nsid w:val="6819586D"/>
    <w:multiLevelType w:val="hybridMultilevel"/>
    <w:tmpl w:val="75AA716C"/>
    <w:lvl w:ilvl="0" w:tplc="9FE0C37A">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68F71AA2"/>
    <w:multiLevelType w:val="hybridMultilevel"/>
    <w:tmpl w:val="D640F17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5">
    <w:nsid w:val="694A06FB"/>
    <w:multiLevelType w:val="hybridMultilevel"/>
    <w:tmpl w:val="D7B84A2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nsid w:val="696815F8"/>
    <w:multiLevelType w:val="hybridMultilevel"/>
    <w:tmpl w:val="03D671B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7">
    <w:nsid w:val="696C1940"/>
    <w:multiLevelType w:val="hybridMultilevel"/>
    <w:tmpl w:val="E3F4A36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8">
    <w:nsid w:val="6BCA7F80"/>
    <w:multiLevelType w:val="hybridMultilevel"/>
    <w:tmpl w:val="548C0E1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nsid w:val="6C055A59"/>
    <w:multiLevelType w:val="hybridMultilevel"/>
    <w:tmpl w:val="A8A41BE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0">
    <w:nsid w:val="6CDE51CB"/>
    <w:multiLevelType w:val="hybridMultilevel"/>
    <w:tmpl w:val="18FA71E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1">
    <w:nsid w:val="6D2D2E41"/>
    <w:multiLevelType w:val="hybridMultilevel"/>
    <w:tmpl w:val="FC667848"/>
    <w:lvl w:ilvl="0" w:tplc="AFFE1D42">
      <w:start w:val="1"/>
      <w:numFmt w:val="lowerRoman"/>
      <w:lvlText w:val="(%1)"/>
      <w:lvlJc w:val="left"/>
      <w:pPr>
        <w:ind w:left="1080" w:hanging="720"/>
      </w:pPr>
      <w:rPr>
        <w:rFonts w:hint="default"/>
      </w:rPr>
    </w:lvl>
    <w:lvl w:ilvl="1" w:tplc="F7EA6C48">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nsid w:val="6D3557DA"/>
    <w:multiLevelType w:val="hybridMultilevel"/>
    <w:tmpl w:val="084A54B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3">
    <w:nsid w:val="714A7C0E"/>
    <w:multiLevelType w:val="hybridMultilevel"/>
    <w:tmpl w:val="0284CF9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nsid w:val="73F13024"/>
    <w:multiLevelType w:val="hybridMultilevel"/>
    <w:tmpl w:val="0A92E89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5">
    <w:nsid w:val="74162ECF"/>
    <w:multiLevelType w:val="hybridMultilevel"/>
    <w:tmpl w:val="DD5A72C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nsid w:val="7AD50643"/>
    <w:multiLevelType w:val="hybridMultilevel"/>
    <w:tmpl w:val="BC267942"/>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7">
    <w:nsid w:val="7B5078BE"/>
    <w:multiLevelType w:val="hybridMultilevel"/>
    <w:tmpl w:val="B0183AAA"/>
    <w:lvl w:ilvl="0" w:tplc="79E2304E">
      <w:start w:val="3"/>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nsid w:val="7B60748C"/>
    <w:multiLevelType w:val="hybridMultilevel"/>
    <w:tmpl w:val="D2A2123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9">
    <w:nsid w:val="7C354609"/>
    <w:multiLevelType w:val="hybridMultilevel"/>
    <w:tmpl w:val="C812FA5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0">
    <w:nsid w:val="7C5527E3"/>
    <w:multiLevelType w:val="hybridMultilevel"/>
    <w:tmpl w:val="D444F4E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0"/>
  </w:num>
  <w:num w:numId="2">
    <w:abstractNumId w:val="39"/>
  </w:num>
  <w:num w:numId="3">
    <w:abstractNumId w:val="52"/>
  </w:num>
  <w:num w:numId="4">
    <w:abstractNumId w:val="71"/>
  </w:num>
  <w:num w:numId="5">
    <w:abstractNumId w:val="43"/>
  </w:num>
  <w:num w:numId="6">
    <w:abstractNumId w:val="60"/>
  </w:num>
  <w:num w:numId="7">
    <w:abstractNumId w:val="63"/>
  </w:num>
  <w:num w:numId="8">
    <w:abstractNumId w:val="38"/>
  </w:num>
  <w:num w:numId="9">
    <w:abstractNumId w:val="13"/>
  </w:num>
  <w:num w:numId="10">
    <w:abstractNumId w:val="16"/>
  </w:num>
  <w:num w:numId="11">
    <w:abstractNumId w:val="54"/>
  </w:num>
  <w:num w:numId="12">
    <w:abstractNumId w:val="20"/>
  </w:num>
  <w:num w:numId="13">
    <w:abstractNumId w:val="33"/>
  </w:num>
  <w:num w:numId="14">
    <w:abstractNumId w:val="32"/>
  </w:num>
  <w:num w:numId="15">
    <w:abstractNumId w:val="50"/>
  </w:num>
  <w:num w:numId="16">
    <w:abstractNumId w:val="17"/>
  </w:num>
  <w:num w:numId="17">
    <w:abstractNumId w:val="7"/>
  </w:num>
  <w:num w:numId="18">
    <w:abstractNumId w:val="56"/>
  </w:num>
  <w:num w:numId="19">
    <w:abstractNumId w:val="31"/>
  </w:num>
  <w:num w:numId="20">
    <w:abstractNumId w:val="21"/>
  </w:num>
  <w:num w:numId="21">
    <w:abstractNumId w:val="25"/>
  </w:num>
  <w:num w:numId="22">
    <w:abstractNumId w:val="76"/>
  </w:num>
  <w:num w:numId="23">
    <w:abstractNumId w:val="37"/>
  </w:num>
  <w:num w:numId="24">
    <w:abstractNumId w:val="0"/>
  </w:num>
  <w:num w:numId="25">
    <w:abstractNumId w:val="64"/>
  </w:num>
  <w:num w:numId="26">
    <w:abstractNumId w:val="1"/>
  </w:num>
  <w:num w:numId="27">
    <w:abstractNumId w:val="11"/>
  </w:num>
  <w:num w:numId="28">
    <w:abstractNumId w:val="72"/>
  </w:num>
  <w:num w:numId="29">
    <w:abstractNumId w:val="26"/>
  </w:num>
  <w:num w:numId="30">
    <w:abstractNumId w:val="79"/>
  </w:num>
  <w:num w:numId="31">
    <w:abstractNumId w:val="29"/>
  </w:num>
  <w:num w:numId="32">
    <w:abstractNumId w:val="44"/>
  </w:num>
  <w:num w:numId="33">
    <w:abstractNumId w:val="53"/>
  </w:num>
  <w:num w:numId="34">
    <w:abstractNumId w:val="9"/>
  </w:num>
  <w:num w:numId="35">
    <w:abstractNumId w:val="73"/>
  </w:num>
  <w:num w:numId="36">
    <w:abstractNumId w:val="59"/>
  </w:num>
  <w:num w:numId="37">
    <w:abstractNumId w:val="74"/>
  </w:num>
  <w:num w:numId="38">
    <w:abstractNumId w:val="28"/>
  </w:num>
  <w:num w:numId="39">
    <w:abstractNumId w:val="24"/>
  </w:num>
  <w:num w:numId="40">
    <w:abstractNumId w:val="12"/>
  </w:num>
  <w:num w:numId="41">
    <w:abstractNumId w:val="2"/>
  </w:num>
  <w:num w:numId="42">
    <w:abstractNumId w:val="5"/>
  </w:num>
  <w:num w:numId="43">
    <w:abstractNumId w:val="67"/>
  </w:num>
  <w:num w:numId="44">
    <w:abstractNumId w:val="45"/>
  </w:num>
  <w:num w:numId="45">
    <w:abstractNumId w:val="66"/>
  </w:num>
  <w:num w:numId="46">
    <w:abstractNumId w:val="48"/>
  </w:num>
  <w:num w:numId="47">
    <w:abstractNumId w:val="69"/>
  </w:num>
  <w:num w:numId="48">
    <w:abstractNumId w:val="68"/>
  </w:num>
  <w:num w:numId="49">
    <w:abstractNumId w:val="70"/>
  </w:num>
  <w:num w:numId="50">
    <w:abstractNumId w:val="65"/>
  </w:num>
  <w:num w:numId="51">
    <w:abstractNumId w:val="10"/>
  </w:num>
  <w:num w:numId="52">
    <w:abstractNumId w:val="4"/>
  </w:num>
  <w:num w:numId="53">
    <w:abstractNumId w:val="22"/>
  </w:num>
  <w:num w:numId="54">
    <w:abstractNumId w:val="61"/>
  </w:num>
  <w:num w:numId="55">
    <w:abstractNumId w:val="55"/>
  </w:num>
  <w:num w:numId="56">
    <w:abstractNumId w:val="80"/>
  </w:num>
  <w:num w:numId="57">
    <w:abstractNumId w:val="78"/>
  </w:num>
  <w:num w:numId="58">
    <w:abstractNumId w:val="19"/>
  </w:num>
  <w:num w:numId="59">
    <w:abstractNumId w:val="27"/>
  </w:num>
  <w:num w:numId="60">
    <w:abstractNumId w:val="49"/>
  </w:num>
  <w:num w:numId="61">
    <w:abstractNumId w:val="18"/>
  </w:num>
  <w:num w:numId="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75"/>
  </w:num>
  <w:num w:numId="65">
    <w:abstractNumId w:val="47"/>
  </w:num>
  <w:num w:numId="66">
    <w:abstractNumId w:val="41"/>
  </w:num>
  <w:num w:numId="67">
    <w:abstractNumId w:val="51"/>
  </w:num>
  <w:num w:numId="68">
    <w:abstractNumId w:val="62"/>
  </w:num>
  <w:num w:numId="69">
    <w:abstractNumId w:val="30"/>
  </w:num>
  <w:num w:numId="70">
    <w:abstractNumId w:val="15"/>
  </w:num>
  <w:num w:numId="71">
    <w:abstractNumId w:val="35"/>
  </w:num>
  <w:num w:numId="72">
    <w:abstractNumId w:val="14"/>
  </w:num>
  <w:num w:numId="73">
    <w:abstractNumId w:val="57"/>
  </w:num>
  <w:num w:numId="74">
    <w:abstractNumId w:val="77"/>
  </w:num>
  <w:num w:numId="75">
    <w:abstractNumId w:val="36"/>
  </w:num>
  <w:num w:numId="76">
    <w:abstractNumId w:val="42"/>
  </w:num>
  <w:num w:numId="77">
    <w:abstractNumId w:val="46"/>
  </w:num>
  <w:num w:numId="78">
    <w:abstractNumId w:val="58"/>
  </w:num>
  <w:num w:numId="79">
    <w:abstractNumId w:val="6"/>
  </w:num>
  <w:num w:numId="80">
    <w:abstractNumId w:val="34"/>
  </w:num>
  <w:num w:numId="81">
    <w:abstractNumId w:val="2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C1"/>
    <w:rsid w:val="00012D99"/>
    <w:rsid w:val="00013B75"/>
    <w:rsid w:val="0001598B"/>
    <w:rsid w:val="000201A8"/>
    <w:rsid w:val="00027389"/>
    <w:rsid w:val="000363F6"/>
    <w:rsid w:val="0004051C"/>
    <w:rsid w:val="00043F42"/>
    <w:rsid w:val="000506D9"/>
    <w:rsid w:val="00056F7F"/>
    <w:rsid w:val="00067CDC"/>
    <w:rsid w:val="00067FE9"/>
    <w:rsid w:val="0007007A"/>
    <w:rsid w:val="00074E0B"/>
    <w:rsid w:val="000909A7"/>
    <w:rsid w:val="000916B1"/>
    <w:rsid w:val="00097D1B"/>
    <w:rsid w:val="000A3526"/>
    <w:rsid w:val="000A3AD7"/>
    <w:rsid w:val="000A75AF"/>
    <w:rsid w:val="000B4C6F"/>
    <w:rsid w:val="000B77DC"/>
    <w:rsid w:val="000C405C"/>
    <w:rsid w:val="000C7122"/>
    <w:rsid w:val="000D11A3"/>
    <w:rsid w:val="000D4017"/>
    <w:rsid w:val="000D720F"/>
    <w:rsid w:val="000D7B18"/>
    <w:rsid w:val="000E09F0"/>
    <w:rsid w:val="000E7E75"/>
    <w:rsid w:val="000F1A00"/>
    <w:rsid w:val="000F4FC5"/>
    <w:rsid w:val="0010105B"/>
    <w:rsid w:val="00103693"/>
    <w:rsid w:val="00106B90"/>
    <w:rsid w:val="00116F13"/>
    <w:rsid w:val="00121AD1"/>
    <w:rsid w:val="00133F19"/>
    <w:rsid w:val="00140DFA"/>
    <w:rsid w:val="001415FC"/>
    <w:rsid w:val="0014605E"/>
    <w:rsid w:val="001500ED"/>
    <w:rsid w:val="00152728"/>
    <w:rsid w:val="00160A25"/>
    <w:rsid w:val="001626C1"/>
    <w:rsid w:val="0016404C"/>
    <w:rsid w:val="001757FD"/>
    <w:rsid w:val="00176FDA"/>
    <w:rsid w:val="00177C68"/>
    <w:rsid w:val="00184D5D"/>
    <w:rsid w:val="00186859"/>
    <w:rsid w:val="00190BB5"/>
    <w:rsid w:val="00193103"/>
    <w:rsid w:val="001959D8"/>
    <w:rsid w:val="001A276C"/>
    <w:rsid w:val="001A67D2"/>
    <w:rsid w:val="001A6DF1"/>
    <w:rsid w:val="001B009C"/>
    <w:rsid w:val="001B2D8B"/>
    <w:rsid w:val="001B7C23"/>
    <w:rsid w:val="001B7DA4"/>
    <w:rsid w:val="001C2D30"/>
    <w:rsid w:val="001C2D40"/>
    <w:rsid w:val="001C3F1E"/>
    <w:rsid w:val="001C41A0"/>
    <w:rsid w:val="001C55F6"/>
    <w:rsid w:val="001E2CF2"/>
    <w:rsid w:val="001E566F"/>
    <w:rsid w:val="001E57C8"/>
    <w:rsid w:val="001E678A"/>
    <w:rsid w:val="001F3E55"/>
    <w:rsid w:val="001F4C61"/>
    <w:rsid w:val="001F6D2A"/>
    <w:rsid w:val="002011E1"/>
    <w:rsid w:val="0020126D"/>
    <w:rsid w:val="002025D8"/>
    <w:rsid w:val="00202BFC"/>
    <w:rsid w:val="00203800"/>
    <w:rsid w:val="0021470F"/>
    <w:rsid w:val="00216AE7"/>
    <w:rsid w:val="00227253"/>
    <w:rsid w:val="00230BC6"/>
    <w:rsid w:val="00232667"/>
    <w:rsid w:val="00232729"/>
    <w:rsid w:val="002348F9"/>
    <w:rsid w:val="0023593B"/>
    <w:rsid w:val="00242B2E"/>
    <w:rsid w:val="00253408"/>
    <w:rsid w:val="0025533B"/>
    <w:rsid w:val="00262978"/>
    <w:rsid w:val="00264C95"/>
    <w:rsid w:val="002656B3"/>
    <w:rsid w:val="002670BB"/>
    <w:rsid w:val="00272CCA"/>
    <w:rsid w:val="0027753B"/>
    <w:rsid w:val="00277972"/>
    <w:rsid w:val="00277E94"/>
    <w:rsid w:val="00286435"/>
    <w:rsid w:val="00291EA1"/>
    <w:rsid w:val="00295007"/>
    <w:rsid w:val="002A1148"/>
    <w:rsid w:val="002A782C"/>
    <w:rsid w:val="002A788F"/>
    <w:rsid w:val="002B30B4"/>
    <w:rsid w:val="002B7854"/>
    <w:rsid w:val="002B7A51"/>
    <w:rsid w:val="002C4B76"/>
    <w:rsid w:val="002D2BBE"/>
    <w:rsid w:val="002D668E"/>
    <w:rsid w:val="002E0024"/>
    <w:rsid w:val="002E0BD1"/>
    <w:rsid w:val="002F3576"/>
    <w:rsid w:val="00316EA5"/>
    <w:rsid w:val="00320CD5"/>
    <w:rsid w:val="003211F3"/>
    <w:rsid w:val="003216F3"/>
    <w:rsid w:val="00331F3E"/>
    <w:rsid w:val="00336423"/>
    <w:rsid w:val="00336E64"/>
    <w:rsid w:val="0034526D"/>
    <w:rsid w:val="0035360F"/>
    <w:rsid w:val="00354101"/>
    <w:rsid w:val="0035430F"/>
    <w:rsid w:val="003571AF"/>
    <w:rsid w:val="00362173"/>
    <w:rsid w:val="0036231B"/>
    <w:rsid w:val="003628E0"/>
    <w:rsid w:val="00363AC0"/>
    <w:rsid w:val="003655D0"/>
    <w:rsid w:val="00372091"/>
    <w:rsid w:val="00376B70"/>
    <w:rsid w:val="003871B0"/>
    <w:rsid w:val="003932BB"/>
    <w:rsid w:val="0039542F"/>
    <w:rsid w:val="00396BB3"/>
    <w:rsid w:val="003A4DEE"/>
    <w:rsid w:val="003B190A"/>
    <w:rsid w:val="003B65A9"/>
    <w:rsid w:val="003E2343"/>
    <w:rsid w:val="003E23FE"/>
    <w:rsid w:val="003E3A95"/>
    <w:rsid w:val="003F0905"/>
    <w:rsid w:val="003F473D"/>
    <w:rsid w:val="004019FA"/>
    <w:rsid w:val="004022D3"/>
    <w:rsid w:val="00413B97"/>
    <w:rsid w:val="004179FE"/>
    <w:rsid w:val="0042107D"/>
    <w:rsid w:val="00433D89"/>
    <w:rsid w:val="00434D27"/>
    <w:rsid w:val="00446501"/>
    <w:rsid w:val="00460D4E"/>
    <w:rsid w:val="004675E3"/>
    <w:rsid w:val="0048034B"/>
    <w:rsid w:val="004832D2"/>
    <w:rsid w:val="00484636"/>
    <w:rsid w:val="00485476"/>
    <w:rsid w:val="004A3822"/>
    <w:rsid w:val="004A74E4"/>
    <w:rsid w:val="004D1452"/>
    <w:rsid w:val="004D2A1F"/>
    <w:rsid w:val="004D57B4"/>
    <w:rsid w:val="004E2A9D"/>
    <w:rsid w:val="004E3B23"/>
    <w:rsid w:val="00501055"/>
    <w:rsid w:val="00507220"/>
    <w:rsid w:val="00507350"/>
    <w:rsid w:val="0051140B"/>
    <w:rsid w:val="0052243B"/>
    <w:rsid w:val="00524749"/>
    <w:rsid w:val="00535FCC"/>
    <w:rsid w:val="00536F39"/>
    <w:rsid w:val="00540CCA"/>
    <w:rsid w:val="00560298"/>
    <w:rsid w:val="00567BC8"/>
    <w:rsid w:val="0057002F"/>
    <w:rsid w:val="00570711"/>
    <w:rsid w:val="00581A78"/>
    <w:rsid w:val="0058536F"/>
    <w:rsid w:val="00586207"/>
    <w:rsid w:val="00590064"/>
    <w:rsid w:val="005912C8"/>
    <w:rsid w:val="005959EE"/>
    <w:rsid w:val="005A5382"/>
    <w:rsid w:val="005A5D84"/>
    <w:rsid w:val="005B0D0B"/>
    <w:rsid w:val="005B593C"/>
    <w:rsid w:val="005B76FC"/>
    <w:rsid w:val="005C021E"/>
    <w:rsid w:val="005C1EAC"/>
    <w:rsid w:val="005C26A8"/>
    <w:rsid w:val="005D6135"/>
    <w:rsid w:val="005F227C"/>
    <w:rsid w:val="005F3564"/>
    <w:rsid w:val="005F4B4E"/>
    <w:rsid w:val="00602DB2"/>
    <w:rsid w:val="006207A8"/>
    <w:rsid w:val="00625EEF"/>
    <w:rsid w:val="0063153F"/>
    <w:rsid w:val="0063372C"/>
    <w:rsid w:val="00645287"/>
    <w:rsid w:val="00671818"/>
    <w:rsid w:val="00674D26"/>
    <w:rsid w:val="00676712"/>
    <w:rsid w:val="00677317"/>
    <w:rsid w:val="0068145C"/>
    <w:rsid w:val="006907AE"/>
    <w:rsid w:val="00691ADC"/>
    <w:rsid w:val="00694A21"/>
    <w:rsid w:val="006A16A6"/>
    <w:rsid w:val="006B0966"/>
    <w:rsid w:val="006B5002"/>
    <w:rsid w:val="006C1D20"/>
    <w:rsid w:val="006C26D8"/>
    <w:rsid w:val="006C74E7"/>
    <w:rsid w:val="006D69CF"/>
    <w:rsid w:val="006D71A8"/>
    <w:rsid w:val="006E359D"/>
    <w:rsid w:val="006E690D"/>
    <w:rsid w:val="00703F96"/>
    <w:rsid w:val="007079A9"/>
    <w:rsid w:val="00707FFE"/>
    <w:rsid w:val="007279F6"/>
    <w:rsid w:val="007302E1"/>
    <w:rsid w:val="0073612F"/>
    <w:rsid w:val="007449A8"/>
    <w:rsid w:val="00745BBE"/>
    <w:rsid w:val="00746F95"/>
    <w:rsid w:val="0075446A"/>
    <w:rsid w:val="007644B6"/>
    <w:rsid w:val="007A0433"/>
    <w:rsid w:val="007A1506"/>
    <w:rsid w:val="007A2DC8"/>
    <w:rsid w:val="007A3759"/>
    <w:rsid w:val="007B00CD"/>
    <w:rsid w:val="007B1DF1"/>
    <w:rsid w:val="007B24B9"/>
    <w:rsid w:val="007B46CF"/>
    <w:rsid w:val="007B4CD7"/>
    <w:rsid w:val="007C19B0"/>
    <w:rsid w:val="007C71B4"/>
    <w:rsid w:val="007C78CA"/>
    <w:rsid w:val="007D2848"/>
    <w:rsid w:val="007D346E"/>
    <w:rsid w:val="007E6C7C"/>
    <w:rsid w:val="007F09B8"/>
    <w:rsid w:val="007F0B98"/>
    <w:rsid w:val="00807640"/>
    <w:rsid w:val="00810FAB"/>
    <w:rsid w:val="00813A70"/>
    <w:rsid w:val="008241BE"/>
    <w:rsid w:val="0082685C"/>
    <w:rsid w:val="00836411"/>
    <w:rsid w:val="008466B2"/>
    <w:rsid w:val="00856B36"/>
    <w:rsid w:val="0086278F"/>
    <w:rsid w:val="008719F0"/>
    <w:rsid w:val="00877A33"/>
    <w:rsid w:val="0089295A"/>
    <w:rsid w:val="008A095C"/>
    <w:rsid w:val="008A144D"/>
    <w:rsid w:val="008A41F3"/>
    <w:rsid w:val="008C218E"/>
    <w:rsid w:val="008C2267"/>
    <w:rsid w:val="008D1040"/>
    <w:rsid w:val="008D5007"/>
    <w:rsid w:val="008F02AF"/>
    <w:rsid w:val="008F4018"/>
    <w:rsid w:val="009061D5"/>
    <w:rsid w:val="009065C1"/>
    <w:rsid w:val="00914A13"/>
    <w:rsid w:val="00925BF7"/>
    <w:rsid w:val="009402ED"/>
    <w:rsid w:val="0094078A"/>
    <w:rsid w:val="00941C35"/>
    <w:rsid w:val="00947E5E"/>
    <w:rsid w:val="00953C2D"/>
    <w:rsid w:val="00960B32"/>
    <w:rsid w:val="00965D42"/>
    <w:rsid w:val="0097235E"/>
    <w:rsid w:val="009761AE"/>
    <w:rsid w:val="00981885"/>
    <w:rsid w:val="00982431"/>
    <w:rsid w:val="009A2FDF"/>
    <w:rsid w:val="009C3562"/>
    <w:rsid w:val="009C6ACC"/>
    <w:rsid w:val="009C719E"/>
    <w:rsid w:val="009C73F1"/>
    <w:rsid w:val="009D0586"/>
    <w:rsid w:val="009D5B2D"/>
    <w:rsid w:val="009E2746"/>
    <w:rsid w:val="009E3D33"/>
    <w:rsid w:val="009E598F"/>
    <w:rsid w:val="009F01E1"/>
    <w:rsid w:val="009F1AC1"/>
    <w:rsid w:val="00A02013"/>
    <w:rsid w:val="00A02B19"/>
    <w:rsid w:val="00A40AF3"/>
    <w:rsid w:val="00A47F4F"/>
    <w:rsid w:val="00A52E80"/>
    <w:rsid w:val="00A550E0"/>
    <w:rsid w:val="00A55699"/>
    <w:rsid w:val="00A61151"/>
    <w:rsid w:val="00A6524F"/>
    <w:rsid w:val="00A66D33"/>
    <w:rsid w:val="00A74551"/>
    <w:rsid w:val="00A74E74"/>
    <w:rsid w:val="00A82564"/>
    <w:rsid w:val="00A82F48"/>
    <w:rsid w:val="00A83049"/>
    <w:rsid w:val="00A873E9"/>
    <w:rsid w:val="00A95D4B"/>
    <w:rsid w:val="00AA0C1A"/>
    <w:rsid w:val="00AC528C"/>
    <w:rsid w:val="00AE22AE"/>
    <w:rsid w:val="00AE6D92"/>
    <w:rsid w:val="00AF041B"/>
    <w:rsid w:val="00B01C3A"/>
    <w:rsid w:val="00B11A97"/>
    <w:rsid w:val="00B125A0"/>
    <w:rsid w:val="00B15ABC"/>
    <w:rsid w:val="00B15ACA"/>
    <w:rsid w:val="00B2064D"/>
    <w:rsid w:val="00B262E2"/>
    <w:rsid w:val="00B33B41"/>
    <w:rsid w:val="00B3424B"/>
    <w:rsid w:val="00B43375"/>
    <w:rsid w:val="00B57C83"/>
    <w:rsid w:val="00B70134"/>
    <w:rsid w:val="00B7031C"/>
    <w:rsid w:val="00B90D2B"/>
    <w:rsid w:val="00BA04FF"/>
    <w:rsid w:val="00BB5ED6"/>
    <w:rsid w:val="00BC3DFA"/>
    <w:rsid w:val="00BC5686"/>
    <w:rsid w:val="00BC5755"/>
    <w:rsid w:val="00BD1245"/>
    <w:rsid w:val="00BD5D57"/>
    <w:rsid w:val="00BD7492"/>
    <w:rsid w:val="00BD76FE"/>
    <w:rsid w:val="00BD7CEA"/>
    <w:rsid w:val="00BE6810"/>
    <w:rsid w:val="00BE7E5A"/>
    <w:rsid w:val="00BF034A"/>
    <w:rsid w:val="00BF16EF"/>
    <w:rsid w:val="00BF4B68"/>
    <w:rsid w:val="00BF5B82"/>
    <w:rsid w:val="00C0765A"/>
    <w:rsid w:val="00C0774D"/>
    <w:rsid w:val="00C078DC"/>
    <w:rsid w:val="00C136ED"/>
    <w:rsid w:val="00C20815"/>
    <w:rsid w:val="00C22F43"/>
    <w:rsid w:val="00C23405"/>
    <w:rsid w:val="00C31823"/>
    <w:rsid w:val="00C36E11"/>
    <w:rsid w:val="00C441C1"/>
    <w:rsid w:val="00C4719E"/>
    <w:rsid w:val="00C51D58"/>
    <w:rsid w:val="00C5465A"/>
    <w:rsid w:val="00C62E82"/>
    <w:rsid w:val="00C64224"/>
    <w:rsid w:val="00C70A27"/>
    <w:rsid w:val="00C71310"/>
    <w:rsid w:val="00C7517E"/>
    <w:rsid w:val="00C75A6E"/>
    <w:rsid w:val="00C85164"/>
    <w:rsid w:val="00C87FB1"/>
    <w:rsid w:val="00C93D72"/>
    <w:rsid w:val="00CA3E27"/>
    <w:rsid w:val="00CA58BC"/>
    <w:rsid w:val="00CA69A5"/>
    <w:rsid w:val="00CA7BAD"/>
    <w:rsid w:val="00CB414D"/>
    <w:rsid w:val="00CB4A97"/>
    <w:rsid w:val="00CB5075"/>
    <w:rsid w:val="00CC5B60"/>
    <w:rsid w:val="00CD3077"/>
    <w:rsid w:val="00CD658E"/>
    <w:rsid w:val="00CD78FB"/>
    <w:rsid w:val="00CE116A"/>
    <w:rsid w:val="00CE1F42"/>
    <w:rsid w:val="00CE5D0A"/>
    <w:rsid w:val="00D022C4"/>
    <w:rsid w:val="00D054ED"/>
    <w:rsid w:val="00D06118"/>
    <w:rsid w:val="00D13413"/>
    <w:rsid w:val="00D16B57"/>
    <w:rsid w:val="00D22A09"/>
    <w:rsid w:val="00D31AB6"/>
    <w:rsid w:val="00D37BBB"/>
    <w:rsid w:val="00D51C2D"/>
    <w:rsid w:val="00D548B8"/>
    <w:rsid w:val="00D6733A"/>
    <w:rsid w:val="00D67E3F"/>
    <w:rsid w:val="00D70CE0"/>
    <w:rsid w:val="00D73BB7"/>
    <w:rsid w:val="00D90315"/>
    <w:rsid w:val="00D9087C"/>
    <w:rsid w:val="00D97306"/>
    <w:rsid w:val="00DA2445"/>
    <w:rsid w:val="00DA703B"/>
    <w:rsid w:val="00DA76A3"/>
    <w:rsid w:val="00DB0E51"/>
    <w:rsid w:val="00DB172B"/>
    <w:rsid w:val="00DB2EDA"/>
    <w:rsid w:val="00DB6FA8"/>
    <w:rsid w:val="00DC17CB"/>
    <w:rsid w:val="00DC1D86"/>
    <w:rsid w:val="00DC339E"/>
    <w:rsid w:val="00DC50CA"/>
    <w:rsid w:val="00DE1988"/>
    <w:rsid w:val="00DE5664"/>
    <w:rsid w:val="00DE5E76"/>
    <w:rsid w:val="00DF130E"/>
    <w:rsid w:val="00DF356E"/>
    <w:rsid w:val="00DF68C9"/>
    <w:rsid w:val="00E02C6C"/>
    <w:rsid w:val="00E12C62"/>
    <w:rsid w:val="00E14DD2"/>
    <w:rsid w:val="00E2050B"/>
    <w:rsid w:val="00E247F5"/>
    <w:rsid w:val="00E25D1B"/>
    <w:rsid w:val="00E268F5"/>
    <w:rsid w:val="00E278D9"/>
    <w:rsid w:val="00E32AED"/>
    <w:rsid w:val="00E35F03"/>
    <w:rsid w:val="00E41255"/>
    <w:rsid w:val="00E5225B"/>
    <w:rsid w:val="00E5472E"/>
    <w:rsid w:val="00E60525"/>
    <w:rsid w:val="00E632D5"/>
    <w:rsid w:val="00E84A02"/>
    <w:rsid w:val="00E867CF"/>
    <w:rsid w:val="00E96FEF"/>
    <w:rsid w:val="00E973CB"/>
    <w:rsid w:val="00EA4D7E"/>
    <w:rsid w:val="00EA503F"/>
    <w:rsid w:val="00EB06FC"/>
    <w:rsid w:val="00EB230A"/>
    <w:rsid w:val="00EC20C0"/>
    <w:rsid w:val="00EC29CB"/>
    <w:rsid w:val="00EC3F68"/>
    <w:rsid w:val="00EC6C88"/>
    <w:rsid w:val="00ED2EA8"/>
    <w:rsid w:val="00EE1B7A"/>
    <w:rsid w:val="00EF0640"/>
    <w:rsid w:val="00EF3447"/>
    <w:rsid w:val="00EF7B44"/>
    <w:rsid w:val="00F02487"/>
    <w:rsid w:val="00F039F0"/>
    <w:rsid w:val="00F04BEE"/>
    <w:rsid w:val="00F120DA"/>
    <w:rsid w:val="00F127F2"/>
    <w:rsid w:val="00F165D6"/>
    <w:rsid w:val="00F24D10"/>
    <w:rsid w:val="00F3096F"/>
    <w:rsid w:val="00F37F66"/>
    <w:rsid w:val="00F422C6"/>
    <w:rsid w:val="00F44EC3"/>
    <w:rsid w:val="00F47086"/>
    <w:rsid w:val="00F5309F"/>
    <w:rsid w:val="00F548EA"/>
    <w:rsid w:val="00F56F14"/>
    <w:rsid w:val="00F57818"/>
    <w:rsid w:val="00F62328"/>
    <w:rsid w:val="00F62643"/>
    <w:rsid w:val="00F67327"/>
    <w:rsid w:val="00F872EB"/>
    <w:rsid w:val="00F94250"/>
    <w:rsid w:val="00F95D22"/>
    <w:rsid w:val="00F9765B"/>
    <w:rsid w:val="00FA4CB3"/>
    <w:rsid w:val="00FA5D05"/>
    <w:rsid w:val="00FB56CE"/>
    <w:rsid w:val="00FC1370"/>
    <w:rsid w:val="00FC3050"/>
    <w:rsid w:val="00FC332C"/>
    <w:rsid w:val="00FD2351"/>
    <w:rsid w:val="00FD7300"/>
    <w:rsid w:val="00FD7BA9"/>
    <w:rsid w:val="00FE2B61"/>
    <w:rsid w:val="00FE71FA"/>
    <w:rsid w:val="00FE75AD"/>
    <w:rsid w:val="00FF557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C7517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1C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C441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3B41"/>
    <w:pPr>
      <w:ind w:left="720"/>
      <w:contextualSpacing/>
    </w:pPr>
  </w:style>
  <w:style w:type="character" w:customStyle="1" w:styleId="hps">
    <w:name w:val="hps"/>
    <w:basedOn w:val="DefaultParagraphFont"/>
    <w:rsid w:val="00B33B41"/>
  </w:style>
  <w:style w:type="character" w:styleId="Hyperlink">
    <w:name w:val="Hyperlink"/>
    <w:basedOn w:val="DefaultParagraphFont"/>
    <w:uiPriority w:val="99"/>
    <w:semiHidden/>
    <w:unhideWhenUsed/>
    <w:rsid w:val="002E0BD1"/>
    <w:rPr>
      <w:color w:val="0000FF"/>
      <w:u w:val="single"/>
    </w:rPr>
  </w:style>
  <w:style w:type="paragraph" w:customStyle="1" w:styleId="Bullet">
    <w:name w:val="Bullet"/>
    <w:basedOn w:val="Normal"/>
    <w:link w:val="BulletChar"/>
    <w:autoRedefine/>
    <w:rsid w:val="002A1148"/>
    <w:pPr>
      <w:numPr>
        <w:numId w:val="1"/>
      </w:numPr>
      <w:spacing w:after="120" w:line="240" w:lineRule="auto"/>
      <w:jc w:val="both"/>
    </w:pPr>
    <w:rPr>
      <w:rFonts w:ascii="Arial" w:eastAsia="MS Mincho" w:hAnsi="Arial" w:cs="Arial"/>
      <w:b/>
      <w:bCs/>
      <w:snapToGrid w:val="0"/>
      <w:color w:val="000000"/>
    </w:rPr>
  </w:style>
  <w:style w:type="character" w:customStyle="1" w:styleId="BulletChar">
    <w:name w:val="Bullet Char"/>
    <w:basedOn w:val="DefaultParagraphFont"/>
    <w:link w:val="Bullet"/>
    <w:rsid w:val="002A1148"/>
    <w:rPr>
      <w:rFonts w:ascii="Arial" w:eastAsia="MS Mincho" w:hAnsi="Arial" w:cs="Arial"/>
      <w:b/>
      <w:bCs/>
      <w:snapToGrid w:val="0"/>
      <w:color w:val="000000"/>
    </w:rPr>
  </w:style>
  <w:style w:type="paragraph" w:customStyle="1" w:styleId="Dash">
    <w:name w:val="Dash"/>
    <w:basedOn w:val="Normal"/>
    <w:autoRedefine/>
    <w:rsid w:val="002A1148"/>
    <w:pPr>
      <w:numPr>
        <w:ilvl w:val="1"/>
        <w:numId w:val="1"/>
      </w:numPr>
      <w:spacing w:after="120" w:line="240" w:lineRule="auto"/>
      <w:jc w:val="both"/>
    </w:pPr>
    <w:rPr>
      <w:rFonts w:ascii="Arial" w:eastAsia="MS Mincho" w:hAnsi="Arial" w:cs="Arial"/>
      <w:b/>
      <w:i/>
      <w:snapToGrid w:val="0"/>
    </w:rPr>
  </w:style>
  <w:style w:type="paragraph" w:styleId="NormalWeb">
    <w:name w:val="Normal (Web)"/>
    <w:basedOn w:val="Normal"/>
    <w:uiPriority w:val="99"/>
    <w:unhideWhenUsed/>
    <w:rsid w:val="009D0586"/>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0586"/>
    <w:rPr>
      <w:b/>
      <w:bCs/>
    </w:rPr>
  </w:style>
  <w:style w:type="paragraph" w:styleId="BalloonText">
    <w:name w:val="Balloon Text"/>
    <w:basedOn w:val="Normal"/>
    <w:link w:val="BalloonTextChar"/>
    <w:uiPriority w:val="99"/>
    <w:semiHidden/>
    <w:unhideWhenUsed/>
    <w:rsid w:val="009D0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586"/>
    <w:rPr>
      <w:rFonts w:ascii="Tahoma" w:hAnsi="Tahoma" w:cs="Tahoma"/>
      <w:sz w:val="16"/>
      <w:szCs w:val="16"/>
    </w:rPr>
  </w:style>
  <w:style w:type="character" w:customStyle="1" w:styleId="longtext">
    <w:name w:val="long_text"/>
    <w:basedOn w:val="DefaultParagraphFont"/>
    <w:rsid w:val="00106B90"/>
  </w:style>
  <w:style w:type="character" w:customStyle="1" w:styleId="atn">
    <w:name w:val="atn"/>
    <w:basedOn w:val="DefaultParagraphFont"/>
    <w:rsid w:val="00106B90"/>
  </w:style>
  <w:style w:type="paragraph" w:customStyle="1" w:styleId="chapter0">
    <w:name w:val="chapter"/>
    <w:basedOn w:val="Normal"/>
    <w:rsid w:val="0023593B"/>
    <w:pPr>
      <w:suppressAutoHyphens/>
      <w:spacing w:after="0" w:line="240" w:lineRule="auto"/>
    </w:pPr>
    <w:rPr>
      <w:rFonts w:ascii="Times New Roman" w:eastAsia="Times New Roman" w:hAnsi="Times New Roman" w:cs="Times New Roman"/>
      <w:sz w:val="24"/>
      <w:szCs w:val="20"/>
      <w:lang w:eastAsia="ar-SA"/>
    </w:rPr>
  </w:style>
  <w:style w:type="paragraph" w:customStyle="1" w:styleId="Contedodatabela">
    <w:name w:val="Conteúdo da tabela"/>
    <w:basedOn w:val="Normal"/>
    <w:rsid w:val="0023593B"/>
    <w:pPr>
      <w:widowControl w:val="0"/>
      <w:suppressLineNumbers/>
      <w:suppressAutoHyphens/>
      <w:spacing w:after="0" w:line="240" w:lineRule="auto"/>
    </w:pPr>
    <w:rPr>
      <w:rFonts w:ascii="Times New Roman" w:eastAsia="Lucida Sans Unicode" w:hAnsi="Times New Roman" w:cs="Times New Roman"/>
      <w:kern w:val="1"/>
      <w:sz w:val="24"/>
      <w:szCs w:val="20"/>
      <w:lang w:eastAsia="ar-SA"/>
    </w:rPr>
  </w:style>
  <w:style w:type="character" w:customStyle="1" w:styleId="shorttext">
    <w:name w:val="short_text"/>
    <w:basedOn w:val="DefaultParagraphFont"/>
    <w:rsid w:val="008F4018"/>
  </w:style>
  <w:style w:type="paragraph" w:styleId="Header">
    <w:name w:val="header"/>
    <w:basedOn w:val="Normal"/>
    <w:link w:val="HeaderChar"/>
    <w:uiPriority w:val="99"/>
    <w:unhideWhenUsed/>
    <w:rsid w:val="00FC3050"/>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3050"/>
  </w:style>
  <w:style w:type="paragraph" w:styleId="Footer">
    <w:name w:val="footer"/>
    <w:basedOn w:val="Normal"/>
    <w:link w:val="FooterChar"/>
    <w:uiPriority w:val="99"/>
    <w:unhideWhenUsed/>
    <w:rsid w:val="00FC3050"/>
    <w:pPr>
      <w:tabs>
        <w:tab w:val="center" w:pos="4252"/>
        <w:tab w:val="right" w:pos="8504"/>
      </w:tabs>
      <w:spacing w:after="0" w:line="240" w:lineRule="auto"/>
    </w:pPr>
  </w:style>
  <w:style w:type="character" w:customStyle="1" w:styleId="FooterChar">
    <w:name w:val="Footer Char"/>
    <w:basedOn w:val="DefaultParagraphFont"/>
    <w:link w:val="Footer"/>
    <w:uiPriority w:val="99"/>
    <w:rsid w:val="00FC3050"/>
  </w:style>
  <w:style w:type="paragraph" w:styleId="BodyText">
    <w:name w:val="Body Text"/>
    <w:basedOn w:val="Normal"/>
    <w:link w:val="BodyTextChar"/>
    <w:rsid w:val="007279F6"/>
    <w:pPr>
      <w:spacing w:after="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7279F6"/>
    <w:rPr>
      <w:rFonts w:ascii="Times" w:eastAsia="Times New Roman" w:hAnsi="Times" w:cs="Times New Roman"/>
      <w:szCs w:val="20"/>
      <w:lang w:eastAsia="pt-BR"/>
    </w:rPr>
  </w:style>
  <w:style w:type="paragraph" w:customStyle="1" w:styleId="Buritnormal">
    <w:name w:val="Buritnormal"/>
    <w:basedOn w:val="Normal"/>
    <w:rsid w:val="00D97306"/>
    <w:pPr>
      <w:suppressAutoHyphens/>
      <w:spacing w:after="0" w:line="240" w:lineRule="auto"/>
      <w:jc w:val="both"/>
    </w:pPr>
    <w:rPr>
      <w:rFonts w:ascii="Times" w:eastAsia="Times New Roman" w:hAnsi="Times" w:cs="Times New Roman"/>
      <w:sz w:val="24"/>
      <w:szCs w:val="20"/>
      <w:lang w:eastAsia="ar-SA"/>
    </w:rPr>
  </w:style>
  <w:style w:type="paragraph" w:customStyle="1" w:styleId="marcador1">
    <w:name w:val="marcador 1"/>
    <w:basedOn w:val="Normal"/>
    <w:rsid w:val="00B15ACA"/>
    <w:pPr>
      <w:numPr>
        <w:numId w:val="5"/>
      </w:numPr>
      <w:spacing w:after="120" w:line="240" w:lineRule="auto"/>
      <w:jc w:val="both"/>
    </w:pPr>
    <w:rPr>
      <w:rFonts w:ascii="Arial" w:eastAsia="Times New Roman" w:hAnsi="Arial" w:cs="Times New Roman"/>
      <w:szCs w:val="20"/>
    </w:rPr>
  </w:style>
  <w:style w:type="paragraph" w:customStyle="1" w:styleId="Estilo1">
    <w:name w:val="Estilo1"/>
    <w:basedOn w:val="Title"/>
    <w:rsid w:val="00B15ACA"/>
    <w:pPr>
      <w:pBdr>
        <w:bottom w:val="none" w:sz="0" w:space="0" w:color="auto"/>
      </w:pBdr>
      <w:tabs>
        <w:tab w:val="center" w:pos="4535"/>
      </w:tabs>
      <w:spacing w:before="120" w:after="120" w:line="360" w:lineRule="auto"/>
      <w:contextualSpacing w:val="0"/>
      <w:jc w:val="both"/>
    </w:pPr>
    <w:rPr>
      <w:rFonts w:ascii="Times New Roman" w:eastAsia="Times New Roman" w:hAnsi="Times New Roman" w:cs="Arial"/>
      <w:b/>
      <w:bCs/>
      <w:caps/>
      <w:color w:val="auto"/>
      <w:spacing w:val="0"/>
      <w:kern w:val="0"/>
      <w:sz w:val="24"/>
      <w:szCs w:val="24"/>
    </w:rPr>
  </w:style>
  <w:style w:type="paragraph" w:styleId="Title">
    <w:name w:val="Title"/>
    <w:basedOn w:val="Normal"/>
    <w:next w:val="Normal"/>
    <w:link w:val="TitleChar"/>
    <w:uiPriority w:val="10"/>
    <w:qFormat/>
    <w:rsid w:val="00B15A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5ACA"/>
    <w:rPr>
      <w:rFonts w:asciiTheme="majorHAnsi" w:eastAsiaTheme="majorEastAsia" w:hAnsiTheme="majorHAnsi" w:cstheme="majorBidi"/>
      <w:color w:val="17365D" w:themeColor="text2" w:themeShade="BF"/>
      <w:spacing w:val="5"/>
      <w:kern w:val="28"/>
      <w:sz w:val="52"/>
      <w:szCs w:val="52"/>
    </w:rPr>
  </w:style>
  <w:style w:type="paragraph" w:customStyle="1" w:styleId="MOP4">
    <w:name w:val="MOP 4"/>
    <w:basedOn w:val="BodyText3"/>
    <w:rsid w:val="00507350"/>
    <w:pPr>
      <w:spacing w:after="240" w:line="240" w:lineRule="auto"/>
      <w:ind w:left="510" w:hanging="510"/>
      <w:jc w:val="both"/>
    </w:pPr>
    <w:rPr>
      <w:rFonts w:ascii="Arial Negrito" w:eastAsia="Times New Roman" w:hAnsi="Arial Negrito" w:cs="Times New Roman"/>
      <w:b/>
      <w:color w:val="FF6600"/>
      <w:sz w:val="24"/>
      <w:szCs w:val="20"/>
    </w:rPr>
  </w:style>
  <w:style w:type="paragraph" w:styleId="BodyText3">
    <w:name w:val="Body Text 3"/>
    <w:basedOn w:val="Normal"/>
    <w:link w:val="BodyText3Char"/>
    <w:uiPriority w:val="99"/>
    <w:unhideWhenUsed/>
    <w:rsid w:val="00507350"/>
    <w:pPr>
      <w:spacing w:after="120"/>
    </w:pPr>
    <w:rPr>
      <w:sz w:val="16"/>
      <w:szCs w:val="16"/>
    </w:rPr>
  </w:style>
  <w:style w:type="character" w:customStyle="1" w:styleId="BodyText3Char">
    <w:name w:val="Body Text 3 Char"/>
    <w:basedOn w:val="DefaultParagraphFont"/>
    <w:link w:val="BodyText3"/>
    <w:uiPriority w:val="99"/>
    <w:rsid w:val="00507350"/>
    <w:rPr>
      <w:sz w:val="16"/>
      <w:szCs w:val="16"/>
    </w:rPr>
  </w:style>
  <w:style w:type="paragraph" w:customStyle="1" w:styleId="PRXNorm">
    <w:name w:val="PRXNorm"/>
    <w:basedOn w:val="Normal"/>
    <w:rsid w:val="00484636"/>
    <w:pPr>
      <w:spacing w:after="0" w:line="240" w:lineRule="auto"/>
      <w:jc w:val="both"/>
    </w:pPr>
    <w:rPr>
      <w:rFonts w:ascii="Times New Roman" w:eastAsia="Times New Roman" w:hAnsi="Times New Roman" w:cs="Times New Roman"/>
      <w:sz w:val="24"/>
      <w:szCs w:val="20"/>
    </w:rPr>
  </w:style>
  <w:style w:type="paragraph" w:customStyle="1" w:styleId="T1">
    <w:name w:val="T1"/>
    <w:basedOn w:val="Header"/>
    <w:autoRedefine/>
    <w:rsid w:val="0073612F"/>
    <w:pPr>
      <w:tabs>
        <w:tab w:val="clear" w:pos="4252"/>
        <w:tab w:val="clear" w:pos="8504"/>
      </w:tabs>
      <w:spacing w:after="120"/>
      <w:jc w:val="both"/>
    </w:pPr>
    <w:rPr>
      <w:rFonts w:ascii="Arial" w:eastAsia="Times New Roman" w:hAnsi="Arial" w:cs="Arial"/>
    </w:rPr>
  </w:style>
  <w:style w:type="paragraph" w:customStyle="1" w:styleId="MADEIRA4">
    <w:name w:val="MADEIRA 4"/>
    <w:basedOn w:val="Normal"/>
    <w:rsid w:val="0073612F"/>
    <w:pPr>
      <w:spacing w:after="120" w:line="240" w:lineRule="auto"/>
      <w:jc w:val="both"/>
    </w:pPr>
    <w:rPr>
      <w:rFonts w:ascii="Trebuchet MS" w:eastAsia="Times New Roman" w:hAnsi="Trebuchet MS" w:cs="Times New Roman"/>
      <w:b/>
      <w:i/>
      <w:sz w:val="20"/>
      <w:szCs w:val="20"/>
    </w:rPr>
  </w:style>
  <w:style w:type="paragraph" w:customStyle="1" w:styleId="MANANCIAIS-3">
    <w:name w:val="MANANCIAIS-3"/>
    <w:basedOn w:val="Normal"/>
    <w:rsid w:val="0073612F"/>
    <w:pPr>
      <w:suppressAutoHyphens/>
      <w:spacing w:after="240" w:line="280" w:lineRule="atLeast"/>
      <w:jc w:val="both"/>
    </w:pPr>
    <w:rPr>
      <w:rFonts w:ascii="Arial" w:eastAsia="Times New Roman" w:hAnsi="Arial" w:cs="Arial"/>
      <w:b/>
      <w:i/>
    </w:rPr>
  </w:style>
  <w:style w:type="paragraph" w:customStyle="1" w:styleId="MOP3">
    <w:name w:val="MOP 3"/>
    <w:basedOn w:val="Normal"/>
    <w:rsid w:val="0073612F"/>
    <w:pPr>
      <w:tabs>
        <w:tab w:val="num" w:pos="540"/>
      </w:tabs>
      <w:autoSpaceDE w:val="0"/>
      <w:autoSpaceDN w:val="0"/>
      <w:adjustRightInd w:val="0"/>
      <w:spacing w:after="240" w:line="240" w:lineRule="auto"/>
      <w:ind w:left="714" w:hanging="714"/>
      <w:jc w:val="both"/>
    </w:pPr>
    <w:rPr>
      <w:rFonts w:ascii="Arial Negrito" w:eastAsia="Times New Roman" w:hAnsi="Arial Negrito" w:cs="Arial"/>
      <w:b/>
      <w:bCs/>
      <w:color w:val="FF6600"/>
      <w:sz w:val="24"/>
    </w:rPr>
  </w:style>
  <w:style w:type="paragraph" w:customStyle="1" w:styleId="mananciais-2">
    <w:name w:val="mananciais-2"/>
    <w:basedOn w:val="Normal"/>
    <w:rsid w:val="0073612F"/>
    <w:pPr>
      <w:spacing w:after="240" w:line="280" w:lineRule="atLeast"/>
      <w:jc w:val="both"/>
    </w:pPr>
    <w:rPr>
      <w:rFonts w:ascii="Arial" w:eastAsia="Arial Unicode MS" w:hAnsi="Arial" w:cs="Arial"/>
      <w:b/>
      <w:bCs/>
    </w:rPr>
  </w:style>
  <w:style w:type="paragraph" w:customStyle="1" w:styleId="Corpodetexto21">
    <w:name w:val="Corpo de texto 21"/>
    <w:basedOn w:val="Normal"/>
    <w:rsid w:val="00B125A0"/>
    <w:pPr>
      <w:widowControl w:val="0"/>
      <w:suppressAutoHyphens/>
      <w:spacing w:after="120" w:line="480" w:lineRule="auto"/>
    </w:pPr>
    <w:rPr>
      <w:rFonts w:ascii="Times New Roman" w:eastAsia="Lucida Sans Unicode" w:hAnsi="Times New Roman" w:cs="Times New Roman"/>
      <w:kern w:val="1"/>
      <w:sz w:val="24"/>
      <w:szCs w:val="24"/>
    </w:rPr>
  </w:style>
  <w:style w:type="paragraph" w:customStyle="1" w:styleId="Quadro">
    <w:name w:val="Quadro"/>
    <w:basedOn w:val="Normal"/>
    <w:rsid w:val="00BD1245"/>
    <w:pPr>
      <w:numPr>
        <w:ilvl w:val="12"/>
      </w:numPr>
      <w:spacing w:before="180" w:after="120" w:line="320" w:lineRule="atLeast"/>
      <w:ind w:left="1701" w:hanging="1701"/>
      <w:jc w:val="both"/>
    </w:pPr>
    <w:rPr>
      <w:rFonts w:ascii="Arial" w:eastAsia="Times New Roman" w:hAnsi="Arial" w:cs="Times New Roman"/>
      <w:b/>
      <w:szCs w:val="20"/>
    </w:rPr>
  </w:style>
  <w:style w:type="table" w:styleId="MediumShading2-Accent5">
    <w:name w:val="Medium Shading 2 Accent 5"/>
    <w:basedOn w:val="TableNormal"/>
    <w:uiPriority w:val="64"/>
    <w:rsid w:val="00707FF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D022C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5">
    <w:name w:val="Medium Grid 3 Accent 5"/>
    <w:basedOn w:val="TableNormal"/>
    <w:uiPriority w:val="69"/>
    <w:rsid w:val="00D022C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LightList-Accent5">
    <w:name w:val="Light List Accent 5"/>
    <w:basedOn w:val="TableNormal"/>
    <w:uiPriority w:val="61"/>
    <w:rsid w:val="00D022C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Shading1-Accent5">
    <w:name w:val="Medium Shading 1 Accent 5"/>
    <w:basedOn w:val="TableNormal"/>
    <w:uiPriority w:val="63"/>
    <w:rsid w:val="00D022C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FootnoteText">
    <w:name w:val="footnote text"/>
    <w:aliases w:val="fn,foottextfra,footnote,F,single space,FOOTNOTES,Footnote Text Char Char,footnote text"/>
    <w:basedOn w:val="Normal"/>
    <w:link w:val="FootnoteTextChar"/>
    <w:uiPriority w:val="99"/>
    <w:rsid w:val="00CD78FB"/>
    <w:pPr>
      <w:keepNext/>
      <w:keepLines/>
      <w:spacing w:after="120" w:line="240" w:lineRule="auto"/>
      <w:ind w:left="288" w:hanging="288"/>
      <w:jc w:val="both"/>
    </w:pPr>
    <w:rPr>
      <w:rFonts w:ascii="Times New Roman" w:eastAsia="Times New Roman" w:hAnsi="Times New Roman" w:cs="Times New Roman"/>
      <w:spacing w:val="-3"/>
      <w:sz w:val="20"/>
      <w:szCs w:val="20"/>
      <w:lang w:val="es-ES_tradnl" w:eastAsia="x-none"/>
    </w:rPr>
  </w:style>
  <w:style w:type="character" w:customStyle="1" w:styleId="FootnoteTextChar">
    <w:name w:val="Footnote Text Char"/>
    <w:aliases w:val="fn Char,foottextfra Char,footnote Char,F Char,single space Char,FOOTNOTES Char,Footnote Text Char Char Char,footnote text Char"/>
    <w:basedOn w:val="DefaultParagraphFont"/>
    <w:link w:val="FootnoteText"/>
    <w:uiPriority w:val="99"/>
    <w:rsid w:val="00CD78FB"/>
    <w:rPr>
      <w:rFonts w:ascii="Times New Roman" w:eastAsia="Times New Roman" w:hAnsi="Times New Roman" w:cs="Times New Roman"/>
      <w:spacing w:val="-3"/>
      <w:sz w:val="20"/>
      <w:szCs w:val="20"/>
      <w:lang w:val="es-ES_tradnl" w:eastAsia="x-none"/>
    </w:rPr>
  </w:style>
  <w:style w:type="character" w:styleId="FootnoteReference">
    <w:name w:val="footnote reference"/>
    <w:uiPriority w:val="99"/>
    <w:rsid w:val="00CD78FB"/>
    <w:rPr>
      <w:vertAlign w:val="superscript"/>
    </w:rPr>
  </w:style>
  <w:style w:type="character" w:styleId="CommentReference">
    <w:name w:val="annotation reference"/>
    <w:semiHidden/>
    <w:rsid w:val="00CD78FB"/>
    <w:rPr>
      <w:sz w:val="16"/>
      <w:szCs w:val="16"/>
    </w:rPr>
  </w:style>
  <w:style w:type="paragraph" w:styleId="CommentText">
    <w:name w:val="annotation text"/>
    <w:basedOn w:val="Normal"/>
    <w:link w:val="CommentTextChar"/>
    <w:semiHidden/>
    <w:rsid w:val="00CD78FB"/>
    <w:pPr>
      <w:spacing w:after="0" w:line="240" w:lineRule="auto"/>
    </w:pPr>
    <w:rPr>
      <w:rFonts w:ascii="Times New Roman" w:eastAsia="Times New Roman" w:hAnsi="Times New Roman" w:cs="Times New Roman"/>
      <w:sz w:val="20"/>
      <w:szCs w:val="20"/>
      <w:lang w:val="es-ES_tradnl" w:eastAsia="x-none"/>
    </w:rPr>
  </w:style>
  <w:style w:type="character" w:customStyle="1" w:styleId="CommentTextChar">
    <w:name w:val="Comment Text Char"/>
    <w:basedOn w:val="DefaultParagraphFont"/>
    <w:link w:val="CommentText"/>
    <w:semiHidden/>
    <w:rsid w:val="00CD78FB"/>
    <w:rPr>
      <w:rFonts w:ascii="Times New Roman" w:eastAsia="Times New Roman" w:hAnsi="Times New Roman" w:cs="Times New Roman"/>
      <w:sz w:val="20"/>
      <w:szCs w:val="20"/>
      <w:lang w:val="es-ES_tradnl" w:eastAsia="x-none"/>
    </w:rPr>
  </w:style>
  <w:style w:type="paragraph" w:customStyle="1" w:styleId="Chapter">
    <w:name w:val="Chapter"/>
    <w:basedOn w:val="Normal"/>
    <w:next w:val="Normal"/>
    <w:rsid w:val="0057002F"/>
    <w:pPr>
      <w:keepNext/>
      <w:numPr>
        <w:numId w:val="62"/>
      </w:numPr>
      <w:tabs>
        <w:tab w:val="left" w:pos="1440"/>
      </w:tabs>
      <w:spacing w:before="240" w:after="240" w:line="240" w:lineRule="auto"/>
      <w:jc w:val="center"/>
    </w:pPr>
    <w:rPr>
      <w:rFonts w:ascii="Times New Roman" w:eastAsia="Times New Roman" w:hAnsi="Times New Roman" w:cs="Times New Roman"/>
      <w:b/>
      <w:smallCaps/>
      <w:sz w:val="24"/>
      <w:szCs w:val="20"/>
      <w:lang w:val="es-ES_tradnl" w:eastAsia="en-US"/>
    </w:rPr>
  </w:style>
  <w:style w:type="character" w:customStyle="1" w:styleId="ParagraphChar">
    <w:name w:val="Paragraph Char"/>
    <w:link w:val="Paragraph"/>
    <w:locked/>
    <w:rsid w:val="0057002F"/>
    <w:rPr>
      <w:sz w:val="24"/>
      <w:lang w:val="es-ES_tradnl" w:eastAsia="x-none"/>
    </w:rPr>
  </w:style>
  <w:style w:type="paragraph" w:customStyle="1" w:styleId="Paragraph">
    <w:name w:val="Paragraph"/>
    <w:aliases w:val="paragraph,p,PARAGRAPH,PG,pa,at,at Char"/>
    <w:basedOn w:val="BodyTextIndent"/>
    <w:link w:val="ParagraphChar"/>
    <w:rsid w:val="0057002F"/>
    <w:pPr>
      <w:numPr>
        <w:ilvl w:val="1"/>
        <w:numId w:val="62"/>
      </w:numPr>
      <w:spacing w:before="120" w:line="240" w:lineRule="auto"/>
      <w:jc w:val="both"/>
      <w:outlineLvl w:val="1"/>
    </w:pPr>
    <w:rPr>
      <w:sz w:val="24"/>
      <w:lang w:val="es-ES_tradnl" w:eastAsia="x-none"/>
    </w:rPr>
  </w:style>
  <w:style w:type="paragraph" w:customStyle="1" w:styleId="subpar">
    <w:name w:val="subpar"/>
    <w:basedOn w:val="BodyTextIndent3"/>
    <w:rsid w:val="0057002F"/>
    <w:pPr>
      <w:numPr>
        <w:ilvl w:val="2"/>
        <w:numId w:val="62"/>
      </w:numPr>
      <w:tabs>
        <w:tab w:val="clear" w:pos="2304"/>
        <w:tab w:val="num" w:pos="360"/>
        <w:tab w:val="num" w:pos="2160"/>
      </w:tabs>
      <w:spacing w:before="120" w:line="240" w:lineRule="auto"/>
      <w:ind w:left="283" w:firstLine="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57002F"/>
    <w:pPr>
      <w:numPr>
        <w:ilvl w:val="3"/>
      </w:numPr>
      <w:tabs>
        <w:tab w:val="clear" w:pos="2736"/>
        <w:tab w:val="left" w:pos="0"/>
        <w:tab w:val="num" w:pos="360"/>
        <w:tab w:val="num" w:pos="2160"/>
        <w:tab w:val="num" w:pos="2880"/>
      </w:tabs>
      <w:ind w:left="2880" w:hanging="360"/>
    </w:pPr>
  </w:style>
  <w:style w:type="paragraph" w:styleId="BodyTextIndent">
    <w:name w:val="Body Text Indent"/>
    <w:basedOn w:val="Normal"/>
    <w:link w:val="BodyTextIndentChar"/>
    <w:uiPriority w:val="99"/>
    <w:semiHidden/>
    <w:unhideWhenUsed/>
    <w:rsid w:val="0057002F"/>
    <w:pPr>
      <w:spacing w:after="120"/>
      <w:ind w:left="283"/>
    </w:pPr>
  </w:style>
  <w:style w:type="character" w:customStyle="1" w:styleId="BodyTextIndentChar">
    <w:name w:val="Body Text Indent Char"/>
    <w:basedOn w:val="DefaultParagraphFont"/>
    <w:link w:val="BodyTextIndent"/>
    <w:uiPriority w:val="99"/>
    <w:semiHidden/>
    <w:rsid w:val="0057002F"/>
  </w:style>
  <w:style w:type="paragraph" w:styleId="BodyTextIndent3">
    <w:name w:val="Body Text Indent 3"/>
    <w:basedOn w:val="Normal"/>
    <w:link w:val="BodyTextIndent3Char"/>
    <w:uiPriority w:val="99"/>
    <w:semiHidden/>
    <w:unhideWhenUsed/>
    <w:rsid w:val="0057002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7002F"/>
    <w:rPr>
      <w:sz w:val="16"/>
      <w:szCs w:val="16"/>
    </w:rPr>
  </w:style>
  <w:style w:type="character" w:customStyle="1" w:styleId="verdana16-cinza">
    <w:name w:val="verdana16-cinza"/>
    <w:basedOn w:val="DefaultParagraphFont"/>
    <w:rsid w:val="003B190A"/>
  </w:style>
  <w:style w:type="paragraph" w:customStyle="1" w:styleId="Ttulo4NCA">
    <w:name w:val="Título 4 NCA"/>
    <w:basedOn w:val="Heading4"/>
    <w:qFormat/>
    <w:rsid w:val="00C7517E"/>
    <w:pPr>
      <w:keepLines w:val="0"/>
      <w:spacing w:before="240" w:after="240" w:line="240" w:lineRule="auto"/>
      <w:jc w:val="both"/>
    </w:pPr>
    <w:rPr>
      <w:rFonts w:ascii="Verdana" w:eastAsia="Times New Roman" w:hAnsi="Verdana" w:cs="Times New Roman"/>
      <w:i w:val="0"/>
      <w:iCs w:val="0"/>
      <w:color w:val="auto"/>
      <w:sz w:val="24"/>
      <w:szCs w:val="28"/>
      <w:lang w:eastAsia="en-US"/>
    </w:rPr>
  </w:style>
  <w:style w:type="character" w:customStyle="1" w:styleId="Heading4Char">
    <w:name w:val="Heading 4 Char"/>
    <w:basedOn w:val="DefaultParagraphFont"/>
    <w:link w:val="Heading4"/>
    <w:uiPriority w:val="9"/>
    <w:semiHidden/>
    <w:rsid w:val="00C7517E"/>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C7517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1C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C441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3B41"/>
    <w:pPr>
      <w:ind w:left="720"/>
      <w:contextualSpacing/>
    </w:pPr>
  </w:style>
  <w:style w:type="character" w:customStyle="1" w:styleId="hps">
    <w:name w:val="hps"/>
    <w:basedOn w:val="DefaultParagraphFont"/>
    <w:rsid w:val="00B33B41"/>
  </w:style>
  <w:style w:type="character" w:styleId="Hyperlink">
    <w:name w:val="Hyperlink"/>
    <w:basedOn w:val="DefaultParagraphFont"/>
    <w:uiPriority w:val="99"/>
    <w:semiHidden/>
    <w:unhideWhenUsed/>
    <w:rsid w:val="002E0BD1"/>
    <w:rPr>
      <w:color w:val="0000FF"/>
      <w:u w:val="single"/>
    </w:rPr>
  </w:style>
  <w:style w:type="paragraph" w:customStyle="1" w:styleId="Bullet">
    <w:name w:val="Bullet"/>
    <w:basedOn w:val="Normal"/>
    <w:link w:val="BulletChar"/>
    <w:autoRedefine/>
    <w:rsid w:val="002A1148"/>
    <w:pPr>
      <w:numPr>
        <w:numId w:val="1"/>
      </w:numPr>
      <w:spacing w:after="120" w:line="240" w:lineRule="auto"/>
      <w:jc w:val="both"/>
    </w:pPr>
    <w:rPr>
      <w:rFonts w:ascii="Arial" w:eastAsia="MS Mincho" w:hAnsi="Arial" w:cs="Arial"/>
      <w:b/>
      <w:bCs/>
      <w:snapToGrid w:val="0"/>
      <w:color w:val="000000"/>
    </w:rPr>
  </w:style>
  <w:style w:type="character" w:customStyle="1" w:styleId="BulletChar">
    <w:name w:val="Bullet Char"/>
    <w:basedOn w:val="DefaultParagraphFont"/>
    <w:link w:val="Bullet"/>
    <w:rsid w:val="002A1148"/>
    <w:rPr>
      <w:rFonts w:ascii="Arial" w:eastAsia="MS Mincho" w:hAnsi="Arial" w:cs="Arial"/>
      <w:b/>
      <w:bCs/>
      <w:snapToGrid w:val="0"/>
      <w:color w:val="000000"/>
    </w:rPr>
  </w:style>
  <w:style w:type="paragraph" w:customStyle="1" w:styleId="Dash">
    <w:name w:val="Dash"/>
    <w:basedOn w:val="Normal"/>
    <w:autoRedefine/>
    <w:rsid w:val="002A1148"/>
    <w:pPr>
      <w:numPr>
        <w:ilvl w:val="1"/>
        <w:numId w:val="1"/>
      </w:numPr>
      <w:spacing w:after="120" w:line="240" w:lineRule="auto"/>
      <w:jc w:val="both"/>
    </w:pPr>
    <w:rPr>
      <w:rFonts w:ascii="Arial" w:eastAsia="MS Mincho" w:hAnsi="Arial" w:cs="Arial"/>
      <w:b/>
      <w:i/>
      <w:snapToGrid w:val="0"/>
    </w:rPr>
  </w:style>
  <w:style w:type="paragraph" w:styleId="NormalWeb">
    <w:name w:val="Normal (Web)"/>
    <w:basedOn w:val="Normal"/>
    <w:uiPriority w:val="99"/>
    <w:unhideWhenUsed/>
    <w:rsid w:val="009D0586"/>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0586"/>
    <w:rPr>
      <w:b/>
      <w:bCs/>
    </w:rPr>
  </w:style>
  <w:style w:type="paragraph" w:styleId="BalloonText">
    <w:name w:val="Balloon Text"/>
    <w:basedOn w:val="Normal"/>
    <w:link w:val="BalloonTextChar"/>
    <w:uiPriority w:val="99"/>
    <w:semiHidden/>
    <w:unhideWhenUsed/>
    <w:rsid w:val="009D0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586"/>
    <w:rPr>
      <w:rFonts w:ascii="Tahoma" w:hAnsi="Tahoma" w:cs="Tahoma"/>
      <w:sz w:val="16"/>
      <w:szCs w:val="16"/>
    </w:rPr>
  </w:style>
  <w:style w:type="character" w:customStyle="1" w:styleId="longtext">
    <w:name w:val="long_text"/>
    <w:basedOn w:val="DefaultParagraphFont"/>
    <w:rsid w:val="00106B90"/>
  </w:style>
  <w:style w:type="character" w:customStyle="1" w:styleId="atn">
    <w:name w:val="atn"/>
    <w:basedOn w:val="DefaultParagraphFont"/>
    <w:rsid w:val="00106B90"/>
  </w:style>
  <w:style w:type="paragraph" w:customStyle="1" w:styleId="chapter0">
    <w:name w:val="chapter"/>
    <w:basedOn w:val="Normal"/>
    <w:rsid w:val="0023593B"/>
    <w:pPr>
      <w:suppressAutoHyphens/>
      <w:spacing w:after="0" w:line="240" w:lineRule="auto"/>
    </w:pPr>
    <w:rPr>
      <w:rFonts w:ascii="Times New Roman" w:eastAsia="Times New Roman" w:hAnsi="Times New Roman" w:cs="Times New Roman"/>
      <w:sz w:val="24"/>
      <w:szCs w:val="20"/>
      <w:lang w:eastAsia="ar-SA"/>
    </w:rPr>
  </w:style>
  <w:style w:type="paragraph" w:customStyle="1" w:styleId="Contedodatabela">
    <w:name w:val="Conteúdo da tabela"/>
    <w:basedOn w:val="Normal"/>
    <w:rsid w:val="0023593B"/>
    <w:pPr>
      <w:widowControl w:val="0"/>
      <w:suppressLineNumbers/>
      <w:suppressAutoHyphens/>
      <w:spacing w:after="0" w:line="240" w:lineRule="auto"/>
    </w:pPr>
    <w:rPr>
      <w:rFonts w:ascii="Times New Roman" w:eastAsia="Lucida Sans Unicode" w:hAnsi="Times New Roman" w:cs="Times New Roman"/>
      <w:kern w:val="1"/>
      <w:sz w:val="24"/>
      <w:szCs w:val="20"/>
      <w:lang w:eastAsia="ar-SA"/>
    </w:rPr>
  </w:style>
  <w:style w:type="character" w:customStyle="1" w:styleId="shorttext">
    <w:name w:val="short_text"/>
    <w:basedOn w:val="DefaultParagraphFont"/>
    <w:rsid w:val="008F4018"/>
  </w:style>
  <w:style w:type="paragraph" w:styleId="Header">
    <w:name w:val="header"/>
    <w:basedOn w:val="Normal"/>
    <w:link w:val="HeaderChar"/>
    <w:uiPriority w:val="99"/>
    <w:unhideWhenUsed/>
    <w:rsid w:val="00FC3050"/>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3050"/>
  </w:style>
  <w:style w:type="paragraph" w:styleId="Footer">
    <w:name w:val="footer"/>
    <w:basedOn w:val="Normal"/>
    <w:link w:val="FooterChar"/>
    <w:uiPriority w:val="99"/>
    <w:unhideWhenUsed/>
    <w:rsid w:val="00FC3050"/>
    <w:pPr>
      <w:tabs>
        <w:tab w:val="center" w:pos="4252"/>
        <w:tab w:val="right" w:pos="8504"/>
      </w:tabs>
      <w:spacing w:after="0" w:line="240" w:lineRule="auto"/>
    </w:pPr>
  </w:style>
  <w:style w:type="character" w:customStyle="1" w:styleId="FooterChar">
    <w:name w:val="Footer Char"/>
    <w:basedOn w:val="DefaultParagraphFont"/>
    <w:link w:val="Footer"/>
    <w:uiPriority w:val="99"/>
    <w:rsid w:val="00FC3050"/>
  </w:style>
  <w:style w:type="paragraph" w:styleId="BodyText">
    <w:name w:val="Body Text"/>
    <w:basedOn w:val="Normal"/>
    <w:link w:val="BodyTextChar"/>
    <w:rsid w:val="007279F6"/>
    <w:pPr>
      <w:spacing w:after="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7279F6"/>
    <w:rPr>
      <w:rFonts w:ascii="Times" w:eastAsia="Times New Roman" w:hAnsi="Times" w:cs="Times New Roman"/>
      <w:szCs w:val="20"/>
      <w:lang w:eastAsia="pt-BR"/>
    </w:rPr>
  </w:style>
  <w:style w:type="paragraph" w:customStyle="1" w:styleId="Buritnormal">
    <w:name w:val="Buritnormal"/>
    <w:basedOn w:val="Normal"/>
    <w:rsid w:val="00D97306"/>
    <w:pPr>
      <w:suppressAutoHyphens/>
      <w:spacing w:after="0" w:line="240" w:lineRule="auto"/>
      <w:jc w:val="both"/>
    </w:pPr>
    <w:rPr>
      <w:rFonts w:ascii="Times" w:eastAsia="Times New Roman" w:hAnsi="Times" w:cs="Times New Roman"/>
      <w:sz w:val="24"/>
      <w:szCs w:val="20"/>
      <w:lang w:eastAsia="ar-SA"/>
    </w:rPr>
  </w:style>
  <w:style w:type="paragraph" w:customStyle="1" w:styleId="marcador1">
    <w:name w:val="marcador 1"/>
    <w:basedOn w:val="Normal"/>
    <w:rsid w:val="00B15ACA"/>
    <w:pPr>
      <w:numPr>
        <w:numId w:val="5"/>
      </w:numPr>
      <w:spacing w:after="120" w:line="240" w:lineRule="auto"/>
      <w:jc w:val="both"/>
    </w:pPr>
    <w:rPr>
      <w:rFonts w:ascii="Arial" w:eastAsia="Times New Roman" w:hAnsi="Arial" w:cs="Times New Roman"/>
      <w:szCs w:val="20"/>
    </w:rPr>
  </w:style>
  <w:style w:type="paragraph" w:customStyle="1" w:styleId="Estilo1">
    <w:name w:val="Estilo1"/>
    <w:basedOn w:val="Title"/>
    <w:rsid w:val="00B15ACA"/>
    <w:pPr>
      <w:pBdr>
        <w:bottom w:val="none" w:sz="0" w:space="0" w:color="auto"/>
      </w:pBdr>
      <w:tabs>
        <w:tab w:val="center" w:pos="4535"/>
      </w:tabs>
      <w:spacing w:before="120" w:after="120" w:line="360" w:lineRule="auto"/>
      <w:contextualSpacing w:val="0"/>
      <w:jc w:val="both"/>
    </w:pPr>
    <w:rPr>
      <w:rFonts w:ascii="Times New Roman" w:eastAsia="Times New Roman" w:hAnsi="Times New Roman" w:cs="Arial"/>
      <w:b/>
      <w:bCs/>
      <w:caps/>
      <w:color w:val="auto"/>
      <w:spacing w:val="0"/>
      <w:kern w:val="0"/>
      <w:sz w:val="24"/>
      <w:szCs w:val="24"/>
    </w:rPr>
  </w:style>
  <w:style w:type="paragraph" w:styleId="Title">
    <w:name w:val="Title"/>
    <w:basedOn w:val="Normal"/>
    <w:next w:val="Normal"/>
    <w:link w:val="TitleChar"/>
    <w:uiPriority w:val="10"/>
    <w:qFormat/>
    <w:rsid w:val="00B15A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5ACA"/>
    <w:rPr>
      <w:rFonts w:asciiTheme="majorHAnsi" w:eastAsiaTheme="majorEastAsia" w:hAnsiTheme="majorHAnsi" w:cstheme="majorBidi"/>
      <w:color w:val="17365D" w:themeColor="text2" w:themeShade="BF"/>
      <w:spacing w:val="5"/>
      <w:kern w:val="28"/>
      <w:sz w:val="52"/>
      <w:szCs w:val="52"/>
    </w:rPr>
  </w:style>
  <w:style w:type="paragraph" w:customStyle="1" w:styleId="MOP4">
    <w:name w:val="MOP 4"/>
    <w:basedOn w:val="BodyText3"/>
    <w:rsid w:val="00507350"/>
    <w:pPr>
      <w:spacing w:after="240" w:line="240" w:lineRule="auto"/>
      <w:ind w:left="510" w:hanging="510"/>
      <w:jc w:val="both"/>
    </w:pPr>
    <w:rPr>
      <w:rFonts w:ascii="Arial Negrito" w:eastAsia="Times New Roman" w:hAnsi="Arial Negrito" w:cs="Times New Roman"/>
      <w:b/>
      <w:color w:val="FF6600"/>
      <w:sz w:val="24"/>
      <w:szCs w:val="20"/>
    </w:rPr>
  </w:style>
  <w:style w:type="paragraph" w:styleId="BodyText3">
    <w:name w:val="Body Text 3"/>
    <w:basedOn w:val="Normal"/>
    <w:link w:val="BodyText3Char"/>
    <w:uiPriority w:val="99"/>
    <w:unhideWhenUsed/>
    <w:rsid w:val="00507350"/>
    <w:pPr>
      <w:spacing w:after="120"/>
    </w:pPr>
    <w:rPr>
      <w:sz w:val="16"/>
      <w:szCs w:val="16"/>
    </w:rPr>
  </w:style>
  <w:style w:type="character" w:customStyle="1" w:styleId="BodyText3Char">
    <w:name w:val="Body Text 3 Char"/>
    <w:basedOn w:val="DefaultParagraphFont"/>
    <w:link w:val="BodyText3"/>
    <w:uiPriority w:val="99"/>
    <w:rsid w:val="00507350"/>
    <w:rPr>
      <w:sz w:val="16"/>
      <w:szCs w:val="16"/>
    </w:rPr>
  </w:style>
  <w:style w:type="paragraph" w:customStyle="1" w:styleId="PRXNorm">
    <w:name w:val="PRXNorm"/>
    <w:basedOn w:val="Normal"/>
    <w:rsid w:val="00484636"/>
    <w:pPr>
      <w:spacing w:after="0" w:line="240" w:lineRule="auto"/>
      <w:jc w:val="both"/>
    </w:pPr>
    <w:rPr>
      <w:rFonts w:ascii="Times New Roman" w:eastAsia="Times New Roman" w:hAnsi="Times New Roman" w:cs="Times New Roman"/>
      <w:sz w:val="24"/>
      <w:szCs w:val="20"/>
    </w:rPr>
  </w:style>
  <w:style w:type="paragraph" w:customStyle="1" w:styleId="T1">
    <w:name w:val="T1"/>
    <w:basedOn w:val="Header"/>
    <w:autoRedefine/>
    <w:rsid w:val="0073612F"/>
    <w:pPr>
      <w:tabs>
        <w:tab w:val="clear" w:pos="4252"/>
        <w:tab w:val="clear" w:pos="8504"/>
      </w:tabs>
      <w:spacing w:after="120"/>
      <w:jc w:val="both"/>
    </w:pPr>
    <w:rPr>
      <w:rFonts w:ascii="Arial" w:eastAsia="Times New Roman" w:hAnsi="Arial" w:cs="Arial"/>
    </w:rPr>
  </w:style>
  <w:style w:type="paragraph" w:customStyle="1" w:styleId="MADEIRA4">
    <w:name w:val="MADEIRA 4"/>
    <w:basedOn w:val="Normal"/>
    <w:rsid w:val="0073612F"/>
    <w:pPr>
      <w:spacing w:after="120" w:line="240" w:lineRule="auto"/>
      <w:jc w:val="both"/>
    </w:pPr>
    <w:rPr>
      <w:rFonts w:ascii="Trebuchet MS" w:eastAsia="Times New Roman" w:hAnsi="Trebuchet MS" w:cs="Times New Roman"/>
      <w:b/>
      <w:i/>
      <w:sz w:val="20"/>
      <w:szCs w:val="20"/>
    </w:rPr>
  </w:style>
  <w:style w:type="paragraph" w:customStyle="1" w:styleId="MANANCIAIS-3">
    <w:name w:val="MANANCIAIS-3"/>
    <w:basedOn w:val="Normal"/>
    <w:rsid w:val="0073612F"/>
    <w:pPr>
      <w:suppressAutoHyphens/>
      <w:spacing w:after="240" w:line="280" w:lineRule="atLeast"/>
      <w:jc w:val="both"/>
    </w:pPr>
    <w:rPr>
      <w:rFonts w:ascii="Arial" w:eastAsia="Times New Roman" w:hAnsi="Arial" w:cs="Arial"/>
      <w:b/>
      <w:i/>
    </w:rPr>
  </w:style>
  <w:style w:type="paragraph" w:customStyle="1" w:styleId="MOP3">
    <w:name w:val="MOP 3"/>
    <w:basedOn w:val="Normal"/>
    <w:rsid w:val="0073612F"/>
    <w:pPr>
      <w:tabs>
        <w:tab w:val="num" w:pos="540"/>
      </w:tabs>
      <w:autoSpaceDE w:val="0"/>
      <w:autoSpaceDN w:val="0"/>
      <w:adjustRightInd w:val="0"/>
      <w:spacing w:after="240" w:line="240" w:lineRule="auto"/>
      <w:ind w:left="714" w:hanging="714"/>
      <w:jc w:val="both"/>
    </w:pPr>
    <w:rPr>
      <w:rFonts w:ascii="Arial Negrito" w:eastAsia="Times New Roman" w:hAnsi="Arial Negrito" w:cs="Arial"/>
      <w:b/>
      <w:bCs/>
      <w:color w:val="FF6600"/>
      <w:sz w:val="24"/>
    </w:rPr>
  </w:style>
  <w:style w:type="paragraph" w:customStyle="1" w:styleId="mananciais-2">
    <w:name w:val="mananciais-2"/>
    <w:basedOn w:val="Normal"/>
    <w:rsid w:val="0073612F"/>
    <w:pPr>
      <w:spacing w:after="240" w:line="280" w:lineRule="atLeast"/>
      <w:jc w:val="both"/>
    </w:pPr>
    <w:rPr>
      <w:rFonts w:ascii="Arial" w:eastAsia="Arial Unicode MS" w:hAnsi="Arial" w:cs="Arial"/>
      <w:b/>
      <w:bCs/>
    </w:rPr>
  </w:style>
  <w:style w:type="paragraph" w:customStyle="1" w:styleId="Corpodetexto21">
    <w:name w:val="Corpo de texto 21"/>
    <w:basedOn w:val="Normal"/>
    <w:rsid w:val="00B125A0"/>
    <w:pPr>
      <w:widowControl w:val="0"/>
      <w:suppressAutoHyphens/>
      <w:spacing w:after="120" w:line="480" w:lineRule="auto"/>
    </w:pPr>
    <w:rPr>
      <w:rFonts w:ascii="Times New Roman" w:eastAsia="Lucida Sans Unicode" w:hAnsi="Times New Roman" w:cs="Times New Roman"/>
      <w:kern w:val="1"/>
      <w:sz w:val="24"/>
      <w:szCs w:val="24"/>
    </w:rPr>
  </w:style>
  <w:style w:type="paragraph" w:customStyle="1" w:styleId="Quadro">
    <w:name w:val="Quadro"/>
    <w:basedOn w:val="Normal"/>
    <w:rsid w:val="00BD1245"/>
    <w:pPr>
      <w:numPr>
        <w:ilvl w:val="12"/>
      </w:numPr>
      <w:spacing w:before="180" w:after="120" w:line="320" w:lineRule="atLeast"/>
      <w:ind w:left="1701" w:hanging="1701"/>
      <w:jc w:val="both"/>
    </w:pPr>
    <w:rPr>
      <w:rFonts w:ascii="Arial" w:eastAsia="Times New Roman" w:hAnsi="Arial" w:cs="Times New Roman"/>
      <w:b/>
      <w:szCs w:val="20"/>
    </w:rPr>
  </w:style>
  <w:style w:type="table" w:styleId="MediumShading2-Accent5">
    <w:name w:val="Medium Shading 2 Accent 5"/>
    <w:basedOn w:val="TableNormal"/>
    <w:uiPriority w:val="64"/>
    <w:rsid w:val="00707FF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D022C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5">
    <w:name w:val="Medium Grid 3 Accent 5"/>
    <w:basedOn w:val="TableNormal"/>
    <w:uiPriority w:val="69"/>
    <w:rsid w:val="00D022C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LightList-Accent5">
    <w:name w:val="Light List Accent 5"/>
    <w:basedOn w:val="TableNormal"/>
    <w:uiPriority w:val="61"/>
    <w:rsid w:val="00D022C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Shading1-Accent5">
    <w:name w:val="Medium Shading 1 Accent 5"/>
    <w:basedOn w:val="TableNormal"/>
    <w:uiPriority w:val="63"/>
    <w:rsid w:val="00D022C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FootnoteText">
    <w:name w:val="footnote text"/>
    <w:aliases w:val="fn,foottextfra,footnote,F,single space,FOOTNOTES,Footnote Text Char Char,footnote text"/>
    <w:basedOn w:val="Normal"/>
    <w:link w:val="FootnoteTextChar"/>
    <w:uiPriority w:val="99"/>
    <w:rsid w:val="00CD78FB"/>
    <w:pPr>
      <w:keepNext/>
      <w:keepLines/>
      <w:spacing w:after="120" w:line="240" w:lineRule="auto"/>
      <w:ind w:left="288" w:hanging="288"/>
      <w:jc w:val="both"/>
    </w:pPr>
    <w:rPr>
      <w:rFonts w:ascii="Times New Roman" w:eastAsia="Times New Roman" w:hAnsi="Times New Roman" w:cs="Times New Roman"/>
      <w:spacing w:val="-3"/>
      <w:sz w:val="20"/>
      <w:szCs w:val="20"/>
      <w:lang w:val="es-ES_tradnl" w:eastAsia="x-none"/>
    </w:rPr>
  </w:style>
  <w:style w:type="character" w:customStyle="1" w:styleId="FootnoteTextChar">
    <w:name w:val="Footnote Text Char"/>
    <w:aliases w:val="fn Char,foottextfra Char,footnote Char,F Char,single space Char,FOOTNOTES Char,Footnote Text Char Char Char,footnote text Char"/>
    <w:basedOn w:val="DefaultParagraphFont"/>
    <w:link w:val="FootnoteText"/>
    <w:uiPriority w:val="99"/>
    <w:rsid w:val="00CD78FB"/>
    <w:rPr>
      <w:rFonts w:ascii="Times New Roman" w:eastAsia="Times New Roman" w:hAnsi="Times New Roman" w:cs="Times New Roman"/>
      <w:spacing w:val="-3"/>
      <w:sz w:val="20"/>
      <w:szCs w:val="20"/>
      <w:lang w:val="es-ES_tradnl" w:eastAsia="x-none"/>
    </w:rPr>
  </w:style>
  <w:style w:type="character" w:styleId="FootnoteReference">
    <w:name w:val="footnote reference"/>
    <w:uiPriority w:val="99"/>
    <w:rsid w:val="00CD78FB"/>
    <w:rPr>
      <w:vertAlign w:val="superscript"/>
    </w:rPr>
  </w:style>
  <w:style w:type="character" w:styleId="CommentReference">
    <w:name w:val="annotation reference"/>
    <w:semiHidden/>
    <w:rsid w:val="00CD78FB"/>
    <w:rPr>
      <w:sz w:val="16"/>
      <w:szCs w:val="16"/>
    </w:rPr>
  </w:style>
  <w:style w:type="paragraph" w:styleId="CommentText">
    <w:name w:val="annotation text"/>
    <w:basedOn w:val="Normal"/>
    <w:link w:val="CommentTextChar"/>
    <w:semiHidden/>
    <w:rsid w:val="00CD78FB"/>
    <w:pPr>
      <w:spacing w:after="0" w:line="240" w:lineRule="auto"/>
    </w:pPr>
    <w:rPr>
      <w:rFonts w:ascii="Times New Roman" w:eastAsia="Times New Roman" w:hAnsi="Times New Roman" w:cs="Times New Roman"/>
      <w:sz w:val="20"/>
      <w:szCs w:val="20"/>
      <w:lang w:val="es-ES_tradnl" w:eastAsia="x-none"/>
    </w:rPr>
  </w:style>
  <w:style w:type="character" w:customStyle="1" w:styleId="CommentTextChar">
    <w:name w:val="Comment Text Char"/>
    <w:basedOn w:val="DefaultParagraphFont"/>
    <w:link w:val="CommentText"/>
    <w:semiHidden/>
    <w:rsid w:val="00CD78FB"/>
    <w:rPr>
      <w:rFonts w:ascii="Times New Roman" w:eastAsia="Times New Roman" w:hAnsi="Times New Roman" w:cs="Times New Roman"/>
      <w:sz w:val="20"/>
      <w:szCs w:val="20"/>
      <w:lang w:val="es-ES_tradnl" w:eastAsia="x-none"/>
    </w:rPr>
  </w:style>
  <w:style w:type="paragraph" w:customStyle="1" w:styleId="Chapter">
    <w:name w:val="Chapter"/>
    <w:basedOn w:val="Normal"/>
    <w:next w:val="Normal"/>
    <w:rsid w:val="0057002F"/>
    <w:pPr>
      <w:keepNext/>
      <w:numPr>
        <w:numId w:val="62"/>
      </w:numPr>
      <w:tabs>
        <w:tab w:val="left" w:pos="1440"/>
      </w:tabs>
      <w:spacing w:before="240" w:after="240" w:line="240" w:lineRule="auto"/>
      <w:jc w:val="center"/>
    </w:pPr>
    <w:rPr>
      <w:rFonts w:ascii="Times New Roman" w:eastAsia="Times New Roman" w:hAnsi="Times New Roman" w:cs="Times New Roman"/>
      <w:b/>
      <w:smallCaps/>
      <w:sz w:val="24"/>
      <w:szCs w:val="20"/>
      <w:lang w:val="es-ES_tradnl" w:eastAsia="en-US"/>
    </w:rPr>
  </w:style>
  <w:style w:type="character" w:customStyle="1" w:styleId="ParagraphChar">
    <w:name w:val="Paragraph Char"/>
    <w:link w:val="Paragraph"/>
    <w:locked/>
    <w:rsid w:val="0057002F"/>
    <w:rPr>
      <w:sz w:val="24"/>
      <w:lang w:val="es-ES_tradnl" w:eastAsia="x-none"/>
    </w:rPr>
  </w:style>
  <w:style w:type="paragraph" w:customStyle="1" w:styleId="Paragraph">
    <w:name w:val="Paragraph"/>
    <w:aliases w:val="paragraph,p,PARAGRAPH,PG,pa,at,at Char"/>
    <w:basedOn w:val="BodyTextIndent"/>
    <w:link w:val="ParagraphChar"/>
    <w:rsid w:val="0057002F"/>
    <w:pPr>
      <w:numPr>
        <w:ilvl w:val="1"/>
        <w:numId w:val="62"/>
      </w:numPr>
      <w:spacing w:before="120" w:line="240" w:lineRule="auto"/>
      <w:jc w:val="both"/>
      <w:outlineLvl w:val="1"/>
    </w:pPr>
    <w:rPr>
      <w:sz w:val="24"/>
      <w:lang w:val="es-ES_tradnl" w:eastAsia="x-none"/>
    </w:rPr>
  </w:style>
  <w:style w:type="paragraph" w:customStyle="1" w:styleId="subpar">
    <w:name w:val="subpar"/>
    <w:basedOn w:val="BodyTextIndent3"/>
    <w:rsid w:val="0057002F"/>
    <w:pPr>
      <w:numPr>
        <w:ilvl w:val="2"/>
        <w:numId w:val="62"/>
      </w:numPr>
      <w:tabs>
        <w:tab w:val="clear" w:pos="2304"/>
        <w:tab w:val="num" w:pos="360"/>
        <w:tab w:val="num" w:pos="2160"/>
      </w:tabs>
      <w:spacing w:before="120" w:line="240" w:lineRule="auto"/>
      <w:ind w:left="283" w:firstLine="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57002F"/>
    <w:pPr>
      <w:numPr>
        <w:ilvl w:val="3"/>
      </w:numPr>
      <w:tabs>
        <w:tab w:val="clear" w:pos="2736"/>
        <w:tab w:val="left" w:pos="0"/>
        <w:tab w:val="num" w:pos="360"/>
        <w:tab w:val="num" w:pos="2160"/>
        <w:tab w:val="num" w:pos="2880"/>
      </w:tabs>
      <w:ind w:left="2880" w:hanging="360"/>
    </w:pPr>
  </w:style>
  <w:style w:type="paragraph" w:styleId="BodyTextIndent">
    <w:name w:val="Body Text Indent"/>
    <w:basedOn w:val="Normal"/>
    <w:link w:val="BodyTextIndentChar"/>
    <w:uiPriority w:val="99"/>
    <w:semiHidden/>
    <w:unhideWhenUsed/>
    <w:rsid w:val="0057002F"/>
    <w:pPr>
      <w:spacing w:after="120"/>
      <w:ind w:left="283"/>
    </w:pPr>
  </w:style>
  <w:style w:type="character" w:customStyle="1" w:styleId="BodyTextIndentChar">
    <w:name w:val="Body Text Indent Char"/>
    <w:basedOn w:val="DefaultParagraphFont"/>
    <w:link w:val="BodyTextIndent"/>
    <w:uiPriority w:val="99"/>
    <w:semiHidden/>
    <w:rsid w:val="0057002F"/>
  </w:style>
  <w:style w:type="paragraph" w:styleId="BodyTextIndent3">
    <w:name w:val="Body Text Indent 3"/>
    <w:basedOn w:val="Normal"/>
    <w:link w:val="BodyTextIndent3Char"/>
    <w:uiPriority w:val="99"/>
    <w:semiHidden/>
    <w:unhideWhenUsed/>
    <w:rsid w:val="0057002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7002F"/>
    <w:rPr>
      <w:sz w:val="16"/>
      <w:szCs w:val="16"/>
    </w:rPr>
  </w:style>
  <w:style w:type="character" w:customStyle="1" w:styleId="verdana16-cinza">
    <w:name w:val="verdana16-cinza"/>
    <w:basedOn w:val="DefaultParagraphFont"/>
    <w:rsid w:val="003B190A"/>
  </w:style>
  <w:style w:type="paragraph" w:customStyle="1" w:styleId="Ttulo4NCA">
    <w:name w:val="Título 4 NCA"/>
    <w:basedOn w:val="Heading4"/>
    <w:qFormat/>
    <w:rsid w:val="00C7517E"/>
    <w:pPr>
      <w:keepLines w:val="0"/>
      <w:spacing w:before="240" w:after="240" w:line="240" w:lineRule="auto"/>
      <w:jc w:val="both"/>
    </w:pPr>
    <w:rPr>
      <w:rFonts w:ascii="Verdana" w:eastAsia="Times New Roman" w:hAnsi="Verdana" w:cs="Times New Roman"/>
      <w:i w:val="0"/>
      <w:iCs w:val="0"/>
      <w:color w:val="auto"/>
      <w:sz w:val="24"/>
      <w:szCs w:val="28"/>
      <w:lang w:eastAsia="en-US"/>
    </w:rPr>
  </w:style>
  <w:style w:type="character" w:customStyle="1" w:styleId="Heading4Char">
    <w:name w:val="Heading 4 Char"/>
    <w:basedOn w:val="DefaultParagraphFont"/>
    <w:link w:val="Heading4"/>
    <w:uiPriority w:val="9"/>
    <w:semiHidden/>
    <w:rsid w:val="00C7517E"/>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4795">
      <w:bodyDiv w:val="1"/>
      <w:marLeft w:val="0"/>
      <w:marRight w:val="0"/>
      <w:marTop w:val="0"/>
      <w:marBottom w:val="0"/>
      <w:divBdr>
        <w:top w:val="none" w:sz="0" w:space="0" w:color="auto"/>
        <w:left w:val="none" w:sz="0" w:space="0" w:color="auto"/>
        <w:bottom w:val="none" w:sz="0" w:space="0" w:color="auto"/>
        <w:right w:val="none" w:sz="0" w:space="0" w:color="auto"/>
      </w:divBdr>
      <w:divsChild>
        <w:div w:id="247739546">
          <w:marLeft w:val="0"/>
          <w:marRight w:val="0"/>
          <w:marTop w:val="0"/>
          <w:marBottom w:val="0"/>
          <w:divBdr>
            <w:top w:val="none" w:sz="0" w:space="0" w:color="auto"/>
            <w:left w:val="none" w:sz="0" w:space="0" w:color="auto"/>
            <w:bottom w:val="none" w:sz="0" w:space="0" w:color="auto"/>
            <w:right w:val="none" w:sz="0" w:space="0" w:color="auto"/>
          </w:divBdr>
          <w:divsChild>
            <w:div w:id="294412398">
              <w:marLeft w:val="0"/>
              <w:marRight w:val="0"/>
              <w:marTop w:val="0"/>
              <w:marBottom w:val="0"/>
              <w:divBdr>
                <w:top w:val="none" w:sz="0" w:space="0" w:color="auto"/>
                <w:left w:val="none" w:sz="0" w:space="0" w:color="auto"/>
                <w:bottom w:val="none" w:sz="0" w:space="0" w:color="auto"/>
                <w:right w:val="none" w:sz="0" w:space="0" w:color="auto"/>
              </w:divBdr>
              <w:divsChild>
                <w:div w:id="564727903">
                  <w:marLeft w:val="0"/>
                  <w:marRight w:val="0"/>
                  <w:marTop w:val="0"/>
                  <w:marBottom w:val="0"/>
                  <w:divBdr>
                    <w:top w:val="none" w:sz="0" w:space="0" w:color="auto"/>
                    <w:left w:val="none" w:sz="0" w:space="0" w:color="auto"/>
                    <w:bottom w:val="none" w:sz="0" w:space="0" w:color="auto"/>
                    <w:right w:val="none" w:sz="0" w:space="0" w:color="auto"/>
                  </w:divBdr>
                  <w:divsChild>
                    <w:div w:id="2080014115">
                      <w:marLeft w:val="0"/>
                      <w:marRight w:val="0"/>
                      <w:marTop w:val="0"/>
                      <w:marBottom w:val="0"/>
                      <w:divBdr>
                        <w:top w:val="none" w:sz="0" w:space="0" w:color="auto"/>
                        <w:left w:val="none" w:sz="0" w:space="0" w:color="auto"/>
                        <w:bottom w:val="none" w:sz="0" w:space="0" w:color="auto"/>
                        <w:right w:val="none" w:sz="0" w:space="0" w:color="auto"/>
                      </w:divBdr>
                      <w:divsChild>
                        <w:div w:id="493113106">
                          <w:marLeft w:val="0"/>
                          <w:marRight w:val="0"/>
                          <w:marTop w:val="0"/>
                          <w:marBottom w:val="0"/>
                          <w:divBdr>
                            <w:top w:val="none" w:sz="0" w:space="0" w:color="auto"/>
                            <w:left w:val="none" w:sz="0" w:space="0" w:color="auto"/>
                            <w:bottom w:val="none" w:sz="0" w:space="0" w:color="auto"/>
                            <w:right w:val="none" w:sz="0" w:space="0" w:color="auto"/>
                          </w:divBdr>
                          <w:divsChild>
                            <w:div w:id="1379863183">
                              <w:marLeft w:val="0"/>
                              <w:marRight w:val="0"/>
                              <w:marTop w:val="0"/>
                              <w:marBottom w:val="0"/>
                              <w:divBdr>
                                <w:top w:val="none" w:sz="0" w:space="0" w:color="auto"/>
                                <w:left w:val="none" w:sz="0" w:space="0" w:color="auto"/>
                                <w:bottom w:val="none" w:sz="0" w:space="0" w:color="auto"/>
                                <w:right w:val="none" w:sz="0" w:space="0" w:color="auto"/>
                              </w:divBdr>
                              <w:divsChild>
                                <w:div w:id="856312619">
                                  <w:marLeft w:val="0"/>
                                  <w:marRight w:val="0"/>
                                  <w:marTop w:val="0"/>
                                  <w:marBottom w:val="0"/>
                                  <w:divBdr>
                                    <w:top w:val="none" w:sz="0" w:space="0" w:color="auto"/>
                                    <w:left w:val="none" w:sz="0" w:space="0" w:color="auto"/>
                                    <w:bottom w:val="none" w:sz="0" w:space="0" w:color="auto"/>
                                    <w:right w:val="none" w:sz="0" w:space="0" w:color="auto"/>
                                  </w:divBdr>
                                  <w:divsChild>
                                    <w:div w:id="1984967728">
                                      <w:marLeft w:val="0"/>
                                      <w:marRight w:val="0"/>
                                      <w:marTop w:val="0"/>
                                      <w:marBottom w:val="0"/>
                                      <w:divBdr>
                                        <w:top w:val="single" w:sz="6" w:space="0" w:color="F5F5F5"/>
                                        <w:left w:val="single" w:sz="6" w:space="0" w:color="F5F5F5"/>
                                        <w:bottom w:val="single" w:sz="6" w:space="0" w:color="F5F5F5"/>
                                        <w:right w:val="single" w:sz="6" w:space="0" w:color="F5F5F5"/>
                                      </w:divBdr>
                                      <w:divsChild>
                                        <w:div w:id="56250497">
                                          <w:marLeft w:val="0"/>
                                          <w:marRight w:val="0"/>
                                          <w:marTop w:val="0"/>
                                          <w:marBottom w:val="0"/>
                                          <w:divBdr>
                                            <w:top w:val="none" w:sz="0" w:space="0" w:color="auto"/>
                                            <w:left w:val="none" w:sz="0" w:space="0" w:color="auto"/>
                                            <w:bottom w:val="none" w:sz="0" w:space="0" w:color="auto"/>
                                            <w:right w:val="none" w:sz="0" w:space="0" w:color="auto"/>
                                          </w:divBdr>
                                          <w:divsChild>
                                            <w:div w:id="123103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6380437">
      <w:bodyDiv w:val="1"/>
      <w:marLeft w:val="0"/>
      <w:marRight w:val="0"/>
      <w:marTop w:val="0"/>
      <w:marBottom w:val="0"/>
      <w:divBdr>
        <w:top w:val="none" w:sz="0" w:space="0" w:color="auto"/>
        <w:left w:val="none" w:sz="0" w:space="0" w:color="auto"/>
        <w:bottom w:val="none" w:sz="0" w:space="0" w:color="auto"/>
        <w:right w:val="none" w:sz="0" w:space="0" w:color="auto"/>
      </w:divBdr>
    </w:div>
    <w:div w:id="259069476">
      <w:bodyDiv w:val="1"/>
      <w:marLeft w:val="0"/>
      <w:marRight w:val="0"/>
      <w:marTop w:val="0"/>
      <w:marBottom w:val="0"/>
      <w:divBdr>
        <w:top w:val="none" w:sz="0" w:space="0" w:color="auto"/>
        <w:left w:val="none" w:sz="0" w:space="0" w:color="auto"/>
        <w:bottom w:val="none" w:sz="0" w:space="0" w:color="auto"/>
        <w:right w:val="none" w:sz="0" w:space="0" w:color="auto"/>
      </w:divBdr>
    </w:div>
    <w:div w:id="428241072">
      <w:bodyDiv w:val="1"/>
      <w:marLeft w:val="0"/>
      <w:marRight w:val="0"/>
      <w:marTop w:val="0"/>
      <w:marBottom w:val="0"/>
      <w:divBdr>
        <w:top w:val="none" w:sz="0" w:space="0" w:color="auto"/>
        <w:left w:val="none" w:sz="0" w:space="0" w:color="auto"/>
        <w:bottom w:val="none" w:sz="0" w:space="0" w:color="auto"/>
        <w:right w:val="none" w:sz="0" w:space="0" w:color="auto"/>
      </w:divBdr>
      <w:divsChild>
        <w:div w:id="2001037403">
          <w:marLeft w:val="0"/>
          <w:marRight w:val="0"/>
          <w:marTop w:val="0"/>
          <w:marBottom w:val="0"/>
          <w:divBdr>
            <w:top w:val="none" w:sz="0" w:space="0" w:color="auto"/>
            <w:left w:val="none" w:sz="0" w:space="0" w:color="auto"/>
            <w:bottom w:val="none" w:sz="0" w:space="0" w:color="auto"/>
            <w:right w:val="none" w:sz="0" w:space="0" w:color="auto"/>
          </w:divBdr>
          <w:divsChild>
            <w:div w:id="466507044">
              <w:marLeft w:val="0"/>
              <w:marRight w:val="0"/>
              <w:marTop w:val="0"/>
              <w:marBottom w:val="0"/>
              <w:divBdr>
                <w:top w:val="none" w:sz="0" w:space="0" w:color="auto"/>
                <w:left w:val="none" w:sz="0" w:space="0" w:color="auto"/>
                <w:bottom w:val="none" w:sz="0" w:space="0" w:color="auto"/>
                <w:right w:val="none" w:sz="0" w:space="0" w:color="auto"/>
              </w:divBdr>
              <w:divsChild>
                <w:div w:id="2059160495">
                  <w:marLeft w:val="0"/>
                  <w:marRight w:val="0"/>
                  <w:marTop w:val="0"/>
                  <w:marBottom w:val="0"/>
                  <w:divBdr>
                    <w:top w:val="none" w:sz="0" w:space="0" w:color="auto"/>
                    <w:left w:val="none" w:sz="0" w:space="0" w:color="auto"/>
                    <w:bottom w:val="none" w:sz="0" w:space="0" w:color="auto"/>
                    <w:right w:val="none" w:sz="0" w:space="0" w:color="auto"/>
                  </w:divBdr>
                  <w:divsChild>
                    <w:div w:id="389810844">
                      <w:marLeft w:val="0"/>
                      <w:marRight w:val="0"/>
                      <w:marTop w:val="0"/>
                      <w:marBottom w:val="0"/>
                      <w:divBdr>
                        <w:top w:val="none" w:sz="0" w:space="0" w:color="auto"/>
                        <w:left w:val="none" w:sz="0" w:space="0" w:color="auto"/>
                        <w:bottom w:val="none" w:sz="0" w:space="0" w:color="auto"/>
                        <w:right w:val="none" w:sz="0" w:space="0" w:color="auto"/>
                      </w:divBdr>
                      <w:divsChild>
                        <w:div w:id="115374886">
                          <w:marLeft w:val="0"/>
                          <w:marRight w:val="0"/>
                          <w:marTop w:val="0"/>
                          <w:marBottom w:val="0"/>
                          <w:divBdr>
                            <w:top w:val="none" w:sz="0" w:space="0" w:color="auto"/>
                            <w:left w:val="none" w:sz="0" w:space="0" w:color="auto"/>
                            <w:bottom w:val="none" w:sz="0" w:space="0" w:color="auto"/>
                            <w:right w:val="none" w:sz="0" w:space="0" w:color="auto"/>
                          </w:divBdr>
                          <w:divsChild>
                            <w:div w:id="926814993">
                              <w:marLeft w:val="0"/>
                              <w:marRight w:val="0"/>
                              <w:marTop w:val="0"/>
                              <w:marBottom w:val="0"/>
                              <w:divBdr>
                                <w:top w:val="none" w:sz="0" w:space="0" w:color="auto"/>
                                <w:left w:val="none" w:sz="0" w:space="0" w:color="auto"/>
                                <w:bottom w:val="none" w:sz="0" w:space="0" w:color="auto"/>
                                <w:right w:val="none" w:sz="0" w:space="0" w:color="auto"/>
                              </w:divBdr>
                              <w:divsChild>
                                <w:div w:id="2100835189">
                                  <w:marLeft w:val="0"/>
                                  <w:marRight w:val="0"/>
                                  <w:marTop w:val="0"/>
                                  <w:marBottom w:val="0"/>
                                  <w:divBdr>
                                    <w:top w:val="none" w:sz="0" w:space="0" w:color="auto"/>
                                    <w:left w:val="none" w:sz="0" w:space="0" w:color="auto"/>
                                    <w:bottom w:val="none" w:sz="0" w:space="0" w:color="auto"/>
                                    <w:right w:val="none" w:sz="0" w:space="0" w:color="auto"/>
                                  </w:divBdr>
                                  <w:divsChild>
                                    <w:div w:id="1214004215">
                                      <w:marLeft w:val="0"/>
                                      <w:marRight w:val="0"/>
                                      <w:marTop w:val="0"/>
                                      <w:marBottom w:val="0"/>
                                      <w:divBdr>
                                        <w:top w:val="single" w:sz="6" w:space="0" w:color="F5F5F5"/>
                                        <w:left w:val="single" w:sz="6" w:space="0" w:color="F5F5F5"/>
                                        <w:bottom w:val="single" w:sz="6" w:space="0" w:color="F5F5F5"/>
                                        <w:right w:val="single" w:sz="6" w:space="0" w:color="F5F5F5"/>
                                      </w:divBdr>
                                      <w:divsChild>
                                        <w:div w:id="512037230">
                                          <w:marLeft w:val="0"/>
                                          <w:marRight w:val="0"/>
                                          <w:marTop w:val="0"/>
                                          <w:marBottom w:val="0"/>
                                          <w:divBdr>
                                            <w:top w:val="none" w:sz="0" w:space="0" w:color="auto"/>
                                            <w:left w:val="none" w:sz="0" w:space="0" w:color="auto"/>
                                            <w:bottom w:val="none" w:sz="0" w:space="0" w:color="auto"/>
                                            <w:right w:val="none" w:sz="0" w:space="0" w:color="auto"/>
                                          </w:divBdr>
                                          <w:divsChild>
                                            <w:div w:id="14361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9050887">
      <w:bodyDiv w:val="1"/>
      <w:marLeft w:val="0"/>
      <w:marRight w:val="0"/>
      <w:marTop w:val="0"/>
      <w:marBottom w:val="0"/>
      <w:divBdr>
        <w:top w:val="none" w:sz="0" w:space="0" w:color="auto"/>
        <w:left w:val="none" w:sz="0" w:space="0" w:color="auto"/>
        <w:bottom w:val="none" w:sz="0" w:space="0" w:color="auto"/>
        <w:right w:val="none" w:sz="0" w:space="0" w:color="auto"/>
      </w:divBdr>
    </w:div>
    <w:div w:id="596788358">
      <w:bodyDiv w:val="1"/>
      <w:marLeft w:val="0"/>
      <w:marRight w:val="0"/>
      <w:marTop w:val="0"/>
      <w:marBottom w:val="0"/>
      <w:divBdr>
        <w:top w:val="none" w:sz="0" w:space="0" w:color="auto"/>
        <w:left w:val="none" w:sz="0" w:space="0" w:color="auto"/>
        <w:bottom w:val="none" w:sz="0" w:space="0" w:color="auto"/>
        <w:right w:val="none" w:sz="0" w:space="0" w:color="auto"/>
      </w:divBdr>
      <w:divsChild>
        <w:div w:id="2080129500">
          <w:marLeft w:val="0"/>
          <w:marRight w:val="0"/>
          <w:marTop w:val="0"/>
          <w:marBottom w:val="0"/>
          <w:divBdr>
            <w:top w:val="none" w:sz="0" w:space="0" w:color="auto"/>
            <w:left w:val="none" w:sz="0" w:space="0" w:color="auto"/>
            <w:bottom w:val="none" w:sz="0" w:space="0" w:color="auto"/>
            <w:right w:val="none" w:sz="0" w:space="0" w:color="auto"/>
          </w:divBdr>
          <w:divsChild>
            <w:div w:id="945425042">
              <w:marLeft w:val="0"/>
              <w:marRight w:val="0"/>
              <w:marTop w:val="0"/>
              <w:marBottom w:val="0"/>
              <w:divBdr>
                <w:top w:val="none" w:sz="0" w:space="0" w:color="auto"/>
                <w:left w:val="none" w:sz="0" w:space="0" w:color="auto"/>
                <w:bottom w:val="none" w:sz="0" w:space="0" w:color="auto"/>
                <w:right w:val="none" w:sz="0" w:space="0" w:color="auto"/>
              </w:divBdr>
              <w:divsChild>
                <w:div w:id="215243894">
                  <w:marLeft w:val="0"/>
                  <w:marRight w:val="0"/>
                  <w:marTop w:val="0"/>
                  <w:marBottom w:val="0"/>
                  <w:divBdr>
                    <w:top w:val="none" w:sz="0" w:space="0" w:color="auto"/>
                    <w:left w:val="none" w:sz="0" w:space="0" w:color="auto"/>
                    <w:bottom w:val="none" w:sz="0" w:space="0" w:color="auto"/>
                    <w:right w:val="none" w:sz="0" w:space="0" w:color="auto"/>
                  </w:divBdr>
                  <w:divsChild>
                    <w:div w:id="571085459">
                      <w:marLeft w:val="0"/>
                      <w:marRight w:val="0"/>
                      <w:marTop w:val="0"/>
                      <w:marBottom w:val="0"/>
                      <w:divBdr>
                        <w:top w:val="none" w:sz="0" w:space="0" w:color="auto"/>
                        <w:left w:val="none" w:sz="0" w:space="0" w:color="auto"/>
                        <w:bottom w:val="none" w:sz="0" w:space="0" w:color="auto"/>
                        <w:right w:val="none" w:sz="0" w:space="0" w:color="auto"/>
                      </w:divBdr>
                      <w:divsChild>
                        <w:div w:id="1541744186">
                          <w:marLeft w:val="0"/>
                          <w:marRight w:val="0"/>
                          <w:marTop w:val="0"/>
                          <w:marBottom w:val="0"/>
                          <w:divBdr>
                            <w:top w:val="none" w:sz="0" w:space="0" w:color="auto"/>
                            <w:left w:val="none" w:sz="0" w:space="0" w:color="auto"/>
                            <w:bottom w:val="none" w:sz="0" w:space="0" w:color="auto"/>
                            <w:right w:val="none" w:sz="0" w:space="0" w:color="auto"/>
                          </w:divBdr>
                          <w:divsChild>
                            <w:div w:id="492989069">
                              <w:marLeft w:val="0"/>
                              <w:marRight w:val="0"/>
                              <w:marTop w:val="0"/>
                              <w:marBottom w:val="0"/>
                              <w:divBdr>
                                <w:top w:val="none" w:sz="0" w:space="0" w:color="auto"/>
                                <w:left w:val="none" w:sz="0" w:space="0" w:color="auto"/>
                                <w:bottom w:val="none" w:sz="0" w:space="0" w:color="auto"/>
                                <w:right w:val="none" w:sz="0" w:space="0" w:color="auto"/>
                              </w:divBdr>
                              <w:divsChild>
                                <w:div w:id="2013145508">
                                  <w:marLeft w:val="0"/>
                                  <w:marRight w:val="0"/>
                                  <w:marTop w:val="0"/>
                                  <w:marBottom w:val="0"/>
                                  <w:divBdr>
                                    <w:top w:val="none" w:sz="0" w:space="0" w:color="auto"/>
                                    <w:left w:val="none" w:sz="0" w:space="0" w:color="auto"/>
                                    <w:bottom w:val="none" w:sz="0" w:space="0" w:color="auto"/>
                                    <w:right w:val="none" w:sz="0" w:space="0" w:color="auto"/>
                                  </w:divBdr>
                                  <w:divsChild>
                                    <w:div w:id="1351491919">
                                      <w:marLeft w:val="0"/>
                                      <w:marRight w:val="0"/>
                                      <w:marTop w:val="0"/>
                                      <w:marBottom w:val="0"/>
                                      <w:divBdr>
                                        <w:top w:val="single" w:sz="6" w:space="0" w:color="F5F5F5"/>
                                        <w:left w:val="single" w:sz="6" w:space="0" w:color="F5F5F5"/>
                                        <w:bottom w:val="single" w:sz="6" w:space="0" w:color="F5F5F5"/>
                                        <w:right w:val="single" w:sz="6" w:space="0" w:color="F5F5F5"/>
                                      </w:divBdr>
                                      <w:divsChild>
                                        <w:div w:id="1398431442">
                                          <w:marLeft w:val="0"/>
                                          <w:marRight w:val="0"/>
                                          <w:marTop w:val="0"/>
                                          <w:marBottom w:val="0"/>
                                          <w:divBdr>
                                            <w:top w:val="none" w:sz="0" w:space="0" w:color="auto"/>
                                            <w:left w:val="none" w:sz="0" w:space="0" w:color="auto"/>
                                            <w:bottom w:val="none" w:sz="0" w:space="0" w:color="auto"/>
                                            <w:right w:val="none" w:sz="0" w:space="0" w:color="auto"/>
                                          </w:divBdr>
                                          <w:divsChild>
                                            <w:div w:id="1452626371">
                                              <w:marLeft w:val="0"/>
                                              <w:marRight w:val="0"/>
                                              <w:marTop w:val="0"/>
                                              <w:marBottom w:val="0"/>
                                              <w:divBdr>
                                                <w:top w:val="none" w:sz="0" w:space="0" w:color="auto"/>
                                                <w:left w:val="none" w:sz="0" w:space="0" w:color="auto"/>
                                                <w:bottom w:val="none" w:sz="0" w:space="0" w:color="auto"/>
                                                <w:right w:val="none" w:sz="0" w:space="0" w:color="auto"/>
                                              </w:divBdr>
                                            </w:div>
                                          </w:divsChild>
                                        </w:div>
                                        <w:div w:id="1304970283">
                                          <w:marLeft w:val="0"/>
                                          <w:marRight w:val="0"/>
                                          <w:marTop w:val="0"/>
                                          <w:marBottom w:val="0"/>
                                          <w:divBdr>
                                            <w:top w:val="none" w:sz="0" w:space="0" w:color="auto"/>
                                            <w:left w:val="none" w:sz="0" w:space="0" w:color="auto"/>
                                            <w:bottom w:val="none" w:sz="0" w:space="0" w:color="auto"/>
                                            <w:right w:val="none" w:sz="0" w:space="0" w:color="auto"/>
                                          </w:divBdr>
                                          <w:divsChild>
                                            <w:div w:id="1748570172">
                                              <w:marLeft w:val="0"/>
                                              <w:marRight w:val="0"/>
                                              <w:marTop w:val="0"/>
                                              <w:marBottom w:val="0"/>
                                              <w:divBdr>
                                                <w:top w:val="none" w:sz="0" w:space="0" w:color="auto"/>
                                                <w:left w:val="none" w:sz="0" w:space="0" w:color="auto"/>
                                                <w:bottom w:val="none" w:sz="0" w:space="0" w:color="auto"/>
                                                <w:right w:val="none" w:sz="0" w:space="0" w:color="auto"/>
                                              </w:divBdr>
                                              <w:divsChild>
                                                <w:div w:id="79529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5765637">
      <w:bodyDiv w:val="1"/>
      <w:marLeft w:val="0"/>
      <w:marRight w:val="0"/>
      <w:marTop w:val="0"/>
      <w:marBottom w:val="0"/>
      <w:divBdr>
        <w:top w:val="none" w:sz="0" w:space="0" w:color="auto"/>
        <w:left w:val="none" w:sz="0" w:space="0" w:color="auto"/>
        <w:bottom w:val="none" w:sz="0" w:space="0" w:color="auto"/>
        <w:right w:val="none" w:sz="0" w:space="0" w:color="auto"/>
      </w:divBdr>
      <w:divsChild>
        <w:div w:id="1393963436">
          <w:marLeft w:val="0"/>
          <w:marRight w:val="0"/>
          <w:marTop w:val="0"/>
          <w:marBottom w:val="0"/>
          <w:divBdr>
            <w:top w:val="none" w:sz="0" w:space="0" w:color="auto"/>
            <w:left w:val="none" w:sz="0" w:space="0" w:color="auto"/>
            <w:bottom w:val="none" w:sz="0" w:space="0" w:color="auto"/>
            <w:right w:val="none" w:sz="0" w:space="0" w:color="auto"/>
          </w:divBdr>
          <w:divsChild>
            <w:div w:id="703362822">
              <w:marLeft w:val="0"/>
              <w:marRight w:val="0"/>
              <w:marTop w:val="0"/>
              <w:marBottom w:val="0"/>
              <w:divBdr>
                <w:top w:val="none" w:sz="0" w:space="0" w:color="auto"/>
                <w:left w:val="none" w:sz="0" w:space="0" w:color="auto"/>
                <w:bottom w:val="none" w:sz="0" w:space="0" w:color="auto"/>
                <w:right w:val="none" w:sz="0" w:space="0" w:color="auto"/>
              </w:divBdr>
              <w:divsChild>
                <w:div w:id="66879331">
                  <w:marLeft w:val="0"/>
                  <w:marRight w:val="0"/>
                  <w:marTop w:val="0"/>
                  <w:marBottom w:val="0"/>
                  <w:divBdr>
                    <w:top w:val="none" w:sz="0" w:space="0" w:color="auto"/>
                    <w:left w:val="none" w:sz="0" w:space="0" w:color="auto"/>
                    <w:bottom w:val="none" w:sz="0" w:space="0" w:color="auto"/>
                    <w:right w:val="none" w:sz="0" w:space="0" w:color="auto"/>
                  </w:divBdr>
                  <w:divsChild>
                    <w:div w:id="1971132328">
                      <w:marLeft w:val="0"/>
                      <w:marRight w:val="0"/>
                      <w:marTop w:val="0"/>
                      <w:marBottom w:val="0"/>
                      <w:divBdr>
                        <w:top w:val="none" w:sz="0" w:space="0" w:color="auto"/>
                        <w:left w:val="none" w:sz="0" w:space="0" w:color="auto"/>
                        <w:bottom w:val="none" w:sz="0" w:space="0" w:color="auto"/>
                        <w:right w:val="none" w:sz="0" w:space="0" w:color="auto"/>
                      </w:divBdr>
                      <w:divsChild>
                        <w:div w:id="280889371">
                          <w:marLeft w:val="0"/>
                          <w:marRight w:val="0"/>
                          <w:marTop w:val="0"/>
                          <w:marBottom w:val="0"/>
                          <w:divBdr>
                            <w:top w:val="none" w:sz="0" w:space="0" w:color="auto"/>
                            <w:left w:val="none" w:sz="0" w:space="0" w:color="auto"/>
                            <w:bottom w:val="none" w:sz="0" w:space="0" w:color="auto"/>
                            <w:right w:val="none" w:sz="0" w:space="0" w:color="auto"/>
                          </w:divBdr>
                          <w:divsChild>
                            <w:div w:id="1527408287">
                              <w:marLeft w:val="0"/>
                              <w:marRight w:val="0"/>
                              <w:marTop w:val="0"/>
                              <w:marBottom w:val="0"/>
                              <w:divBdr>
                                <w:top w:val="none" w:sz="0" w:space="0" w:color="auto"/>
                                <w:left w:val="none" w:sz="0" w:space="0" w:color="auto"/>
                                <w:bottom w:val="none" w:sz="0" w:space="0" w:color="auto"/>
                                <w:right w:val="none" w:sz="0" w:space="0" w:color="auto"/>
                              </w:divBdr>
                              <w:divsChild>
                                <w:div w:id="117602945">
                                  <w:marLeft w:val="0"/>
                                  <w:marRight w:val="0"/>
                                  <w:marTop w:val="0"/>
                                  <w:marBottom w:val="0"/>
                                  <w:divBdr>
                                    <w:top w:val="none" w:sz="0" w:space="0" w:color="auto"/>
                                    <w:left w:val="none" w:sz="0" w:space="0" w:color="auto"/>
                                    <w:bottom w:val="none" w:sz="0" w:space="0" w:color="auto"/>
                                    <w:right w:val="none" w:sz="0" w:space="0" w:color="auto"/>
                                  </w:divBdr>
                                  <w:divsChild>
                                    <w:div w:id="1561674530">
                                      <w:marLeft w:val="0"/>
                                      <w:marRight w:val="0"/>
                                      <w:marTop w:val="0"/>
                                      <w:marBottom w:val="0"/>
                                      <w:divBdr>
                                        <w:top w:val="single" w:sz="6" w:space="0" w:color="F5F5F5"/>
                                        <w:left w:val="single" w:sz="6" w:space="0" w:color="F5F5F5"/>
                                        <w:bottom w:val="single" w:sz="6" w:space="0" w:color="F5F5F5"/>
                                        <w:right w:val="single" w:sz="6" w:space="0" w:color="F5F5F5"/>
                                      </w:divBdr>
                                      <w:divsChild>
                                        <w:div w:id="1176850275">
                                          <w:marLeft w:val="0"/>
                                          <w:marRight w:val="0"/>
                                          <w:marTop w:val="0"/>
                                          <w:marBottom w:val="0"/>
                                          <w:divBdr>
                                            <w:top w:val="none" w:sz="0" w:space="0" w:color="auto"/>
                                            <w:left w:val="none" w:sz="0" w:space="0" w:color="auto"/>
                                            <w:bottom w:val="none" w:sz="0" w:space="0" w:color="auto"/>
                                            <w:right w:val="none" w:sz="0" w:space="0" w:color="auto"/>
                                          </w:divBdr>
                                          <w:divsChild>
                                            <w:div w:id="1381593424">
                                              <w:marLeft w:val="0"/>
                                              <w:marRight w:val="0"/>
                                              <w:marTop w:val="0"/>
                                              <w:marBottom w:val="0"/>
                                              <w:divBdr>
                                                <w:top w:val="none" w:sz="0" w:space="0" w:color="auto"/>
                                                <w:left w:val="none" w:sz="0" w:space="0" w:color="auto"/>
                                                <w:bottom w:val="none" w:sz="0" w:space="0" w:color="auto"/>
                                                <w:right w:val="none" w:sz="0" w:space="0" w:color="auto"/>
                                              </w:divBdr>
                                            </w:div>
                                          </w:divsChild>
                                        </w:div>
                                        <w:div w:id="2117287005">
                                          <w:marLeft w:val="0"/>
                                          <w:marRight w:val="0"/>
                                          <w:marTop w:val="0"/>
                                          <w:marBottom w:val="0"/>
                                          <w:divBdr>
                                            <w:top w:val="none" w:sz="0" w:space="0" w:color="auto"/>
                                            <w:left w:val="none" w:sz="0" w:space="0" w:color="auto"/>
                                            <w:bottom w:val="none" w:sz="0" w:space="0" w:color="auto"/>
                                            <w:right w:val="none" w:sz="0" w:space="0" w:color="auto"/>
                                          </w:divBdr>
                                          <w:divsChild>
                                            <w:div w:id="1386874420">
                                              <w:marLeft w:val="0"/>
                                              <w:marRight w:val="0"/>
                                              <w:marTop w:val="0"/>
                                              <w:marBottom w:val="0"/>
                                              <w:divBdr>
                                                <w:top w:val="none" w:sz="0" w:space="0" w:color="auto"/>
                                                <w:left w:val="none" w:sz="0" w:space="0" w:color="auto"/>
                                                <w:bottom w:val="none" w:sz="0" w:space="0" w:color="auto"/>
                                                <w:right w:val="none" w:sz="0" w:space="0" w:color="auto"/>
                                              </w:divBdr>
                                              <w:divsChild>
                                                <w:div w:id="65079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4621613">
      <w:bodyDiv w:val="1"/>
      <w:marLeft w:val="0"/>
      <w:marRight w:val="0"/>
      <w:marTop w:val="0"/>
      <w:marBottom w:val="0"/>
      <w:divBdr>
        <w:top w:val="none" w:sz="0" w:space="0" w:color="auto"/>
        <w:left w:val="none" w:sz="0" w:space="0" w:color="auto"/>
        <w:bottom w:val="none" w:sz="0" w:space="0" w:color="auto"/>
        <w:right w:val="none" w:sz="0" w:space="0" w:color="auto"/>
      </w:divBdr>
      <w:divsChild>
        <w:div w:id="811410085">
          <w:marLeft w:val="0"/>
          <w:marRight w:val="0"/>
          <w:marTop w:val="0"/>
          <w:marBottom w:val="0"/>
          <w:divBdr>
            <w:top w:val="none" w:sz="0" w:space="0" w:color="auto"/>
            <w:left w:val="none" w:sz="0" w:space="0" w:color="auto"/>
            <w:bottom w:val="none" w:sz="0" w:space="0" w:color="auto"/>
            <w:right w:val="none" w:sz="0" w:space="0" w:color="auto"/>
          </w:divBdr>
          <w:divsChild>
            <w:div w:id="392582691">
              <w:marLeft w:val="0"/>
              <w:marRight w:val="0"/>
              <w:marTop w:val="0"/>
              <w:marBottom w:val="0"/>
              <w:divBdr>
                <w:top w:val="none" w:sz="0" w:space="0" w:color="auto"/>
                <w:left w:val="none" w:sz="0" w:space="0" w:color="auto"/>
                <w:bottom w:val="none" w:sz="0" w:space="0" w:color="auto"/>
                <w:right w:val="none" w:sz="0" w:space="0" w:color="auto"/>
              </w:divBdr>
              <w:divsChild>
                <w:div w:id="2067103109">
                  <w:marLeft w:val="0"/>
                  <w:marRight w:val="0"/>
                  <w:marTop w:val="0"/>
                  <w:marBottom w:val="0"/>
                  <w:divBdr>
                    <w:top w:val="none" w:sz="0" w:space="0" w:color="auto"/>
                    <w:left w:val="none" w:sz="0" w:space="0" w:color="auto"/>
                    <w:bottom w:val="none" w:sz="0" w:space="0" w:color="auto"/>
                    <w:right w:val="none" w:sz="0" w:space="0" w:color="auto"/>
                  </w:divBdr>
                  <w:divsChild>
                    <w:div w:id="105009227">
                      <w:marLeft w:val="0"/>
                      <w:marRight w:val="0"/>
                      <w:marTop w:val="0"/>
                      <w:marBottom w:val="0"/>
                      <w:divBdr>
                        <w:top w:val="none" w:sz="0" w:space="0" w:color="auto"/>
                        <w:left w:val="none" w:sz="0" w:space="0" w:color="auto"/>
                        <w:bottom w:val="none" w:sz="0" w:space="0" w:color="auto"/>
                        <w:right w:val="none" w:sz="0" w:space="0" w:color="auto"/>
                      </w:divBdr>
                      <w:divsChild>
                        <w:div w:id="116342515">
                          <w:marLeft w:val="0"/>
                          <w:marRight w:val="0"/>
                          <w:marTop w:val="0"/>
                          <w:marBottom w:val="0"/>
                          <w:divBdr>
                            <w:top w:val="none" w:sz="0" w:space="0" w:color="auto"/>
                            <w:left w:val="none" w:sz="0" w:space="0" w:color="auto"/>
                            <w:bottom w:val="none" w:sz="0" w:space="0" w:color="auto"/>
                            <w:right w:val="none" w:sz="0" w:space="0" w:color="auto"/>
                          </w:divBdr>
                          <w:divsChild>
                            <w:div w:id="496578066">
                              <w:marLeft w:val="0"/>
                              <w:marRight w:val="0"/>
                              <w:marTop w:val="0"/>
                              <w:marBottom w:val="0"/>
                              <w:divBdr>
                                <w:top w:val="none" w:sz="0" w:space="0" w:color="auto"/>
                                <w:left w:val="none" w:sz="0" w:space="0" w:color="auto"/>
                                <w:bottom w:val="none" w:sz="0" w:space="0" w:color="auto"/>
                                <w:right w:val="none" w:sz="0" w:space="0" w:color="auto"/>
                              </w:divBdr>
                              <w:divsChild>
                                <w:div w:id="1888907763">
                                  <w:marLeft w:val="0"/>
                                  <w:marRight w:val="0"/>
                                  <w:marTop w:val="0"/>
                                  <w:marBottom w:val="0"/>
                                  <w:divBdr>
                                    <w:top w:val="none" w:sz="0" w:space="0" w:color="auto"/>
                                    <w:left w:val="none" w:sz="0" w:space="0" w:color="auto"/>
                                    <w:bottom w:val="none" w:sz="0" w:space="0" w:color="auto"/>
                                    <w:right w:val="none" w:sz="0" w:space="0" w:color="auto"/>
                                  </w:divBdr>
                                  <w:divsChild>
                                    <w:div w:id="628173323">
                                      <w:marLeft w:val="0"/>
                                      <w:marRight w:val="0"/>
                                      <w:marTop w:val="0"/>
                                      <w:marBottom w:val="0"/>
                                      <w:divBdr>
                                        <w:top w:val="single" w:sz="6" w:space="0" w:color="F5F5F5"/>
                                        <w:left w:val="single" w:sz="6" w:space="0" w:color="F5F5F5"/>
                                        <w:bottom w:val="single" w:sz="6" w:space="0" w:color="F5F5F5"/>
                                        <w:right w:val="single" w:sz="6" w:space="0" w:color="F5F5F5"/>
                                      </w:divBdr>
                                      <w:divsChild>
                                        <w:div w:id="1570192629">
                                          <w:marLeft w:val="0"/>
                                          <w:marRight w:val="0"/>
                                          <w:marTop w:val="0"/>
                                          <w:marBottom w:val="0"/>
                                          <w:divBdr>
                                            <w:top w:val="none" w:sz="0" w:space="0" w:color="auto"/>
                                            <w:left w:val="none" w:sz="0" w:space="0" w:color="auto"/>
                                            <w:bottom w:val="none" w:sz="0" w:space="0" w:color="auto"/>
                                            <w:right w:val="none" w:sz="0" w:space="0" w:color="auto"/>
                                          </w:divBdr>
                                          <w:divsChild>
                                            <w:div w:id="25501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8090171">
      <w:bodyDiv w:val="1"/>
      <w:marLeft w:val="0"/>
      <w:marRight w:val="0"/>
      <w:marTop w:val="0"/>
      <w:marBottom w:val="0"/>
      <w:divBdr>
        <w:top w:val="none" w:sz="0" w:space="0" w:color="auto"/>
        <w:left w:val="none" w:sz="0" w:space="0" w:color="auto"/>
        <w:bottom w:val="none" w:sz="0" w:space="0" w:color="auto"/>
        <w:right w:val="none" w:sz="0" w:space="0" w:color="auto"/>
      </w:divBdr>
      <w:divsChild>
        <w:div w:id="1814062231">
          <w:marLeft w:val="0"/>
          <w:marRight w:val="0"/>
          <w:marTop w:val="0"/>
          <w:marBottom w:val="0"/>
          <w:divBdr>
            <w:top w:val="none" w:sz="0" w:space="0" w:color="auto"/>
            <w:left w:val="none" w:sz="0" w:space="0" w:color="auto"/>
            <w:bottom w:val="none" w:sz="0" w:space="0" w:color="auto"/>
            <w:right w:val="none" w:sz="0" w:space="0" w:color="auto"/>
          </w:divBdr>
          <w:divsChild>
            <w:div w:id="937761059">
              <w:marLeft w:val="0"/>
              <w:marRight w:val="0"/>
              <w:marTop w:val="0"/>
              <w:marBottom w:val="0"/>
              <w:divBdr>
                <w:top w:val="none" w:sz="0" w:space="0" w:color="auto"/>
                <w:left w:val="none" w:sz="0" w:space="0" w:color="auto"/>
                <w:bottom w:val="none" w:sz="0" w:space="0" w:color="auto"/>
                <w:right w:val="none" w:sz="0" w:space="0" w:color="auto"/>
              </w:divBdr>
              <w:divsChild>
                <w:div w:id="1961838909">
                  <w:marLeft w:val="0"/>
                  <w:marRight w:val="0"/>
                  <w:marTop w:val="0"/>
                  <w:marBottom w:val="0"/>
                  <w:divBdr>
                    <w:top w:val="none" w:sz="0" w:space="0" w:color="auto"/>
                    <w:left w:val="none" w:sz="0" w:space="0" w:color="auto"/>
                    <w:bottom w:val="none" w:sz="0" w:space="0" w:color="auto"/>
                    <w:right w:val="none" w:sz="0" w:space="0" w:color="auto"/>
                  </w:divBdr>
                  <w:divsChild>
                    <w:div w:id="1273054623">
                      <w:marLeft w:val="0"/>
                      <w:marRight w:val="0"/>
                      <w:marTop w:val="0"/>
                      <w:marBottom w:val="0"/>
                      <w:divBdr>
                        <w:top w:val="none" w:sz="0" w:space="0" w:color="auto"/>
                        <w:left w:val="none" w:sz="0" w:space="0" w:color="auto"/>
                        <w:bottom w:val="none" w:sz="0" w:space="0" w:color="auto"/>
                        <w:right w:val="none" w:sz="0" w:space="0" w:color="auto"/>
                      </w:divBdr>
                      <w:divsChild>
                        <w:div w:id="1984390516">
                          <w:marLeft w:val="0"/>
                          <w:marRight w:val="0"/>
                          <w:marTop w:val="0"/>
                          <w:marBottom w:val="0"/>
                          <w:divBdr>
                            <w:top w:val="none" w:sz="0" w:space="0" w:color="auto"/>
                            <w:left w:val="none" w:sz="0" w:space="0" w:color="auto"/>
                            <w:bottom w:val="none" w:sz="0" w:space="0" w:color="auto"/>
                            <w:right w:val="none" w:sz="0" w:space="0" w:color="auto"/>
                          </w:divBdr>
                          <w:divsChild>
                            <w:div w:id="1751265800">
                              <w:marLeft w:val="0"/>
                              <w:marRight w:val="0"/>
                              <w:marTop w:val="0"/>
                              <w:marBottom w:val="0"/>
                              <w:divBdr>
                                <w:top w:val="none" w:sz="0" w:space="0" w:color="auto"/>
                                <w:left w:val="none" w:sz="0" w:space="0" w:color="auto"/>
                                <w:bottom w:val="none" w:sz="0" w:space="0" w:color="auto"/>
                                <w:right w:val="none" w:sz="0" w:space="0" w:color="auto"/>
                              </w:divBdr>
                              <w:divsChild>
                                <w:div w:id="1810435683">
                                  <w:marLeft w:val="0"/>
                                  <w:marRight w:val="0"/>
                                  <w:marTop w:val="0"/>
                                  <w:marBottom w:val="0"/>
                                  <w:divBdr>
                                    <w:top w:val="none" w:sz="0" w:space="0" w:color="auto"/>
                                    <w:left w:val="none" w:sz="0" w:space="0" w:color="auto"/>
                                    <w:bottom w:val="none" w:sz="0" w:space="0" w:color="auto"/>
                                    <w:right w:val="none" w:sz="0" w:space="0" w:color="auto"/>
                                  </w:divBdr>
                                  <w:divsChild>
                                    <w:div w:id="81877625">
                                      <w:marLeft w:val="0"/>
                                      <w:marRight w:val="0"/>
                                      <w:marTop w:val="0"/>
                                      <w:marBottom w:val="0"/>
                                      <w:divBdr>
                                        <w:top w:val="single" w:sz="6" w:space="0" w:color="F5F5F5"/>
                                        <w:left w:val="single" w:sz="6" w:space="0" w:color="F5F5F5"/>
                                        <w:bottom w:val="single" w:sz="6" w:space="0" w:color="F5F5F5"/>
                                        <w:right w:val="single" w:sz="6" w:space="0" w:color="F5F5F5"/>
                                      </w:divBdr>
                                      <w:divsChild>
                                        <w:div w:id="1821462810">
                                          <w:marLeft w:val="0"/>
                                          <w:marRight w:val="0"/>
                                          <w:marTop w:val="0"/>
                                          <w:marBottom w:val="0"/>
                                          <w:divBdr>
                                            <w:top w:val="none" w:sz="0" w:space="0" w:color="auto"/>
                                            <w:left w:val="none" w:sz="0" w:space="0" w:color="auto"/>
                                            <w:bottom w:val="none" w:sz="0" w:space="0" w:color="auto"/>
                                            <w:right w:val="none" w:sz="0" w:space="0" w:color="auto"/>
                                          </w:divBdr>
                                          <w:divsChild>
                                            <w:div w:id="137607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4984522">
      <w:bodyDiv w:val="1"/>
      <w:marLeft w:val="0"/>
      <w:marRight w:val="0"/>
      <w:marTop w:val="0"/>
      <w:marBottom w:val="0"/>
      <w:divBdr>
        <w:top w:val="none" w:sz="0" w:space="0" w:color="auto"/>
        <w:left w:val="none" w:sz="0" w:space="0" w:color="auto"/>
        <w:bottom w:val="none" w:sz="0" w:space="0" w:color="auto"/>
        <w:right w:val="none" w:sz="0" w:space="0" w:color="auto"/>
      </w:divBdr>
      <w:divsChild>
        <w:div w:id="1804039140">
          <w:marLeft w:val="0"/>
          <w:marRight w:val="0"/>
          <w:marTop w:val="0"/>
          <w:marBottom w:val="0"/>
          <w:divBdr>
            <w:top w:val="none" w:sz="0" w:space="0" w:color="auto"/>
            <w:left w:val="none" w:sz="0" w:space="0" w:color="auto"/>
            <w:bottom w:val="none" w:sz="0" w:space="0" w:color="auto"/>
            <w:right w:val="none" w:sz="0" w:space="0" w:color="auto"/>
          </w:divBdr>
        </w:div>
      </w:divsChild>
    </w:div>
    <w:div w:id="728920224">
      <w:bodyDiv w:val="1"/>
      <w:marLeft w:val="0"/>
      <w:marRight w:val="0"/>
      <w:marTop w:val="0"/>
      <w:marBottom w:val="0"/>
      <w:divBdr>
        <w:top w:val="none" w:sz="0" w:space="0" w:color="auto"/>
        <w:left w:val="none" w:sz="0" w:space="0" w:color="auto"/>
        <w:bottom w:val="none" w:sz="0" w:space="0" w:color="auto"/>
        <w:right w:val="none" w:sz="0" w:space="0" w:color="auto"/>
      </w:divBdr>
      <w:divsChild>
        <w:div w:id="107361154">
          <w:marLeft w:val="0"/>
          <w:marRight w:val="0"/>
          <w:marTop w:val="0"/>
          <w:marBottom w:val="0"/>
          <w:divBdr>
            <w:top w:val="none" w:sz="0" w:space="0" w:color="auto"/>
            <w:left w:val="none" w:sz="0" w:space="0" w:color="auto"/>
            <w:bottom w:val="none" w:sz="0" w:space="0" w:color="auto"/>
            <w:right w:val="none" w:sz="0" w:space="0" w:color="auto"/>
          </w:divBdr>
          <w:divsChild>
            <w:div w:id="1260675112">
              <w:marLeft w:val="0"/>
              <w:marRight w:val="0"/>
              <w:marTop w:val="0"/>
              <w:marBottom w:val="0"/>
              <w:divBdr>
                <w:top w:val="none" w:sz="0" w:space="0" w:color="auto"/>
                <w:left w:val="none" w:sz="0" w:space="0" w:color="auto"/>
                <w:bottom w:val="none" w:sz="0" w:space="0" w:color="auto"/>
                <w:right w:val="none" w:sz="0" w:space="0" w:color="auto"/>
              </w:divBdr>
              <w:divsChild>
                <w:div w:id="1423793721">
                  <w:marLeft w:val="0"/>
                  <w:marRight w:val="0"/>
                  <w:marTop w:val="0"/>
                  <w:marBottom w:val="0"/>
                  <w:divBdr>
                    <w:top w:val="none" w:sz="0" w:space="0" w:color="auto"/>
                    <w:left w:val="none" w:sz="0" w:space="0" w:color="auto"/>
                    <w:bottom w:val="none" w:sz="0" w:space="0" w:color="auto"/>
                    <w:right w:val="none" w:sz="0" w:space="0" w:color="auto"/>
                  </w:divBdr>
                  <w:divsChild>
                    <w:div w:id="2112503871">
                      <w:marLeft w:val="0"/>
                      <w:marRight w:val="0"/>
                      <w:marTop w:val="0"/>
                      <w:marBottom w:val="0"/>
                      <w:divBdr>
                        <w:top w:val="none" w:sz="0" w:space="0" w:color="auto"/>
                        <w:left w:val="none" w:sz="0" w:space="0" w:color="auto"/>
                        <w:bottom w:val="none" w:sz="0" w:space="0" w:color="auto"/>
                        <w:right w:val="none" w:sz="0" w:space="0" w:color="auto"/>
                      </w:divBdr>
                      <w:divsChild>
                        <w:div w:id="702101267">
                          <w:marLeft w:val="0"/>
                          <w:marRight w:val="0"/>
                          <w:marTop w:val="0"/>
                          <w:marBottom w:val="0"/>
                          <w:divBdr>
                            <w:top w:val="none" w:sz="0" w:space="0" w:color="auto"/>
                            <w:left w:val="none" w:sz="0" w:space="0" w:color="auto"/>
                            <w:bottom w:val="none" w:sz="0" w:space="0" w:color="auto"/>
                            <w:right w:val="none" w:sz="0" w:space="0" w:color="auto"/>
                          </w:divBdr>
                          <w:divsChild>
                            <w:div w:id="853962090">
                              <w:marLeft w:val="0"/>
                              <w:marRight w:val="0"/>
                              <w:marTop w:val="0"/>
                              <w:marBottom w:val="0"/>
                              <w:divBdr>
                                <w:top w:val="none" w:sz="0" w:space="0" w:color="auto"/>
                                <w:left w:val="none" w:sz="0" w:space="0" w:color="auto"/>
                                <w:bottom w:val="none" w:sz="0" w:space="0" w:color="auto"/>
                                <w:right w:val="none" w:sz="0" w:space="0" w:color="auto"/>
                              </w:divBdr>
                              <w:divsChild>
                                <w:div w:id="2000503167">
                                  <w:marLeft w:val="0"/>
                                  <w:marRight w:val="0"/>
                                  <w:marTop w:val="0"/>
                                  <w:marBottom w:val="0"/>
                                  <w:divBdr>
                                    <w:top w:val="none" w:sz="0" w:space="0" w:color="auto"/>
                                    <w:left w:val="none" w:sz="0" w:space="0" w:color="auto"/>
                                    <w:bottom w:val="none" w:sz="0" w:space="0" w:color="auto"/>
                                    <w:right w:val="none" w:sz="0" w:space="0" w:color="auto"/>
                                  </w:divBdr>
                                  <w:divsChild>
                                    <w:div w:id="1138497527">
                                      <w:marLeft w:val="0"/>
                                      <w:marRight w:val="0"/>
                                      <w:marTop w:val="0"/>
                                      <w:marBottom w:val="0"/>
                                      <w:divBdr>
                                        <w:top w:val="single" w:sz="6" w:space="0" w:color="F5F5F5"/>
                                        <w:left w:val="single" w:sz="6" w:space="0" w:color="F5F5F5"/>
                                        <w:bottom w:val="single" w:sz="6" w:space="0" w:color="F5F5F5"/>
                                        <w:right w:val="single" w:sz="6" w:space="0" w:color="F5F5F5"/>
                                      </w:divBdr>
                                      <w:divsChild>
                                        <w:div w:id="206188168">
                                          <w:marLeft w:val="0"/>
                                          <w:marRight w:val="0"/>
                                          <w:marTop w:val="0"/>
                                          <w:marBottom w:val="0"/>
                                          <w:divBdr>
                                            <w:top w:val="none" w:sz="0" w:space="0" w:color="auto"/>
                                            <w:left w:val="none" w:sz="0" w:space="0" w:color="auto"/>
                                            <w:bottom w:val="none" w:sz="0" w:space="0" w:color="auto"/>
                                            <w:right w:val="none" w:sz="0" w:space="0" w:color="auto"/>
                                          </w:divBdr>
                                          <w:divsChild>
                                            <w:div w:id="12077678">
                                              <w:marLeft w:val="0"/>
                                              <w:marRight w:val="0"/>
                                              <w:marTop w:val="0"/>
                                              <w:marBottom w:val="0"/>
                                              <w:divBdr>
                                                <w:top w:val="none" w:sz="0" w:space="0" w:color="auto"/>
                                                <w:left w:val="none" w:sz="0" w:space="0" w:color="auto"/>
                                                <w:bottom w:val="none" w:sz="0" w:space="0" w:color="auto"/>
                                                <w:right w:val="none" w:sz="0" w:space="0" w:color="auto"/>
                                              </w:divBdr>
                                            </w:div>
                                          </w:divsChild>
                                        </w:div>
                                        <w:div w:id="1175419421">
                                          <w:marLeft w:val="0"/>
                                          <w:marRight w:val="0"/>
                                          <w:marTop w:val="0"/>
                                          <w:marBottom w:val="0"/>
                                          <w:divBdr>
                                            <w:top w:val="none" w:sz="0" w:space="0" w:color="auto"/>
                                            <w:left w:val="none" w:sz="0" w:space="0" w:color="auto"/>
                                            <w:bottom w:val="none" w:sz="0" w:space="0" w:color="auto"/>
                                            <w:right w:val="none" w:sz="0" w:space="0" w:color="auto"/>
                                          </w:divBdr>
                                          <w:divsChild>
                                            <w:div w:id="1617636020">
                                              <w:marLeft w:val="0"/>
                                              <w:marRight w:val="0"/>
                                              <w:marTop w:val="0"/>
                                              <w:marBottom w:val="0"/>
                                              <w:divBdr>
                                                <w:top w:val="none" w:sz="0" w:space="0" w:color="auto"/>
                                                <w:left w:val="none" w:sz="0" w:space="0" w:color="auto"/>
                                                <w:bottom w:val="none" w:sz="0" w:space="0" w:color="auto"/>
                                                <w:right w:val="none" w:sz="0" w:space="0" w:color="auto"/>
                                              </w:divBdr>
                                              <w:divsChild>
                                                <w:div w:id="54349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020749">
      <w:bodyDiv w:val="1"/>
      <w:marLeft w:val="0"/>
      <w:marRight w:val="0"/>
      <w:marTop w:val="0"/>
      <w:marBottom w:val="0"/>
      <w:divBdr>
        <w:top w:val="none" w:sz="0" w:space="0" w:color="auto"/>
        <w:left w:val="none" w:sz="0" w:space="0" w:color="auto"/>
        <w:bottom w:val="none" w:sz="0" w:space="0" w:color="auto"/>
        <w:right w:val="none" w:sz="0" w:space="0" w:color="auto"/>
      </w:divBdr>
      <w:divsChild>
        <w:div w:id="115565613">
          <w:marLeft w:val="0"/>
          <w:marRight w:val="0"/>
          <w:marTop w:val="0"/>
          <w:marBottom w:val="0"/>
          <w:divBdr>
            <w:top w:val="none" w:sz="0" w:space="0" w:color="auto"/>
            <w:left w:val="none" w:sz="0" w:space="0" w:color="auto"/>
            <w:bottom w:val="none" w:sz="0" w:space="0" w:color="auto"/>
            <w:right w:val="none" w:sz="0" w:space="0" w:color="auto"/>
          </w:divBdr>
          <w:divsChild>
            <w:div w:id="1496336152">
              <w:marLeft w:val="0"/>
              <w:marRight w:val="0"/>
              <w:marTop w:val="0"/>
              <w:marBottom w:val="0"/>
              <w:divBdr>
                <w:top w:val="none" w:sz="0" w:space="0" w:color="auto"/>
                <w:left w:val="none" w:sz="0" w:space="0" w:color="auto"/>
                <w:bottom w:val="none" w:sz="0" w:space="0" w:color="auto"/>
                <w:right w:val="none" w:sz="0" w:space="0" w:color="auto"/>
              </w:divBdr>
              <w:divsChild>
                <w:div w:id="1238243776">
                  <w:marLeft w:val="0"/>
                  <w:marRight w:val="0"/>
                  <w:marTop w:val="0"/>
                  <w:marBottom w:val="0"/>
                  <w:divBdr>
                    <w:top w:val="none" w:sz="0" w:space="0" w:color="auto"/>
                    <w:left w:val="none" w:sz="0" w:space="0" w:color="auto"/>
                    <w:bottom w:val="none" w:sz="0" w:space="0" w:color="auto"/>
                    <w:right w:val="none" w:sz="0" w:space="0" w:color="auto"/>
                  </w:divBdr>
                  <w:divsChild>
                    <w:div w:id="1228103448">
                      <w:marLeft w:val="0"/>
                      <w:marRight w:val="0"/>
                      <w:marTop w:val="0"/>
                      <w:marBottom w:val="0"/>
                      <w:divBdr>
                        <w:top w:val="none" w:sz="0" w:space="0" w:color="auto"/>
                        <w:left w:val="none" w:sz="0" w:space="0" w:color="auto"/>
                        <w:bottom w:val="none" w:sz="0" w:space="0" w:color="auto"/>
                        <w:right w:val="none" w:sz="0" w:space="0" w:color="auto"/>
                      </w:divBdr>
                      <w:divsChild>
                        <w:div w:id="894315308">
                          <w:marLeft w:val="0"/>
                          <w:marRight w:val="0"/>
                          <w:marTop w:val="0"/>
                          <w:marBottom w:val="0"/>
                          <w:divBdr>
                            <w:top w:val="none" w:sz="0" w:space="0" w:color="auto"/>
                            <w:left w:val="none" w:sz="0" w:space="0" w:color="auto"/>
                            <w:bottom w:val="none" w:sz="0" w:space="0" w:color="auto"/>
                            <w:right w:val="none" w:sz="0" w:space="0" w:color="auto"/>
                          </w:divBdr>
                          <w:divsChild>
                            <w:div w:id="644823726">
                              <w:marLeft w:val="0"/>
                              <w:marRight w:val="0"/>
                              <w:marTop w:val="0"/>
                              <w:marBottom w:val="0"/>
                              <w:divBdr>
                                <w:top w:val="none" w:sz="0" w:space="0" w:color="auto"/>
                                <w:left w:val="none" w:sz="0" w:space="0" w:color="auto"/>
                                <w:bottom w:val="none" w:sz="0" w:space="0" w:color="auto"/>
                                <w:right w:val="none" w:sz="0" w:space="0" w:color="auto"/>
                              </w:divBdr>
                              <w:divsChild>
                                <w:div w:id="1847557413">
                                  <w:marLeft w:val="0"/>
                                  <w:marRight w:val="0"/>
                                  <w:marTop w:val="0"/>
                                  <w:marBottom w:val="0"/>
                                  <w:divBdr>
                                    <w:top w:val="none" w:sz="0" w:space="0" w:color="auto"/>
                                    <w:left w:val="none" w:sz="0" w:space="0" w:color="auto"/>
                                    <w:bottom w:val="none" w:sz="0" w:space="0" w:color="auto"/>
                                    <w:right w:val="none" w:sz="0" w:space="0" w:color="auto"/>
                                  </w:divBdr>
                                  <w:divsChild>
                                    <w:div w:id="2118018258">
                                      <w:marLeft w:val="0"/>
                                      <w:marRight w:val="0"/>
                                      <w:marTop w:val="0"/>
                                      <w:marBottom w:val="0"/>
                                      <w:divBdr>
                                        <w:top w:val="single" w:sz="6" w:space="0" w:color="F5F5F5"/>
                                        <w:left w:val="single" w:sz="6" w:space="0" w:color="F5F5F5"/>
                                        <w:bottom w:val="single" w:sz="6" w:space="0" w:color="F5F5F5"/>
                                        <w:right w:val="single" w:sz="6" w:space="0" w:color="F5F5F5"/>
                                      </w:divBdr>
                                      <w:divsChild>
                                        <w:div w:id="1144086023">
                                          <w:marLeft w:val="0"/>
                                          <w:marRight w:val="0"/>
                                          <w:marTop w:val="0"/>
                                          <w:marBottom w:val="0"/>
                                          <w:divBdr>
                                            <w:top w:val="none" w:sz="0" w:space="0" w:color="auto"/>
                                            <w:left w:val="none" w:sz="0" w:space="0" w:color="auto"/>
                                            <w:bottom w:val="none" w:sz="0" w:space="0" w:color="auto"/>
                                            <w:right w:val="none" w:sz="0" w:space="0" w:color="auto"/>
                                          </w:divBdr>
                                          <w:divsChild>
                                            <w:div w:id="572588351">
                                              <w:marLeft w:val="0"/>
                                              <w:marRight w:val="0"/>
                                              <w:marTop w:val="0"/>
                                              <w:marBottom w:val="0"/>
                                              <w:divBdr>
                                                <w:top w:val="none" w:sz="0" w:space="0" w:color="auto"/>
                                                <w:left w:val="none" w:sz="0" w:space="0" w:color="auto"/>
                                                <w:bottom w:val="none" w:sz="0" w:space="0" w:color="auto"/>
                                                <w:right w:val="none" w:sz="0" w:space="0" w:color="auto"/>
                                              </w:divBdr>
                                            </w:div>
                                          </w:divsChild>
                                        </w:div>
                                        <w:div w:id="814680164">
                                          <w:marLeft w:val="0"/>
                                          <w:marRight w:val="0"/>
                                          <w:marTop w:val="0"/>
                                          <w:marBottom w:val="0"/>
                                          <w:divBdr>
                                            <w:top w:val="none" w:sz="0" w:space="0" w:color="auto"/>
                                            <w:left w:val="none" w:sz="0" w:space="0" w:color="auto"/>
                                            <w:bottom w:val="none" w:sz="0" w:space="0" w:color="auto"/>
                                            <w:right w:val="none" w:sz="0" w:space="0" w:color="auto"/>
                                          </w:divBdr>
                                          <w:divsChild>
                                            <w:div w:id="1534807150">
                                              <w:marLeft w:val="0"/>
                                              <w:marRight w:val="0"/>
                                              <w:marTop w:val="0"/>
                                              <w:marBottom w:val="0"/>
                                              <w:divBdr>
                                                <w:top w:val="none" w:sz="0" w:space="0" w:color="auto"/>
                                                <w:left w:val="none" w:sz="0" w:space="0" w:color="auto"/>
                                                <w:bottom w:val="none" w:sz="0" w:space="0" w:color="auto"/>
                                                <w:right w:val="none" w:sz="0" w:space="0" w:color="auto"/>
                                              </w:divBdr>
                                              <w:divsChild>
                                                <w:div w:id="166751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0201437">
      <w:bodyDiv w:val="1"/>
      <w:marLeft w:val="0"/>
      <w:marRight w:val="0"/>
      <w:marTop w:val="0"/>
      <w:marBottom w:val="0"/>
      <w:divBdr>
        <w:top w:val="none" w:sz="0" w:space="0" w:color="auto"/>
        <w:left w:val="none" w:sz="0" w:space="0" w:color="auto"/>
        <w:bottom w:val="none" w:sz="0" w:space="0" w:color="auto"/>
        <w:right w:val="none" w:sz="0" w:space="0" w:color="auto"/>
      </w:divBdr>
      <w:divsChild>
        <w:div w:id="63375829">
          <w:marLeft w:val="0"/>
          <w:marRight w:val="0"/>
          <w:marTop w:val="0"/>
          <w:marBottom w:val="0"/>
          <w:divBdr>
            <w:top w:val="none" w:sz="0" w:space="0" w:color="auto"/>
            <w:left w:val="none" w:sz="0" w:space="0" w:color="auto"/>
            <w:bottom w:val="none" w:sz="0" w:space="0" w:color="auto"/>
            <w:right w:val="none" w:sz="0" w:space="0" w:color="auto"/>
          </w:divBdr>
          <w:divsChild>
            <w:div w:id="1829780227">
              <w:marLeft w:val="0"/>
              <w:marRight w:val="0"/>
              <w:marTop w:val="0"/>
              <w:marBottom w:val="0"/>
              <w:divBdr>
                <w:top w:val="none" w:sz="0" w:space="0" w:color="auto"/>
                <w:left w:val="none" w:sz="0" w:space="0" w:color="auto"/>
                <w:bottom w:val="none" w:sz="0" w:space="0" w:color="auto"/>
                <w:right w:val="none" w:sz="0" w:space="0" w:color="auto"/>
              </w:divBdr>
              <w:divsChild>
                <w:div w:id="1527986980">
                  <w:marLeft w:val="0"/>
                  <w:marRight w:val="0"/>
                  <w:marTop w:val="0"/>
                  <w:marBottom w:val="0"/>
                  <w:divBdr>
                    <w:top w:val="none" w:sz="0" w:space="0" w:color="auto"/>
                    <w:left w:val="none" w:sz="0" w:space="0" w:color="auto"/>
                    <w:bottom w:val="none" w:sz="0" w:space="0" w:color="auto"/>
                    <w:right w:val="none" w:sz="0" w:space="0" w:color="auto"/>
                  </w:divBdr>
                  <w:divsChild>
                    <w:div w:id="1437939378">
                      <w:marLeft w:val="0"/>
                      <w:marRight w:val="0"/>
                      <w:marTop w:val="0"/>
                      <w:marBottom w:val="0"/>
                      <w:divBdr>
                        <w:top w:val="none" w:sz="0" w:space="0" w:color="auto"/>
                        <w:left w:val="none" w:sz="0" w:space="0" w:color="auto"/>
                        <w:bottom w:val="none" w:sz="0" w:space="0" w:color="auto"/>
                        <w:right w:val="none" w:sz="0" w:space="0" w:color="auto"/>
                      </w:divBdr>
                      <w:divsChild>
                        <w:div w:id="1482500528">
                          <w:marLeft w:val="0"/>
                          <w:marRight w:val="0"/>
                          <w:marTop w:val="0"/>
                          <w:marBottom w:val="0"/>
                          <w:divBdr>
                            <w:top w:val="none" w:sz="0" w:space="0" w:color="auto"/>
                            <w:left w:val="none" w:sz="0" w:space="0" w:color="auto"/>
                            <w:bottom w:val="none" w:sz="0" w:space="0" w:color="auto"/>
                            <w:right w:val="none" w:sz="0" w:space="0" w:color="auto"/>
                          </w:divBdr>
                          <w:divsChild>
                            <w:div w:id="1968586699">
                              <w:marLeft w:val="0"/>
                              <w:marRight w:val="0"/>
                              <w:marTop w:val="0"/>
                              <w:marBottom w:val="0"/>
                              <w:divBdr>
                                <w:top w:val="none" w:sz="0" w:space="0" w:color="auto"/>
                                <w:left w:val="none" w:sz="0" w:space="0" w:color="auto"/>
                                <w:bottom w:val="none" w:sz="0" w:space="0" w:color="auto"/>
                                <w:right w:val="none" w:sz="0" w:space="0" w:color="auto"/>
                              </w:divBdr>
                              <w:divsChild>
                                <w:div w:id="896355259">
                                  <w:marLeft w:val="0"/>
                                  <w:marRight w:val="0"/>
                                  <w:marTop w:val="0"/>
                                  <w:marBottom w:val="0"/>
                                  <w:divBdr>
                                    <w:top w:val="none" w:sz="0" w:space="0" w:color="auto"/>
                                    <w:left w:val="none" w:sz="0" w:space="0" w:color="auto"/>
                                    <w:bottom w:val="none" w:sz="0" w:space="0" w:color="auto"/>
                                    <w:right w:val="none" w:sz="0" w:space="0" w:color="auto"/>
                                  </w:divBdr>
                                  <w:divsChild>
                                    <w:div w:id="1554344505">
                                      <w:marLeft w:val="0"/>
                                      <w:marRight w:val="0"/>
                                      <w:marTop w:val="0"/>
                                      <w:marBottom w:val="0"/>
                                      <w:divBdr>
                                        <w:top w:val="none" w:sz="0" w:space="0" w:color="auto"/>
                                        <w:left w:val="none" w:sz="0" w:space="0" w:color="auto"/>
                                        <w:bottom w:val="none" w:sz="0" w:space="0" w:color="auto"/>
                                        <w:right w:val="none" w:sz="0" w:space="0" w:color="auto"/>
                                      </w:divBdr>
                                      <w:divsChild>
                                        <w:div w:id="749540789">
                                          <w:marLeft w:val="0"/>
                                          <w:marRight w:val="0"/>
                                          <w:marTop w:val="0"/>
                                          <w:marBottom w:val="0"/>
                                          <w:divBdr>
                                            <w:top w:val="none" w:sz="0" w:space="0" w:color="auto"/>
                                            <w:left w:val="none" w:sz="0" w:space="0" w:color="auto"/>
                                            <w:bottom w:val="none" w:sz="0" w:space="0" w:color="auto"/>
                                            <w:right w:val="none" w:sz="0" w:space="0" w:color="auto"/>
                                          </w:divBdr>
                                          <w:divsChild>
                                            <w:div w:id="24521315">
                                              <w:marLeft w:val="0"/>
                                              <w:marRight w:val="0"/>
                                              <w:marTop w:val="0"/>
                                              <w:marBottom w:val="0"/>
                                              <w:divBdr>
                                                <w:top w:val="none" w:sz="0" w:space="0" w:color="auto"/>
                                                <w:left w:val="none" w:sz="0" w:space="0" w:color="auto"/>
                                                <w:bottom w:val="none" w:sz="0" w:space="0" w:color="auto"/>
                                                <w:right w:val="none" w:sz="0" w:space="0" w:color="auto"/>
                                              </w:divBdr>
                                              <w:divsChild>
                                                <w:div w:id="10120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0624276">
      <w:bodyDiv w:val="1"/>
      <w:marLeft w:val="0"/>
      <w:marRight w:val="0"/>
      <w:marTop w:val="0"/>
      <w:marBottom w:val="0"/>
      <w:divBdr>
        <w:top w:val="none" w:sz="0" w:space="0" w:color="auto"/>
        <w:left w:val="none" w:sz="0" w:space="0" w:color="auto"/>
        <w:bottom w:val="none" w:sz="0" w:space="0" w:color="auto"/>
        <w:right w:val="none" w:sz="0" w:space="0" w:color="auto"/>
      </w:divBdr>
      <w:divsChild>
        <w:div w:id="674191148">
          <w:marLeft w:val="0"/>
          <w:marRight w:val="0"/>
          <w:marTop w:val="0"/>
          <w:marBottom w:val="0"/>
          <w:divBdr>
            <w:top w:val="none" w:sz="0" w:space="0" w:color="auto"/>
            <w:left w:val="none" w:sz="0" w:space="0" w:color="auto"/>
            <w:bottom w:val="none" w:sz="0" w:space="0" w:color="auto"/>
            <w:right w:val="none" w:sz="0" w:space="0" w:color="auto"/>
          </w:divBdr>
          <w:divsChild>
            <w:div w:id="1820800588">
              <w:marLeft w:val="0"/>
              <w:marRight w:val="0"/>
              <w:marTop w:val="0"/>
              <w:marBottom w:val="0"/>
              <w:divBdr>
                <w:top w:val="none" w:sz="0" w:space="0" w:color="auto"/>
                <w:left w:val="none" w:sz="0" w:space="0" w:color="auto"/>
                <w:bottom w:val="none" w:sz="0" w:space="0" w:color="auto"/>
                <w:right w:val="none" w:sz="0" w:space="0" w:color="auto"/>
              </w:divBdr>
              <w:divsChild>
                <w:div w:id="1657881164">
                  <w:marLeft w:val="0"/>
                  <w:marRight w:val="0"/>
                  <w:marTop w:val="0"/>
                  <w:marBottom w:val="0"/>
                  <w:divBdr>
                    <w:top w:val="none" w:sz="0" w:space="0" w:color="auto"/>
                    <w:left w:val="none" w:sz="0" w:space="0" w:color="auto"/>
                    <w:bottom w:val="none" w:sz="0" w:space="0" w:color="auto"/>
                    <w:right w:val="none" w:sz="0" w:space="0" w:color="auto"/>
                  </w:divBdr>
                  <w:divsChild>
                    <w:div w:id="40325705">
                      <w:marLeft w:val="0"/>
                      <w:marRight w:val="0"/>
                      <w:marTop w:val="0"/>
                      <w:marBottom w:val="0"/>
                      <w:divBdr>
                        <w:top w:val="none" w:sz="0" w:space="0" w:color="auto"/>
                        <w:left w:val="none" w:sz="0" w:space="0" w:color="auto"/>
                        <w:bottom w:val="none" w:sz="0" w:space="0" w:color="auto"/>
                        <w:right w:val="none" w:sz="0" w:space="0" w:color="auto"/>
                      </w:divBdr>
                      <w:divsChild>
                        <w:div w:id="863712139">
                          <w:marLeft w:val="0"/>
                          <w:marRight w:val="0"/>
                          <w:marTop w:val="0"/>
                          <w:marBottom w:val="0"/>
                          <w:divBdr>
                            <w:top w:val="none" w:sz="0" w:space="0" w:color="auto"/>
                            <w:left w:val="none" w:sz="0" w:space="0" w:color="auto"/>
                            <w:bottom w:val="none" w:sz="0" w:space="0" w:color="auto"/>
                            <w:right w:val="none" w:sz="0" w:space="0" w:color="auto"/>
                          </w:divBdr>
                          <w:divsChild>
                            <w:div w:id="2075084973">
                              <w:marLeft w:val="0"/>
                              <w:marRight w:val="0"/>
                              <w:marTop w:val="0"/>
                              <w:marBottom w:val="0"/>
                              <w:divBdr>
                                <w:top w:val="none" w:sz="0" w:space="0" w:color="auto"/>
                                <w:left w:val="none" w:sz="0" w:space="0" w:color="auto"/>
                                <w:bottom w:val="none" w:sz="0" w:space="0" w:color="auto"/>
                                <w:right w:val="none" w:sz="0" w:space="0" w:color="auto"/>
                              </w:divBdr>
                              <w:divsChild>
                                <w:div w:id="954604776">
                                  <w:marLeft w:val="0"/>
                                  <w:marRight w:val="0"/>
                                  <w:marTop w:val="0"/>
                                  <w:marBottom w:val="0"/>
                                  <w:divBdr>
                                    <w:top w:val="none" w:sz="0" w:space="0" w:color="auto"/>
                                    <w:left w:val="none" w:sz="0" w:space="0" w:color="auto"/>
                                    <w:bottom w:val="none" w:sz="0" w:space="0" w:color="auto"/>
                                    <w:right w:val="none" w:sz="0" w:space="0" w:color="auto"/>
                                  </w:divBdr>
                                  <w:divsChild>
                                    <w:div w:id="1998728310">
                                      <w:marLeft w:val="0"/>
                                      <w:marRight w:val="0"/>
                                      <w:marTop w:val="0"/>
                                      <w:marBottom w:val="0"/>
                                      <w:divBdr>
                                        <w:top w:val="single" w:sz="6" w:space="0" w:color="F5F5F5"/>
                                        <w:left w:val="single" w:sz="6" w:space="0" w:color="F5F5F5"/>
                                        <w:bottom w:val="single" w:sz="6" w:space="0" w:color="F5F5F5"/>
                                        <w:right w:val="single" w:sz="6" w:space="0" w:color="F5F5F5"/>
                                      </w:divBdr>
                                      <w:divsChild>
                                        <w:div w:id="1454787924">
                                          <w:marLeft w:val="0"/>
                                          <w:marRight w:val="0"/>
                                          <w:marTop w:val="0"/>
                                          <w:marBottom w:val="0"/>
                                          <w:divBdr>
                                            <w:top w:val="none" w:sz="0" w:space="0" w:color="auto"/>
                                            <w:left w:val="none" w:sz="0" w:space="0" w:color="auto"/>
                                            <w:bottom w:val="none" w:sz="0" w:space="0" w:color="auto"/>
                                            <w:right w:val="none" w:sz="0" w:space="0" w:color="auto"/>
                                          </w:divBdr>
                                          <w:divsChild>
                                            <w:div w:id="1379209830">
                                              <w:marLeft w:val="0"/>
                                              <w:marRight w:val="0"/>
                                              <w:marTop w:val="0"/>
                                              <w:marBottom w:val="0"/>
                                              <w:divBdr>
                                                <w:top w:val="none" w:sz="0" w:space="0" w:color="auto"/>
                                                <w:left w:val="none" w:sz="0" w:space="0" w:color="auto"/>
                                                <w:bottom w:val="none" w:sz="0" w:space="0" w:color="auto"/>
                                                <w:right w:val="none" w:sz="0" w:space="0" w:color="auto"/>
                                              </w:divBdr>
                                            </w:div>
                                          </w:divsChild>
                                        </w:div>
                                        <w:div w:id="1758870095">
                                          <w:marLeft w:val="0"/>
                                          <w:marRight w:val="0"/>
                                          <w:marTop w:val="0"/>
                                          <w:marBottom w:val="0"/>
                                          <w:divBdr>
                                            <w:top w:val="none" w:sz="0" w:space="0" w:color="auto"/>
                                            <w:left w:val="none" w:sz="0" w:space="0" w:color="auto"/>
                                            <w:bottom w:val="none" w:sz="0" w:space="0" w:color="auto"/>
                                            <w:right w:val="none" w:sz="0" w:space="0" w:color="auto"/>
                                          </w:divBdr>
                                          <w:divsChild>
                                            <w:div w:id="1734036281">
                                              <w:marLeft w:val="0"/>
                                              <w:marRight w:val="0"/>
                                              <w:marTop w:val="0"/>
                                              <w:marBottom w:val="0"/>
                                              <w:divBdr>
                                                <w:top w:val="none" w:sz="0" w:space="0" w:color="auto"/>
                                                <w:left w:val="none" w:sz="0" w:space="0" w:color="auto"/>
                                                <w:bottom w:val="none" w:sz="0" w:space="0" w:color="auto"/>
                                                <w:right w:val="none" w:sz="0" w:space="0" w:color="auto"/>
                                              </w:divBdr>
                                              <w:divsChild>
                                                <w:div w:id="96962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3288563">
      <w:bodyDiv w:val="1"/>
      <w:marLeft w:val="0"/>
      <w:marRight w:val="0"/>
      <w:marTop w:val="0"/>
      <w:marBottom w:val="0"/>
      <w:divBdr>
        <w:top w:val="none" w:sz="0" w:space="0" w:color="auto"/>
        <w:left w:val="none" w:sz="0" w:space="0" w:color="auto"/>
        <w:bottom w:val="none" w:sz="0" w:space="0" w:color="auto"/>
        <w:right w:val="none" w:sz="0" w:space="0" w:color="auto"/>
      </w:divBdr>
      <w:divsChild>
        <w:div w:id="1471903387">
          <w:marLeft w:val="0"/>
          <w:marRight w:val="0"/>
          <w:marTop w:val="0"/>
          <w:marBottom w:val="0"/>
          <w:divBdr>
            <w:top w:val="none" w:sz="0" w:space="0" w:color="auto"/>
            <w:left w:val="none" w:sz="0" w:space="0" w:color="auto"/>
            <w:bottom w:val="none" w:sz="0" w:space="0" w:color="auto"/>
            <w:right w:val="none" w:sz="0" w:space="0" w:color="auto"/>
          </w:divBdr>
          <w:divsChild>
            <w:div w:id="589002969">
              <w:marLeft w:val="0"/>
              <w:marRight w:val="0"/>
              <w:marTop w:val="0"/>
              <w:marBottom w:val="0"/>
              <w:divBdr>
                <w:top w:val="none" w:sz="0" w:space="0" w:color="auto"/>
                <w:left w:val="none" w:sz="0" w:space="0" w:color="auto"/>
                <w:bottom w:val="none" w:sz="0" w:space="0" w:color="auto"/>
                <w:right w:val="none" w:sz="0" w:space="0" w:color="auto"/>
              </w:divBdr>
              <w:divsChild>
                <w:div w:id="1560939778">
                  <w:marLeft w:val="0"/>
                  <w:marRight w:val="0"/>
                  <w:marTop w:val="0"/>
                  <w:marBottom w:val="0"/>
                  <w:divBdr>
                    <w:top w:val="none" w:sz="0" w:space="0" w:color="auto"/>
                    <w:left w:val="none" w:sz="0" w:space="0" w:color="auto"/>
                    <w:bottom w:val="none" w:sz="0" w:space="0" w:color="auto"/>
                    <w:right w:val="none" w:sz="0" w:space="0" w:color="auto"/>
                  </w:divBdr>
                  <w:divsChild>
                    <w:div w:id="1385987650">
                      <w:marLeft w:val="0"/>
                      <w:marRight w:val="0"/>
                      <w:marTop w:val="0"/>
                      <w:marBottom w:val="0"/>
                      <w:divBdr>
                        <w:top w:val="none" w:sz="0" w:space="0" w:color="auto"/>
                        <w:left w:val="none" w:sz="0" w:space="0" w:color="auto"/>
                        <w:bottom w:val="none" w:sz="0" w:space="0" w:color="auto"/>
                        <w:right w:val="none" w:sz="0" w:space="0" w:color="auto"/>
                      </w:divBdr>
                      <w:divsChild>
                        <w:div w:id="1850480670">
                          <w:marLeft w:val="0"/>
                          <w:marRight w:val="0"/>
                          <w:marTop w:val="0"/>
                          <w:marBottom w:val="0"/>
                          <w:divBdr>
                            <w:top w:val="none" w:sz="0" w:space="0" w:color="auto"/>
                            <w:left w:val="none" w:sz="0" w:space="0" w:color="auto"/>
                            <w:bottom w:val="none" w:sz="0" w:space="0" w:color="auto"/>
                            <w:right w:val="none" w:sz="0" w:space="0" w:color="auto"/>
                          </w:divBdr>
                          <w:divsChild>
                            <w:div w:id="1658413055">
                              <w:marLeft w:val="0"/>
                              <w:marRight w:val="0"/>
                              <w:marTop w:val="0"/>
                              <w:marBottom w:val="0"/>
                              <w:divBdr>
                                <w:top w:val="none" w:sz="0" w:space="0" w:color="auto"/>
                                <w:left w:val="none" w:sz="0" w:space="0" w:color="auto"/>
                                <w:bottom w:val="none" w:sz="0" w:space="0" w:color="auto"/>
                                <w:right w:val="none" w:sz="0" w:space="0" w:color="auto"/>
                              </w:divBdr>
                              <w:divsChild>
                                <w:div w:id="394475596">
                                  <w:marLeft w:val="0"/>
                                  <w:marRight w:val="0"/>
                                  <w:marTop w:val="0"/>
                                  <w:marBottom w:val="0"/>
                                  <w:divBdr>
                                    <w:top w:val="none" w:sz="0" w:space="0" w:color="auto"/>
                                    <w:left w:val="none" w:sz="0" w:space="0" w:color="auto"/>
                                    <w:bottom w:val="none" w:sz="0" w:space="0" w:color="auto"/>
                                    <w:right w:val="none" w:sz="0" w:space="0" w:color="auto"/>
                                  </w:divBdr>
                                  <w:divsChild>
                                    <w:div w:id="123620268">
                                      <w:marLeft w:val="0"/>
                                      <w:marRight w:val="0"/>
                                      <w:marTop w:val="0"/>
                                      <w:marBottom w:val="0"/>
                                      <w:divBdr>
                                        <w:top w:val="none" w:sz="0" w:space="0" w:color="auto"/>
                                        <w:left w:val="none" w:sz="0" w:space="0" w:color="auto"/>
                                        <w:bottom w:val="none" w:sz="0" w:space="0" w:color="auto"/>
                                        <w:right w:val="none" w:sz="0" w:space="0" w:color="auto"/>
                                      </w:divBdr>
                                      <w:divsChild>
                                        <w:div w:id="863984943">
                                          <w:marLeft w:val="0"/>
                                          <w:marRight w:val="0"/>
                                          <w:marTop w:val="0"/>
                                          <w:marBottom w:val="0"/>
                                          <w:divBdr>
                                            <w:top w:val="none" w:sz="0" w:space="0" w:color="auto"/>
                                            <w:left w:val="none" w:sz="0" w:space="0" w:color="auto"/>
                                            <w:bottom w:val="none" w:sz="0" w:space="0" w:color="auto"/>
                                            <w:right w:val="none" w:sz="0" w:space="0" w:color="auto"/>
                                          </w:divBdr>
                                          <w:divsChild>
                                            <w:div w:id="1469276271">
                                              <w:marLeft w:val="0"/>
                                              <w:marRight w:val="0"/>
                                              <w:marTop w:val="0"/>
                                              <w:marBottom w:val="0"/>
                                              <w:divBdr>
                                                <w:top w:val="none" w:sz="0" w:space="0" w:color="auto"/>
                                                <w:left w:val="none" w:sz="0" w:space="0" w:color="auto"/>
                                                <w:bottom w:val="none" w:sz="0" w:space="0" w:color="auto"/>
                                                <w:right w:val="none" w:sz="0" w:space="0" w:color="auto"/>
                                              </w:divBdr>
                                              <w:divsChild>
                                                <w:div w:id="58349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3672176">
      <w:bodyDiv w:val="1"/>
      <w:marLeft w:val="0"/>
      <w:marRight w:val="0"/>
      <w:marTop w:val="0"/>
      <w:marBottom w:val="0"/>
      <w:divBdr>
        <w:top w:val="none" w:sz="0" w:space="0" w:color="auto"/>
        <w:left w:val="none" w:sz="0" w:space="0" w:color="auto"/>
        <w:bottom w:val="none" w:sz="0" w:space="0" w:color="auto"/>
        <w:right w:val="none" w:sz="0" w:space="0" w:color="auto"/>
      </w:divBdr>
      <w:divsChild>
        <w:div w:id="2091080439">
          <w:marLeft w:val="0"/>
          <w:marRight w:val="0"/>
          <w:marTop w:val="0"/>
          <w:marBottom w:val="0"/>
          <w:divBdr>
            <w:top w:val="none" w:sz="0" w:space="0" w:color="auto"/>
            <w:left w:val="none" w:sz="0" w:space="0" w:color="auto"/>
            <w:bottom w:val="none" w:sz="0" w:space="0" w:color="auto"/>
            <w:right w:val="none" w:sz="0" w:space="0" w:color="auto"/>
          </w:divBdr>
          <w:divsChild>
            <w:div w:id="425075694">
              <w:marLeft w:val="0"/>
              <w:marRight w:val="0"/>
              <w:marTop w:val="0"/>
              <w:marBottom w:val="0"/>
              <w:divBdr>
                <w:top w:val="none" w:sz="0" w:space="0" w:color="auto"/>
                <w:left w:val="none" w:sz="0" w:space="0" w:color="auto"/>
                <w:bottom w:val="none" w:sz="0" w:space="0" w:color="auto"/>
                <w:right w:val="none" w:sz="0" w:space="0" w:color="auto"/>
              </w:divBdr>
              <w:divsChild>
                <w:div w:id="1558542522">
                  <w:marLeft w:val="0"/>
                  <w:marRight w:val="0"/>
                  <w:marTop w:val="0"/>
                  <w:marBottom w:val="0"/>
                  <w:divBdr>
                    <w:top w:val="none" w:sz="0" w:space="0" w:color="auto"/>
                    <w:left w:val="none" w:sz="0" w:space="0" w:color="auto"/>
                    <w:bottom w:val="none" w:sz="0" w:space="0" w:color="auto"/>
                    <w:right w:val="none" w:sz="0" w:space="0" w:color="auto"/>
                  </w:divBdr>
                  <w:divsChild>
                    <w:div w:id="1218084452">
                      <w:marLeft w:val="0"/>
                      <w:marRight w:val="0"/>
                      <w:marTop w:val="0"/>
                      <w:marBottom w:val="0"/>
                      <w:divBdr>
                        <w:top w:val="none" w:sz="0" w:space="0" w:color="auto"/>
                        <w:left w:val="none" w:sz="0" w:space="0" w:color="auto"/>
                        <w:bottom w:val="none" w:sz="0" w:space="0" w:color="auto"/>
                        <w:right w:val="none" w:sz="0" w:space="0" w:color="auto"/>
                      </w:divBdr>
                      <w:divsChild>
                        <w:div w:id="2103335794">
                          <w:marLeft w:val="0"/>
                          <w:marRight w:val="0"/>
                          <w:marTop w:val="0"/>
                          <w:marBottom w:val="0"/>
                          <w:divBdr>
                            <w:top w:val="none" w:sz="0" w:space="0" w:color="auto"/>
                            <w:left w:val="none" w:sz="0" w:space="0" w:color="auto"/>
                            <w:bottom w:val="none" w:sz="0" w:space="0" w:color="auto"/>
                            <w:right w:val="none" w:sz="0" w:space="0" w:color="auto"/>
                          </w:divBdr>
                          <w:divsChild>
                            <w:div w:id="2016031340">
                              <w:marLeft w:val="0"/>
                              <w:marRight w:val="0"/>
                              <w:marTop w:val="0"/>
                              <w:marBottom w:val="0"/>
                              <w:divBdr>
                                <w:top w:val="none" w:sz="0" w:space="0" w:color="auto"/>
                                <w:left w:val="none" w:sz="0" w:space="0" w:color="auto"/>
                                <w:bottom w:val="none" w:sz="0" w:space="0" w:color="auto"/>
                                <w:right w:val="none" w:sz="0" w:space="0" w:color="auto"/>
                              </w:divBdr>
                              <w:divsChild>
                                <w:div w:id="124282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7087398">
      <w:bodyDiv w:val="1"/>
      <w:marLeft w:val="0"/>
      <w:marRight w:val="0"/>
      <w:marTop w:val="0"/>
      <w:marBottom w:val="0"/>
      <w:divBdr>
        <w:top w:val="none" w:sz="0" w:space="0" w:color="auto"/>
        <w:left w:val="none" w:sz="0" w:space="0" w:color="auto"/>
        <w:bottom w:val="none" w:sz="0" w:space="0" w:color="auto"/>
        <w:right w:val="none" w:sz="0" w:space="0" w:color="auto"/>
      </w:divBdr>
    </w:div>
    <w:div w:id="1550608457">
      <w:bodyDiv w:val="1"/>
      <w:marLeft w:val="0"/>
      <w:marRight w:val="0"/>
      <w:marTop w:val="0"/>
      <w:marBottom w:val="0"/>
      <w:divBdr>
        <w:top w:val="none" w:sz="0" w:space="0" w:color="auto"/>
        <w:left w:val="none" w:sz="0" w:space="0" w:color="auto"/>
        <w:bottom w:val="none" w:sz="0" w:space="0" w:color="auto"/>
        <w:right w:val="none" w:sz="0" w:space="0" w:color="auto"/>
      </w:divBdr>
      <w:divsChild>
        <w:div w:id="994605020">
          <w:marLeft w:val="0"/>
          <w:marRight w:val="0"/>
          <w:marTop w:val="0"/>
          <w:marBottom w:val="0"/>
          <w:divBdr>
            <w:top w:val="none" w:sz="0" w:space="0" w:color="auto"/>
            <w:left w:val="none" w:sz="0" w:space="0" w:color="auto"/>
            <w:bottom w:val="none" w:sz="0" w:space="0" w:color="auto"/>
            <w:right w:val="none" w:sz="0" w:space="0" w:color="auto"/>
          </w:divBdr>
          <w:divsChild>
            <w:div w:id="1667711969">
              <w:marLeft w:val="0"/>
              <w:marRight w:val="0"/>
              <w:marTop w:val="0"/>
              <w:marBottom w:val="0"/>
              <w:divBdr>
                <w:top w:val="none" w:sz="0" w:space="0" w:color="auto"/>
                <w:left w:val="none" w:sz="0" w:space="0" w:color="auto"/>
                <w:bottom w:val="none" w:sz="0" w:space="0" w:color="auto"/>
                <w:right w:val="none" w:sz="0" w:space="0" w:color="auto"/>
              </w:divBdr>
              <w:divsChild>
                <w:div w:id="1764109978">
                  <w:marLeft w:val="0"/>
                  <w:marRight w:val="0"/>
                  <w:marTop w:val="0"/>
                  <w:marBottom w:val="0"/>
                  <w:divBdr>
                    <w:top w:val="none" w:sz="0" w:space="0" w:color="auto"/>
                    <w:left w:val="none" w:sz="0" w:space="0" w:color="auto"/>
                    <w:bottom w:val="none" w:sz="0" w:space="0" w:color="auto"/>
                    <w:right w:val="none" w:sz="0" w:space="0" w:color="auto"/>
                  </w:divBdr>
                  <w:divsChild>
                    <w:div w:id="839538353">
                      <w:marLeft w:val="0"/>
                      <w:marRight w:val="0"/>
                      <w:marTop w:val="0"/>
                      <w:marBottom w:val="0"/>
                      <w:divBdr>
                        <w:top w:val="none" w:sz="0" w:space="0" w:color="auto"/>
                        <w:left w:val="none" w:sz="0" w:space="0" w:color="auto"/>
                        <w:bottom w:val="none" w:sz="0" w:space="0" w:color="auto"/>
                        <w:right w:val="none" w:sz="0" w:space="0" w:color="auto"/>
                      </w:divBdr>
                      <w:divsChild>
                        <w:div w:id="546138975">
                          <w:marLeft w:val="0"/>
                          <w:marRight w:val="0"/>
                          <w:marTop w:val="0"/>
                          <w:marBottom w:val="0"/>
                          <w:divBdr>
                            <w:top w:val="none" w:sz="0" w:space="0" w:color="auto"/>
                            <w:left w:val="none" w:sz="0" w:space="0" w:color="auto"/>
                            <w:bottom w:val="none" w:sz="0" w:space="0" w:color="auto"/>
                            <w:right w:val="none" w:sz="0" w:space="0" w:color="auto"/>
                          </w:divBdr>
                          <w:divsChild>
                            <w:div w:id="1966885057">
                              <w:marLeft w:val="0"/>
                              <w:marRight w:val="0"/>
                              <w:marTop w:val="0"/>
                              <w:marBottom w:val="0"/>
                              <w:divBdr>
                                <w:top w:val="none" w:sz="0" w:space="0" w:color="auto"/>
                                <w:left w:val="none" w:sz="0" w:space="0" w:color="auto"/>
                                <w:bottom w:val="none" w:sz="0" w:space="0" w:color="auto"/>
                                <w:right w:val="none" w:sz="0" w:space="0" w:color="auto"/>
                              </w:divBdr>
                              <w:divsChild>
                                <w:div w:id="1609772692">
                                  <w:marLeft w:val="0"/>
                                  <w:marRight w:val="0"/>
                                  <w:marTop w:val="0"/>
                                  <w:marBottom w:val="0"/>
                                  <w:divBdr>
                                    <w:top w:val="none" w:sz="0" w:space="0" w:color="auto"/>
                                    <w:left w:val="none" w:sz="0" w:space="0" w:color="auto"/>
                                    <w:bottom w:val="none" w:sz="0" w:space="0" w:color="auto"/>
                                    <w:right w:val="none" w:sz="0" w:space="0" w:color="auto"/>
                                  </w:divBdr>
                                  <w:divsChild>
                                    <w:div w:id="2086954751">
                                      <w:marLeft w:val="0"/>
                                      <w:marRight w:val="0"/>
                                      <w:marTop w:val="0"/>
                                      <w:marBottom w:val="0"/>
                                      <w:divBdr>
                                        <w:top w:val="single" w:sz="6" w:space="0" w:color="F5F5F5"/>
                                        <w:left w:val="single" w:sz="6" w:space="0" w:color="F5F5F5"/>
                                        <w:bottom w:val="single" w:sz="6" w:space="0" w:color="F5F5F5"/>
                                        <w:right w:val="single" w:sz="6" w:space="0" w:color="F5F5F5"/>
                                      </w:divBdr>
                                      <w:divsChild>
                                        <w:div w:id="2047828542">
                                          <w:marLeft w:val="0"/>
                                          <w:marRight w:val="0"/>
                                          <w:marTop w:val="0"/>
                                          <w:marBottom w:val="0"/>
                                          <w:divBdr>
                                            <w:top w:val="none" w:sz="0" w:space="0" w:color="auto"/>
                                            <w:left w:val="none" w:sz="0" w:space="0" w:color="auto"/>
                                            <w:bottom w:val="none" w:sz="0" w:space="0" w:color="auto"/>
                                            <w:right w:val="none" w:sz="0" w:space="0" w:color="auto"/>
                                          </w:divBdr>
                                          <w:divsChild>
                                            <w:div w:id="1346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7077804">
      <w:bodyDiv w:val="1"/>
      <w:marLeft w:val="0"/>
      <w:marRight w:val="0"/>
      <w:marTop w:val="0"/>
      <w:marBottom w:val="0"/>
      <w:divBdr>
        <w:top w:val="none" w:sz="0" w:space="0" w:color="auto"/>
        <w:left w:val="none" w:sz="0" w:space="0" w:color="auto"/>
        <w:bottom w:val="none" w:sz="0" w:space="0" w:color="auto"/>
        <w:right w:val="none" w:sz="0" w:space="0" w:color="auto"/>
      </w:divBdr>
    </w:div>
    <w:div w:id="1757021568">
      <w:bodyDiv w:val="1"/>
      <w:marLeft w:val="0"/>
      <w:marRight w:val="0"/>
      <w:marTop w:val="0"/>
      <w:marBottom w:val="0"/>
      <w:divBdr>
        <w:top w:val="none" w:sz="0" w:space="0" w:color="auto"/>
        <w:left w:val="none" w:sz="0" w:space="0" w:color="auto"/>
        <w:bottom w:val="none" w:sz="0" w:space="0" w:color="auto"/>
        <w:right w:val="none" w:sz="0" w:space="0" w:color="auto"/>
      </w:divBdr>
      <w:divsChild>
        <w:div w:id="1430854731">
          <w:marLeft w:val="0"/>
          <w:marRight w:val="0"/>
          <w:marTop w:val="0"/>
          <w:marBottom w:val="0"/>
          <w:divBdr>
            <w:top w:val="none" w:sz="0" w:space="0" w:color="auto"/>
            <w:left w:val="none" w:sz="0" w:space="0" w:color="auto"/>
            <w:bottom w:val="none" w:sz="0" w:space="0" w:color="auto"/>
            <w:right w:val="none" w:sz="0" w:space="0" w:color="auto"/>
          </w:divBdr>
          <w:divsChild>
            <w:div w:id="384765672">
              <w:marLeft w:val="0"/>
              <w:marRight w:val="0"/>
              <w:marTop w:val="0"/>
              <w:marBottom w:val="0"/>
              <w:divBdr>
                <w:top w:val="none" w:sz="0" w:space="0" w:color="auto"/>
                <w:left w:val="none" w:sz="0" w:space="0" w:color="auto"/>
                <w:bottom w:val="none" w:sz="0" w:space="0" w:color="auto"/>
                <w:right w:val="none" w:sz="0" w:space="0" w:color="auto"/>
              </w:divBdr>
              <w:divsChild>
                <w:div w:id="1482044473">
                  <w:marLeft w:val="0"/>
                  <w:marRight w:val="0"/>
                  <w:marTop w:val="0"/>
                  <w:marBottom w:val="0"/>
                  <w:divBdr>
                    <w:top w:val="none" w:sz="0" w:space="0" w:color="auto"/>
                    <w:left w:val="none" w:sz="0" w:space="0" w:color="auto"/>
                    <w:bottom w:val="none" w:sz="0" w:space="0" w:color="auto"/>
                    <w:right w:val="none" w:sz="0" w:space="0" w:color="auto"/>
                  </w:divBdr>
                  <w:divsChild>
                    <w:div w:id="680013439">
                      <w:marLeft w:val="0"/>
                      <w:marRight w:val="0"/>
                      <w:marTop w:val="0"/>
                      <w:marBottom w:val="0"/>
                      <w:divBdr>
                        <w:top w:val="none" w:sz="0" w:space="0" w:color="auto"/>
                        <w:left w:val="none" w:sz="0" w:space="0" w:color="auto"/>
                        <w:bottom w:val="none" w:sz="0" w:space="0" w:color="auto"/>
                        <w:right w:val="none" w:sz="0" w:space="0" w:color="auto"/>
                      </w:divBdr>
                      <w:divsChild>
                        <w:div w:id="542911492">
                          <w:marLeft w:val="0"/>
                          <w:marRight w:val="0"/>
                          <w:marTop w:val="0"/>
                          <w:marBottom w:val="0"/>
                          <w:divBdr>
                            <w:top w:val="none" w:sz="0" w:space="0" w:color="auto"/>
                            <w:left w:val="none" w:sz="0" w:space="0" w:color="auto"/>
                            <w:bottom w:val="none" w:sz="0" w:space="0" w:color="auto"/>
                            <w:right w:val="none" w:sz="0" w:space="0" w:color="auto"/>
                          </w:divBdr>
                          <w:divsChild>
                            <w:div w:id="620961635">
                              <w:marLeft w:val="0"/>
                              <w:marRight w:val="0"/>
                              <w:marTop w:val="0"/>
                              <w:marBottom w:val="0"/>
                              <w:divBdr>
                                <w:top w:val="none" w:sz="0" w:space="0" w:color="auto"/>
                                <w:left w:val="none" w:sz="0" w:space="0" w:color="auto"/>
                                <w:bottom w:val="none" w:sz="0" w:space="0" w:color="auto"/>
                                <w:right w:val="none" w:sz="0" w:space="0" w:color="auto"/>
                              </w:divBdr>
                              <w:divsChild>
                                <w:div w:id="2077700030">
                                  <w:marLeft w:val="0"/>
                                  <w:marRight w:val="0"/>
                                  <w:marTop w:val="0"/>
                                  <w:marBottom w:val="0"/>
                                  <w:divBdr>
                                    <w:top w:val="none" w:sz="0" w:space="0" w:color="auto"/>
                                    <w:left w:val="none" w:sz="0" w:space="0" w:color="auto"/>
                                    <w:bottom w:val="none" w:sz="0" w:space="0" w:color="auto"/>
                                    <w:right w:val="none" w:sz="0" w:space="0" w:color="auto"/>
                                  </w:divBdr>
                                  <w:divsChild>
                                    <w:div w:id="641008740">
                                      <w:marLeft w:val="0"/>
                                      <w:marRight w:val="0"/>
                                      <w:marTop w:val="0"/>
                                      <w:marBottom w:val="0"/>
                                      <w:divBdr>
                                        <w:top w:val="single" w:sz="6" w:space="0" w:color="F5F5F5"/>
                                        <w:left w:val="single" w:sz="6" w:space="0" w:color="F5F5F5"/>
                                        <w:bottom w:val="single" w:sz="6" w:space="0" w:color="F5F5F5"/>
                                        <w:right w:val="single" w:sz="6" w:space="0" w:color="F5F5F5"/>
                                      </w:divBdr>
                                      <w:divsChild>
                                        <w:div w:id="1056272270">
                                          <w:marLeft w:val="0"/>
                                          <w:marRight w:val="0"/>
                                          <w:marTop w:val="0"/>
                                          <w:marBottom w:val="0"/>
                                          <w:divBdr>
                                            <w:top w:val="none" w:sz="0" w:space="0" w:color="auto"/>
                                            <w:left w:val="none" w:sz="0" w:space="0" w:color="auto"/>
                                            <w:bottom w:val="none" w:sz="0" w:space="0" w:color="auto"/>
                                            <w:right w:val="none" w:sz="0" w:space="0" w:color="auto"/>
                                          </w:divBdr>
                                          <w:divsChild>
                                            <w:div w:id="276833374">
                                              <w:marLeft w:val="0"/>
                                              <w:marRight w:val="0"/>
                                              <w:marTop w:val="0"/>
                                              <w:marBottom w:val="0"/>
                                              <w:divBdr>
                                                <w:top w:val="none" w:sz="0" w:space="0" w:color="auto"/>
                                                <w:left w:val="none" w:sz="0" w:space="0" w:color="auto"/>
                                                <w:bottom w:val="none" w:sz="0" w:space="0" w:color="auto"/>
                                                <w:right w:val="none" w:sz="0" w:space="0" w:color="auto"/>
                                              </w:divBdr>
                                            </w:div>
                                          </w:divsChild>
                                        </w:div>
                                        <w:div w:id="1443836739">
                                          <w:marLeft w:val="0"/>
                                          <w:marRight w:val="0"/>
                                          <w:marTop w:val="0"/>
                                          <w:marBottom w:val="0"/>
                                          <w:divBdr>
                                            <w:top w:val="none" w:sz="0" w:space="0" w:color="auto"/>
                                            <w:left w:val="none" w:sz="0" w:space="0" w:color="auto"/>
                                            <w:bottom w:val="none" w:sz="0" w:space="0" w:color="auto"/>
                                            <w:right w:val="none" w:sz="0" w:space="0" w:color="auto"/>
                                          </w:divBdr>
                                          <w:divsChild>
                                            <w:div w:id="1747340816">
                                              <w:marLeft w:val="0"/>
                                              <w:marRight w:val="0"/>
                                              <w:marTop w:val="0"/>
                                              <w:marBottom w:val="0"/>
                                              <w:divBdr>
                                                <w:top w:val="none" w:sz="0" w:space="0" w:color="auto"/>
                                                <w:left w:val="none" w:sz="0" w:space="0" w:color="auto"/>
                                                <w:bottom w:val="none" w:sz="0" w:space="0" w:color="auto"/>
                                                <w:right w:val="none" w:sz="0" w:space="0" w:color="auto"/>
                                              </w:divBdr>
                                              <w:divsChild>
                                                <w:div w:id="11064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1123944">
      <w:bodyDiv w:val="1"/>
      <w:marLeft w:val="0"/>
      <w:marRight w:val="0"/>
      <w:marTop w:val="0"/>
      <w:marBottom w:val="0"/>
      <w:divBdr>
        <w:top w:val="none" w:sz="0" w:space="0" w:color="auto"/>
        <w:left w:val="none" w:sz="0" w:space="0" w:color="auto"/>
        <w:bottom w:val="none" w:sz="0" w:space="0" w:color="auto"/>
        <w:right w:val="none" w:sz="0" w:space="0" w:color="auto"/>
      </w:divBdr>
      <w:divsChild>
        <w:div w:id="1143348462">
          <w:marLeft w:val="0"/>
          <w:marRight w:val="0"/>
          <w:marTop w:val="0"/>
          <w:marBottom w:val="0"/>
          <w:divBdr>
            <w:top w:val="none" w:sz="0" w:space="0" w:color="auto"/>
            <w:left w:val="none" w:sz="0" w:space="0" w:color="auto"/>
            <w:bottom w:val="none" w:sz="0" w:space="0" w:color="auto"/>
            <w:right w:val="none" w:sz="0" w:space="0" w:color="auto"/>
          </w:divBdr>
          <w:divsChild>
            <w:div w:id="1821920753">
              <w:marLeft w:val="0"/>
              <w:marRight w:val="0"/>
              <w:marTop w:val="0"/>
              <w:marBottom w:val="0"/>
              <w:divBdr>
                <w:top w:val="none" w:sz="0" w:space="0" w:color="auto"/>
                <w:left w:val="none" w:sz="0" w:space="0" w:color="auto"/>
                <w:bottom w:val="none" w:sz="0" w:space="0" w:color="auto"/>
                <w:right w:val="none" w:sz="0" w:space="0" w:color="auto"/>
              </w:divBdr>
              <w:divsChild>
                <w:div w:id="1006978452">
                  <w:marLeft w:val="0"/>
                  <w:marRight w:val="0"/>
                  <w:marTop w:val="0"/>
                  <w:marBottom w:val="0"/>
                  <w:divBdr>
                    <w:top w:val="none" w:sz="0" w:space="0" w:color="auto"/>
                    <w:left w:val="none" w:sz="0" w:space="0" w:color="auto"/>
                    <w:bottom w:val="none" w:sz="0" w:space="0" w:color="auto"/>
                    <w:right w:val="none" w:sz="0" w:space="0" w:color="auto"/>
                  </w:divBdr>
                  <w:divsChild>
                    <w:div w:id="1663386236">
                      <w:marLeft w:val="0"/>
                      <w:marRight w:val="0"/>
                      <w:marTop w:val="0"/>
                      <w:marBottom w:val="0"/>
                      <w:divBdr>
                        <w:top w:val="none" w:sz="0" w:space="0" w:color="auto"/>
                        <w:left w:val="none" w:sz="0" w:space="0" w:color="auto"/>
                        <w:bottom w:val="none" w:sz="0" w:space="0" w:color="auto"/>
                        <w:right w:val="none" w:sz="0" w:space="0" w:color="auto"/>
                      </w:divBdr>
                      <w:divsChild>
                        <w:div w:id="2127692149">
                          <w:marLeft w:val="0"/>
                          <w:marRight w:val="0"/>
                          <w:marTop w:val="0"/>
                          <w:marBottom w:val="0"/>
                          <w:divBdr>
                            <w:top w:val="none" w:sz="0" w:space="0" w:color="auto"/>
                            <w:left w:val="none" w:sz="0" w:space="0" w:color="auto"/>
                            <w:bottom w:val="none" w:sz="0" w:space="0" w:color="auto"/>
                            <w:right w:val="none" w:sz="0" w:space="0" w:color="auto"/>
                          </w:divBdr>
                          <w:divsChild>
                            <w:div w:id="572930008">
                              <w:marLeft w:val="0"/>
                              <w:marRight w:val="0"/>
                              <w:marTop w:val="0"/>
                              <w:marBottom w:val="0"/>
                              <w:divBdr>
                                <w:top w:val="none" w:sz="0" w:space="0" w:color="auto"/>
                                <w:left w:val="none" w:sz="0" w:space="0" w:color="auto"/>
                                <w:bottom w:val="none" w:sz="0" w:space="0" w:color="auto"/>
                                <w:right w:val="none" w:sz="0" w:space="0" w:color="auto"/>
                              </w:divBdr>
                              <w:divsChild>
                                <w:div w:id="108988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779888">
      <w:bodyDiv w:val="1"/>
      <w:marLeft w:val="0"/>
      <w:marRight w:val="0"/>
      <w:marTop w:val="0"/>
      <w:marBottom w:val="0"/>
      <w:divBdr>
        <w:top w:val="none" w:sz="0" w:space="0" w:color="auto"/>
        <w:left w:val="none" w:sz="0" w:space="0" w:color="auto"/>
        <w:bottom w:val="none" w:sz="0" w:space="0" w:color="auto"/>
        <w:right w:val="none" w:sz="0" w:space="0" w:color="auto"/>
      </w:divBdr>
      <w:divsChild>
        <w:div w:id="1029648760">
          <w:marLeft w:val="0"/>
          <w:marRight w:val="0"/>
          <w:marTop w:val="0"/>
          <w:marBottom w:val="0"/>
          <w:divBdr>
            <w:top w:val="none" w:sz="0" w:space="0" w:color="auto"/>
            <w:left w:val="none" w:sz="0" w:space="0" w:color="auto"/>
            <w:bottom w:val="none" w:sz="0" w:space="0" w:color="auto"/>
            <w:right w:val="none" w:sz="0" w:space="0" w:color="auto"/>
          </w:divBdr>
          <w:divsChild>
            <w:div w:id="1863011181">
              <w:marLeft w:val="0"/>
              <w:marRight w:val="0"/>
              <w:marTop w:val="0"/>
              <w:marBottom w:val="0"/>
              <w:divBdr>
                <w:top w:val="none" w:sz="0" w:space="0" w:color="auto"/>
                <w:left w:val="none" w:sz="0" w:space="0" w:color="auto"/>
                <w:bottom w:val="none" w:sz="0" w:space="0" w:color="auto"/>
                <w:right w:val="none" w:sz="0" w:space="0" w:color="auto"/>
              </w:divBdr>
              <w:divsChild>
                <w:div w:id="615252755">
                  <w:marLeft w:val="0"/>
                  <w:marRight w:val="0"/>
                  <w:marTop w:val="0"/>
                  <w:marBottom w:val="0"/>
                  <w:divBdr>
                    <w:top w:val="none" w:sz="0" w:space="0" w:color="auto"/>
                    <w:left w:val="none" w:sz="0" w:space="0" w:color="auto"/>
                    <w:bottom w:val="none" w:sz="0" w:space="0" w:color="auto"/>
                    <w:right w:val="none" w:sz="0" w:space="0" w:color="auto"/>
                  </w:divBdr>
                  <w:divsChild>
                    <w:div w:id="1882934729">
                      <w:marLeft w:val="0"/>
                      <w:marRight w:val="0"/>
                      <w:marTop w:val="0"/>
                      <w:marBottom w:val="0"/>
                      <w:divBdr>
                        <w:top w:val="none" w:sz="0" w:space="0" w:color="auto"/>
                        <w:left w:val="none" w:sz="0" w:space="0" w:color="auto"/>
                        <w:bottom w:val="none" w:sz="0" w:space="0" w:color="auto"/>
                        <w:right w:val="none" w:sz="0" w:space="0" w:color="auto"/>
                      </w:divBdr>
                      <w:divsChild>
                        <w:div w:id="1489593347">
                          <w:marLeft w:val="0"/>
                          <w:marRight w:val="0"/>
                          <w:marTop w:val="0"/>
                          <w:marBottom w:val="0"/>
                          <w:divBdr>
                            <w:top w:val="none" w:sz="0" w:space="0" w:color="auto"/>
                            <w:left w:val="none" w:sz="0" w:space="0" w:color="auto"/>
                            <w:bottom w:val="none" w:sz="0" w:space="0" w:color="auto"/>
                            <w:right w:val="none" w:sz="0" w:space="0" w:color="auto"/>
                          </w:divBdr>
                          <w:divsChild>
                            <w:div w:id="330716038">
                              <w:marLeft w:val="0"/>
                              <w:marRight w:val="0"/>
                              <w:marTop w:val="0"/>
                              <w:marBottom w:val="0"/>
                              <w:divBdr>
                                <w:top w:val="none" w:sz="0" w:space="0" w:color="auto"/>
                                <w:left w:val="none" w:sz="0" w:space="0" w:color="auto"/>
                                <w:bottom w:val="none" w:sz="0" w:space="0" w:color="auto"/>
                                <w:right w:val="none" w:sz="0" w:space="0" w:color="auto"/>
                              </w:divBdr>
                              <w:divsChild>
                                <w:div w:id="404038659">
                                  <w:marLeft w:val="0"/>
                                  <w:marRight w:val="0"/>
                                  <w:marTop w:val="0"/>
                                  <w:marBottom w:val="0"/>
                                  <w:divBdr>
                                    <w:top w:val="none" w:sz="0" w:space="0" w:color="auto"/>
                                    <w:left w:val="none" w:sz="0" w:space="0" w:color="auto"/>
                                    <w:bottom w:val="none" w:sz="0" w:space="0" w:color="auto"/>
                                    <w:right w:val="none" w:sz="0" w:space="0" w:color="auto"/>
                                  </w:divBdr>
                                  <w:divsChild>
                                    <w:div w:id="1524055345">
                                      <w:marLeft w:val="0"/>
                                      <w:marRight w:val="0"/>
                                      <w:marTop w:val="0"/>
                                      <w:marBottom w:val="0"/>
                                      <w:divBdr>
                                        <w:top w:val="single" w:sz="6" w:space="0" w:color="F5F5F5"/>
                                        <w:left w:val="single" w:sz="6" w:space="0" w:color="F5F5F5"/>
                                        <w:bottom w:val="single" w:sz="6" w:space="0" w:color="F5F5F5"/>
                                        <w:right w:val="single" w:sz="6" w:space="0" w:color="F5F5F5"/>
                                      </w:divBdr>
                                      <w:divsChild>
                                        <w:div w:id="495070507">
                                          <w:marLeft w:val="0"/>
                                          <w:marRight w:val="0"/>
                                          <w:marTop w:val="0"/>
                                          <w:marBottom w:val="0"/>
                                          <w:divBdr>
                                            <w:top w:val="none" w:sz="0" w:space="0" w:color="auto"/>
                                            <w:left w:val="none" w:sz="0" w:space="0" w:color="auto"/>
                                            <w:bottom w:val="none" w:sz="0" w:space="0" w:color="auto"/>
                                            <w:right w:val="none" w:sz="0" w:space="0" w:color="auto"/>
                                          </w:divBdr>
                                          <w:divsChild>
                                            <w:div w:id="189696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1126468">
      <w:bodyDiv w:val="1"/>
      <w:marLeft w:val="0"/>
      <w:marRight w:val="0"/>
      <w:marTop w:val="0"/>
      <w:marBottom w:val="0"/>
      <w:divBdr>
        <w:top w:val="none" w:sz="0" w:space="0" w:color="auto"/>
        <w:left w:val="none" w:sz="0" w:space="0" w:color="auto"/>
        <w:bottom w:val="none" w:sz="0" w:space="0" w:color="auto"/>
        <w:right w:val="none" w:sz="0" w:space="0" w:color="auto"/>
      </w:divBdr>
      <w:divsChild>
        <w:div w:id="1259097176">
          <w:marLeft w:val="0"/>
          <w:marRight w:val="0"/>
          <w:marTop w:val="0"/>
          <w:marBottom w:val="0"/>
          <w:divBdr>
            <w:top w:val="none" w:sz="0" w:space="0" w:color="auto"/>
            <w:left w:val="none" w:sz="0" w:space="0" w:color="auto"/>
            <w:bottom w:val="none" w:sz="0" w:space="0" w:color="auto"/>
            <w:right w:val="none" w:sz="0" w:space="0" w:color="auto"/>
          </w:divBdr>
          <w:divsChild>
            <w:div w:id="104465744">
              <w:marLeft w:val="0"/>
              <w:marRight w:val="0"/>
              <w:marTop w:val="0"/>
              <w:marBottom w:val="0"/>
              <w:divBdr>
                <w:top w:val="none" w:sz="0" w:space="0" w:color="auto"/>
                <w:left w:val="none" w:sz="0" w:space="0" w:color="auto"/>
                <w:bottom w:val="none" w:sz="0" w:space="0" w:color="auto"/>
                <w:right w:val="none" w:sz="0" w:space="0" w:color="auto"/>
              </w:divBdr>
              <w:divsChild>
                <w:div w:id="86778913">
                  <w:marLeft w:val="0"/>
                  <w:marRight w:val="0"/>
                  <w:marTop w:val="0"/>
                  <w:marBottom w:val="0"/>
                  <w:divBdr>
                    <w:top w:val="none" w:sz="0" w:space="0" w:color="auto"/>
                    <w:left w:val="none" w:sz="0" w:space="0" w:color="auto"/>
                    <w:bottom w:val="none" w:sz="0" w:space="0" w:color="auto"/>
                    <w:right w:val="none" w:sz="0" w:space="0" w:color="auto"/>
                  </w:divBdr>
                  <w:divsChild>
                    <w:div w:id="1166825024">
                      <w:marLeft w:val="0"/>
                      <w:marRight w:val="0"/>
                      <w:marTop w:val="0"/>
                      <w:marBottom w:val="0"/>
                      <w:divBdr>
                        <w:top w:val="none" w:sz="0" w:space="0" w:color="auto"/>
                        <w:left w:val="none" w:sz="0" w:space="0" w:color="auto"/>
                        <w:bottom w:val="none" w:sz="0" w:space="0" w:color="auto"/>
                        <w:right w:val="none" w:sz="0" w:space="0" w:color="auto"/>
                      </w:divBdr>
                      <w:divsChild>
                        <w:div w:id="37245676">
                          <w:marLeft w:val="0"/>
                          <w:marRight w:val="0"/>
                          <w:marTop w:val="0"/>
                          <w:marBottom w:val="0"/>
                          <w:divBdr>
                            <w:top w:val="none" w:sz="0" w:space="0" w:color="auto"/>
                            <w:left w:val="none" w:sz="0" w:space="0" w:color="auto"/>
                            <w:bottom w:val="none" w:sz="0" w:space="0" w:color="auto"/>
                            <w:right w:val="none" w:sz="0" w:space="0" w:color="auto"/>
                          </w:divBdr>
                          <w:divsChild>
                            <w:div w:id="665330857">
                              <w:marLeft w:val="0"/>
                              <w:marRight w:val="0"/>
                              <w:marTop w:val="0"/>
                              <w:marBottom w:val="0"/>
                              <w:divBdr>
                                <w:top w:val="none" w:sz="0" w:space="0" w:color="auto"/>
                                <w:left w:val="none" w:sz="0" w:space="0" w:color="auto"/>
                                <w:bottom w:val="none" w:sz="0" w:space="0" w:color="auto"/>
                                <w:right w:val="none" w:sz="0" w:space="0" w:color="auto"/>
                              </w:divBdr>
                              <w:divsChild>
                                <w:div w:id="1272858426">
                                  <w:marLeft w:val="0"/>
                                  <w:marRight w:val="0"/>
                                  <w:marTop w:val="0"/>
                                  <w:marBottom w:val="0"/>
                                  <w:divBdr>
                                    <w:top w:val="none" w:sz="0" w:space="0" w:color="auto"/>
                                    <w:left w:val="none" w:sz="0" w:space="0" w:color="auto"/>
                                    <w:bottom w:val="none" w:sz="0" w:space="0" w:color="auto"/>
                                    <w:right w:val="none" w:sz="0" w:space="0" w:color="auto"/>
                                  </w:divBdr>
                                  <w:divsChild>
                                    <w:div w:id="1810980232">
                                      <w:marLeft w:val="0"/>
                                      <w:marRight w:val="0"/>
                                      <w:marTop w:val="0"/>
                                      <w:marBottom w:val="0"/>
                                      <w:divBdr>
                                        <w:top w:val="single" w:sz="6" w:space="0" w:color="F5F5F5"/>
                                        <w:left w:val="single" w:sz="6" w:space="0" w:color="F5F5F5"/>
                                        <w:bottom w:val="single" w:sz="6" w:space="0" w:color="F5F5F5"/>
                                        <w:right w:val="single" w:sz="6" w:space="0" w:color="F5F5F5"/>
                                      </w:divBdr>
                                      <w:divsChild>
                                        <w:div w:id="1236015158">
                                          <w:marLeft w:val="0"/>
                                          <w:marRight w:val="0"/>
                                          <w:marTop w:val="0"/>
                                          <w:marBottom w:val="0"/>
                                          <w:divBdr>
                                            <w:top w:val="none" w:sz="0" w:space="0" w:color="auto"/>
                                            <w:left w:val="none" w:sz="0" w:space="0" w:color="auto"/>
                                            <w:bottom w:val="none" w:sz="0" w:space="0" w:color="auto"/>
                                            <w:right w:val="none" w:sz="0" w:space="0" w:color="auto"/>
                                          </w:divBdr>
                                          <w:divsChild>
                                            <w:div w:id="100363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ma.gov.br/port/conama/legiabre.cfm?codlegi=298"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www.cprh.pe.gov.br/ARQUIVOS_ANEXO/Lei%20Est%2014249;141010;20101228.pdf"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54CCE1CEF298F49BD7D9F22B542D46B" ma:contentTypeVersion="0" ma:contentTypeDescription="A content type to manage public (operations) IDB documents" ma:contentTypeScope="" ma:versionID="ce8d383b5a79cf1ce90206ddcfe22ab3">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37094106</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Altafin, Irene Guimarães</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BR-L1295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19 2012 12:00AM&lt;/DTAPPROVAL&gt;&lt;MAKERECORD&gt;N&lt;/MAKERECORD&gt;&lt;/Data&gt;</Migration_x0020_Info>
    <Operation_x0020_Type xmlns="9c571b2f-e523-4ab2-ba2e-09e151a03ef4" xsi:nil="true"/>
    <Document_x0020_Language_x0020_IDB xmlns="9c571b2f-e523-4ab2-ba2e-09e151a03ef4">Portuguese</Document_x0020_Language_x0020_IDB>
    <Identifier xmlns="9c571b2f-e523-4ab2-ba2e-09e151a03ef4"> ANNEX</Identifier>
    <Disclosure_x0020_Activity xmlns="9c571b2f-e523-4ab2-ba2e-09e151a03ef4">Loan Proposal</Disclosure_x0020_Activity>
    <Webtopic xmlns="9c571b2f-e523-4ab2-ba2e-09e151a03ef4">OS-ASR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8B588C3-4C67-4D14-BA3F-898852A2DCEE}"/>
</file>

<file path=customXml/itemProps2.xml><?xml version="1.0" encoding="utf-8"?>
<ds:datastoreItem xmlns:ds="http://schemas.openxmlformats.org/officeDocument/2006/customXml" ds:itemID="{39373D1F-6C0D-4FD5-89AA-6BA09773E559}"/>
</file>

<file path=customXml/itemProps3.xml><?xml version="1.0" encoding="utf-8"?>
<ds:datastoreItem xmlns:ds="http://schemas.openxmlformats.org/officeDocument/2006/customXml" ds:itemID="{ADF42824-41D3-4B49-AE07-DA4AE96BCAE4}"/>
</file>

<file path=customXml/itemProps4.xml><?xml version="1.0" encoding="utf-8"?>
<ds:datastoreItem xmlns:ds="http://schemas.openxmlformats.org/officeDocument/2006/customXml" ds:itemID="{0D06DA77-C3F9-477B-89C2-BCDA5C3CBA30}"/>
</file>

<file path=customXml/itemProps5.xml><?xml version="1.0" encoding="utf-8"?>
<ds:datastoreItem xmlns:ds="http://schemas.openxmlformats.org/officeDocument/2006/customXml" ds:itemID="{F1481C71-9BF6-4719-886A-8DEF6628EB6D}"/>
</file>

<file path=customXml/itemProps6.xml><?xml version="1.0" encoding="utf-8"?>
<ds:datastoreItem xmlns:ds="http://schemas.openxmlformats.org/officeDocument/2006/customXml" ds:itemID="{9B0FA9C5-5D3E-4637-B211-994F4C8CA7F7}"/>
</file>

<file path=docProps/app.xml><?xml version="1.0" encoding="utf-8"?>
<Properties xmlns="http://schemas.openxmlformats.org/officeDocument/2006/extended-properties" xmlns:vt="http://schemas.openxmlformats.org/officeDocument/2006/docPropsVTypes">
  <Template>Normal.dotm</Template>
  <TotalTime>3</TotalTime>
  <Pages>30</Pages>
  <Words>34007</Words>
  <Characters>190783</Characters>
  <Application>Microsoft Office Word</Application>
  <DocSecurity>4</DocSecurity>
  <Lines>3468</Lines>
  <Paragraphs>1255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223535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requerido 4 - IGAS</dc:title>
  <dc:creator>alexandre</dc:creator>
  <cp:lastModifiedBy>Inter-American Development Bank</cp:lastModifiedBy>
  <cp:revision>2</cp:revision>
  <cp:lastPrinted>2012-08-26T22:34:00Z</cp:lastPrinted>
  <dcterms:created xsi:type="dcterms:W3CDTF">2012-09-10T18:18:00Z</dcterms:created>
  <dcterms:modified xsi:type="dcterms:W3CDTF">2012-09-10T18:18:00Z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0x01010046CF21643EE8D14686A648AA6DAD089200A54CCE1CEF298F49BD7D9F22B542D46B</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