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3.xml" ContentType="application/vnd.openxmlformats-officedocument.customXmlProperties+xml"/>
  <Override PartName="/word/fontTable.xml" ContentType="application/vnd.openxmlformats-officedocument.wordprocessingml.fontTable+xml"/>
  <Override PartName="/word/people.xml" ContentType="application/vnd.openxmlformats-officedocument.wordprocessingml.people+xml"/>
  <Override PartName="/customXml/itemProps4.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7EBF1" w14:textId="77777777" w:rsidR="009104E9" w:rsidRPr="009104E9" w:rsidRDefault="009104E9" w:rsidP="009104E9">
      <w:pPr>
        <w:tabs>
          <w:tab w:val="left" w:pos="1440"/>
          <w:tab w:val="left" w:pos="3060"/>
        </w:tabs>
        <w:jc w:val="center"/>
        <w:rPr>
          <w:rFonts w:ascii="Arial" w:hAnsi="Arial" w:cs="Arial"/>
          <w:b/>
          <w:smallCaps/>
          <w:lang w:val="es-ES_tradnl"/>
        </w:rPr>
      </w:pPr>
      <w:r w:rsidRPr="009104E9">
        <w:rPr>
          <w:rFonts w:ascii="Arial" w:hAnsi="Arial" w:cs="Arial"/>
          <w:b/>
          <w:smallCaps/>
          <w:lang w:val="es-ES_tradnl"/>
        </w:rPr>
        <w:t>Programa de Apoyo para la mejora de las trayectorias educativas en zonas rurales focalizadas</w:t>
      </w:r>
    </w:p>
    <w:p w14:paraId="3E332131" w14:textId="77777777" w:rsidR="009104E9" w:rsidRPr="009104E9" w:rsidRDefault="009104E9" w:rsidP="009104E9">
      <w:pPr>
        <w:tabs>
          <w:tab w:val="left" w:pos="1440"/>
          <w:tab w:val="left" w:pos="3060"/>
        </w:tabs>
        <w:spacing w:after="0" w:line="240" w:lineRule="auto"/>
        <w:jc w:val="center"/>
        <w:rPr>
          <w:rFonts w:ascii="Arial" w:hAnsi="Arial" w:cs="Arial"/>
          <w:b/>
          <w:smallCaps/>
          <w:lang w:val="es-ES_tradnl"/>
        </w:rPr>
      </w:pPr>
      <w:r w:rsidRPr="009104E9">
        <w:rPr>
          <w:rFonts w:ascii="Arial" w:hAnsi="Arial" w:cs="Arial"/>
          <w:b/>
          <w:smallCaps/>
          <w:lang w:val="es-ES_tradnl"/>
        </w:rPr>
        <w:t>(CO-L1229)</w:t>
      </w:r>
    </w:p>
    <w:p w14:paraId="0C6AC25B" w14:textId="77777777" w:rsidR="009104E9" w:rsidRDefault="009104E9" w:rsidP="00BC0BCA">
      <w:pPr>
        <w:spacing w:afterLines="120" w:after="288" w:line="240" w:lineRule="auto"/>
        <w:jc w:val="center"/>
        <w:rPr>
          <w:rFonts w:ascii="Arial" w:hAnsi="Arial" w:cs="Arial"/>
          <w:b/>
          <w:bCs/>
          <w:lang w:val="es-ES_tradnl"/>
        </w:rPr>
      </w:pPr>
    </w:p>
    <w:p w14:paraId="342D79E8" w14:textId="67719B96" w:rsidR="00BC0BCA" w:rsidRDefault="00952723" w:rsidP="00BC0BCA">
      <w:pPr>
        <w:spacing w:afterLines="120" w:after="288" w:line="240" w:lineRule="auto"/>
        <w:jc w:val="center"/>
        <w:rPr>
          <w:rFonts w:ascii="Arial" w:hAnsi="Arial" w:cs="Arial"/>
          <w:b/>
          <w:bCs/>
          <w:lang w:val="es-ES_tradnl"/>
        </w:rPr>
      </w:pPr>
      <w:r>
        <w:rPr>
          <w:rFonts w:ascii="Arial" w:hAnsi="Arial" w:cs="Arial"/>
          <w:b/>
          <w:bCs/>
          <w:lang w:val="es-ES_tradnl"/>
        </w:rPr>
        <w:t>TABLA DE COSTOS</w:t>
      </w:r>
      <w:r w:rsidR="00BC0BCA">
        <w:rPr>
          <w:rFonts w:ascii="Arial" w:hAnsi="Arial" w:cs="Arial"/>
          <w:b/>
          <w:bCs/>
          <w:lang w:val="es-ES_tradnl"/>
        </w:rPr>
        <w:t xml:space="preserve"> POR SUBCOMPONENTE Y POR AÑO</w:t>
      </w:r>
    </w:p>
    <w:tbl>
      <w:tblPr>
        <w:tblW w:w="13860" w:type="dxa"/>
        <w:tblCellMar>
          <w:top w:w="15" w:type="dxa"/>
          <w:left w:w="15" w:type="dxa"/>
          <w:bottom w:w="15" w:type="dxa"/>
          <w:right w:w="15" w:type="dxa"/>
        </w:tblCellMar>
        <w:tblLook w:val="04A0" w:firstRow="1" w:lastRow="0" w:firstColumn="1" w:lastColumn="0" w:noHBand="0" w:noVBand="1"/>
      </w:tblPr>
      <w:tblGrid>
        <w:gridCol w:w="2323"/>
        <w:gridCol w:w="4687"/>
        <w:gridCol w:w="1482"/>
        <w:gridCol w:w="1482"/>
        <w:gridCol w:w="1482"/>
        <w:gridCol w:w="1302"/>
        <w:gridCol w:w="1102"/>
      </w:tblGrid>
      <w:tr w:rsidR="00463706" w:rsidRPr="00463706" w14:paraId="2604AAA9" w14:textId="77777777">
        <w:trPr>
          <w:divId w:val="2136017703"/>
          <w:trHeight w:val="300"/>
        </w:trPr>
        <w:tc>
          <w:tcPr>
            <w:tcW w:w="2320" w:type="dxa"/>
            <w:tcBorders>
              <w:top w:val="nil"/>
              <w:left w:val="nil"/>
              <w:bottom w:val="single" w:sz="4" w:space="0" w:color="505050"/>
              <w:right w:val="single" w:sz="4" w:space="0" w:color="505050"/>
            </w:tcBorders>
            <w:shd w:val="clear" w:color="000000" w:fill="595959"/>
            <w:vAlign w:val="bottom"/>
            <w:hideMark/>
          </w:tcPr>
          <w:p w14:paraId="20C21965" w14:textId="77777777" w:rsidR="00463706" w:rsidRPr="00463706" w:rsidRDefault="00463706" w:rsidP="00463706">
            <w:pPr>
              <w:spacing w:after="0" w:line="240" w:lineRule="auto"/>
              <w:rPr>
                <w:rFonts w:ascii="Arial" w:eastAsia="Times New Roman" w:hAnsi="Arial" w:cs="Arial"/>
                <w:b/>
                <w:bCs/>
                <w:color w:val="FFFFFF"/>
                <w:sz w:val="20"/>
                <w:szCs w:val="20"/>
                <w:lang w:val="en-US"/>
              </w:rPr>
            </w:pPr>
            <w:proofErr w:type="spellStart"/>
            <w:r w:rsidRPr="00463706">
              <w:rPr>
                <w:rFonts w:ascii="Arial" w:eastAsia="Times New Roman" w:hAnsi="Arial" w:cs="Arial"/>
                <w:b/>
                <w:bCs/>
                <w:color w:val="FFFFFF"/>
                <w:sz w:val="20"/>
                <w:szCs w:val="20"/>
                <w:lang w:val="en-US"/>
              </w:rPr>
              <w:t>Componente</w:t>
            </w:r>
            <w:proofErr w:type="spellEnd"/>
          </w:p>
        </w:tc>
        <w:tc>
          <w:tcPr>
            <w:tcW w:w="4680" w:type="dxa"/>
            <w:tcBorders>
              <w:top w:val="nil"/>
              <w:left w:val="nil"/>
              <w:bottom w:val="single" w:sz="4" w:space="0" w:color="505050"/>
              <w:right w:val="single" w:sz="4" w:space="0" w:color="505050"/>
            </w:tcBorders>
            <w:shd w:val="clear" w:color="000000" w:fill="595959"/>
            <w:vAlign w:val="bottom"/>
            <w:hideMark/>
          </w:tcPr>
          <w:p w14:paraId="5154E8D8" w14:textId="77777777" w:rsidR="00463706" w:rsidRPr="00463706" w:rsidRDefault="00463706" w:rsidP="00463706">
            <w:pPr>
              <w:spacing w:after="0" w:line="240" w:lineRule="auto"/>
              <w:rPr>
                <w:rFonts w:ascii="Arial" w:eastAsia="Times New Roman" w:hAnsi="Arial" w:cs="Arial"/>
                <w:b/>
                <w:bCs/>
                <w:color w:val="FFFFFF"/>
                <w:sz w:val="20"/>
                <w:szCs w:val="20"/>
                <w:lang w:val="en-US"/>
              </w:rPr>
            </w:pPr>
            <w:r w:rsidRPr="00463706">
              <w:rPr>
                <w:rFonts w:ascii="Arial" w:eastAsia="Times New Roman" w:hAnsi="Arial" w:cs="Arial"/>
                <w:b/>
                <w:bCs/>
                <w:color w:val="FFFFFF"/>
                <w:sz w:val="20"/>
                <w:szCs w:val="20"/>
                <w:lang w:val="en-US"/>
              </w:rPr>
              <w:t>Subcomponente</w:t>
            </w:r>
          </w:p>
        </w:tc>
        <w:tc>
          <w:tcPr>
            <w:tcW w:w="1480" w:type="dxa"/>
            <w:tcBorders>
              <w:top w:val="nil"/>
              <w:left w:val="nil"/>
              <w:bottom w:val="single" w:sz="4" w:space="0" w:color="505050"/>
              <w:right w:val="single" w:sz="4" w:space="0" w:color="505050"/>
            </w:tcBorders>
            <w:shd w:val="clear" w:color="000000" w:fill="595959"/>
            <w:vAlign w:val="center"/>
            <w:hideMark/>
          </w:tcPr>
          <w:p w14:paraId="4175864D" w14:textId="77777777" w:rsidR="00463706" w:rsidRPr="00463706" w:rsidRDefault="00463706" w:rsidP="00463706">
            <w:pPr>
              <w:spacing w:after="0" w:line="240" w:lineRule="auto"/>
              <w:jc w:val="center"/>
              <w:rPr>
                <w:rFonts w:ascii="Arial" w:eastAsia="Times New Roman" w:hAnsi="Arial" w:cs="Arial"/>
                <w:b/>
                <w:bCs/>
                <w:color w:val="FFFFFF"/>
                <w:sz w:val="20"/>
                <w:szCs w:val="20"/>
                <w:lang w:val="en-US"/>
              </w:rPr>
            </w:pPr>
            <w:r w:rsidRPr="00463706">
              <w:rPr>
                <w:rFonts w:ascii="Arial" w:eastAsia="Times New Roman" w:hAnsi="Arial" w:cs="Arial"/>
                <w:b/>
                <w:bCs/>
                <w:color w:val="FFFFFF"/>
                <w:sz w:val="20"/>
                <w:szCs w:val="20"/>
                <w:lang w:val="en-US"/>
              </w:rPr>
              <w:t>2020</w:t>
            </w:r>
          </w:p>
        </w:tc>
        <w:tc>
          <w:tcPr>
            <w:tcW w:w="1480" w:type="dxa"/>
            <w:tcBorders>
              <w:top w:val="nil"/>
              <w:left w:val="nil"/>
              <w:bottom w:val="single" w:sz="4" w:space="0" w:color="505050"/>
              <w:right w:val="single" w:sz="4" w:space="0" w:color="505050"/>
            </w:tcBorders>
            <w:shd w:val="clear" w:color="000000" w:fill="595959"/>
            <w:vAlign w:val="center"/>
            <w:hideMark/>
          </w:tcPr>
          <w:p w14:paraId="54AE1E06" w14:textId="77777777" w:rsidR="00463706" w:rsidRPr="00463706" w:rsidRDefault="00463706" w:rsidP="00463706">
            <w:pPr>
              <w:spacing w:after="0" w:line="240" w:lineRule="auto"/>
              <w:jc w:val="center"/>
              <w:rPr>
                <w:rFonts w:ascii="Arial" w:eastAsia="Times New Roman" w:hAnsi="Arial" w:cs="Arial"/>
                <w:b/>
                <w:bCs/>
                <w:color w:val="FFFFFF"/>
                <w:sz w:val="20"/>
                <w:szCs w:val="20"/>
                <w:lang w:val="en-US"/>
              </w:rPr>
            </w:pPr>
            <w:r w:rsidRPr="00463706">
              <w:rPr>
                <w:rFonts w:ascii="Arial" w:eastAsia="Times New Roman" w:hAnsi="Arial" w:cs="Arial"/>
                <w:b/>
                <w:bCs/>
                <w:color w:val="FFFFFF"/>
                <w:sz w:val="20"/>
                <w:szCs w:val="20"/>
                <w:lang w:val="en-US"/>
              </w:rPr>
              <w:t>2021</w:t>
            </w:r>
          </w:p>
        </w:tc>
        <w:tc>
          <w:tcPr>
            <w:tcW w:w="1480" w:type="dxa"/>
            <w:tcBorders>
              <w:top w:val="nil"/>
              <w:left w:val="nil"/>
              <w:bottom w:val="single" w:sz="4" w:space="0" w:color="505050"/>
              <w:right w:val="single" w:sz="4" w:space="0" w:color="505050"/>
            </w:tcBorders>
            <w:shd w:val="clear" w:color="000000" w:fill="595959"/>
            <w:vAlign w:val="center"/>
            <w:hideMark/>
          </w:tcPr>
          <w:p w14:paraId="36C2B528" w14:textId="77777777" w:rsidR="00463706" w:rsidRPr="00463706" w:rsidRDefault="00463706" w:rsidP="00463706">
            <w:pPr>
              <w:spacing w:after="0" w:line="240" w:lineRule="auto"/>
              <w:jc w:val="center"/>
              <w:rPr>
                <w:rFonts w:ascii="Arial" w:eastAsia="Times New Roman" w:hAnsi="Arial" w:cs="Arial"/>
                <w:b/>
                <w:bCs/>
                <w:color w:val="FFFFFF"/>
                <w:sz w:val="20"/>
                <w:szCs w:val="20"/>
                <w:lang w:val="en-US"/>
              </w:rPr>
            </w:pPr>
            <w:r w:rsidRPr="00463706">
              <w:rPr>
                <w:rFonts w:ascii="Arial" w:eastAsia="Times New Roman" w:hAnsi="Arial" w:cs="Arial"/>
                <w:b/>
                <w:bCs/>
                <w:color w:val="FFFFFF"/>
                <w:sz w:val="20"/>
                <w:szCs w:val="20"/>
                <w:lang w:val="en-US"/>
              </w:rPr>
              <w:t>2022</w:t>
            </w:r>
          </w:p>
        </w:tc>
        <w:tc>
          <w:tcPr>
            <w:tcW w:w="1300" w:type="dxa"/>
            <w:tcBorders>
              <w:top w:val="nil"/>
              <w:left w:val="nil"/>
              <w:bottom w:val="single" w:sz="4" w:space="0" w:color="505050"/>
              <w:right w:val="single" w:sz="4" w:space="0" w:color="505050"/>
            </w:tcBorders>
            <w:shd w:val="clear" w:color="000000" w:fill="595959"/>
            <w:vAlign w:val="center"/>
            <w:hideMark/>
          </w:tcPr>
          <w:p w14:paraId="66AC855D" w14:textId="77777777" w:rsidR="00463706" w:rsidRPr="00463706" w:rsidRDefault="00463706" w:rsidP="00463706">
            <w:pPr>
              <w:spacing w:after="0" w:line="240" w:lineRule="auto"/>
              <w:jc w:val="center"/>
              <w:rPr>
                <w:rFonts w:ascii="Arial" w:eastAsia="Times New Roman" w:hAnsi="Arial" w:cs="Arial"/>
                <w:b/>
                <w:bCs/>
                <w:color w:val="FFFFFF"/>
                <w:sz w:val="20"/>
                <w:szCs w:val="20"/>
                <w:lang w:val="en-US"/>
              </w:rPr>
            </w:pPr>
            <w:r w:rsidRPr="00463706">
              <w:rPr>
                <w:rFonts w:ascii="Arial" w:eastAsia="Times New Roman" w:hAnsi="Arial" w:cs="Arial"/>
                <w:b/>
                <w:bCs/>
                <w:color w:val="FFFFFF"/>
                <w:sz w:val="20"/>
                <w:szCs w:val="20"/>
                <w:lang w:val="en-US"/>
              </w:rPr>
              <w:t>2023</w:t>
            </w:r>
          </w:p>
        </w:tc>
        <w:tc>
          <w:tcPr>
            <w:tcW w:w="1100" w:type="dxa"/>
            <w:tcBorders>
              <w:top w:val="nil"/>
              <w:left w:val="nil"/>
              <w:bottom w:val="single" w:sz="4" w:space="0" w:color="505050"/>
              <w:right w:val="single" w:sz="4" w:space="0" w:color="505050"/>
            </w:tcBorders>
            <w:shd w:val="clear" w:color="000000" w:fill="595959"/>
            <w:vAlign w:val="center"/>
            <w:hideMark/>
          </w:tcPr>
          <w:p w14:paraId="038525B8" w14:textId="77777777" w:rsidR="00463706" w:rsidRPr="00463706" w:rsidRDefault="00463706" w:rsidP="00463706">
            <w:pPr>
              <w:spacing w:after="0" w:line="240" w:lineRule="auto"/>
              <w:jc w:val="center"/>
              <w:rPr>
                <w:rFonts w:ascii="Arial" w:eastAsia="Times New Roman" w:hAnsi="Arial" w:cs="Arial"/>
                <w:b/>
                <w:bCs/>
                <w:color w:val="FFFFFF"/>
                <w:sz w:val="20"/>
                <w:szCs w:val="20"/>
                <w:lang w:val="en-US"/>
              </w:rPr>
            </w:pPr>
            <w:r w:rsidRPr="00463706">
              <w:rPr>
                <w:rFonts w:ascii="Arial" w:eastAsia="Times New Roman" w:hAnsi="Arial" w:cs="Arial"/>
                <w:b/>
                <w:bCs/>
                <w:color w:val="FFFFFF"/>
                <w:sz w:val="20"/>
                <w:szCs w:val="20"/>
                <w:lang w:val="en-US"/>
              </w:rPr>
              <w:t>Total</w:t>
            </w:r>
          </w:p>
        </w:tc>
      </w:tr>
      <w:tr w:rsidR="00463706" w:rsidRPr="00463706" w14:paraId="5423F50D" w14:textId="77777777">
        <w:trPr>
          <w:divId w:val="2136017703"/>
          <w:trHeight w:val="495"/>
        </w:trPr>
        <w:tc>
          <w:tcPr>
            <w:tcW w:w="2320" w:type="dxa"/>
            <w:vMerge w:val="restart"/>
            <w:tcBorders>
              <w:top w:val="nil"/>
              <w:left w:val="single" w:sz="4" w:space="0" w:color="505050"/>
              <w:bottom w:val="nil"/>
              <w:right w:val="single" w:sz="4" w:space="0" w:color="505050"/>
            </w:tcBorders>
            <w:vAlign w:val="center"/>
            <w:hideMark/>
          </w:tcPr>
          <w:p w14:paraId="1C13CC52" w14:textId="2E8AB3C8" w:rsidR="00463706" w:rsidRPr="00463706" w:rsidRDefault="00463706" w:rsidP="00463706">
            <w:pPr>
              <w:spacing w:after="0" w:line="240" w:lineRule="auto"/>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 xml:space="preserve">1. </w:t>
            </w:r>
            <w:proofErr w:type="spellStart"/>
            <w:r w:rsidR="00A84E67">
              <w:rPr>
                <w:rFonts w:ascii="Arial" w:eastAsia="Times New Roman" w:hAnsi="Arial" w:cs="Arial"/>
                <w:color w:val="000000"/>
                <w:sz w:val="20"/>
                <w:szCs w:val="20"/>
                <w:lang w:val="en-US"/>
              </w:rPr>
              <w:t>Estrategias</w:t>
            </w:r>
            <w:proofErr w:type="spellEnd"/>
            <w:r w:rsidR="00A84E67">
              <w:rPr>
                <w:rFonts w:ascii="Arial" w:eastAsia="Times New Roman" w:hAnsi="Arial" w:cs="Arial"/>
                <w:color w:val="000000"/>
                <w:sz w:val="20"/>
                <w:szCs w:val="20"/>
                <w:lang w:val="en-US"/>
              </w:rPr>
              <w:t xml:space="preserve"> </w:t>
            </w:r>
            <w:proofErr w:type="spellStart"/>
            <w:r w:rsidR="00A84E67">
              <w:rPr>
                <w:rFonts w:ascii="Arial" w:eastAsia="Times New Roman" w:hAnsi="Arial" w:cs="Arial"/>
                <w:color w:val="000000"/>
                <w:sz w:val="20"/>
                <w:szCs w:val="20"/>
                <w:lang w:val="en-US"/>
              </w:rPr>
              <w:t>Educativas</w:t>
            </w:r>
            <w:proofErr w:type="spellEnd"/>
            <w:r w:rsidR="00A84E67">
              <w:rPr>
                <w:rFonts w:ascii="Arial" w:eastAsia="Times New Roman" w:hAnsi="Arial" w:cs="Arial"/>
                <w:color w:val="000000"/>
                <w:sz w:val="20"/>
                <w:szCs w:val="20"/>
                <w:lang w:val="en-US"/>
              </w:rPr>
              <w:t xml:space="preserve"> </w:t>
            </w:r>
            <w:proofErr w:type="spellStart"/>
            <w:r w:rsidR="00802F07">
              <w:rPr>
                <w:rFonts w:ascii="Arial" w:eastAsia="Times New Roman" w:hAnsi="Arial" w:cs="Arial"/>
                <w:color w:val="000000"/>
                <w:sz w:val="20"/>
                <w:szCs w:val="20"/>
                <w:lang w:val="en-US"/>
              </w:rPr>
              <w:t>Rurales</w:t>
            </w:r>
            <w:proofErr w:type="spellEnd"/>
          </w:p>
        </w:tc>
        <w:tc>
          <w:tcPr>
            <w:tcW w:w="4680" w:type="dxa"/>
            <w:tcBorders>
              <w:top w:val="nil"/>
              <w:left w:val="nil"/>
              <w:bottom w:val="single" w:sz="4" w:space="0" w:color="505050"/>
              <w:right w:val="single" w:sz="4" w:space="0" w:color="505050"/>
            </w:tcBorders>
            <w:vAlign w:val="bottom"/>
            <w:hideMark/>
          </w:tcPr>
          <w:p w14:paraId="3E921EBC" w14:textId="77777777" w:rsidR="00463706" w:rsidRPr="00463706" w:rsidRDefault="00463706" w:rsidP="00463706">
            <w:pPr>
              <w:spacing w:after="0" w:line="240" w:lineRule="auto"/>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 xml:space="preserve">1. Desarrollo </w:t>
            </w:r>
            <w:proofErr w:type="spellStart"/>
            <w:r w:rsidRPr="00463706">
              <w:rPr>
                <w:rFonts w:ascii="Arial" w:eastAsia="Times New Roman" w:hAnsi="Arial" w:cs="Arial"/>
                <w:color w:val="000000"/>
                <w:sz w:val="20"/>
                <w:szCs w:val="20"/>
                <w:lang w:val="en-US"/>
              </w:rPr>
              <w:t>técnico</w:t>
            </w:r>
            <w:proofErr w:type="spellEnd"/>
            <w:r w:rsidRPr="00463706">
              <w:rPr>
                <w:rFonts w:ascii="Arial" w:eastAsia="Times New Roman" w:hAnsi="Arial" w:cs="Arial"/>
                <w:color w:val="000000"/>
                <w:sz w:val="20"/>
                <w:szCs w:val="20"/>
                <w:lang w:val="en-US"/>
              </w:rPr>
              <w:t xml:space="preserve"> e </w:t>
            </w:r>
            <w:proofErr w:type="spellStart"/>
            <w:r w:rsidRPr="00463706">
              <w:rPr>
                <w:rFonts w:ascii="Arial" w:eastAsia="Times New Roman" w:hAnsi="Arial" w:cs="Arial"/>
                <w:color w:val="000000"/>
                <w:sz w:val="20"/>
                <w:szCs w:val="20"/>
                <w:lang w:val="en-US"/>
              </w:rPr>
              <w:t>implementación</w:t>
            </w:r>
            <w:proofErr w:type="spellEnd"/>
            <w:r w:rsidRPr="00463706">
              <w:rPr>
                <w:rFonts w:ascii="Arial" w:eastAsia="Times New Roman" w:hAnsi="Arial" w:cs="Arial"/>
                <w:color w:val="000000"/>
                <w:sz w:val="20"/>
                <w:szCs w:val="20"/>
                <w:lang w:val="en-US"/>
              </w:rPr>
              <w:t xml:space="preserve"> de </w:t>
            </w:r>
            <w:proofErr w:type="spellStart"/>
            <w:r w:rsidRPr="00463706">
              <w:rPr>
                <w:rFonts w:ascii="Arial" w:eastAsia="Times New Roman" w:hAnsi="Arial" w:cs="Arial"/>
                <w:color w:val="000000"/>
                <w:sz w:val="20"/>
                <w:szCs w:val="20"/>
                <w:lang w:val="en-US"/>
              </w:rPr>
              <w:t>estrategias</w:t>
            </w:r>
            <w:proofErr w:type="spellEnd"/>
            <w:r w:rsidRPr="00463706">
              <w:rPr>
                <w:rFonts w:ascii="Arial" w:eastAsia="Times New Roman" w:hAnsi="Arial" w:cs="Arial"/>
                <w:color w:val="000000"/>
                <w:sz w:val="20"/>
                <w:szCs w:val="20"/>
                <w:lang w:val="en-US"/>
              </w:rPr>
              <w:t xml:space="preserve"> </w:t>
            </w:r>
            <w:proofErr w:type="spellStart"/>
            <w:r w:rsidRPr="00463706">
              <w:rPr>
                <w:rFonts w:ascii="Arial" w:eastAsia="Times New Roman" w:hAnsi="Arial" w:cs="Arial"/>
                <w:color w:val="000000"/>
                <w:sz w:val="20"/>
                <w:szCs w:val="20"/>
                <w:lang w:val="en-US"/>
              </w:rPr>
              <w:t>educativas</w:t>
            </w:r>
            <w:proofErr w:type="spellEnd"/>
            <w:r w:rsidRPr="00463706">
              <w:rPr>
                <w:rFonts w:ascii="Arial" w:eastAsia="Times New Roman" w:hAnsi="Arial" w:cs="Arial"/>
                <w:color w:val="000000"/>
                <w:sz w:val="20"/>
                <w:szCs w:val="20"/>
                <w:lang w:val="en-US"/>
              </w:rPr>
              <w:t xml:space="preserve"> </w:t>
            </w:r>
            <w:proofErr w:type="spellStart"/>
            <w:r w:rsidRPr="00463706">
              <w:rPr>
                <w:rFonts w:ascii="Arial" w:eastAsia="Times New Roman" w:hAnsi="Arial" w:cs="Arial"/>
                <w:color w:val="000000"/>
                <w:sz w:val="20"/>
                <w:szCs w:val="20"/>
                <w:lang w:val="en-US"/>
              </w:rPr>
              <w:t>rurales</w:t>
            </w:r>
            <w:proofErr w:type="spellEnd"/>
          </w:p>
        </w:tc>
        <w:tc>
          <w:tcPr>
            <w:tcW w:w="1480" w:type="dxa"/>
            <w:tcBorders>
              <w:top w:val="nil"/>
              <w:left w:val="nil"/>
              <w:bottom w:val="single" w:sz="4" w:space="0" w:color="505050"/>
              <w:right w:val="single" w:sz="4" w:space="0" w:color="505050"/>
            </w:tcBorders>
            <w:vAlign w:val="bottom"/>
            <w:hideMark/>
          </w:tcPr>
          <w:p w14:paraId="06B1EDF0"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1,510,000</w:t>
            </w:r>
          </w:p>
        </w:tc>
        <w:tc>
          <w:tcPr>
            <w:tcW w:w="1480" w:type="dxa"/>
            <w:tcBorders>
              <w:top w:val="nil"/>
              <w:left w:val="nil"/>
              <w:bottom w:val="single" w:sz="4" w:space="0" w:color="505050"/>
              <w:right w:val="single" w:sz="4" w:space="0" w:color="505050"/>
            </w:tcBorders>
            <w:vAlign w:val="bottom"/>
            <w:hideMark/>
          </w:tcPr>
          <w:p w14:paraId="7301C948"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765,000</w:t>
            </w:r>
          </w:p>
        </w:tc>
        <w:tc>
          <w:tcPr>
            <w:tcW w:w="1480" w:type="dxa"/>
            <w:tcBorders>
              <w:top w:val="nil"/>
              <w:left w:val="nil"/>
              <w:bottom w:val="single" w:sz="4" w:space="0" w:color="505050"/>
              <w:right w:val="single" w:sz="4" w:space="0" w:color="505050"/>
            </w:tcBorders>
            <w:vAlign w:val="bottom"/>
            <w:hideMark/>
          </w:tcPr>
          <w:p w14:paraId="2693B8BB"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765,000</w:t>
            </w:r>
          </w:p>
        </w:tc>
        <w:tc>
          <w:tcPr>
            <w:tcW w:w="1300" w:type="dxa"/>
            <w:tcBorders>
              <w:top w:val="nil"/>
              <w:left w:val="nil"/>
              <w:bottom w:val="single" w:sz="4" w:space="0" w:color="505050"/>
              <w:right w:val="single" w:sz="4" w:space="0" w:color="505050"/>
            </w:tcBorders>
            <w:vAlign w:val="bottom"/>
            <w:hideMark/>
          </w:tcPr>
          <w:p w14:paraId="0C22B53B"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510,000</w:t>
            </w:r>
          </w:p>
        </w:tc>
        <w:tc>
          <w:tcPr>
            <w:tcW w:w="1100" w:type="dxa"/>
            <w:tcBorders>
              <w:top w:val="nil"/>
              <w:left w:val="nil"/>
              <w:bottom w:val="single" w:sz="4" w:space="0" w:color="505050"/>
              <w:right w:val="single" w:sz="4" w:space="0" w:color="505050"/>
            </w:tcBorders>
            <w:vAlign w:val="bottom"/>
            <w:hideMark/>
          </w:tcPr>
          <w:p w14:paraId="2A8F3D00"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3,550,000</w:t>
            </w:r>
          </w:p>
        </w:tc>
      </w:tr>
      <w:tr w:rsidR="00463706" w:rsidRPr="00463706" w14:paraId="57AAB52B" w14:textId="77777777">
        <w:trPr>
          <w:divId w:val="2136017703"/>
          <w:trHeight w:val="300"/>
        </w:trPr>
        <w:tc>
          <w:tcPr>
            <w:tcW w:w="0" w:type="auto"/>
            <w:vMerge/>
            <w:tcBorders>
              <w:top w:val="nil"/>
              <w:left w:val="single" w:sz="4" w:space="0" w:color="505050"/>
              <w:bottom w:val="nil"/>
              <w:right w:val="single" w:sz="4" w:space="0" w:color="505050"/>
            </w:tcBorders>
            <w:vAlign w:val="center"/>
            <w:hideMark/>
          </w:tcPr>
          <w:p w14:paraId="027CDB94" w14:textId="77777777" w:rsidR="00463706" w:rsidRPr="00463706" w:rsidRDefault="00463706" w:rsidP="00463706">
            <w:pPr>
              <w:spacing w:after="0" w:line="240" w:lineRule="auto"/>
              <w:rPr>
                <w:rFonts w:ascii="Arial" w:eastAsia="Times New Roman" w:hAnsi="Arial" w:cs="Arial"/>
                <w:color w:val="000000"/>
                <w:sz w:val="20"/>
                <w:szCs w:val="20"/>
                <w:lang w:val="en-US"/>
              </w:rPr>
            </w:pPr>
          </w:p>
        </w:tc>
        <w:tc>
          <w:tcPr>
            <w:tcW w:w="4680" w:type="dxa"/>
            <w:tcBorders>
              <w:top w:val="nil"/>
              <w:left w:val="nil"/>
              <w:bottom w:val="single" w:sz="4" w:space="0" w:color="505050"/>
              <w:right w:val="single" w:sz="4" w:space="0" w:color="505050"/>
            </w:tcBorders>
            <w:vAlign w:val="bottom"/>
            <w:hideMark/>
          </w:tcPr>
          <w:p w14:paraId="0B0066CE" w14:textId="77777777" w:rsidR="00463706" w:rsidRPr="00774C95" w:rsidRDefault="00463706" w:rsidP="00463706">
            <w:pPr>
              <w:spacing w:after="0" w:line="240" w:lineRule="auto"/>
              <w:rPr>
                <w:rFonts w:ascii="Arial" w:eastAsia="Times New Roman" w:hAnsi="Arial" w:cs="Arial"/>
                <w:color w:val="000000"/>
                <w:sz w:val="20"/>
                <w:szCs w:val="20"/>
                <w:lang w:val="es-ES"/>
              </w:rPr>
            </w:pPr>
            <w:r w:rsidRPr="00774C95">
              <w:rPr>
                <w:rFonts w:ascii="Arial" w:eastAsia="Times New Roman" w:hAnsi="Arial" w:cs="Arial"/>
                <w:color w:val="000000"/>
                <w:sz w:val="20"/>
                <w:szCs w:val="20"/>
                <w:lang w:val="es-ES"/>
              </w:rPr>
              <w:t>2. Estrategia de Inclusión productiva y social</w:t>
            </w:r>
          </w:p>
        </w:tc>
        <w:tc>
          <w:tcPr>
            <w:tcW w:w="1480" w:type="dxa"/>
            <w:tcBorders>
              <w:top w:val="nil"/>
              <w:left w:val="nil"/>
              <w:bottom w:val="single" w:sz="4" w:space="0" w:color="505050"/>
              <w:right w:val="single" w:sz="4" w:space="0" w:color="505050"/>
            </w:tcBorders>
            <w:vAlign w:val="bottom"/>
            <w:hideMark/>
          </w:tcPr>
          <w:p w14:paraId="29749C7F"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645,000</w:t>
            </w:r>
          </w:p>
        </w:tc>
        <w:tc>
          <w:tcPr>
            <w:tcW w:w="1480" w:type="dxa"/>
            <w:tcBorders>
              <w:top w:val="nil"/>
              <w:left w:val="nil"/>
              <w:bottom w:val="single" w:sz="4" w:space="0" w:color="505050"/>
              <w:right w:val="single" w:sz="4" w:space="0" w:color="505050"/>
            </w:tcBorders>
            <w:vAlign w:val="bottom"/>
            <w:hideMark/>
          </w:tcPr>
          <w:p w14:paraId="79A46C52"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645,000</w:t>
            </w:r>
          </w:p>
        </w:tc>
        <w:tc>
          <w:tcPr>
            <w:tcW w:w="1480" w:type="dxa"/>
            <w:tcBorders>
              <w:top w:val="nil"/>
              <w:left w:val="nil"/>
              <w:bottom w:val="single" w:sz="4" w:space="0" w:color="505050"/>
              <w:right w:val="single" w:sz="4" w:space="0" w:color="505050"/>
            </w:tcBorders>
            <w:vAlign w:val="bottom"/>
            <w:hideMark/>
          </w:tcPr>
          <w:p w14:paraId="33DC7F96"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645,000</w:t>
            </w:r>
          </w:p>
        </w:tc>
        <w:tc>
          <w:tcPr>
            <w:tcW w:w="1300" w:type="dxa"/>
            <w:tcBorders>
              <w:top w:val="nil"/>
              <w:left w:val="nil"/>
              <w:bottom w:val="single" w:sz="4" w:space="0" w:color="505050"/>
              <w:right w:val="single" w:sz="4" w:space="0" w:color="505050"/>
            </w:tcBorders>
            <w:vAlign w:val="bottom"/>
            <w:hideMark/>
          </w:tcPr>
          <w:p w14:paraId="2D176E0B"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645,000</w:t>
            </w:r>
          </w:p>
        </w:tc>
        <w:tc>
          <w:tcPr>
            <w:tcW w:w="1100" w:type="dxa"/>
            <w:tcBorders>
              <w:top w:val="nil"/>
              <w:left w:val="nil"/>
              <w:bottom w:val="single" w:sz="4" w:space="0" w:color="505050"/>
              <w:right w:val="single" w:sz="4" w:space="0" w:color="505050"/>
            </w:tcBorders>
            <w:vAlign w:val="bottom"/>
            <w:hideMark/>
          </w:tcPr>
          <w:p w14:paraId="76E55996"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2,580,000</w:t>
            </w:r>
          </w:p>
        </w:tc>
      </w:tr>
      <w:tr w:rsidR="00463706" w:rsidRPr="00463706" w14:paraId="0D317BDD" w14:textId="77777777">
        <w:trPr>
          <w:divId w:val="2136017703"/>
          <w:trHeight w:val="495"/>
        </w:trPr>
        <w:tc>
          <w:tcPr>
            <w:tcW w:w="0" w:type="auto"/>
            <w:vMerge/>
            <w:tcBorders>
              <w:top w:val="nil"/>
              <w:left w:val="single" w:sz="4" w:space="0" w:color="505050"/>
              <w:bottom w:val="nil"/>
              <w:right w:val="single" w:sz="4" w:space="0" w:color="505050"/>
            </w:tcBorders>
            <w:vAlign w:val="center"/>
            <w:hideMark/>
          </w:tcPr>
          <w:p w14:paraId="4AF51F31" w14:textId="77777777" w:rsidR="00463706" w:rsidRPr="00463706" w:rsidRDefault="00463706" w:rsidP="00463706">
            <w:pPr>
              <w:spacing w:after="0" w:line="240" w:lineRule="auto"/>
              <w:rPr>
                <w:rFonts w:ascii="Arial" w:eastAsia="Times New Roman" w:hAnsi="Arial" w:cs="Arial"/>
                <w:color w:val="000000"/>
                <w:sz w:val="20"/>
                <w:szCs w:val="20"/>
                <w:lang w:val="en-US"/>
              </w:rPr>
            </w:pPr>
          </w:p>
        </w:tc>
        <w:tc>
          <w:tcPr>
            <w:tcW w:w="4680" w:type="dxa"/>
            <w:tcBorders>
              <w:top w:val="nil"/>
              <w:left w:val="nil"/>
              <w:bottom w:val="single" w:sz="4" w:space="0" w:color="505050"/>
              <w:right w:val="single" w:sz="4" w:space="0" w:color="505050"/>
            </w:tcBorders>
            <w:vAlign w:val="bottom"/>
            <w:hideMark/>
          </w:tcPr>
          <w:p w14:paraId="38BA7C35" w14:textId="77777777" w:rsidR="00463706" w:rsidRPr="00463706" w:rsidRDefault="00463706" w:rsidP="00463706">
            <w:pPr>
              <w:spacing w:after="0" w:line="240" w:lineRule="auto"/>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 xml:space="preserve">3. Fortalecimiento de </w:t>
            </w:r>
            <w:proofErr w:type="spellStart"/>
            <w:r w:rsidRPr="00463706">
              <w:rPr>
                <w:rFonts w:ascii="Arial" w:eastAsia="Times New Roman" w:hAnsi="Arial" w:cs="Arial"/>
                <w:color w:val="000000"/>
                <w:sz w:val="20"/>
                <w:szCs w:val="20"/>
                <w:lang w:val="en-US"/>
              </w:rPr>
              <w:t>proyectos</w:t>
            </w:r>
            <w:proofErr w:type="spellEnd"/>
            <w:r w:rsidRPr="00463706">
              <w:rPr>
                <w:rFonts w:ascii="Arial" w:eastAsia="Times New Roman" w:hAnsi="Arial" w:cs="Arial"/>
                <w:color w:val="000000"/>
                <w:sz w:val="20"/>
                <w:szCs w:val="20"/>
                <w:lang w:val="en-US"/>
              </w:rPr>
              <w:t xml:space="preserve"> </w:t>
            </w:r>
            <w:proofErr w:type="spellStart"/>
            <w:r w:rsidRPr="00463706">
              <w:rPr>
                <w:rFonts w:ascii="Arial" w:eastAsia="Times New Roman" w:hAnsi="Arial" w:cs="Arial"/>
                <w:color w:val="000000"/>
                <w:sz w:val="20"/>
                <w:szCs w:val="20"/>
                <w:lang w:val="en-US"/>
              </w:rPr>
              <w:t>educativos</w:t>
            </w:r>
            <w:proofErr w:type="spellEnd"/>
            <w:r w:rsidRPr="00463706">
              <w:rPr>
                <w:rFonts w:ascii="Arial" w:eastAsia="Times New Roman" w:hAnsi="Arial" w:cs="Arial"/>
                <w:color w:val="000000"/>
                <w:sz w:val="20"/>
                <w:szCs w:val="20"/>
                <w:lang w:val="en-US"/>
              </w:rPr>
              <w:t xml:space="preserve"> </w:t>
            </w:r>
            <w:proofErr w:type="spellStart"/>
            <w:r w:rsidRPr="00463706">
              <w:rPr>
                <w:rFonts w:ascii="Arial" w:eastAsia="Times New Roman" w:hAnsi="Arial" w:cs="Arial"/>
                <w:color w:val="000000"/>
                <w:sz w:val="20"/>
                <w:szCs w:val="20"/>
                <w:lang w:val="en-US"/>
              </w:rPr>
              <w:t>comunitarios</w:t>
            </w:r>
            <w:proofErr w:type="spellEnd"/>
          </w:p>
        </w:tc>
        <w:tc>
          <w:tcPr>
            <w:tcW w:w="1480" w:type="dxa"/>
            <w:tcBorders>
              <w:top w:val="nil"/>
              <w:left w:val="nil"/>
              <w:bottom w:val="single" w:sz="4" w:space="0" w:color="505050"/>
              <w:right w:val="single" w:sz="4" w:space="0" w:color="505050"/>
            </w:tcBorders>
            <w:vAlign w:val="bottom"/>
            <w:hideMark/>
          </w:tcPr>
          <w:p w14:paraId="653BDC30"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 xml:space="preserve"> 310,000 </w:t>
            </w:r>
          </w:p>
        </w:tc>
        <w:tc>
          <w:tcPr>
            <w:tcW w:w="1480" w:type="dxa"/>
            <w:tcBorders>
              <w:top w:val="nil"/>
              <w:left w:val="nil"/>
              <w:bottom w:val="single" w:sz="4" w:space="0" w:color="505050"/>
              <w:right w:val="single" w:sz="4" w:space="0" w:color="505050"/>
            </w:tcBorders>
            <w:vAlign w:val="bottom"/>
            <w:hideMark/>
          </w:tcPr>
          <w:p w14:paraId="447AFC99"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 xml:space="preserve"> 361,000 </w:t>
            </w:r>
          </w:p>
        </w:tc>
        <w:tc>
          <w:tcPr>
            <w:tcW w:w="1480" w:type="dxa"/>
            <w:tcBorders>
              <w:top w:val="nil"/>
              <w:left w:val="nil"/>
              <w:bottom w:val="single" w:sz="4" w:space="0" w:color="505050"/>
              <w:right w:val="single" w:sz="4" w:space="0" w:color="505050"/>
            </w:tcBorders>
            <w:vAlign w:val="bottom"/>
            <w:hideMark/>
          </w:tcPr>
          <w:p w14:paraId="3D394748"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 xml:space="preserve"> 310,000 </w:t>
            </w:r>
          </w:p>
        </w:tc>
        <w:tc>
          <w:tcPr>
            <w:tcW w:w="1300" w:type="dxa"/>
            <w:tcBorders>
              <w:top w:val="nil"/>
              <w:left w:val="nil"/>
              <w:bottom w:val="single" w:sz="4" w:space="0" w:color="505050"/>
              <w:right w:val="single" w:sz="4" w:space="0" w:color="505050"/>
            </w:tcBorders>
            <w:vAlign w:val="bottom"/>
            <w:hideMark/>
          </w:tcPr>
          <w:p w14:paraId="59707CDB"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 xml:space="preserve"> 310,000 </w:t>
            </w:r>
          </w:p>
        </w:tc>
        <w:tc>
          <w:tcPr>
            <w:tcW w:w="1100" w:type="dxa"/>
            <w:tcBorders>
              <w:top w:val="nil"/>
              <w:left w:val="nil"/>
              <w:bottom w:val="single" w:sz="4" w:space="0" w:color="505050"/>
              <w:right w:val="single" w:sz="4" w:space="0" w:color="505050"/>
            </w:tcBorders>
            <w:vAlign w:val="bottom"/>
            <w:hideMark/>
          </w:tcPr>
          <w:p w14:paraId="4B72C662"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1,291,000</w:t>
            </w:r>
          </w:p>
        </w:tc>
      </w:tr>
      <w:tr w:rsidR="00463706" w:rsidRPr="00463706" w14:paraId="5043E7CD" w14:textId="77777777">
        <w:trPr>
          <w:divId w:val="2136017703"/>
          <w:trHeight w:val="300"/>
        </w:trPr>
        <w:tc>
          <w:tcPr>
            <w:tcW w:w="0" w:type="auto"/>
            <w:vMerge/>
            <w:tcBorders>
              <w:top w:val="nil"/>
              <w:left w:val="single" w:sz="4" w:space="0" w:color="505050"/>
              <w:bottom w:val="nil"/>
              <w:right w:val="single" w:sz="4" w:space="0" w:color="505050"/>
            </w:tcBorders>
            <w:vAlign w:val="center"/>
            <w:hideMark/>
          </w:tcPr>
          <w:p w14:paraId="3E699418" w14:textId="77777777" w:rsidR="00463706" w:rsidRPr="00463706" w:rsidRDefault="00463706" w:rsidP="00463706">
            <w:pPr>
              <w:spacing w:after="0" w:line="240" w:lineRule="auto"/>
              <w:rPr>
                <w:rFonts w:ascii="Arial" w:eastAsia="Times New Roman" w:hAnsi="Arial" w:cs="Arial"/>
                <w:color w:val="000000"/>
                <w:sz w:val="20"/>
                <w:szCs w:val="20"/>
                <w:lang w:val="en-US"/>
              </w:rPr>
            </w:pPr>
          </w:p>
        </w:tc>
        <w:tc>
          <w:tcPr>
            <w:tcW w:w="4680" w:type="dxa"/>
            <w:tcBorders>
              <w:top w:val="nil"/>
              <w:left w:val="nil"/>
              <w:bottom w:val="single" w:sz="4" w:space="0" w:color="505050"/>
              <w:right w:val="single" w:sz="4" w:space="0" w:color="505050"/>
            </w:tcBorders>
            <w:vAlign w:val="bottom"/>
            <w:hideMark/>
          </w:tcPr>
          <w:p w14:paraId="73632925" w14:textId="77777777" w:rsidR="00463706" w:rsidRPr="00463706" w:rsidRDefault="00463706" w:rsidP="00463706">
            <w:pPr>
              <w:spacing w:after="0" w:line="240" w:lineRule="auto"/>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 xml:space="preserve">4. </w:t>
            </w:r>
            <w:proofErr w:type="spellStart"/>
            <w:r w:rsidRPr="00463706">
              <w:rPr>
                <w:rFonts w:ascii="Arial" w:eastAsia="Times New Roman" w:hAnsi="Arial" w:cs="Arial"/>
                <w:color w:val="000000"/>
                <w:sz w:val="20"/>
                <w:szCs w:val="20"/>
                <w:lang w:val="en-US"/>
              </w:rPr>
              <w:t>Estrategias</w:t>
            </w:r>
            <w:proofErr w:type="spellEnd"/>
            <w:r w:rsidRPr="00463706">
              <w:rPr>
                <w:rFonts w:ascii="Arial" w:eastAsia="Times New Roman" w:hAnsi="Arial" w:cs="Arial"/>
                <w:color w:val="000000"/>
                <w:sz w:val="20"/>
                <w:szCs w:val="20"/>
                <w:lang w:val="en-US"/>
              </w:rPr>
              <w:t xml:space="preserve"> </w:t>
            </w:r>
            <w:proofErr w:type="spellStart"/>
            <w:r w:rsidRPr="00463706">
              <w:rPr>
                <w:rFonts w:ascii="Arial" w:eastAsia="Times New Roman" w:hAnsi="Arial" w:cs="Arial"/>
                <w:color w:val="000000"/>
                <w:sz w:val="20"/>
                <w:szCs w:val="20"/>
                <w:lang w:val="en-US"/>
              </w:rPr>
              <w:t>educativas</w:t>
            </w:r>
            <w:proofErr w:type="spellEnd"/>
            <w:r w:rsidRPr="00463706">
              <w:rPr>
                <w:rFonts w:ascii="Arial" w:eastAsia="Times New Roman" w:hAnsi="Arial" w:cs="Arial"/>
                <w:color w:val="000000"/>
                <w:sz w:val="20"/>
                <w:szCs w:val="20"/>
                <w:lang w:val="en-US"/>
              </w:rPr>
              <w:t xml:space="preserve"> de frontera</w:t>
            </w:r>
          </w:p>
        </w:tc>
        <w:tc>
          <w:tcPr>
            <w:tcW w:w="1480" w:type="dxa"/>
            <w:tcBorders>
              <w:top w:val="nil"/>
              <w:left w:val="nil"/>
              <w:bottom w:val="single" w:sz="4" w:space="0" w:color="505050"/>
              <w:right w:val="single" w:sz="4" w:space="0" w:color="505050"/>
            </w:tcBorders>
            <w:vAlign w:val="bottom"/>
            <w:hideMark/>
          </w:tcPr>
          <w:p w14:paraId="3E2E54C5"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 xml:space="preserve"> -   </w:t>
            </w:r>
          </w:p>
        </w:tc>
        <w:tc>
          <w:tcPr>
            <w:tcW w:w="1480" w:type="dxa"/>
            <w:tcBorders>
              <w:top w:val="nil"/>
              <w:left w:val="nil"/>
              <w:bottom w:val="single" w:sz="4" w:space="0" w:color="505050"/>
              <w:right w:val="single" w:sz="4" w:space="0" w:color="505050"/>
            </w:tcBorders>
            <w:vAlign w:val="bottom"/>
            <w:hideMark/>
          </w:tcPr>
          <w:p w14:paraId="1276EBCD"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 xml:space="preserve"> 258,000 </w:t>
            </w:r>
          </w:p>
        </w:tc>
        <w:tc>
          <w:tcPr>
            <w:tcW w:w="1480" w:type="dxa"/>
            <w:tcBorders>
              <w:top w:val="nil"/>
              <w:left w:val="nil"/>
              <w:bottom w:val="single" w:sz="4" w:space="0" w:color="505050"/>
              <w:right w:val="single" w:sz="4" w:space="0" w:color="505050"/>
            </w:tcBorders>
            <w:vAlign w:val="bottom"/>
            <w:hideMark/>
          </w:tcPr>
          <w:p w14:paraId="7740CFF7"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 xml:space="preserve"> 258,000 </w:t>
            </w:r>
          </w:p>
        </w:tc>
        <w:tc>
          <w:tcPr>
            <w:tcW w:w="1300" w:type="dxa"/>
            <w:tcBorders>
              <w:top w:val="nil"/>
              <w:left w:val="nil"/>
              <w:bottom w:val="single" w:sz="4" w:space="0" w:color="505050"/>
              <w:right w:val="single" w:sz="4" w:space="0" w:color="505050"/>
            </w:tcBorders>
            <w:vAlign w:val="bottom"/>
            <w:hideMark/>
          </w:tcPr>
          <w:p w14:paraId="0C77354A"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 xml:space="preserve"> -   </w:t>
            </w:r>
          </w:p>
        </w:tc>
        <w:tc>
          <w:tcPr>
            <w:tcW w:w="1100" w:type="dxa"/>
            <w:tcBorders>
              <w:top w:val="nil"/>
              <w:left w:val="nil"/>
              <w:bottom w:val="single" w:sz="4" w:space="0" w:color="505050"/>
              <w:right w:val="single" w:sz="4" w:space="0" w:color="505050"/>
            </w:tcBorders>
            <w:vAlign w:val="bottom"/>
            <w:hideMark/>
          </w:tcPr>
          <w:p w14:paraId="5444036A"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516,000</w:t>
            </w:r>
          </w:p>
        </w:tc>
      </w:tr>
      <w:tr w:rsidR="00463706" w:rsidRPr="00463706" w14:paraId="65AB8D71" w14:textId="77777777">
        <w:trPr>
          <w:divId w:val="2136017703"/>
          <w:trHeight w:val="495"/>
        </w:trPr>
        <w:tc>
          <w:tcPr>
            <w:tcW w:w="0" w:type="auto"/>
            <w:vMerge/>
            <w:tcBorders>
              <w:top w:val="nil"/>
              <w:left w:val="single" w:sz="4" w:space="0" w:color="505050"/>
              <w:bottom w:val="nil"/>
              <w:right w:val="single" w:sz="4" w:space="0" w:color="505050"/>
            </w:tcBorders>
            <w:vAlign w:val="center"/>
            <w:hideMark/>
          </w:tcPr>
          <w:p w14:paraId="58208BB2" w14:textId="77777777" w:rsidR="00463706" w:rsidRPr="00463706" w:rsidRDefault="00463706" w:rsidP="00463706">
            <w:pPr>
              <w:spacing w:after="0" w:line="240" w:lineRule="auto"/>
              <w:rPr>
                <w:rFonts w:ascii="Arial" w:eastAsia="Times New Roman" w:hAnsi="Arial" w:cs="Arial"/>
                <w:color w:val="000000"/>
                <w:sz w:val="20"/>
                <w:szCs w:val="20"/>
                <w:lang w:val="en-US"/>
              </w:rPr>
            </w:pPr>
          </w:p>
        </w:tc>
        <w:tc>
          <w:tcPr>
            <w:tcW w:w="4680" w:type="dxa"/>
            <w:tcBorders>
              <w:top w:val="nil"/>
              <w:left w:val="nil"/>
              <w:bottom w:val="single" w:sz="4" w:space="0" w:color="505050"/>
              <w:right w:val="single" w:sz="4" w:space="0" w:color="505050"/>
            </w:tcBorders>
            <w:vAlign w:val="bottom"/>
            <w:hideMark/>
          </w:tcPr>
          <w:p w14:paraId="739C1EE7" w14:textId="77777777" w:rsidR="00463706" w:rsidRPr="00774C95" w:rsidRDefault="00463706" w:rsidP="00463706">
            <w:pPr>
              <w:spacing w:after="0" w:line="240" w:lineRule="auto"/>
              <w:rPr>
                <w:rFonts w:ascii="Arial" w:eastAsia="Times New Roman" w:hAnsi="Arial" w:cs="Arial"/>
                <w:color w:val="000000"/>
                <w:sz w:val="20"/>
                <w:szCs w:val="20"/>
                <w:lang w:val="es-ES"/>
              </w:rPr>
            </w:pPr>
            <w:r w:rsidRPr="00774C95">
              <w:rPr>
                <w:rFonts w:ascii="Arial" w:eastAsia="Times New Roman" w:hAnsi="Arial" w:cs="Arial"/>
                <w:color w:val="000000"/>
                <w:sz w:val="20"/>
                <w:szCs w:val="20"/>
                <w:lang w:val="es-ES"/>
              </w:rPr>
              <w:t>5. Fortalecimiento de la gestión institucional en zonas rurales</w:t>
            </w:r>
          </w:p>
        </w:tc>
        <w:tc>
          <w:tcPr>
            <w:tcW w:w="1480" w:type="dxa"/>
            <w:tcBorders>
              <w:top w:val="nil"/>
              <w:left w:val="nil"/>
              <w:bottom w:val="single" w:sz="4" w:space="0" w:color="505050"/>
              <w:right w:val="single" w:sz="4" w:space="0" w:color="505050"/>
            </w:tcBorders>
            <w:vAlign w:val="bottom"/>
            <w:hideMark/>
          </w:tcPr>
          <w:p w14:paraId="475A6BB2" w14:textId="08B29DFA"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774C95">
              <w:rPr>
                <w:rFonts w:ascii="Arial" w:eastAsia="Times New Roman" w:hAnsi="Arial" w:cs="Arial"/>
                <w:color w:val="000000"/>
                <w:sz w:val="20"/>
                <w:szCs w:val="20"/>
                <w:lang w:val="es-ES"/>
              </w:rPr>
              <w:t xml:space="preserve"> </w:t>
            </w:r>
            <w:r w:rsidRPr="00463706">
              <w:rPr>
                <w:rFonts w:ascii="Arial" w:eastAsia="Times New Roman" w:hAnsi="Arial" w:cs="Arial"/>
                <w:color w:val="000000"/>
                <w:sz w:val="20"/>
                <w:szCs w:val="20"/>
                <w:lang w:val="en-US"/>
              </w:rPr>
              <w:t>7</w:t>
            </w:r>
            <w:ins w:id="0" w:author="Catalina Duarte" w:date="2019-10-16T17:26:00Z">
              <w:r w:rsidR="00E01CE6">
                <w:rPr>
                  <w:rFonts w:ascii="Arial" w:eastAsia="Times New Roman" w:hAnsi="Arial" w:cs="Arial"/>
                  <w:color w:val="000000"/>
                  <w:sz w:val="20"/>
                  <w:szCs w:val="20"/>
                  <w:lang w:val="en-US"/>
                </w:rPr>
                <w:t>1</w:t>
              </w:r>
            </w:ins>
            <w:del w:id="1" w:author="Catalina Duarte" w:date="2019-10-16T17:26:00Z">
              <w:r w:rsidRPr="00463706" w:rsidDel="00E01CE6">
                <w:rPr>
                  <w:rFonts w:ascii="Arial" w:eastAsia="Times New Roman" w:hAnsi="Arial" w:cs="Arial"/>
                  <w:color w:val="000000"/>
                  <w:sz w:val="20"/>
                  <w:szCs w:val="20"/>
                  <w:lang w:val="en-US"/>
                </w:rPr>
                <w:delText>2</w:delText>
              </w:r>
            </w:del>
            <w:r w:rsidRPr="00463706">
              <w:rPr>
                <w:rFonts w:ascii="Arial" w:eastAsia="Times New Roman" w:hAnsi="Arial" w:cs="Arial"/>
                <w:color w:val="000000"/>
                <w:sz w:val="20"/>
                <w:szCs w:val="20"/>
                <w:lang w:val="en-US"/>
              </w:rPr>
              <w:t xml:space="preserve">,000 </w:t>
            </w:r>
          </w:p>
        </w:tc>
        <w:tc>
          <w:tcPr>
            <w:tcW w:w="1480" w:type="dxa"/>
            <w:tcBorders>
              <w:top w:val="nil"/>
              <w:left w:val="nil"/>
              <w:bottom w:val="single" w:sz="4" w:space="0" w:color="505050"/>
              <w:right w:val="single" w:sz="4" w:space="0" w:color="505050"/>
            </w:tcBorders>
            <w:vAlign w:val="bottom"/>
            <w:hideMark/>
          </w:tcPr>
          <w:p w14:paraId="72E2552A"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 xml:space="preserve"> 115,000 </w:t>
            </w:r>
          </w:p>
        </w:tc>
        <w:tc>
          <w:tcPr>
            <w:tcW w:w="1480" w:type="dxa"/>
            <w:tcBorders>
              <w:top w:val="nil"/>
              <w:left w:val="nil"/>
              <w:bottom w:val="single" w:sz="4" w:space="0" w:color="505050"/>
              <w:right w:val="single" w:sz="4" w:space="0" w:color="505050"/>
            </w:tcBorders>
            <w:vAlign w:val="bottom"/>
            <w:hideMark/>
          </w:tcPr>
          <w:p w14:paraId="6FEA33BA"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 xml:space="preserve"> 129,000 </w:t>
            </w:r>
          </w:p>
        </w:tc>
        <w:tc>
          <w:tcPr>
            <w:tcW w:w="1300" w:type="dxa"/>
            <w:tcBorders>
              <w:top w:val="nil"/>
              <w:left w:val="nil"/>
              <w:bottom w:val="single" w:sz="4" w:space="0" w:color="505050"/>
              <w:right w:val="single" w:sz="4" w:space="0" w:color="505050"/>
            </w:tcBorders>
            <w:vAlign w:val="bottom"/>
            <w:hideMark/>
          </w:tcPr>
          <w:p w14:paraId="06CF5000" w14:textId="45C4A47C"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 xml:space="preserve"> 7</w:t>
            </w:r>
            <w:ins w:id="2" w:author="Catalina Duarte" w:date="2019-10-16T17:26:00Z">
              <w:r w:rsidR="00E01CE6">
                <w:rPr>
                  <w:rFonts w:ascii="Arial" w:eastAsia="Times New Roman" w:hAnsi="Arial" w:cs="Arial"/>
                  <w:color w:val="000000"/>
                  <w:sz w:val="20"/>
                  <w:szCs w:val="20"/>
                  <w:lang w:val="en-US"/>
                </w:rPr>
                <w:t>1</w:t>
              </w:r>
            </w:ins>
            <w:del w:id="3" w:author="Catalina Duarte" w:date="2019-10-16T17:24:00Z">
              <w:r w:rsidRPr="00463706" w:rsidDel="003173B4">
                <w:rPr>
                  <w:rFonts w:ascii="Arial" w:eastAsia="Times New Roman" w:hAnsi="Arial" w:cs="Arial"/>
                  <w:color w:val="000000"/>
                  <w:sz w:val="20"/>
                  <w:szCs w:val="20"/>
                  <w:lang w:val="en-US"/>
                </w:rPr>
                <w:delText>2</w:delText>
              </w:r>
            </w:del>
            <w:r w:rsidRPr="00463706">
              <w:rPr>
                <w:rFonts w:ascii="Arial" w:eastAsia="Times New Roman" w:hAnsi="Arial" w:cs="Arial"/>
                <w:color w:val="000000"/>
                <w:sz w:val="20"/>
                <w:szCs w:val="20"/>
                <w:lang w:val="en-US"/>
              </w:rPr>
              <w:t xml:space="preserve">,000 </w:t>
            </w:r>
          </w:p>
        </w:tc>
        <w:tc>
          <w:tcPr>
            <w:tcW w:w="1100" w:type="dxa"/>
            <w:tcBorders>
              <w:top w:val="nil"/>
              <w:left w:val="nil"/>
              <w:bottom w:val="single" w:sz="4" w:space="0" w:color="505050"/>
              <w:right w:val="single" w:sz="4" w:space="0" w:color="505050"/>
            </w:tcBorders>
            <w:vAlign w:val="bottom"/>
            <w:hideMark/>
          </w:tcPr>
          <w:p w14:paraId="5A3CB2FE" w14:textId="0C1D734F"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38</w:t>
            </w:r>
            <w:del w:id="4" w:author="Catalina Duarte" w:date="2019-10-16T17:24:00Z">
              <w:r w:rsidRPr="00463706" w:rsidDel="0037161C">
                <w:rPr>
                  <w:rFonts w:ascii="Arial" w:eastAsia="Times New Roman" w:hAnsi="Arial" w:cs="Arial"/>
                  <w:color w:val="000000"/>
                  <w:sz w:val="20"/>
                  <w:szCs w:val="20"/>
                  <w:lang w:val="en-US"/>
                </w:rPr>
                <w:delText>8</w:delText>
              </w:r>
            </w:del>
            <w:ins w:id="5" w:author="Catalina Duarte" w:date="2019-10-16T17:24:00Z">
              <w:r w:rsidR="0037161C">
                <w:rPr>
                  <w:rFonts w:ascii="Arial" w:eastAsia="Times New Roman" w:hAnsi="Arial" w:cs="Arial"/>
                  <w:color w:val="000000"/>
                  <w:sz w:val="20"/>
                  <w:szCs w:val="20"/>
                  <w:lang w:val="en-US"/>
                </w:rPr>
                <w:t>6</w:t>
              </w:r>
            </w:ins>
            <w:r w:rsidRPr="00463706">
              <w:rPr>
                <w:rFonts w:ascii="Arial" w:eastAsia="Times New Roman" w:hAnsi="Arial" w:cs="Arial"/>
                <w:color w:val="000000"/>
                <w:sz w:val="20"/>
                <w:szCs w:val="20"/>
                <w:lang w:val="en-US"/>
              </w:rPr>
              <w:t>,000</w:t>
            </w:r>
          </w:p>
        </w:tc>
      </w:tr>
      <w:tr w:rsidR="00463706" w:rsidRPr="00463706" w14:paraId="262431DD" w14:textId="77777777">
        <w:trPr>
          <w:divId w:val="2136017703"/>
          <w:trHeight w:val="300"/>
        </w:trPr>
        <w:tc>
          <w:tcPr>
            <w:tcW w:w="0" w:type="auto"/>
            <w:vMerge/>
            <w:tcBorders>
              <w:top w:val="nil"/>
              <w:left w:val="single" w:sz="4" w:space="0" w:color="505050"/>
              <w:bottom w:val="nil"/>
              <w:right w:val="single" w:sz="4" w:space="0" w:color="505050"/>
            </w:tcBorders>
            <w:vAlign w:val="center"/>
            <w:hideMark/>
          </w:tcPr>
          <w:p w14:paraId="015E19B9" w14:textId="77777777" w:rsidR="00463706" w:rsidRPr="00463706" w:rsidRDefault="00463706" w:rsidP="00463706">
            <w:pPr>
              <w:spacing w:after="0" w:line="240" w:lineRule="auto"/>
              <w:rPr>
                <w:rFonts w:ascii="Arial" w:eastAsia="Times New Roman" w:hAnsi="Arial" w:cs="Arial"/>
                <w:color w:val="000000"/>
                <w:sz w:val="20"/>
                <w:szCs w:val="20"/>
                <w:lang w:val="en-US"/>
              </w:rPr>
            </w:pPr>
          </w:p>
        </w:tc>
        <w:tc>
          <w:tcPr>
            <w:tcW w:w="4680" w:type="dxa"/>
            <w:tcBorders>
              <w:top w:val="nil"/>
              <w:left w:val="nil"/>
              <w:bottom w:val="single" w:sz="4" w:space="0" w:color="505050"/>
              <w:right w:val="single" w:sz="4" w:space="0" w:color="505050"/>
            </w:tcBorders>
            <w:shd w:val="clear" w:color="000000" w:fill="F2F2F2"/>
            <w:vAlign w:val="bottom"/>
            <w:hideMark/>
          </w:tcPr>
          <w:p w14:paraId="120D7061" w14:textId="77777777" w:rsidR="00463706" w:rsidRPr="00463706" w:rsidRDefault="00463706" w:rsidP="00463706">
            <w:pPr>
              <w:spacing w:after="0" w:line="240" w:lineRule="auto"/>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Sub-Total</w:t>
            </w:r>
          </w:p>
        </w:tc>
        <w:tc>
          <w:tcPr>
            <w:tcW w:w="1480" w:type="dxa"/>
            <w:tcBorders>
              <w:top w:val="nil"/>
              <w:left w:val="nil"/>
              <w:bottom w:val="single" w:sz="4" w:space="0" w:color="505050"/>
              <w:right w:val="single" w:sz="4" w:space="0" w:color="505050"/>
            </w:tcBorders>
            <w:shd w:val="clear" w:color="000000" w:fill="F2F2F2"/>
            <w:vAlign w:val="bottom"/>
            <w:hideMark/>
          </w:tcPr>
          <w:p w14:paraId="289CE620" w14:textId="450F8FA4"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2,53</w:t>
            </w:r>
            <w:ins w:id="6" w:author="Catalina Duarte" w:date="2019-10-16T17:26:00Z">
              <w:r w:rsidR="00E01CE6">
                <w:rPr>
                  <w:rFonts w:ascii="Arial" w:eastAsia="Times New Roman" w:hAnsi="Arial" w:cs="Arial"/>
                  <w:b/>
                  <w:bCs/>
                  <w:color w:val="000000"/>
                  <w:sz w:val="20"/>
                  <w:szCs w:val="20"/>
                  <w:lang w:val="en-US"/>
                </w:rPr>
                <w:t>6</w:t>
              </w:r>
            </w:ins>
            <w:del w:id="7" w:author="Catalina Duarte" w:date="2019-10-16T17:26:00Z">
              <w:r w:rsidRPr="00463706" w:rsidDel="00E01CE6">
                <w:rPr>
                  <w:rFonts w:ascii="Arial" w:eastAsia="Times New Roman" w:hAnsi="Arial" w:cs="Arial"/>
                  <w:b/>
                  <w:bCs/>
                  <w:color w:val="000000"/>
                  <w:sz w:val="20"/>
                  <w:szCs w:val="20"/>
                  <w:lang w:val="en-US"/>
                </w:rPr>
                <w:delText>7</w:delText>
              </w:r>
            </w:del>
            <w:r w:rsidRPr="00463706">
              <w:rPr>
                <w:rFonts w:ascii="Arial" w:eastAsia="Times New Roman" w:hAnsi="Arial" w:cs="Arial"/>
                <w:b/>
                <w:bCs/>
                <w:color w:val="000000"/>
                <w:sz w:val="20"/>
                <w:szCs w:val="20"/>
                <w:lang w:val="en-US"/>
              </w:rPr>
              <w:t>,000</w:t>
            </w:r>
          </w:p>
        </w:tc>
        <w:tc>
          <w:tcPr>
            <w:tcW w:w="1480" w:type="dxa"/>
            <w:tcBorders>
              <w:top w:val="nil"/>
              <w:left w:val="nil"/>
              <w:bottom w:val="single" w:sz="4" w:space="0" w:color="505050"/>
              <w:right w:val="single" w:sz="4" w:space="0" w:color="505050"/>
            </w:tcBorders>
            <w:shd w:val="clear" w:color="000000" w:fill="F2F2F2"/>
            <w:vAlign w:val="bottom"/>
            <w:hideMark/>
          </w:tcPr>
          <w:p w14:paraId="26351109" w14:textId="77777777"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2,144,000</w:t>
            </w:r>
          </w:p>
        </w:tc>
        <w:tc>
          <w:tcPr>
            <w:tcW w:w="1480" w:type="dxa"/>
            <w:tcBorders>
              <w:top w:val="nil"/>
              <w:left w:val="nil"/>
              <w:bottom w:val="single" w:sz="4" w:space="0" w:color="505050"/>
              <w:right w:val="single" w:sz="4" w:space="0" w:color="505050"/>
            </w:tcBorders>
            <w:shd w:val="clear" w:color="000000" w:fill="F2F2F2"/>
            <w:vAlign w:val="bottom"/>
            <w:hideMark/>
          </w:tcPr>
          <w:p w14:paraId="5CDB5953" w14:textId="77777777"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2,107,000</w:t>
            </w:r>
          </w:p>
        </w:tc>
        <w:tc>
          <w:tcPr>
            <w:tcW w:w="1300" w:type="dxa"/>
            <w:tcBorders>
              <w:top w:val="nil"/>
              <w:left w:val="nil"/>
              <w:bottom w:val="single" w:sz="4" w:space="0" w:color="505050"/>
              <w:right w:val="single" w:sz="4" w:space="0" w:color="505050"/>
            </w:tcBorders>
            <w:shd w:val="clear" w:color="000000" w:fill="F2F2F2"/>
            <w:vAlign w:val="bottom"/>
            <w:hideMark/>
          </w:tcPr>
          <w:p w14:paraId="65FEBF8C" w14:textId="71AE4164"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1,53</w:t>
            </w:r>
            <w:del w:id="8" w:author="Catalina Duarte" w:date="2019-10-16T17:24:00Z">
              <w:r w:rsidRPr="00463706" w:rsidDel="003173B4">
                <w:rPr>
                  <w:rFonts w:ascii="Arial" w:eastAsia="Times New Roman" w:hAnsi="Arial" w:cs="Arial"/>
                  <w:b/>
                  <w:bCs/>
                  <w:color w:val="000000"/>
                  <w:sz w:val="20"/>
                  <w:szCs w:val="20"/>
                  <w:lang w:val="en-US"/>
                </w:rPr>
                <w:delText>7</w:delText>
              </w:r>
            </w:del>
            <w:ins w:id="9" w:author="Catalina Duarte" w:date="2019-10-16T17:26:00Z">
              <w:r w:rsidR="00E01CE6">
                <w:rPr>
                  <w:rFonts w:ascii="Arial" w:eastAsia="Times New Roman" w:hAnsi="Arial" w:cs="Arial"/>
                  <w:b/>
                  <w:bCs/>
                  <w:color w:val="000000"/>
                  <w:sz w:val="20"/>
                  <w:szCs w:val="20"/>
                  <w:lang w:val="en-US"/>
                </w:rPr>
                <w:t>6</w:t>
              </w:r>
            </w:ins>
            <w:r w:rsidRPr="00463706">
              <w:rPr>
                <w:rFonts w:ascii="Arial" w:eastAsia="Times New Roman" w:hAnsi="Arial" w:cs="Arial"/>
                <w:b/>
                <w:bCs/>
                <w:color w:val="000000"/>
                <w:sz w:val="20"/>
                <w:szCs w:val="20"/>
                <w:lang w:val="en-US"/>
              </w:rPr>
              <w:t>,000</w:t>
            </w:r>
          </w:p>
        </w:tc>
        <w:tc>
          <w:tcPr>
            <w:tcW w:w="1100" w:type="dxa"/>
            <w:tcBorders>
              <w:top w:val="nil"/>
              <w:left w:val="nil"/>
              <w:bottom w:val="single" w:sz="4" w:space="0" w:color="505050"/>
              <w:right w:val="single" w:sz="4" w:space="0" w:color="505050"/>
            </w:tcBorders>
            <w:shd w:val="clear" w:color="000000" w:fill="F2F2F2"/>
            <w:vAlign w:val="bottom"/>
            <w:hideMark/>
          </w:tcPr>
          <w:p w14:paraId="79073FB6" w14:textId="24EA83BF"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8,32</w:t>
            </w:r>
            <w:del w:id="10" w:author="Catalina Duarte" w:date="2019-10-16T17:24:00Z">
              <w:r w:rsidRPr="00463706" w:rsidDel="0037161C">
                <w:rPr>
                  <w:rFonts w:ascii="Arial" w:eastAsia="Times New Roman" w:hAnsi="Arial" w:cs="Arial"/>
                  <w:b/>
                  <w:bCs/>
                  <w:color w:val="000000"/>
                  <w:sz w:val="20"/>
                  <w:szCs w:val="20"/>
                  <w:lang w:val="en-US"/>
                </w:rPr>
                <w:delText>5</w:delText>
              </w:r>
            </w:del>
            <w:ins w:id="11" w:author="Catalina Duarte" w:date="2019-10-16T17:24:00Z">
              <w:r w:rsidR="0037161C">
                <w:rPr>
                  <w:rFonts w:ascii="Arial" w:eastAsia="Times New Roman" w:hAnsi="Arial" w:cs="Arial"/>
                  <w:b/>
                  <w:bCs/>
                  <w:color w:val="000000"/>
                  <w:sz w:val="20"/>
                  <w:szCs w:val="20"/>
                  <w:lang w:val="en-US"/>
                </w:rPr>
                <w:t>3</w:t>
              </w:r>
            </w:ins>
            <w:r w:rsidRPr="00463706">
              <w:rPr>
                <w:rFonts w:ascii="Arial" w:eastAsia="Times New Roman" w:hAnsi="Arial" w:cs="Arial"/>
                <w:b/>
                <w:bCs/>
                <w:color w:val="000000"/>
                <w:sz w:val="20"/>
                <w:szCs w:val="20"/>
                <w:lang w:val="en-US"/>
              </w:rPr>
              <w:t>,000</w:t>
            </w:r>
          </w:p>
        </w:tc>
      </w:tr>
      <w:tr w:rsidR="00463706" w:rsidRPr="00463706" w14:paraId="5D95F2DE" w14:textId="77777777">
        <w:trPr>
          <w:divId w:val="2136017703"/>
          <w:trHeight w:val="300"/>
        </w:trPr>
        <w:tc>
          <w:tcPr>
            <w:tcW w:w="2320" w:type="dxa"/>
            <w:vMerge w:val="restart"/>
            <w:tcBorders>
              <w:top w:val="nil"/>
              <w:left w:val="single" w:sz="4" w:space="0" w:color="505050"/>
              <w:bottom w:val="nil"/>
              <w:right w:val="single" w:sz="4" w:space="0" w:color="505050"/>
            </w:tcBorders>
            <w:vAlign w:val="center"/>
            <w:hideMark/>
          </w:tcPr>
          <w:p w14:paraId="5599B1CB" w14:textId="1A1FD0F5" w:rsidR="00463706" w:rsidRPr="00774C95" w:rsidRDefault="00463706" w:rsidP="00463706">
            <w:pPr>
              <w:spacing w:after="0" w:line="240" w:lineRule="auto"/>
              <w:rPr>
                <w:rFonts w:ascii="Arial" w:eastAsia="Times New Roman" w:hAnsi="Arial" w:cs="Arial"/>
                <w:color w:val="000000"/>
                <w:sz w:val="20"/>
                <w:szCs w:val="20"/>
                <w:lang w:val="es-ES"/>
                <w:rPrChange w:id="12" w:author="Blasco, Ivana" w:date="2019-08-28T09:34:00Z">
                  <w:rPr>
                    <w:rFonts w:ascii="Arial" w:eastAsia="Times New Roman" w:hAnsi="Arial" w:cs="Arial"/>
                    <w:color w:val="000000"/>
                    <w:sz w:val="20"/>
                    <w:szCs w:val="20"/>
                    <w:lang w:val="en-US"/>
                  </w:rPr>
                </w:rPrChange>
              </w:rPr>
            </w:pPr>
            <w:r w:rsidRPr="00774C95">
              <w:rPr>
                <w:rFonts w:ascii="Arial" w:eastAsia="Times New Roman" w:hAnsi="Arial" w:cs="Arial"/>
                <w:color w:val="000000"/>
                <w:sz w:val="20"/>
                <w:szCs w:val="20"/>
                <w:lang w:val="es-ES"/>
                <w:rPrChange w:id="13" w:author="Blasco, Ivana" w:date="2019-08-28T09:34:00Z">
                  <w:rPr>
                    <w:rFonts w:ascii="Arial" w:eastAsia="Times New Roman" w:hAnsi="Arial" w:cs="Arial"/>
                    <w:color w:val="000000"/>
                    <w:sz w:val="20"/>
                    <w:szCs w:val="20"/>
                    <w:lang w:val="en-US"/>
                  </w:rPr>
                </w:rPrChange>
              </w:rPr>
              <w:t xml:space="preserve">2. </w:t>
            </w:r>
            <w:r w:rsidR="00802F07" w:rsidRPr="00774C95">
              <w:rPr>
                <w:rFonts w:ascii="Arial" w:eastAsia="Times New Roman" w:hAnsi="Arial" w:cs="Arial"/>
                <w:color w:val="000000"/>
                <w:sz w:val="20"/>
                <w:szCs w:val="20"/>
                <w:lang w:val="es-ES"/>
                <w:rPrChange w:id="14" w:author="Blasco, Ivana" w:date="2019-08-28T09:34:00Z">
                  <w:rPr>
                    <w:rFonts w:ascii="Arial" w:eastAsia="Times New Roman" w:hAnsi="Arial" w:cs="Arial"/>
                    <w:color w:val="000000"/>
                    <w:sz w:val="20"/>
                    <w:szCs w:val="20"/>
                    <w:lang w:val="en-US"/>
                  </w:rPr>
                </w:rPrChange>
              </w:rPr>
              <w:t>F</w:t>
            </w:r>
            <w:r w:rsidRPr="00774C95">
              <w:rPr>
                <w:rFonts w:ascii="Arial" w:eastAsia="Times New Roman" w:hAnsi="Arial" w:cs="Arial"/>
                <w:color w:val="000000"/>
                <w:sz w:val="20"/>
                <w:szCs w:val="20"/>
                <w:lang w:val="es-ES"/>
                <w:rPrChange w:id="15" w:author="Blasco, Ivana" w:date="2019-08-28T09:34:00Z">
                  <w:rPr>
                    <w:rFonts w:ascii="Arial" w:eastAsia="Times New Roman" w:hAnsi="Arial" w:cs="Arial"/>
                    <w:color w:val="000000"/>
                    <w:sz w:val="20"/>
                    <w:szCs w:val="20"/>
                    <w:lang w:val="en-US"/>
                  </w:rPr>
                </w:rPrChange>
              </w:rPr>
              <w:t>ormación inicial y en servicio a educadores de zonas rurales</w:t>
            </w:r>
          </w:p>
        </w:tc>
        <w:tc>
          <w:tcPr>
            <w:tcW w:w="4680" w:type="dxa"/>
            <w:tcBorders>
              <w:top w:val="nil"/>
              <w:left w:val="nil"/>
              <w:bottom w:val="single" w:sz="4" w:space="0" w:color="505050"/>
              <w:right w:val="single" w:sz="4" w:space="0" w:color="505050"/>
            </w:tcBorders>
            <w:vAlign w:val="bottom"/>
            <w:hideMark/>
          </w:tcPr>
          <w:p w14:paraId="04468FAB" w14:textId="77777777" w:rsidR="00463706" w:rsidRPr="00774C95" w:rsidRDefault="00463706" w:rsidP="00463706">
            <w:pPr>
              <w:spacing w:after="0" w:line="240" w:lineRule="auto"/>
              <w:rPr>
                <w:rFonts w:ascii="Arial" w:eastAsia="Times New Roman" w:hAnsi="Arial" w:cs="Arial"/>
                <w:color w:val="000000"/>
                <w:sz w:val="20"/>
                <w:szCs w:val="20"/>
                <w:lang w:val="es-ES"/>
              </w:rPr>
            </w:pPr>
            <w:r w:rsidRPr="00774C95">
              <w:rPr>
                <w:rFonts w:ascii="Arial" w:eastAsia="Times New Roman" w:hAnsi="Arial" w:cs="Arial"/>
                <w:color w:val="000000"/>
                <w:sz w:val="20"/>
                <w:szCs w:val="20"/>
                <w:lang w:val="es-ES"/>
              </w:rPr>
              <w:t>1. Formación inicial de educadores rurales</w:t>
            </w:r>
          </w:p>
        </w:tc>
        <w:tc>
          <w:tcPr>
            <w:tcW w:w="1480" w:type="dxa"/>
            <w:tcBorders>
              <w:top w:val="nil"/>
              <w:left w:val="nil"/>
              <w:bottom w:val="single" w:sz="4" w:space="0" w:color="505050"/>
              <w:right w:val="single" w:sz="4" w:space="0" w:color="505050"/>
            </w:tcBorders>
            <w:vAlign w:val="bottom"/>
            <w:hideMark/>
          </w:tcPr>
          <w:p w14:paraId="22023B36"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1,371,000</w:t>
            </w:r>
          </w:p>
        </w:tc>
        <w:tc>
          <w:tcPr>
            <w:tcW w:w="1480" w:type="dxa"/>
            <w:tcBorders>
              <w:top w:val="nil"/>
              <w:left w:val="nil"/>
              <w:bottom w:val="single" w:sz="4" w:space="0" w:color="505050"/>
              <w:right w:val="single" w:sz="4" w:space="0" w:color="505050"/>
            </w:tcBorders>
            <w:vAlign w:val="bottom"/>
            <w:hideMark/>
          </w:tcPr>
          <w:p w14:paraId="4AA640E9"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1,307,000</w:t>
            </w:r>
          </w:p>
        </w:tc>
        <w:tc>
          <w:tcPr>
            <w:tcW w:w="1480" w:type="dxa"/>
            <w:tcBorders>
              <w:top w:val="nil"/>
              <w:left w:val="nil"/>
              <w:bottom w:val="single" w:sz="4" w:space="0" w:color="505050"/>
              <w:right w:val="single" w:sz="4" w:space="0" w:color="505050"/>
            </w:tcBorders>
            <w:vAlign w:val="bottom"/>
            <w:hideMark/>
          </w:tcPr>
          <w:p w14:paraId="6715109F"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891,000</w:t>
            </w:r>
          </w:p>
        </w:tc>
        <w:tc>
          <w:tcPr>
            <w:tcW w:w="1300" w:type="dxa"/>
            <w:tcBorders>
              <w:top w:val="nil"/>
              <w:left w:val="nil"/>
              <w:bottom w:val="single" w:sz="4" w:space="0" w:color="505050"/>
              <w:right w:val="single" w:sz="4" w:space="0" w:color="505050"/>
            </w:tcBorders>
            <w:vAlign w:val="bottom"/>
            <w:hideMark/>
          </w:tcPr>
          <w:p w14:paraId="2E2B85C5"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0</w:t>
            </w:r>
          </w:p>
        </w:tc>
        <w:tc>
          <w:tcPr>
            <w:tcW w:w="1100" w:type="dxa"/>
            <w:tcBorders>
              <w:top w:val="nil"/>
              <w:left w:val="nil"/>
              <w:bottom w:val="single" w:sz="4" w:space="0" w:color="505050"/>
              <w:right w:val="single" w:sz="4" w:space="0" w:color="505050"/>
            </w:tcBorders>
            <w:vAlign w:val="bottom"/>
            <w:hideMark/>
          </w:tcPr>
          <w:p w14:paraId="56B7A085"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3,569,000</w:t>
            </w:r>
          </w:p>
        </w:tc>
      </w:tr>
      <w:tr w:rsidR="00463706" w:rsidRPr="00463706" w14:paraId="6EFFE2AB" w14:textId="77777777">
        <w:trPr>
          <w:divId w:val="2136017703"/>
          <w:trHeight w:val="300"/>
        </w:trPr>
        <w:tc>
          <w:tcPr>
            <w:tcW w:w="0" w:type="auto"/>
            <w:vMerge/>
            <w:tcBorders>
              <w:top w:val="nil"/>
              <w:left w:val="single" w:sz="4" w:space="0" w:color="505050"/>
              <w:bottom w:val="nil"/>
              <w:right w:val="single" w:sz="4" w:space="0" w:color="505050"/>
            </w:tcBorders>
            <w:vAlign w:val="center"/>
            <w:hideMark/>
          </w:tcPr>
          <w:p w14:paraId="5C9325B5" w14:textId="77777777" w:rsidR="00463706" w:rsidRPr="00463706" w:rsidRDefault="00463706" w:rsidP="00463706">
            <w:pPr>
              <w:spacing w:after="0" w:line="240" w:lineRule="auto"/>
              <w:rPr>
                <w:rFonts w:ascii="Arial" w:eastAsia="Times New Roman" w:hAnsi="Arial" w:cs="Arial"/>
                <w:color w:val="000000"/>
                <w:sz w:val="20"/>
                <w:szCs w:val="20"/>
                <w:lang w:val="en-US"/>
              </w:rPr>
            </w:pPr>
          </w:p>
        </w:tc>
        <w:tc>
          <w:tcPr>
            <w:tcW w:w="4680" w:type="dxa"/>
            <w:tcBorders>
              <w:top w:val="nil"/>
              <w:left w:val="nil"/>
              <w:bottom w:val="single" w:sz="4" w:space="0" w:color="505050"/>
              <w:right w:val="single" w:sz="4" w:space="0" w:color="505050"/>
            </w:tcBorders>
            <w:vAlign w:val="bottom"/>
            <w:hideMark/>
          </w:tcPr>
          <w:p w14:paraId="141A82A6" w14:textId="77777777" w:rsidR="00463706" w:rsidRPr="00774C95" w:rsidRDefault="00463706" w:rsidP="00463706">
            <w:pPr>
              <w:spacing w:after="0" w:line="240" w:lineRule="auto"/>
              <w:rPr>
                <w:rFonts w:ascii="Arial" w:eastAsia="Times New Roman" w:hAnsi="Arial" w:cs="Arial"/>
                <w:color w:val="000000"/>
                <w:sz w:val="20"/>
                <w:szCs w:val="20"/>
                <w:lang w:val="pt-BR"/>
              </w:rPr>
            </w:pPr>
            <w:r w:rsidRPr="00774C95">
              <w:rPr>
                <w:rFonts w:ascii="Arial" w:eastAsia="Times New Roman" w:hAnsi="Arial" w:cs="Arial"/>
                <w:color w:val="000000"/>
                <w:sz w:val="20"/>
                <w:szCs w:val="20"/>
                <w:lang w:val="pt-BR"/>
              </w:rPr>
              <w:t xml:space="preserve">2. Becas de licenciatura para docentes normalistas </w:t>
            </w:r>
          </w:p>
        </w:tc>
        <w:tc>
          <w:tcPr>
            <w:tcW w:w="1480" w:type="dxa"/>
            <w:tcBorders>
              <w:top w:val="nil"/>
              <w:left w:val="nil"/>
              <w:bottom w:val="single" w:sz="4" w:space="0" w:color="505050"/>
              <w:right w:val="single" w:sz="4" w:space="0" w:color="505050"/>
            </w:tcBorders>
            <w:vAlign w:val="bottom"/>
            <w:hideMark/>
          </w:tcPr>
          <w:p w14:paraId="5812D160"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513,000</w:t>
            </w:r>
          </w:p>
        </w:tc>
        <w:tc>
          <w:tcPr>
            <w:tcW w:w="1480" w:type="dxa"/>
            <w:tcBorders>
              <w:top w:val="nil"/>
              <w:left w:val="nil"/>
              <w:bottom w:val="single" w:sz="4" w:space="0" w:color="505050"/>
              <w:right w:val="single" w:sz="4" w:space="0" w:color="505050"/>
            </w:tcBorders>
            <w:vAlign w:val="bottom"/>
            <w:hideMark/>
          </w:tcPr>
          <w:p w14:paraId="64F73D1E"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1,027,000</w:t>
            </w:r>
          </w:p>
        </w:tc>
        <w:tc>
          <w:tcPr>
            <w:tcW w:w="1480" w:type="dxa"/>
            <w:tcBorders>
              <w:top w:val="nil"/>
              <w:left w:val="nil"/>
              <w:bottom w:val="single" w:sz="4" w:space="0" w:color="505050"/>
              <w:right w:val="single" w:sz="4" w:space="0" w:color="505050"/>
            </w:tcBorders>
            <w:vAlign w:val="bottom"/>
            <w:hideMark/>
          </w:tcPr>
          <w:p w14:paraId="7BF0A1A7"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1,027,000</w:t>
            </w:r>
          </w:p>
        </w:tc>
        <w:tc>
          <w:tcPr>
            <w:tcW w:w="1300" w:type="dxa"/>
            <w:tcBorders>
              <w:top w:val="nil"/>
              <w:left w:val="nil"/>
              <w:bottom w:val="single" w:sz="4" w:space="0" w:color="505050"/>
              <w:right w:val="single" w:sz="4" w:space="0" w:color="505050"/>
            </w:tcBorders>
            <w:vAlign w:val="bottom"/>
            <w:hideMark/>
          </w:tcPr>
          <w:p w14:paraId="59768A3D"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513,000</w:t>
            </w:r>
          </w:p>
        </w:tc>
        <w:tc>
          <w:tcPr>
            <w:tcW w:w="1100" w:type="dxa"/>
            <w:tcBorders>
              <w:top w:val="nil"/>
              <w:left w:val="nil"/>
              <w:bottom w:val="single" w:sz="4" w:space="0" w:color="505050"/>
              <w:right w:val="single" w:sz="4" w:space="0" w:color="505050"/>
            </w:tcBorders>
            <w:vAlign w:val="bottom"/>
            <w:hideMark/>
          </w:tcPr>
          <w:p w14:paraId="33A228B1"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3,080,000</w:t>
            </w:r>
          </w:p>
        </w:tc>
      </w:tr>
      <w:tr w:rsidR="00463706" w:rsidRPr="00463706" w14:paraId="41F55BFA" w14:textId="77777777">
        <w:trPr>
          <w:divId w:val="2136017703"/>
          <w:trHeight w:val="495"/>
        </w:trPr>
        <w:tc>
          <w:tcPr>
            <w:tcW w:w="0" w:type="auto"/>
            <w:vMerge/>
            <w:tcBorders>
              <w:top w:val="nil"/>
              <w:left w:val="single" w:sz="4" w:space="0" w:color="505050"/>
              <w:bottom w:val="nil"/>
              <w:right w:val="single" w:sz="4" w:space="0" w:color="505050"/>
            </w:tcBorders>
            <w:vAlign w:val="center"/>
            <w:hideMark/>
          </w:tcPr>
          <w:p w14:paraId="69A7A830" w14:textId="77777777" w:rsidR="00463706" w:rsidRPr="00463706" w:rsidRDefault="00463706" w:rsidP="00463706">
            <w:pPr>
              <w:spacing w:after="0" w:line="240" w:lineRule="auto"/>
              <w:rPr>
                <w:rFonts w:ascii="Arial" w:eastAsia="Times New Roman" w:hAnsi="Arial" w:cs="Arial"/>
                <w:color w:val="000000"/>
                <w:sz w:val="20"/>
                <w:szCs w:val="20"/>
                <w:lang w:val="en-US"/>
              </w:rPr>
            </w:pPr>
          </w:p>
        </w:tc>
        <w:tc>
          <w:tcPr>
            <w:tcW w:w="4680" w:type="dxa"/>
            <w:tcBorders>
              <w:top w:val="nil"/>
              <w:left w:val="nil"/>
              <w:bottom w:val="single" w:sz="4" w:space="0" w:color="505050"/>
              <w:right w:val="single" w:sz="4" w:space="0" w:color="505050"/>
            </w:tcBorders>
            <w:vAlign w:val="bottom"/>
            <w:hideMark/>
          </w:tcPr>
          <w:p w14:paraId="5FEC3332" w14:textId="77777777" w:rsidR="00463706" w:rsidRPr="00774C95" w:rsidRDefault="00463706" w:rsidP="00463706">
            <w:pPr>
              <w:spacing w:after="0" w:line="240" w:lineRule="auto"/>
              <w:rPr>
                <w:rFonts w:ascii="Arial" w:eastAsia="Times New Roman" w:hAnsi="Arial" w:cs="Arial"/>
                <w:color w:val="000000"/>
                <w:sz w:val="20"/>
                <w:szCs w:val="20"/>
                <w:lang w:val="es-ES"/>
              </w:rPr>
            </w:pPr>
            <w:r w:rsidRPr="00774C95">
              <w:rPr>
                <w:rFonts w:ascii="Arial" w:eastAsia="Times New Roman" w:hAnsi="Arial" w:cs="Arial"/>
                <w:color w:val="000000"/>
                <w:sz w:val="20"/>
                <w:szCs w:val="20"/>
                <w:lang w:val="es-ES"/>
              </w:rPr>
              <w:t>3. Formación en servicio a educadores de zonas rurales</w:t>
            </w:r>
          </w:p>
        </w:tc>
        <w:tc>
          <w:tcPr>
            <w:tcW w:w="1480" w:type="dxa"/>
            <w:tcBorders>
              <w:top w:val="nil"/>
              <w:left w:val="nil"/>
              <w:bottom w:val="single" w:sz="4" w:space="0" w:color="505050"/>
              <w:right w:val="single" w:sz="4" w:space="0" w:color="505050"/>
            </w:tcBorders>
            <w:vAlign w:val="bottom"/>
            <w:hideMark/>
          </w:tcPr>
          <w:p w14:paraId="0374E560"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2,307,000</w:t>
            </w:r>
          </w:p>
        </w:tc>
        <w:tc>
          <w:tcPr>
            <w:tcW w:w="1480" w:type="dxa"/>
            <w:tcBorders>
              <w:top w:val="nil"/>
              <w:left w:val="nil"/>
              <w:bottom w:val="single" w:sz="4" w:space="0" w:color="505050"/>
              <w:right w:val="single" w:sz="4" w:space="0" w:color="505050"/>
            </w:tcBorders>
            <w:vAlign w:val="bottom"/>
            <w:hideMark/>
          </w:tcPr>
          <w:p w14:paraId="3690500B"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3,461,000</w:t>
            </w:r>
          </w:p>
        </w:tc>
        <w:tc>
          <w:tcPr>
            <w:tcW w:w="1480" w:type="dxa"/>
            <w:tcBorders>
              <w:top w:val="nil"/>
              <w:left w:val="nil"/>
              <w:bottom w:val="single" w:sz="4" w:space="0" w:color="505050"/>
              <w:right w:val="single" w:sz="4" w:space="0" w:color="505050"/>
            </w:tcBorders>
            <w:vAlign w:val="bottom"/>
            <w:hideMark/>
          </w:tcPr>
          <w:p w14:paraId="595B8A5D"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3,461,000</w:t>
            </w:r>
          </w:p>
        </w:tc>
        <w:tc>
          <w:tcPr>
            <w:tcW w:w="1300" w:type="dxa"/>
            <w:tcBorders>
              <w:top w:val="nil"/>
              <w:left w:val="nil"/>
              <w:bottom w:val="single" w:sz="4" w:space="0" w:color="505050"/>
              <w:right w:val="single" w:sz="4" w:space="0" w:color="505050"/>
            </w:tcBorders>
            <w:vAlign w:val="bottom"/>
            <w:hideMark/>
          </w:tcPr>
          <w:p w14:paraId="27D7FFDB"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2,307,000</w:t>
            </w:r>
          </w:p>
        </w:tc>
        <w:tc>
          <w:tcPr>
            <w:tcW w:w="1100" w:type="dxa"/>
            <w:tcBorders>
              <w:top w:val="nil"/>
              <w:left w:val="nil"/>
              <w:bottom w:val="single" w:sz="4" w:space="0" w:color="505050"/>
              <w:right w:val="single" w:sz="4" w:space="0" w:color="505050"/>
            </w:tcBorders>
            <w:vAlign w:val="bottom"/>
            <w:hideMark/>
          </w:tcPr>
          <w:p w14:paraId="247F47E2"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11,536,000</w:t>
            </w:r>
          </w:p>
        </w:tc>
      </w:tr>
      <w:tr w:rsidR="00463706" w:rsidRPr="00463706" w14:paraId="1069F208" w14:textId="77777777">
        <w:trPr>
          <w:divId w:val="2136017703"/>
          <w:trHeight w:val="300"/>
        </w:trPr>
        <w:tc>
          <w:tcPr>
            <w:tcW w:w="0" w:type="auto"/>
            <w:vMerge/>
            <w:tcBorders>
              <w:top w:val="nil"/>
              <w:left w:val="single" w:sz="4" w:space="0" w:color="505050"/>
              <w:bottom w:val="nil"/>
              <w:right w:val="single" w:sz="4" w:space="0" w:color="505050"/>
            </w:tcBorders>
            <w:vAlign w:val="center"/>
            <w:hideMark/>
          </w:tcPr>
          <w:p w14:paraId="7CD66C78" w14:textId="77777777" w:rsidR="00463706" w:rsidRPr="00463706" w:rsidRDefault="00463706" w:rsidP="00463706">
            <w:pPr>
              <w:spacing w:after="0" w:line="240" w:lineRule="auto"/>
              <w:rPr>
                <w:rFonts w:ascii="Arial" w:eastAsia="Times New Roman" w:hAnsi="Arial" w:cs="Arial"/>
                <w:color w:val="000000"/>
                <w:sz w:val="20"/>
                <w:szCs w:val="20"/>
                <w:lang w:val="en-US"/>
              </w:rPr>
            </w:pPr>
          </w:p>
        </w:tc>
        <w:tc>
          <w:tcPr>
            <w:tcW w:w="4680" w:type="dxa"/>
            <w:tcBorders>
              <w:top w:val="nil"/>
              <w:left w:val="nil"/>
              <w:bottom w:val="single" w:sz="4" w:space="0" w:color="505050"/>
              <w:right w:val="single" w:sz="4" w:space="0" w:color="505050"/>
            </w:tcBorders>
            <w:shd w:val="clear" w:color="000000" w:fill="F2F2F2"/>
            <w:vAlign w:val="bottom"/>
            <w:hideMark/>
          </w:tcPr>
          <w:p w14:paraId="490C31F4" w14:textId="77777777" w:rsidR="00463706" w:rsidRPr="00463706" w:rsidRDefault="00463706" w:rsidP="00463706">
            <w:pPr>
              <w:spacing w:after="0" w:line="240" w:lineRule="auto"/>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Sub-Total</w:t>
            </w:r>
          </w:p>
        </w:tc>
        <w:tc>
          <w:tcPr>
            <w:tcW w:w="1480" w:type="dxa"/>
            <w:tcBorders>
              <w:top w:val="nil"/>
              <w:left w:val="nil"/>
              <w:bottom w:val="single" w:sz="4" w:space="0" w:color="505050"/>
              <w:right w:val="single" w:sz="4" w:space="0" w:color="505050"/>
            </w:tcBorders>
            <w:shd w:val="clear" w:color="000000" w:fill="F2F2F2"/>
            <w:vAlign w:val="bottom"/>
            <w:hideMark/>
          </w:tcPr>
          <w:p w14:paraId="73E528F1" w14:textId="77777777"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4,191,000</w:t>
            </w:r>
          </w:p>
        </w:tc>
        <w:tc>
          <w:tcPr>
            <w:tcW w:w="1480" w:type="dxa"/>
            <w:tcBorders>
              <w:top w:val="nil"/>
              <w:left w:val="nil"/>
              <w:bottom w:val="single" w:sz="4" w:space="0" w:color="505050"/>
              <w:right w:val="single" w:sz="4" w:space="0" w:color="505050"/>
            </w:tcBorders>
            <w:shd w:val="clear" w:color="000000" w:fill="F2F2F2"/>
            <w:vAlign w:val="bottom"/>
            <w:hideMark/>
          </w:tcPr>
          <w:p w14:paraId="39609472" w14:textId="77777777"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5,795,000</w:t>
            </w:r>
          </w:p>
        </w:tc>
        <w:tc>
          <w:tcPr>
            <w:tcW w:w="1480" w:type="dxa"/>
            <w:tcBorders>
              <w:top w:val="nil"/>
              <w:left w:val="nil"/>
              <w:bottom w:val="single" w:sz="4" w:space="0" w:color="505050"/>
              <w:right w:val="single" w:sz="4" w:space="0" w:color="505050"/>
            </w:tcBorders>
            <w:shd w:val="clear" w:color="000000" w:fill="F2F2F2"/>
            <w:vAlign w:val="bottom"/>
            <w:hideMark/>
          </w:tcPr>
          <w:p w14:paraId="492BACA9" w14:textId="77777777"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5,379,000</w:t>
            </w:r>
          </w:p>
        </w:tc>
        <w:tc>
          <w:tcPr>
            <w:tcW w:w="1300" w:type="dxa"/>
            <w:tcBorders>
              <w:top w:val="nil"/>
              <w:left w:val="nil"/>
              <w:bottom w:val="single" w:sz="4" w:space="0" w:color="505050"/>
              <w:right w:val="single" w:sz="4" w:space="0" w:color="505050"/>
            </w:tcBorders>
            <w:shd w:val="clear" w:color="000000" w:fill="F2F2F2"/>
            <w:vAlign w:val="bottom"/>
            <w:hideMark/>
          </w:tcPr>
          <w:p w14:paraId="2B8BA1AB" w14:textId="77777777"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2,820,000</w:t>
            </w:r>
          </w:p>
        </w:tc>
        <w:tc>
          <w:tcPr>
            <w:tcW w:w="1100" w:type="dxa"/>
            <w:tcBorders>
              <w:top w:val="nil"/>
              <w:left w:val="nil"/>
              <w:bottom w:val="single" w:sz="4" w:space="0" w:color="505050"/>
              <w:right w:val="single" w:sz="4" w:space="0" w:color="505050"/>
            </w:tcBorders>
            <w:shd w:val="clear" w:color="000000" w:fill="F2F2F2"/>
            <w:vAlign w:val="bottom"/>
            <w:hideMark/>
          </w:tcPr>
          <w:p w14:paraId="26C5E188" w14:textId="77777777"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18,185,000</w:t>
            </w:r>
          </w:p>
        </w:tc>
      </w:tr>
      <w:tr w:rsidR="00463706" w:rsidRPr="00463706" w14:paraId="32ED8AD4" w14:textId="77777777">
        <w:trPr>
          <w:divId w:val="2136017703"/>
          <w:trHeight w:val="300"/>
        </w:trPr>
        <w:tc>
          <w:tcPr>
            <w:tcW w:w="2320" w:type="dxa"/>
            <w:vMerge w:val="restart"/>
            <w:tcBorders>
              <w:top w:val="nil"/>
              <w:left w:val="single" w:sz="4" w:space="0" w:color="505050"/>
              <w:bottom w:val="nil"/>
              <w:right w:val="single" w:sz="4" w:space="0" w:color="505050"/>
            </w:tcBorders>
            <w:vAlign w:val="center"/>
            <w:hideMark/>
          </w:tcPr>
          <w:p w14:paraId="4B76C54B" w14:textId="7A68FBF6" w:rsidR="00463706" w:rsidRPr="00463706" w:rsidRDefault="00463706" w:rsidP="00463706">
            <w:pPr>
              <w:spacing w:after="0" w:line="240" w:lineRule="auto"/>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 xml:space="preserve">3. </w:t>
            </w:r>
            <w:proofErr w:type="spellStart"/>
            <w:r w:rsidR="00802F07">
              <w:rPr>
                <w:rFonts w:ascii="Arial" w:eastAsia="Times New Roman" w:hAnsi="Arial" w:cs="Arial"/>
                <w:color w:val="000000"/>
                <w:sz w:val="20"/>
                <w:szCs w:val="20"/>
                <w:lang w:val="en-US"/>
              </w:rPr>
              <w:t>A</w:t>
            </w:r>
            <w:r w:rsidRPr="00463706">
              <w:rPr>
                <w:rFonts w:ascii="Arial" w:eastAsia="Times New Roman" w:hAnsi="Arial" w:cs="Arial"/>
                <w:color w:val="000000"/>
                <w:sz w:val="20"/>
                <w:szCs w:val="20"/>
                <w:lang w:val="en-US"/>
              </w:rPr>
              <w:t>mbientes</w:t>
            </w:r>
            <w:proofErr w:type="spellEnd"/>
            <w:r w:rsidRPr="00463706">
              <w:rPr>
                <w:rFonts w:ascii="Arial" w:eastAsia="Times New Roman" w:hAnsi="Arial" w:cs="Arial"/>
                <w:color w:val="000000"/>
                <w:sz w:val="20"/>
                <w:szCs w:val="20"/>
                <w:lang w:val="en-US"/>
              </w:rPr>
              <w:t xml:space="preserve"> de </w:t>
            </w:r>
            <w:proofErr w:type="spellStart"/>
            <w:r w:rsidR="00802F07">
              <w:rPr>
                <w:rFonts w:ascii="Arial" w:eastAsia="Times New Roman" w:hAnsi="Arial" w:cs="Arial"/>
                <w:color w:val="000000"/>
                <w:sz w:val="20"/>
                <w:szCs w:val="20"/>
                <w:lang w:val="en-US"/>
              </w:rPr>
              <w:t>A</w:t>
            </w:r>
            <w:r w:rsidRPr="00463706">
              <w:rPr>
                <w:rFonts w:ascii="Arial" w:eastAsia="Times New Roman" w:hAnsi="Arial" w:cs="Arial"/>
                <w:color w:val="000000"/>
                <w:sz w:val="20"/>
                <w:szCs w:val="20"/>
                <w:lang w:val="en-US"/>
              </w:rPr>
              <w:t>prendizaje</w:t>
            </w:r>
            <w:proofErr w:type="spellEnd"/>
            <w:r w:rsidR="00802F07">
              <w:rPr>
                <w:rFonts w:ascii="Arial" w:eastAsia="Times New Roman" w:hAnsi="Arial" w:cs="Arial"/>
                <w:color w:val="000000"/>
                <w:sz w:val="20"/>
                <w:szCs w:val="20"/>
                <w:lang w:val="en-US"/>
              </w:rPr>
              <w:t xml:space="preserve">, </w:t>
            </w:r>
            <w:proofErr w:type="spellStart"/>
            <w:r w:rsidR="00802F07">
              <w:rPr>
                <w:rFonts w:ascii="Arial" w:eastAsia="Times New Roman" w:hAnsi="Arial" w:cs="Arial"/>
                <w:color w:val="000000"/>
                <w:sz w:val="20"/>
                <w:szCs w:val="20"/>
                <w:lang w:val="en-US"/>
              </w:rPr>
              <w:t>Materiales</w:t>
            </w:r>
            <w:proofErr w:type="spellEnd"/>
            <w:r w:rsidR="00802F07">
              <w:rPr>
                <w:rFonts w:ascii="Arial" w:eastAsia="Times New Roman" w:hAnsi="Arial" w:cs="Arial"/>
                <w:color w:val="000000"/>
                <w:sz w:val="20"/>
                <w:szCs w:val="20"/>
                <w:lang w:val="en-US"/>
              </w:rPr>
              <w:t xml:space="preserve"> </w:t>
            </w:r>
            <w:proofErr w:type="spellStart"/>
            <w:r w:rsidR="00802F07">
              <w:rPr>
                <w:rFonts w:ascii="Arial" w:eastAsia="Times New Roman" w:hAnsi="Arial" w:cs="Arial"/>
                <w:color w:val="000000"/>
                <w:sz w:val="20"/>
                <w:szCs w:val="20"/>
                <w:lang w:val="en-US"/>
              </w:rPr>
              <w:t>yt</w:t>
            </w:r>
            <w:proofErr w:type="spellEnd"/>
            <w:r w:rsidR="00802F07">
              <w:rPr>
                <w:rFonts w:ascii="Arial" w:eastAsia="Times New Roman" w:hAnsi="Arial" w:cs="Arial"/>
                <w:color w:val="000000"/>
                <w:sz w:val="20"/>
                <w:szCs w:val="20"/>
                <w:lang w:val="en-US"/>
              </w:rPr>
              <w:t xml:space="preserve"> Recursos </w:t>
            </w:r>
            <w:proofErr w:type="spellStart"/>
            <w:r w:rsidR="00802F07">
              <w:rPr>
                <w:rFonts w:ascii="Arial" w:eastAsia="Times New Roman" w:hAnsi="Arial" w:cs="Arial"/>
                <w:color w:val="000000"/>
                <w:sz w:val="20"/>
                <w:szCs w:val="20"/>
                <w:lang w:val="en-US"/>
              </w:rPr>
              <w:t>Educativos</w:t>
            </w:r>
            <w:proofErr w:type="spellEnd"/>
          </w:p>
        </w:tc>
        <w:tc>
          <w:tcPr>
            <w:tcW w:w="4680" w:type="dxa"/>
            <w:tcBorders>
              <w:top w:val="nil"/>
              <w:left w:val="nil"/>
              <w:bottom w:val="single" w:sz="4" w:space="0" w:color="505050"/>
              <w:right w:val="single" w:sz="4" w:space="0" w:color="505050"/>
            </w:tcBorders>
            <w:vAlign w:val="bottom"/>
            <w:hideMark/>
          </w:tcPr>
          <w:p w14:paraId="267BA46A" w14:textId="77777777" w:rsidR="00463706" w:rsidRPr="00774C95" w:rsidRDefault="00463706" w:rsidP="00463706">
            <w:pPr>
              <w:spacing w:after="0" w:line="240" w:lineRule="auto"/>
              <w:rPr>
                <w:rFonts w:ascii="Arial" w:eastAsia="Times New Roman" w:hAnsi="Arial" w:cs="Arial"/>
                <w:color w:val="000000"/>
                <w:sz w:val="20"/>
                <w:szCs w:val="20"/>
                <w:lang w:val="es-ES"/>
              </w:rPr>
            </w:pPr>
            <w:r w:rsidRPr="00774C95">
              <w:rPr>
                <w:rFonts w:ascii="Arial" w:eastAsia="Times New Roman" w:hAnsi="Arial" w:cs="Arial"/>
                <w:color w:val="000000"/>
                <w:sz w:val="20"/>
                <w:szCs w:val="20"/>
                <w:lang w:val="es-ES"/>
              </w:rPr>
              <w:t>1. Diseño y suministro de materiales educativos</w:t>
            </w:r>
          </w:p>
        </w:tc>
        <w:tc>
          <w:tcPr>
            <w:tcW w:w="1480" w:type="dxa"/>
            <w:tcBorders>
              <w:top w:val="nil"/>
              <w:left w:val="nil"/>
              <w:bottom w:val="single" w:sz="4" w:space="0" w:color="505050"/>
              <w:right w:val="single" w:sz="4" w:space="0" w:color="505050"/>
            </w:tcBorders>
            <w:vAlign w:val="bottom"/>
            <w:hideMark/>
          </w:tcPr>
          <w:p w14:paraId="705F4C00"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3,319,000</w:t>
            </w:r>
          </w:p>
        </w:tc>
        <w:tc>
          <w:tcPr>
            <w:tcW w:w="1480" w:type="dxa"/>
            <w:tcBorders>
              <w:top w:val="nil"/>
              <w:left w:val="nil"/>
              <w:bottom w:val="single" w:sz="4" w:space="0" w:color="505050"/>
              <w:right w:val="single" w:sz="4" w:space="0" w:color="505050"/>
            </w:tcBorders>
            <w:vAlign w:val="bottom"/>
            <w:hideMark/>
          </w:tcPr>
          <w:p w14:paraId="12F37F82"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4,978,000</w:t>
            </w:r>
          </w:p>
        </w:tc>
        <w:tc>
          <w:tcPr>
            <w:tcW w:w="1480" w:type="dxa"/>
            <w:tcBorders>
              <w:top w:val="nil"/>
              <w:left w:val="nil"/>
              <w:bottom w:val="single" w:sz="4" w:space="0" w:color="505050"/>
              <w:right w:val="single" w:sz="4" w:space="0" w:color="505050"/>
            </w:tcBorders>
            <w:vAlign w:val="bottom"/>
            <w:hideMark/>
          </w:tcPr>
          <w:p w14:paraId="226F5A19"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4,978,000</w:t>
            </w:r>
          </w:p>
        </w:tc>
        <w:tc>
          <w:tcPr>
            <w:tcW w:w="1300" w:type="dxa"/>
            <w:tcBorders>
              <w:top w:val="nil"/>
              <w:left w:val="nil"/>
              <w:bottom w:val="single" w:sz="4" w:space="0" w:color="505050"/>
              <w:right w:val="single" w:sz="4" w:space="0" w:color="505050"/>
            </w:tcBorders>
            <w:vAlign w:val="bottom"/>
            <w:hideMark/>
          </w:tcPr>
          <w:p w14:paraId="24E02994"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3,319,000</w:t>
            </w:r>
          </w:p>
        </w:tc>
        <w:tc>
          <w:tcPr>
            <w:tcW w:w="1100" w:type="dxa"/>
            <w:tcBorders>
              <w:top w:val="nil"/>
              <w:left w:val="nil"/>
              <w:bottom w:val="single" w:sz="4" w:space="0" w:color="505050"/>
              <w:right w:val="single" w:sz="4" w:space="0" w:color="505050"/>
            </w:tcBorders>
            <w:vAlign w:val="bottom"/>
            <w:hideMark/>
          </w:tcPr>
          <w:p w14:paraId="46A7EAF5"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16,594,000</w:t>
            </w:r>
          </w:p>
        </w:tc>
      </w:tr>
      <w:tr w:rsidR="00463706" w:rsidRPr="00463706" w14:paraId="6F9E51E6" w14:textId="77777777">
        <w:trPr>
          <w:divId w:val="2136017703"/>
          <w:trHeight w:val="495"/>
        </w:trPr>
        <w:tc>
          <w:tcPr>
            <w:tcW w:w="0" w:type="auto"/>
            <w:vMerge/>
            <w:tcBorders>
              <w:top w:val="nil"/>
              <w:left w:val="single" w:sz="4" w:space="0" w:color="505050"/>
              <w:bottom w:val="nil"/>
              <w:right w:val="single" w:sz="4" w:space="0" w:color="505050"/>
            </w:tcBorders>
            <w:vAlign w:val="center"/>
            <w:hideMark/>
          </w:tcPr>
          <w:p w14:paraId="5DF3A7FA" w14:textId="77777777" w:rsidR="00463706" w:rsidRPr="00463706" w:rsidRDefault="00463706" w:rsidP="00463706">
            <w:pPr>
              <w:spacing w:after="0" w:line="240" w:lineRule="auto"/>
              <w:rPr>
                <w:rFonts w:ascii="Arial" w:eastAsia="Times New Roman" w:hAnsi="Arial" w:cs="Arial"/>
                <w:color w:val="000000"/>
                <w:sz w:val="20"/>
                <w:szCs w:val="20"/>
                <w:lang w:val="en-US"/>
              </w:rPr>
            </w:pPr>
          </w:p>
        </w:tc>
        <w:tc>
          <w:tcPr>
            <w:tcW w:w="4680" w:type="dxa"/>
            <w:tcBorders>
              <w:top w:val="nil"/>
              <w:left w:val="nil"/>
              <w:bottom w:val="single" w:sz="4" w:space="0" w:color="505050"/>
              <w:right w:val="single" w:sz="4" w:space="0" w:color="505050"/>
            </w:tcBorders>
            <w:vAlign w:val="bottom"/>
            <w:hideMark/>
          </w:tcPr>
          <w:p w14:paraId="67800E2A" w14:textId="77777777" w:rsidR="00463706" w:rsidRPr="00774C95" w:rsidRDefault="00463706" w:rsidP="00463706">
            <w:pPr>
              <w:spacing w:after="0" w:line="240" w:lineRule="auto"/>
              <w:rPr>
                <w:rFonts w:ascii="Arial" w:eastAsia="Times New Roman" w:hAnsi="Arial" w:cs="Arial"/>
                <w:color w:val="000000"/>
                <w:sz w:val="20"/>
                <w:szCs w:val="20"/>
                <w:lang w:val="es-ES"/>
                <w:rPrChange w:id="16" w:author="Blasco, Ivana" w:date="2019-08-28T09:34:00Z">
                  <w:rPr>
                    <w:rFonts w:ascii="Arial" w:eastAsia="Times New Roman" w:hAnsi="Arial" w:cs="Arial"/>
                    <w:color w:val="000000"/>
                    <w:sz w:val="20"/>
                    <w:szCs w:val="20"/>
                    <w:lang w:val="en-US"/>
                  </w:rPr>
                </w:rPrChange>
              </w:rPr>
            </w:pPr>
            <w:r w:rsidRPr="00774C95">
              <w:rPr>
                <w:rFonts w:ascii="Arial" w:eastAsia="Times New Roman" w:hAnsi="Arial" w:cs="Arial"/>
                <w:color w:val="000000"/>
                <w:sz w:val="20"/>
                <w:szCs w:val="20"/>
                <w:lang w:val="es-ES"/>
                <w:rPrChange w:id="17" w:author="Blasco, Ivana" w:date="2019-08-28T09:34:00Z">
                  <w:rPr>
                    <w:rFonts w:ascii="Arial" w:eastAsia="Times New Roman" w:hAnsi="Arial" w:cs="Arial"/>
                    <w:color w:val="000000"/>
                    <w:sz w:val="20"/>
                    <w:szCs w:val="20"/>
                    <w:lang w:val="en-US"/>
                  </w:rPr>
                </w:rPrChange>
              </w:rPr>
              <w:t xml:space="preserve">2.  Adecuación de ambientes de aprendizaje en ruralidad </w:t>
            </w:r>
          </w:p>
        </w:tc>
        <w:tc>
          <w:tcPr>
            <w:tcW w:w="1480" w:type="dxa"/>
            <w:tcBorders>
              <w:top w:val="nil"/>
              <w:left w:val="nil"/>
              <w:bottom w:val="single" w:sz="4" w:space="0" w:color="505050"/>
              <w:right w:val="single" w:sz="4" w:space="0" w:color="505050"/>
            </w:tcBorders>
            <w:vAlign w:val="bottom"/>
            <w:hideMark/>
          </w:tcPr>
          <w:p w14:paraId="36AC5420"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2,935,000</w:t>
            </w:r>
          </w:p>
        </w:tc>
        <w:tc>
          <w:tcPr>
            <w:tcW w:w="1480" w:type="dxa"/>
            <w:tcBorders>
              <w:top w:val="nil"/>
              <w:left w:val="nil"/>
              <w:bottom w:val="single" w:sz="4" w:space="0" w:color="505050"/>
              <w:right w:val="single" w:sz="4" w:space="0" w:color="505050"/>
            </w:tcBorders>
            <w:vAlign w:val="bottom"/>
            <w:hideMark/>
          </w:tcPr>
          <w:p w14:paraId="0C241490"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4,403,000</w:t>
            </w:r>
          </w:p>
        </w:tc>
        <w:tc>
          <w:tcPr>
            <w:tcW w:w="1480" w:type="dxa"/>
            <w:tcBorders>
              <w:top w:val="nil"/>
              <w:left w:val="nil"/>
              <w:bottom w:val="single" w:sz="4" w:space="0" w:color="505050"/>
              <w:right w:val="single" w:sz="4" w:space="0" w:color="505050"/>
            </w:tcBorders>
            <w:vAlign w:val="bottom"/>
            <w:hideMark/>
          </w:tcPr>
          <w:p w14:paraId="5F358FFC"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4,403,000</w:t>
            </w:r>
          </w:p>
        </w:tc>
        <w:tc>
          <w:tcPr>
            <w:tcW w:w="1300" w:type="dxa"/>
            <w:tcBorders>
              <w:top w:val="nil"/>
              <w:left w:val="nil"/>
              <w:bottom w:val="single" w:sz="4" w:space="0" w:color="505050"/>
              <w:right w:val="single" w:sz="4" w:space="0" w:color="505050"/>
            </w:tcBorders>
            <w:vAlign w:val="bottom"/>
            <w:hideMark/>
          </w:tcPr>
          <w:p w14:paraId="24E18ED0"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2,935,000</w:t>
            </w:r>
          </w:p>
        </w:tc>
        <w:tc>
          <w:tcPr>
            <w:tcW w:w="1100" w:type="dxa"/>
            <w:tcBorders>
              <w:top w:val="nil"/>
              <w:left w:val="nil"/>
              <w:bottom w:val="single" w:sz="4" w:space="0" w:color="505050"/>
              <w:right w:val="single" w:sz="4" w:space="0" w:color="505050"/>
            </w:tcBorders>
            <w:vAlign w:val="bottom"/>
            <w:hideMark/>
          </w:tcPr>
          <w:p w14:paraId="7C309A59"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14,676,000</w:t>
            </w:r>
          </w:p>
        </w:tc>
      </w:tr>
      <w:tr w:rsidR="00463706" w:rsidRPr="00463706" w14:paraId="6D69EE68" w14:textId="77777777">
        <w:trPr>
          <w:divId w:val="2136017703"/>
          <w:trHeight w:val="300"/>
        </w:trPr>
        <w:tc>
          <w:tcPr>
            <w:tcW w:w="0" w:type="auto"/>
            <w:vMerge/>
            <w:tcBorders>
              <w:top w:val="nil"/>
              <w:left w:val="single" w:sz="4" w:space="0" w:color="505050"/>
              <w:bottom w:val="nil"/>
              <w:right w:val="single" w:sz="4" w:space="0" w:color="505050"/>
            </w:tcBorders>
            <w:vAlign w:val="center"/>
            <w:hideMark/>
          </w:tcPr>
          <w:p w14:paraId="27B8D147" w14:textId="77777777" w:rsidR="00463706" w:rsidRPr="00463706" w:rsidRDefault="00463706" w:rsidP="00463706">
            <w:pPr>
              <w:spacing w:after="0" w:line="240" w:lineRule="auto"/>
              <w:rPr>
                <w:rFonts w:ascii="Arial" w:eastAsia="Times New Roman" w:hAnsi="Arial" w:cs="Arial"/>
                <w:color w:val="000000"/>
                <w:sz w:val="20"/>
                <w:szCs w:val="20"/>
                <w:lang w:val="en-US"/>
              </w:rPr>
            </w:pPr>
          </w:p>
        </w:tc>
        <w:tc>
          <w:tcPr>
            <w:tcW w:w="4680" w:type="dxa"/>
            <w:tcBorders>
              <w:top w:val="nil"/>
              <w:left w:val="nil"/>
              <w:bottom w:val="single" w:sz="4" w:space="0" w:color="505050"/>
              <w:right w:val="single" w:sz="4" w:space="0" w:color="505050"/>
            </w:tcBorders>
            <w:shd w:val="clear" w:color="000000" w:fill="F2F2F2"/>
            <w:vAlign w:val="bottom"/>
            <w:hideMark/>
          </w:tcPr>
          <w:p w14:paraId="784159D8" w14:textId="77777777" w:rsidR="00463706" w:rsidRPr="00463706" w:rsidRDefault="00463706" w:rsidP="00463706">
            <w:pPr>
              <w:spacing w:after="0" w:line="240" w:lineRule="auto"/>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Sub-Total</w:t>
            </w:r>
          </w:p>
        </w:tc>
        <w:tc>
          <w:tcPr>
            <w:tcW w:w="1480" w:type="dxa"/>
            <w:tcBorders>
              <w:top w:val="nil"/>
              <w:left w:val="nil"/>
              <w:bottom w:val="single" w:sz="4" w:space="0" w:color="505050"/>
              <w:right w:val="single" w:sz="4" w:space="0" w:color="505050"/>
            </w:tcBorders>
            <w:shd w:val="clear" w:color="000000" w:fill="F2F2F2"/>
            <w:vAlign w:val="bottom"/>
            <w:hideMark/>
          </w:tcPr>
          <w:p w14:paraId="7E20B77D" w14:textId="77777777"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6,254,000</w:t>
            </w:r>
          </w:p>
        </w:tc>
        <w:tc>
          <w:tcPr>
            <w:tcW w:w="1480" w:type="dxa"/>
            <w:tcBorders>
              <w:top w:val="nil"/>
              <w:left w:val="nil"/>
              <w:bottom w:val="single" w:sz="4" w:space="0" w:color="505050"/>
              <w:right w:val="single" w:sz="4" w:space="0" w:color="505050"/>
            </w:tcBorders>
            <w:shd w:val="clear" w:color="000000" w:fill="F2F2F2"/>
            <w:vAlign w:val="bottom"/>
            <w:hideMark/>
          </w:tcPr>
          <w:p w14:paraId="482C38B6" w14:textId="77777777"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9,381,000</w:t>
            </w:r>
          </w:p>
        </w:tc>
        <w:tc>
          <w:tcPr>
            <w:tcW w:w="1480" w:type="dxa"/>
            <w:tcBorders>
              <w:top w:val="nil"/>
              <w:left w:val="nil"/>
              <w:bottom w:val="single" w:sz="4" w:space="0" w:color="505050"/>
              <w:right w:val="single" w:sz="4" w:space="0" w:color="505050"/>
            </w:tcBorders>
            <w:shd w:val="clear" w:color="000000" w:fill="F2F2F2"/>
            <w:vAlign w:val="bottom"/>
            <w:hideMark/>
          </w:tcPr>
          <w:p w14:paraId="63887329" w14:textId="77777777"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9,381,000</w:t>
            </w:r>
          </w:p>
        </w:tc>
        <w:tc>
          <w:tcPr>
            <w:tcW w:w="1300" w:type="dxa"/>
            <w:tcBorders>
              <w:top w:val="nil"/>
              <w:left w:val="nil"/>
              <w:bottom w:val="single" w:sz="4" w:space="0" w:color="505050"/>
              <w:right w:val="single" w:sz="4" w:space="0" w:color="505050"/>
            </w:tcBorders>
            <w:shd w:val="clear" w:color="000000" w:fill="F2F2F2"/>
            <w:vAlign w:val="bottom"/>
            <w:hideMark/>
          </w:tcPr>
          <w:p w14:paraId="04B6CBF5" w14:textId="77777777"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6,254,000</w:t>
            </w:r>
          </w:p>
        </w:tc>
        <w:tc>
          <w:tcPr>
            <w:tcW w:w="1100" w:type="dxa"/>
            <w:tcBorders>
              <w:top w:val="nil"/>
              <w:left w:val="nil"/>
              <w:bottom w:val="single" w:sz="4" w:space="0" w:color="505050"/>
              <w:right w:val="single" w:sz="4" w:space="0" w:color="505050"/>
            </w:tcBorders>
            <w:shd w:val="clear" w:color="000000" w:fill="F2F2F2"/>
            <w:vAlign w:val="bottom"/>
            <w:hideMark/>
          </w:tcPr>
          <w:p w14:paraId="73BB243B" w14:textId="77777777"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31,270,000</w:t>
            </w:r>
          </w:p>
        </w:tc>
      </w:tr>
      <w:tr w:rsidR="00463706" w:rsidRPr="00463706" w14:paraId="4918ECE8" w14:textId="77777777">
        <w:trPr>
          <w:divId w:val="2136017703"/>
          <w:trHeight w:val="300"/>
        </w:trPr>
        <w:tc>
          <w:tcPr>
            <w:tcW w:w="2320" w:type="dxa"/>
            <w:vMerge w:val="restart"/>
            <w:tcBorders>
              <w:top w:val="nil"/>
              <w:left w:val="single" w:sz="4" w:space="0" w:color="505050"/>
              <w:bottom w:val="nil"/>
              <w:right w:val="nil"/>
            </w:tcBorders>
            <w:vAlign w:val="center"/>
            <w:hideMark/>
          </w:tcPr>
          <w:p w14:paraId="13EBF91B" w14:textId="4659DF3F" w:rsidR="00463706" w:rsidRPr="00774C95" w:rsidRDefault="00802F07" w:rsidP="00463706">
            <w:pPr>
              <w:spacing w:after="0" w:line="240" w:lineRule="auto"/>
              <w:rPr>
                <w:rFonts w:ascii="Arial" w:eastAsia="Times New Roman" w:hAnsi="Arial" w:cs="Arial"/>
                <w:color w:val="000000"/>
                <w:sz w:val="20"/>
                <w:szCs w:val="20"/>
                <w:lang w:val="es-ES"/>
              </w:rPr>
            </w:pPr>
            <w:r w:rsidRPr="00774C95">
              <w:rPr>
                <w:rFonts w:ascii="Arial" w:eastAsia="Times New Roman" w:hAnsi="Arial" w:cs="Arial"/>
                <w:color w:val="000000"/>
                <w:sz w:val="20"/>
                <w:szCs w:val="20"/>
                <w:lang w:val="es-ES"/>
              </w:rPr>
              <w:t>Gestión,</w:t>
            </w:r>
            <w:r w:rsidR="00463706" w:rsidRPr="00774C95">
              <w:rPr>
                <w:rFonts w:ascii="Arial" w:eastAsia="Times New Roman" w:hAnsi="Arial" w:cs="Arial"/>
                <w:color w:val="000000"/>
                <w:sz w:val="20"/>
                <w:szCs w:val="20"/>
                <w:lang w:val="es-ES"/>
              </w:rPr>
              <w:t xml:space="preserve"> </w:t>
            </w:r>
            <w:r w:rsidRPr="00774C95">
              <w:rPr>
                <w:rFonts w:ascii="Arial" w:eastAsia="Times New Roman" w:hAnsi="Arial" w:cs="Arial"/>
                <w:color w:val="000000"/>
                <w:sz w:val="20"/>
                <w:szCs w:val="20"/>
                <w:lang w:val="es-ES"/>
              </w:rPr>
              <w:t>a</w:t>
            </w:r>
            <w:r w:rsidR="00463706" w:rsidRPr="00774C95">
              <w:rPr>
                <w:rFonts w:ascii="Arial" w:eastAsia="Times New Roman" w:hAnsi="Arial" w:cs="Arial"/>
                <w:color w:val="000000"/>
                <w:sz w:val="20"/>
                <w:szCs w:val="20"/>
                <w:lang w:val="es-ES"/>
              </w:rPr>
              <w:t>dministración</w:t>
            </w:r>
            <w:r w:rsidRPr="00774C95">
              <w:rPr>
                <w:rFonts w:ascii="Arial" w:eastAsia="Times New Roman" w:hAnsi="Arial" w:cs="Arial"/>
                <w:color w:val="000000"/>
                <w:sz w:val="20"/>
                <w:szCs w:val="20"/>
                <w:lang w:val="es-ES"/>
              </w:rPr>
              <w:t>, monitoreo y evaluación</w:t>
            </w:r>
          </w:p>
        </w:tc>
        <w:tc>
          <w:tcPr>
            <w:tcW w:w="4680" w:type="dxa"/>
            <w:tcBorders>
              <w:top w:val="nil"/>
              <w:left w:val="single" w:sz="4" w:space="0" w:color="505050"/>
              <w:bottom w:val="single" w:sz="4" w:space="0" w:color="505050"/>
              <w:right w:val="single" w:sz="4" w:space="0" w:color="505050"/>
            </w:tcBorders>
            <w:vAlign w:val="bottom"/>
            <w:hideMark/>
          </w:tcPr>
          <w:p w14:paraId="5EC034E2" w14:textId="77777777" w:rsidR="00463706" w:rsidRPr="00463706" w:rsidRDefault="00463706" w:rsidP="00463706">
            <w:pPr>
              <w:spacing w:after="0" w:line="240" w:lineRule="auto"/>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Evaluación</w:t>
            </w:r>
          </w:p>
        </w:tc>
        <w:tc>
          <w:tcPr>
            <w:tcW w:w="1480" w:type="dxa"/>
            <w:tcBorders>
              <w:top w:val="nil"/>
              <w:left w:val="nil"/>
              <w:bottom w:val="single" w:sz="4" w:space="0" w:color="505050"/>
              <w:right w:val="single" w:sz="4" w:space="0" w:color="505050"/>
            </w:tcBorders>
            <w:vAlign w:val="bottom"/>
            <w:hideMark/>
          </w:tcPr>
          <w:p w14:paraId="0EB9A529"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12,000</w:t>
            </w:r>
          </w:p>
        </w:tc>
        <w:tc>
          <w:tcPr>
            <w:tcW w:w="1480" w:type="dxa"/>
            <w:tcBorders>
              <w:top w:val="nil"/>
              <w:left w:val="nil"/>
              <w:bottom w:val="single" w:sz="4" w:space="0" w:color="505050"/>
              <w:right w:val="single" w:sz="4" w:space="0" w:color="505050"/>
            </w:tcBorders>
            <w:vAlign w:val="bottom"/>
            <w:hideMark/>
          </w:tcPr>
          <w:p w14:paraId="0301CE52"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280,000</w:t>
            </w:r>
          </w:p>
        </w:tc>
        <w:tc>
          <w:tcPr>
            <w:tcW w:w="1480" w:type="dxa"/>
            <w:tcBorders>
              <w:top w:val="nil"/>
              <w:left w:val="nil"/>
              <w:bottom w:val="single" w:sz="4" w:space="0" w:color="505050"/>
              <w:right w:val="single" w:sz="4" w:space="0" w:color="505050"/>
            </w:tcBorders>
            <w:vAlign w:val="bottom"/>
            <w:hideMark/>
          </w:tcPr>
          <w:p w14:paraId="7754CAA5"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104,000</w:t>
            </w:r>
          </w:p>
        </w:tc>
        <w:tc>
          <w:tcPr>
            <w:tcW w:w="1300" w:type="dxa"/>
            <w:tcBorders>
              <w:top w:val="nil"/>
              <w:left w:val="nil"/>
              <w:bottom w:val="single" w:sz="4" w:space="0" w:color="505050"/>
              <w:right w:val="single" w:sz="4" w:space="0" w:color="505050"/>
            </w:tcBorders>
            <w:vAlign w:val="bottom"/>
            <w:hideMark/>
          </w:tcPr>
          <w:p w14:paraId="0AEF1841"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32,000</w:t>
            </w:r>
          </w:p>
        </w:tc>
        <w:tc>
          <w:tcPr>
            <w:tcW w:w="1100" w:type="dxa"/>
            <w:tcBorders>
              <w:top w:val="nil"/>
              <w:left w:val="nil"/>
              <w:bottom w:val="single" w:sz="4" w:space="0" w:color="505050"/>
              <w:right w:val="single" w:sz="4" w:space="0" w:color="505050"/>
            </w:tcBorders>
            <w:vAlign w:val="bottom"/>
            <w:hideMark/>
          </w:tcPr>
          <w:p w14:paraId="118226D8"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428,000</w:t>
            </w:r>
          </w:p>
        </w:tc>
      </w:tr>
      <w:tr w:rsidR="00463706" w:rsidRPr="00463706" w14:paraId="0A2DEE04" w14:textId="77777777">
        <w:trPr>
          <w:divId w:val="2136017703"/>
          <w:trHeight w:val="300"/>
        </w:trPr>
        <w:tc>
          <w:tcPr>
            <w:tcW w:w="0" w:type="auto"/>
            <w:vMerge/>
            <w:tcBorders>
              <w:top w:val="nil"/>
              <w:left w:val="single" w:sz="4" w:space="0" w:color="505050"/>
              <w:bottom w:val="nil"/>
              <w:right w:val="nil"/>
            </w:tcBorders>
            <w:vAlign w:val="center"/>
            <w:hideMark/>
          </w:tcPr>
          <w:p w14:paraId="5C456236" w14:textId="77777777" w:rsidR="00463706" w:rsidRPr="00463706" w:rsidRDefault="00463706" w:rsidP="00463706">
            <w:pPr>
              <w:spacing w:after="0" w:line="240" w:lineRule="auto"/>
              <w:rPr>
                <w:rFonts w:ascii="Arial" w:eastAsia="Times New Roman" w:hAnsi="Arial" w:cs="Arial"/>
                <w:color w:val="000000"/>
                <w:sz w:val="20"/>
                <w:szCs w:val="20"/>
                <w:lang w:val="en-US"/>
              </w:rPr>
            </w:pPr>
          </w:p>
        </w:tc>
        <w:tc>
          <w:tcPr>
            <w:tcW w:w="4680" w:type="dxa"/>
            <w:tcBorders>
              <w:top w:val="nil"/>
              <w:left w:val="single" w:sz="4" w:space="0" w:color="505050"/>
              <w:bottom w:val="single" w:sz="4" w:space="0" w:color="505050"/>
              <w:right w:val="single" w:sz="4" w:space="0" w:color="505050"/>
            </w:tcBorders>
            <w:vAlign w:val="bottom"/>
            <w:hideMark/>
          </w:tcPr>
          <w:p w14:paraId="6CD59AF7" w14:textId="77777777" w:rsidR="00463706" w:rsidRPr="00463706" w:rsidRDefault="00463706" w:rsidP="00463706">
            <w:pPr>
              <w:spacing w:after="0" w:line="240" w:lineRule="auto"/>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Administración, Monitoreo y Control</w:t>
            </w:r>
          </w:p>
        </w:tc>
        <w:tc>
          <w:tcPr>
            <w:tcW w:w="1480" w:type="dxa"/>
            <w:tcBorders>
              <w:top w:val="nil"/>
              <w:left w:val="nil"/>
              <w:bottom w:val="single" w:sz="4" w:space="0" w:color="505050"/>
              <w:right w:val="single" w:sz="4" w:space="0" w:color="505050"/>
            </w:tcBorders>
            <w:vAlign w:val="bottom"/>
            <w:hideMark/>
          </w:tcPr>
          <w:p w14:paraId="59A6DE67" w14:textId="4CDFF9D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4</w:t>
            </w:r>
            <w:del w:id="18" w:author="Catalina Duarte" w:date="2019-10-16T17:29:00Z">
              <w:r w:rsidRPr="00463706" w:rsidDel="00F47D07">
                <w:rPr>
                  <w:rFonts w:ascii="Arial" w:eastAsia="Times New Roman" w:hAnsi="Arial" w:cs="Arial"/>
                  <w:color w:val="000000"/>
                  <w:sz w:val="20"/>
                  <w:szCs w:val="20"/>
                  <w:lang w:val="en-US"/>
                </w:rPr>
                <w:delText>48</w:delText>
              </w:r>
            </w:del>
            <w:ins w:id="19" w:author="Catalina Duarte" w:date="2019-10-16T17:29:00Z">
              <w:r w:rsidR="00F47D07">
                <w:rPr>
                  <w:rFonts w:ascii="Arial" w:eastAsia="Times New Roman" w:hAnsi="Arial" w:cs="Arial"/>
                  <w:color w:val="000000"/>
                  <w:sz w:val="20"/>
                  <w:szCs w:val="20"/>
                  <w:lang w:val="en-US"/>
                </w:rPr>
                <w:t>50</w:t>
              </w:r>
            </w:ins>
            <w:r w:rsidRPr="00463706">
              <w:rPr>
                <w:rFonts w:ascii="Arial" w:eastAsia="Times New Roman" w:hAnsi="Arial" w:cs="Arial"/>
                <w:color w:val="000000"/>
                <w:sz w:val="20"/>
                <w:szCs w:val="20"/>
                <w:lang w:val="en-US"/>
              </w:rPr>
              <w:t>,000</w:t>
            </w:r>
          </w:p>
        </w:tc>
        <w:tc>
          <w:tcPr>
            <w:tcW w:w="1480" w:type="dxa"/>
            <w:tcBorders>
              <w:top w:val="nil"/>
              <w:left w:val="nil"/>
              <w:bottom w:val="single" w:sz="4" w:space="0" w:color="505050"/>
              <w:right w:val="single" w:sz="4" w:space="0" w:color="505050"/>
            </w:tcBorders>
            <w:vAlign w:val="bottom"/>
            <w:hideMark/>
          </w:tcPr>
          <w:p w14:paraId="71AF0C2D"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448,000</w:t>
            </w:r>
          </w:p>
        </w:tc>
        <w:tc>
          <w:tcPr>
            <w:tcW w:w="1480" w:type="dxa"/>
            <w:tcBorders>
              <w:top w:val="nil"/>
              <w:left w:val="nil"/>
              <w:bottom w:val="single" w:sz="4" w:space="0" w:color="505050"/>
              <w:right w:val="single" w:sz="4" w:space="0" w:color="505050"/>
            </w:tcBorders>
            <w:vAlign w:val="bottom"/>
            <w:hideMark/>
          </w:tcPr>
          <w:p w14:paraId="637316BA" w14:textId="77777777"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448,000</w:t>
            </w:r>
          </w:p>
        </w:tc>
        <w:tc>
          <w:tcPr>
            <w:tcW w:w="1300" w:type="dxa"/>
            <w:tcBorders>
              <w:top w:val="nil"/>
              <w:left w:val="nil"/>
              <w:bottom w:val="single" w:sz="4" w:space="0" w:color="505050"/>
              <w:right w:val="single" w:sz="4" w:space="0" w:color="505050"/>
            </w:tcBorders>
            <w:vAlign w:val="bottom"/>
            <w:hideMark/>
          </w:tcPr>
          <w:p w14:paraId="513BCB7D" w14:textId="67923301"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448,000</w:t>
            </w:r>
          </w:p>
        </w:tc>
        <w:tc>
          <w:tcPr>
            <w:tcW w:w="1100" w:type="dxa"/>
            <w:tcBorders>
              <w:top w:val="nil"/>
              <w:left w:val="nil"/>
              <w:bottom w:val="single" w:sz="4" w:space="0" w:color="505050"/>
              <w:right w:val="single" w:sz="4" w:space="0" w:color="505050"/>
            </w:tcBorders>
            <w:vAlign w:val="bottom"/>
            <w:hideMark/>
          </w:tcPr>
          <w:p w14:paraId="7DFA6627" w14:textId="7B915D7A" w:rsidR="00463706" w:rsidRPr="00463706" w:rsidRDefault="00463706" w:rsidP="00463706">
            <w:pPr>
              <w:spacing w:after="0" w:line="240" w:lineRule="auto"/>
              <w:jc w:val="right"/>
              <w:rPr>
                <w:rFonts w:ascii="Arial" w:eastAsia="Times New Roman" w:hAnsi="Arial" w:cs="Arial"/>
                <w:color w:val="000000"/>
                <w:sz w:val="20"/>
                <w:szCs w:val="20"/>
                <w:lang w:val="en-US"/>
              </w:rPr>
            </w:pPr>
            <w:r w:rsidRPr="00463706">
              <w:rPr>
                <w:rFonts w:ascii="Arial" w:eastAsia="Times New Roman" w:hAnsi="Arial" w:cs="Arial"/>
                <w:color w:val="000000"/>
                <w:sz w:val="20"/>
                <w:szCs w:val="20"/>
                <w:lang w:val="en-US"/>
              </w:rPr>
              <w:t>1,79</w:t>
            </w:r>
            <w:del w:id="20" w:author="Catalina Duarte" w:date="2019-10-16T17:25:00Z">
              <w:r w:rsidRPr="00463706" w:rsidDel="0037161C">
                <w:rPr>
                  <w:rFonts w:ascii="Arial" w:eastAsia="Times New Roman" w:hAnsi="Arial" w:cs="Arial"/>
                  <w:color w:val="000000"/>
                  <w:sz w:val="20"/>
                  <w:szCs w:val="20"/>
                  <w:lang w:val="en-US"/>
                </w:rPr>
                <w:delText>2</w:delText>
              </w:r>
            </w:del>
            <w:ins w:id="21" w:author="Catalina Duarte" w:date="2019-10-16T17:25:00Z">
              <w:r w:rsidR="0037161C">
                <w:rPr>
                  <w:rFonts w:ascii="Arial" w:eastAsia="Times New Roman" w:hAnsi="Arial" w:cs="Arial"/>
                  <w:color w:val="000000"/>
                  <w:sz w:val="20"/>
                  <w:szCs w:val="20"/>
                  <w:lang w:val="en-US"/>
                </w:rPr>
                <w:t>4</w:t>
              </w:r>
            </w:ins>
            <w:r w:rsidRPr="00463706">
              <w:rPr>
                <w:rFonts w:ascii="Arial" w:eastAsia="Times New Roman" w:hAnsi="Arial" w:cs="Arial"/>
                <w:color w:val="000000"/>
                <w:sz w:val="20"/>
                <w:szCs w:val="20"/>
                <w:lang w:val="en-US"/>
              </w:rPr>
              <w:t>,000</w:t>
            </w:r>
          </w:p>
        </w:tc>
      </w:tr>
      <w:tr w:rsidR="00463706" w:rsidRPr="00463706" w14:paraId="1C4214C5" w14:textId="77777777">
        <w:trPr>
          <w:divId w:val="2136017703"/>
          <w:trHeight w:val="300"/>
        </w:trPr>
        <w:tc>
          <w:tcPr>
            <w:tcW w:w="0" w:type="auto"/>
            <w:vMerge/>
            <w:tcBorders>
              <w:top w:val="nil"/>
              <w:left w:val="single" w:sz="4" w:space="0" w:color="505050"/>
              <w:bottom w:val="nil"/>
              <w:right w:val="nil"/>
            </w:tcBorders>
            <w:vAlign w:val="center"/>
            <w:hideMark/>
          </w:tcPr>
          <w:p w14:paraId="1F10CF12" w14:textId="77777777" w:rsidR="00463706" w:rsidRPr="00463706" w:rsidRDefault="00463706" w:rsidP="00463706">
            <w:pPr>
              <w:spacing w:after="0" w:line="240" w:lineRule="auto"/>
              <w:rPr>
                <w:rFonts w:ascii="Arial" w:eastAsia="Times New Roman" w:hAnsi="Arial" w:cs="Arial"/>
                <w:color w:val="000000"/>
                <w:sz w:val="20"/>
                <w:szCs w:val="20"/>
                <w:lang w:val="en-US"/>
              </w:rPr>
            </w:pPr>
          </w:p>
        </w:tc>
        <w:tc>
          <w:tcPr>
            <w:tcW w:w="4680" w:type="dxa"/>
            <w:tcBorders>
              <w:top w:val="nil"/>
              <w:left w:val="nil"/>
              <w:bottom w:val="single" w:sz="4" w:space="0" w:color="505050"/>
              <w:right w:val="single" w:sz="4" w:space="0" w:color="505050"/>
            </w:tcBorders>
            <w:shd w:val="clear" w:color="000000" w:fill="F2F2F2"/>
            <w:vAlign w:val="bottom"/>
            <w:hideMark/>
          </w:tcPr>
          <w:p w14:paraId="62E4A12E" w14:textId="77777777" w:rsidR="00463706" w:rsidRPr="00463706" w:rsidRDefault="00463706" w:rsidP="00463706">
            <w:pPr>
              <w:spacing w:after="0" w:line="240" w:lineRule="auto"/>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Sub-Total</w:t>
            </w:r>
          </w:p>
        </w:tc>
        <w:tc>
          <w:tcPr>
            <w:tcW w:w="1480" w:type="dxa"/>
            <w:tcBorders>
              <w:top w:val="nil"/>
              <w:left w:val="nil"/>
              <w:bottom w:val="single" w:sz="4" w:space="0" w:color="505050"/>
              <w:right w:val="single" w:sz="4" w:space="0" w:color="505050"/>
            </w:tcBorders>
            <w:shd w:val="clear" w:color="000000" w:fill="F2F2F2"/>
            <w:vAlign w:val="bottom"/>
            <w:hideMark/>
          </w:tcPr>
          <w:p w14:paraId="78085206" w14:textId="42E1B2B9"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46</w:t>
            </w:r>
            <w:del w:id="22" w:author="Catalina Duarte" w:date="2019-10-16T17:29:00Z">
              <w:r w:rsidRPr="00463706" w:rsidDel="00D0314F">
                <w:rPr>
                  <w:rFonts w:ascii="Arial" w:eastAsia="Times New Roman" w:hAnsi="Arial" w:cs="Arial"/>
                  <w:b/>
                  <w:bCs/>
                  <w:color w:val="000000"/>
                  <w:sz w:val="20"/>
                  <w:szCs w:val="20"/>
                  <w:lang w:val="en-US"/>
                </w:rPr>
                <w:delText>0</w:delText>
              </w:r>
            </w:del>
            <w:ins w:id="23" w:author="Catalina Duarte" w:date="2019-10-16T17:29:00Z">
              <w:r w:rsidR="00D0314F">
                <w:rPr>
                  <w:rFonts w:ascii="Arial" w:eastAsia="Times New Roman" w:hAnsi="Arial" w:cs="Arial"/>
                  <w:b/>
                  <w:bCs/>
                  <w:color w:val="000000"/>
                  <w:sz w:val="20"/>
                  <w:szCs w:val="20"/>
                  <w:lang w:val="en-US"/>
                </w:rPr>
                <w:t>2</w:t>
              </w:r>
            </w:ins>
            <w:r w:rsidRPr="00463706">
              <w:rPr>
                <w:rFonts w:ascii="Arial" w:eastAsia="Times New Roman" w:hAnsi="Arial" w:cs="Arial"/>
                <w:b/>
                <w:bCs/>
                <w:color w:val="000000"/>
                <w:sz w:val="20"/>
                <w:szCs w:val="20"/>
                <w:lang w:val="en-US"/>
              </w:rPr>
              <w:t>,000</w:t>
            </w:r>
          </w:p>
        </w:tc>
        <w:tc>
          <w:tcPr>
            <w:tcW w:w="1480" w:type="dxa"/>
            <w:tcBorders>
              <w:top w:val="nil"/>
              <w:left w:val="nil"/>
              <w:bottom w:val="single" w:sz="4" w:space="0" w:color="505050"/>
              <w:right w:val="single" w:sz="4" w:space="0" w:color="505050"/>
            </w:tcBorders>
            <w:shd w:val="clear" w:color="000000" w:fill="F2F2F2"/>
            <w:vAlign w:val="bottom"/>
            <w:hideMark/>
          </w:tcPr>
          <w:p w14:paraId="723FBB18" w14:textId="77777777"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728,000</w:t>
            </w:r>
          </w:p>
        </w:tc>
        <w:tc>
          <w:tcPr>
            <w:tcW w:w="1480" w:type="dxa"/>
            <w:tcBorders>
              <w:top w:val="nil"/>
              <w:left w:val="nil"/>
              <w:bottom w:val="single" w:sz="4" w:space="0" w:color="505050"/>
              <w:right w:val="single" w:sz="4" w:space="0" w:color="505050"/>
            </w:tcBorders>
            <w:shd w:val="clear" w:color="000000" w:fill="F2F2F2"/>
            <w:vAlign w:val="bottom"/>
            <w:hideMark/>
          </w:tcPr>
          <w:p w14:paraId="11F97EEF" w14:textId="77777777"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552,000</w:t>
            </w:r>
          </w:p>
        </w:tc>
        <w:tc>
          <w:tcPr>
            <w:tcW w:w="1300" w:type="dxa"/>
            <w:tcBorders>
              <w:top w:val="nil"/>
              <w:left w:val="nil"/>
              <w:bottom w:val="single" w:sz="4" w:space="0" w:color="505050"/>
              <w:right w:val="single" w:sz="4" w:space="0" w:color="505050"/>
            </w:tcBorders>
            <w:shd w:val="clear" w:color="000000" w:fill="F2F2F2"/>
            <w:vAlign w:val="bottom"/>
            <w:hideMark/>
          </w:tcPr>
          <w:p w14:paraId="2B874A00" w14:textId="6EBB985C"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480,000</w:t>
            </w:r>
          </w:p>
        </w:tc>
        <w:tc>
          <w:tcPr>
            <w:tcW w:w="1100" w:type="dxa"/>
            <w:tcBorders>
              <w:top w:val="nil"/>
              <w:left w:val="nil"/>
              <w:bottom w:val="single" w:sz="4" w:space="0" w:color="505050"/>
              <w:right w:val="single" w:sz="4" w:space="0" w:color="505050"/>
            </w:tcBorders>
            <w:shd w:val="clear" w:color="000000" w:fill="F2F2F2"/>
            <w:vAlign w:val="bottom"/>
            <w:hideMark/>
          </w:tcPr>
          <w:p w14:paraId="002EBE2B" w14:textId="51D12C42" w:rsidR="00463706" w:rsidRPr="00463706" w:rsidRDefault="00463706" w:rsidP="00463706">
            <w:pPr>
              <w:spacing w:after="0" w:line="240" w:lineRule="auto"/>
              <w:jc w:val="right"/>
              <w:rPr>
                <w:rFonts w:ascii="Arial" w:eastAsia="Times New Roman" w:hAnsi="Arial" w:cs="Arial"/>
                <w:b/>
                <w:bCs/>
                <w:color w:val="000000"/>
                <w:sz w:val="20"/>
                <w:szCs w:val="20"/>
                <w:lang w:val="en-US"/>
              </w:rPr>
            </w:pPr>
            <w:r w:rsidRPr="00463706">
              <w:rPr>
                <w:rFonts w:ascii="Arial" w:eastAsia="Times New Roman" w:hAnsi="Arial" w:cs="Arial"/>
                <w:b/>
                <w:bCs/>
                <w:color w:val="000000"/>
                <w:sz w:val="20"/>
                <w:szCs w:val="20"/>
                <w:lang w:val="en-US"/>
              </w:rPr>
              <w:t>2,22</w:t>
            </w:r>
            <w:del w:id="24" w:author="Catalina Duarte" w:date="2019-10-16T17:25:00Z">
              <w:r w:rsidRPr="00463706" w:rsidDel="0037161C">
                <w:rPr>
                  <w:rFonts w:ascii="Arial" w:eastAsia="Times New Roman" w:hAnsi="Arial" w:cs="Arial"/>
                  <w:b/>
                  <w:bCs/>
                  <w:color w:val="000000"/>
                  <w:sz w:val="20"/>
                  <w:szCs w:val="20"/>
                  <w:lang w:val="en-US"/>
                </w:rPr>
                <w:delText>0</w:delText>
              </w:r>
            </w:del>
            <w:ins w:id="25" w:author="Catalina Duarte" w:date="2019-10-16T17:25:00Z">
              <w:r w:rsidR="0037161C">
                <w:rPr>
                  <w:rFonts w:ascii="Arial" w:eastAsia="Times New Roman" w:hAnsi="Arial" w:cs="Arial"/>
                  <w:b/>
                  <w:bCs/>
                  <w:color w:val="000000"/>
                  <w:sz w:val="20"/>
                  <w:szCs w:val="20"/>
                  <w:lang w:val="en-US"/>
                </w:rPr>
                <w:t>2</w:t>
              </w:r>
            </w:ins>
            <w:r w:rsidRPr="00463706">
              <w:rPr>
                <w:rFonts w:ascii="Arial" w:eastAsia="Times New Roman" w:hAnsi="Arial" w:cs="Arial"/>
                <w:b/>
                <w:bCs/>
                <w:color w:val="000000"/>
                <w:sz w:val="20"/>
                <w:szCs w:val="20"/>
                <w:lang w:val="en-US"/>
              </w:rPr>
              <w:t>,000</w:t>
            </w:r>
          </w:p>
        </w:tc>
      </w:tr>
      <w:tr w:rsidR="00463706" w:rsidRPr="00463706" w14:paraId="016EE542" w14:textId="77777777">
        <w:trPr>
          <w:divId w:val="2136017703"/>
          <w:trHeight w:val="300"/>
        </w:trPr>
        <w:tc>
          <w:tcPr>
            <w:tcW w:w="2320" w:type="dxa"/>
            <w:tcBorders>
              <w:top w:val="nil"/>
              <w:left w:val="single" w:sz="4" w:space="0" w:color="505050"/>
              <w:bottom w:val="single" w:sz="4" w:space="0" w:color="505050"/>
              <w:right w:val="nil"/>
            </w:tcBorders>
            <w:shd w:val="clear" w:color="000000" w:fill="595959"/>
            <w:vAlign w:val="bottom"/>
            <w:hideMark/>
          </w:tcPr>
          <w:p w14:paraId="2E23964C" w14:textId="77777777" w:rsidR="00463706" w:rsidRPr="00463706" w:rsidRDefault="00463706" w:rsidP="00463706">
            <w:pPr>
              <w:spacing w:after="0" w:line="240" w:lineRule="auto"/>
              <w:rPr>
                <w:rFonts w:ascii="Arial" w:eastAsia="Times New Roman" w:hAnsi="Arial" w:cs="Arial"/>
                <w:b/>
                <w:bCs/>
                <w:color w:val="FFFFFF"/>
                <w:sz w:val="20"/>
                <w:szCs w:val="20"/>
                <w:lang w:val="en-US"/>
              </w:rPr>
            </w:pPr>
            <w:r w:rsidRPr="00463706">
              <w:rPr>
                <w:rFonts w:ascii="Arial" w:eastAsia="Times New Roman" w:hAnsi="Arial" w:cs="Arial"/>
                <w:b/>
                <w:bCs/>
                <w:color w:val="FFFFFF"/>
                <w:sz w:val="20"/>
                <w:szCs w:val="20"/>
                <w:lang w:val="en-US"/>
              </w:rPr>
              <w:t>TOTAL (</w:t>
            </w:r>
            <w:proofErr w:type="spellStart"/>
            <w:r w:rsidRPr="00463706">
              <w:rPr>
                <w:rFonts w:ascii="Arial" w:eastAsia="Times New Roman" w:hAnsi="Arial" w:cs="Arial"/>
                <w:b/>
                <w:bCs/>
                <w:color w:val="FFFFFF"/>
                <w:sz w:val="20"/>
                <w:szCs w:val="20"/>
                <w:lang w:val="en-US"/>
              </w:rPr>
              <w:t>Dólares</w:t>
            </w:r>
            <w:proofErr w:type="spellEnd"/>
            <w:r w:rsidRPr="00463706">
              <w:rPr>
                <w:rFonts w:ascii="Arial" w:eastAsia="Times New Roman" w:hAnsi="Arial" w:cs="Arial"/>
                <w:b/>
                <w:bCs/>
                <w:color w:val="FFFFFF"/>
                <w:sz w:val="20"/>
                <w:szCs w:val="20"/>
                <w:lang w:val="en-US"/>
              </w:rPr>
              <w:t xml:space="preserve"> US)</w:t>
            </w:r>
          </w:p>
        </w:tc>
        <w:tc>
          <w:tcPr>
            <w:tcW w:w="4680" w:type="dxa"/>
            <w:tcBorders>
              <w:top w:val="nil"/>
              <w:left w:val="nil"/>
              <w:bottom w:val="single" w:sz="4" w:space="0" w:color="505050"/>
              <w:right w:val="single" w:sz="4" w:space="0" w:color="505050"/>
            </w:tcBorders>
            <w:shd w:val="clear" w:color="000000" w:fill="595959"/>
            <w:vAlign w:val="bottom"/>
            <w:hideMark/>
          </w:tcPr>
          <w:p w14:paraId="2649A379" w14:textId="77777777" w:rsidR="00463706" w:rsidRPr="00463706" w:rsidRDefault="00463706" w:rsidP="00463706">
            <w:pPr>
              <w:spacing w:after="0" w:line="240" w:lineRule="auto"/>
              <w:rPr>
                <w:rFonts w:ascii="Arial" w:eastAsia="Times New Roman" w:hAnsi="Arial" w:cs="Arial"/>
                <w:b/>
                <w:bCs/>
                <w:color w:val="FFFFFF"/>
                <w:sz w:val="20"/>
                <w:szCs w:val="20"/>
                <w:lang w:val="en-US"/>
              </w:rPr>
            </w:pPr>
          </w:p>
        </w:tc>
        <w:tc>
          <w:tcPr>
            <w:tcW w:w="1480" w:type="dxa"/>
            <w:tcBorders>
              <w:top w:val="nil"/>
              <w:left w:val="nil"/>
              <w:bottom w:val="single" w:sz="4" w:space="0" w:color="505050"/>
              <w:right w:val="single" w:sz="4" w:space="0" w:color="505050"/>
            </w:tcBorders>
            <w:shd w:val="clear" w:color="000000" w:fill="595959"/>
            <w:vAlign w:val="bottom"/>
            <w:hideMark/>
          </w:tcPr>
          <w:p w14:paraId="721125D5" w14:textId="19BF958B" w:rsidR="00463706" w:rsidRPr="00463706" w:rsidRDefault="00463706" w:rsidP="00463706">
            <w:pPr>
              <w:spacing w:after="0" w:line="240" w:lineRule="auto"/>
              <w:jc w:val="right"/>
              <w:rPr>
                <w:rFonts w:ascii="Arial" w:eastAsia="Times New Roman" w:hAnsi="Arial" w:cs="Arial"/>
                <w:b/>
                <w:bCs/>
                <w:color w:val="FFFFFF"/>
                <w:sz w:val="20"/>
                <w:szCs w:val="20"/>
                <w:lang w:val="en-US"/>
              </w:rPr>
            </w:pPr>
            <w:r w:rsidRPr="00463706">
              <w:rPr>
                <w:rFonts w:ascii="Arial" w:eastAsia="Times New Roman" w:hAnsi="Arial" w:cs="Arial"/>
                <w:b/>
                <w:bCs/>
                <w:color w:val="FFFFFF"/>
                <w:sz w:val="20"/>
                <w:szCs w:val="20"/>
                <w:lang w:val="en-US"/>
              </w:rPr>
              <w:t>13,44</w:t>
            </w:r>
            <w:ins w:id="26" w:author="Catalina Duarte" w:date="2019-10-16T17:30:00Z">
              <w:r w:rsidR="002C6136">
                <w:rPr>
                  <w:rFonts w:ascii="Arial" w:eastAsia="Times New Roman" w:hAnsi="Arial" w:cs="Arial"/>
                  <w:b/>
                  <w:bCs/>
                  <w:color w:val="FFFFFF"/>
                  <w:sz w:val="20"/>
                  <w:szCs w:val="20"/>
                  <w:lang w:val="en-US"/>
                </w:rPr>
                <w:t>3</w:t>
              </w:r>
            </w:ins>
            <w:del w:id="27" w:author="Catalina Duarte" w:date="2019-10-16T17:30:00Z">
              <w:r w:rsidRPr="00463706" w:rsidDel="002C6136">
                <w:rPr>
                  <w:rFonts w:ascii="Arial" w:eastAsia="Times New Roman" w:hAnsi="Arial" w:cs="Arial"/>
                  <w:b/>
                  <w:bCs/>
                  <w:color w:val="FFFFFF"/>
                  <w:sz w:val="20"/>
                  <w:szCs w:val="20"/>
                  <w:lang w:val="en-US"/>
                </w:rPr>
                <w:delText>2</w:delText>
              </w:r>
            </w:del>
            <w:r w:rsidRPr="00463706">
              <w:rPr>
                <w:rFonts w:ascii="Arial" w:eastAsia="Times New Roman" w:hAnsi="Arial" w:cs="Arial"/>
                <w:b/>
                <w:bCs/>
                <w:color w:val="FFFFFF"/>
                <w:sz w:val="20"/>
                <w:szCs w:val="20"/>
                <w:lang w:val="en-US"/>
              </w:rPr>
              <w:t>,000</w:t>
            </w:r>
          </w:p>
        </w:tc>
        <w:tc>
          <w:tcPr>
            <w:tcW w:w="1480" w:type="dxa"/>
            <w:tcBorders>
              <w:top w:val="nil"/>
              <w:left w:val="nil"/>
              <w:bottom w:val="single" w:sz="4" w:space="0" w:color="505050"/>
              <w:right w:val="single" w:sz="4" w:space="0" w:color="505050"/>
            </w:tcBorders>
            <w:shd w:val="clear" w:color="000000" w:fill="595959"/>
            <w:vAlign w:val="bottom"/>
            <w:hideMark/>
          </w:tcPr>
          <w:p w14:paraId="16E54428" w14:textId="77777777" w:rsidR="00463706" w:rsidRPr="00463706" w:rsidRDefault="00463706" w:rsidP="00463706">
            <w:pPr>
              <w:spacing w:after="0" w:line="240" w:lineRule="auto"/>
              <w:jc w:val="right"/>
              <w:rPr>
                <w:rFonts w:ascii="Arial" w:eastAsia="Times New Roman" w:hAnsi="Arial" w:cs="Arial"/>
                <w:b/>
                <w:bCs/>
                <w:color w:val="FFFFFF"/>
                <w:sz w:val="20"/>
                <w:szCs w:val="20"/>
                <w:lang w:val="en-US"/>
              </w:rPr>
            </w:pPr>
            <w:r w:rsidRPr="00463706">
              <w:rPr>
                <w:rFonts w:ascii="Arial" w:eastAsia="Times New Roman" w:hAnsi="Arial" w:cs="Arial"/>
                <w:b/>
                <w:bCs/>
                <w:color w:val="FFFFFF"/>
                <w:sz w:val="20"/>
                <w:szCs w:val="20"/>
                <w:lang w:val="en-US"/>
              </w:rPr>
              <w:t>18,048,000</w:t>
            </w:r>
          </w:p>
        </w:tc>
        <w:tc>
          <w:tcPr>
            <w:tcW w:w="1480" w:type="dxa"/>
            <w:tcBorders>
              <w:top w:val="nil"/>
              <w:left w:val="nil"/>
              <w:bottom w:val="single" w:sz="4" w:space="0" w:color="505050"/>
              <w:right w:val="single" w:sz="4" w:space="0" w:color="505050"/>
            </w:tcBorders>
            <w:shd w:val="clear" w:color="000000" w:fill="595959"/>
            <w:vAlign w:val="bottom"/>
            <w:hideMark/>
          </w:tcPr>
          <w:p w14:paraId="74747C08" w14:textId="77777777" w:rsidR="00463706" w:rsidRPr="00463706" w:rsidRDefault="00463706" w:rsidP="00463706">
            <w:pPr>
              <w:spacing w:after="0" w:line="240" w:lineRule="auto"/>
              <w:jc w:val="right"/>
              <w:rPr>
                <w:rFonts w:ascii="Arial" w:eastAsia="Times New Roman" w:hAnsi="Arial" w:cs="Arial"/>
                <w:b/>
                <w:bCs/>
                <w:color w:val="FFFFFF"/>
                <w:sz w:val="20"/>
                <w:szCs w:val="20"/>
                <w:lang w:val="en-US"/>
              </w:rPr>
            </w:pPr>
            <w:r w:rsidRPr="00463706">
              <w:rPr>
                <w:rFonts w:ascii="Arial" w:eastAsia="Times New Roman" w:hAnsi="Arial" w:cs="Arial"/>
                <w:b/>
                <w:bCs/>
                <w:color w:val="FFFFFF"/>
                <w:sz w:val="20"/>
                <w:szCs w:val="20"/>
                <w:lang w:val="en-US"/>
              </w:rPr>
              <w:t>17,419,000</w:t>
            </w:r>
          </w:p>
        </w:tc>
        <w:tc>
          <w:tcPr>
            <w:tcW w:w="1300" w:type="dxa"/>
            <w:tcBorders>
              <w:top w:val="nil"/>
              <w:left w:val="nil"/>
              <w:bottom w:val="single" w:sz="4" w:space="0" w:color="505050"/>
              <w:right w:val="single" w:sz="4" w:space="0" w:color="505050"/>
            </w:tcBorders>
            <w:shd w:val="clear" w:color="000000" w:fill="595959"/>
            <w:vAlign w:val="bottom"/>
            <w:hideMark/>
          </w:tcPr>
          <w:p w14:paraId="33C74661" w14:textId="65D8AEE4" w:rsidR="00463706" w:rsidRPr="00463706" w:rsidRDefault="00463706" w:rsidP="00463706">
            <w:pPr>
              <w:spacing w:after="0" w:line="240" w:lineRule="auto"/>
              <w:jc w:val="right"/>
              <w:rPr>
                <w:rFonts w:ascii="Arial" w:eastAsia="Times New Roman" w:hAnsi="Arial" w:cs="Arial"/>
                <w:b/>
                <w:bCs/>
                <w:color w:val="FFFFFF"/>
                <w:sz w:val="20"/>
                <w:szCs w:val="20"/>
                <w:lang w:val="en-US"/>
              </w:rPr>
            </w:pPr>
            <w:r w:rsidRPr="00463706">
              <w:rPr>
                <w:rFonts w:ascii="Arial" w:eastAsia="Times New Roman" w:hAnsi="Arial" w:cs="Arial"/>
                <w:b/>
                <w:bCs/>
                <w:color w:val="FFFFFF"/>
                <w:sz w:val="20"/>
                <w:szCs w:val="20"/>
                <w:lang w:val="en-US"/>
              </w:rPr>
              <w:t>11,09</w:t>
            </w:r>
            <w:ins w:id="28" w:author="Catalina Duarte" w:date="2019-10-16T17:30:00Z">
              <w:r w:rsidR="002C6136">
                <w:rPr>
                  <w:rFonts w:ascii="Arial" w:eastAsia="Times New Roman" w:hAnsi="Arial" w:cs="Arial"/>
                  <w:b/>
                  <w:bCs/>
                  <w:color w:val="FFFFFF"/>
                  <w:sz w:val="20"/>
                  <w:szCs w:val="20"/>
                  <w:lang w:val="en-US"/>
                </w:rPr>
                <w:t>0</w:t>
              </w:r>
            </w:ins>
            <w:bookmarkStart w:id="29" w:name="_GoBack"/>
            <w:bookmarkEnd w:id="29"/>
            <w:del w:id="30" w:author="Catalina Duarte" w:date="2019-10-16T17:30:00Z">
              <w:r w:rsidRPr="00463706" w:rsidDel="002C6136">
                <w:rPr>
                  <w:rFonts w:ascii="Arial" w:eastAsia="Times New Roman" w:hAnsi="Arial" w:cs="Arial"/>
                  <w:b/>
                  <w:bCs/>
                  <w:color w:val="FFFFFF"/>
                  <w:sz w:val="20"/>
                  <w:szCs w:val="20"/>
                  <w:lang w:val="en-US"/>
                </w:rPr>
                <w:delText>1</w:delText>
              </w:r>
            </w:del>
            <w:r w:rsidRPr="00463706">
              <w:rPr>
                <w:rFonts w:ascii="Arial" w:eastAsia="Times New Roman" w:hAnsi="Arial" w:cs="Arial"/>
                <w:b/>
                <w:bCs/>
                <w:color w:val="FFFFFF"/>
                <w:sz w:val="20"/>
                <w:szCs w:val="20"/>
                <w:lang w:val="en-US"/>
              </w:rPr>
              <w:t>,000</w:t>
            </w:r>
          </w:p>
        </w:tc>
        <w:tc>
          <w:tcPr>
            <w:tcW w:w="1100" w:type="dxa"/>
            <w:tcBorders>
              <w:top w:val="nil"/>
              <w:left w:val="nil"/>
              <w:bottom w:val="single" w:sz="4" w:space="0" w:color="505050"/>
              <w:right w:val="single" w:sz="4" w:space="0" w:color="505050"/>
            </w:tcBorders>
            <w:shd w:val="clear" w:color="000000" w:fill="595959"/>
            <w:vAlign w:val="bottom"/>
            <w:hideMark/>
          </w:tcPr>
          <w:p w14:paraId="7EE3BA4C" w14:textId="77777777" w:rsidR="00463706" w:rsidRPr="00463706" w:rsidRDefault="00463706" w:rsidP="00463706">
            <w:pPr>
              <w:spacing w:after="0" w:line="240" w:lineRule="auto"/>
              <w:jc w:val="right"/>
              <w:rPr>
                <w:rFonts w:ascii="Arial" w:eastAsia="Times New Roman" w:hAnsi="Arial" w:cs="Arial"/>
                <w:b/>
                <w:bCs/>
                <w:color w:val="FFFFFF"/>
                <w:sz w:val="20"/>
                <w:szCs w:val="20"/>
                <w:lang w:val="en-US"/>
              </w:rPr>
            </w:pPr>
            <w:r w:rsidRPr="00463706">
              <w:rPr>
                <w:rFonts w:ascii="Arial" w:eastAsia="Times New Roman" w:hAnsi="Arial" w:cs="Arial"/>
                <w:b/>
                <w:bCs/>
                <w:color w:val="FFFFFF"/>
                <w:sz w:val="20"/>
                <w:szCs w:val="20"/>
                <w:lang w:val="en-US"/>
              </w:rPr>
              <w:t>60,000,000</w:t>
            </w:r>
          </w:p>
        </w:tc>
      </w:tr>
    </w:tbl>
    <w:p w14:paraId="48C8A227" w14:textId="6B7E2B22" w:rsidR="00BC0BCA" w:rsidRDefault="00BC0BCA" w:rsidP="00BC0BCA">
      <w:pPr>
        <w:spacing w:afterLines="120" w:after="288" w:line="240" w:lineRule="auto"/>
        <w:jc w:val="center"/>
        <w:rPr>
          <w:rFonts w:ascii="Arial" w:hAnsi="Arial" w:cs="Arial"/>
          <w:b/>
          <w:bCs/>
          <w:lang w:val="es-ES_tradnl"/>
        </w:rPr>
      </w:pPr>
    </w:p>
    <w:p w14:paraId="62499D84" w14:textId="3D2CB13D" w:rsidR="00463706" w:rsidRDefault="00463706" w:rsidP="00BC0BCA">
      <w:pPr>
        <w:spacing w:afterLines="120" w:after="288" w:line="240" w:lineRule="auto"/>
        <w:jc w:val="center"/>
        <w:rPr>
          <w:rFonts w:ascii="Arial" w:hAnsi="Arial" w:cs="Arial"/>
          <w:b/>
          <w:bCs/>
          <w:lang w:val="es-ES_tradnl"/>
        </w:rPr>
      </w:pPr>
    </w:p>
    <w:p w14:paraId="7698344B" w14:textId="481B17DB" w:rsidR="00463706" w:rsidRDefault="00463706" w:rsidP="00BC0BCA">
      <w:pPr>
        <w:spacing w:afterLines="120" w:after="288" w:line="240" w:lineRule="auto"/>
        <w:jc w:val="center"/>
        <w:rPr>
          <w:rFonts w:ascii="Arial" w:hAnsi="Arial" w:cs="Arial"/>
          <w:b/>
          <w:bCs/>
          <w:lang w:val="es-ES_tradnl"/>
        </w:rPr>
      </w:pPr>
    </w:p>
    <w:p w14:paraId="526F1B14" w14:textId="77777777" w:rsidR="00463706" w:rsidRDefault="00463706" w:rsidP="00BC0BCA">
      <w:pPr>
        <w:spacing w:afterLines="120" w:after="288" w:line="240" w:lineRule="auto"/>
        <w:jc w:val="center"/>
        <w:rPr>
          <w:rFonts w:ascii="Arial" w:hAnsi="Arial" w:cs="Arial"/>
          <w:b/>
          <w:bCs/>
          <w:lang w:val="es-ES_tradnl"/>
        </w:rPr>
      </w:pPr>
    </w:p>
    <w:p w14:paraId="6BB28BE3" w14:textId="2DA7AF07" w:rsidR="003B5BFA" w:rsidRPr="00023D96" w:rsidRDefault="00BC0BCA" w:rsidP="00023D96">
      <w:pPr>
        <w:spacing w:afterLines="120" w:after="288" w:line="240" w:lineRule="auto"/>
        <w:jc w:val="center"/>
        <w:rPr>
          <w:rFonts w:ascii="Arial" w:hAnsi="Arial" w:cs="Arial"/>
          <w:b/>
          <w:bCs/>
          <w:lang w:val="es-ES_tradnl"/>
        </w:rPr>
      </w:pPr>
      <w:r>
        <w:rPr>
          <w:rFonts w:ascii="Arial" w:hAnsi="Arial" w:cs="Arial"/>
          <w:b/>
          <w:bCs/>
          <w:lang w:val="es-ES_tradnl"/>
        </w:rPr>
        <w:t>TABLA DE COSTOS POR PRODUCTO Y POR AÑO</w:t>
      </w:r>
    </w:p>
    <w:tbl>
      <w:tblPr>
        <w:tblW w:w="12408" w:type="dxa"/>
        <w:jc w:val="center"/>
        <w:tblCellMar>
          <w:left w:w="70" w:type="dxa"/>
          <w:right w:w="70" w:type="dxa"/>
        </w:tblCellMar>
        <w:tblLook w:val="04A0" w:firstRow="1" w:lastRow="0" w:firstColumn="1" w:lastColumn="0" w:noHBand="0" w:noVBand="1"/>
      </w:tblPr>
      <w:tblGrid>
        <w:gridCol w:w="5137"/>
        <w:gridCol w:w="1870"/>
        <w:gridCol w:w="1391"/>
        <w:gridCol w:w="1391"/>
        <w:gridCol w:w="1391"/>
        <w:gridCol w:w="1228"/>
      </w:tblGrid>
      <w:tr w:rsidR="00023D96" w:rsidRPr="00705DE4" w14:paraId="1B297D8C" w14:textId="77777777" w:rsidTr="00005A78">
        <w:trPr>
          <w:trHeight w:val="250"/>
          <w:tblHeader/>
          <w:jc w:val="center"/>
        </w:trPr>
        <w:tc>
          <w:tcPr>
            <w:tcW w:w="5137" w:type="dxa"/>
            <w:vMerge w:val="restart"/>
            <w:tcBorders>
              <w:top w:val="single" w:sz="4" w:space="0" w:color="505050"/>
              <w:left w:val="single" w:sz="4" w:space="0" w:color="505050"/>
              <w:bottom w:val="single" w:sz="4" w:space="0" w:color="505050"/>
              <w:right w:val="single" w:sz="4" w:space="0" w:color="505050"/>
            </w:tcBorders>
            <w:shd w:val="clear" w:color="000000" w:fill="E6E6E6"/>
            <w:vAlign w:val="center"/>
            <w:hideMark/>
          </w:tcPr>
          <w:p w14:paraId="1901F5E8" w14:textId="77777777" w:rsidR="00023D96" w:rsidRPr="00705DE4" w:rsidRDefault="00023D96" w:rsidP="00005A78">
            <w:pPr>
              <w:spacing w:after="0" w:line="240" w:lineRule="auto"/>
              <w:rPr>
                <w:rFonts w:ascii="Calibri" w:eastAsia="Times New Roman" w:hAnsi="Calibri" w:cs="Calibri"/>
                <w:b/>
                <w:bCs/>
                <w:color w:val="000000"/>
                <w:sz w:val="20"/>
                <w:szCs w:val="20"/>
                <w:lang w:eastAsia="es-CO"/>
              </w:rPr>
            </w:pPr>
            <w:r w:rsidRPr="00705DE4">
              <w:rPr>
                <w:rFonts w:ascii="Calibri" w:eastAsia="Times New Roman" w:hAnsi="Calibri" w:cs="Calibri"/>
                <w:b/>
                <w:bCs/>
                <w:color w:val="000000"/>
                <w:sz w:val="20"/>
                <w:szCs w:val="20"/>
                <w:lang w:eastAsia="es-CO"/>
              </w:rPr>
              <w:t>Productos</w:t>
            </w:r>
          </w:p>
        </w:tc>
        <w:tc>
          <w:tcPr>
            <w:tcW w:w="6043" w:type="dxa"/>
            <w:gridSpan w:val="4"/>
            <w:tcBorders>
              <w:top w:val="single" w:sz="4" w:space="0" w:color="505050"/>
              <w:left w:val="nil"/>
              <w:bottom w:val="single" w:sz="4" w:space="0" w:color="505050"/>
              <w:right w:val="single" w:sz="4" w:space="0" w:color="505050"/>
            </w:tcBorders>
            <w:shd w:val="clear" w:color="000000" w:fill="E6E6E6"/>
            <w:vAlign w:val="bottom"/>
            <w:hideMark/>
          </w:tcPr>
          <w:p w14:paraId="7B438797" w14:textId="77777777" w:rsidR="00023D96" w:rsidRPr="00705DE4" w:rsidRDefault="00023D96" w:rsidP="00005A78">
            <w:pPr>
              <w:spacing w:after="0" w:line="240" w:lineRule="auto"/>
              <w:jc w:val="center"/>
              <w:rPr>
                <w:rFonts w:ascii="Calibri" w:eastAsia="Times New Roman" w:hAnsi="Calibri" w:cs="Calibri"/>
                <w:b/>
                <w:bCs/>
                <w:color w:val="000000"/>
                <w:sz w:val="20"/>
                <w:szCs w:val="20"/>
                <w:lang w:eastAsia="es-CO"/>
              </w:rPr>
            </w:pPr>
            <w:r w:rsidRPr="00705DE4">
              <w:rPr>
                <w:rFonts w:ascii="Calibri" w:eastAsia="Times New Roman" w:hAnsi="Calibri" w:cs="Calibri"/>
                <w:b/>
                <w:bCs/>
                <w:color w:val="000000"/>
                <w:sz w:val="20"/>
                <w:szCs w:val="20"/>
                <w:lang w:eastAsia="es-CO"/>
              </w:rPr>
              <w:t>Costos Estimados (US$)</w:t>
            </w:r>
          </w:p>
        </w:tc>
        <w:tc>
          <w:tcPr>
            <w:tcW w:w="1228" w:type="dxa"/>
            <w:vMerge w:val="restart"/>
            <w:tcBorders>
              <w:top w:val="single" w:sz="4" w:space="0" w:color="505050"/>
              <w:left w:val="single" w:sz="4" w:space="0" w:color="505050"/>
              <w:bottom w:val="single" w:sz="4" w:space="0" w:color="505050"/>
              <w:right w:val="single" w:sz="4" w:space="0" w:color="505050"/>
            </w:tcBorders>
            <w:shd w:val="clear" w:color="000000" w:fill="E6E6E6"/>
            <w:vAlign w:val="center"/>
            <w:hideMark/>
          </w:tcPr>
          <w:p w14:paraId="68B5A28A"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Costo Total (US$)</w:t>
            </w:r>
          </w:p>
        </w:tc>
      </w:tr>
      <w:tr w:rsidR="00023D96" w:rsidRPr="00705DE4" w14:paraId="1D99A189" w14:textId="77777777" w:rsidTr="00005A78">
        <w:trPr>
          <w:trHeight w:val="250"/>
          <w:tblHeader/>
          <w:jc w:val="center"/>
        </w:trPr>
        <w:tc>
          <w:tcPr>
            <w:tcW w:w="5137" w:type="dxa"/>
            <w:vMerge/>
            <w:tcBorders>
              <w:top w:val="single" w:sz="4" w:space="0" w:color="505050"/>
              <w:left w:val="single" w:sz="4" w:space="0" w:color="505050"/>
              <w:bottom w:val="single" w:sz="4" w:space="0" w:color="505050"/>
              <w:right w:val="single" w:sz="4" w:space="0" w:color="505050"/>
            </w:tcBorders>
            <w:vAlign w:val="center"/>
            <w:hideMark/>
          </w:tcPr>
          <w:p w14:paraId="21C22F8A" w14:textId="77777777" w:rsidR="00023D96" w:rsidRPr="00705DE4" w:rsidRDefault="00023D96" w:rsidP="00005A78">
            <w:pPr>
              <w:spacing w:after="0" w:line="240" w:lineRule="auto"/>
              <w:rPr>
                <w:rFonts w:ascii="Calibri" w:eastAsia="Times New Roman" w:hAnsi="Calibri" w:cs="Calibri"/>
                <w:b/>
                <w:bCs/>
                <w:color w:val="000000"/>
                <w:sz w:val="20"/>
                <w:szCs w:val="20"/>
                <w:lang w:eastAsia="es-CO"/>
              </w:rPr>
            </w:pPr>
          </w:p>
        </w:tc>
        <w:tc>
          <w:tcPr>
            <w:tcW w:w="1870" w:type="dxa"/>
            <w:tcBorders>
              <w:top w:val="nil"/>
              <w:left w:val="nil"/>
              <w:bottom w:val="single" w:sz="4" w:space="0" w:color="505050"/>
              <w:right w:val="single" w:sz="4" w:space="0" w:color="505050"/>
            </w:tcBorders>
            <w:shd w:val="clear" w:color="000000" w:fill="E6E6E6"/>
            <w:vAlign w:val="bottom"/>
            <w:hideMark/>
          </w:tcPr>
          <w:p w14:paraId="31A68625" w14:textId="77777777" w:rsidR="00023D96" w:rsidRPr="00705DE4" w:rsidRDefault="00023D96" w:rsidP="00005A78">
            <w:pPr>
              <w:spacing w:after="0" w:line="240" w:lineRule="auto"/>
              <w:jc w:val="center"/>
              <w:rPr>
                <w:rFonts w:ascii="Calibri" w:eastAsia="Times New Roman" w:hAnsi="Calibri" w:cs="Calibri"/>
                <w:b/>
                <w:bCs/>
                <w:color w:val="000000"/>
                <w:sz w:val="20"/>
                <w:szCs w:val="20"/>
                <w:lang w:eastAsia="es-CO"/>
              </w:rPr>
            </w:pPr>
            <w:r w:rsidRPr="00705DE4">
              <w:rPr>
                <w:rFonts w:ascii="Calibri" w:eastAsia="Times New Roman" w:hAnsi="Calibri" w:cs="Calibri"/>
                <w:b/>
                <w:bCs/>
                <w:color w:val="000000"/>
                <w:sz w:val="20"/>
                <w:szCs w:val="20"/>
                <w:lang w:eastAsia="es-CO"/>
              </w:rPr>
              <w:t>2020</w:t>
            </w:r>
          </w:p>
        </w:tc>
        <w:tc>
          <w:tcPr>
            <w:tcW w:w="1391" w:type="dxa"/>
            <w:tcBorders>
              <w:top w:val="nil"/>
              <w:left w:val="nil"/>
              <w:bottom w:val="single" w:sz="4" w:space="0" w:color="505050"/>
              <w:right w:val="single" w:sz="4" w:space="0" w:color="505050"/>
            </w:tcBorders>
            <w:shd w:val="clear" w:color="000000" w:fill="E6E6E6"/>
            <w:vAlign w:val="bottom"/>
            <w:hideMark/>
          </w:tcPr>
          <w:p w14:paraId="5C74F814" w14:textId="77777777" w:rsidR="00023D96" w:rsidRPr="00705DE4" w:rsidRDefault="00023D96" w:rsidP="00005A78">
            <w:pPr>
              <w:spacing w:after="0" w:line="240" w:lineRule="auto"/>
              <w:jc w:val="center"/>
              <w:rPr>
                <w:rFonts w:ascii="Calibri" w:eastAsia="Times New Roman" w:hAnsi="Calibri" w:cs="Calibri"/>
                <w:b/>
                <w:bCs/>
                <w:color w:val="000000"/>
                <w:sz w:val="20"/>
                <w:szCs w:val="20"/>
                <w:lang w:eastAsia="es-CO"/>
              </w:rPr>
            </w:pPr>
            <w:r w:rsidRPr="00705DE4">
              <w:rPr>
                <w:rFonts w:ascii="Calibri" w:eastAsia="Times New Roman" w:hAnsi="Calibri" w:cs="Calibri"/>
                <w:b/>
                <w:bCs/>
                <w:color w:val="000000"/>
                <w:sz w:val="20"/>
                <w:szCs w:val="20"/>
                <w:lang w:eastAsia="es-CO"/>
              </w:rPr>
              <w:t>2021</w:t>
            </w:r>
          </w:p>
        </w:tc>
        <w:tc>
          <w:tcPr>
            <w:tcW w:w="1391" w:type="dxa"/>
            <w:tcBorders>
              <w:top w:val="nil"/>
              <w:left w:val="nil"/>
              <w:bottom w:val="single" w:sz="4" w:space="0" w:color="505050"/>
              <w:right w:val="single" w:sz="4" w:space="0" w:color="505050"/>
            </w:tcBorders>
            <w:shd w:val="clear" w:color="000000" w:fill="E6E6E6"/>
            <w:vAlign w:val="bottom"/>
            <w:hideMark/>
          </w:tcPr>
          <w:p w14:paraId="0E5E11C7" w14:textId="77777777" w:rsidR="00023D96" w:rsidRPr="00705DE4" w:rsidRDefault="00023D96" w:rsidP="00005A78">
            <w:pPr>
              <w:spacing w:after="0" w:line="240" w:lineRule="auto"/>
              <w:jc w:val="center"/>
              <w:rPr>
                <w:rFonts w:ascii="Calibri" w:eastAsia="Times New Roman" w:hAnsi="Calibri" w:cs="Calibri"/>
                <w:b/>
                <w:bCs/>
                <w:color w:val="000000"/>
                <w:sz w:val="20"/>
                <w:szCs w:val="20"/>
                <w:lang w:eastAsia="es-CO"/>
              </w:rPr>
            </w:pPr>
            <w:r w:rsidRPr="00705DE4">
              <w:rPr>
                <w:rFonts w:ascii="Calibri" w:eastAsia="Times New Roman" w:hAnsi="Calibri" w:cs="Calibri"/>
                <w:b/>
                <w:bCs/>
                <w:color w:val="000000"/>
                <w:sz w:val="20"/>
                <w:szCs w:val="20"/>
                <w:lang w:eastAsia="es-CO"/>
              </w:rPr>
              <w:t>2022</w:t>
            </w:r>
          </w:p>
        </w:tc>
        <w:tc>
          <w:tcPr>
            <w:tcW w:w="1391" w:type="dxa"/>
            <w:tcBorders>
              <w:top w:val="nil"/>
              <w:left w:val="nil"/>
              <w:bottom w:val="single" w:sz="4" w:space="0" w:color="505050"/>
              <w:right w:val="single" w:sz="4" w:space="0" w:color="505050"/>
            </w:tcBorders>
            <w:shd w:val="clear" w:color="000000" w:fill="E6E6E6"/>
            <w:vAlign w:val="bottom"/>
            <w:hideMark/>
          </w:tcPr>
          <w:p w14:paraId="49DCB218" w14:textId="77777777" w:rsidR="00023D96" w:rsidRPr="00705DE4" w:rsidRDefault="00023D96" w:rsidP="00005A78">
            <w:pPr>
              <w:spacing w:after="0" w:line="240" w:lineRule="auto"/>
              <w:jc w:val="center"/>
              <w:rPr>
                <w:rFonts w:ascii="Calibri" w:eastAsia="Times New Roman" w:hAnsi="Calibri" w:cs="Calibri"/>
                <w:b/>
                <w:bCs/>
                <w:color w:val="000000"/>
                <w:sz w:val="20"/>
                <w:szCs w:val="20"/>
                <w:lang w:eastAsia="es-CO"/>
              </w:rPr>
            </w:pPr>
            <w:r w:rsidRPr="00705DE4">
              <w:rPr>
                <w:rFonts w:ascii="Calibri" w:eastAsia="Times New Roman" w:hAnsi="Calibri" w:cs="Calibri"/>
                <w:b/>
                <w:bCs/>
                <w:color w:val="000000"/>
                <w:sz w:val="20"/>
                <w:szCs w:val="20"/>
                <w:lang w:eastAsia="es-CO"/>
              </w:rPr>
              <w:t>2023</w:t>
            </w:r>
          </w:p>
        </w:tc>
        <w:tc>
          <w:tcPr>
            <w:tcW w:w="1228" w:type="dxa"/>
            <w:vMerge/>
            <w:tcBorders>
              <w:top w:val="single" w:sz="4" w:space="0" w:color="505050"/>
              <w:left w:val="single" w:sz="4" w:space="0" w:color="505050"/>
              <w:bottom w:val="single" w:sz="4" w:space="0" w:color="505050"/>
              <w:right w:val="single" w:sz="4" w:space="0" w:color="505050"/>
            </w:tcBorders>
            <w:vAlign w:val="center"/>
            <w:hideMark/>
          </w:tcPr>
          <w:p w14:paraId="32A92267"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p>
        </w:tc>
      </w:tr>
      <w:tr w:rsidR="00023D96" w:rsidRPr="00705DE4" w14:paraId="30E7F236" w14:textId="77777777" w:rsidTr="00005A78">
        <w:trPr>
          <w:trHeight w:val="238"/>
          <w:jc w:val="center"/>
        </w:trPr>
        <w:tc>
          <w:tcPr>
            <w:tcW w:w="12408" w:type="dxa"/>
            <w:gridSpan w:val="6"/>
            <w:tcBorders>
              <w:top w:val="single" w:sz="4" w:space="0" w:color="505050"/>
              <w:left w:val="single" w:sz="4" w:space="0" w:color="505050"/>
              <w:bottom w:val="single" w:sz="4" w:space="0" w:color="505050"/>
              <w:right w:val="single" w:sz="4" w:space="0" w:color="505050"/>
            </w:tcBorders>
            <w:shd w:val="clear" w:color="000000" w:fill="E6E6E6"/>
            <w:vAlign w:val="bottom"/>
            <w:hideMark/>
          </w:tcPr>
          <w:p w14:paraId="29D6CFA0" w14:textId="00D65C57" w:rsidR="00023D96" w:rsidRPr="00705DE4" w:rsidRDefault="00023D96" w:rsidP="00005A78">
            <w:pPr>
              <w:spacing w:after="0" w:line="240" w:lineRule="auto"/>
              <w:jc w:val="center"/>
              <w:rPr>
                <w:rFonts w:ascii="Calibri" w:eastAsia="Times New Roman" w:hAnsi="Calibri" w:cs="Calibri"/>
                <w:b/>
                <w:bCs/>
                <w:color w:val="000000"/>
                <w:sz w:val="20"/>
                <w:szCs w:val="20"/>
                <w:lang w:eastAsia="es-CO"/>
              </w:rPr>
            </w:pPr>
            <w:r w:rsidRPr="00705DE4">
              <w:rPr>
                <w:rFonts w:ascii="Calibri" w:eastAsia="Times New Roman" w:hAnsi="Calibri" w:cs="Calibri"/>
                <w:b/>
                <w:bCs/>
                <w:color w:val="000000"/>
                <w:sz w:val="20"/>
                <w:szCs w:val="20"/>
                <w:lang w:eastAsia="es-CO"/>
              </w:rPr>
              <w:t xml:space="preserve">Componente 1: </w:t>
            </w:r>
            <w:r w:rsidR="00C614A2">
              <w:rPr>
                <w:rFonts w:ascii="Calibri" w:eastAsia="Times New Roman" w:hAnsi="Calibri" w:cs="Calibri"/>
                <w:b/>
                <w:bCs/>
                <w:color w:val="000000"/>
                <w:sz w:val="20"/>
                <w:szCs w:val="20"/>
                <w:lang w:eastAsia="es-CO"/>
              </w:rPr>
              <w:t>Estrategias Educativas Rurales</w:t>
            </w:r>
          </w:p>
        </w:tc>
      </w:tr>
      <w:tr w:rsidR="00023D96" w:rsidRPr="00705DE4" w14:paraId="49A8DCF8" w14:textId="77777777" w:rsidTr="00005A78">
        <w:trPr>
          <w:trHeight w:val="651"/>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4D43C73A"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 xml:space="preserve">Documentos de lineamientos técnicos para la cualificación de las trayectorias escolares de la población en la rural aprobados. </w:t>
            </w:r>
          </w:p>
        </w:tc>
        <w:tc>
          <w:tcPr>
            <w:tcW w:w="1870" w:type="dxa"/>
            <w:tcBorders>
              <w:top w:val="nil"/>
              <w:left w:val="nil"/>
              <w:bottom w:val="single" w:sz="4" w:space="0" w:color="505050"/>
              <w:right w:val="single" w:sz="4" w:space="0" w:color="505050"/>
            </w:tcBorders>
            <w:shd w:val="clear" w:color="auto" w:fill="auto"/>
            <w:noWrap/>
            <w:vAlign w:val="bottom"/>
            <w:hideMark/>
          </w:tcPr>
          <w:p w14:paraId="3C3ECC18"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355,000</w:t>
            </w:r>
          </w:p>
        </w:tc>
        <w:tc>
          <w:tcPr>
            <w:tcW w:w="1391" w:type="dxa"/>
            <w:tcBorders>
              <w:top w:val="nil"/>
              <w:left w:val="nil"/>
              <w:bottom w:val="single" w:sz="4" w:space="0" w:color="505050"/>
              <w:right w:val="single" w:sz="4" w:space="0" w:color="505050"/>
            </w:tcBorders>
            <w:shd w:val="clear" w:color="auto" w:fill="auto"/>
            <w:noWrap/>
            <w:vAlign w:val="bottom"/>
            <w:hideMark/>
          </w:tcPr>
          <w:p w14:paraId="50288E42"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w:t>
            </w:r>
          </w:p>
        </w:tc>
        <w:tc>
          <w:tcPr>
            <w:tcW w:w="1391" w:type="dxa"/>
            <w:tcBorders>
              <w:top w:val="nil"/>
              <w:left w:val="nil"/>
              <w:bottom w:val="single" w:sz="4" w:space="0" w:color="505050"/>
              <w:right w:val="single" w:sz="4" w:space="0" w:color="505050"/>
            </w:tcBorders>
            <w:shd w:val="clear" w:color="auto" w:fill="auto"/>
            <w:noWrap/>
            <w:vAlign w:val="bottom"/>
            <w:hideMark/>
          </w:tcPr>
          <w:p w14:paraId="3EE65624"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w:t>
            </w:r>
          </w:p>
        </w:tc>
        <w:tc>
          <w:tcPr>
            <w:tcW w:w="1391" w:type="dxa"/>
            <w:tcBorders>
              <w:top w:val="nil"/>
              <w:left w:val="nil"/>
              <w:bottom w:val="single" w:sz="4" w:space="0" w:color="505050"/>
              <w:right w:val="single" w:sz="4" w:space="0" w:color="505050"/>
            </w:tcBorders>
            <w:shd w:val="clear" w:color="auto" w:fill="auto"/>
            <w:noWrap/>
            <w:vAlign w:val="bottom"/>
            <w:hideMark/>
          </w:tcPr>
          <w:p w14:paraId="25836697"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w:t>
            </w:r>
          </w:p>
        </w:tc>
        <w:tc>
          <w:tcPr>
            <w:tcW w:w="1228" w:type="dxa"/>
            <w:tcBorders>
              <w:top w:val="nil"/>
              <w:left w:val="nil"/>
              <w:bottom w:val="single" w:sz="4" w:space="0" w:color="505050"/>
              <w:right w:val="single" w:sz="4" w:space="0" w:color="505050"/>
            </w:tcBorders>
            <w:shd w:val="clear" w:color="auto" w:fill="auto"/>
            <w:noWrap/>
            <w:vAlign w:val="bottom"/>
            <w:hideMark/>
          </w:tcPr>
          <w:p w14:paraId="3D037B95"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355,000</w:t>
            </w:r>
          </w:p>
        </w:tc>
      </w:tr>
      <w:tr w:rsidR="00023D96" w:rsidRPr="00705DE4" w14:paraId="3B9BAD1F" w14:textId="77777777" w:rsidTr="00005A78">
        <w:trPr>
          <w:trHeight w:val="651"/>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6E31E7C3"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Documentos de Guías metodológicas para la implementación de estrategias educativas en zonas rurales aprobados.</w:t>
            </w:r>
          </w:p>
        </w:tc>
        <w:tc>
          <w:tcPr>
            <w:tcW w:w="1870" w:type="dxa"/>
            <w:tcBorders>
              <w:top w:val="nil"/>
              <w:left w:val="nil"/>
              <w:bottom w:val="single" w:sz="4" w:space="0" w:color="505050"/>
              <w:right w:val="single" w:sz="4" w:space="0" w:color="505050"/>
            </w:tcBorders>
            <w:shd w:val="clear" w:color="auto" w:fill="auto"/>
            <w:noWrap/>
            <w:vAlign w:val="bottom"/>
            <w:hideMark/>
          </w:tcPr>
          <w:p w14:paraId="0B952399"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645,000</w:t>
            </w:r>
          </w:p>
        </w:tc>
        <w:tc>
          <w:tcPr>
            <w:tcW w:w="1391" w:type="dxa"/>
            <w:tcBorders>
              <w:top w:val="nil"/>
              <w:left w:val="nil"/>
              <w:bottom w:val="single" w:sz="4" w:space="0" w:color="505050"/>
              <w:right w:val="single" w:sz="4" w:space="0" w:color="505050"/>
            </w:tcBorders>
            <w:shd w:val="clear" w:color="auto" w:fill="auto"/>
            <w:noWrap/>
            <w:vAlign w:val="bottom"/>
            <w:hideMark/>
          </w:tcPr>
          <w:p w14:paraId="73834C84"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w:t>
            </w:r>
          </w:p>
        </w:tc>
        <w:tc>
          <w:tcPr>
            <w:tcW w:w="1391" w:type="dxa"/>
            <w:tcBorders>
              <w:top w:val="nil"/>
              <w:left w:val="nil"/>
              <w:bottom w:val="single" w:sz="4" w:space="0" w:color="505050"/>
              <w:right w:val="single" w:sz="4" w:space="0" w:color="505050"/>
            </w:tcBorders>
            <w:shd w:val="clear" w:color="auto" w:fill="auto"/>
            <w:noWrap/>
            <w:vAlign w:val="bottom"/>
            <w:hideMark/>
          </w:tcPr>
          <w:p w14:paraId="0F1B5D0A"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w:t>
            </w:r>
          </w:p>
        </w:tc>
        <w:tc>
          <w:tcPr>
            <w:tcW w:w="1391" w:type="dxa"/>
            <w:tcBorders>
              <w:top w:val="nil"/>
              <w:left w:val="nil"/>
              <w:bottom w:val="single" w:sz="4" w:space="0" w:color="505050"/>
              <w:right w:val="single" w:sz="4" w:space="0" w:color="505050"/>
            </w:tcBorders>
            <w:shd w:val="clear" w:color="auto" w:fill="auto"/>
            <w:noWrap/>
            <w:vAlign w:val="bottom"/>
            <w:hideMark/>
          </w:tcPr>
          <w:p w14:paraId="27CD107E"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w:t>
            </w:r>
          </w:p>
        </w:tc>
        <w:tc>
          <w:tcPr>
            <w:tcW w:w="1228" w:type="dxa"/>
            <w:tcBorders>
              <w:top w:val="nil"/>
              <w:left w:val="nil"/>
              <w:bottom w:val="single" w:sz="4" w:space="0" w:color="505050"/>
              <w:right w:val="single" w:sz="4" w:space="0" w:color="505050"/>
            </w:tcBorders>
            <w:shd w:val="clear" w:color="auto" w:fill="auto"/>
            <w:noWrap/>
            <w:vAlign w:val="bottom"/>
            <w:hideMark/>
          </w:tcPr>
          <w:p w14:paraId="00FE6CAC"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645,000</w:t>
            </w:r>
          </w:p>
        </w:tc>
      </w:tr>
      <w:tr w:rsidR="00023D96" w:rsidRPr="00705DE4" w14:paraId="57C14C58" w14:textId="77777777" w:rsidTr="00005A78">
        <w:trPr>
          <w:trHeight w:val="864"/>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5E4D3F4D"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 xml:space="preserve">Servicios de asistencia técnica prestados a sedes escolares para la implementación de la estrategia en educación inicial y en educación media </w:t>
            </w:r>
          </w:p>
        </w:tc>
        <w:tc>
          <w:tcPr>
            <w:tcW w:w="1870" w:type="dxa"/>
            <w:tcBorders>
              <w:top w:val="nil"/>
              <w:left w:val="nil"/>
              <w:bottom w:val="single" w:sz="4" w:space="0" w:color="505050"/>
              <w:right w:val="single" w:sz="4" w:space="0" w:color="505050"/>
            </w:tcBorders>
            <w:shd w:val="clear" w:color="auto" w:fill="auto"/>
            <w:noWrap/>
            <w:vAlign w:val="bottom"/>
            <w:hideMark/>
          </w:tcPr>
          <w:p w14:paraId="54824563"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510,000</w:t>
            </w:r>
          </w:p>
        </w:tc>
        <w:tc>
          <w:tcPr>
            <w:tcW w:w="1391" w:type="dxa"/>
            <w:tcBorders>
              <w:top w:val="nil"/>
              <w:left w:val="nil"/>
              <w:bottom w:val="single" w:sz="4" w:space="0" w:color="505050"/>
              <w:right w:val="single" w:sz="4" w:space="0" w:color="505050"/>
            </w:tcBorders>
            <w:shd w:val="clear" w:color="auto" w:fill="auto"/>
            <w:noWrap/>
            <w:vAlign w:val="bottom"/>
            <w:hideMark/>
          </w:tcPr>
          <w:p w14:paraId="24ACCDB2"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765,000</w:t>
            </w:r>
          </w:p>
        </w:tc>
        <w:tc>
          <w:tcPr>
            <w:tcW w:w="1391" w:type="dxa"/>
            <w:tcBorders>
              <w:top w:val="nil"/>
              <w:left w:val="nil"/>
              <w:bottom w:val="single" w:sz="4" w:space="0" w:color="505050"/>
              <w:right w:val="single" w:sz="4" w:space="0" w:color="505050"/>
            </w:tcBorders>
            <w:shd w:val="clear" w:color="auto" w:fill="auto"/>
            <w:noWrap/>
            <w:vAlign w:val="bottom"/>
            <w:hideMark/>
          </w:tcPr>
          <w:p w14:paraId="145BDA44"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765,000</w:t>
            </w:r>
          </w:p>
        </w:tc>
        <w:tc>
          <w:tcPr>
            <w:tcW w:w="1391" w:type="dxa"/>
            <w:tcBorders>
              <w:top w:val="nil"/>
              <w:left w:val="nil"/>
              <w:bottom w:val="single" w:sz="4" w:space="0" w:color="505050"/>
              <w:right w:val="single" w:sz="4" w:space="0" w:color="505050"/>
            </w:tcBorders>
            <w:shd w:val="clear" w:color="auto" w:fill="auto"/>
            <w:noWrap/>
            <w:vAlign w:val="bottom"/>
            <w:hideMark/>
          </w:tcPr>
          <w:p w14:paraId="22D129D0"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510,000</w:t>
            </w:r>
          </w:p>
        </w:tc>
        <w:tc>
          <w:tcPr>
            <w:tcW w:w="1228" w:type="dxa"/>
            <w:tcBorders>
              <w:top w:val="nil"/>
              <w:left w:val="nil"/>
              <w:bottom w:val="single" w:sz="4" w:space="0" w:color="505050"/>
              <w:right w:val="single" w:sz="4" w:space="0" w:color="505050"/>
            </w:tcBorders>
            <w:shd w:val="clear" w:color="auto" w:fill="auto"/>
            <w:noWrap/>
            <w:vAlign w:val="bottom"/>
            <w:hideMark/>
          </w:tcPr>
          <w:p w14:paraId="4D3DD280"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2,550,000</w:t>
            </w:r>
          </w:p>
        </w:tc>
      </w:tr>
      <w:tr w:rsidR="00023D96" w:rsidRPr="00705DE4" w14:paraId="49152796" w14:textId="77777777" w:rsidTr="00005A78">
        <w:trPr>
          <w:trHeight w:val="864"/>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2D9AAFA0"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Servicios de asistencia técnica prestados a municipios para la implementación del PAE con modelos de inclusión social e innovación productiva rural</w:t>
            </w:r>
          </w:p>
        </w:tc>
        <w:tc>
          <w:tcPr>
            <w:tcW w:w="1870" w:type="dxa"/>
            <w:tcBorders>
              <w:top w:val="nil"/>
              <w:left w:val="nil"/>
              <w:bottom w:val="single" w:sz="4" w:space="0" w:color="505050"/>
              <w:right w:val="single" w:sz="4" w:space="0" w:color="505050"/>
            </w:tcBorders>
            <w:shd w:val="clear" w:color="auto" w:fill="auto"/>
            <w:noWrap/>
            <w:vAlign w:val="bottom"/>
            <w:hideMark/>
          </w:tcPr>
          <w:p w14:paraId="225056EE"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645,000</w:t>
            </w:r>
          </w:p>
        </w:tc>
        <w:tc>
          <w:tcPr>
            <w:tcW w:w="1391" w:type="dxa"/>
            <w:tcBorders>
              <w:top w:val="nil"/>
              <w:left w:val="nil"/>
              <w:bottom w:val="single" w:sz="4" w:space="0" w:color="505050"/>
              <w:right w:val="single" w:sz="4" w:space="0" w:color="505050"/>
            </w:tcBorders>
            <w:shd w:val="clear" w:color="auto" w:fill="auto"/>
            <w:noWrap/>
            <w:vAlign w:val="bottom"/>
            <w:hideMark/>
          </w:tcPr>
          <w:p w14:paraId="7F23BF13"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645,000</w:t>
            </w:r>
          </w:p>
        </w:tc>
        <w:tc>
          <w:tcPr>
            <w:tcW w:w="1391" w:type="dxa"/>
            <w:tcBorders>
              <w:top w:val="nil"/>
              <w:left w:val="nil"/>
              <w:bottom w:val="single" w:sz="4" w:space="0" w:color="505050"/>
              <w:right w:val="single" w:sz="4" w:space="0" w:color="505050"/>
            </w:tcBorders>
            <w:shd w:val="clear" w:color="auto" w:fill="auto"/>
            <w:noWrap/>
            <w:vAlign w:val="bottom"/>
            <w:hideMark/>
          </w:tcPr>
          <w:p w14:paraId="19663B35"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645,000</w:t>
            </w:r>
          </w:p>
        </w:tc>
        <w:tc>
          <w:tcPr>
            <w:tcW w:w="1391" w:type="dxa"/>
            <w:tcBorders>
              <w:top w:val="nil"/>
              <w:left w:val="nil"/>
              <w:bottom w:val="single" w:sz="4" w:space="0" w:color="505050"/>
              <w:right w:val="single" w:sz="4" w:space="0" w:color="505050"/>
            </w:tcBorders>
            <w:shd w:val="clear" w:color="auto" w:fill="auto"/>
            <w:noWrap/>
            <w:vAlign w:val="bottom"/>
            <w:hideMark/>
          </w:tcPr>
          <w:p w14:paraId="01FA2B1D"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645,000</w:t>
            </w:r>
          </w:p>
        </w:tc>
        <w:tc>
          <w:tcPr>
            <w:tcW w:w="1228" w:type="dxa"/>
            <w:tcBorders>
              <w:top w:val="nil"/>
              <w:left w:val="nil"/>
              <w:bottom w:val="single" w:sz="4" w:space="0" w:color="505050"/>
              <w:right w:val="single" w:sz="4" w:space="0" w:color="505050"/>
            </w:tcBorders>
            <w:shd w:val="clear" w:color="auto" w:fill="auto"/>
            <w:noWrap/>
            <w:vAlign w:val="bottom"/>
            <w:hideMark/>
          </w:tcPr>
          <w:p w14:paraId="75549641"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2,580,000</w:t>
            </w:r>
          </w:p>
        </w:tc>
      </w:tr>
      <w:tr w:rsidR="00023D96" w:rsidRPr="00705DE4" w14:paraId="36FDA2E2" w14:textId="77777777" w:rsidTr="00005A78">
        <w:trPr>
          <w:trHeight w:val="651"/>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4B9C8C85"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Documento de proyectos educativos comunitarios propios e interculturales por sede aprobados</w:t>
            </w:r>
          </w:p>
        </w:tc>
        <w:tc>
          <w:tcPr>
            <w:tcW w:w="1870" w:type="dxa"/>
            <w:tcBorders>
              <w:top w:val="nil"/>
              <w:left w:val="nil"/>
              <w:bottom w:val="single" w:sz="4" w:space="0" w:color="505050"/>
              <w:right w:val="single" w:sz="4" w:space="0" w:color="505050"/>
            </w:tcBorders>
            <w:shd w:val="clear" w:color="auto" w:fill="auto"/>
            <w:noWrap/>
            <w:vAlign w:val="bottom"/>
            <w:hideMark/>
          </w:tcPr>
          <w:p w14:paraId="4FC79ACA"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310,000</w:t>
            </w:r>
          </w:p>
        </w:tc>
        <w:tc>
          <w:tcPr>
            <w:tcW w:w="1391" w:type="dxa"/>
            <w:tcBorders>
              <w:top w:val="nil"/>
              <w:left w:val="nil"/>
              <w:bottom w:val="single" w:sz="4" w:space="0" w:color="505050"/>
              <w:right w:val="single" w:sz="4" w:space="0" w:color="505050"/>
            </w:tcBorders>
            <w:shd w:val="clear" w:color="auto" w:fill="auto"/>
            <w:noWrap/>
            <w:vAlign w:val="bottom"/>
            <w:hideMark/>
          </w:tcPr>
          <w:p w14:paraId="378A145F"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361,000</w:t>
            </w:r>
          </w:p>
        </w:tc>
        <w:tc>
          <w:tcPr>
            <w:tcW w:w="1391" w:type="dxa"/>
            <w:tcBorders>
              <w:top w:val="nil"/>
              <w:left w:val="nil"/>
              <w:bottom w:val="single" w:sz="4" w:space="0" w:color="505050"/>
              <w:right w:val="single" w:sz="4" w:space="0" w:color="505050"/>
            </w:tcBorders>
            <w:shd w:val="clear" w:color="auto" w:fill="auto"/>
            <w:noWrap/>
            <w:vAlign w:val="bottom"/>
            <w:hideMark/>
          </w:tcPr>
          <w:p w14:paraId="473C43F2"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310,000</w:t>
            </w:r>
          </w:p>
        </w:tc>
        <w:tc>
          <w:tcPr>
            <w:tcW w:w="1391" w:type="dxa"/>
            <w:tcBorders>
              <w:top w:val="nil"/>
              <w:left w:val="nil"/>
              <w:bottom w:val="single" w:sz="4" w:space="0" w:color="505050"/>
              <w:right w:val="single" w:sz="4" w:space="0" w:color="505050"/>
            </w:tcBorders>
            <w:shd w:val="clear" w:color="auto" w:fill="auto"/>
            <w:noWrap/>
            <w:vAlign w:val="bottom"/>
            <w:hideMark/>
          </w:tcPr>
          <w:p w14:paraId="6E078708"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310,000</w:t>
            </w:r>
          </w:p>
        </w:tc>
        <w:tc>
          <w:tcPr>
            <w:tcW w:w="1228" w:type="dxa"/>
            <w:tcBorders>
              <w:top w:val="nil"/>
              <w:left w:val="nil"/>
              <w:bottom w:val="single" w:sz="4" w:space="0" w:color="505050"/>
              <w:right w:val="single" w:sz="4" w:space="0" w:color="505050"/>
            </w:tcBorders>
            <w:shd w:val="clear" w:color="auto" w:fill="auto"/>
            <w:noWrap/>
            <w:vAlign w:val="bottom"/>
            <w:hideMark/>
          </w:tcPr>
          <w:p w14:paraId="31D4423B"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1,291,000</w:t>
            </w:r>
          </w:p>
        </w:tc>
      </w:tr>
      <w:tr w:rsidR="00023D96" w:rsidRPr="00705DE4" w14:paraId="26BE2CC3" w14:textId="77777777" w:rsidTr="00005A78">
        <w:trPr>
          <w:trHeight w:val="1077"/>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3B5E7C96"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Servicios de asistencia técnica prestados para el desarrollo de proyectos educativos compartidos entre Colombia y países de frontera para estudiantes binacionales o migrantes</w:t>
            </w:r>
          </w:p>
        </w:tc>
        <w:tc>
          <w:tcPr>
            <w:tcW w:w="1870" w:type="dxa"/>
            <w:tcBorders>
              <w:top w:val="nil"/>
              <w:left w:val="nil"/>
              <w:bottom w:val="single" w:sz="4" w:space="0" w:color="505050"/>
              <w:right w:val="single" w:sz="4" w:space="0" w:color="505050"/>
            </w:tcBorders>
            <w:shd w:val="clear" w:color="auto" w:fill="auto"/>
            <w:noWrap/>
            <w:vAlign w:val="bottom"/>
            <w:hideMark/>
          </w:tcPr>
          <w:p w14:paraId="32DE6115"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w:t>
            </w:r>
          </w:p>
        </w:tc>
        <w:tc>
          <w:tcPr>
            <w:tcW w:w="1391" w:type="dxa"/>
            <w:tcBorders>
              <w:top w:val="nil"/>
              <w:left w:val="nil"/>
              <w:bottom w:val="single" w:sz="4" w:space="0" w:color="505050"/>
              <w:right w:val="single" w:sz="4" w:space="0" w:color="505050"/>
            </w:tcBorders>
            <w:shd w:val="clear" w:color="auto" w:fill="auto"/>
            <w:noWrap/>
            <w:vAlign w:val="bottom"/>
            <w:hideMark/>
          </w:tcPr>
          <w:p w14:paraId="183F2D43"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258,000</w:t>
            </w:r>
          </w:p>
        </w:tc>
        <w:tc>
          <w:tcPr>
            <w:tcW w:w="1391" w:type="dxa"/>
            <w:tcBorders>
              <w:top w:val="nil"/>
              <w:left w:val="nil"/>
              <w:bottom w:val="single" w:sz="4" w:space="0" w:color="505050"/>
              <w:right w:val="single" w:sz="4" w:space="0" w:color="505050"/>
            </w:tcBorders>
            <w:shd w:val="clear" w:color="auto" w:fill="auto"/>
            <w:noWrap/>
            <w:vAlign w:val="bottom"/>
            <w:hideMark/>
          </w:tcPr>
          <w:p w14:paraId="4AB81385"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258,000</w:t>
            </w:r>
          </w:p>
        </w:tc>
        <w:tc>
          <w:tcPr>
            <w:tcW w:w="1391" w:type="dxa"/>
            <w:tcBorders>
              <w:top w:val="nil"/>
              <w:left w:val="nil"/>
              <w:bottom w:val="single" w:sz="4" w:space="0" w:color="505050"/>
              <w:right w:val="single" w:sz="4" w:space="0" w:color="505050"/>
            </w:tcBorders>
            <w:shd w:val="clear" w:color="auto" w:fill="auto"/>
            <w:noWrap/>
            <w:vAlign w:val="bottom"/>
            <w:hideMark/>
          </w:tcPr>
          <w:p w14:paraId="12D1A74B"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w:t>
            </w:r>
          </w:p>
        </w:tc>
        <w:tc>
          <w:tcPr>
            <w:tcW w:w="1228" w:type="dxa"/>
            <w:tcBorders>
              <w:top w:val="nil"/>
              <w:left w:val="nil"/>
              <w:bottom w:val="single" w:sz="4" w:space="0" w:color="505050"/>
              <w:right w:val="single" w:sz="4" w:space="0" w:color="505050"/>
            </w:tcBorders>
            <w:shd w:val="clear" w:color="auto" w:fill="auto"/>
            <w:noWrap/>
            <w:vAlign w:val="bottom"/>
            <w:hideMark/>
          </w:tcPr>
          <w:p w14:paraId="100B90C9"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516,000</w:t>
            </w:r>
          </w:p>
        </w:tc>
      </w:tr>
      <w:tr w:rsidR="00023D96" w:rsidRPr="00705DE4" w14:paraId="7611BD49" w14:textId="77777777" w:rsidTr="00005A78">
        <w:trPr>
          <w:trHeight w:val="1077"/>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68C80217"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Servicios de asistencia técnica prestados a las secretarías de educación para definir la estructura de apoyo a la implementación de estrategias educativas rurales a Secretarías de Educación.</w:t>
            </w:r>
          </w:p>
        </w:tc>
        <w:tc>
          <w:tcPr>
            <w:tcW w:w="1870" w:type="dxa"/>
            <w:tcBorders>
              <w:top w:val="nil"/>
              <w:left w:val="nil"/>
              <w:bottom w:val="single" w:sz="4" w:space="0" w:color="505050"/>
              <w:right w:val="single" w:sz="4" w:space="0" w:color="505050"/>
            </w:tcBorders>
            <w:shd w:val="clear" w:color="auto" w:fill="auto"/>
            <w:noWrap/>
            <w:vAlign w:val="bottom"/>
            <w:hideMark/>
          </w:tcPr>
          <w:p w14:paraId="5C05109C"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71,000</w:t>
            </w:r>
          </w:p>
        </w:tc>
        <w:tc>
          <w:tcPr>
            <w:tcW w:w="1391" w:type="dxa"/>
            <w:tcBorders>
              <w:top w:val="nil"/>
              <w:left w:val="nil"/>
              <w:bottom w:val="single" w:sz="4" w:space="0" w:color="505050"/>
              <w:right w:val="single" w:sz="4" w:space="0" w:color="505050"/>
            </w:tcBorders>
            <w:shd w:val="clear" w:color="auto" w:fill="auto"/>
            <w:noWrap/>
            <w:vAlign w:val="bottom"/>
            <w:hideMark/>
          </w:tcPr>
          <w:p w14:paraId="495B0BDC"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115,000</w:t>
            </w:r>
          </w:p>
        </w:tc>
        <w:tc>
          <w:tcPr>
            <w:tcW w:w="1391" w:type="dxa"/>
            <w:tcBorders>
              <w:top w:val="nil"/>
              <w:left w:val="nil"/>
              <w:bottom w:val="single" w:sz="4" w:space="0" w:color="505050"/>
              <w:right w:val="single" w:sz="4" w:space="0" w:color="505050"/>
            </w:tcBorders>
            <w:shd w:val="clear" w:color="auto" w:fill="auto"/>
            <w:noWrap/>
            <w:vAlign w:val="bottom"/>
            <w:hideMark/>
          </w:tcPr>
          <w:p w14:paraId="44E2D2EF"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129,000</w:t>
            </w:r>
          </w:p>
        </w:tc>
        <w:tc>
          <w:tcPr>
            <w:tcW w:w="1391" w:type="dxa"/>
            <w:tcBorders>
              <w:top w:val="nil"/>
              <w:left w:val="nil"/>
              <w:bottom w:val="single" w:sz="4" w:space="0" w:color="505050"/>
              <w:right w:val="single" w:sz="4" w:space="0" w:color="505050"/>
            </w:tcBorders>
            <w:shd w:val="clear" w:color="auto" w:fill="auto"/>
            <w:noWrap/>
            <w:vAlign w:val="bottom"/>
            <w:hideMark/>
          </w:tcPr>
          <w:p w14:paraId="4CC2F6C3"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71,000</w:t>
            </w:r>
          </w:p>
        </w:tc>
        <w:tc>
          <w:tcPr>
            <w:tcW w:w="1228" w:type="dxa"/>
            <w:tcBorders>
              <w:top w:val="nil"/>
              <w:left w:val="nil"/>
              <w:bottom w:val="single" w:sz="4" w:space="0" w:color="505050"/>
              <w:right w:val="single" w:sz="4" w:space="0" w:color="505050"/>
            </w:tcBorders>
            <w:shd w:val="clear" w:color="auto" w:fill="auto"/>
            <w:noWrap/>
            <w:vAlign w:val="bottom"/>
            <w:hideMark/>
          </w:tcPr>
          <w:p w14:paraId="6E816BCE"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386,000</w:t>
            </w:r>
          </w:p>
        </w:tc>
      </w:tr>
      <w:tr w:rsidR="00023D96" w:rsidRPr="00705DE4" w14:paraId="76E81C0E" w14:textId="77777777" w:rsidTr="00005A78">
        <w:trPr>
          <w:trHeight w:val="250"/>
          <w:jc w:val="center"/>
        </w:trPr>
        <w:tc>
          <w:tcPr>
            <w:tcW w:w="5137" w:type="dxa"/>
            <w:tcBorders>
              <w:top w:val="nil"/>
              <w:left w:val="single" w:sz="4" w:space="0" w:color="505050"/>
              <w:bottom w:val="single" w:sz="4" w:space="0" w:color="505050"/>
              <w:right w:val="single" w:sz="4" w:space="0" w:color="505050"/>
            </w:tcBorders>
            <w:shd w:val="clear" w:color="000000" w:fill="E6E6E6"/>
            <w:vAlign w:val="bottom"/>
            <w:hideMark/>
          </w:tcPr>
          <w:p w14:paraId="219798AD" w14:textId="77777777" w:rsidR="00023D96" w:rsidRPr="00705DE4" w:rsidRDefault="00023D96" w:rsidP="00005A78">
            <w:pPr>
              <w:spacing w:after="0" w:line="240" w:lineRule="auto"/>
              <w:rPr>
                <w:rFonts w:ascii="Calibri" w:eastAsia="Times New Roman" w:hAnsi="Calibri" w:cs="Calibri"/>
                <w:b/>
                <w:bCs/>
                <w:color w:val="000000"/>
                <w:sz w:val="20"/>
                <w:szCs w:val="20"/>
                <w:lang w:eastAsia="es-CO"/>
              </w:rPr>
            </w:pPr>
            <w:r w:rsidRPr="00705DE4">
              <w:rPr>
                <w:rFonts w:ascii="Calibri" w:eastAsia="Times New Roman" w:hAnsi="Calibri" w:cs="Calibri"/>
                <w:b/>
                <w:bCs/>
                <w:color w:val="000000"/>
                <w:sz w:val="20"/>
                <w:szCs w:val="20"/>
                <w:lang w:eastAsia="es-CO"/>
              </w:rPr>
              <w:t>Total Componente 1</w:t>
            </w:r>
          </w:p>
        </w:tc>
        <w:tc>
          <w:tcPr>
            <w:tcW w:w="1870" w:type="dxa"/>
            <w:tcBorders>
              <w:top w:val="nil"/>
              <w:left w:val="nil"/>
              <w:bottom w:val="single" w:sz="4" w:space="0" w:color="505050"/>
              <w:right w:val="single" w:sz="4" w:space="0" w:color="505050"/>
            </w:tcBorders>
            <w:shd w:val="clear" w:color="000000" w:fill="E6E6E6"/>
            <w:noWrap/>
            <w:vAlign w:val="bottom"/>
            <w:hideMark/>
          </w:tcPr>
          <w:p w14:paraId="4FC8E1C4"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2,536,000</w:t>
            </w:r>
          </w:p>
        </w:tc>
        <w:tc>
          <w:tcPr>
            <w:tcW w:w="1391" w:type="dxa"/>
            <w:tcBorders>
              <w:top w:val="nil"/>
              <w:left w:val="nil"/>
              <w:bottom w:val="single" w:sz="4" w:space="0" w:color="505050"/>
              <w:right w:val="single" w:sz="4" w:space="0" w:color="505050"/>
            </w:tcBorders>
            <w:shd w:val="clear" w:color="000000" w:fill="E6E6E6"/>
            <w:noWrap/>
            <w:vAlign w:val="bottom"/>
            <w:hideMark/>
          </w:tcPr>
          <w:p w14:paraId="6889E987"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2,144,000</w:t>
            </w:r>
          </w:p>
        </w:tc>
        <w:tc>
          <w:tcPr>
            <w:tcW w:w="1391" w:type="dxa"/>
            <w:tcBorders>
              <w:top w:val="nil"/>
              <w:left w:val="nil"/>
              <w:bottom w:val="single" w:sz="4" w:space="0" w:color="505050"/>
              <w:right w:val="single" w:sz="4" w:space="0" w:color="505050"/>
            </w:tcBorders>
            <w:shd w:val="clear" w:color="000000" w:fill="E6E6E6"/>
            <w:noWrap/>
            <w:vAlign w:val="bottom"/>
            <w:hideMark/>
          </w:tcPr>
          <w:p w14:paraId="0DD0CB45"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2,107,000</w:t>
            </w:r>
          </w:p>
        </w:tc>
        <w:tc>
          <w:tcPr>
            <w:tcW w:w="1391" w:type="dxa"/>
            <w:tcBorders>
              <w:top w:val="nil"/>
              <w:left w:val="nil"/>
              <w:bottom w:val="single" w:sz="4" w:space="0" w:color="505050"/>
              <w:right w:val="single" w:sz="4" w:space="0" w:color="505050"/>
            </w:tcBorders>
            <w:shd w:val="clear" w:color="000000" w:fill="E6E6E6"/>
            <w:noWrap/>
            <w:vAlign w:val="bottom"/>
            <w:hideMark/>
          </w:tcPr>
          <w:p w14:paraId="1E12C6C6"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1,536,000</w:t>
            </w:r>
          </w:p>
        </w:tc>
        <w:tc>
          <w:tcPr>
            <w:tcW w:w="1228" w:type="dxa"/>
            <w:tcBorders>
              <w:top w:val="nil"/>
              <w:left w:val="nil"/>
              <w:bottom w:val="single" w:sz="4" w:space="0" w:color="505050"/>
              <w:right w:val="single" w:sz="4" w:space="0" w:color="505050"/>
            </w:tcBorders>
            <w:shd w:val="clear" w:color="000000" w:fill="E6E6E6"/>
            <w:noWrap/>
            <w:vAlign w:val="bottom"/>
            <w:hideMark/>
          </w:tcPr>
          <w:p w14:paraId="51604FF4"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8,323,000</w:t>
            </w:r>
          </w:p>
        </w:tc>
      </w:tr>
      <w:tr w:rsidR="00023D96" w:rsidRPr="00705DE4" w14:paraId="4662A59A" w14:textId="77777777" w:rsidTr="00005A78">
        <w:trPr>
          <w:trHeight w:val="238"/>
          <w:jc w:val="center"/>
        </w:trPr>
        <w:tc>
          <w:tcPr>
            <w:tcW w:w="12408" w:type="dxa"/>
            <w:gridSpan w:val="6"/>
            <w:tcBorders>
              <w:top w:val="single" w:sz="4" w:space="0" w:color="505050"/>
              <w:left w:val="single" w:sz="4" w:space="0" w:color="505050"/>
              <w:bottom w:val="single" w:sz="4" w:space="0" w:color="505050"/>
              <w:right w:val="single" w:sz="4" w:space="0" w:color="505050"/>
            </w:tcBorders>
            <w:shd w:val="clear" w:color="000000" w:fill="E6E6E6"/>
            <w:vAlign w:val="bottom"/>
            <w:hideMark/>
          </w:tcPr>
          <w:p w14:paraId="41892BD0" w14:textId="3AA13106" w:rsidR="00023D96" w:rsidRPr="00705DE4" w:rsidRDefault="00023D96" w:rsidP="00005A78">
            <w:pPr>
              <w:spacing w:after="0" w:line="240" w:lineRule="auto"/>
              <w:jc w:val="center"/>
              <w:rPr>
                <w:rFonts w:ascii="Calibri" w:eastAsia="Times New Roman" w:hAnsi="Calibri" w:cs="Calibri"/>
                <w:b/>
                <w:bCs/>
                <w:color w:val="000000"/>
                <w:sz w:val="20"/>
                <w:szCs w:val="20"/>
                <w:lang w:eastAsia="es-CO"/>
              </w:rPr>
            </w:pPr>
            <w:r w:rsidRPr="00705DE4">
              <w:rPr>
                <w:rFonts w:ascii="Calibri" w:eastAsia="Times New Roman" w:hAnsi="Calibri" w:cs="Calibri"/>
                <w:b/>
                <w:bCs/>
                <w:color w:val="000000"/>
                <w:sz w:val="20"/>
                <w:szCs w:val="20"/>
                <w:lang w:eastAsia="es-CO"/>
              </w:rPr>
              <w:lastRenderedPageBreak/>
              <w:t>Componente 2</w:t>
            </w:r>
            <w:r w:rsidR="00C614A2">
              <w:rPr>
                <w:rFonts w:ascii="Calibri" w:eastAsia="Times New Roman" w:hAnsi="Calibri" w:cs="Calibri"/>
                <w:b/>
                <w:bCs/>
                <w:color w:val="000000"/>
                <w:sz w:val="20"/>
                <w:szCs w:val="20"/>
                <w:lang w:eastAsia="es-CO"/>
              </w:rPr>
              <w:t>: F</w:t>
            </w:r>
            <w:r w:rsidRPr="00705DE4">
              <w:rPr>
                <w:rFonts w:ascii="Calibri" w:eastAsia="Times New Roman" w:hAnsi="Calibri" w:cs="Calibri"/>
                <w:b/>
                <w:bCs/>
                <w:color w:val="000000"/>
                <w:sz w:val="20"/>
                <w:szCs w:val="20"/>
                <w:lang w:eastAsia="es-CO"/>
              </w:rPr>
              <w:t>ormación inicial y en servicio a educadores en zonas rurales</w:t>
            </w:r>
          </w:p>
        </w:tc>
      </w:tr>
      <w:tr w:rsidR="00023D96" w:rsidRPr="00705DE4" w14:paraId="743E419F" w14:textId="77777777" w:rsidTr="00005A78">
        <w:trPr>
          <w:trHeight w:val="651"/>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5177D305"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Servicios de acompañamiento prestados a sedes de preescolar para la implementación de estrategias educativas rurales por los docentes</w:t>
            </w:r>
          </w:p>
        </w:tc>
        <w:tc>
          <w:tcPr>
            <w:tcW w:w="1870" w:type="dxa"/>
            <w:tcBorders>
              <w:top w:val="nil"/>
              <w:left w:val="nil"/>
              <w:bottom w:val="single" w:sz="4" w:space="0" w:color="505050"/>
              <w:right w:val="single" w:sz="4" w:space="0" w:color="505050"/>
            </w:tcBorders>
            <w:shd w:val="clear" w:color="auto" w:fill="auto"/>
            <w:noWrap/>
            <w:vAlign w:val="bottom"/>
            <w:hideMark/>
          </w:tcPr>
          <w:p w14:paraId="7CE74AFE"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567,000</w:t>
            </w:r>
          </w:p>
        </w:tc>
        <w:tc>
          <w:tcPr>
            <w:tcW w:w="1391" w:type="dxa"/>
            <w:tcBorders>
              <w:top w:val="nil"/>
              <w:left w:val="nil"/>
              <w:bottom w:val="single" w:sz="4" w:space="0" w:color="505050"/>
              <w:right w:val="single" w:sz="4" w:space="0" w:color="505050"/>
            </w:tcBorders>
            <w:shd w:val="clear" w:color="auto" w:fill="auto"/>
            <w:noWrap/>
            <w:vAlign w:val="bottom"/>
            <w:hideMark/>
          </w:tcPr>
          <w:p w14:paraId="5034ECDB"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850,000</w:t>
            </w:r>
          </w:p>
        </w:tc>
        <w:tc>
          <w:tcPr>
            <w:tcW w:w="1391" w:type="dxa"/>
            <w:tcBorders>
              <w:top w:val="nil"/>
              <w:left w:val="nil"/>
              <w:bottom w:val="single" w:sz="4" w:space="0" w:color="505050"/>
              <w:right w:val="single" w:sz="4" w:space="0" w:color="505050"/>
            </w:tcBorders>
            <w:shd w:val="clear" w:color="auto" w:fill="auto"/>
            <w:noWrap/>
            <w:vAlign w:val="bottom"/>
            <w:hideMark/>
          </w:tcPr>
          <w:p w14:paraId="196F6DB2"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850,000</w:t>
            </w:r>
          </w:p>
        </w:tc>
        <w:tc>
          <w:tcPr>
            <w:tcW w:w="1391" w:type="dxa"/>
            <w:tcBorders>
              <w:top w:val="nil"/>
              <w:left w:val="nil"/>
              <w:bottom w:val="single" w:sz="4" w:space="0" w:color="505050"/>
              <w:right w:val="single" w:sz="4" w:space="0" w:color="505050"/>
            </w:tcBorders>
            <w:shd w:val="clear" w:color="auto" w:fill="auto"/>
            <w:noWrap/>
            <w:vAlign w:val="bottom"/>
            <w:hideMark/>
          </w:tcPr>
          <w:p w14:paraId="62CFFADD"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567,000</w:t>
            </w:r>
          </w:p>
        </w:tc>
        <w:tc>
          <w:tcPr>
            <w:tcW w:w="1228" w:type="dxa"/>
            <w:tcBorders>
              <w:top w:val="nil"/>
              <w:left w:val="nil"/>
              <w:bottom w:val="single" w:sz="4" w:space="0" w:color="505050"/>
              <w:right w:val="single" w:sz="4" w:space="0" w:color="505050"/>
            </w:tcBorders>
            <w:shd w:val="clear" w:color="auto" w:fill="auto"/>
            <w:noWrap/>
            <w:vAlign w:val="bottom"/>
            <w:hideMark/>
          </w:tcPr>
          <w:p w14:paraId="5FD7C8C6"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2,834,000</w:t>
            </w:r>
          </w:p>
        </w:tc>
      </w:tr>
      <w:tr w:rsidR="00023D96" w:rsidRPr="00705DE4" w14:paraId="7E49FD17" w14:textId="77777777" w:rsidTr="00005A78">
        <w:trPr>
          <w:trHeight w:val="651"/>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13686DF8"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Servicios de acompañamiento prestados a sedes de básica para la implementación de estrategias educativas rurales por los docentes</w:t>
            </w:r>
          </w:p>
        </w:tc>
        <w:tc>
          <w:tcPr>
            <w:tcW w:w="1870" w:type="dxa"/>
            <w:tcBorders>
              <w:top w:val="nil"/>
              <w:left w:val="nil"/>
              <w:bottom w:val="single" w:sz="4" w:space="0" w:color="505050"/>
              <w:right w:val="single" w:sz="4" w:space="0" w:color="505050"/>
            </w:tcBorders>
            <w:shd w:val="clear" w:color="auto" w:fill="auto"/>
            <w:noWrap/>
            <w:vAlign w:val="bottom"/>
            <w:hideMark/>
          </w:tcPr>
          <w:p w14:paraId="284F8AA7"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1,619,000</w:t>
            </w:r>
          </w:p>
        </w:tc>
        <w:tc>
          <w:tcPr>
            <w:tcW w:w="1391" w:type="dxa"/>
            <w:tcBorders>
              <w:top w:val="nil"/>
              <w:left w:val="nil"/>
              <w:bottom w:val="single" w:sz="4" w:space="0" w:color="505050"/>
              <w:right w:val="single" w:sz="4" w:space="0" w:color="505050"/>
            </w:tcBorders>
            <w:shd w:val="clear" w:color="auto" w:fill="auto"/>
            <w:noWrap/>
            <w:vAlign w:val="bottom"/>
            <w:hideMark/>
          </w:tcPr>
          <w:p w14:paraId="0E86EE0E"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2,429,000</w:t>
            </w:r>
          </w:p>
        </w:tc>
        <w:tc>
          <w:tcPr>
            <w:tcW w:w="1391" w:type="dxa"/>
            <w:tcBorders>
              <w:top w:val="nil"/>
              <w:left w:val="nil"/>
              <w:bottom w:val="single" w:sz="4" w:space="0" w:color="505050"/>
              <w:right w:val="single" w:sz="4" w:space="0" w:color="505050"/>
            </w:tcBorders>
            <w:shd w:val="clear" w:color="auto" w:fill="auto"/>
            <w:noWrap/>
            <w:vAlign w:val="bottom"/>
            <w:hideMark/>
          </w:tcPr>
          <w:p w14:paraId="69674A34"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2,429,000</w:t>
            </w:r>
          </w:p>
        </w:tc>
        <w:tc>
          <w:tcPr>
            <w:tcW w:w="1391" w:type="dxa"/>
            <w:tcBorders>
              <w:top w:val="nil"/>
              <w:left w:val="nil"/>
              <w:bottom w:val="single" w:sz="4" w:space="0" w:color="505050"/>
              <w:right w:val="single" w:sz="4" w:space="0" w:color="505050"/>
            </w:tcBorders>
            <w:shd w:val="clear" w:color="auto" w:fill="auto"/>
            <w:noWrap/>
            <w:vAlign w:val="bottom"/>
            <w:hideMark/>
          </w:tcPr>
          <w:p w14:paraId="3A9692CB"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1,619,000</w:t>
            </w:r>
          </w:p>
        </w:tc>
        <w:tc>
          <w:tcPr>
            <w:tcW w:w="1228" w:type="dxa"/>
            <w:tcBorders>
              <w:top w:val="nil"/>
              <w:left w:val="nil"/>
              <w:bottom w:val="single" w:sz="4" w:space="0" w:color="505050"/>
              <w:right w:val="single" w:sz="4" w:space="0" w:color="505050"/>
            </w:tcBorders>
            <w:shd w:val="clear" w:color="auto" w:fill="auto"/>
            <w:noWrap/>
            <w:vAlign w:val="bottom"/>
            <w:hideMark/>
          </w:tcPr>
          <w:p w14:paraId="3D8A50C9"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8,096,000</w:t>
            </w:r>
          </w:p>
        </w:tc>
      </w:tr>
      <w:tr w:rsidR="00023D96" w:rsidRPr="00705DE4" w14:paraId="02752902" w14:textId="77777777" w:rsidTr="00005A78">
        <w:trPr>
          <w:trHeight w:val="651"/>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777F65E5"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Servicios de acompañamiento prestados a sedes de media para para la implementación de estrategias educativas rurales por los docentes</w:t>
            </w:r>
          </w:p>
        </w:tc>
        <w:tc>
          <w:tcPr>
            <w:tcW w:w="1870" w:type="dxa"/>
            <w:tcBorders>
              <w:top w:val="nil"/>
              <w:left w:val="nil"/>
              <w:bottom w:val="single" w:sz="4" w:space="0" w:color="505050"/>
              <w:right w:val="single" w:sz="4" w:space="0" w:color="505050"/>
            </w:tcBorders>
            <w:shd w:val="clear" w:color="auto" w:fill="auto"/>
            <w:noWrap/>
            <w:vAlign w:val="bottom"/>
            <w:hideMark/>
          </w:tcPr>
          <w:p w14:paraId="6D74FCD9"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121,000</w:t>
            </w:r>
          </w:p>
        </w:tc>
        <w:tc>
          <w:tcPr>
            <w:tcW w:w="1391" w:type="dxa"/>
            <w:tcBorders>
              <w:top w:val="nil"/>
              <w:left w:val="nil"/>
              <w:bottom w:val="single" w:sz="4" w:space="0" w:color="505050"/>
              <w:right w:val="single" w:sz="4" w:space="0" w:color="505050"/>
            </w:tcBorders>
            <w:shd w:val="clear" w:color="auto" w:fill="auto"/>
            <w:noWrap/>
            <w:vAlign w:val="bottom"/>
            <w:hideMark/>
          </w:tcPr>
          <w:p w14:paraId="3C14F802"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182,000</w:t>
            </w:r>
          </w:p>
        </w:tc>
        <w:tc>
          <w:tcPr>
            <w:tcW w:w="1391" w:type="dxa"/>
            <w:tcBorders>
              <w:top w:val="nil"/>
              <w:left w:val="nil"/>
              <w:bottom w:val="single" w:sz="4" w:space="0" w:color="505050"/>
              <w:right w:val="single" w:sz="4" w:space="0" w:color="505050"/>
            </w:tcBorders>
            <w:shd w:val="clear" w:color="auto" w:fill="auto"/>
            <w:noWrap/>
            <w:vAlign w:val="bottom"/>
            <w:hideMark/>
          </w:tcPr>
          <w:p w14:paraId="0B7B4337"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182,000</w:t>
            </w:r>
          </w:p>
        </w:tc>
        <w:tc>
          <w:tcPr>
            <w:tcW w:w="1391" w:type="dxa"/>
            <w:tcBorders>
              <w:top w:val="nil"/>
              <w:left w:val="nil"/>
              <w:bottom w:val="single" w:sz="4" w:space="0" w:color="505050"/>
              <w:right w:val="single" w:sz="4" w:space="0" w:color="505050"/>
            </w:tcBorders>
            <w:shd w:val="clear" w:color="auto" w:fill="auto"/>
            <w:noWrap/>
            <w:vAlign w:val="bottom"/>
            <w:hideMark/>
          </w:tcPr>
          <w:p w14:paraId="12CE4A55"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121,000</w:t>
            </w:r>
          </w:p>
        </w:tc>
        <w:tc>
          <w:tcPr>
            <w:tcW w:w="1228" w:type="dxa"/>
            <w:tcBorders>
              <w:top w:val="nil"/>
              <w:left w:val="nil"/>
              <w:bottom w:val="single" w:sz="4" w:space="0" w:color="505050"/>
              <w:right w:val="single" w:sz="4" w:space="0" w:color="505050"/>
            </w:tcBorders>
            <w:shd w:val="clear" w:color="auto" w:fill="auto"/>
            <w:noWrap/>
            <w:vAlign w:val="bottom"/>
            <w:hideMark/>
          </w:tcPr>
          <w:p w14:paraId="0F065EF2"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606,000</w:t>
            </w:r>
          </w:p>
        </w:tc>
      </w:tr>
      <w:tr w:rsidR="00023D96" w:rsidRPr="00705DE4" w14:paraId="4CFD6BF9" w14:textId="77777777" w:rsidTr="00005A78">
        <w:trPr>
          <w:trHeight w:val="438"/>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63B2E2F4"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Servicios de formación en liderazgo escolar para directivos docentes de ENS prestados</w:t>
            </w:r>
          </w:p>
        </w:tc>
        <w:tc>
          <w:tcPr>
            <w:tcW w:w="1870" w:type="dxa"/>
            <w:tcBorders>
              <w:top w:val="nil"/>
              <w:left w:val="nil"/>
              <w:bottom w:val="single" w:sz="4" w:space="0" w:color="505050"/>
              <w:right w:val="single" w:sz="4" w:space="0" w:color="505050"/>
            </w:tcBorders>
            <w:shd w:val="clear" w:color="auto" w:fill="auto"/>
            <w:noWrap/>
            <w:vAlign w:val="bottom"/>
            <w:hideMark/>
          </w:tcPr>
          <w:p w14:paraId="60B99171"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416,000</w:t>
            </w:r>
          </w:p>
        </w:tc>
        <w:tc>
          <w:tcPr>
            <w:tcW w:w="1391" w:type="dxa"/>
            <w:tcBorders>
              <w:top w:val="nil"/>
              <w:left w:val="nil"/>
              <w:bottom w:val="single" w:sz="4" w:space="0" w:color="505050"/>
              <w:right w:val="single" w:sz="4" w:space="0" w:color="505050"/>
            </w:tcBorders>
            <w:shd w:val="clear" w:color="auto" w:fill="auto"/>
            <w:noWrap/>
            <w:vAlign w:val="bottom"/>
            <w:hideMark/>
          </w:tcPr>
          <w:p w14:paraId="4A0D94FC"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416,000</w:t>
            </w:r>
          </w:p>
        </w:tc>
        <w:tc>
          <w:tcPr>
            <w:tcW w:w="1391" w:type="dxa"/>
            <w:tcBorders>
              <w:top w:val="nil"/>
              <w:left w:val="nil"/>
              <w:bottom w:val="single" w:sz="4" w:space="0" w:color="505050"/>
              <w:right w:val="single" w:sz="4" w:space="0" w:color="505050"/>
            </w:tcBorders>
            <w:shd w:val="clear" w:color="auto" w:fill="auto"/>
            <w:noWrap/>
            <w:vAlign w:val="bottom"/>
            <w:hideMark/>
          </w:tcPr>
          <w:p w14:paraId="061967D5"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w:t>
            </w:r>
          </w:p>
        </w:tc>
        <w:tc>
          <w:tcPr>
            <w:tcW w:w="1391" w:type="dxa"/>
            <w:tcBorders>
              <w:top w:val="nil"/>
              <w:left w:val="nil"/>
              <w:bottom w:val="single" w:sz="4" w:space="0" w:color="505050"/>
              <w:right w:val="single" w:sz="4" w:space="0" w:color="505050"/>
            </w:tcBorders>
            <w:shd w:val="clear" w:color="auto" w:fill="auto"/>
            <w:noWrap/>
            <w:vAlign w:val="bottom"/>
            <w:hideMark/>
          </w:tcPr>
          <w:p w14:paraId="17B11984"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w:t>
            </w:r>
          </w:p>
        </w:tc>
        <w:tc>
          <w:tcPr>
            <w:tcW w:w="1228" w:type="dxa"/>
            <w:tcBorders>
              <w:top w:val="nil"/>
              <w:left w:val="nil"/>
              <w:bottom w:val="single" w:sz="4" w:space="0" w:color="505050"/>
              <w:right w:val="single" w:sz="4" w:space="0" w:color="505050"/>
            </w:tcBorders>
            <w:shd w:val="clear" w:color="auto" w:fill="auto"/>
            <w:noWrap/>
            <w:vAlign w:val="bottom"/>
            <w:hideMark/>
          </w:tcPr>
          <w:p w14:paraId="002CAD35"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832,000</w:t>
            </w:r>
          </w:p>
        </w:tc>
      </w:tr>
      <w:tr w:rsidR="00023D96" w:rsidRPr="00705DE4" w14:paraId="04374A03" w14:textId="77777777" w:rsidTr="00005A78">
        <w:trPr>
          <w:trHeight w:val="651"/>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3123FF42"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Documento de Planes de Formación Complementaria de las ENS actualizados y aprobados</w:t>
            </w:r>
          </w:p>
        </w:tc>
        <w:tc>
          <w:tcPr>
            <w:tcW w:w="1870" w:type="dxa"/>
            <w:tcBorders>
              <w:top w:val="nil"/>
              <w:left w:val="nil"/>
              <w:bottom w:val="single" w:sz="4" w:space="0" w:color="505050"/>
              <w:right w:val="single" w:sz="4" w:space="0" w:color="505050"/>
            </w:tcBorders>
            <w:shd w:val="clear" w:color="auto" w:fill="auto"/>
            <w:noWrap/>
            <w:vAlign w:val="bottom"/>
            <w:hideMark/>
          </w:tcPr>
          <w:p w14:paraId="4D0459FF"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955,000</w:t>
            </w:r>
          </w:p>
        </w:tc>
        <w:tc>
          <w:tcPr>
            <w:tcW w:w="1391" w:type="dxa"/>
            <w:tcBorders>
              <w:top w:val="nil"/>
              <w:left w:val="nil"/>
              <w:bottom w:val="single" w:sz="4" w:space="0" w:color="505050"/>
              <w:right w:val="single" w:sz="4" w:space="0" w:color="505050"/>
            </w:tcBorders>
            <w:shd w:val="clear" w:color="auto" w:fill="auto"/>
            <w:noWrap/>
            <w:vAlign w:val="bottom"/>
            <w:hideMark/>
          </w:tcPr>
          <w:p w14:paraId="3AFD6F5E"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891,000</w:t>
            </w:r>
          </w:p>
        </w:tc>
        <w:tc>
          <w:tcPr>
            <w:tcW w:w="1391" w:type="dxa"/>
            <w:tcBorders>
              <w:top w:val="nil"/>
              <w:left w:val="nil"/>
              <w:bottom w:val="single" w:sz="4" w:space="0" w:color="505050"/>
              <w:right w:val="single" w:sz="4" w:space="0" w:color="505050"/>
            </w:tcBorders>
            <w:shd w:val="clear" w:color="auto" w:fill="auto"/>
            <w:noWrap/>
            <w:vAlign w:val="bottom"/>
            <w:hideMark/>
          </w:tcPr>
          <w:p w14:paraId="27A639EC"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891,000</w:t>
            </w:r>
          </w:p>
        </w:tc>
        <w:tc>
          <w:tcPr>
            <w:tcW w:w="1391" w:type="dxa"/>
            <w:tcBorders>
              <w:top w:val="nil"/>
              <w:left w:val="nil"/>
              <w:bottom w:val="single" w:sz="4" w:space="0" w:color="505050"/>
              <w:right w:val="single" w:sz="4" w:space="0" w:color="505050"/>
            </w:tcBorders>
            <w:shd w:val="clear" w:color="auto" w:fill="auto"/>
            <w:noWrap/>
            <w:vAlign w:val="bottom"/>
            <w:hideMark/>
          </w:tcPr>
          <w:p w14:paraId="2F08E53B"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w:t>
            </w:r>
          </w:p>
        </w:tc>
        <w:tc>
          <w:tcPr>
            <w:tcW w:w="1228" w:type="dxa"/>
            <w:tcBorders>
              <w:top w:val="nil"/>
              <w:left w:val="nil"/>
              <w:bottom w:val="single" w:sz="4" w:space="0" w:color="505050"/>
              <w:right w:val="single" w:sz="4" w:space="0" w:color="505050"/>
            </w:tcBorders>
            <w:shd w:val="clear" w:color="auto" w:fill="auto"/>
            <w:noWrap/>
            <w:vAlign w:val="bottom"/>
            <w:hideMark/>
          </w:tcPr>
          <w:p w14:paraId="034EE1C1"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2,737,000</w:t>
            </w:r>
          </w:p>
        </w:tc>
      </w:tr>
      <w:tr w:rsidR="00023D96" w:rsidRPr="00705DE4" w14:paraId="1276FD04" w14:textId="77777777" w:rsidTr="00005A78">
        <w:trPr>
          <w:trHeight w:val="438"/>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581EFE9A" w14:textId="77777777" w:rsidR="00023D96" w:rsidRPr="00D31014" w:rsidRDefault="00023D96" w:rsidP="00005A78">
            <w:pPr>
              <w:spacing w:after="0" w:line="240" w:lineRule="auto"/>
              <w:rPr>
                <w:rFonts w:ascii="Calibri" w:eastAsia="Times New Roman" w:hAnsi="Calibri" w:cs="Calibri"/>
                <w:color w:val="000000"/>
                <w:sz w:val="20"/>
                <w:szCs w:val="20"/>
                <w:lang w:val="pt-BR" w:eastAsia="es-CO"/>
              </w:rPr>
            </w:pPr>
            <w:r w:rsidRPr="00D31014">
              <w:rPr>
                <w:rFonts w:ascii="Calibri" w:eastAsia="Times New Roman" w:hAnsi="Calibri" w:cs="Calibri"/>
                <w:color w:val="000000"/>
                <w:sz w:val="20"/>
                <w:szCs w:val="20"/>
                <w:lang w:val="pt-BR" w:eastAsia="es-CO"/>
              </w:rPr>
              <w:t>Becas de licenciatura para docentes normalistas entregadas</w:t>
            </w:r>
          </w:p>
        </w:tc>
        <w:tc>
          <w:tcPr>
            <w:tcW w:w="1870" w:type="dxa"/>
            <w:tcBorders>
              <w:top w:val="nil"/>
              <w:left w:val="nil"/>
              <w:bottom w:val="single" w:sz="4" w:space="0" w:color="505050"/>
              <w:right w:val="single" w:sz="4" w:space="0" w:color="505050"/>
            </w:tcBorders>
            <w:shd w:val="clear" w:color="auto" w:fill="auto"/>
            <w:noWrap/>
            <w:vAlign w:val="bottom"/>
            <w:hideMark/>
          </w:tcPr>
          <w:p w14:paraId="381A3C8B"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513,000</w:t>
            </w:r>
          </w:p>
        </w:tc>
        <w:tc>
          <w:tcPr>
            <w:tcW w:w="1391" w:type="dxa"/>
            <w:tcBorders>
              <w:top w:val="nil"/>
              <w:left w:val="nil"/>
              <w:bottom w:val="single" w:sz="4" w:space="0" w:color="505050"/>
              <w:right w:val="single" w:sz="4" w:space="0" w:color="505050"/>
            </w:tcBorders>
            <w:shd w:val="clear" w:color="auto" w:fill="auto"/>
            <w:noWrap/>
            <w:vAlign w:val="bottom"/>
            <w:hideMark/>
          </w:tcPr>
          <w:p w14:paraId="61916C8C"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1,027,000</w:t>
            </w:r>
          </w:p>
        </w:tc>
        <w:tc>
          <w:tcPr>
            <w:tcW w:w="1391" w:type="dxa"/>
            <w:tcBorders>
              <w:top w:val="nil"/>
              <w:left w:val="nil"/>
              <w:bottom w:val="single" w:sz="4" w:space="0" w:color="505050"/>
              <w:right w:val="single" w:sz="4" w:space="0" w:color="505050"/>
            </w:tcBorders>
            <w:shd w:val="clear" w:color="auto" w:fill="auto"/>
            <w:noWrap/>
            <w:vAlign w:val="bottom"/>
            <w:hideMark/>
          </w:tcPr>
          <w:p w14:paraId="22FE1EB6"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1,027,000</w:t>
            </w:r>
          </w:p>
        </w:tc>
        <w:tc>
          <w:tcPr>
            <w:tcW w:w="1391" w:type="dxa"/>
            <w:tcBorders>
              <w:top w:val="nil"/>
              <w:left w:val="nil"/>
              <w:bottom w:val="single" w:sz="4" w:space="0" w:color="505050"/>
              <w:right w:val="single" w:sz="4" w:space="0" w:color="505050"/>
            </w:tcBorders>
            <w:shd w:val="clear" w:color="auto" w:fill="auto"/>
            <w:noWrap/>
            <w:vAlign w:val="bottom"/>
            <w:hideMark/>
          </w:tcPr>
          <w:p w14:paraId="09ECFC85"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513,000</w:t>
            </w:r>
          </w:p>
        </w:tc>
        <w:tc>
          <w:tcPr>
            <w:tcW w:w="1228" w:type="dxa"/>
            <w:tcBorders>
              <w:top w:val="nil"/>
              <w:left w:val="nil"/>
              <w:bottom w:val="single" w:sz="4" w:space="0" w:color="505050"/>
              <w:right w:val="single" w:sz="4" w:space="0" w:color="505050"/>
            </w:tcBorders>
            <w:shd w:val="clear" w:color="auto" w:fill="auto"/>
            <w:noWrap/>
            <w:vAlign w:val="bottom"/>
            <w:hideMark/>
          </w:tcPr>
          <w:p w14:paraId="63A029F8"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3,080,000</w:t>
            </w:r>
          </w:p>
        </w:tc>
      </w:tr>
      <w:tr w:rsidR="00023D96" w:rsidRPr="00705DE4" w14:paraId="691FC8A5" w14:textId="77777777" w:rsidTr="00005A78">
        <w:trPr>
          <w:trHeight w:val="250"/>
          <w:jc w:val="center"/>
        </w:trPr>
        <w:tc>
          <w:tcPr>
            <w:tcW w:w="5137" w:type="dxa"/>
            <w:tcBorders>
              <w:top w:val="nil"/>
              <w:left w:val="single" w:sz="4" w:space="0" w:color="505050"/>
              <w:bottom w:val="single" w:sz="4" w:space="0" w:color="505050"/>
              <w:right w:val="single" w:sz="4" w:space="0" w:color="505050"/>
            </w:tcBorders>
            <w:shd w:val="clear" w:color="000000" w:fill="E6E6E6"/>
            <w:vAlign w:val="bottom"/>
            <w:hideMark/>
          </w:tcPr>
          <w:p w14:paraId="79D547D5" w14:textId="77777777" w:rsidR="00023D96" w:rsidRPr="00705DE4" w:rsidRDefault="00023D96" w:rsidP="00005A78">
            <w:pPr>
              <w:spacing w:after="0" w:line="240" w:lineRule="auto"/>
              <w:rPr>
                <w:rFonts w:ascii="Calibri" w:eastAsia="Times New Roman" w:hAnsi="Calibri" w:cs="Calibri"/>
                <w:b/>
                <w:bCs/>
                <w:color w:val="000000"/>
                <w:sz w:val="20"/>
                <w:szCs w:val="20"/>
                <w:lang w:eastAsia="es-CO"/>
              </w:rPr>
            </w:pPr>
            <w:r w:rsidRPr="00705DE4">
              <w:rPr>
                <w:rFonts w:ascii="Calibri" w:eastAsia="Times New Roman" w:hAnsi="Calibri" w:cs="Calibri"/>
                <w:b/>
                <w:bCs/>
                <w:color w:val="000000"/>
                <w:sz w:val="20"/>
                <w:szCs w:val="20"/>
                <w:lang w:eastAsia="es-CO"/>
              </w:rPr>
              <w:t>Total Componente 2</w:t>
            </w:r>
          </w:p>
        </w:tc>
        <w:tc>
          <w:tcPr>
            <w:tcW w:w="1870" w:type="dxa"/>
            <w:tcBorders>
              <w:top w:val="nil"/>
              <w:left w:val="nil"/>
              <w:bottom w:val="single" w:sz="4" w:space="0" w:color="505050"/>
              <w:right w:val="single" w:sz="4" w:space="0" w:color="505050"/>
            </w:tcBorders>
            <w:shd w:val="clear" w:color="000000" w:fill="E6E6E6"/>
            <w:noWrap/>
            <w:vAlign w:val="bottom"/>
            <w:hideMark/>
          </w:tcPr>
          <w:p w14:paraId="0631BE3A"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4,191,000</w:t>
            </w:r>
          </w:p>
        </w:tc>
        <w:tc>
          <w:tcPr>
            <w:tcW w:w="1391" w:type="dxa"/>
            <w:tcBorders>
              <w:top w:val="nil"/>
              <w:left w:val="nil"/>
              <w:bottom w:val="single" w:sz="4" w:space="0" w:color="505050"/>
              <w:right w:val="single" w:sz="4" w:space="0" w:color="505050"/>
            </w:tcBorders>
            <w:shd w:val="clear" w:color="000000" w:fill="E6E6E6"/>
            <w:noWrap/>
            <w:vAlign w:val="bottom"/>
            <w:hideMark/>
          </w:tcPr>
          <w:p w14:paraId="3D5B76AF"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5,795,000</w:t>
            </w:r>
          </w:p>
        </w:tc>
        <w:tc>
          <w:tcPr>
            <w:tcW w:w="1391" w:type="dxa"/>
            <w:tcBorders>
              <w:top w:val="nil"/>
              <w:left w:val="nil"/>
              <w:bottom w:val="single" w:sz="4" w:space="0" w:color="505050"/>
              <w:right w:val="single" w:sz="4" w:space="0" w:color="505050"/>
            </w:tcBorders>
            <w:shd w:val="clear" w:color="000000" w:fill="E6E6E6"/>
            <w:noWrap/>
            <w:vAlign w:val="bottom"/>
            <w:hideMark/>
          </w:tcPr>
          <w:p w14:paraId="78E4F994"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5,379,000</w:t>
            </w:r>
          </w:p>
        </w:tc>
        <w:tc>
          <w:tcPr>
            <w:tcW w:w="1391" w:type="dxa"/>
            <w:tcBorders>
              <w:top w:val="nil"/>
              <w:left w:val="nil"/>
              <w:bottom w:val="single" w:sz="4" w:space="0" w:color="505050"/>
              <w:right w:val="single" w:sz="4" w:space="0" w:color="505050"/>
            </w:tcBorders>
            <w:shd w:val="clear" w:color="000000" w:fill="E6E6E6"/>
            <w:noWrap/>
            <w:vAlign w:val="bottom"/>
            <w:hideMark/>
          </w:tcPr>
          <w:p w14:paraId="03479316"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2,820,000</w:t>
            </w:r>
          </w:p>
        </w:tc>
        <w:tc>
          <w:tcPr>
            <w:tcW w:w="1228" w:type="dxa"/>
            <w:tcBorders>
              <w:top w:val="nil"/>
              <w:left w:val="nil"/>
              <w:bottom w:val="single" w:sz="4" w:space="0" w:color="505050"/>
              <w:right w:val="single" w:sz="4" w:space="0" w:color="505050"/>
            </w:tcBorders>
            <w:shd w:val="clear" w:color="000000" w:fill="E6E6E6"/>
            <w:noWrap/>
            <w:vAlign w:val="bottom"/>
            <w:hideMark/>
          </w:tcPr>
          <w:p w14:paraId="6BE27141"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18,185,000</w:t>
            </w:r>
          </w:p>
        </w:tc>
      </w:tr>
      <w:tr w:rsidR="00023D96" w:rsidRPr="00705DE4" w14:paraId="44F1714F" w14:textId="77777777" w:rsidTr="00005A78">
        <w:trPr>
          <w:trHeight w:val="288"/>
          <w:jc w:val="center"/>
        </w:trPr>
        <w:tc>
          <w:tcPr>
            <w:tcW w:w="12408" w:type="dxa"/>
            <w:gridSpan w:val="6"/>
            <w:tcBorders>
              <w:top w:val="single" w:sz="4" w:space="0" w:color="505050"/>
              <w:left w:val="single" w:sz="4" w:space="0" w:color="505050"/>
              <w:bottom w:val="single" w:sz="4" w:space="0" w:color="505050"/>
              <w:right w:val="single" w:sz="4" w:space="0" w:color="505050"/>
            </w:tcBorders>
            <w:shd w:val="clear" w:color="000000" w:fill="E6E6E6"/>
            <w:vAlign w:val="bottom"/>
            <w:hideMark/>
          </w:tcPr>
          <w:p w14:paraId="0361406E" w14:textId="1285333D" w:rsidR="00023D96" w:rsidRPr="00705DE4" w:rsidRDefault="00023D96" w:rsidP="00005A78">
            <w:pPr>
              <w:spacing w:after="0" w:line="240" w:lineRule="auto"/>
              <w:jc w:val="center"/>
              <w:rPr>
                <w:rFonts w:ascii="Calibri" w:eastAsia="Times New Roman" w:hAnsi="Calibri" w:cs="Calibri"/>
                <w:b/>
                <w:bCs/>
                <w:color w:val="000000"/>
                <w:sz w:val="20"/>
                <w:szCs w:val="20"/>
                <w:lang w:eastAsia="es-CO"/>
              </w:rPr>
            </w:pPr>
            <w:r w:rsidRPr="00705DE4">
              <w:rPr>
                <w:rFonts w:ascii="Calibri" w:eastAsia="Times New Roman" w:hAnsi="Calibri" w:cs="Calibri"/>
                <w:b/>
                <w:bCs/>
                <w:color w:val="000000"/>
                <w:sz w:val="20"/>
                <w:szCs w:val="20"/>
                <w:lang w:eastAsia="es-CO"/>
              </w:rPr>
              <w:t xml:space="preserve">Componente 3. </w:t>
            </w:r>
            <w:r w:rsidR="00C614A2">
              <w:rPr>
                <w:rFonts w:ascii="Calibri" w:eastAsia="Times New Roman" w:hAnsi="Calibri" w:cs="Calibri"/>
                <w:b/>
                <w:bCs/>
                <w:color w:val="000000"/>
                <w:sz w:val="20"/>
                <w:szCs w:val="20"/>
                <w:lang w:eastAsia="es-CO"/>
              </w:rPr>
              <w:t>A</w:t>
            </w:r>
            <w:r w:rsidRPr="00705DE4">
              <w:rPr>
                <w:rFonts w:ascii="Calibri" w:eastAsia="Times New Roman" w:hAnsi="Calibri" w:cs="Calibri"/>
                <w:b/>
                <w:bCs/>
                <w:color w:val="000000"/>
                <w:sz w:val="20"/>
                <w:szCs w:val="20"/>
                <w:lang w:eastAsia="es-CO"/>
              </w:rPr>
              <w:t>mbientes de aprendizaje</w:t>
            </w:r>
            <w:r w:rsidR="00C614A2">
              <w:rPr>
                <w:rFonts w:ascii="Calibri" w:eastAsia="Times New Roman" w:hAnsi="Calibri" w:cs="Calibri"/>
                <w:b/>
                <w:bCs/>
                <w:color w:val="000000"/>
                <w:sz w:val="20"/>
                <w:szCs w:val="20"/>
                <w:lang w:eastAsia="es-CO"/>
              </w:rPr>
              <w:t>, materiales y recursos educativos</w:t>
            </w:r>
          </w:p>
        </w:tc>
      </w:tr>
      <w:tr w:rsidR="00023D96" w:rsidRPr="00705DE4" w14:paraId="0CEB736A" w14:textId="77777777" w:rsidTr="00005A78">
        <w:trPr>
          <w:trHeight w:val="651"/>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7D94CA1F"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Sedes de preescolar que reciben dotaciones pedagógicas (textos y materiales complementarios)</w:t>
            </w:r>
          </w:p>
        </w:tc>
        <w:tc>
          <w:tcPr>
            <w:tcW w:w="1870" w:type="dxa"/>
            <w:tcBorders>
              <w:top w:val="nil"/>
              <w:left w:val="nil"/>
              <w:bottom w:val="single" w:sz="4" w:space="0" w:color="505050"/>
              <w:right w:val="single" w:sz="4" w:space="0" w:color="505050"/>
            </w:tcBorders>
            <w:shd w:val="clear" w:color="auto" w:fill="auto"/>
            <w:noWrap/>
            <w:vAlign w:val="bottom"/>
            <w:hideMark/>
          </w:tcPr>
          <w:p w14:paraId="501B1314"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439,000</w:t>
            </w:r>
          </w:p>
        </w:tc>
        <w:tc>
          <w:tcPr>
            <w:tcW w:w="1391" w:type="dxa"/>
            <w:tcBorders>
              <w:top w:val="nil"/>
              <w:left w:val="nil"/>
              <w:bottom w:val="single" w:sz="4" w:space="0" w:color="505050"/>
              <w:right w:val="single" w:sz="4" w:space="0" w:color="505050"/>
            </w:tcBorders>
            <w:shd w:val="clear" w:color="auto" w:fill="auto"/>
            <w:noWrap/>
            <w:vAlign w:val="bottom"/>
            <w:hideMark/>
          </w:tcPr>
          <w:p w14:paraId="39B7BE02"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658,000</w:t>
            </w:r>
          </w:p>
        </w:tc>
        <w:tc>
          <w:tcPr>
            <w:tcW w:w="1391" w:type="dxa"/>
            <w:tcBorders>
              <w:top w:val="nil"/>
              <w:left w:val="nil"/>
              <w:bottom w:val="single" w:sz="4" w:space="0" w:color="505050"/>
              <w:right w:val="single" w:sz="4" w:space="0" w:color="505050"/>
            </w:tcBorders>
            <w:shd w:val="clear" w:color="auto" w:fill="auto"/>
            <w:noWrap/>
            <w:vAlign w:val="bottom"/>
            <w:hideMark/>
          </w:tcPr>
          <w:p w14:paraId="5901211A"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658,000</w:t>
            </w:r>
          </w:p>
        </w:tc>
        <w:tc>
          <w:tcPr>
            <w:tcW w:w="1391" w:type="dxa"/>
            <w:tcBorders>
              <w:top w:val="nil"/>
              <w:left w:val="nil"/>
              <w:bottom w:val="single" w:sz="4" w:space="0" w:color="505050"/>
              <w:right w:val="single" w:sz="4" w:space="0" w:color="505050"/>
            </w:tcBorders>
            <w:shd w:val="clear" w:color="auto" w:fill="auto"/>
            <w:noWrap/>
            <w:vAlign w:val="bottom"/>
            <w:hideMark/>
          </w:tcPr>
          <w:p w14:paraId="1B5FBC23"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439,000</w:t>
            </w:r>
          </w:p>
        </w:tc>
        <w:tc>
          <w:tcPr>
            <w:tcW w:w="1228" w:type="dxa"/>
            <w:tcBorders>
              <w:top w:val="nil"/>
              <w:left w:val="nil"/>
              <w:bottom w:val="single" w:sz="4" w:space="0" w:color="505050"/>
              <w:right w:val="single" w:sz="4" w:space="0" w:color="505050"/>
            </w:tcBorders>
            <w:shd w:val="clear" w:color="auto" w:fill="auto"/>
            <w:noWrap/>
            <w:vAlign w:val="bottom"/>
            <w:hideMark/>
          </w:tcPr>
          <w:p w14:paraId="42C14E73"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2,194,000</w:t>
            </w:r>
          </w:p>
        </w:tc>
      </w:tr>
      <w:tr w:rsidR="00023D96" w:rsidRPr="00705DE4" w14:paraId="191A6D43" w14:textId="77777777" w:rsidTr="00005A78">
        <w:trPr>
          <w:trHeight w:val="651"/>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3FB7509F"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Sedes de básica que reciben dotaciones pedagógicas (textos y materiales complementarios)</w:t>
            </w:r>
          </w:p>
        </w:tc>
        <w:tc>
          <w:tcPr>
            <w:tcW w:w="1870" w:type="dxa"/>
            <w:tcBorders>
              <w:top w:val="nil"/>
              <w:left w:val="nil"/>
              <w:bottom w:val="single" w:sz="4" w:space="0" w:color="505050"/>
              <w:right w:val="single" w:sz="4" w:space="0" w:color="505050"/>
            </w:tcBorders>
            <w:shd w:val="clear" w:color="auto" w:fill="auto"/>
            <w:noWrap/>
            <w:vAlign w:val="bottom"/>
            <w:hideMark/>
          </w:tcPr>
          <w:p w14:paraId="769CB68E"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2,364,000</w:t>
            </w:r>
          </w:p>
        </w:tc>
        <w:tc>
          <w:tcPr>
            <w:tcW w:w="1391" w:type="dxa"/>
            <w:tcBorders>
              <w:top w:val="nil"/>
              <w:left w:val="nil"/>
              <w:bottom w:val="single" w:sz="4" w:space="0" w:color="505050"/>
              <w:right w:val="single" w:sz="4" w:space="0" w:color="505050"/>
            </w:tcBorders>
            <w:shd w:val="clear" w:color="auto" w:fill="auto"/>
            <w:noWrap/>
            <w:vAlign w:val="bottom"/>
            <w:hideMark/>
          </w:tcPr>
          <w:p w14:paraId="75145AC5"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3,546,000</w:t>
            </w:r>
          </w:p>
        </w:tc>
        <w:tc>
          <w:tcPr>
            <w:tcW w:w="1391" w:type="dxa"/>
            <w:tcBorders>
              <w:top w:val="nil"/>
              <w:left w:val="nil"/>
              <w:bottom w:val="single" w:sz="4" w:space="0" w:color="505050"/>
              <w:right w:val="single" w:sz="4" w:space="0" w:color="505050"/>
            </w:tcBorders>
            <w:shd w:val="clear" w:color="auto" w:fill="auto"/>
            <w:noWrap/>
            <w:vAlign w:val="bottom"/>
            <w:hideMark/>
          </w:tcPr>
          <w:p w14:paraId="28EB3B11"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3,546,000</w:t>
            </w:r>
          </w:p>
        </w:tc>
        <w:tc>
          <w:tcPr>
            <w:tcW w:w="1391" w:type="dxa"/>
            <w:tcBorders>
              <w:top w:val="nil"/>
              <w:left w:val="nil"/>
              <w:bottom w:val="single" w:sz="4" w:space="0" w:color="505050"/>
              <w:right w:val="single" w:sz="4" w:space="0" w:color="505050"/>
            </w:tcBorders>
            <w:shd w:val="clear" w:color="auto" w:fill="auto"/>
            <w:noWrap/>
            <w:vAlign w:val="bottom"/>
            <w:hideMark/>
          </w:tcPr>
          <w:p w14:paraId="6345CC9F"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2,364,000</w:t>
            </w:r>
          </w:p>
        </w:tc>
        <w:tc>
          <w:tcPr>
            <w:tcW w:w="1228" w:type="dxa"/>
            <w:tcBorders>
              <w:top w:val="nil"/>
              <w:left w:val="nil"/>
              <w:bottom w:val="single" w:sz="4" w:space="0" w:color="505050"/>
              <w:right w:val="single" w:sz="4" w:space="0" w:color="505050"/>
            </w:tcBorders>
            <w:shd w:val="clear" w:color="auto" w:fill="auto"/>
            <w:noWrap/>
            <w:vAlign w:val="bottom"/>
            <w:hideMark/>
          </w:tcPr>
          <w:p w14:paraId="07C7DA9D"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11,820,000</w:t>
            </w:r>
          </w:p>
        </w:tc>
      </w:tr>
      <w:tr w:rsidR="00023D96" w:rsidRPr="00705DE4" w14:paraId="3BB44262" w14:textId="77777777" w:rsidTr="00005A78">
        <w:trPr>
          <w:trHeight w:val="651"/>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25DE6DF8"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Sedes de media que reciben dotaciones pedagógicas (textos y materiales complementarios)</w:t>
            </w:r>
          </w:p>
        </w:tc>
        <w:tc>
          <w:tcPr>
            <w:tcW w:w="1870" w:type="dxa"/>
            <w:tcBorders>
              <w:top w:val="nil"/>
              <w:left w:val="nil"/>
              <w:bottom w:val="single" w:sz="4" w:space="0" w:color="505050"/>
              <w:right w:val="single" w:sz="4" w:space="0" w:color="505050"/>
            </w:tcBorders>
            <w:shd w:val="clear" w:color="auto" w:fill="auto"/>
            <w:noWrap/>
            <w:vAlign w:val="bottom"/>
            <w:hideMark/>
          </w:tcPr>
          <w:p w14:paraId="612D99A2"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516,000</w:t>
            </w:r>
          </w:p>
        </w:tc>
        <w:tc>
          <w:tcPr>
            <w:tcW w:w="1391" w:type="dxa"/>
            <w:tcBorders>
              <w:top w:val="nil"/>
              <w:left w:val="nil"/>
              <w:bottom w:val="single" w:sz="4" w:space="0" w:color="505050"/>
              <w:right w:val="single" w:sz="4" w:space="0" w:color="505050"/>
            </w:tcBorders>
            <w:shd w:val="clear" w:color="auto" w:fill="auto"/>
            <w:noWrap/>
            <w:vAlign w:val="bottom"/>
            <w:hideMark/>
          </w:tcPr>
          <w:p w14:paraId="2D6BD430"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774,000</w:t>
            </w:r>
          </w:p>
        </w:tc>
        <w:tc>
          <w:tcPr>
            <w:tcW w:w="1391" w:type="dxa"/>
            <w:tcBorders>
              <w:top w:val="nil"/>
              <w:left w:val="nil"/>
              <w:bottom w:val="single" w:sz="4" w:space="0" w:color="505050"/>
              <w:right w:val="single" w:sz="4" w:space="0" w:color="505050"/>
            </w:tcBorders>
            <w:shd w:val="clear" w:color="auto" w:fill="auto"/>
            <w:noWrap/>
            <w:vAlign w:val="bottom"/>
            <w:hideMark/>
          </w:tcPr>
          <w:p w14:paraId="1CB80457"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774,000</w:t>
            </w:r>
          </w:p>
        </w:tc>
        <w:tc>
          <w:tcPr>
            <w:tcW w:w="1391" w:type="dxa"/>
            <w:tcBorders>
              <w:top w:val="nil"/>
              <w:left w:val="nil"/>
              <w:bottom w:val="single" w:sz="4" w:space="0" w:color="505050"/>
              <w:right w:val="single" w:sz="4" w:space="0" w:color="505050"/>
            </w:tcBorders>
            <w:shd w:val="clear" w:color="auto" w:fill="auto"/>
            <w:noWrap/>
            <w:vAlign w:val="bottom"/>
            <w:hideMark/>
          </w:tcPr>
          <w:p w14:paraId="5A8B3B58"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516,000</w:t>
            </w:r>
          </w:p>
        </w:tc>
        <w:tc>
          <w:tcPr>
            <w:tcW w:w="1228" w:type="dxa"/>
            <w:tcBorders>
              <w:top w:val="nil"/>
              <w:left w:val="nil"/>
              <w:bottom w:val="single" w:sz="4" w:space="0" w:color="505050"/>
              <w:right w:val="single" w:sz="4" w:space="0" w:color="505050"/>
            </w:tcBorders>
            <w:shd w:val="clear" w:color="auto" w:fill="auto"/>
            <w:noWrap/>
            <w:vAlign w:val="bottom"/>
            <w:hideMark/>
          </w:tcPr>
          <w:p w14:paraId="2A709296"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2,580,000</w:t>
            </w:r>
          </w:p>
        </w:tc>
      </w:tr>
      <w:tr w:rsidR="00023D96" w:rsidRPr="00705DE4" w14:paraId="5281310F" w14:textId="77777777" w:rsidTr="00005A78">
        <w:trPr>
          <w:trHeight w:val="438"/>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0D6384CB"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Sedes escolares que reciben dotación de mobiliario</w:t>
            </w:r>
          </w:p>
        </w:tc>
        <w:tc>
          <w:tcPr>
            <w:tcW w:w="1870" w:type="dxa"/>
            <w:tcBorders>
              <w:top w:val="nil"/>
              <w:left w:val="nil"/>
              <w:bottom w:val="single" w:sz="4" w:space="0" w:color="505050"/>
              <w:right w:val="single" w:sz="4" w:space="0" w:color="505050"/>
            </w:tcBorders>
            <w:shd w:val="clear" w:color="auto" w:fill="auto"/>
            <w:noWrap/>
            <w:vAlign w:val="bottom"/>
            <w:hideMark/>
          </w:tcPr>
          <w:p w14:paraId="3DEA1565"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2,935,000</w:t>
            </w:r>
          </w:p>
        </w:tc>
        <w:tc>
          <w:tcPr>
            <w:tcW w:w="1391" w:type="dxa"/>
            <w:tcBorders>
              <w:top w:val="nil"/>
              <w:left w:val="nil"/>
              <w:bottom w:val="single" w:sz="4" w:space="0" w:color="505050"/>
              <w:right w:val="single" w:sz="4" w:space="0" w:color="505050"/>
            </w:tcBorders>
            <w:shd w:val="clear" w:color="auto" w:fill="auto"/>
            <w:noWrap/>
            <w:vAlign w:val="bottom"/>
            <w:hideMark/>
          </w:tcPr>
          <w:p w14:paraId="58439FA1"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4,403,000</w:t>
            </w:r>
          </w:p>
        </w:tc>
        <w:tc>
          <w:tcPr>
            <w:tcW w:w="1391" w:type="dxa"/>
            <w:tcBorders>
              <w:top w:val="nil"/>
              <w:left w:val="nil"/>
              <w:bottom w:val="single" w:sz="4" w:space="0" w:color="505050"/>
              <w:right w:val="single" w:sz="4" w:space="0" w:color="505050"/>
            </w:tcBorders>
            <w:shd w:val="clear" w:color="auto" w:fill="auto"/>
            <w:noWrap/>
            <w:vAlign w:val="bottom"/>
            <w:hideMark/>
          </w:tcPr>
          <w:p w14:paraId="354FB875"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4,403,000</w:t>
            </w:r>
          </w:p>
        </w:tc>
        <w:tc>
          <w:tcPr>
            <w:tcW w:w="1391" w:type="dxa"/>
            <w:tcBorders>
              <w:top w:val="nil"/>
              <w:left w:val="nil"/>
              <w:bottom w:val="single" w:sz="4" w:space="0" w:color="505050"/>
              <w:right w:val="single" w:sz="4" w:space="0" w:color="505050"/>
            </w:tcBorders>
            <w:shd w:val="clear" w:color="auto" w:fill="auto"/>
            <w:noWrap/>
            <w:vAlign w:val="bottom"/>
            <w:hideMark/>
          </w:tcPr>
          <w:p w14:paraId="4E643998"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2,935,000</w:t>
            </w:r>
          </w:p>
        </w:tc>
        <w:tc>
          <w:tcPr>
            <w:tcW w:w="1228" w:type="dxa"/>
            <w:tcBorders>
              <w:top w:val="nil"/>
              <w:left w:val="nil"/>
              <w:bottom w:val="single" w:sz="4" w:space="0" w:color="505050"/>
              <w:right w:val="single" w:sz="4" w:space="0" w:color="505050"/>
            </w:tcBorders>
            <w:shd w:val="clear" w:color="auto" w:fill="auto"/>
            <w:noWrap/>
            <w:vAlign w:val="bottom"/>
            <w:hideMark/>
          </w:tcPr>
          <w:p w14:paraId="760254EE"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14,676,000</w:t>
            </w:r>
          </w:p>
        </w:tc>
      </w:tr>
      <w:tr w:rsidR="00023D96" w:rsidRPr="00705DE4" w14:paraId="67F9D50B" w14:textId="77777777" w:rsidTr="00005A78">
        <w:trPr>
          <w:trHeight w:val="250"/>
          <w:jc w:val="center"/>
        </w:trPr>
        <w:tc>
          <w:tcPr>
            <w:tcW w:w="5137" w:type="dxa"/>
            <w:tcBorders>
              <w:top w:val="nil"/>
              <w:left w:val="single" w:sz="4" w:space="0" w:color="505050"/>
              <w:bottom w:val="single" w:sz="4" w:space="0" w:color="505050"/>
              <w:right w:val="single" w:sz="4" w:space="0" w:color="505050"/>
            </w:tcBorders>
            <w:shd w:val="clear" w:color="000000" w:fill="E6E6E6"/>
            <w:vAlign w:val="bottom"/>
            <w:hideMark/>
          </w:tcPr>
          <w:p w14:paraId="4143FD5E" w14:textId="77777777" w:rsidR="00023D96" w:rsidRPr="00705DE4" w:rsidRDefault="00023D96" w:rsidP="00005A78">
            <w:pPr>
              <w:spacing w:after="0" w:line="240" w:lineRule="auto"/>
              <w:rPr>
                <w:rFonts w:ascii="Calibri" w:eastAsia="Times New Roman" w:hAnsi="Calibri" w:cs="Calibri"/>
                <w:b/>
                <w:bCs/>
                <w:color w:val="000000"/>
                <w:sz w:val="20"/>
                <w:szCs w:val="20"/>
                <w:lang w:eastAsia="es-CO"/>
              </w:rPr>
            </w:pPr>
            <w:r w:rsidRPr="00705DE4">
              <w:rPr>
                <w:rFonts w:ascii="Calibri" w:eastAsia="Times New Roman" w:hAnsi="Calibri" w:cs="Calibri"/>
                <w:b/>
                <w:bCs/>
                <w:color w:val="000000"/>
                <w:sz w:val="20"/>
                <w:szCs w:val="20"/>
                <w:lang w:eastAsia="es-CO"/>
              </w:rPr>
              <w:t>Total Componente 3</w:t>
            </w:r>
          </w:p>
        </w:tc>
        <w:tc>
          <w:tcPr>
            <w:tcW w:w="1870" w:type="dxa"/>
            <w:tcBorders>
              <w:top w:val="nil"/>
              <w:left w:val="nil"/>
              <w:bottom w:val="single" w:sz="4" w:space="0" w:color="505050"/>
              <w:right w:val="single" w:sz="4" w:space="0" w:color="505050"/>
            </w:tcBorders>
            <w:shd w:val="clear" w:color="000000" w:fill="E6E6E6"/>
            <w:noWrap/>
            <w:vAlign w:val="bottom"/>
            <w:hideMark/>
          </w:tcPr>
          <w:p w14:paraId="685BCEB8"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6,254,000</w:t>
            </w:r>
          </w:p>
        </w:tc>
        <w:tc>
          <w:tcPr>
            <w:tcW w:w="1391" w:type="dxa"/>
            <w:tcBorders>
              <w:top w:val="nil"/>
              <w:left w:val="nil"/>
              <w:bottom w:val="single" w:sz="4" w:space="0" w:color="505050"/>
              <w:right w:val="single" w:sz="4" w:space="0" w:color="505050"/>
            </w:tcBorders>
            <w:shd w:val="clear" w:color="000000" w:fill="E6E6E6"/>
            <w:noWrap/>
            <w:vAlign w:val="bottom"/>
            <w:hideMark/>
          </w:tcPr>
          <w:p w14:paraId="2516654D"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9,381,000</w:t>
            </w:r>
          </w:p>
        </w:tc>
        <w:tc>
          <w:tcPr>
            <w:tcW w:w="1391" w:type="dxa"/>
            <w:tcBorders>
              <w:top w:val="nil"/>
              <w:left w:val="nil"/>
              <w:bottom w:val="single" w:sz="4" w:space="0" w:color="505050"/>
              <w:right w:val="single" w:sz="4" w:space="0" w:color="505050"/>
            </w:tcBorders>
            <w:shd w:val="clear" w:color="000000" w:fill="E6E6E6"/>
            <w:noWrap/>
            <w:vAlign w:val="bottom"/>
            <w:hideMark/>
          </w:tcPr>
          <w:p w14:paraId="6739097F"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9,381,000</w:t>
            </w:r>
          </w:p>
        </w:tc>
        <w:tc>
          <w:tcPr>
            <w:tcW w:w="1391" w:type="dxa"/>
            <w:tcBorders>
              <w:top w:val="nil"/>
              <w:left w:val="nil"/>
              <w:bottom w:val="single" w:sz="4" w:space="0" w:color="505050"/>
              <w:right w:val="single" w:sz="4" w:space="0" w:color="505050"/>
            </w:tcBorders>
            <w:shd w:val="clear" w:color="000000" w:fill="E6E6E6"/>
            <w:noWrap/>
            <w:vAlign w:val="bottom"/>
            <w:hideMark/>
          </w:tcPr>
          <w:p w14:paraId="122E34C4"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6,254,000</w:t>
            </w:r>
          </w:p>
        </w:tc>
        <w:tc>
          <w:tcPr>
            <w:tcW w:w="1228" w:type="dxa"/>
            <w:tcBorders>
              <w:top w:val="nil"/>
              <w:left w:val="nil"/>
              <w:bottom w:val="single" w:sz="4" w:space="0" w:color="505050"/>
              <w:right w:val="single" w:sz="4" w:space="0" w:color="505050"/>
            </w:tcBorders>
            <w:shd w:val="clear" w:color="000000" w:fill="E6E6E6"/>
            <w:noWrap/>
            <w:vAlign w:val="bottom"/>
            <w:hideMark/>
          </w:tcPr>
          <w:p w14:paraId="11AAFEB3"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31,270,000</w:t>
            </w:r>
          </w:p>
        </w:tc>
      </w:tr>
      <w:tr w:rsidR="00023D96" w:rsidRPr="00705DE4" w14:paraId="198B82B2" w14:textId="77777777" w:rsidTr="00005A78">
        <w:trPr>
          <w:trHeight w:val="250"/>
          <w:jc w:val="center"/>
        </w:trPr>
        <w:tc>
          <w:tcPr>
            <w:tcW w:w="12408" w:type="dxa"/>
            <w:gridSpan w:val="6"/>
            <w:tcBorders>
              <w:top w:val="single" w:sz="4" w:space="0" w:color="505050"/>
              <w:left w:val="single" w:sz="4" w:space="0" w:color="505050"/>
              <w:bottom w:val="single" w:sz="4" w:space="0" w:color="505050"/>
              <w:right w:val="single" w:sz="4" w:space="0" w:color="505050"/>
            </w:tcBorders>
            <w:shd w:val="clear" w:color="000000" w:fill="E6E6E6"/>
            <w:vAlign w:val="bottom"/>
            <w:hideMark/>
          </w:tcPr>
          <w:p w14:paraId="766EF3CA" w14:textId="00B4939E" w:rsidR="00023D96" w:rsidRPr="00705DE4" w:rsidRDefault="00023D96" w:rsidP="00005A78">
            <w:pPr>
              <w:spacing w:after="0" w:line="240" w:lineRule="auto"/>
              <w:jc w:val="center"/>
              <w:rPr>
                <w:rFonts w:ascii="Calibri" w:eastAsia="Times New Roman" w:hAnsi="Calibri" w:cs="Calibri"/>
                <w:b/>
                <w:bCs/>
                <w:color w:val="000000"/>
                <w:sz w:val="20"/>
                <w:szCs w:val="20"/>
                <w:lang w:eastAsia="es-CO"/>
              </w:rPr>
            </w:pPr>
            <w:r w:rsidRPr="00705DE4">
              <w:rPr>
                <w:rFonts w:ascii="Calibri" w:eastAsia="Times New Roman" w:hAnsi="Calibri" w:cs="Calibri"/>
                <w:b/>
                <w:bCs/>
                <w:color w:val="000000"/>
                <w:sz w:val="20"/>
                <w:szCs w:val="20"/>
                <w:lang w:eastAsia="es-CO"/>
              </w:rPr>
              <w:t xml:space="preserve">Otros Costos: Administración, </w:t>
            </w:r>
            <w:r w:rsidR="00A76C13">
              <w:rPr>
                <w:rFonts w:ascii="Calibri" w:eastAsia="Times New Roman" w:hAnsi="Calibri" w:cs="Calibri"/>
                <w:b/>
                <w:bCs/>
                <w:color w:val="000000"/>
                <w:sz w:val="20"/>
                <w:szCs w:val="20"/>
                <w:lang w:eastAsia="es-CO"/>
              </w:rPr>
              <w:t xml:space="preserve">Gestión, </w:t>
            </w:r>
            <w:r w:rsidRPr="00705DE4">
              <w:rPr>
                <w:rFonts w:ascii="Calibri" w:eastAsia="Times New Roman" w:hAnsi="Calibri" w:cs="Calibri"/>
                <w:b/>
                <w:bCs/>
                <w:color w:val="000000"/>
                <w:sz w:val="20"/>
                <w:szCs w:val="20"/>
                <w:lang w:eastAsia="es-CO"/>
              </w:rPr>
              <w:t>Monitoreo y Evaluación</w:t>
            </w:r>
          </w:p>
        </w:tc>
      </w:tr>
      <w:tr w:rsidR="00023D96" w:rsidRPr="00705DE4" w14:paraId="1AC49605" w14:textId="77777777" w:rsidTr="00005A78">
        <w:trPr>
          <w:trHeight w:val="864"/>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1821B950"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t>Documentos de evaluación de las estrategias de calidad para los niveles de preescolar, básica y media implementadas en las zonas rurales focalizadas aprobados.</w:t>
            </w:r>
          </w:p>
        </w:tc>
        <w:tc>
          <w:tcPr>
            <w:tcW w:w="1870" w:type="dxa"/>
            <w:tcBorders>
              <w:top w:val="nil"/>
              <w:left w:val="nil"/>
              <w:bottom w:val="single" w:sz="4" w:space="0" w:color="505050"/>
              <w:right w:val="single" w:sz="4" w:space="0" w:color="505050"/>
            </w:tcBorders>
            <w:shd w:val="clear" w:color="auto" w:fill="auto"/>
            <w:vAlign w:val="bottom"/>
            <w:hideMark/>
          </w:tcPr>
          <w:p w14:paraId="60CEF2F3" w14:textId="77777777" w:rsidR="00023D96" w:rsidRPr="00705DE4" w:rsidRDefault="00023D96" w:rsidP="00005A78">
            <w:pPr>
              <w:spacing w:after="0" w:line="240" w:lineRule="auto"/>
              <w:jc w:val="center"/>
              <w:rPr>
                <w:rFonts w:ascii="Arial" w:eastAsia="Times New Roman" w:hAnsi="Arial" w:cs="Arial"/>
                <w:color w:val="000000"/>
                <w:sz w:val="20"/>
                <w:szCs w:val="20"/>
                <w:lang w:eastAsia="es-CO"/>
              </w:rPr>
            </w:pPr>
            <w:r w:rsidRPr="00705DE4">
              <w:rPr>
                <w:rFonts w:ascii="Arial" w:eastAsia="Times New Roman" w:hAnsi="Arial" w:cs="Arial"/>
                <w:color w:val="000000"/>
                <w:sz w:val="20"/>
                <w:szCs w:val="20"/>
                <w:lang w:eastAsia="es-CO"/>
              </w:rPr>
              <w:t>12,000</w:t>
            </w:r>
          </w:p>
        </w:tc>
        <w:tc>
          <w:tcPr>
            <w:tcW w:w="1391" w:type="dxa"/>
            <w:tcBorders>
              <w:top w:val="nil"/>
              <w:left w:val="nil"/>
              <w:bottom w:val="single" w:sz="4" w:space="0" w:color="505050"/>
              <w:right w:val="single" w:sz="4" w:space="0" w:color="505050"/>
            </w:tcBorders>
            <w:shd w:val="clear" w:color="auto" w:fill="auto"/>
            <w:vAlign w:val="bottom"/>
            <w:hideMark/>
          </w:tcPr>
          <w:p w14:paraId="7E4B39A7" w14:textId="77777777" w:rsidR="00023D96" w:rsidRPr="00705DE4" w:rsidRDefault="00023D96" w:rsidP="00005A78">
            <w:pPr>
              <w:spacing w:after="0" w:line="240" w:lineRule="auto"/>
              <w:jc w:val="center"/>
              <w:rPr>
                <w:rFonts w:ascii="Arial" w:eastAsia="Times New Roman" w:hAnsi="Arial" w:cs="Arial"/>
                <w:color w:val="000000"/>
                <w:sz w:val="20"/>
                <w:szCs w:val="20"/>
                <w:lang w:eastAsia="es-CO"/>
              </w:rPr>
            </w:pPr>
            <w:r w:rsidRPr="00705DE4">
              <w:rPr>
                <w:rFonts w:ascii="Arial" w:eastAsia="Times New Roman" w:hAnsi="Arial" w:cs="Arial"/>
                <w:color w:val="000000"/>
                <w:sz w:val="20"/>
                <w:szCs w:val="20"/>
                <w:lang w:eastAsia="es-CO"/>
              </w:rPr>
              <w:t>280,000</w:t>
            </w:r>
          </w:p>
        </w:tc>
        <w:tc>
          <w:tcPr>
            <w:tcW w:w="1391" w:type="dxa"/>
            <w:tcBorders>
              <w:top w:val="nil"/>
              <w:left w:val="nil"/>
              <w:bottom w:val="single" w:sz="4" w:space="0" w:color="505050"/>
              <w:right w:val="single" w:sz="4" w:space="0" w:color="505050"/>
            </w:tcBorders>
            <w:shd w:val="clear" w:color="auto" w:fill="auto"/>
            <w:vAlign w:val="bottom"/>
            <w:hideMark/>
          </w:tcPr>
          <w:p w14:paraId="26EFB2A8" w14:textId="77777777" w:rsidR="00023D96" w:rsidRPr="00705DE4" w:rsidRDefault="00023D96" w:rsidP="00005A78">
            <w:pPr>
              <w:spacing w:after="0" w:line="240" w:lineRule="auto"/>
              <w:jc w:val="center"/>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0</w:t>
            </w:r>
          </w:p>
        </w:tc>
        <w:tc>
          <w:tcPr>
            <w:tcW w:w="1391" w:type="dxa"/>
            <w:tcBorders>
              <w:top w:val="nil"/>
              <w:left w:val="nil"/>
              <w:bottom w:val="single" w:sz="4" w:space="0" w:color="505050"/>
              <w:right w:val="single" w:sz="4" w:space="0" w:color="505050"/>
            </w:tcBorders>
            <w:shd w:val="clear" w:color="auto" w:fill="auto"/>
            <w:vAlign w:val="bottom"/>
            <w:hideMark/>
          </w:tcPr>
          <w:p w14:paraId="54A59B97" w14:textId="77777777" w:rsidR="00023D96" w:rsidRPr="00705DE4" w:rsidRDefault="00023D96" w:rsidP="00005A78">
            <w:pPr>
              <w:spacing w:after="0" w:line="240" w:lineRule="auto"/>
              <w:jc w:val="center"/>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1</w:t>
            </w:r>
            <w:r w:rsidRPr="00705DE4">
              <w:rPr>
                <w:rFonts w:ascii="Arial" w:eastAsia="Times New Roman" w:hAnsi="Arial" w:cs="Arial"/>
                <w:color w:val="000000"/>
                <w:sz w:val="20"/>
                <w:szCs w:val="20"/>
                <w:lang w:eastAsia="es-CO"/>
              </w:rPr>
              <w:t>3</w:t>
            </w:r>
            <w:r>
              <w:rPr>
                <w:rFonts w:ascii="Arial" w:eastAsia="Times New Roman" w:hAnsi="Arial" w:cs="Arial"/>
                <w:color w:val="000000"/>
                <w:sz w:val="20"/>
                <w:szCs w:val="20"/>
                <w:lang w:eastAsia="es-CO"/>
              </w:rPr>
              <w:t>6</w:t>
            </w:r>
            <w:r w:rsidRPr="00705DE4">
              <w:rPr>
                <w:rFonts w:ascii="Arial" w:eastAsia="Times New Roman" w:hAnsi="Arial" w:cs="Arial"/>
                <w:color w:val="000000"/>
                <w:sz w:val="20"/>
                <w:szCs w:val="20"/>
                <w:lang w:eastAsia="es-CO"/>
              </w:rPr>
              <w:t>,000</w:t>
            </w:r>
          </w:p>
        </w:tc>
        <w:tc>
          <w:tcPr>
            <w:tcW w:w="1228" w:type="dxa"/>
            <w:tcBorders>
              <w:top w:val="nil"/>
              <w:left w:val="nil"/>
              <w:bottom w:val="single" w:sz="4" w:space="0" w:color="505050"/>
              <w:right w:val="single" w:sz="4" w:space="0" w:color="505050"/>
            </w:tcBorders>
            <w:shd w:val="clear" w:color="auto" w:fill="auto"/>
            <w:noWrap/>
            <w:vAlign w:val="bottom"/>
            <w:hideMark/>
          </w:tcPr>
          <w:p w14:paraId="704ED169"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428,000</w:t>
            </w:r>
          </w:p>
        </w:tc>
      </w:tr>
      <w:tr w:rsidR="00023D96" w:rsidRPr="00705DE4" w14:paraId="73A130F2" w14:textId="77777777" w:rsidTr="00005A78">
        <w:trPr>
          <w:trHeight w:val="651"/>
          <w:jc w:val="center"/>
        </w:trPr>
        <w:tc>
          <w:tcPr>
            <w:tcW w:w="5137" w:type="dxa"/>
            <w:tcBorders>
              <w:top w:val="nil"/>
              <w:left w:val="single" w:sz="4" w:space="0" w:color="505050"/>
              <w:bottom w:val="single" w:sz="4" w:space="0" w:color="505050"/>
              <w:right w:val="single" w:sz="4" w:space="0" w:color="505050"/>
            </w:tcBorders>
            <w:shd w:val="clear" w:color="auto" w:fill="auto"/>
            <w:vAlign w:val="bottom"/>
            <w:hideMark/>
          </w:tcPr>
          <w:p w14:paraId="02BBEE73" w14:textId="77777777" w:rsidR="00023D96" w:rsidRPr="00705DE4" w:rsidRDefault="00023D96" w:rsidP="00005A78">
            <w:pPr>
              <w:spacing w:after="0" w:line="240" w:lineRule="auto"/>
              <w:rPr>
                <w:rFonts w:ascii="Calibri" w:eastAsia="Times New Roman" w:hAnsi="Calibri" w:cs="Calibri"/>
                <w:color w:val="000000"/>
                <w:sz w:val="20"/>
                <w:szCs w:val="20"/>
                <w:lang w:eastAsia="es-CO"/>
              </w:rPr>
            </w:pPr>
            <w:r w:rsidRPr="00705DE4">
              <w:rPr>
                <w:rFonts w:ascii="Calibri" w:eastAsia="Times New Roman" w:hAnsi="Calibri" w:cs="Calibri"/>
                <w:color w:val="000000"/>
                <w:sz w:val="20"/>
                <w:szCs w:val="20"/>
                <w:lang w:eastAsia="es-CO"/>
              </w:rPr>
              <w:lastRenderedPageBreak/>
              <w:t>Documentos de planeación elaborados para el monitoreo y seguimiento del programa aprobados</w:t>
            </w:r>
          </w:p>
        </w:tc>
        <w:tc>
          <w:tcPr>
            <w:tcW w:w="1870" w:type="dxa"/>
            <w:tcBorders>
              <w:top w:val="nil"/>
              <w:left w:val="nil"/>
              <w:bottom w:val="single" w:sz="4" w:space="0" w:color="505050"/>
              <w:right w:val="single" w:sz="4" w:space="0" w:color="505050"/>
            </w:tcBorders>
            <w:shd w:val="clear" w:color="auto" w:fill="auto"/>
            <w:noWrap/>
            <w:vAlign w:val="bottom"/>
            <w:hideMark/>
          </w:tcPr>
          <w:p w14:paraId="7EB760D4"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450,000</w:t>
            </w:r>
          </w:p>
        </w:tc>
        <w:tc>
          <w:tcPr>
            <w:tcW w:w="1391" w:type="dxa"/>
            <w:tcBorders>
              <w:top w:val="nil"/>
              <w:left w:val="nil"/>
              <w:bottom w:val="single" w:sz="4" w:space="0" w:color="505050"/>
              <w:right w:val="single" w:sz="4" w:space="0" w:color="505050"/>
            </w:tcBorders>
            <w:shd w:val="clear" w:color="auto" w:fill="auto"/>
            <w:noWrap/>
            <w:vAlign w:val="bottom"/>
            <w:hideMark/>
          </w:tcPr>
          <w:p w14:paraId="5C0AA7EB"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448,000</w:t>
            </w:r>
          </w:p>
        </w:tc>
        <w:tc>
          <w:tcPr>
            <w:tcW w:w="1391" w:type="dxa"/>
            <w:tcBorders>
              <w:top w:val="nil"/>
              <w:left w:val="nil"/>
              <w:bottom w:val="single" w:sz="4" w:space="0" w:color="505050"/>
              <w:right w:val="single" w:sz="4" w:space="0" w:color="505050"/>
            </w:tcBorders>
            <w:shd w:val="clear" w:color="auto" w:fill="auto"/>
            <w:noWrap/>
            <w:vAlign w:val="bottom"/>
            <w:hideMark/>
          </w:tcPr>
          <w:p w14:paraId="1FD8B95D" w14:textId="6A7A3C54"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44</w:t>
            </w:r>
            <w:del w:id="31" w:author="Catalina Duarte" w:date="2019-10-16T17:28:00Z">
              <w:r w:rsidRPr="00705DE4" w:rsidDel="00132638">
                <w:rPr>
                  <w:rFonts w:ascii="Calibri" w:eastAsia="Times New Roman" w:hAnsi="Calibri" w:cs="Calibri"/>
                  <w:color w:val="000000"/>
                  <w:lang w:eastAsia="es-CO"/>
                </w:rPr>
                <w:delText>7</w:delText>
              </w:r>
            </w:del>
            <w:ins w:id="32" w:author="Catalina Duarte" w:date="2019-10-16T17:28:00Z">
              <w:r w:rsidR="00132638">
                <w:rPr>
                  <w:rFonts w:ascii="Calibri" w:eastAsia="Times New Roman" w:hAnsi="Calibri" w:cs="Calibri"/>
                  <w:color w:val="000000"/>
                  <w:lang w:eastAsia="es-CO"/>
                </w:rPr>
                <w:t>8</w:t>
              </w:r>
            </w:ins>
            <w:r w:rsidRPr="00705DE4">
              <w:rPr>
                <w:rFonts w:ascii="Calibri" w:eastAsia="Times New Roman" w:hAnsi="Calibri" w:cs="Calibri"/>
                <w:color w:val="000000"/>
                <w:lang w:eastAsia="es-CO"/>
              </w:rPr>
              <w:t>,000</w:t>
            </w:r>
          </w:p>
        </w:tc>
        <w:tc>
          <w:tcPr>
            <w:tcW w:w="1391" w:type="dxa"/>
            <w:tcBorders>
              <w:top w:val="nil"/>
              <w:left w:val="nil"/>
              <w:bottom w:val="single" w:sz="4" w:space="0" w:color="505050"/>
              <w:right w:val="single" w:sz="4" w:space="0" w:color="505050"/>
            </w:tcBorders>
            <w:shd w:val="clear" w:color="auto" w:fill="auto"/>
            <w:noWrap/>
            <w:vAlign w:val="bottom"/>
            <w:hideMark/>
          </w:tcPr>
          <w:p w14:paraId="584BFA34" w14:textId="579BF0F4"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44</w:t>
            </w:r>
            <w:del w:id="33" w:author="Catalina Duarte" w:date="2019-10-16T17:28:00Z">
              <w:r w:rsidRPr="00705DE4" w:rsidDel="00132638">
                <w:rPr>
                  <w:rFonts w:ascii="Calibri" w:eastAsia="Times New Roman" w:hAnsi="Calibri" w:cs="Calibri"/>
                  <w:color w:val="000000"/>
                  <w:lang w:eastAsia="es-CO"/>
                </w:rPr>
                <w:delText>9</w:delText>
              </w:r>
            </w:del>
            <w:ins w:id="34" w:author="Catalina Duarte" w:date="2019-10-16T17:28:00Z">
              <w:r w:rsidR="00132638">
                <w:rPr>
                  <w:rFonts w:ascii="Calibri" w:eastAsia="Times New Roman" w:hAnsi="Calibri" w:cs="Calibri"/>
                  <w:color w:val="000000"/>
                  <w:lang w:eastAsia="es-CO"/>
                </w:rPr>
                <w:t>8</w:t>
              </w:r>
            </w:ins>
            <w:r w:rsidRPr="00705DE4">
              <w:rPr>
                <w:rFonts w:ascii="Calibri" w:eastAsia="Times New Roman" w:hAnsi="Calibri" w:cs="Calibri"/>
                <w:color w:val="000000"/>
                <w:lang w:eastAsia="es-CO"/>
              </w:rPr>
              <w:t>,000</w:t>
            </w:r>
          </w:p>
        </w:tc>
        <w:tc>
          <w:tcPr>
            <w:tcW w:w="1228" w:type="dxa"/>
            <w:tcBorders>
              <w:top w:val="nil"/>
              <w:left w:val="nil"/>
              <w:bottom w:val="single" w:sz="4" w:space="0" w:color="505050"/>
              <w:right w:val="single" w:sz="4" w:space="0" w:color="505050"/>
            </w:tcBorders>
            <w:shd w:val="clear" w:color="auto" w:fill="auto"/>
            <w:noWrap/>
            <w:vAlign w:val="bottom"/>
            <w:hideMark/>
          </w:tcPr>
          <w:p w14:paraId="75CA796D" w14:textId="77777777" w:rsidR="00023D96" w:rsidRPr="00705DE4" w:rsidRDefault="00023D96" w:rsidP="00005A78">
            <w:pPr>
              <w:spacing w:after="0" w:line="240" w:lineRule="auto"/>
              <w:jc w:val="center"/>
              <w:rPr>
                <w:rFonts w:ascii="Calibri" w:eastAsia="Times New Roman" w:hAnsi="Calibri" w:cs="Calibri"/>
                <w:color w:val="000000"/>
                <w:lang w:eastAsia="es-CO"/>
              </w:rPr>
            </w:pPr>
            <w:r w:rsidRPr="00705DE4">
              <w:rPr>
                <w:rFonts w:ascii="Calibri" w:eastAsia="Times New Roman" w:hAnsi="Calibri" w:cs="Calibri"/>
                <w:color w:val="000000"/>
                <w:lang w:eastAsia="es-CO"/>
              </w:rPr>
              <w:t>1,794,000</w:t>
            </w:r>
          </w:p>
        </w:tc>
      </w:tr>
      <w:tr w:rsidR="00023D96" w:rsidRPr="00705DE4" w14:paraId="6E304BF7" w14:textId="77777777" w:rsidTr="00005A78">
        <w:trPr>
          <w:trHeight w:val="250"/>
          <w:jc w:val="center"/>
        </w:trPr>
        <w:tc>
          <w:tcPr>
            <w:tcW w:w="5137" w:type="dxa"/>
            <w:tcBorders>
              <w:top w:val="nil"/>
              <w:left w:val="single" w:sz="4" w:space="0" w:color="505050"/>
              <w:bottom w:val="single" w:sz="4" w:space="0" w:color="505050"/>
              <w:right w:val="single" w:sz="4" w:space="0" w:color="505050"/>
            </w:tcBorders>
            <w:shd w:val="clear" w:color="000000" w:fill="E6E6E6"/>
            <w:vAlign w:val="bottom"/>
            <w:hideMark/>
          </w:tcPr>
          <w:p w14:paraId="09DFB8EA" w14:textId="77777777" w:rsidR="00023D96" w:rsidRPr="00705DE4" w:rsidRDefault="00023D96" w:rsidP="00005A78">
            <w:pPr>
              <w:spacing w:after="0" w:line="240" w:lineRule="auto"/>
              <w:rPr>
                <w:rFonts w:ascii="Calibri" w:eastAsia="Times New Roman" w:hAnsi="Calibri" w:cs="Calibri"/>
                <w:b/>
                <w:bCs/>
                <w:color w:val="000000"/>
                <w:sz w:val="20"/>
                <w:szCs w:val="20"/>
                <w:lang w:eastAsia="es-CO"/>
              </w:rPr>
            </w:pPr>
            <w:r w:rsidRPr="00705DE4">
              <w:rPr>
                <w:rFonts w:ascii="Calibri" w:eastAsia="Times New Roman" w:hAnsi="Calibri" w:cs="Calibri"/>
                <w:b/>
                <w:bCs/>
                <w:color w:val="000000"/>
                <w:sz w:val="20"/>
                <w:szCs w:val="20"/>
                <w:lang w:eastAsia="es-CO"/>
              </w:rPr>
              <w:t>Total Otros Costos</w:t>
            </w:r>
          </w:p>
        </w:tc>
        <w:tc>
          <w:tcPr>
            <w:tcW w:w="1870" w:type="dxa"/>
            <w:tcBorders>
              <w:top w:val="nil"/>
              <w:left w:val="nil"/>
              <w:bottom w:val="single" w:sz="4" w:space="0" w:color="505050"/>
              <w:right w:val="single" w:sz="4" w:space="0" w:color="505050"/>
            </w:tcBorders>
            <w:shd w:val="clear" w:color="000000" w:fill="E6E6E6"/>
            <w:noWrap/>
            <w:vAlign w:val="bottom"/>
            <w:hideMark/>
          </w:tcPr>
          <w:p w14:paraId="66C5AC5E"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462,000</w:t>
            </w:r>
          </w:p>
        </w:tc>
        <w:tc>
          <w:tcPr>
            <w:tcW w:w="1391" w:type="dxa"/>
            <w:tcBorders>
              <w:top w:val="nil"/>
              <w:left w:val="nil"/>
              <w:bottom w:val="single" w:sz="4" w:space="0" w:color="505050"/>
              <w:right w:val="single" w:sz="4" w:space="0" w:color="505050"/>
            </w:tcBorders>
            <w:shd w:val="clear" w:color="000000" w:fill="E6E6E6"/>
            <w:noWrap/>
            <w:vAlign w:val="bottom"/>
            <w:hideMark/>
          </w:tcPr>
          <w:p w14:paraId="4872774D"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728,000</w:t>
            </w:r>
          </w:p>
        </w:tc>
        <w:tc>
          <w:tcPr>
            <w:tcW w:w="1391" w:type="dxa"/>
            <w:tcBorders>
              <w:top w:val="nil"/>
              <w:left w:val="nil"/>
              <w:bottom w:val="single" w:sz="4" w:space="0" w:color="505050"/>
              <w:right w:val="single" w:sz="4" w:space="0" w:color="505050"/>
            </w:tcBorders>
            <w:shd w:val="clear" w:color="000000" w:fill="E6E6E6"/>
            <w:noWrap/>
            <w:vAlign w:val="bottom"/>
            <w:hideMark/>
          </w:tcPr>
          <w:p w14:paraId="6A57A70D" w14:textId="14361005"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55</w:t>
            </w:r>
            <w:del w:id="35" w:author="Catalina Duarte" w:date="2019-10-16T17:28:00Z">
              <w:r w:rsidRPr="00705DE4" w:rsidDel="00155619">
                <w:rPr>
                  <w:rFonts w:ascii="Calibri" w:eastAsia="Times New Roman" w:hAnsi="Calibri" w:cs="Calibri"/>
                  <w:b/>
                  <w:bCs/>
                  <w:color w:val="000000"/>
                  <w:lang w:eastAsia="es-CO"/>
                </w:rPr>
                <w:delText>1</w:delText>
              </w:r>
            </w:del>
            <w:ins w:id="36" w:author="Catalina Duarte" w:date="2019-10-16T17:28:00Z">
              <w:r w:rsidR="00155619">
                <w:rPr>
                  <w:rFonts w:ascii="Calibri" w:eastAsia="Times New Roman" w:hAnsi="Calibri" w:cs="Calibri"/>
                  <w:b/>
                  <w:bCs/>
                  <w:color w:val="000000"/>
                  <w:lang w:eastAsia="es-CO"/>
                </w:rPr>
                <w:t>2</w:t>
              </w:r>
            </w:ins>
            <w:r w:rsidRPr="00705DE4">
              <w:rPr>
                <w:rFonts w:ascii="Calibri" w:eastAsia="Times New Roman" w:hAnsi="Calibri" w:cs="Calibri"/>
                <w:b/>
                <w:bCs/>
                <w:color w:val="000000"/>
                <w:lang w:eastAsia="es-CO"/>
              </w:rPr>
              <w:t>,000</w:t>
            </w:r>
          </w:p>
        </w:tc>
        <w:tc>
          <w:tcPr>
            <w:tcW w:w="1391" w:type="dxa"/>
            <w:tcBorders>
              <w:top w:val="nil"/>
              <w:left w:val="nil"/>
              <w:bottom w:val="single" w:sz="4" w:space="0" w:color="505050"/>
              <w:right w:val="single" w:sz="4" w:space="0" w:color="505050"/>
            </w:tcBorders>
            <w:shd w:val="clear" w:color="000000" w:fill="E6E6E6"/>
            <w:noWrap/>
            <w:vAlign w:val="bottom"/>
            <w:hideMark/>
          </w:tcPr>
          <w:p w14:paraId="3FB09502" w14:textId="2B6A3536"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48</w:t>
            </w:r>
            <w:del w:id="37" w:author="Catalina Duarte" w:date="2019-10-16T17:28:00Z">
              <w:r w:rsidRPr="00705DE4" w:rsidDel="00155619">
                <w:rPr>
                  <w:rFonts w:ascii="Calibri" w:eastAsia="Times New Roman" w:hAnsi="Calibri" w:cs="Calibri"/>
                  <w:b/>
                  <w:bCs/>
                  <w:color w:val="000000"/>
                  <w:lang w:eastAsia="es-CO"/>
                </w:rPr>
                <w:delText>1</w:delText>
              </w:r>
            </w:del>
            <w:ins w:id="38" w:author="Catalina Duarte" w:date="2019-10-16T17:28:00Z">
              <w:r w:rsidR="00155619">
                <w:rPr>
                  <w:rFonts w:ascii="Calibri" w:eastAsia="Times New Roman" w:hAnsi="Calibri" w:cs="Calibri"/>
                  <w:b/>
                  <w:bCs/>
                  <w:color w:val="000000"/>
                  <w:lang w:eastAsia="es-CO"/>
                </w:rPr>
                <w:t>0</w:t>
              </w:r>
            </w:ins>
            <w:r w:rsidRPr="00705DE4">
              <w:rPr>
                <w:rFonts w:ascii="Calibri" w:eastAsia="Times New Roman" w:hAnsi="Calibri" w:cs="Calibri"/>
                <w:b/>
                <w:bCs/>
                <w:color w:val="000000"/>
                <w:lang w:eastAsia="es-CO"/>
              </w:rPr>
              <w:t>,000</w:t>
            </w:r>
          </w:p>
        </w:tc>
        <w:tc>
          <w:tcPr>
            <w:tcW w:w="1228" w:type="dxa"/>
            <w:tcBorders>
              <w:top w:val="nil"/>
              <w:left w:val="nil"/>
              <w:bottom w:val="single" w:sz="4" w:space="0" w:color="505050"/>
              <w:right w:val="single" w:sz="4" w:space="0" w:color="505050"/>
            </w:tcBorders>
            <w:shd w:val="clear" w:color="000000" w:fill="E6E6E6"/>
            <w:noWrap/>
            <w:vAlign w:val="bottom"/>
            <w:hideMark/>
          </w:tcPr>
          <w:p w14:paraId="74514E28" w14:textId="77777777" w:rsidR="00023D96" w:rsidRPr="00705DE4" w:rsidRDefault="00023D96" w:rsidP="00005A78">
            <w:pPr>
              <w:spacing w:after="0" w:line="240" w:lineRule="auto"/>
              <w:jc w:val="center"/>
              <w:rPr>
                <w:rFonts w:ascii="Calibri" w:eastAsia="Times New Roman" w:hAnsi="Calibri" w:cs="Calibri"/>
                <w:b/>
                <w:bCs/>
                <w:color w:val="000000"/>
                <w:lang w:eastAsia="es-CO"/>
              </w:rPr>
            </w:pPr>
            <w:r w:rsidRPr="00705DE4">
              <w:rPr>
                <w:rFonts w:ascii="Calibri" w:eastAsia="Times New Roman" w:hAnsi="Calibri" w:cs="Calibri"/>
                <w:b/>
                <w:bCs/>
                <w:color w:val="000000"/>
                <w:lang w:eastAsia="es-CO"/>
              </w:rPr>
              <w:t>2,222,000</w:t>
            </w:r>
          </w:p>
        </w:tc>
      </w:tr>
      <w:tr w:rsidR="00023D96" w:rsidRPr="00705DE4" w14:paraId="3872E00A" w14:textId="77777777" w:rsidTr="00005A78">
        <w:trPr>
          <w:trHeight w:val="250"/>
          <w:jc w:val="center"/>
        </w:trPr>
        <w:tc>
          <w:tcPr>
            <w:tcW w:w="5137" w:type="dxa"/>
            <w:tcBorders>
              <w:top w:val="nil"/>
              <w:left w:val="nil"/>
              <w:bottom w:val="nil"/>
              <w:right w:val="nil"/>
            </w:tcBorders>
            <w:shd w:val="clear" w:color="000000" w:fill="000000"/>
            <w:noWrap/>
            <w:vAlign w:val="bottom"/>
            <w:hideMark/>
          </w:tcPr>
          <w:p w14:paraId="4DDF3140" w14:textId="77777777" w:rsidR="00023D96" w:rsidRPr="00705DE4" w:rsidRDefault="00023D96" w:rsidP="00005A78">
            <w:pPr>
              <w:spacing w:after="0" w:line="240" w:lineRule="auto"/>
              <w:rPr>
                <w:rFonts w:ascii="Calibri" w:eastAsia="Times New Roman" w:hAnsi="Calibri" w:cs="Calibri"/>
                <w:b/>
                <w:bCs/>
                <w:color w:val="FFFFFF"/>
                <w:lang w:eastAsia="es-CO"/>
              </w:rPr>
            </w:pPr>
            <w:r w:rsidRPr="00705DE4">
              <w:rPr>
                <w:rFonts w:ascii="Calibri" w:eastAsia="Times New Roman" w:hAnsi="Calibri" w:cs="Calibri"/>
                <w:b/>
                <w:bCs/>
                <w:color w:val="FFFFFF"/>
                <w:lang w:eastAsia="es-CO"/>
              </w:rPr>
              <w:t>TOTAL ANUAL OPERACIÓN</w:t>
            </w:r>
          </w:p>
        </w:tc>
        <w:tc>
          <w:tcPr>
            <w:tcW w:w="1870" w:type="dxa"/>
            <w:tcBorders>
              <w:top w:val="nil"/>
              <w:left w:val="nil"/>
              <w:bottom w:val="nil"/>
              <w:right w:val="nil"/>
            </w:tcBorders>
            <w:shd w:val="clear" w:color="000000" w:fill="000000"/>
            <w:noWrap/>
            <w:vAlign w:val="bottom"/>
            <w:hideMark/>
          </w:tcPr>
          <w:p w14:paraId="06713B19" w14:textId="77777777" w:rsidR="00023D96" w:rsidRPr="00705DE4" w:rsidRDefault="00023D96" w:rsidP="00005A78">
            <w:pPr>
              <w:spacing w:after="0" w:line="240" w:lineRule="auto"/>
              <w:jc w:val="center"/>
              <w:rPr>
                <w:rFonts w:ascii="Calibri" w:eastAsia="Times New Roman" w:hAnsi="Calibri" w:cs="Calibri"/>
                <w:b/>
                <w:bCs/>
                <w:color w:val="FFFFFF"/>
                <w:lang w:eastAsia="es-CO"/>
              </w:rPr>
            </w:pPr>
            <w:r w:rsidRPr="00705DE4">
              <w:rPr>
                <w:rFonts w:ascii="Calibri" w:eastAsia="Times New Roman" w:hAnsi="Calibri" w:cs="Calibri"/>
                <w:b/>
                <w:bCs/>
                <w:color w:val="FFFFFF"/>
                <w:lang w:eastAsia="es-CO"/>
              </w:rPr>
              <w:t>13,443,000</w:t>
            </w:r>
          </w:p>
        </w:tc>
        <w:tc>
          <w:tcPr>
            <w:tcW w:w="1391" w:type="dxa"/>
            <w:tcBorders>
              <w:top w:val="nil"/>
              <w:left w:val="nil"/>
              <w:bottom w:val="nil"/>
              <w:right w:val="nil"/>
            </w:tcBorders>
            <w:shd w:val="clear" w:color="000000" w:fill="000000"/>
            <w:noWrap/>
            <w:vAlign w:val="bottom"/>
            <w:hideMark/>
          </w:tcPr>
          <w:p w14:paraId="40F4CF33" w14:textId="77777777" w:rsidR="00023D96" w:rsidRPr="00705DE4" w:rsidRDefault="00023D96" w:rsidP="00005A78">
            <w:pPr>
              <w:spacing w:after="0" w:line="240" w:lineRule="auto"/>
              <w:jc w:val="center"/>
              <w:rPr>
                <w:rFonts w:ascii="Calibri" w:eastAsia="Times New Roman" w:hAnsi="Calibri" w:cs="Calibri"/>
                <w:b/>
                <w:bCs/>
                <w:color w:val="FFFFFF"/>
                <w:lang w:eastAsia="es-CO"/>
              </w:rPr>
            </w:pPr>
            <w:r w:rsidRPr="00705DE4">
              <w:rPr>
                <w:rFonts w:ascii="Calibri" w:eastAsia="Times New Roman" w:hAnsi="Calibri" w:cs="Calibri"/>
                <w:b/>
                <w:bCs/>
                <w:color w:val="FFFFFF"/>
                <w:lang w:eastAsia="es-CO"/>
              </w:rPr>
              <w:t>18,048,000</w:t>
            </w:r>
          </w:p>
        </w:tc>
        <w:tc>
          <w:tcPr>
            <w:tcW w:w="1391" w:type="dxa"/>
            <w:tcBorders>
              <w:top w:val="nil"/>
              <w:left w:val="nil"/>
              <w:bottom w:val="nil"/>
              <w:right w:val="nil"/>
            </w:tcBorders>
            <w:shd w:val="clear" w:color="000000" w:fill="000000"/>
            <w:noWrap/>
            <w:vAlign w:val="bottom"/>
            <w:hideMark/>
          </w:tcPr>
          <w:p w14:paraId="0ABDBC4F" w14:textId="03467351" w:rsidR="00023D96" w:rsidRPr="00705DE4" w:rsidRDefault="00023D96" w:rsidP="00005A78">
            <w:pPr>
              <w:spacing w:after="0" w:line="240" w:lineRule="auto"/>
              <w:jc w:val="center"/>
              <w:rPr>
                <w:rFonts w:ascii="Calibri" w:eastAsia="Times New Roman" w:hAnsi="Calibri" w:cs="Calibri"/>
                <w:b/>
                <w:bCs/>
                <w:color w:val="FFFFFF"/>
                <w:lang w:eastAsia="es-CO"/>
              </w:rPr>
            </w:pPr>
            <w:r w:rsidRPr="00705DE4">
              <w:rPr>
                <w:rFonts w:ascii="Calibri" w:eastAsia="Times New Roman" w:hAnsi="Calibri" w:cs="Calibri"/>
                <w:b/>
                <w:bCs/>
                <w:color w:val="FFFFFF"/>
                <w:lang w:eastAsia="es-CO"/>
              </w:rPr>
              <w:t>17,41</w:t>
            </w:r>
            <w:del w:id="39" w:author="Catalina Duarte" w:date="2019-10-16T17:28:00Z">
              <w:r w:rsidRPr="00705DE4" w:rsidDel="00F47D07">
                <w:rPr>
                  <w:rFonts w:ascii="Calibri" w:eastAsia="Times New Roman" w:hAnsi="Calibri" w:cs="Calibri"/>
                  <w:b/>
                  <w:bCs/>
                  <w:color w:val="FFFFFF"/>
                  <w:lang w:eastAsia="es-CO"/>
                </w:rPr>
                <w:delText>8</w:delText>
              </w:r>
            </w:del>
            <w:ins w:id="40" w:author="Catalina Duarte" w:date="2019-10-16T17:28:00Z">
              <w:r w:rsidR="00F47D07">
                <w:rPr>
                  <w:rFonts w:ascii="Calibri" w:eastAsia="Times New Roman" w:hAnsi="Calibri" w:cs="Calibri"/>
                  <w:b/>
                  <w:bCs/>
                  <w:color w:val="FFFFFF"/>
                  <w:lang w:eastAsia="es-CO"/>
                </w:rPr>
                <w:t>9</w:t>
              </w:r>
            </w:ins>
            <w:r w:rsidRPr="00705DE4">
              <w:rPr>
                <w:rFonts w:ascii="Calibri" w:eastAsia="Times New Roman" w:hAnsi="Calibri" w:cs="Calibri"/>
                <w:b/>
                <w:bCs/>
                <w:color w:val="FFFFFF"/>
                <w:lang w:eastAsia="es-CO"/>
              </w:rPr>
              <w:t>,000</w:t>
            </w:r>
          </w:p>
        </w:tc>
        <w:tc>
          <w:tcPr>
            <w:tcW w:w="1391" w:type="dxa"/>
            <w:tcBorders>
              <w:top w:val="nil"/>
              <w:left w:val="nil"/>
              <w:bottom w:val="nil"/>
              <w:right w:val="nil"/>
            </w:tcBorders>
            <w:shd w:val="clear" w:color="000000" w:fill="000000"/>
            <w:noWrap/>
            <w:vAlign w:val="bottom"/>
            <w:hideMark/>
          </w:tcPr>
          <w:p w14:paraId="2BEDE1F1" w14:textId="07893D91" w:rsidR="00023D96" w:rsidRPr="00705DE4" w:rsidRDefault="00023D96" w:rsidP="00005A78">
            <w:pPr>
              <w:spacing w:after="0" w:line="240" w:lineRule="auto"/>
              <w:jc w:val="center"/>
              <w:rPr>
                <w:rFonts w:ascii="Calibri" w:eastAsia="Times New Roman" w:hAnsi="Calibri" w:cs="Calibri"/>
                <w:b/>
                <w:bCs/>
                <w:color w:val="FFFFFF"/>
                <w:lang w:eastAsia="es-CO"/>
              </w:rPr>
            </w:pPr>
            <w:r w:rsidRPr="00705DE4">
              <w:rPr>
                <w:rFonts w:ascii="Calibri" w:eastAsia="Times New Roman" w:hAnsi="Calibri" w:cs="Calibri"/>
                <w:b/>
                <w:bCs/>
                <w:color w:val="FFFFFF"/>
                <w:lang w:eastAsia="es-CO"/>
              </w:rPr>
              <w:t>11,09</w:t>
            </w:r>
            <w:del w:id="41" w:author="Catalina Duarte" w:date="2019-10-16T17:29:00Z">
              <w:r w:rsidRPr="00705DE4" w:rsidDel="00F47D07">
                <w:rPr>
                  <w:rFonts w:ascii="Calibri" w:eastAsia="Times New Roman" w:hAnsi="Calibri" w:cs="Calibri"/>
                  <w:b/>
                  <w:bCs/>
                  <w:color w:val="FFFFFF"/>
                  <w:lang w:eastAsia="es-CO"/>
                </w:rPr>
                <w:delText>1</w:delText>
              </w:r>
            </w:del>
            <w:ins w:id="42" w:author="Catalina Duarte" w:date="2019-10-16T17:29:00Z">
              <w:r w:rsidR="00F47D07">
                <w:rPr>
                  <w:rFonts w:ascii="Calibri" w:eastAsia="Times New Roman" w:hAnsi="Calibri" w:cs="Calibri"/>
                  <w:b/>
                  <w:bCs/>
                  <w:color w:val="FFFFFF"/>
                  <w:lang w:eastAsia="es-CO"/>
                </w:rPr>
                <w:t>0</w:t>
              </w:r>
            </w:ins>
            <w:r w:rsidRPr="00705DE4">
              <w:rPr>
                <w:rFonts w:ascii="Calibri" w:eastAsia="Times New Roman" w:hAnsi="Calibri" w:cs="Calibri"/>
                <w:b/>
                <w:bCs/>
                <w:color w:val="FFFFFF"/>
                <w:lang w:eastAsia="es-CO"/>
              </w:rPr>
              <w:t>,000</w:t>
            </w:r>
          </w:p>
        </w:tc>
        <w:tc>
          <w:tcPr>
            <w:tcW w:w="1228" w:type="dxa"/>
            <w:tcBorders>
              <w:top w:val="nil"/>
              <w:left w:val="nil"/>
              <w:bottom w:val="nil"/>
              <w:right w:val="nil"/>
            </w:tcBorders>
            <w:shd w:val="clear" w:color="000000" w:fill="000000"/>
            <w:noWrap/>
            <w:vAlign w:val="bottom"/>
            <w:hideMark/>
          </w:tcPr>
          <w:p w14:paraId="600199B7" w14:textId="77777777" w:rsidR="00023D96" w:rsidRPr="00705DE4" w:rsidRDefault="00023D96" w:rsidP="00005A78">
            <w:pPr>
              <w:spacing w:after="0" w:line="240" w:lineRule="auto"/>
              <w:jc w:val="center"/>
              <w:rPr>
                <w:rFonts w:ascii="Calibri" w:eastAsia="Times New Roman" w:hAnsi="Calibri" w:cs="Calibri"/>
                <w:b/>
                <w:bCs/>
                <w:color w:val="FFFFFF"/>
                <w:lang w:eastAsia="es-CO"/>
              </w:rPr>
            </w:pPr>
            <w:r w:rsidRPr="00705DE4">
              <w:rPr>
                <w:rFonts w:ascii="Calibri" w:eastAsia="Times New Roman" w:hAnsi="Calibri" w:cs="Calibri"/>
                <w:b/>
                <w:bCs/>
                <w:color w:val="FFFFFF"/>
                <w:lang w:eastAsia="es-CO"/>
              </w:rPr>
              <w:t>60,000,000</w:t>
            </w:r>
          </w:p>
        </w:tc>
      </w:tr>
    </w:tbl>
    <w:p w14:paraId="3963BC75" w14:textId="47EA6F0C" w:rsidR="004E4539" w:rsidRPr="00CA7547" w:rsidRDefault="004E4539" w:rsidP="00701D65">
      <w:pPr>
        <w:pStyle w:val="subpar"/>
        <w:numPr>
          <w:ilvl w:val="0"/>
          <w:numId w:val="0"/>
        </w:numPr>
        <w:spacing w:afterLines="120" w:after="288"/>
        <w:rPr>
          <w:rFonts w:ascii="Arial" w:hAnsi="Arial" w:cs="Arial"/>
        </w:rPr>
      </w:pPr>
    </w:p>
    <w:sectPr w:rsidR="004E4539" w:rsidRPr="00CA7547" w:rsidSect="00701D65">
      <w:footerReference w:type="even" r:id="rId13"/>
      <w:footerReference w:type="default" r:id="rId1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AE454F" w14:textId="77777777" w:rsidR="00D35809" w:rsidRDefault="00D35809" w:rsidP="006A5171">
      <w:pPr>
        <w:spacing w:after="0" w:line="240" w:lineRule="auto"/>
      </w:pPr>
      <w:r>
        <w:separator/>
      </w:r>
    </w:p>
  </w:endnote>
  <w:endnote w:type="continuationSeparator" w:id="0">
    <w:p w14:paraId="187A0BBD" w14:textId="77777777" w:rsidR="00D35809" w:rsidRDefault="00D35809" w:rsidP="006A5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9300576"/>
      <w:docPartObj>
        <w:docPartGallery w:val="Page Numbers (Bottom of Page)"/>
        <w:docPartUnique/>
      </w:docPartObj>
    </w:sdtPr>
    <w:sdtEndPr>
      <w:rPr>
        <w:rStyle w:val="PageNumber"/>
      </w:rPr>
    </w:sdtEndPr>
    <w:sdtContent>
      <w:p w14:paraId="5351950F" w14:textId="01F0D12D" w:rsidR="00983947" w:rsidRDefault="00983947" w:rsidP="00983947">
        <w:pPr>
          <w:pStyle w:val="Footer"/>
          <w:framePr w:wrap="none" w:vAnchor="text" w:hAnchor="margin" w:xAlign="right" w:y="1"/>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end"/>
        </w:r>
      </w:p>
    </w:sdtContent>
  </w:sdt>
  <w:sdt>
    <w:sdtPr>
      <w:rPr>
        <w:rStyle w:val="PageNumber"/>
      </w:rPr>
      <w:id w:val="-1531794695"/>
      <w:docPartObj>
        <w:docPartGallery w:val="Page Numbers (Bottom of Page)"/>
        <w:docPartUnique/>
      </w:docPartObj>
    </w:sdtPr>
    <w:sdtEndPr>
      <w:rPr>
        <w:rStyle w:val="PageNumber"/>
      </w:rPr>
    </w:sdtEndPr>
    <w:sdtContent>
      <w:p w14:paraId="539C3D33" w14:textId="02034423" w:rsidR="00983947" w:rsidRDefault="00983947" w:rsidP="004F3FD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62395B" w14:textId="77777777" w:rsidR="00983947" w:rsidRDefault="00983947" w:rsidP="004F3F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ascii="Arial" w:hAnsi="Arial" w:cs="Arial"/>
        <w:sz w:val="16"/>
        <w:szCs w:val="16"/>
        <w:lang w:val="es-ES_tradnl"/>
      </w:rPr>
      <w:id w:val="936717205"/>
      <w:docPartObj>
        <w:docPartGallery w:val="Page Numbers (Bottom of Page)"/>
        <w:docPartUnique/>
      </w:docPartObj>
    </w:sdtPr>
    <w:sdtEndPr>
      <w:rPr>
        <w:rStyle w:val="PageNumber"/>
      </w:rPr>
    </w:sdtEndPr>
    <w:sdtContent>
      <w:p w14:paraId="00A1CBFB" w14:textId="3343D715" w:rsidR="00983947" w:rsidRPr="00D23BFD" w:rsidRDefault="00983947" w:rsidP="00983947">
        <w:pPr>
          <w:pStyle w:val="Footer"/>
          <w:framePr w:wrap="none" w:vAnchor="text" w:hAnchor="margin" w:xAlign="right" w:y="1"/>
          <w:rPr>
            <w:rStyle w:val="PageNumber"/>
            <w:rFonts w:ascii="Arial" w:hAnsi="Arial" w:cs="Arial"/>
            <w:sz w:val="16"/>
            <w:szCs w:val="16"/>
            <w:lang w:val="es-ES_tradnl"/>
          </w:rPr>
        </w:pPr>
        <w:r w:rsidRPr="00D23BFD">
          <w:rPr>
            <w:rStyle w:val="PageNumber"/>
            <w:rFonts w:ascii="Arial" w:hAnsi="Arial" w:cs="Arial"/>
            <w:sz w:val="16"/>
            <w:szCs w:val="16"/>
            <w:lang w:val="es-ES_tradnl"/>
          </w:rPr>
          <w:t xml:space="preserve">Página </w:t>
        </w:r>
        <w:r w:rsidRPr="00D23BFD">
          <w:rPr>
            <w:rStyle w:val="PageNumber"/>
            <w:rFonts w:ascii="Arial" w:hAnsi="Arial" w:cs="Arial"/>
            <w:sz w:val="16"/>
            <w:szCs w:val="16"/>
            <w:lang w:val="es-ES_tradnl"/>
          </w:rPr>
          <w:fldChar w:fldCharType="begin"/>
        </w:r>
        <w:r w:rsidRPr="00D23BFD">
          <w:rPr>
            <w:rStyle w:val="PageNumber"/>
            <w:rFonts w:ascii="Arial" w:hAnsi="Arial" w:cs="Arial"/>
            <w:sz w:val="16"/>
            <w:szCs w:val="16"/>
            <w:lang w:val="es-ES_tradnl"/>
          </w:rPr>
          <w:instrText xml:space="preserve"> PAGE </w:instrText>
        </w:r>
        <w:r w:rsidRPr="00D23BFD">
          <w:rPr>
            <w:rStyle w:val="PageNumber"/>
            <w:rFonts w:ascii="Arial" w:hAnsi="Arial" w:cs="Arial"/>
            <w:sz w:val="16"/>
            <w:szCs w:val="16"/>
            <w:lang w:val="es-ES_tradnl"/>
          </w:rPr>
          <w:fldChar w:fldCharType="separate"/>
        </w:r>
        <w:r w:rsidRPr="00D23BFD">
          <w:rPr>
            <w:rStyle w:val="PageNumber"/>
            <w:rFonts w:ascii="Arial" w:hAnsi="Arial" w:cs="Arial"/>
            <w:noProof/>
            <w:sz w:val="16"/>
            <w:szCs w:val="16"/>
            <w:lang w:val="es-ES_tradnl"/>
          </w:rPr>
          <w:t>17</w:t>
        </w:r>
        <w:r w:rsidRPr="00D23BFD">
          <w:rPr>
            <w:rStyle w:val="PageNumber"/>
            <w:rFonts w:ascii="Arial" w:hAnsi="Arial" w:cs="Arial"/>
            <w:sz w:val="16"/>
            <w:szCs w:val="16"/>
            <w:lang w:val="es-ES_tradnl"/>
          </w:rPr>
          <w:fldChar w:fldCharType="end"/>
        </w:r>
        <w:r w:rsidRPr="00D23BFD">
          <w:rPr>
            <w:rStyle w:val="PageNumber"/>
            <w:rFonts w:ascii="Arial" w:hAnsi="Arial" w:cs="Arial"/>
            <w:sz w:val="16"/>
            <w:szCs w:val="16"/>
            <w:lang w:val="es-ES_tradnl"/>
          </w:rPr>
          <w:t xml:space="preserve"> de </w:t>
        </w:r>
        <w:r w:rsidRPr="00D23BFD">
          <w:rPr>
            <w:rStyle w:val="PageNumber"/>
            <w:rFonts w:ascii="Arial" w:hAnsi="Arial" w:cs="Arial"/>
            <w:sz w:val="16"/>
            <w:szCs w:val="16"/>
            <w:lang w:val="es-ES_tradnl"/>
          </w:rPr>
          <w:fldChar w:fldCharType="begin"/>
        </w:r>
        <w:r w:rsidRPr="00D23BFD">
          <w:rPr>
            <w:rStyle w:val="PageNumber"/>
            <w:rFonts w:ascii="Arial" w:hAnsi="Arial" w:cs="Arial"/>
            <w:sz w:val="16"/>
            <w:szCs w:val="16"/>
            <w:lang w:val="es-ES_tradnl"/>
          </w:rPr>
          <w:instrText xml:space="preserve"> NUMPAGES </w:instrText>
        </w:r>
        <w:r w:rsidRPr="00D23BFD">
          <w:rPr>
            <w:rStyle w:val="PageNumber"/>
            <w:rFonts w:ascii="Arial" w:hAnsi="Arial" w:cs="Arial"/>
            <w:sz w:val="16"/>
            <w:szCs w:val="16"/>
            <w:lang w:val="es-ES_tradnl"/>
          </w:rPr>
          <w:fldChar w:fldCharType="separate"/>
        </w:r>
        <w:r w:rsidRPr="00D23BFD">
          <w:rPr>
            <w:rStyle w:val="PageNumber"/>
            <w:rFonts w:ascii="Arial" w:hAnsi="Arial" w:cs="Arial"/>
            <w:noProof/>
            <w:sz w:val="16"/>
            <w:szCs w:val="16"/>
            <w:lang w:val="es-ES_tradnl"/>
          </w:rPr>
          <w:t>26</w:t>
        </w:r>
        <w:r w:rsidRPr="00D23BFD">
          <w:rPr>
            <w:rStyle w:val="PageNumber"/>
            <w:rFonts w:ascii="Arial" w:hAnsi="Arial" w:cs="Arial"/>
            <w:sz w:val="16"/>
            <w:szCs w:val="16"/>
            <w:lang w:val="es-ES_tradnl"/>
          </w:rPr>
          <w:fldChar w:fldCharType="end"/>
        </w:r>
      </w:p>
    </w:sdtContent>
  </w:sdt>
  <w:p w14:paraId="3F2D0B0D" w14:textId="77777777" w:rsidR="00983947" w:rsidRPr="00D23BFD" w:rsidRDefault="00983947" w:rsidP="004F3FDE">
    <w:pPr>
      <w:pStyle w:val="Footer"/>
      <w:ind w:right="360"/>
      <w:rPr>
        <w:rFonts w:ascii="Arial" w:hAnsi="Arial" w:cs="Arial"/>
        <w:sz w:val="16"/>
        <w:szCs w:val="16"/>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41DA1" w14:textId="77777777" w:rsidR="00D35809" w:rsidRDefault="00D35809" w:rsidP="006A5171">
      <w:pPr>
        <w:spacing w:after="0" w:line="240" w:lineRule="auto"/>
      </w:pPr>
      <w:r>
        <w:separator/>
      </w:r>
    </w:p>
  </w:footnote>
  <w:footnote w:type="continuationSeparator" w:id="0">
    <w:p w14:paraId="0FD01805" w14:textId="77777777" w:rsidR="00D35809" w:rsidRDefault="00D35809" w:rsidP="006A51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C610C"/>
    <w:multiLevelType w:val="hybridMultilevel"/>
    <w:tmpl w:val="43C07B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E6252A"/>
    <w:multiLevelType w:val="hybridMultilevel"/>
    <w:tmpl w:val="27D8E8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B7FC9"/>
    <w:multiLevelType w:val="multilevel"/>
    <w:tmpl w:val="83D86616"/>
    <w:lvl w:ilvl="0">
      <w:start w:val="1"/>
      <w:numFmt w:val="upperRoman"/>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24017A28"/>
    <w:multiLevelType w:val="multilevel"/>
    <w:tmpl w:val="68A29282"/>
    <w:lvl w:ilvl="0">
      <w:start w:val="1"/>
      <w:numFmt w:val="upperRoman"/>
      <w:lvlText w:val="%1."/>
      <w:lvlJc w:val="left"/>
      <w:pPr>
        <w:ind w:left="1080" w:hanging="720"/>
      </w:pPr>
    </w:lvl>
    <w:lvl w:ilvl="1">
      <w:start w:val="1"/>
      <w:numFmt w:val="decimal"/>
      <w:lvlText w:val="2.%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25805C6C"/>
    <w:multiLevelType w:val="multilevel"/>
    <w:tmpl w:val="E4C61A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59C00BC"/>
    <w:multiLevelType w:val="hybridMultilevel"/>
    <w:tmpl w:val="CBC00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0006E9"/>
    <w:multiLevelType w:val="hybridMultilevel"/>
    <w:tmpl w:val="E5161D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6955AA"/>
    <w:multiLevelType w:val="hybridMultilevel"/>
    <w:tmpl w:val="37447A1C"/>
    <w:lvl w:ilvl="0" w:tplc="EA7AF030">
      <w:start w:val="1"/>
      <w:numFmt w:val="bullet"/>
      <w:lvlText w:val="•"/>
      <w:lvlJc w:val="left"/>
      <w:pPr>
        <w:tabs>
          <w:tab w:val="num" w:pos="720"/>
        </w:tabs>
        <w:ind w:left="720" w:hanging="360"/>
      </w:pPr>
      <w:rPr>
        <w:rFonts w:ascii="Arial" w:hAnsi="Arial" w:hint="default"/>
      </w:rPr>
    </w:lvl>
    <w:lvl w:ilvl="1" w:tplc="241EF7EC" w:tentative="1">
      <w:start w:val="1"/>
      <w:numFmt w:val="bullet"/>
      <w:lvlText w:val="•"/>
      <w:lvlJc w:val="left"/>
      <w:pPr>
        <w:tabs>
          <w:tab w:val="num" w:pos="1440"/>
        </w:tabs>
        <w:ind w:left="1440" w:hanging="360"/>
      </w:pPr>
      <w:rPr>
        <w:rFonts w:ascii="Arial" w:hAnsi="Arial" w:hint="default"/>
      </w:rPr>
    </w:lvl>
    <w:lvl w:ilvl="2" w:tplc="D4EABF9E" w:tentative="1">
      <w:start w:val="1"/>
      <w:numFmt w:val="bullet"/>
      <w:lvlText w:val="•"/>
      <w:lvlJc w:val="left"/>
      <w:pPr>
        <w:tabs>
          <w:tab w:val="num" w:pos="2160"/>
        </w:tabs>
        <w:ind w:left="2160" w:hanging="360"/>
      </w:pPr>
      <w:rPr>
        <w:rFonts w:ascii="Arial" w:hAnsi="Arial" w:hint="default"/>
      </w:rPr>
    </w:lvl>
    <w:lvl w:ilvl="3" w:tplc="ACEED2BC" w:tentative="1">
      <w:start w:val="1"/>
      <w:numFmt w:val="bullet"/>
      <w:lvlText w:val="•"/>
      <w:lvlJc w:val="left"/>
      <w:pPr>
        <w:tabs>
          <w:tab w:val="num" w:pos="2880"/>
        </w:tabs>
        <w:ind w:left="2880" w:hanging="360"/>
      </w:pPr>
      <w:rPr>
        <w:rFonts w:ascii="Arial" w:hAnsi="Arial" w:hint="default"/>
      </w:rPr>
    </w:lvl>
    <w:lvl w:ilvl="4" w:tplc="FD52C022" w:tentative="1">
      <w:start w:val="1"/>
      <w:numFmt w:val="bullet"/>
      <w:lvlText w:val="•"/>
      <w:lvlJc w:val="left"/>
      <w:pPr>
        <w:tabs>
          <w:tab w:val="num" w:pos="3600"/>
        </w:tabs>
        <w:ind w:left="3600" w:hanging="360"/>
      </w:pPr>
      <w:rPr>
        <w:rFonts w:ascii="Arial" w:hAnsi="Arial" w:hint="default"/>
      </w:rPr>
    </w:lvl>
    <w:lvl w:ilvl="5" w:tplc="67E2C522" w:tentative="1">
      <w:start w:val="1"/>
      <w:numFmt w:val="bullet"/>
      <w:lvlText w:val="•"/>
      <w:lvlJc w:val="left"/>
      <w:pPr>
        <w:tabs>
          <w:tab w:val="num" w:pos="4320"/>
        </w:tabs>
        <w:ind w:left="4320" w:hanging="360"/>
      </w:pPr>
      <w:rPr>
        <w:rFonts w:ascii="Arial" w:hAnsi="Arial" w:hint="default"/>
      </w:rPr>
    </w:lvl>
    <w:lvl w:ilvl="6" w:tplc="57FE38FE" w:tentative="1">
      <w:start w:val="1"/>
      <w:numFmt w:val="bullet"/>
      <w:lvlText w:val="•"/>
      <w:lvlJc w:val="left"/>
      <w:pPr>
        <w:tabs>
          <w:tab w:val="num" w:pos="5040"/>
        </w:tabs>
        <w:ind w:left="5040" w:hanging="360"/>
      </w:pPr>
      <w:rPr>
        <w:rFonts w:ascii="Arial" w:hAnsi="Arial" w:hint="default"/>
      </w:rPr>
    </w:lvl>
    <w:lvl w:ilvl="7" w:tplc="EBDCE9A2" w:tentative="1">
      <w:start w:val="1"/>
      <w:numFmt w:val="bullet"/>
      <w:lvlText w:val="•"/>
      <w:lvlJc w:val="left"/>
      <w:pPr>
        <w:tabs>
          <w:tab w:val="num" w:pos="5760"/>
        </w:tabs>
        <w:ind w:left="5760" w:hanging="360"/>
      </w:pPr>
      <w:rPr>
        <w:rFonts w:ascii="Arial" w:hAnsi="Arial" w:hint="default"/>
      </w:rPr>
    </w:lvl>
    <w:lvl w:ilvl="8" w:tplc="9D4E3D4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5357118"/>
    <w:multiLevelType w:val="hybridMultilevel"/>
    <w:tmpl w:val="F52A1790"/>
    <w:lvl w:ilvl="0" w:tplc="03BC9934">
      <w:start w:val="1"/>
      <w:numFmt w:val="upperRoman"/>
      <w:lvlText w:val="%1."/>
      <w:lvlJc w:val="left"/>
      <w:pPr>
        <w:ind w:left="795" w:hanging="72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9" w15:restartNumberingAfterBreak="0">
    <w:nsid w:val="3795004B"/>
    <w:multiLevelType w:val="hybridMultilevel"/>
    <w:tmpl w:val="4776C7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F1B355C"/>
    <w:multiLevelType w:val="hybridMultilevel"/>
    <w:tmpl w:val="199E2EE4"/>
    <w:lvl w:ilvl="0" w:tplc="5768BC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39230D"/>
    <w:multiLevelType w:val="multilevel"/>
    <w:tmpl w:val="6284C79C"/>
    <w:lvl w:ilvl="0">
      <w:start w:val="1"/>
      <w:numFmt w:val="upperRoman"/>
      <w:lvlText w:val="%1."/>
      <w:lvlJc w:val="right"/>
      <w:pPr>
        <w:ind w:left="1008" w:hanging="360"/>
      </w:pPr>
    </w:lvl>
    <w:lvl w:ilvl="1">
      <w:start w:val="16"/>
      <w:numFmt w:val="decimal"/>
      <w:isLgl/>
      <w:lvlText w:val="%1.%2"/>
      <w:lvlJc w:val="left"/>
      <w:pPr>
        <w:ind w:left="1368" w:hanging="720"/>
      </w:pPr>
    </w:lvl>
    <w:lvl w:ilvl="2">
      <w:start w:val="1"/>
      <w:numFmt w:val="decimal"/>
      <w:isLgl/>
      <w:lvlText w:val="%1.%2.%3"/>
      <w:lvlJc w:val="left"/>
      <w:pPr>
        <w:ind w:left="1368" w:hanging="720"/>
      </w:pPr>
    </w:lvl>
    <w:lvl w:ilvl="3">
      <w:start w:val="1"/>
      <w:numFmt w:val="decimal"/>
      <w:isLgl/>
      <w:lvlText w:val="%1.%2.%3.%4"/>
      <w:lvlJc w:val="left"/>
      <w:pPr>
        <w:ind w:left="1728" w:hanging="1080"/>
      </w:pPr>
    </w:lvl>
    <w:lvl w:ilvl="4">
      <w:start w:val="1"/>
      <w:numFmt w:val="decimal"/>
      <w:isLgl/>
      <w:lvlText w:val="%1.%2.%3.%4.%5"/>
      <w:lvlJc w:val="left"/>
      <w:pPr>
        <w:ind w:left="1728" w:hanging="1080"/>
      </w:pPr>
    </w:lvl>
    <w:lvl w:ilvl="5">
      <w:start w:val="1"/>
      <w:numFmt w:val="decimal"/>
      <w:isLgl/>
      <w:lvlText w:val="%1.%2.%3.%4.%5.%6"/>
      <w:lvlJc w:val="left"/>
      <w:pPr>
        <w:ind w:left="2088" w:hanging="1440"/>
      </w:pPr>
    </w:lvl>
    <w:lvl w:ilvl="6">
      <w:start w:val="1"/>
      <w:numFmt w:val="decimal"/>
      <w:isLgl/>
      <w:lvlText w:val="%1.%2.%3.%4.%5.%6.%7"/>
      <w:lvlJc w:val="left"/>
      <w:pPr>
        <w:ind w:left="2088" w:hanging="1440"/>
      </w:pPr>
    </w:lvl>
    <w:lvl w:ilvl="7">
      <w:start w:val="1"/>
      <w:numFmt w:val="decimal"/>
      <w:isLgl/>
      <w:lvlText w:val="%1.%2.%3.%4.%5.%6.%7.%8"/>
      <w:lvlJc w:val="left"/>
      <w:pPr>
        <w:ind w:left="2448" w:hanging="1800"/>
      </w:pPr>
    </w:lvl>
    <w:lvl w:ilvl="8">
      <w:start w:val="1"/>
      <w:numFmt w:val="decimal"/>
      <w:isLgl/>
      <w:lvlText w:val="%1.%2.%3.%4.%5.%6.%7.%8.%9"/>
      <w:lvlJc w:val="left"/>
      <w:pPr>
        <w:ind w:left="2448" w:hanging="1800"/>
      </w:pPr>
    </w:lvl>
  </w:abstractNum>
  <w:abstractNum w:abstractNumId="12" w15:restartNumberingAfterBreak="0">
    <w:nsid w:val="3FAB49FE"/>
    <w:multiLevelType w:val="hybridMultilevel"/>
    <w:tmpl w:val="C70C942E"/>
    <w:lvl w:ilvl="0" w:tplc="AB1E23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2317EB"/>
    <w:multiLevelType w:val="multilevel"/>
    <w:tmpl w:val="C832A980"/>
    <w:lvl w:ilvl="0">
      <w:start w:val="1"/>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4C4B2E17"/>
    <w:multiLevelType w:val="hybridMultilevel"/>
    <w:tmpl w:val="C4989100"/>
    <w:lvl w:ilvl="0" w:tplc="59348172">
      <w:start w:val="1"/>
      <w:numFmt w:val="bullet"/>
      <w:lvlText w:val="•"/>
      <w:lvlJc w:val="left"/>
      <w:pPr>
        <w:tabs>
          <w:tab w:val="num" w:pos="720"/>
        </w:tabs>
        <w:ind w:left="720" w:hanging="360"/>
      </w:pPr>
      <w:rPr>
        <w:rFonts w:ascii="Arial" w:hAnsi="Arial" w:hint="default"/>
      </w:rPr>
    </w:lvl>
    <w:lvl w:ilvl="1" w:tplc="63228D0C" w:tentative="1">
      <w:start w:val="1"/>
      <w:numFmt w:val="bullet"/>
      <w:lvlText w:val="•"/>
      <w:lvlJc w:val="left"/>
      <w:pPr>
        <w:tabs>
          <w:tab w:val="num" w:pos="1440"/>
        </w:tabs>
        <w:ind w:left="1440" w:hanging="360"/>
      </w:pPr>
      <w:rPr>
        <w:rFonts w:ascii="Arial" w:hAnsi="Arial" w:hint="default"/>
      </w:rPr>
    </w:lvl>
    <w:lvl w:ilvl="2" w:tplc="6A3615EC" w:tentative="1">
      <w:start w:val="1"/>
      <w:numFmt w:val="bullet"/>
      <w:lvlText w:val="•"/>
      <w:lvlJc w:val="left"/>
      <w:pPr>
        <w:tabs>
          <w:tab w:val="num" w:pos="2160"/>
        </w:tabs>
        <w:ind w:left="2160" w:hanging="360"/>
      </w:pPr>
      <w:rPr>
        <w:rFonts w:ascii="Arial" w:hAnsi="Arial" w:hint="default"/>
      </w:rPr>
    </w:lvl>
    <w:lvl w:ilvl="3" w:tplc="42760FDE" w:tentative="1">
      <w:start w:val="1"/>
      <w:numFmt w:val="bullet"/>
      <w:lvlText w:val="•"/>
      <w:lvlJc w:val="left"/>
      <w:pPr>
        <w:tabs>
          <w:tab w:val="num" w:pos="2880"/>
        </w:tabs>
        <w:ind w:left="2880" w:hanging="360"/>
      </w:pPr>
      <w:rPr>
        <w:rFonts w:ascii="Arial" w:hAnsi="Arial" w:hint="default"/>
      </w:rPr>
    </w:lvl>
    <w:lvl w:ilvl="4" w:tplc="1DDA8910" w:tentative="1">
      <w:start w:val="1"/>
      <w:numFmt w:val="bullet"/>
      <w:lvlText w:val="•"/>
      <w:lvlJc w:val="left"/>
      <w:pPr>
        <w:tabs>
          <w:tab w:val="num" w:pos="3600"/>
        </w:tabs>
        <w:ind w:left="3600" w:hanging="360"/>
      </w:pPr>
      <w:rPr>
        <w:rFonts w:ascii="Arial" w:hAnsi="Arial" w:hint="default"/>
      </w:rPr>
    </w:lvl>
    <w:lvl w:ilvl="5" w:tplc="AB22E816" w:tentative="1">
      <w:start w:val="1"/>
      <w:numFmt w:val="bullet"/>
      <w:lvlText w:val="•"/>
      <w:lvlJc w:val="left"/>
      <w:pPr>
        <w:tabs>
          <w:tab w:val="num" w:pos="4320"/>
        </w:tabs>
        <w:ind w:left="4320" w:hanging="360"/>
      </w:pPr>
      <w:rPr>
        <w:rFonts w:ascii="Arial" w:hAnsi="Arial" w:hint="default"/>
      </w:rPr>
    </w:lvl>
    <w:lvl w:ilvl="6" w:tplc="48904E0A" w:tentative="1">
      <w:start w:val="1"/>
      <w:numFmt w:val="bullet"/>
      <w:lvlText w:val="•"/>
      <w:lvlJc w:val="left"/>
      <w:pPr>
        <w:tabs>
          <w:tab w:val="num" w:pos="5040"/>
        </w:tabs>
        <w:ind w:left="5040" w:hanging="360"/>
      </w:pPr>
      <w:rPr>
        <w:rFonts w:ascii="Arial" w:hAnsi="Arial" w:hint="default"/>
      </w:rPr>
    </w:lvl>
    <w:lvl w:ilvl="7" w:tplc="3CD07D1E" w:tentative="1">
      <w:start w:val="1"/>
      <w:numFmt w:val="bullet"/>
      <w:lvlText w:val="•"/>
      <w:lvlJc w:val="left"/>
      <w:pPr>
        <w:tabs>
          <w:tab w:val="num" w:pos="5760"/>
        </w:tabs>
        <w:ind w:left="5760" w:hanging="360"/>
      </w:pPr>
      <w:rPr>
        <w:rFonts w:ascii="Arial" w:hAnsi="Arial" w:hint="default"/>
      </w:rPr>
    </w:lvl>
    <w:lvl w:ilvl="8" w:tplc="576069A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EE723A"/>
    <w:multiLevelType w:val="multilevel"/>
    <w:tmpl w:val="BCCC98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E1E15CA"/>
    <w:multiLevelType w:val="hybridMultilevel"/>
    <w:tmpl w:val="9D58A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AA12AE"/>
    <w:multiLevelType w:val="multilevel"/>
    <w:tmpl w:val="B6625FF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213312B"/>
    <w:multiLevelType w:val="hybridMultilevel"/>
    <w:tmpl w:val="D638D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B137AB"/>
    <w:multiLevelType w:val="hybridMultilevel"/>
    <w:tmpl w:val="83806A42"/>
    <w:lvl w:ilvl="0" w:tplc="18E8C9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D350C8"/>
    <w:multiLevelType w:val="hybridMultilevel"/>
    <w:tmpl w:val="6D28FB88"/>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1" w15:restartNumberingAfterBreak="0">
    <w:nsid w:val="67AE5A31"/>
    <w:multiLevelType w:val="hybridMultilevel"/>
    <w:tmpl w:val="A1F81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576F0D"/>
    <w:multiLevelType w:val="multilevel"/>
    <w:tmpl w:val="D26AE788"/>
    <w:lvl w:ilvl="0">
      <w:start w:val="1"/>
      <w:numFmt w:val="decimal"/>
      <w:lvlText w:val="%1"/>
      <w:lvlJc w:val="left"/>
      <w:pPr>
        <w:ind w:left="720" w:hanging="432"/>
      </w:p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23" w15:restartNumberingAfterBreak="0">
    <w:nsid w:val="6D9A0C7D"/>
    <w:multiLevelType w:val="multilevel"/>
    <w:tmpl w:val="175A5806"/>
    <w:lvl w:ilvl="0">
      <w:start w:val="1"/>
      <w:numFmt w:val="upperRoman"/>
      <w:lvlText w:val="%1."/>
      <w:lvlJc w:val="right"/>
      <w:pPr>
        <w:ind w:left="720" w:hanging="360"/>
      </w:pPr>
    </w:lvl>
    <w:lvl w:ilvl="1">
      <w:start w:val="1"/>
      <w:numFmt w:val="decimal"/>
      <w:isLgl/>
      <w:lvlText w:val="%1.%2"/>
      <w:lvlJc w:val="left"/>
      <w:pPr>
        <w:ind w:left="720" w:hanging="360"/>
      </w:pPr>
      <w:rPr>
        <w:rFonts w:ascii="Arial" w:hAnsi="Arial" w:cs="Arial" w:hint="default"/>
        <w:sz w:val="22"/>
        <w:szCs w:val="22"/>
      </w:rPr>
    </w:lvl>
    <w:lvl w:ilvl="2">
      <w:start w:val="1"/>
      <w:numFmt w:val="decimal"/>
      <w:isLgl/>
      <w:lvlText w:val="%1.%2.%3"/>
      <w:lvlJc w:val="left"/>
      <w:pPr>
        <w:ind w:left="1080" w:hanging="720"/>
      </w:pPr>
      <w:rPr>
        <w:rFonts w:ascii="Times New Roman" w:hAnsi="Times New Roman" w:cs="Times New Roman" w:hint="default"/>
        <w:sz w:val="24"/>
      </w:rPr>
    </w:lvl>
    <w:lvl w:ilvl="3">
      <w:start w:val="1"/>
      <w:numFmt w:val="decimal"/>
      <w:isLgl/>
      <w:lvlText w:val="%1.%2.%3.%4"/>
      <w:lvlJc w:val="left"/>
      <w:pPr>
        <w:ind w:left="1080" w:hanging="720"/>
      </w:pPr>
      <w:rPr>
        <w:rFonts w:ascii="Times New Roman" w:hAnsi="Times New Roman" w:cs="Times New Roman" w:hint="default"/>
        <w:sz w:val="24"/>
      </w:rPr>
    </w:lvl>
    <w:lvl w:ilvl="4">
      <w:start w:val="1"/>
      <w:numFmt w:val="decimal"/>
      <w:isLgl/>
      <w:lvlText w:val="%1.%2.%3.%4.%5"/>
      <w:lvlJc w:val="left"/>
      <w:pPr>
        <w:ind w:left="1440" w:hanging="1080"/>
      </w:pPr>
      <w:rPr>
        <w:rFonts w:ascii="Times New Roman" w:hAnsi="Times New Roman" w:cs="Times New Roman" w:hint="default"/>
        <w:sz w:val="24"/>
      </w:rPr>
    </w:lvl>
    <w:lvl w:ilvl="5">
      <w:start w:val="1"/>
      <w:numFmt w:val="decimal"/>
      <w:isLgl/>
      <w:lvlText w:val="%1.%2.%3.%4.%5.%6"/>
      <w:lvlJc w:val="left"/>
      <w:pPr>
        <w:ind w:left="1440" w:hanging="1080"/>
      </w:pPr>
      <w:rPr>
        <w:rFonts w:ascii="Times New Roman" w:hAnsi="Times New Roman" w:cs="Times New Roman" w:hint="default"/>
        <w:sz w:val="24"/>
      </w:rPr>
    </w:lvl>
    <w:lvl w:ilvl="6">
      <w:start w:val="1"/>
      <w:numFmt w:val="decimal"/>
      <w:isLgl/>
      <w:lvlText w:val="%1.%2.%3.%4.%5.%6.%7"/>
      <w:lvlJc w:val="left"/>
      <w:pPr>
        <w:ind w:left="1800" w:hanging="1440"/>
      </w:pPr>
      <w:rPr>
        <w:rFonts w:ascii="Times New Roman" w:hAnsi="Times New Roman" w:cs="Times New Roman" w:hint="default"/>
        <w:sz w:val="24"/>
      </w:rPr>
    </w:lvl>
    <w:lvl w:ilvl="7">
      <w:start w:val="1"/>
      <w:numFmt w:val="decimal"/>
      <w:isLgl/>
      <w:lvlText w:val="%1.%2.%3.%4.%5.%6.%7.%8"/>
      <w:lvlJc w:val="left"/>
      <w:pPr>
        <w:ind w:left="1800" w:hanging="1440"/>
      </w:pPr>
      <w:rPr>
        <w:rFonts w:ascii="Times New Roman" w:hAnsi="Times New Roman" w:cs="Times New Roman" w:hint="default"/>
        <w:sz w:val="24"/>
      </w:rPr>
    </w:lvl>
    <w:lvl w:ilvl="8">
      <w:start w:val="1"/>
      <w:numFmt w:val="decimal"/>
      <w:isLgl/>
      <w:lvlText w:val="%1.%2.%3.%4.%5.%6.%7.%8.%9"/>
      <w:lvlJc w:val="left"/>
      <w:pPr>
        <w:ind w:left="1800" w:hanging="1440"/>
      </w:pPr>
      <w:rPr>
        <w:rFonts w:ascii="Times New Roman" w:hAnsi="Times New Roman" w:cs="Times New Roman" w:hint="default"/>
        <w:sz w:val="24"/>
      </w:rPr>
    </w:lvl>
  </w:abstractNum>
  <w:abstractNum w:abstractNumId="24" w15:restartNumberingAfterBreak="0">
    <w:nsid w:val="70E146E3"/>
    <w:multiLevelType w:val="hybridMultilevel"/>
    <w:tmpl w:val="4782B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1A4287"/>
    <w:multiLevelType w:val="hybridMultilevel"/>
    <w:tmpl w:val="BF4EC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CE39E7"/>
    <w:multiLevelType w:val="hybridMultilevel"/>
    <w:tmpl w:val="44C47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C57CD1"/>
    <w:multiLevelType w:val="hybridMultilevel"/>
    <w:tmpl w:val="83806A42"/>
    <w:lvl w:ilvl="0" w:tplc="18E8C9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A01A82"/>
    <w:multiLevelType w:val="multilevel"/>
    <w:tmpl w:val="B3AAFC18"/>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7FAA7F4B"/>
    <w:multiLevelType w:val="hybridMultilevel"/>
    <w:tmpl w:val="83806A42"/>
    <w:lvl w:ilvl="0" w:tplc="18E8C9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
  </w:num>
  <w:num w:numId="18">
    <w:abstractNumId w:val="0"/>
  </w:num>
  <w:num w:numId="19">
    <w:abstractNumId w:val="16"/>
  </w:num>
  <w:num w:numId="20">
    <w:abstractNumId w:val="4"/>
  </w:num>
  <w:num w:numId="21">
    <w:abstractNumId w:val="22"/>
  </w:num>
  <w:num w:numId="22">
    <w:abstractNumId w:val="28"/>
  </w:num>
  <w:num w:numId="23">
    <w:abstractNumId w:val="18"/>
  </w:num>
  <w:num w:numId="24">
    <w:abstractNumId w:val="27"/>
  </w:num>
  <w:num w:numId="25">
    <w:abstractNumId w:val="29"/>
  </w:num>
  <w:num w:numId="26">
    <w:abstractNumId w:val="19"/>
  </w:num>
  <w:num w:numId="27">
    <w:abstractNumId w:val="24"/>
  </w:num>
  <w:num w:numId="28">
    <w:abstractNumId w:val="7"/>
  </w:num>
  <w:num w:numId="29">
    <w:abstractNumId w:val="14"/>
  </w:num>
  <w:num w:numId="30">
    <w:abstractNumId w:val="21"/>
  </w:num>
  <w:num w:numId="31">
    <w:abstractNumId w:val="26"/>
  </w:num>
  <w:num w:numId="32">
    <w:abstractNumId w:val="5"/>
  </w:num>
  <w:num w:numId="33">
    <w:abstractNumId w:val="12"/>
  </w:num>
  <w:num w:numId="34">
    <w:abstractNumId w:val="25"/>
  </w:num>
  <w:num w:numId="35">
    <w:abstractNumId w:val="10"/>
  </w:num>
  <w:num w:numId="3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talina Duarte">
    <w15:presenceInfo w15:providerId="AD" w15:userId="S::catalina.duarte@office365qm.onmicrosoft.com::e9221353-ed77-4700-b394-f94d9369c44e"/>
  </w15:person>
  <w15:person w15:author="Blasco, Ivana">
    <w15:presenceInfo w15:providerId="AD" w15:userId="S::ivanab@iadb.org::69e6c964-bfca-4382-a156-ab65dfb5bd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FF3"/>
    <w:rsid w:val="000067A4"/>
    <w:rsid w:val="00010472"/>
    <w:rsid w:val="0001183A"/>
    <w:rsid w:val="00014813"/>
    <w:rsid w:val="00023D96"/>
    <w:rsid w:val="000509BF"/>
    <w:rsid w:val="00053F9B"/>
    <w:rsid w:val="00056276"/>
    <w:rsid w:val="00061AE6"/>
    <w:rsid w:val="00080A66"/>
    <w:rsid w:val="000A24E5"/>
    <w:rsid w:val="000B07D8"/>
    <w:rsid w:val="000C0C6A"/>
    <w:rsid w:val="000C207B"/>
    <w:rsid w:val="000C33BA"/>
    <w:rsid w:val="000C42DE"/>
    <w:rsid w:val="000C6B07"/>
    <w:rsid w:val="000E054C"/>
    <w:rsid w:val="000E1A82"/>
    <w:rsid w:val="000E3DF1"/>
    <w:rsid w:val="000F3C7A"/>
    <w:rsid w:val="000F54B8"/>
    <w:rsid w:val="00102B5B"/>
    <w:rsid w:val="0010674A"/>
    <w:rsid w:val="0011283F"/>
    <w:rsid w:val="00132638"/>
    <w:rsid w:val="00155619"/>
    <w:rsid w:val="001605B4"/>
    <w:rsid w:val="0016213F"/>
    <w:rsid w:val="00175B8B"/>
    <w:rsid w:val="00176F31"/>
    <w:rsid w:val="0018512C"/>
    <w:rsid w:val="00187642"/>
    <w:rsid w:val="00192067"/>
    <w:rsid w:val="0019206F"/>
    <w:rsid w:val="001B0FE1"/>
    <w:rsid w:val="001B4208"/>
    <w:rsid w:val="001C07D6"/>
    <w:rsid w:val="001C6704"/>
    <w:rsid w:val="001F2206"/>
    <w:rsid w:val="001F6E6B"/>
    <w:rsid w:val="00204F38"/>
    <w:rsid w:val="00234732"/>
    <w:rsid w:val="00240CAC"/>
    <w:rsid w:val="002454A0"/>
    <w:rsid w:val="0025017E"/>
    <w:rsid w:val="0025125D"/>
    <w:rsid w:val="00255260"/>
    <w:rsid w:val="00261167"/>
    <w:rsid w:val="00292649"/>
    <w:rsid w:val="002935B9"/>
    <w:rsid w:val="00294BD0"/>
    <w:rsid w:val="002A7EE9"/>
    <w:rsid w:val="002B4D12"/>
    <w:rsid w:val="002B5947"/>
    <w:rsid w:val="002C6136"/>
    <w:rsid w:val="002D35E5"/>
    <w:rsid w:val="002F7057"/>
    <w:rsid w:val="0030273A"/>
    <w:rsid w:val="0031519C"/>
    <w:rsid w:val="003173B4"/>
    <w:rsid w:val="003404D1"/>
    <w:rsid w:val="0034113F"/>
    <w:rsid w:val="003519AD"/>
    <w:rsid w:val="0037161C"/>
    <w:rsid w:val="00380D63"/>
    <w:rsid w:val="003A557F"/>
    <w:rsid w:val="003B0B87"/>
    <w:rsid w:val="003B4CB7"/>
    <w:rsid w:val="003B5BFA"/>
    <w:rsid w:val="003B7F67"/>
    <w:rsid w:val="003C3484"/>
    <w:rsid w:val="003D114D"/>
    <w:rsid w:val="003F5DCB"/>
    <w:rsid w:val="0041059F"/>
    <w:rsid w:val="00414C9A"/>
    <w:rsid w:val="00417BD5"/>
    <w:rsid w:val="004210DF"/>
    <w:rsid w:val="00422D30"/>
    <w:rsid w:val="004252B2"/>
    <w:rsid w:val="004375EE"/>
    <w:rsid w:val="00441205"/>
    <w:rsid w:val="00463706"/>
    <w:rsid w:val="00470284"/>
    <w:rsid w:val="00477487"/>
    <w:rsid w:val="0049595D"/>
    <w:rsid w:val="00497840"/>
    <w:rsid w:val="004A101F"/>
    <w:rsid w:val="004B0955"/>
    <w:rsid w:val="004B513C"/>
    <w:rsid w:val="004E07E0"/>
    <w:rsid w:val="004E4539"/>
    <w:rsid w:val="004F1BF4"/>
    <w:rsid w:val="004F2E08"/>
    <w:rsid w:val="004F3FDE"/>
    <w:rsid w:val="004F4E25"/>
    <w:rsid w:val="0050130B"/>
    <w:rsid w:val="00520D97"/>
    <w:rsid w:val="00524BAD"/>
    <w:rsid w:val="00534ED3"/>
    <w:rsid w:val="00540BF1"/>
    <w:rsid w:val="00557326"/>
    <w:rsid w:val="00561FAA"/>
    <w:rsid w:val="005625A5"/>
    <w:rsid w:val="00564B18"/>
    <w:rsid w:val="00565D83"/>
    <w:rsid w:val="00567E2F"/>
    <w:rsid w:val="005863B5"/>
    <w:rsid w:val="005A4220"/>
    <w:rsid w:val="005C1963"/>
    <w:rsid w:val="005C4FC1"/>
    <w:rsid w:val="005D683B"/>
    <w:rsid w:val="005E59D1"/>
    <w:rsid w:val="005E7385"/>
    <w:rsid w:val="005F5032"/>
    <w:rsid w:val="005F77EA"/>
    <w:rsid w:val="00600FD1"/>
    <w:rsid w:val="00607983"/>
    <w:rsid w:val="00617967"/>
    <w:rsid w:val="00625A06"/>
    <w:rsid w:val="00634CF9"/>
    <w:rsid w:val="00634E03"/>
    <w:rsid w:val="00641920"/>
    <w:rsid w:val="00654272"/>
    <w:rsid w:val="006545FD"/>
    <w:rsid w:val="0066218A"/>
    <w:rsid w:val="006705FB"/>
    <w:rsid w:val="0067294D"/>
    <w:rsid w:val="00673FCC"/>
    <w:rsid w:val="00674CFC"/>
    <w:rsid w:val="00675486"/>
    <w:rsid w:val="006812F1"/>
    <w:rsid w:val="006927D0"/>
    <w:rsid w:val="006A5171"/>
    <w:rsid w:val="006A7520"/>
    <w:rsid w:val="006C387A"/>
    <w:rsid w:val="006C4179"/>
    <w:rsid w:val="006D5243"/>
    <w:rsid w:val="006D6C3A"/>
    <w:rsid w:val="006D7BB3"/>
    <w:rsid w:val="006E20F3"/>
    <w:rsid w:val="006E2E14"/>
    <w:rsid w:val="006F709D"/>
    <w:rsid w:val="00701D65"/>
    <w:rsid w:val="0070508E"/>
    <w:rsid w:val="00707AB8"/>
    <w:rsid w:val="00710BE7"/>
    <w:rsid w:val="00711597"/>
    <w:rsid w:val="007260CF"/>
    <w:rsid w:val="00733F45"/>
    <w:rsid w:val="007349FC"/>
    <w:rsid w:val="00735EE0"/>
    <w:rsid w:val="00740A31"/>
    <w:rsid w:val="00750361"/>
    <w:rsid w:val="007542C8"/>
    <w:rsid w:val="00765781"/>
    <w:rsid w:val="00774C95"/>
    <w:rsid w:val="0078257A"/>
    <w:rsid w:val="00794EED"/>
    <w:rsid w:val="00796DE1"/>
    <w:rsid w:val="007A2E53"/>
    <w:rsid w:val="007A4900"/>
    <w:rsid w:val="007C5070"/>
    <w:rsid w:val="007D3FE6"/>
    <w:rsid w:val="007E0559"/>
    <w:rsid w:val="007E5E65"/>
    <w:rsid w:val="007F79EF"/>
    <w:rsid w:val="00801977"/>
    <w:rsid w:val="00801A77"/>
    <w:rsid w:val="00802F07"/>
    <w:rsid w:val="00832F2E"/>
    <w:rsid w:val="00855DAA"/>
    <w:rsid w:val="008730EC"/>
    <w:rsid w:val="00881093"/>
    <w:rsid w:val="00885FE6"/>
    <w:rsid w:val="00886F8C"/>
    <w:rsid w:val="00890A9B"/>
    <w:rsid w:val="00896407"/>
    <w:rsid w:val="00896D80"/>
    <w:rsid w:val="008B3D46"/>
    <w:rsid w:val="008B68FB"/>
    <w:rsid w:val="008C3395"/>
    <w:rsid w:val="008C48B9"/>
    <w:rsid w:val="008C63C3"/>
    <w:rsid w:val="008C6E2B"/>
    <w:rsid w:val="008D46E1"/>
    <w:rsid w:val="008D4E76"/>
    <w:rsid w:val="008D6EEE"/>
    <w:rsid w:val="00907D75"/>
    <w:rsid w:val="009104E9"/>
    <w:rsid w:val="00921C11"/>
    <w:rsid w:val="00922951"/>
    <w:rsid w:val="00931030"/>
    <w:rsid w:val="00932DBE"/>
    <w:rsid w:val="0094178C"/>
    <w:rsid w:val="00952723"/>
    <w:rsid w:val="009566BC"/>
    <w:rsid w:val="00963E00"/>
    <w:rsid w:val="00983947"/>
    <w:rsid w:val="009845BC"/>
    <w:rsid w:val="00990E45"/>
    <w:rsid w:val="00995F7C"/>
    <w:rsid w:val="009A10AD"/>
    <w:rsid w:val="009A17F4"/>
    <w:rsid w:val="009A251F"/>
    <w:rsid w:val="009C2295"/>
    <w:rsid w:val="009C6CDA"/>
    <w:rsid w:val="00A1062E"/>
    <w:rsid w:val="00A230F8"/>
    <w:rsid w:val="00A46E31"/>
    <w:rsid w:val="00A61F99"/>
    <w:rsid w:val="00A65C61"/>
    <w:rsid w:val="00A7285D"/>
    <w:rsid w:val="00A72AA0"/>
    <w:rsid w:val="00A76C13"/>
    <w:rsid w:val="00A84E67"/>
    <w:rsid w:val="00A9572A"/>
    <w:rsid w:val="00AA79E5"/>
    <w:rsid w:val="00AB092C"/>
    <w:rsid w:val="00AB0C01"/>
    <w:rsid w:val="00AB4F44"/>
    <w:rsid w:val="00AB5392"/>
    <w:rsid w:val="00AB7DA0"/>
    <w:rsid w:val="00AC4CFC"/>
    <w:rsid w:val="00AD02CB"/>
    <w:rsid w:val="00AD6E02"/>
    <w:rsid w:val="00AE61C5"/>
    <w:rsid w:val="00AF17AA"/>
    <w:rsid w:val="00AF5887"/>
    <w:rsid w:val="00AF7F72"/>
    <w:rsid w:val="00B26D84"/>
    <w:rsid w:val="00B635CE"/>
    <w:rsid w:val="00B66F77"/>
    <w:rsid w:val="00B80102"/>
    <w:rsid w:val="00B82644"/>
    <w:rsid w:val="00B93692"/>
    <w:rsid w:val="00B94027"/>
    <w:rsid w:val="00B9592F"/>
    <w:rsid w:val="00BA1309"/>
    <w:rsid w:val="00BA5FAD"/>
    <w:rsid w:val="00BC0BCA"/>
    <w:rsid w:val="00BD4F54"/>
    <w:rsid w:val="00BE38A8"/>
    <w:rsid w:val="00C07F5D"/>
    <w:rsid w:val="00C11BD7"/>
    <w:rsid w:val="00C12FF3"/>
    <w:rsid w:val="00C154DE"/>
    <w:rsid w:val="00C20BBE"/>
    <w:rsid w:val="00C26564"/>
    <w:rsid w:val="00C277EB"/>
    <w:rsid w:val="00C32024"/>
    <w:rsid w:val="00C32527"/>
    <w:rsid w:val="00C344CB"/>
    <w:rsid w:val="00C36632"/>
    <w:rsid w:val="00C41BDA"/>
    <w:rsid w:val="00C5182E"/>
    <w:rsid w:val="00C521DF"/>
    <w:rsid w:val="00C614A2"/>
    <w:rsid w:val="00C776CA"/>
    <w:rsid w:val="00C803EE"/>
    <w:rsid w:val="00C82405"/>
    <w:rsid w:val="00CA3CC2"/>
    <w:rsid w:val="00CA55C1"/>
    <w:rsid w:val="00CA5D4F"/>
    <w:rsid w:val="00CA7547"/>
    <w:rsid w:val="00CA7D44"/>
    <w:rsid w:val="00CD52D7"/>
    <w:rsid w:val="00CF6C6C"/>
    <w:rsid w:val="00D01666"/>
    <w:rsid w:val="00D01AEE"/>
    <w:rsid w:val="00D0314F"/>
    <w:rsid w:val="00D13285"/>
    <w:rsid w:val="00D16741"/>
    <w:rsid w:val="00D23BFD"/>
    <w:rsid w:val="00D34479"/>
    <w:rsid w:val="00D35809"/>
    <w:rsid w:val="00D44B59"/>
    <w:rsid w:val="00D460B4"/>
    <w:rsid w:val="00D6062E"/>
    <w:rsid w:val="00D62292"/>
    <w:rsid w:val="00D72AED"/>
    <w:rsid w:val="00D73C33"/>
    <w:rsid w:val="00D7743E"/>
    <w:rsid w:val="00D94BF6"/>
    <w:rsid w:val="00DB0E08"/>
    <w:rsid w:val="00DB1728"/>
    <w:rsid w:val="00DB472D"/>
    <w:rsid w:val="00DC1D45"/>
    <w:rsid w:val="00DD36C1"/>
    <w:rsid w:val="00E00131"/>
    <w:rsid w:val="00E01CE6"/>
    <w:rsid w:val="00E154B0"/>
    <w:rsid w:val="00E23519"/>
    <w:rsid w:val="00E23ACB"/>
    <w:rsid w:val="00E41E2F"/>
    <w:rsid w:val="00E44C13"/>
    <w:rsid w:val="00E45919"/>
    <w:rsid w:val="00E46D46"/>
    <w:rsid w:val="00E5313A"/>
    <w:rsid w:val="00E53D68"/>
    <w:rsid w:val="00E70D74"/>
    <w:rsid w:val="00E92D7B"/>
    <w:rsid w:val="00E95F35"/>
    <w:rsid w:val="00EA1C31"/>
    <w:rsid w:val="00EA298C"/>
    <w:rsid w:val="00EC0432"/>
    <w:rsid w:val="00EC1695"/>
    <w:rsid w:val="00EC18A3"/>
    <w:rsid w:val="00EC4EE0"/>
    <w:rsid w:val="00EC70BF"/>
    <w:rsid w:val="00ED0042"/>
    <w:rsid w:val="00ED4309"/>
    <w:rsid w:val="00ED567E"/>
    <w:rsid w:val="00EE16A7"/>
    <w:rsid w:val="00EF1F0A"/>
    <w:rsid w:val="00F06387"/>
    <w:rsid w:val="00F07279"/>
    <w:rsid w:val="00F07754"/>
    <w:rsid w:val="00F263EC"/>
    <w:rsid w:val="00F33AC5"/>
    <w:rsid w:val="00F350E6"/>
    <w:rsid w:val="00F37D08"/>
    <w:rsid w:val="00F43E51"/>
    <w:rsid w:val="00F47D07"/>
    <w:rsid w:val="00F50398"/>
    <w:rsid w:val="00F505FF"/>
    <w:rsid w:val="00F55527"/>
    <w:rsid w:val="00F56019"/>
    <w:rsid w:val="00F6254C"/>
    <w:rsid w:val="00F918B2"/>
    <w:rsid w:val="00F93FE9"/>
    <w:rsid w:val="00FA3A8A"/>
    <w:rsid w:val="00FA3B66"/>
    <w:rsid w:val="00FB52C0"/>
    <w:rsid w:val="00FC52D2"/>
    <w:rsid w:val="00FD238F"/>
    <w:rsid w:val="00FE16C6"/>
    <w:rsid w:val="00FE5BB2"/>
    <w:rsid w:val="00FF374B"/>
    <w:rsid w:val="00FF5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B0191"/>
  <w15:chartTrackingRefBased/>
  <w15:docId w15:val="{EB88207A-5FB1-49D8-8ABD-C8A938F30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12FF3"/>
    <w:pPr>
      <w:spacing w:after="200" w:line="276" w:lineRule="auto"/>
    </w:pPr>
    <w:rPr>
      <w:rFonts w:eastAsiaTheme="minorEastAsia"/>
      <w:lang w:val="es-CO"/>
    </w:rPr>
  </w:style>
  <w:style w:type="paragraph" w:styleId="Heading1">
    <w:name w:val="heading 1"/>
    <w:basedOn w:val="Normal"/>
    <w:next w:val="Normal"/>
    <w:link w:val="Heading1Char"/>
    <w:uiPriority w:val="9"/>
    <w:qFormat/>
    <w:rsid w:val="00C12FF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 Paris doc"/>
    <w:basedOn w:val="Normal"/>
    <w:next w:val="Normal"/>
    <w:link w:val="Heading2Char"/>
    <w:uiPriority w:val="9"/>
    <w:unhideWhenUsed/>
    <w:qFormat/>
    <w:rsid w:val="00FE5B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FA3B66"/>
    <w:pPr>
      <w:keepNext/>
      <w:spacing w:after="0" w:line="240" w:lineRule="auto"/>
      <w:ind w:left="1008" w:hanging="720"/>
      <w:jc w:val="center"/>
      <w:outlineLvl w:val="2"/>
    </w:pPr>
    <w:rPr>
      <w:rFonts w:ascii="Times New Roman" w:eastAsia="Times New Roman" w:hAnsi="Times New Roman" w:cs="Times New Roman"/>
      <w:b/>
      <w:bCs/>
      <w:sz w:val="24"/>
      <w:szCs w:val="24"/>
      <w:lang w:val="es-ES"/>
    </w:rPr>
  </w:style>
  <w:style w:type="paragraph" w:styleId="Heading4">
    <w:name w:val="heading 4"/>
    <w:aliases w:val="Heading 4.a"/>
    <w:basedOn w:val="Normal"/>
    <w:next w:val="Normal"/>
    <w:link w:val="Heading4Char"/>
    <w:unhideWhenUsed/>
    <w:qFormat/>
    <w:rsid w:val="00FA3B6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aliases w:val="Heading 5.(i)"/>
    <w:basedOn w:val="Normal"/>
    <w:next w:val="Normal"/>
    <w:link w:val="Heading5Char"/>
    <w:unhideWhenUsed/>
    <w:qFormat/>
    <w:rsid w:val="00FA3B66"/>
    <w:pPr>
      <w:keepNext/>
      <w:keepLines/>
      <w:spacing w:before="200" w:after="0" w:line="240" w:lineRule="auto"/>
      <w:ind w:left="1296" w:hanging="1008"/>
      <w:outlineLvl w:val="4"/>
    </w:pPr>
    <w:rPr>
      <w:rFonts w:asciiTheme="majorHAnsi" w:eastAsiaTheme="majorEastAsia" w:hAnsiTheme="majorHAnsi" w:cstheme="majorBidi"/>
      <w:color w:val="1F3763" w:themeColor="accent1" w:themeShade="7F"/>
      <w:sz w:val="24"/>
      <w:szCs w:val="24"/>
    </w:rPr>
  </w:style>
  <w:style w:type="paragraph" w:styleId="Heading6">
    <w:name w:val="heading 6"/>
    <w:basedOn w:val="Normal"/>
    <w:next w:val="Normal"/>
    <w:link w:val="Heading6Char"/>
    <w:semiHidden/>
    <w:unhideWhenUsed/>
    <w:qFormat/>
    <w:rsid w:val="00FA3B66"/>
    <w:pPr>
      <w:keepNext/>
      <w:keepLines/>
      <w:spacing w:before="200" w:after="0" w:line="240" w:lineRule="auto"/>
      <w:ind w:left="1440" w:hanging="1152"/>
      <w:outlineLvl w:val="5"/>
    </w:pPr>
    <w:rPr>
      <w:rFonts w:asciiTheme="majorHAnsi" w:eastAsiaTheme="majorEastAsia" w:hAnsiTheme="majorHAnsi" w:cstheme="majorBidi"/>
      <w:i/>
      <w:iCs/>
      <w:color w:val="1F3763" w:themeColor="accent1" w:themeShade="7F"/>
      <w:sz w:val="24"/>
      <w:szCs w:val="24"/>
    </w:rPr>
  </w:style>
  <w:style w:type="paragraph" w:styleId="Heading7">
    <w:name w:val="heading 7"/>
    <w:basedOn w:val="Normal"/>
    <w:next w:val="Normal"/>
    <w:link w:val="Heading7Char"/>
    <w:semiHidden/>
    <w:unhideWhenUsed/>
    <w:qFormat/>
    <w:rsid w:val="00FA3B66"/>
    <w:pPr>
      <w:keepNext/>
      <w:keepLines/>
      <w:spacing w:before="200" w:after="0" w:line="240" w:lineRule="auto"/>
      <w:ind w:left="1584" w:hanging="1296"/>
      <w:outlineLvl w:val="6"/>
    </w:pPr>
    <w:rPr>
      <w:rFonts w:asciiTheme="majorHAnsi" w:eastAsiaTheme="majorEastAsia" w:hAnsiTheme="majorHAnsi" w:cstheme="majorBidi"/>
      <w:i/>
      <w:iCs/>
      <w:color w:val="404040" w:themeColor="text1" w:themeTint="BF"/>
      <w:sz w:val="24"/>
      <w:szCs w:val="24"/>
    </w:rPr>
  </w:style>
  <w:style w:type="paragraph" w:styleId="Heading8">
    <w:name w:val="heading 8"/>
    <w:basedOn w:val="Normal"/>
    <w:next w:val="Normal"/>
    <w:link w:val="Heading8Char"/>
    <w:semiHidden/>
    <w:unhideWhenUsed/>
    <w:qFormat/>
    <w:rsid w:val="00FA3B66"/>
    <w:pPr>
      <w:keepNext/>
      <w:keepLines/>
      <w:spacing w:before="200" w:after="0" w:line="240" w:lineRule="auto"/>
      <w:ind w:left="1728"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FA3B66"/>
    <w:pPr>
      <w:keepNext/>
      <w:keepLines/>
      <w:spacing w:before="200" w:after="0" w:line="240" w:lineRule="auto"/>
      <w:ind w:left="1872"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2FF3"/>
    <w:rPr>
      <w:color w:val="0563C1" w:themeColor="hyperlink"/>
      <w:u w:val="single"/>
    </w:rPr>
  </w:style>
  <w:style w:type="paragraph" w:styleId="TOC1">
    <w:name w:val="toc 1"/>
    <w:basedOn w:val="Normal"/>
    <w:next w:val="Normal"/>
    <w:autoRedefine/>
    <w:uiPriority w:val="39"/>
    <w:rsid w:val="00C12FF3"/>
    <w:pPr>
      <w:tabs>
        <w:tab w:val="left" w:pos="540"/>
        <w:tab w:val="right" w:leader="dot" w:pos="8741"/>
      </w:tabs>
      <w:spacing w:before="240" w:after="240" w:line="240" w:lineRule="auto"/>
      <w:ind w:left="547" w:hanging="547"/>
    </w:pPr>
    <w:rPr>
      <w:rFonts w:ascii="Times New Roman" w:eastAsia="Times New Roman" w:hAnsi="Times New Roman" w:cs="Times New Roman"/>
      <w:smallCaps/>
      <w:noProof/>
      <w:sz w:val="24"/>
      <w:szCs w:val="20"/>
    </w:rPr>
  </w:style>
  <w:style w:type="paragraph" w:styleId="TOC2">
    <w:name w:val="toc 2"/>
    <w:basedOn w:val="Normal"/>
    <w:next w:val="Normal"/>
    <w:autoRedefine/>
    <w:uiPriority w:val="39"/>
    <w:rsid w:val="00C12FF3"/>
    <w:pPr>
      <w:tabs>
        <w:tab w:val="left" w:pos="540"/>
        <w:tab w:val="left" w:pos="600"/>
        <w:tab w:val="left" w:pos="1152"/>
        <w:tab w:val="right" w:leader="dot" w:pos="8741"/>
      </w:tabs>
      <w:spacing w:after="0" w:line="240" w:lineRule="auto"/>
      <w:ind w:left="1166" w:hanging="605"/>
    </w:pPr>
    <w:rPr>
      <w:rFonts w:ascii="Times New Roman" w:eastAsia="Times New Roman" w:hAnsi="Times New Roman" w:cs="Times New Roman"/>
      <w:noProof/>
      <w:sz w:val="24"/>
      <w:szCs w:val="20"/>
    </w:rPr>
  </w:style>
  <w:style w:type="paragraph" w:styleId="BodyText">
    <w:name w:val="Body Text"/>
    <w:basedOn w:val="Normal"/>
    <w:link w:val="BodyTextChar"/>
    <w:rsid w:val="00C12FF3"/>
    <w:pPr>
      <w:tabs>
        <w:tab w:val="left" w:pos="3060"/>
      </w:tabs>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12FF3"/>
    <w:rPr>
      <w:rFonts w:ascii="Times New Roman" w:eastAsia="Times New Roman" w:hAnsi="Times New Roman" w:cs="Times New Roman"/>
      <w:sz w:val="24"/>
      <w:szCs w:val="20"/>
    </w:rPr>
  </w:style>
  <w:style w:type="paragraph" w:customStyle="1" w:styleId="Newpage">
    <w:name w:val="Newpage"/>
    <w:basedOn w:val="Normal"/>
    <w:rsid w:val="00C12FF3"/>
    <w:pPr>
      <w:tabs>
        <w:tab w:val="left" w:pos="3060"/>
      </w:tabs>
      <w:spacing w:after="0" w:line="240" w:lineRule="auto"/>
      <w:jc w:val="center"/>
    </w:pPr>
    <w:rPr>
      <w:rFonts w:ascii="Times New Roman" w:eastAsia="Times New Roman" w:hAnsi="Times New Roman" w:cs="Times New Roman"/>
      <w:b/>
      <w:smallCaps/>
      <w:sz w:val="24"/>
      <w:szCs w:val="20"/>
      <w:lang w:val="es-ES"/>
    </w:rPr>
  </w:style>
  <w:style w:type="character" w:customStyle="1" w:styleId="Heading1Char">
    <w:name w:val="Heading 1 Char"/>
    <w:basedOn w:val="DefaultParagraphFont"/>
    <w:link w:val="Heading1"/>
    <w:uiPriority w:val="9"/>
    <w:rsid w:val="00C12FF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C12FF3"/>
    <w:pPr>
      <w:spacing w:line="259" w:lineRule="auto"/>
      <w:outlineLvl w:val="9"/>
    </w:pPr>
  </w:style>
  <w:style w:type="paragraph" w:customStyle="1" w:styleId="Chapter">
    <w:name w:val="Chapter"/>
    <w:basedOn w:val="Normal"/>
    <w:next w:val="Normal"/>
    <w:qFormat/>
    <w:rsid w:val="00FF51F4"/>
    <w:pPr>
      <w:keepNext/>
      <w:numPr>
        <w:numId w:val="1"/>
      </w:numPr>
      <w:tabs>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uiPriority w:val="99"/>
    <w:qFormat/>
    <w:rsid w:val="00FF51F4"/>
    <w:pPr>
      <w:numPr>
        <w:ilvl w:val="1"/>
        <w:numId w:val="1"/>
      </w:numPr>
      <w:tabs>
        <w:tab w:val="clear" w:pos="2448"/>
        <w:tab w:val="num" w:pos="360"/>
        <w:tab w:val="num" w:pos="720"/>
      </w:tabs>
      <w:spacing w:before="120" w:line="240" w:lineRule="auto"/>
      <w:ind w:left="720" w:hanging="720"/>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FF51F4"/>
    <w:pPr>
      <w:numPr>
        <w:ilvl w:val="2"/>
        <w:numId w:val="1"/>
      </w:numPr>
      <w:spacing w:before="120" w:line="240" w:lineRule="auto"/>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qFormat/>
    <w:rsid w:val="00FF51F4"/>
    <w:pPr>
      <w:numPr>
        <w:ilvl w:val="3"/>
      </w:numPr>
      <w:tabs>
        <w:tab w:val="left" w:pos="0"/>
        <w:tab w:val="num" w:pos="360"/>
        <w:tab w:val="num" w:pos="1296"/>
      </w:tabs>
      <w:ind w:left="1296"/>
    </w:pPr>
  </w:style>
  <w:style w:type="paragraph" w:styleId="BodyTextIndent">
    <w:name w:val="Body Text Indent"/>
    <w:basedOn w:val="Normal"/>
    <w:link w:val="BodyTextIndentChar"/>
    <w:uiPriority w:val="99"/>
    <w:semiHidden/>
    <w:unhideWhenUsed/>
    <w:rsid w:val="00FF51F4"/>
    <w:pPr>
      <w:spacing w:after="120"/>
      <w:ind w:left="360"/>
    </w:pPr>
  </w:style>
  <w:style w:type="character" w:customStyle="1" w:styleId="BodyTextIndentChar">
    <w:name w:val="Body Text Indent Char"/>
    <w:basedOn w:val="DefaultParagraphFont"/>
    <w:link w:val="BodyTextIndent"/>
    <w:uiPriority w:val="99"/>
    <w:semiHidden/>
    <w:rsid w:val="00FF51F4"/>
    <w:rPr>
      <w:rFonts w:eastAsiaTheme="minorEastAsia"/>
    </w:rPr>
  </w:style>
  <w:style w:type="paragraph" w:styleId="BodyTextIndent3">
    <w:name w:val="Body Text Indent 3"/>
    <w:basedOn w:val="Normal"/>
    <w:link w:val="BodyTextIndent3Char"/>
    <w:uiPriority w:val="99"/>
    <w:semiHidden/>
    <w:unhideWhenUsed/>
    <w:rsid w:val="00FF51F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F51F4"/>
    <w:rPr>
      <w:rFonts w:eastAsiaTheme="minorEastAsia"/>
      <w:sz w:val="16"/>
      <w:szCs w:val="16"/>
    </w:rPr>
  </w:style>
  <w:style w:type="character" w:customStyle="1" w:styleId="ListParagraphChar">
    <w:name w:val="List Paragraph Char"/>
    <w:basedOn w:val="DefaultParagraphFont"/>
    <w:link w:val="ListParagraph"/>
    <w:uiPriority w:val="34"/>
    <w:locked/>
    <w:rsid w:val="00D460B4"/>
    <w:rPr>
      <w:rFonts w:ascii="Calibri" w:eastAsia="Calibri" w:hAnsi="Calibri" w:cs="Calibri"/>
      <w:lang w:val="es-CO"/>
    </w:rPr>
  </w:style>
  <w:style w:type="paragraph" w:styleId="ListParagraph">
    <w:name w:val="List Paragraph"/>
    <w:basedOn w:val="Normal"/>
    <w:link w:val="ListParagraphChar"/>
    <w:uiPriority w:val="34"/>
    <w:qFormat/>
    <w:rsid w:val="00D460B4"/>
    <w:pPr>
      <w:ind w:left="720"/>
      <w:contextualSpacing/>
    </w:pPr>
    <w:rPr>
      <w:rFonts w:ascii="Calibri" w:eastAsia="Calibri" w:hAnsi="Calibri" w:cs="Calibri"/>
    </w:rPr>
  </w:style>
  <w:style w:type="character" w:customStyle="1" w:styleId="ParagraphChar">
    <w:name w:val="Paragraph Char"/>
    <w:aliases w:val="paragraph Char,p Char,PARAGRAPH Char,PG Char,pa Char,at Char"/>
    <w:link w:val="Paragraph"/>
    <w:uiPriority w:val="99"/>
    <w:locked/>
    <w:rsid w:val="00F50398"/>
    <w:rPr>
      <w:rFonts w:ascii="Times New Roman" w:eastAsia="Times New Roman" w:hAnsi="Times New Roman" w:cs="Times New Roman"/>
      <w:sz w:val="24"/>
      <w:szCs w:val="20"/>
      <w:lang w:val="es-ES"/>
    </w:rPr>
  </w:style>
  <w:style w:type="character" w:customStyle="1" w:styleId="FootnoteTextChar">
    <w:name w:val="Footnote Text Char"/>
    <w:aliases w:val="fn Char,Footnote Text Char Char Char Char Char,Footnote Text Char Char Char Char1,Footnote Text Char Char Char1,testo pié di pagina Char1,testo pié di pagina Char Char,Footnote Char,FOOTNOTES Char,single space Char,F Char,Char Char"/>
    <w:basedOn w:val="DefaultParagraphFont"/>
    <w:link w:val="FootnoteText"/>
    <w:locked/>
    <w:rsid w:val="006A5171"/>
    <w:rPr>
      <w:rFonts w:ascii="Times New Roman" w:eastAsia="Times New Roman" w:hAnsi="Times New Roman" w:cs="Times New Roman"/>
      <w:spacing w:val="-3"/>
      <w:sz w:val="20"/>
      <w:szCs w:val="20"/>
    </w:rPr>
  </w:style>
  <w:style w:type="paragraph" w:styleId="FootnoteText">
    <w:name w:val="footnote text"/>
    <w:aliases w:val="fn,Footnote Text Char Char Char Char,Footnote Text Char Char Char,Footnote Text Char Char,testo pié di pagina,testo pié di pagina Char,Footnote,FOOTNOTES,single space,texto de nota al pie,Nota a pie/Bibliog,Texto nota pie Car1,F,Char,f"/>
    <w:basedOn w:val="Normal"/>
    <w:link w:val="FootnoteTextChar"/>
    <w:unhideWhenUsed/>
    <w:qFormat/>
    <w:rsid w:val="006A5171"/>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1">
    <w:name w:val="Footnote Text Char1"/>
    <w:basedOn w:val="DefaultParagraphFont"/>
    <w:uiPriority w:val="99"/>
    <w:semiHidden/>
    <w:rsid w:val="006A5171"/>
    <w:rPr>
      <w:rFonts w:eastAsiaTheme="minorEastAsia"/>
      <w:sz w:val="20"/>
      <w:szCs w:val="20"/>
    </w:rPr>
  </w:style>
  <w:style w:type="character" w:styleId="FootnoteReference">
    <w:name w:val="footnote reference"/>
    <w:aliases w:val="referencia nota al pie,Footnote symbol,Fußnotenzeichen DISS,16 Point,Superscript 6 Point,FC,ftref,titulo 2,Style 24,pie pddes,Footnote Reference.SES,Ref,de nota al pie,Footnote Referencefra,BVI fnr,Знак сноски 1,Referência de rodapé"/>
    <w:basedOn w:val="DefaultParagraphFont"/>
    <w:uiPriority w:val="99"/>
    <w:unhideWhenUsed/>
    <w:qFormat/>
    <w:rsid w:val="006A5171"/>
    <w:rPr>
      <w:vertAlign w:val="superscript"/>
    </w:rPr>
  </w:style>
  <w:style w:type="character" w:customStyle="1" w:styleId="longtext">
    <w:name w:val="long_text"/>
    <w:basedOn w:val="DefaultParagraphFont"/>
    <w:rsid w:val="00AB7DA0"/>
  </w:style>
  <w:style w:type="character" w:styleId="CommentReference">
    <w:name w:val="annotation reference"/>
    <w:basedOn w:val="DefaultParagraphFont"/>
    <w:uiPriority w:val="99"/>
    <w:semiHidden/>
    <w:unhideWhenUsed/>
    <w:rsid w:val="00896D80"/>
    <w:rPr>
      <w:sz w:val="16"/>
      <w:szCs w:val="16"/>
    </w:rPr>
  </w:style>
  <w:style w:type="paragraph" w:styleId="CommentText">
    <w:name w:val="annotation text"/>
    <w:basedOn w:val="Normal"/>
    <w:link w:val="CommentTextChar"/>
    <w:uiPriority w:val="99"/>
    <w:unhideWhenUsed/>
    <w:rsid w:val="00896D80"/>
    <w:pPr>
      <w:spacing w:line="240" w:lineRule="auto"/>
    </w:pPr>
    <w:rPr>
      <w:sz w:val="20"/>
      <w:szCs w:val="20"/>
    </w:rPr>
  </w:style>
  <w:style w:type="character" w:customStyle="1" w:styleId="CommentTextChar">
    <w:name w:val="Comment Text Char"/>
    <w:basedOn w:val="DefaultParagraphFont"/>
    <w:link w:val="CommentText"/>
    <w:uiPriority w:val="99"/>
    <w:rsid w:val="00896D80"/>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896D80"/>
    <w:rPr>
      <w:b/>
      <w:bCs/>
    </w:rPr>
  </w:style>
  <w:style w:type="character" w:customStyle="1" w:styleId="CommentSubjectChar">
    <w:name w:val="Comment Subject Char"/>
    <w:basedOn w:val="CommentTextChar"/>
    <w:link w:val="CommentSubject"/>
    <w:uiPriority w:val="99"/>
    <w:semiHidden/>
    <w:rsid w:val="00896D80"/>
    <w:rPr>
      <w:rFonts w:eastAsiaTheme="minorEastAsia"/>
      <w:b/>
      <w:bCs/>
      <w:sz w:val="20"/>
      <w:szCs w:val="20"/>
    </w:rPr>
  </w:style>
  <w:style w:type="paragraph" w:styleId="BalloonText">
    <w:name w:val="Balloon Text"/>
    <w:basedOn w:val="Normal"/>
    <w:link w:val="BalloonTextChar"/>
    <w:uiPriority w:val="99"/>
    <w:semiHidden/>
    <w:unhideWhenUsed/>
    <w:rsid w:val="00896D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D80"/>
    <w:rPr>
      <w:rFonts w:ascii="Segoe UI" w:eastAsiaTheme="minorEastAsia" w:hAnsi="Segoe UI" w:cs="Segoe UI"/>
      <w:sz w:val="18"/>
      <w:szCs w:val="18"/>
    </w:rPr>
  </w:style>
  <w:style w:type="character" w:customStyle="1" w:styleId="Heading2Char">
    <w:name w:val="Heading 2 Char"/>
    <w:aliases w:val="Heading 2 Paris doc Char"/>
    <w:basedOn w:val="DefaultParagraphFont"/>
    <w:link w:val="Heading2"/>
    <w:uiPriority w:val="9"/>
    <w:rsid w:val="00FE5BB2"/>
    <w:rPr>
      <w:rFonts w:asciiTheme="majorHAnsi" w:eastAsiaTheme="majorEastAsia" w:hAnsiTheme="majorHAnsi" w:cstheme="majorBidi"/>
      <w:color w:val="2F5496" w:themeColor="accent1" w:themeShade="BF"/>
      <w:sz w:val="26"/>
      <w:szCs w:val="26"/>
    </w:rPr>
  </w:style>
  <w:style w:type="paragraph" w:customStyle="1" w:styleId="FirstHeading">
    <w:name w:val="FirstHeading"/>
    <w:basedOn w:val="Normal"/>
    <w:rsid w:val="00E5313A"/>
    <w:pPr>
      <w:keepNext/>
      <w:tabs>
        <w:tab w:val="left" w:pos="0"/>
        <w:tab w:val="left" w:pos="90"/>
      </w:tabs>
      <w:spacing w:before="120" w:after="120" w:line="240" w:lineRule="auto"/>
    </w:pPr>
    <w:rPr>
      <w:rFonts w:ascii="Times New Roman" w:eastAsia="Times New Roman" w:hAnsi="Times New Roman" w:cs="Times New Roman"/>
      <w:b/>
      <w:sz w:val="24"/>
      <w:szCs w:val="20"/>
      <w:lang w:val="es-ES"/>
    </w:rPr>
  </w:style>
  <w:style w:type="paragraph" w:styleId="TOC3">
    <w:name w:val="toc 3"/>
    <w:basedOn w:val="Normal"/>
    <w:next w:val="Normal"/>
    <w:autoRedefine/>
    <w:uiPriority w:val="39"/>
    <w:unhideWhenUsed/>
    <w:rsid w:val="00D7743E"/>
    <w:pPr>
      <w:spacing w:after="100"/>
      <w:ind w:left="440"/>
    </w:pPr>
  </w:style>
  <w:style w:type="table" w:styleId="TableGrid">
    <w:name w:val="Table Grid"/>
    <w:basedOn w:val="TableNormal"/>
    <w:uiPriority w:val="39"/>
    <w:rsid w:val="002501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aliases w:val="Heading 4.a Char"/>
    <w:basedOn w:val="DefaultParagraphFont"/>
    <w:link w:val="Heading4"/>
    <w:rsid w:val="00FA3B66"/>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rsid w:val="00FA3B66"/>
    <w:rPr>
      <w:rFonts w:ascii="Times New Roman" w:eastAsia="Times New Roman" w:hAnsi="Times New Roman" w:cs="Times New Roman"/>
      <w:b/>
      <w:bCs/>
      <w:sz w:val="24"/>
      <w:szCs w:val="24"/>
      <w:lang w:val="es-ES"/>
    </w:rPr>
  </w:style>
  <w:style w:type="character" w:customStyle="1" w:styleId="Heading5Char">
    <w:name w:val="Heading 5 Char"/>
    <w:aliases w:val="Heading 5.(i) Char"/>
    <w:basedOn w:val="DefaultParagraphFont"/>
    <w:link w:val="Heading5"/>
    <w:rsid w:val="00FA3B66"/>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semiHidden/>
    <w:rsid w:val="00FA3B66"/>
    <w:rPr>
      <w:rFonts w:asciiTheme="majorHAnsi" w:eastAsiaTheme="majorEastAsia" w:hAnsiTheme="majorHAnsi" w:cstheme="majorBidi"/>
      <w:i/>
      <w:iCs/>
      <w:color w:val="1F3763" w:themeColor="accent1" w:themeShade="7F"/>
      <w:sz w:val="24"/>
      <w:szCs w:val="24"/>
    </w:rPr>
  </w:style>
  <w:style w:type="character" w:customStyle="1" w:styleId="Heading7Char">
    <w:name w:val="Heading 7 Char"/>
    <w:basedOn w:val="DefaultParagraphFont"/>
    <w:link w:val="Heading7"/>
    <w:semiHidden/>
    <w:rsid w:val="00FA3B66"/>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FA3B6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FA3B66"/>
    <w:rPr>
      <w:rFonts w:asciiTheme="majorHAnsi" w:eastAsiaTheme="majorEastAsia" w:hAnsiTheme="majorHAnsi" w:cstheme="majorBidi"/>
      <w:i/>
      <w:iCs/>
      <w:color w:val="404040" w:themeColor="text1" w:themeTint="BF"/>
      <w:sz w:val="20"/>
      <w:szCs w:val="20"/>
    </w:rPr>
  </w:style>
  <w:style w:type="paragraph" w:customStyle="1" w:styleId="Default">
    <w:name w:val="Default"/>
    <w:rsid w:val="00FA3B66"/>
    <w:pPr>
      <w:autoSpaceDE w:val="0"/>
      <w:autoSpaceDN w:val="0"/>
      <w:adjustRightInd w:val="0"/>
      <w:spacing w:after="0" w:line="240" w:lineRule="auto"/>
    </w:pPr>
    <w:rPr>
      <w:rFonts w:ascii="Arial" w:hAnsi="Arial" w:cs="Arial"/>
      <w:color w:val="000000"/>
      <w:sz w:val="24"/>
      <w:szCs w:val="24"/>
    </w:rPr>
  </w:style>
  <w:style w:type="character" w:styleId="PlaceholderText">
    <w:name w:val="Placeholder Text"/>
    <w:basedOn w:val="DefaultParagraphFont"/>
    <w:uiPriority w:val="99"/>
    <w:semiHidden/>
    <w:rsid w:val="00FA3B66"/>
    <w:rPr>
      <w:color w:val="808080"/>
    </w:rPr>
  </w:style>
  <w:style w:type="paragraph" w:customStyle="1" w:styleId="Body">
    <w:name w:val="Body"/>
    <w:rsid w:val="00FA3B66"/>
    <w:pPr>
      <w:pBdr>
        <w:top w:val="nil"/>
        <w:left w:val="nil"/>
        <w:bottom w:val="nil"/>
        <w:right w:val="nil"/>
        <w:between w:val="nil"/>
        <w:bar w:val="nil"/>
      </w:pBdr>
      <w:spacing w:after="200" w:line="276" w:lineRule="auto"/>
    </w:pPr>
    <w:rPr>
      <w:rFonts w:ascii="Cambria" w:eastAsia="Cambria" w:hAnsi="Cambria" w:cs="Cambria"/>
      <w:color w:val="000000"/>
      <w:u w:color="000000"/>
      <w:bdr w:val="nil"/>
      <w:lang w:val="es-ES_tradnl" w:eastAsia="es-MX"/>
    </w:rPr>
  </w:style>
  <w:style w:type="character" w:customStyle="1" w:styleId="hps">
    <w:name w:val="hps"/>
    <w:basedOn w:val="DefaultParagraphFont"/>
    <w:uiPriority w:val="99"/>
    <w:rsid w:val="00FA3B66"/>
  </w:style>
  <w:style w:type="character" w:styleId="FollowedHyperlink">
    <w:name w:val="FollowedHyperlink"/>
    <w:basedOn w:val="DefaultParagraphFont"/>
    <w:uiPriority w:val="99"/>
    <w:semiHidden/>
    <w:unhideWhenUsed/>
    <w:rsid w:val="00FA3B66"/>
    <w:rPr>
      <w:color w:val="954F72" w:themeColor="followedHyperlink"/>
      <w:u w:val="single"/>
    </w:rPr>
  </w:style>
  <w:style w:type="paragraph" w:styleId="Header">
    <w:name w:val="header"/>
    <w:basedOn w:val="Normal"/>
    <w:link w:val="HeaderChar"/>
    <w:uiPriority w:val="99"/>
    <w:unhideWhenUsed/>
    <w:rsid w:val="004F3F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3FDE"/>
    <w:rPr>
      <w:rFonts w:eastAsiaTheme="minorEastAsia"/>
    </w:rPr>
  </w:style>
  <w:style w:type="paragraph" w:styleId="Footer">
    <w:name w:val="footer"/>
    <w:basedOn w:val="Normal"/>
    <w:link w:val="FooterChar"/>
    <w:uiPriority w:val="99"/>
    <w:unhideWhenUsed/>
    <w:rsid w:val="004F3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3FDE"/>
    <w:rPr>
      <w:rFonts w:eastAsiaTheme="minorEastAsia"/>
    </w:rPr>
  </w:style>
  <w:style w:type="character" w:styleId="PageNumber">
    <w:name w:val="page number"/>
    <w:basedOn w:val="DefaultParagraphFont"/>
    <w:uiPriority w:val="99"/>
    <w:semiHidden/>
    <w:unhideWhenUsed/>
    <w:rsid w:val="004F3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32224">
      <w:bodyDiv w:val="1"/>
      <w:marLeft w:val="0"/>
      <w:marRight w:val="0"/>
      <w:marTop w:val="0"/>
      <w:marBottom w:val="0"/>
      <w:divBdr>
        <w:top w:val="none" w:sz="0" w:space="0" w:color="auto"/>
        <w:left w:val="none" w:sz="0" w:space="0" w:color="auto"/>
        <w:bottom w:val="none" w:sz="0" w:space="0" w:color="auto"/>
        <w:right w:val="none" w:sz="0" w:space="0" w:color="auto"/>
      </w:divBdr>
    </w:div>
    <w:div w:id="113377461">
      <w:bodyDiv w:val="1"/>
      <w:marLeft w:val="0"/>
      <w:marRight w:val="0"/>
      <w:marTop w:val="0"/>
      <w:marBottom w:val="0"/>
      <w:divBdr>
        <w:top w:val="none" w:sz="0" w:space="0" w:color="auto"/>
        <w:left w:val="none" w:sz="0" w:space="0" w:color="auto"/>
        <w:bottom w:val="none" w:sz="0" w:space="0" w:color="auto"/>
        <w:right w:val="none" w:sz="0" w:space="0" w:color="auto"/>
      </w:divBdr>
    </w:div>
    <w:div w:id="201023614">
      <w:bodyDiv w:val="1"/>
      <w:marLeft w:val="0"/>
      <w:marRight w:val="0"/>
      <w:marTop w:val="0"/>
      <w:marBottom w:val="0"/>
      <w:divBdr>
        <w:top w:val="none" w:sz="0" w:space="0" w:color="auto"/>
        <w:left w:val="none" w:sz="0" w:space="0" w:color="auto"/>
        <w:bottom w:val="none" w:sz="0" w:space="0" w:color="auto"/>
        <w:right w:val="none" w:sz="0" w:space="0" w:color="auto"/>
      </w:divBdr>
    </w:div>
    <w:div w:id="251820834">
      <w:bodyDiv w:val="1"/>
      <w:marLeft w:val="0"/>
      <w:marRight w:val="0"/>
      <w:marTop w:val="0"/>
      <w:marBottom w:val="0"/>
      <w:divBdr>
        <w:top w:val="none" w:sz="0" w:space="0" w:color="auto"/>
        <w:left w:val="none" w:sz="0" w:space="0" w:color="auto"/>
        <w:bottom w:val="none" w:sz="0" w:space="0" w:color="auto"/>
        <w:right w:val="none" w:sz="0" w:space="0" w:color="auto"/>
      </w:divBdr>
    </w:div>
    <w:div w:id="371811615">
      <w:bodyDiv w:val="1"/>
      <w:marLeft w:val="0"/>
      <w:marRight w:val="0"/>
      <w:marTop w:val="0"/>
      <w:marBottom w:val="0"/>
      <w:divBdr>
        <w:top w:val="none" w:sz="0" w:space="0" w:color="auto"/>
        <w:left w:val="none" w:sz="0" w:space="0" w:color="auto"/>
        <w:bottom w:val="none" w:sz="0" w:space="0" w:color="auto"/>
        <w:right w:val="none" w:sz="0" w:space="0" w:color="auto"/>
      </w:divBdr>
    </w:div>
    <w:div w:id="420220827">
      <w:bodyDiv w:val="1"/>
      <w:marLeft w:val="0"/>
      <w:marRight w:val="0"/>
      <w:marTop w:val="0"/>
      <w:marBottom w:val="0"/>
      <w:divBdr>
        <w:top w:val="none" w:sz="0" w:space="0" w:color="auto"/>
        <w:left w:val="none" w:sz="0" w:space="0" w:color="auto"/>
        <w:bottom w:val="none" w:sz="0" w:space="0" w:color="auto"/>
        <w:right w:val="none" w:sz="0" w:space="0" w:color="auto"/>
      </w:divBdr>
    </w:div>
    <w:div w:id="458883942">
      <w:bodyDiv w:val="1"/>
      <w:marLeft w:val="0"/>
      <w:marRight w:val="0"/>
      <w:marTop w:val="0"/>
      <w:marBottom w:val="0"/>
      <w:divBdr>
        <w:top w:val="none" w:sz="0" w:space="0" w:color="auto"/>
        <w:left w:val="none" w:sz="0" w:space="0" w:color="auto"/>
        <w:bottom w:val="none" w:sz="0" w:space="0" w:color="auto"/>
        <w:right w:val="none" w:sz="0" w:space="0" w:color="auto"/>
      </w:divBdr>
    </w:div>
    <w:div w:id="546793349">
      <w:bodyDiv w:val="1"/>
      <w:marLeft w:val="0"/>
      <w:marRight w:val="0"/>
      <w:marTop w:val="0"/>
      <w:marBottom w:val="0"/>
      <w:divBdr>
        <w:top w:val="none" w:sz="0" w:space="0" w:color="auto"/>
        <w:left w:val="none" w:sz="0" w:space="0" w:color="auto"/>
        <w:bottom w:val="none" w:sz="0" w:space="0" w:color="auto"/>
        <w:right w:val="none" w:sz="0" w:space="0" w:color="auto"/>
      </w:divBdr>
    </w:div>
    <w:div w:id="733549042">
      <w:bodyDiv w:val="1"/>
      <w:marLeft w:val="0"/>
      <w:marRight w:val="0"/>
      <w:marTop w:val="0"/>
      <w:marBottom w:val="0"/>
      <w:divBdr>
        <w:top w:val="none" w:sz="0" w:space="0" w:color="auto"/>
        <w:left w:val="none" w:sz="0" w:space="0" w:color="auto"/>
        <w:bottom w:val="none" w:sz="0" w:space="0" w:color="auto"/>
        <w:right w:val="none" w:sz="0" w:space="0" w:color="auto"/>
      </w:divBdr>
    </w:div>
    <w:div w:id="844710931">
      <w:bodyDiv w:val="1"/>
      <w:marLeft w:val="0"/>
      <w:marRight w:val="0"/>
      <w:marTop w:val="0"/>
      <w:marBottom w:val="0"/>
      <w:divBdr>
        <w:top w:val="none" w:sz="0" w:space="0" w:color="auto"/>
        <w:left w:val="none" w:sz="0" w:space="0" w:color="auto"/>
        <w:bottom w:val="none" w:sz="0" w:space="0" w:color="auto"/>
        <w:right w:val="none" w:sz="0" w:space="0" w:color="auto"/>
      </w:divBdr>
    </w:div>
    <w:div w:id="904530059">
      <w:bodyDiv w:val="1"/>
      <w:marLeft w:val="0"/>
      <w:marRight w:val="0"/>
      <w:marTop w:val="0"/>
      <w:marBottom w:val="0"/>
      <w:divBdr>
        <w:top w:val="none" w:sz="0" w:space="0" w:color="auto"/>
        <w:left w:val="none" w:sz="0" w:space="0" w:color="auto"/>
        <w:bottom w:val="none" w:sz="0" w:space="0" w:color="auto"/>
        <w:right w:val="none" w:sz="0" w:space="0" w:color="auto"/>
      </w:divBdr>
    </w:div>
    <w:div w:id="905577206">
      <w:bodyDiv w:val="1"/>
      <w:marLeft w:val="0"/>
      <w:marRight w:val="0"/>
      <w:marTop w:val="0"/>
      <w:marBottom w:val="0"/>
      <w:divBdr>
        <w:top w:val="none" w:sz="0" w:space="0" w:color="auto"/>
        <w:left w:val="none" w:sz="0" w:space="0" w:color="auto"/>
        <w:bottom w:val="none" w:sz="0" w:space="0" w:color="auto"/>
        <w:right w:val="none" w:sz="0" w:space="0" w:color="auto"/>
      </w:divBdr>
    </w:div>
    <w:div w:id="1026519332">
      <w:bodyDiv w:val="1"/>
      <w:marLeft w:val="0"/>
      <w:marRight w:val="0"/>
      <w:marTop w:val="0"/>
      <w:marBottom w:val="0"/>
      <w:divBdr>
        <w:top w:val="none" w:sz="0" w:space="0" w:color="auto"/>
        <w:left w:val="none" w:sz="0" w:space="0" w:color="auto"/>
        <w:bottom w:val="none" w:sz="0" w:space="0" w:color="auto"/>
        <w:right w:val="none" w:sz="0" w:space="0" w:color="auto"/>
      </w:divBdr>
    </w:div>
    <w:div w:id="1266427308">
      <w:bodyDiv w:val="1"/>
      <w:marLeft w:val="0"/>
      <w:marRight w:val="0"/>
      <w:marTop w:val="0"/>
      <w:marBottom w:val="0"/>
      <w:divBdr>
        <w:top w:val="none" w:sz="0" w:space="0" w:color="auto"/>
        <w:left w:val="none" w:sz="0" w:space="0" w:color="auto"/>
        <w:bottom w:val="none" w:sz="0" w:space="0" w:color="auto"/>
        <w:right w:val="none" w:sz="0" w:space="0" w:color="auto"/>
      </w:divBdr>
    </w:div>
    <w:div w:id="1486703684">
      <w:bodyDiv w:val="1"/>
      <w:marLeft w:val="0"/>
      <w:marRight w:val="0"/>
      <w:marTop w:val="0"/>
      <w:marBottom w:val="0"/>
      <w:divBdr>
        <w:top w:val="none" w:sz="0" w:space="0" w:color="auto"/>
        <w:left w:val="none" w:sz="0" w:space="0" w:color="auto"/>
        <w:bottom w:val="none" w:sz="0" w:space="0" w:color="auto"/>
        <w:right w:val="none" w:sz="0" w:space="0" w:color="auto"/>
      </w:divBdr>
    </w:div>
    <w:div w:id="1524129867">
      <w:bodyDiv w:val="1"/>
      <w:marLeft w:val="0"/>
      <w:marRight w:val="0"/>
      <w:marTop w:val="0"/>
      <w:marBottom w:val="0"/>
      <w:divBdr>
        <w:top w:val="none" w:sz="0" w:space="0" w:color="auto"/>
        <w:left w:val="none" w:sz="0" w:space="0" w:color="auto"/>
        <w:bottom w:val="none" w:sz="0" w:space="0" w:color="auto"/>
        <w:right w:val="none" w:sz="0" w:space="0" w:color="auto"/>
      </w:divBdr>
    </w:div>
    <w:div w:id="1599557780">
      <w:bodyDiv w:val="1"/>
      <w:marLeft w:val="0"/>
      <w:marRight w:val="0"/>
      <w:marTop w:val="0"/>
      <w:marBottom w:val="0"/>
      <w:divBdr>
        <w:top w:val="none" w:sz="0" w:space="0" w:color="auto"/>
        <w:left w:val="none" w:sz="0" w:space="0" w:color="auto"/>
        <w:bottom w:val="none" w:sz="0" w:space="0" w:color="auto"/>
        <w:right w:val="none" w:sz="0" w:space="0" w:color="auto"/>
      </w:divBdr>
    </w:div>
    <w:div w:id="1647010920">
      <w:bodyDiv w:val="1"/>
      <w:marLeft w:val="0"/>
      <w:marRight w:val="0"/>
      <w:marTop w:val="0"/>
      <w:marBottom w:val="0"/>
      <w:divBdr>
        <w:top w:val="none" w:sz="0" w:space="0" w:color="auto"/>
        <w:left w:val="none" w:sz="0" w:space="0" w:color="auto"/>
        <w:bottom w:val="none" w:sz="0" w:space="0" w:color="auto"/>
        <w:right w:val="none" w:sz="0" w:space="0" w:color="auto"/>
      </w:divBdr>
    </w:div>
    <w:div w:id="1788622029">
      <w:bodyDiv w:val="1"/>
      <w:marLeft w:val="0"/>
      <w:marRight w:val="0"/>
      <w:marTop w:val="0"/>
      <w:marBottom w:val="0"/>
      <w:divBdr>
        <w:top w:val="none" w:sz="0" w:space="0" w:color="auto"/>
        <w:left w:val="none" w:sz="0" w:space="0" w:color="auto"/>
        <w:bottom w:val="none" w:sz="0" w:space="0" w:color="auto"/>
        <w:right w:val="none" w:sz="0" w:space="0" w:color="auto"/>
      </w:divBdr>
    </w:div>
    <w:div w:id="1983578603">
      <w:bodyDiv w:val="1"/>
      <w:marLeft w:val="0"/>
      <w:marRight w:val="0"/>
      <w:marTop w:val="0"/>
      <w:marBottom w:val="0"/>
      <w:divBdr>
        <w:top w:val="none" w:sz="0" w:space="0" w:color="auto"/>
        <w:left w:val="none" w:sz="0" w:space="0" w:color="auto"/>
        <w:bottom w:val="none" w:sz="0" w:space="0" w:color="auto"/>
        <w:right w:val="none" w:sz="0" w:space="0" w:color="auto"/>
      </w:divBdr>
    </w:div>
    <w:div w:id="2029600769">
      <w:bodyDiv w:val="1"/>
      <w:marLeft w:val="0"/>
      <w:marRight w:val="0"/>
      <w:marTop w:val="0"/>
      <w:marBottom w:val="0"/>
      <w:divBdr>
        <w:top w:val="none" w:sz="0" w:space="0" w:color="auto"/>
        <w:left w:val="none" w:sz="0" w:space="0" w:color="auto"/>
        <w:bottom w:val="none" w:sz="0" w:space="0" w:color="auto"/>
        <w:right w:val="none" w:sz="0" w:space="0" w:color="auto"/>
      </w:divBdr>
    </w:div>
    <w:div w:id="2111701412">
      <w:bodyDiv w:val="1"/>
      <w:marLeft w:val="0"/>
      <w:marRight w:val="0"/>
      <w:marTop w:val="0"/>
      <w:marBottom w:val="0"/>
      <w:divBdr>
        <w:top w:val="none" w:sz="0" w:space="0" w:color="auto"/>
        <w:left w:val="none" w:sz="0" w:space="0" w:color="auto"/>
        <w:bottom w:val="none" w:sz="0" w:space="0" w:color="auto"/>
        <w:right w:val="none" w:sz="0" w:space="0" w:color="auto"/>
      </w:divBdr>
    </w:div>
    <w:div w:id="213601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20" Type="http://schemas.openxmlformats.org/officeDocument/2006/relationships/customXml" Target="../customXml/item9.xml"/><Relationship Id="rId11" Type="http://schemas.openxmlformats.org/officeDocument/2006/relationships/footnotes" Target="footnotes.xml"/><Relationship Id="rId6" Type="http://schemas.openxmlformats.org/officeDocument/2006/relationships/customXml" Target="../customXml/item6.xml"/><Relationship Id="rId15"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ustomXml" Target="../customXml/item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4902/OC-CO;</Approval_x0020_Number>
    <Phase xmlns="cdc7663a-08f0-4737-9e8c-148ce897a09c" xsi:nil="true"/>
    <Document_x0020_Author xmlns="cdc7663a-08f0-4737-9e8c-148ce897a09c">Blasco, Ivana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COMPENSATORY EDUCATION</TermName>
          <TermId xmlns="http://schemas.microsoft.com/office/infopath/2007/PartnerControls">07a63a53-2197-43c9-8348-19d26d904ad1</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93</Value>
      <Value>27</Value>
      <Value>37</Value>
      <Value>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CO-L1229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EZSHARE-896476866-42</_dlc_DocId>
    <_dlc_DocIdUrl xmlns="cdc7663a-08f0-4737-9e8c-148ce897a09c">
      <Url>https://idbg.sharepoint.com/teams/EZ-CO-LON/CO-L1229/_layouts/15/DocIdRedir.aspx?ID=EZSHARE-896476866-42</Url>
      <Description>EZSHARE-896476866-42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0ECF8DDBB3C4F048BAAA97E89E1D4839" ma:contentTypeVersion="2350" ma:contentTypeDescription="The base project type from which other project content types inherit their information." ma:contentTypeScope="" ma:versionID="b48223fbfa6e33412667ee72d273862b">
  <xsd:schema xmlns:xsd="http://www.w3.org/2001/XMLSchema" xmlns:xs="http://www.w3.org/2001/XMLSchema" xmlns:p="http://schemas.microsoft.com/office/2006/metadata/properties" xmlns:ns2="cdc7663a-08f0-4737-9e8c-148ce897a09c" targetNamespace="http://schemas.microsoft.com/office/2006/metadata/properties" ma:root="true" ma:fieldsID="bf8a966860c128953e088fe732e208e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O-L122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B3813C017495D4F8278DD8C83D291EE" ma:contentTypeVersion="2403" ma:contentTypeDescription="A content type to manage public (operations) IDB documents" ma:contentTypeScope="" ma:versionID="50f360fecdedb770d6d75030f2cabfb0">
  <xsd:schema xmlns:xsd="http://www.w3.org/2001/XMLSchema" xmlns:xs="http://www.w3.org/2001/XMLSchema" xmlns:p="http://schemas.microsoft.com/office/2006/metadata/properties" xmlns:ns2="cdc7663a-08f0-4737-9e8c-148ce897a09c" targetNamespace="http://schemas.microsoft.com/office/2006/metadata/properties" ma:root="true" ma:fieldsID="bdd0ae7ebf202fb676562ea9e9adc8f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2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AF46B90-C5DE-456F-BB49-F409B7302855}">
  <ds:schemaRefs>
    <ds:schemaRef ds:uri="http://schemas.microsoft.com/sharepoint/events"/>
    <ds:schemaRef ds:uri="http://www.w3.org/2000/xmlns/"/>
  </ds:schemaRefs>
</ds:datastoreItem>
</file>

<file path=customXml/itemProps2.xml><?xml version="1.0" encoding="utf-8"?>
<ds:datastoreItem xmlns:ds="http://schemas.openxmlformats.org/officeDocument/2006/customXml" ds:itemID="{84E1B549-1589-4D68-AAD6-5175B1AA9F18}">
  <ds:schemaRefs>
    <ds:schemaRef ds:uri="http://schemas.microsoft.com/sharepoint/v3/contenttype/forms"/>
  </ds:schemaRefs>
</ds:datastoreItem>
</file>

<file path=customXml/itemProps3.xml><?xml version="1.0" encoding="utf-8"?>
<ds:datastoreItem xmlns:ds="http://schemas.openxmlformats.org/officeDocument/2006/customXml" ds:itemID="{DD3616C7-837B-4F5C-946A-29E0F0D6DA0F}"/>
</file>

<file path=customXml/itemProps4.xml><?xml version="1.0" encoding="utf-8"?>
<ds:datastoreItem xmlns:ds="http://schemas.openxmlformats.org/officeDocument/2006/customXml" ds:itemID="{F56F17FF-9B14-481A-811E-11C556C6801B}">
  <ds:schemaRefs>
    <ds:schemaRef ds:uri="http://schemas.microsoft.com/office/2006/metadata/properties"/>
    <ds:schemaRef ds:uri="http://www.w3.org/2000/xmlns/"/>
    <ds:schemaRef ds:uri="cdc7663a-08f0-4737-9e8c-148ce897a09c"/>
    <ds:schemaRef ds:uri="http://www.w3.org/2001/XMLSchema-instance"/>
    <ds:schemaRef ds:uri="http://schemas.microsoft.com/office/infopath/2007/PartnerControls"/>
  </ds:schemaRefs>
</ds:datastoreItem>
</file>

<file path=customXml/itemProps5.xml><?xml version="1.0" encoding="utf-8"?>
<ds:datastoreItem xmlns:ds="http://schemas.openxmlformats.org/officeDocument/2006/customXml" ds:itemID="{13568829-5F2C-4978-A989-634C8AB93F00}">
  <ds:schemaRefs>
    <ds:schemaRef ds:uri="http://schemas.microsoft.com/office/2006/metadata/contentType"/>
    <ds:schemaRef ds:uri="http://schemas.microsoft.com/office/2006/metadata/properties/metaAttributes"/>
    <ds:schemaRef ds:uri="http://www.w3.org/2000/xmlns/"/>
    <ds:schemaRef ds:uri="http://www.w3.org/2001/XMLSchema"/>
    <ds:schemaRef ds:uri="cdc7663a-08f0-4737-9e8c-148ce897a09c"/>
  </ds:schemaRefs>
</ds:datastoreItem>
</file>

<file path=customXml/itemProps6.xml><?xml version="1.0" encoding="utf-8"?>
<ds:datastoreItem xmlns:ds="http://schemas.openxmlformats.org/officeDocument/2006/customXml" ds:itemID="{2C72E7B4-47CD-A442-A532-800E77B09D3D}">
  <ds:schemaRefs>
    <ds:schemaRef ds:uri="http://schemas.openxmlformats.org/officeDocument/2006/bibliography"/>
    <ds:schemaRef ds:uri="http://www.w3.org/2000/xmlns/"/>
  </ds:schemaRefs>
</ds:datastoreItem>
</file>

<file path=customXml/itemProps7.xml><?xml version="1.0" encoding="utf-8"?>
<ds:datastoreItem xmlns:ds="http://schemas.openxmlformats.org/officeDocument/2006/customXml" ds:itemID="{066BD5DA-3C4E-4BD4-A195-B6E097A173B6}"/>
</file>

<file path=customXml/itemProps8.xml><?xml version="1.0" encoding="utf-8"?>
<ds:datastoreItem xmlns:ds="http://schemas.openxmlformats.org/officeDocument/2006/customXml" ds:itemID="{3579228B-933C-47DA-8991-B1609EE57E21}"/>
</file>

<file path=customXml/itemProps9.xml><?xml version="1.0" encoding="utf-8"?>
<ds:datastoreItem xmlns:ds="http://schemas.openxmlformats.org/officeDocument/2006/customXml" ds:itemID="{43DBBA1A-762C-495A-8C22-476319768358}"/>
</file>

<file path=docProps/app.xml><?xml version="1.0" encoding="utf-8"?>
<Properties xmlns="http://schemas.openxmlformats.org/officeDocument/2006/extended-properties" xmlns:vt="http://schemas.openxmlformats.org/officeDocument/2006/docPropsVTypes">
  <Template>Normal</Template>
  <TotalTime>7</TotalTime>
  <Pages>4</Pages>
  <Words>830</Words>
  <Characters>4735</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Paredes Vicuna, Diana Isabel</dc:creator>
  <cp:keywords/>
  <dc:description/>
  <cp:lastModifiedBy>Catalina Duarte</cp:lastModifiedBy>
  <cp:revision>10</cp:revision>
  <dcterms:created xsi:type="dcterms:W3CDTF">2019-10-16T22:24:00Z</dcterms:created>
  <dcterms:modified xsi:type="dcterms:W3CDTF">2019-10-16T22:30:00Z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93;#COMPENSATORY EDUCATION|07a63a53-2197-43c9-8348-19d26d904ad1</vt:lpwstr>
  </property>
  <property fmtid="{D5CDD505-2E9C-101B-9397-08002B2CF9AE}" pid="7" name="Country">
    <vt:lpwstr>27;#Colombia|c7d386d6-75f3-4fc0-bde8-e021ccd68f5c</vt:lpwstr>
  </property>
  <property fmtid="{D5CDD505-2E9C-101B-9397-08002B2CF9AE}" pid="8" name="_dlc_DocIdItemGuid">
    <vt:lpwstr>b63403d4-3873-49e4-869f-41c77c6659cd</vt:lpwstr>
  </property>
  <property fmtid="{D5CDD505-2E9C-101B-9397-08002B2CF9AE}" pid="9" name="Fund IDB">
    <vt:lpwstr/>
  </property>
  <property fmtid="{D5CDD505-2E9C-101B-9397-08002B2CF9AE}" pid="10" name="Sector IDB">
    <vt:lpwstr>37;#EDUCATION|e61db9d8-dcb9-423f-a737-53d6e603e7c4</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0x0101001A458A224826124E8B45B1D613300CFC003B3813C017495D4F8278DD8C83D291EE</vt:lpwstr>
  </property>
</Properties>
</file>