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7A6CF" w14:textId="77777777" w:rsidR="00CB28F4" w:rsidRPr="00E27BEC" w:rsidRDefault="00CB28F4" w:rsidP="00A233D5">
      <w:pPr>
        <w:widowControl w:val="0"/>
        <w:spacing w:after="0" w:line="240" w:lineRule="auto"/>
        <w:rPr>
          <w:rFonts w:ascii="Times New Roman" w:hAnsi="Times New Roman"/>
        </w:rPr>
      </w:pPr>
    </w:p>
    <w:p w14:paraId="1E673DAD" w14:textId="77777777" w:rsidR="00CB28F4" w:rsidRPr="009C42D4" w:rsidRDefault="00CB28F4" w:rsidP="00A233D5">
      <w:pPr>
        <w:widowControl w:val="0"/>
        <w:spacing w:after="0" w:line="240" w:lineRule="auto"/>
        <w:rPr>
          <w:rFonts w:ascii="Times New Roman" w:hAnsi="Times New Roman"/>
          <w:lang w:val="es-MX"/>
        </w:rPr>
      </w:pPr>
    </w:p>
    <w:p w14:paraId="79B5CD97" w14:textId="77777777" w:rsidR="00CB28F4" w:rsidRPr="009C42D4" w:rsidRDefault="00CB28F4" w:rsidP="00A233D5">
      <w:pPr>
        <w:pStyle w:val="Heading3"/>
        <w:keepNext w:val="0"/>
        <w:widowControl w:val="0"/>
        <w:numPr>
          <w:ilvl w:val="0"/>
          <w:numId w:val="0"/>
        </w:numPr>
        <w:spacing w:before="0" w:after="0"/>
        <w:ind w:left="1440"/>
        <w:rPr>
          <w:rFonts w:ascii="Times New Roman" w:hAnsi="Times New Roman"/>
          <w:lang w:val="es-MX"/>
        </w:rPr>
      </w:pPr>
    </w:p>
    <w:p w14:paraId="4E9D1F74" w14:textId="77777777" w:rsidR="00CB28F4" w:rsidRPr="009C42D4" w:rsidRDefault="00CB28F4" w:rsidP="00A233D5">
      <w:pPr>
        <w:widowControl w:val="0"/>
        <w:spacing w:after="0" w:line="240" w:lineRule="auto"/>
        <w:rPr>
          <w:rFonts w:ascii="Times New Roman" w:hAnsi="Times New Roman"/>
          <w:lang w:val="es-MX"/>
        </w:rPr>
      </w:pPr>
    </w:p>
    <w:p w14:paraId="7CCC79E2" w14:textId="77777777" w:rsidR="00CB28F4" w:rsidRPr="009C42D4" w:rsidRDefault="00CB28F4" w:rsidP="00A233D5">
      <w:pPr>
        <w:widowControl w:val="0"/>
        <w:spacing w:after="0" w:line="240" w:lineRule="auto"/>
        <w:rPr>
          <w:rFonts w:ascii="Times New Roman" w:hAnsi="Times New Roman"/>
          <w:lang w:val="es-MX"/>
        </w:rPr>
      </w:pPr>
    </w:p>
    <w:p w14:paraId="4B6CBDA6" w14:textId="77777777" w:rsidR="00CB28F4" w:rsidRPr="009C42D4" w:rsidRDefault="00CB28F4" w:rsidP="00A233D5">
      <w:pPr>
        <w:widowControl w:val="0"/>
        <w:spacing w:after="0" w:line="240" w:lineRule="auto"/>
        <w:rPr>
          <w:rFonts w:ascii="Times New Roman" w:hAnsi="Times New Roman"/>
          <w:lang w:val="es-MX"/>
        </w:rPr>
      </w:pPr>
    </w:p>
    <w:p w14:paraId="25B46E89" w14:textId="77777777" w:rsidR="00CB28F4" w:rsidRPr="009C42D4" w:rsidRDefault="00CB28F4" w:rsidP="00A233D5">
      <w:pPr>
        <w:widowControl w:val="0"/>
        <w:spacing w:after="0" w:line="240" w:lineRule="auto"/>
        <w:rPr>
          <w:rFonts w:ascii="Times New Roman" w:hAnsi="Times New Roman"/>
          <w:lang w:val="es-MX"/>
        </w:rPr>
      </w:pPr>
    </w:p>
    <w:p w14:paraId="16014075" w14:textId="77777777" w:rsidR="00CB28F4" w:rsidRPr="009C42D4" w:rsidRDefault="00CB28F4" w:rsidP="00A233D5">
      <w:pPr>
        <w:widowControl w:val="0"/>
        <w:spacing w:after="0" w:line="240" w:lineRule="auto"/>
        <w:rPr>
          <w:rFonts w:ascii="Times New Roman" w:hAnsi="Times New Roman"/>
          <w:lang w:val="es-MX"/>
        </w:rPr>
      </w:pPr>
    </w:p>
    <w:p w14:paraId="4912954E" w14:textId="77777777" w:rsidR="00CB28F4" w:rsidRPr="009C42D4" w:rsidRDefault="00CB28F4" w:rsidP="00A233D5">
      <w:pPr>
        <w:widowControl w:val="0"/>
        <w:spacing w:after="0" w:line="240" w:lineRule="auto"/>
        <w:ind w:left="114" w:right="-20"/>
        <w:jc w:val="center"/>
        <w:rPr>
          <w:rFonts w:ascii="Times New Roman" w:hAnsi="Times New Roman"/>
          <w:w w:val="111"/>
          <w:sz w:val="52"/>
          <w:szCs w:val="52"/>
          <w:lang w:val="es-MX"/>
        </w:rPr>
      </w:pPr>
    </w:p>
    <w:p w14:paraId="68F6B224" w14:textId="77777777" w:rsidR="00CB28F4" w:rsidRPr="00E27BEC" w:rsidRDefault="00CB28F4" w:rsidP="00A233D5">
      <w:pPr>
        <w:widowControl w:val="0"/>
        <w:spacing w:after="0" w:line="240" w:lineRule="auto"/>
        <w:ind w:left="114" w:right="-20"/>
        <w:jc w:val="center"/>
        <w:rPr>
          <w:rFonts w:ascii="Arial" w:hAnsi="Arial" w:cs="Arial"/>
          <w:w w:val="111"/>
          <w:sz w:val="52"/>
          <w:szCs w:val="52"/>
          <w:lang w:val="es-MX"/>
        </w:rPr>
      </w:pPr>
      <w:r w:rsidRPr="00E27BEC">
        <w:rPr>
          <w:rFonts w:ascii="Arial" w:hAnsi="Arial" w:cs="Arial"/>
          <w:w w:val="111"/>
          <w:sz w:val="52"/>
          <w:szCs w:val="52"/>
          <w:lang w:val="es-MX"/>
        </w:rPr>
        <w:t>Manual Operativo</w:t>
      </w:r>
      <w:r w:rsidR="004D308B" w:rsidRPr="00E27BEC">
        <w:rPr>
          <w:rFonts w:ascii="Arial" w:hAnsi="Arial" w:cs="Arial"/>
          <w:w w:val="111"/>
          <w:sz w:val="52"/>
          <w:szCs w:val="52"/>
          <w:lang w:val="es-MX"/>
        </w:rPr>
        <w:t xml:space="preserve"> del </w:t>
      </w:r>
      <w:r w:rsidR="00116B6C" w:rsidRPr="00E27BEC">
        <w:rPr>
          <w:rFonts w:ascii="Arial" w:hAnsi="Arial" w:cs="Arial"/>
          <w:w w:val="111"/>
          <w:sz w:val="52"/>
          <w:szCs w:val="52"/>
          <w:lang w:val="es-MX"/>
        </w:rPr>
        <w:t>Programa</w:t>
      </w:r>
    </w:p>
    <w:p w14:paraId="5B1D02FE" w14:textId="77777777" w:rsidR="004D308B" w:rsidRPr="00E27BEC" w:rsidRDefault="004D308B" w:rsidP="00A233D5">
      <w:pPr>
        <w:widowControl w:val="0"/>
        <w:spacing w:after="0" w:line="240" w:lineRule="auto"/>
        <w:ind w:left="114" w:right="-20"/>
        <w:jc w:val="center"/>
        <w:rPr>
          <w:rFonts w:ascii="Arial" w:hAnsi="Arial" w:cs="Arial"/>
          <w:w w:val="111"/>
          <w:sz w:val="52"/>
          <w:szCs w:val="52"/>
          <w:lang w:val="es-MX"/>
        </w:rPr>
      </w:pPr>
      <w:r w:rsidRPr="00E27BEC">
        <w:rPr>
          <w:rFonts w:ascii="Arial" w:hAnsi="Arial" w:cs="Arial"/>
          <w:w w:val="111"/>
          <w:sz w:val="52"/>
          <w:szCs w:val="52"/>
          <w:highlight w:val="yellow"/>
          <w:lang w:val="es-MX"/>
        </w:rPr>
        <w:t>XXXX</w:t>
      </w:r>
      <w:r w:rsidRPr="00E27BEC">
        <w:rPr>
          <w:rFonts w:ascii="Arial" w:hAnsi="Arial" w:cs="Arial"/>
          <w:w w:val="111"/>
          <w:sz w:val="52"/>
          <w:szCs w:val="52"/>
          <w:lang w:val="es-MX"/>
        </w:rPr>
        <w:t>/OC-</w:t>
      </w:r>
      <w:r w:rsidR="00B133BC" w:rsidRPr="00E27BEC">
        <w:rPr>
          <w:rFonts w:ascii="Arial" w:hAnsi="Arial" w:cs="Arial"/>
          <w:w w:val="111"/>
          <w:sz w:val="52"/>
          <w:szCs w:val="52"/>
          <w:lang w:val="es-MX"/>
        </w:rPr>
        <w:t>DR</w:t>
      </w:r>
    </w:p>
    <w:p w14:paraId="0308A40B" w14:textId="77777777" w:rsidR="00B133BC" w:rsidRDefault="00B133BC" w:rsidP="00A233D5">
      <w:pPr>
        <w:widowControl w:val="0"/>
        <w:spacing w:after="0" w:line="240" w:lineRule="auto"/>
        <w:ind w:left="114" w:right="-20"/>
        <w:jc w:val="center"/>
        <w:rPr>
          <w:rFonts w:ascii="Times New Roman" w:hAnsi="Times New Roman"/>
          <w:w w:val="111"/>
          <w:sz w:val="52"/>
          <w:szCs w:val="52"/>
          <w:lang w:val="es-MX"/>
        </w:rPr>
      </w:pPr>
    </w:p>
    <w:p w14:paraId="7D89DE55" w14:textId="77777777" w:rsidR="00B133BC" w:rsidRPr="009C42D4" w:rsidRDefault="00B133BC" w:rsidP="00A233D5">
      <w:pPr>
        <w:widowControl w:val="0"/>
        <w:spacing w:after="0" w:line="240" w:lineRule="auto"/>
        <w:ind w:left="114" w:right="-20"/>
        <w:jc w:val="center"/>
        <w:rPr>
          <w:rFonts w:ascii="Times New Roman" w:hAnsi="Times New Roman"/>
          <w:w w:val="111"/>
          <w:sz w:val="52"/>
          <w:szCs w:val="52"/>
          <w:lang w:val="es-MX"/>
        </w:rPr>
      </w:pPr>
    </w:p>
    <w:p w14:paraId="4229DF0B" w14:textId="7E00AF3D" w:rsidR="00CB28F4" w:rsidRPr="009C42D4" w:rsidRDefault="00E27BEC" w:rsidP="00A233D5">
      <w:pPr>
        <w:widowControl w:val="0"/>
        <w:spacing w:after="0" w:line="240" w:lineRule="auto"/>
        <w:ind w:left="114" w:right="-20"/>
        <w:jc w:val="center"/>
        <w:rPr>
          <w:rFonts w:ascii="Times New Roman" w:hAnsi="Times New Roman"/>
          <w:w w:val="111"/>
          <w:sz w:val="52"/>
          <w:szCs w:val="52"/>
          <w:lang w:val="es-MX"/>
        </w:rPr>
      </w:pPr>
      <w:r w:rsidRPr="00E27BEC">
        <w:rPr>
          <w:rFonts w:ascii="Arial" w:hAnsi="Arial" w:cs="Arial"/>
          <w:sz w:val="40"/>
          <w:szCs w:val="40"/>
          <w:lang w:val="es-419"/>
        </w:rPr>
        <w:t>Mejora de la Calidad y Cobertura Educativa: Nacer, Crecer, Aprender</w:t>
      </w:r>
      <w:r w:rsidRPr="00E27BEC">
        <w:rPr>
          <w:rFonts w:ascii="Arial" w:hAnsi="Arial" w:cs="Arial"/>
          <w:w w:val="111"/>
          <w:sz w:val="40"/>
          <w:szCs w:val="40"/>
          <w:lang w:val="es-MX"/>
        </w:rPr>
        <w:t xml:space="preserve"> </w:t>
      </w:r>
      <w:r w:rsidR="00CB28F4" w:rsidRPr="00E27BEC">
        <w:rPr>
          <w:rFonts w:ascii="Arial" w:hAnsi="Arial" w:cs="Arial"/>
          <w:w w:val="111"/>
          <w:sz w:val="40"/>
          <w:szCs w:val="40"/>
          <w:lang w:val="es-MX"/>
        </w:rPr>
        <w:t>(</w:t>
      </w:r>
      <w:r w:rsidR="00096016" w:rsidRPr="00E27BEC">
        <w:rPr>
          <w:rFonts w:ascii="Arial" w:hAnsi="Arial" w:cs="Arial"/>
          <w:w w:val="111"/>
          <w:sz w:val="40"/>
          <w:szCs w:val="40"/>
          <w:lang w:val="es-MX"/>
        </w:rPr>
        <w:t>ES</w:t>
      </w:r>
      <w:r w:rsidR="00CB28F4" w:rsidRPr="00E27BEC">
        <w:rPr>
          <w:rFonts w:ascii="Arial" w:hAnsi="Arial" w:cs="Arial"/>
          <w:w w:val="111"/>
          <w:sz w:val="40"/>
          <w:szCs w:val="40"/>
          <w:lang w:val="es-MX"/>
        </w:rPr>
        <w:t>-L11</w:t>
      </w:r>
      <w:r w:rsidR="00096016" w:rsidRPr="00E27BEC">
        <w:rPr>
          <w:rFonts w:ascii="Arial" w:hAnsi="Arial" w:cs="Arial"/>
          <w:w w:val="111"/>
          <w:sz w:val="40"/>
          <w:szCs w:val="40"/>
          <w:lang w:val="es-MX"/>
        </w:rPr>
        <w:t>39</w:t>
      </w:r>
      <w:r w:rsidR="00CB28F4" w:rsidRPr="00E27BEC">
        <w:rPr>
          <w:rFonts w:ascii="Arial" w:hAnsi="Arial" w:cs="Arial"/>
          <w:w w:val="111"/>
          <w:sz w:val="40"/>
          <w:szCs w:val="40"/>
          <w:lang w:val="es-MX"/>
        </w:rPr>
        <w:t>)</w:t>
      </w:r>
    </w:p>
    <w:p w14:paraId="5B5E762C" w14:textId="77777777" w:rsidR="00CB28F4" w:rsidRPr="009C42D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51E85345" w14:textId="77777777" w:rsidR="00CB28F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58CF5D60" w14:textId="77777777" w:rsidR="00B133BC" w:rsidRDefault="00B133BC" w:rsidP="00A233D5">
      <w:pPr>
        <w:widowControl w:val="0"/>
        <w:spacing w:after="0" w:line="240" w:lineRule="auto"/>
        <w:ind w:left="114" w:right="-20"/>
        <w:jc w:val="center"/>
        <w:rPr>
          <w:rFonts w:ascii="Times New Roman" w:hAnsi="Times New Roman"/>
          <w:b/>
          <w:i/>
          <w:w w:val="111"/>
          <w:szCs w:val="52"/>
          <w:highlight w:val="darkGray"/>
          <w:lang w:val="es-MX"/>
        </w:rPr>
      </w:pPr>
    </w:p>
    <w:p w14:paraId="263E0784" w14:textId="77777777" w:rsidR="00B133BC" w:rsidRDefault="00B133BC" w:rsidP="00A233D5">
      <w:pPr>
        <w:widowControl w:val="0"/>
        <w:spacing w:after="0" w:line="240" w:lineRule="auto"/>
        <w:ind w:left="114" w:right="-20"/>
        <w:jc w:val="center"/>
        <w:rPr>
          <w:rFonts w:ascii="Times New Roman" w:hAnsi="Times New Roman"/>
          <w:b/>
          <w:i/>
          <w:w w:val="111"/>
          <w:szCs w:val="52"/>
          <w:highlight w:val="darkGray"/>
          <w:lang w:val="es-MX"/>
        </w:rPr>
      </w:pPr>
    </w:p>
    <w:p w14:paraId="34B30C0D" w14:textId="77777777" w:rsidR="00B133BC" w:rsidRPr="009C42D4" w:rsidRDefault="00B133BC" w:rsidP="00A233D5">
      <w:pPr>
        <w:widowControl w:val="0"/>
        <w:spacing w:after="0" w:line="240" w:lineRule="auto"/>
        <w:ind w:left="114" w:right="-20"/>
        <w:jc w:val="center"/>
        <w:rPr>
          <w:rFonts w:ascii="Times New Roman" w:hAnsi="Times New Roman"/>
          <w:b/>
          <w:i/>
          <w:w w:val="111"/>
          <w:szCs w:val="52"/>
          <w:highlight w:val="darkGray"/>
          <w:lang w:val="es-MX"/>
        </w:rPr>
      </w:pPr>
    </w:p>
    <w:p w14:paraId="53E211EF" w14:textId="77777777" w:rsidR="00CB28F4" w:rsidRPr="009C42D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22D6D50B" w14:textId="0A134919" w:rsidR="00CB28F4" w:rsidRPr="00B133BC" w:rsidRDefault="00C86551" w:rsidP="00A233D5">
      <w:pPr>
        <w:widowControl w:val="0"/>
        <w:spacing w:after="0" w:line="240" w:lineRule="auto"/>
        <w:ind w:left="114" w:right="-20"/>
        <w:jc w:val="center"/>
        <w:rPr>
          <w:rFonts w:ascii="Times New Roman" w:hAnsi="Times New Roman"/>
          <w:b/>
          <w:i/>
          <w:sz w:val="28"/>
          <w:szCs w:val="52"/>
          <w:lang w:val="es-MX"/>
        </w:rPr>
      </w:pPr>
      <w:r w:rsidRPr="00B133BC">
        <w:rPr>
          <w:rFonts w:ascii="Times New Roman" w:hAnsi="Times New Roman"/>
          <w:b/>
          <w:i/>
          <w:w w:val="111"/>
          <w:sz w:val="28"/>
          <w:szCs w:val="52"/>
          <w:highlight w:val="darkGray"/>
          <w:lang w:val="es-MX"/>
        </w:rPr>
        <w:t>(</w:t>
      </w:r>
      <w:r w:rsidR="000477C0">
        <w:rPr>
          <w:rFonts w:ascii="Times New Roman" w:hAnsi="Times New Roman"/>
          <w:b/>
          <w:i/>
          <w:w w:val="111"/>
          <w:sz w:val="28"/>
          <w:szCs w:val="52"/>
          <w:highlight w:val="darkGray"/>
          <w:lang w:val="es-MX"/>
        </w:rPr>
        <w:t>Borrador preliminar</w:t>
      </w:r>
      <w:r w:rsidR="00CB28F4" w:rsidRPr="00B133BC">
        <w:rPr>
          <w:rFonts w:ascii="Times New Roman" w:hAnsi="Times New Roman"/>
          <w:b/>
          <w:i/>
          <w:w w:val="111"/>
          <w:sz w:val="28"/>
          <w:szCs w:val="52"/>
          <w:highlight w:val="darkGray"/>
          <w:lang w:val="es-MX"/>
        </w:rPr>
        <w:t>)</w:t>
      </w:r>
    </w:p>
    <w:p w14:paraId="26B7CAF5" w14:textId="77777777" w:rsidR="00CB28F4" w:rsidRPr="009C42D4" w:rsidRDefault="00CB28F4" w:rsidP="00A233D5">
      <w:pPr>
        <w:widowControl w:val="0"/>
        <w:spacing w:after="0" w:line="240" w:lineRule="auto"/>
        <w:jc w:val="center"/>
        <w:rPr>
          <w:rFonts w:ascii="Times New Roman" w:hAnsi="Times New Roman"/>
          <w:lang w:val="es-MX"/>
        </w:rPr>
      </w:pPr>
    </w:p>
    <w:p w14:paraId="73F1E92D" w14:textId="77777777" w:rsidR="00CB28F4" w:rsidRPr="009C42D4" w:rsidRDefault="00CB28F4" w:rsidP="00A233D5">
      <w:pPr>
        <w:widowControl w:val="0"/>
        <w:spacing w:after="0" w:line="240" w:lineRule="auto"/>
        <w:jc w:val="center"/>
        <w:rPr>
          <w:rFonts w:ascii="Times New Roman" w:hAnsi="Times New Roman"/>
          <w:lang w:val="es-MX"/>
        </w:rPr>
      </w:pPr>
    </w:p>
    <w:p w14:paraId="228B4AD3" w14:textId="77777777" w:rsidR="00CB28F4" w:rsidRPr="009C42D4" w:rsidRDefault="00CB28F4" w:rsidP="00A233D5">
      <w:pPr>
        <w:widowControl w:val="0"/>
        <w:spacing w:after="0" w:line="240" w:lineRule="auto"/>
        <w:jc w:val="center"/>
        <w:rPr>
          <w:rFonts w:ascii="Times New Roman" w:hAnsi="Times New Roman"/>
          <w:lang w:val="es-MX"/>
        </w:rPr>
      </w:pPr>
    </w:p>
    <w:p w14:paraId="54C254A5" w14:textId="77777777" w:rsidR="00CB28F4" w:rsidRPr="009C42D4" w:rsidRDefault="00CB28F4" w:rsidP="00A233D5">
      <w:pPr>
        <w:widowControl w:val="0"/>
        <w:spacing w:after="0" w:line="240" w:lineRule="auto"/>
        <w:jc w:val="center"/>
        <w:rPr>
          <w:rFonts w:ascii="Times New Roman" w:hAnsi="Times New Roman"/>
          <w:lang w:val="es-MX"/>
        </w:rPr>
      </w:pPr>
    </w:p>
    <w:p w14:paraId="3E362F88" w14:textId="77777777" w:rsidR="00CB28F4" w:rsidRPr="009C42D4" w:rsidRDefault="00CB28F4" w:rsidP="00A233D5">
      <w:pPr>
        <w:widowControl w:val="0"/>
        <w:spacing w:after="0" w:line="240" w:lineRule="auto"/>
        <w:jc w:val="center"/>
        <w:rPr>
          <w:rFonts w:ascii="Times New Roman" w:hAnsi="Times New Roman"/>
          <w:lang w:val="es-MX"/>
        </w:rPr>
      </w:pPr>
    </w:p>
    <w:p w14:paraId="3FCA5C55" w14:textId="77777777" w:rsidR="00CB28F4" w:rsidRPr="009C42D4" w:rsidRDefault="00CB28F4" w:rsidP="00A233D5">
      <w:pPr>
        <w:widowControl w:val="0"/>
        <w:spacing w:after="0" w:line="240" w:lineRule="auto"/>
        <w:jc w:val="center"/>
        <w:rPr>
          <w:rFonts w:ascii="Times New Roman" w:hAnsi="Times New Roman"/>
          <w:lang w:val="es-MX"/>
        </w:rPr>
      </w:pPr>
    </w:p>
    <w:p w14:paraId="5145003F" w14:textId="77777777" w:rsidR="00CB28F4" w:rsidRPr="009C42D4" w:rsidRDefault="00CB28F4" w:rsidP="00A233D5">
      <w:pPr>
        <w:widowControl w:val="0"/>
        <w:spacing w:after="0" w:line="240" w:lineRule="auto"/>
        <w:jc w:val="center"/>
        <w:rPr>
          <w:rFonts w:ascii="Times New Roman" w:hAnsi="Times New Roman"/>
          <w:lang w:val="es-MX"/>
        </w:rPr>
      </w:pPr>
    </w:p>
    <w:p w14:paraId="5F2742C8" w14:textId="77777777" w:rsidR="00CB28F4" w:rsidRPr="009C42D4" w:rsidRDefault="00CB28F4" w:rsidP="00A233D5">
      <w:pPr>
        <w:widowControl w:val="0"/>
        <w:spacing w:after="0" w:line="240" w:lineRule="auto"/>
        <w:jc w:val="center"/>
        <w:rPr>
          <w:rFonts w:ascii="Times New Roman" w:hAnsi="Times New Roman"/>
          <w:lang w:val="es-MX"/>
        </w:rPr>
      </w:pPr>
    </w:p>
    <w:p w14:paraId="0039E0F4" w14:textId="77777777" w:rsidR="00CB28F4" w:rsidRPr="009C42D4" w:rsidRDefault="00CB28F4" w:rsidP="00A233D5">
      <w:pPr>
        <w:widowControl w:val="0"/>
        <w:spacing w:after="0" w:line="240" w:lineRule="auto"/>
        <w:jc w:val="center"/>
        <w:rPr>
          <w:rFonts w:ascii="Times New Roman" w:hAnsi="Times New Roman"/>
          <w:lang w:val="es-MX"/>
        </w:rPr>
      </w:pPr>
    </w:p>
    <w:p w14:paraId="4777B281" w14:textId="77777777" w:rsidR="00CB28F4" w:rsidRPr="009C42D4" w:rsidRDefault="00CB28F4" w:rsidP="00A233D5">
      <w:pPr>
        <w:widowControl w:val="0"/>
        <w:spacing w:after="0" w:line="240" w:lineRule="auto"/>
        <w:jc w:val="center"/>
        <w:rPr>
          <w:rFonts w:ascii="Times New Roman" w:hAnsi="Times New Roman"/>
          <w:lang w:val="es-MX"/>
        </w:rPr>
      </w:pPr>
    </w:p>
    <w:p w14:paraId="5607CBBD" w14:textId="77777777" w:rsidR="00CB28F4" w:rsidRPr="009C42D4" w:rsidRDefault="00CB28F4" w:rsidP="00A233D5">
      <w:pPr>
        <w:widowControl w:val="0"/>
        <w:spacing w:after="0" w:line="240" w:lineRule="auto"/>
        <w:jc w:val="center"/>
        <w:rPr>
          <w:rFonts w:ascii="Times New Roman" w:hAnsi="Times New Roman"/>
          <w:lang w:val="es-MX"/>
        </w:rPr>
      </w:pPr>
    </w:p>
    <w:p w14:paraId="042007D3" w14:textId="77777777" w:rsidR="00CB28F4" w:rsidRPr="009C42D4" w:rsidRDefault="00CB28F4" w:rsidP="00A233D5">
      <w:pPr>
        <w:widowControl w:val="0"/>
        <w:spacing w:after="0" w:line="240" w:lineRule="auto"/>
        <w:rPr>
          <w:rFonts w:ascii="Times New Roman" w:hAnsi="Times New Roman"/>
          <w:lang w:val="es-MX"/>
        </w:rPr>
      </w:pPr>
      <w:r w:rsidRPr="009C42D4">
        <w:rPr>
          <w:rFonts w:ascii="Times New Roman" w:hAnsi="Times New Roman"/>
          <w:lang w:val="es-MX"/>
        </w:rPr>
        <w:br w:type="page"/>
      </w:r>
    </w:p>
    <w:p w14:paraId="5BD8EE49" w14:textId="77777777" w:rsidR="00CB28F4" w:rsidRPr="009C42D4" w:rsidRDefault="00CB28F4" w:rsidP="00A233D5">
      <w:pPr>
        <w:widowControl w:val="0"/>
        <w:spacing w:after="0" w:line="240" w:lineRule="auto"/>
        <w:rPr>
          <w:rFonts w:ascii="Times New Roman" w:hAnsi="Times New Roman"/>
          <w:sz w:val="24"/>
          <w:szCs w:val="24"/>
          <w:lang w:val="es-MX"/>
        </w:rPr>
      </w:pPr>
    </w:p>
    <w:p w14:paraId="2C3A4F0C" w14:textId="77777777" w:rsidR="00CB28F4" w:rsidRDefault="00CB28F4" w:rsidP="00A233D5">
      <w:pPr>
        <w:pStyle w:val="TOCHeading"/>
        <w:keepNext w:val="0"/>
        <w:keepLines w:val="0"/>
        <w:widowControl w:val="0"/>
        <w:spacing w:before="0" w:line="240" w:lineRule="auto"/>
        <w:jc w:val="center"/>
        <w:rPr>
          <w:rFonts w:ascii="Times New Roman" w:hAnsi="Times New Roman"/>
          <w:lang w:val="es-MX"/>
        </w:rPr>
      </w:pPr>
      <w:r w:rsidRPr="009C42D4">
        <w:rPr>
          <w:rFonts w:ascii="Times New Roman" w:hAnsi="Times New Roman"/>
          <w:lang w:val="es-MX"/>
        </w:rPr>
        <w:t>Índice</w:t>
      </w:r>
    </w:p>
    <w:p w14:paraId="53F741BF" w14:textId="77777777" w:rsidR="00CB28F4" w:rsidRDefault="00CB28F4" w:rsidP="00A233D5">
      <w:pPr>
        <w:widowControl w:val="0"/>
        <w:spacing w:after="0" w:line="240" w:lineRule="auto"/>
        <w:rPr>
          <w:rFonts w:ascii="Times New Roman" w:hAnsi="Times New Roman"/>
          <w:sz w:val="14"/>
          <w:lang w:val="es-MX"/>
        </w:rPr>
      </w:pPr>
    </w:p>
    <w:p w14:paraId="4FA213AD" w14:textId="77777777" w:rsidR="00731B2A" w:rsidRDefault="00731B2A" w:rsidP="00A233D5">
      <w:pPr>
        <w:widowControl w:val="0"/>
        <w:spacing w:after="0" w:line="240" w:lineRule="auto"/>
        <w:rPr>
          <w:rFonts w:ascii="Times New Roman" w:hAnsi="Times New Roman"/>
          <w:sz w:val="14"/>
          <w:lang w:val="es-MX"/>
        </w:rPr>
      </w:pPr>
    </w:p>
    <w:p w14:paraId="17D9C524" w14:textId="77777777" w:rsidR="00731B2A" w:rsidRPr="009C42D4" w:rsidRDefault="00731B2A" w:rsidP="00A233D5">
      <w:pPr>
        <w:widowControl w:val="0"/>
        <w:spacing w:after="0" w:line="240" w:lineRule="auto"/>
        <w:rPr>
          <w:rFonts w:ascii="Times New Roman" w:hAnsi="Times New Roman"/>
          <w:sz w:val="14"/>
          <w:lang w:val="es-MX"/>
        </w:rPr>
      </w:pPr>
    </w:p>
    <w:p w14:paraId="186CC222" w14:textId="77777777" w:rsidR="00EA2343" w:rsidRDefault="007E3067">
      <w:pPr>
        <w:pStyle w:val="TOC1"/>
        <w:rPr>
          <w:rFonts w:asciiTheme="minorHAnsi" w:eastAsiaTheme="minorEastAsia" w:hAnsiTheme="minorHAnsi" w:cstheme="minorBidi"/>
          <w:b w:val="0"/>
          <w:smallCaps w:val="0"/>
          <w:lang w:val="en-US"/>
        </w:rPr>
      </w:pPr>
      <w:r w:rsidRPr="009C42D4">
        <w:rPr>
          <w:sz w:val="24"/>
        </w:rPr>
        <w:fldChar w:fldCharType="begin"/>
      </w:r>
      <w:r w:rsidR="007B1FA8" w:rsidRPr="009C42D4">
        <w:rPr>
          <w:sz w:val="24"/>
        </w:rPr>
        <w:instrText xml:space="preserve"> TOC \o "1-2" \h \z \u </w:instrText>
      </w:r>
      <w:r w:rsidRPr="009C42D4">
        <w:rPr>
          <w:sz w:val="24"/>
        </w:rPr>
        <w:fldChar w:fldCharType="separate"/>
      </w:r>
      <w:hyperlink w:anchor="_Toc528247854" w:history="1">
        <w:r w:rsidR="00EA2343" w:rsidRPr="00E31B6D">
          <w:rPr>
            <w:rStyle w:val="Hyperlink"/>
          </w:rPr>
          <w:t>I.</w:t>
        </w:r>
        <w:r w:rsidR="00EA2343">
          <w:rPr>
            <w:rFonts w:asciiTheme="minorHAnsi" w:eastAsiaTheme="minorEastAsia" w:hAnsiTheme="minorHAnsi" w:cstheme="minorBidi"/>
            <w:b w:val="0"/>
            <w:smallCaps w:val="0"/>
            <w:lang w:val="en-US"/>
          </w:rPr>
          <w:tab/>
        </w:r>
        <w:r w:rsidR="00EA2343" w:rsidRPr="00E31B6D">
          <w:rPr>
            <w:rStyle w:val="Hyperlink"/>
            <w:bCs/>
          </w:rPr>
          <w:t>Propósito y Definición del Manual Operativo del Préstamo</w:t>
        </w:r>
        <w:r w:rsidR="00EA2343">
          <w:rPr>
            <w:webHidden/>
          </w:rPr>
          <w:tab/>
        </w:r>
        <w:r w:rsidR="00EA2343">
          <w:rPr>
            <w:webHidden/>
          </w:rPr>
          <w:fldChar w:fldCharType="begin"/>
        </w:r>
        <w:r w:rsidR="00EA2343">
          <w:rPr>
            <w:webHidden/>
          </w:rPr>
          <w:instrText xml:space="preserve"> PAGEREF _Toc528247854 \h </w:instrText>
        </w:r>
        <w:r w:rsidR="00EA2343">
          <w:rPr>
            <w:webHidden/>
          </w:rPr>
        </w:r>
        <w:r w:rsidR="00EA2343">
          <w:rPr>
            <w:webHidden/>
          </w:rPr>
          <w:fldChar w:fldCharType="separate"/>
        </w:r>
        <w:r w:rsidR="00EA2343">
          <w:rPr>
            <w:webHidden/>
          </w:rPr>
          <w:t>5</w:t>
        </w:r>
        <w:r w:rsidR="00EA2343">
          <w:rPr>
            <w:webHidden/>
          </w:rPr>
          <w:fldChar w:fldCharType="end"/>
        </w:r>
      </w:hyperlink>
    </w:p>
    <w:p w14:paraId="1F6053D7" w14:textId="77777777" w:rsidR="00EA2343" w:rsidRDefault="0091501B">
      <w:pPr>
        <w:pStyle w:val="TOC1"/>
        <w:rPr>
          <w:rFonts w:asciiTheme="minorHAnsi" w:eastAsiaTheme="minorEastAsia" w:hAnsiTheme="minorHAnsi" w:cstheme="minorBidi"/>
          <w:b w:val="0"/>
          <w:smallCaps w:val="0"/>
          <w:lang w:val="en-US"/>
        </w:rPr>
      </w:pPr>
      <w:hyperlink w:anchor="_Toc528247855" w:history="1">
        <w:r w:rsidR="00EA2343" w:rsidRPr="00E31B6D">
          <w:rPr>
            <w:rStyle w:val="Hyperlink"/>
            <w:rFonts w:ascii="Times New Roman Bold" w:hAnsi="Times New Roman Bold"/>
            <w:bCs/>
          </w:rPr>
          <w:t>II.</w:t>
        </w:r>
        <w:r w:rsidR="00EA2343">
          <w:rPr>
            <w:rFonts w:asciiTheme="minorHAnsi" w:eastAsiaTheme="minorEastAsia" w:hAnsiTheme="minorHAnsi" w:cstheme="minorBidi"/>
            <w:b w:val="0"/>
            <w:smallCaps w:val="0"/>
            <w:lang w:val="en-US"/>
          </w:rPr>
          <w:tab/>
        </w:r>
        <w:r w:rsidR="00EA2343" w:rsidRPr="00E31B6D">
          <w:rPr>
            <w:rStyle w:val="Hyperlink"/>
            <w:rFonts w:ascii="Times New Roman Bold" w:hAnsi="Times New Roman Bold"/>
            <w:bCs/>
          </w:rPr>
          <w:t>Marco Normativo</w:t>
        </w:r>
        <w:r w:rsidR="00EA2343">
          <w:rPr>
            <w:webHidden/>
          </w:rPr>
          <w:tab/>
        </w:r>
        <w:r w:rsidR="00EA2343">
          <w:rPr>
            <w:webHidden/>
          </w:rPr>
          <w:fldChar w:fldCharType="begin"/>
        </w:r>
        <w:r w:rsidR="00EA2343">
          <w:rPr>
            <w:webHidden/>
          </w:rPr>
          <w:instrText xml:space="preserve"> PAGEREF _Toc528247855 \h </w:instrText>
        </w:r>
        <w:r w:rsidR="00EA2343">
          <w:rPr>
            <w:webHidden/>
          </w:rPr>
        </w:r>
        <w:r w:rsidR="00EA2343">
          <w:rPr>
            <w:webHidden/>
          </w:rPr>
          <w:fldChar w:fldCharType="separate"/>
        </w:r>
        <w:r w:rsidR="00EA2343">
          <w:rPr>
            <w:webHidden/>
          </w:rPr>
          <w:t>5</w:t>
        </w:r>
        <w:r w:rsidR="00EA2343">
          <w:rPr>
            <w:webHidden/>
          </w:rPr>
          <w:fldChar w:fldCharType="end"/>
        </w:r>
      </w:hyperlink>
    </w:p>
    <w:p w14:paraId="4D7D2F81" w14:textId="77777777" w:rsidR="00EA2343" w:rsidRDefault="0091501B">
      <w:pPr>
        <w:pStyle w:val="TOC1"/>
        <w:rPr>
          <w:rFonts w:asciiTheme="minorHAnsi" w:eastAsiaTheme="minorEastAsia" w:hAnsiTheme="minorHAnsi" w:cstheme="minorBidi"/>
          <w:b w:val="0"/>
          <w:smallCaps w:val="0"/>
          <w:lang w:val="en-US"/>
        </w:rPr>
      </w:pPr>
      <w:hyperlink w:anchor="_Toc528247856" w:history="1">
        <w:r w:rsidR="00EA2343" w:rsidRPr="00E31B6D">
          <w:rPr>
            <w:rStyle w:val="Hyperlink"/>
            <w:rFonts w:ascii="Times New Roman Bold" w:hAnsi="Times New Roman Bold"/>
            <w:bCs/>
          </w:rPr>
          <w:t>III.</w:t>
        </w:r>
        <w:r w:rsidR="00EA2343">
          <w:rPr>
            <w:rFonts w:asciiTheme="minorHAnsi" w:eastAsiaTheme="minorEastAsia" w:hAnsiTheme="minorHAnsi" w:cstheme="minorBidi"/>
            <w:b w:val="0"/>
            <w:smallCaps w:val="0"/>
            <w:lang w:val="en-US"/>
          </w:rPr>
          <w:tab/>
        </w:r>
        <w:r w:rsidR="00EA2343" w:rsidRPr="00E31B6D">
          <w:rPr>
            <w:rStyle w:val="Hyperlink"/>
            <w:rFonts w:ascii="Times New Roman Bold" w:hAnsi="Times New Roman Bold"/>
            <w:bCs/>
          </w:rPr>
          <w:t>Objetivo de Programa, Estructura y Financiamiento</w:t>
        </w:r>
        <w:r w:rsidR="00EA2343">
          <w:rPr>
            <w:webHidden/>
          </w:rPr>
          <w:tab/>
        </w:r>
        <w:r w:rsidR="00EA2343">
          <w:rPr>
            <w:webHidden/>
          </w:rPr>
          <w:fldChar w:fldCharType="begin"/>
        </w:r>
        <w:r w:rsidR="00EA2343">
          <w:rPr>
            <w:webHidden/>
          </w:rPr>
          <w:instrText xml:space="preserve"> PAGEREF _Toc528247856 \h </w:instrText>
        </w:r>
        <w:r w:rsidR="00EA2343">
          <w:rPr>
            <w:webHidden/>
          </w:rPr>
        </w:r>
        <w:r w:rsidR="00EA2343">
          <w:rPr>
            <w:webHidden/>
          </w:rPr>
          <w:fldChar w:fldCharType="separate"/>
        </w:r>
        <w:r w:rsidR="00EA2343">
          <w:rPr>
            <w:webHidden/>
          </w:rPr>
          <w:t>6</w:t>
        </w:r>
        <w:r w:rsidR="00EA2343">
          <w:rPr>
            <w:webHidden/>
          </w:rPr>
          <w:fldChar w:fldCharType="end"/>
        </w:r>
      </w:hyperlink>
    </w:p>
    <w:p w14:paraId="56943DE1" w14:textId="77777777" w:rsidR="00EA2343" w:rsidRDefault="0091501B">
      <w:pPr>
        <w:pStyle w:val="TOC2"/>
        <w:rPr>
          <w:rFonts w:asciiTheme="minorHAnsi" w:eastAsiaTheme="minorEastAsia" w:hAnsiTheme="minorHAnsi" w:cstheme="minorBidi"/>
          <w:noProof/>
        </w:rPr>
      </w:pPr>
      <w:hyperlink w:anchor="_Toc528247857" w:history="1">
        <w:r w:rsidR="00EA2343" w:rsidRPr="00E31B6D">
          <w:rPr>
            <w:rStyle w:val="Hyperlink"/>
            <w:rFonts w:ascii="Times New Roman" w:hAnsi="Times New Roman"/>
            <w:noProof/>
            <w:lang w:val="es-MX"/>
          </w:rPr>
          <w:t>A.</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Objetivo del Programa</w:t>
        </w:r>
        <w:r w:rsidR="00EA2343">
          <w:rPr>
            <w:noProof/>
            <w:webHidden/>
          </w:rPr>
          <w:tab/>
        </w:r>
        <w:r w:rsidR="00EA2343">
          <w:rPr>
            <w:noProof/>
            <w:webHidden/>
          </w:rPr>
          <w:fldChar w:fldCharType="begin"/>
        </w:r>
        <w:r w:rsidR="00EA2343">
          <w:rPr>
            <w:noProof/>
            <w:webHidden/>
          </w:rPr>
          <w:instrText xml:space="preserve"> PAGEREF _Toc528247857 \h </w:instrText>
        </w:r>
        <w:r w:rsidR="00EA2343">
          <w:rPr>
            <w:noProof/>
            <w:webHidden/>
          </w:rPr>
        </w:r>
        <w:r w:rsidR="00EA2343">
          <w:rPr>
            <w:noProof/>
            <w:webHidden/>
          </w:rPr>
          <w:fldChar w:fldCharType="separate"/>
        </w:r>
        <w:r w:rsidR="00EA2343">
          <w:rPr>
            <w:noProof/>
            <w:webHidden/>
          </w:rPr>
          <w:t>6</w:t>
        </w:r>
        <w:r w:rsidR="00EA2343">
          <w:rPr>
            <w:noProof/>
            <w:webHidden/>
          </w:rPr>
          <w:fldChar w:fldCharType="end"/>
        </w:r>
      </w:hyperlink>
    </w:p>
    <w:p w14:paraId="1016CEA9" w14:textId="77777777" w:rsidR="00EA2343" w:rsidRDefault="0091501B">
      <w:pPr>
        <w:pStyle w:val="TOC2"/>
        <w:rPr>
          <w:rFonts w:asciiTheme="minorHAnsi" w:eastAsiaTheme="minorEastAsia" w:hAnsiTheme="minorHAnsi" w:cstheme="minorBidi"/>
          <w:noProof/>
        </w:rPr>
      </w:pPr>
      <w:hyperlink w:anchor="_Toc528247858" w:history="1">
        <w:r w:rsidR="00EA2343" w:rsidRPr="00E31B6D">
          <w:rPr>
            <w:rStyle w:val="Hyperlink"/>
            <w:rFonts w:ascii="Times New Roman" w:hAnsi="Times New Roman"/>
            <w:noProof/>
            <w:lang w:val="es-MX"/>
          </w:rPr>
          <w:t>B.</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Estructura del Préstamo</w:t>
        </w:r>
        <w:r w:rsidR="00EA2343">
          <w:rPr>
            <w:noProof/>
            <w:webHidden/>
          </w:rPr>
          <w:tab/>
        </w:r>
        <w:r w:rsidR="00EA2343">
          <w:rPr>
            <w:noProof/>
            <w:webHidden/>
          </w:rPr>
          <w:fldChar w:fldCharType="begin"/>
        </w:r>
        <w:r w:rsidR="00EA2343">
          <w:rPr>
            <w:noProof/>
            <w:webHidden/>
          </w:rPr>
          <w:instrText xml:space="preserve"> PAGEREF _Toc528247858 \h </w:instrText>
        </w:r>
        <w:r w:rsidR="00EA2343">
          <w:rPr>
            <w:noProof/>
            <w:webHidden/>
          </w:rPr>
        </w:r>
        <w:r w:rsidR="00EA2343">
          <w:rPr>
            <w:noProof/>
            <w:webHidden/>
          </w:rPr>
          <w:fldChar w:fldCharType="separate"/>
        </w:r>
        <w:r w:rsidR="00EA2343">
          <w:rPr>
            <w:noProof/>
            <w:webHidden/>
          </w:rPr>
          <w:t>6</w:t>
        </w:r>
        <w:r w:rsidR="00EA2343">
          <w:rPr>
            <w:noProof/>
            <w:webHidden/>
          </w:rPr>
          <w:fldChar w:fldCharType="end"/>
        </w:r>
      </w:hyperlink>
    </w:p>
    <w:p w14:paraId="5602EEC7" w14:textId="77777777" w:rsidR="00EA2343" w:rsidRDefault="0091501B">
      <w:pPr>
        <w:pStyle w:val="TOC2"/>
        <w:rPr>
          <w:rFonts w:asciiTheme="minorHAnsi" w:eastAsiaTheme="minorEastAsia" w:hAnsiTheme="minorHAnsi" w:cstheme="minorBidi"/>
          <w:noProof/>
        </w:rPr>
      </w:pPr>
      <w:hyperlink w:anchor="_Toc528247859" w:history="1">
        <w:r w:rsidR="00EA2343" w:rsidRPr="00E31B6D">
          <w:rPr>
            <w:rStyle w:val="Hyperlink"/>
            <w:rFonts w:ascii="Times New Roman" w:hAnsi="Times New Roman"/>
            <w:bCs/>
            <w:noProof/>
            <w:lang w:val="es-MX"/>
          </w:rPr>
          <w:t>C.</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Costos del Programa</w:t>
        </w:r>
        <w:r w:rsidR="00EA2343">
          <w:rPr>
            <w:noProof/>
            <w:webHidden/>
          </w:rPr>
          <w:tab/>
        </w:r>
        <w:r w:rsidR="00EA2343">
          <w:rPr>
            <w:noProof/>
            <w:webHidden/>
          </w:rPr>
          <w:fldChar w:fldCharType="begin"/>
        </w:r>
        <w:r w:rsidR="00EA2343">
          <w:rPr>
            <w:noProof/>
            <w:webHidden/>
          </w:rPr>
          <w:instrText xml:space="preserve"> PAGEREF _Toc528247859 \h </w:instrText>
        </w:r>
        <w:r w:rsidR="00EA2343">
          <w:rPr>
            <w:noProof/>
            <w:webHidden/>
          </w:rPr>
        </w:r>
        <w:r w:rsidR="00EA2343">
          <w:rPr>
            <w:noProof/>
            <w:webHidden/>
          </w:rPr>
          <w:fldChar w:fldCharType="separate"/>
        </w:r>
        <w:r w:rsidR="00EA2343">
          <w:rPr>
            <w:noProof/>
            <w:webHidden/>
          </w:rPr>
          <w:t>11</w:t>
        </w:r>
        <w:r w:rsidR="00EA2343">
          <w:rPr>
            <w:noProof/>
            <w:webHidden/>
          </w:rPr>
          <w:fldChar w:fldCharType="end"/>
        </w:r>
      </w:hyperlink>
    </w:p>
    <w:p w14:paraId="498F29C6" w14:textId="77777777" w:rsidR="00EA2343" w:rsidRDefault="0091501B">
      <w:pPr>
        <w:pStyle w:val="TOC2"/>
        <w:rPr>
          <w:rFonts w:asciiTheme="minorHAnsi" w:eastAsiaTheme="minorEastAsia" w:hAnsiTheme="minorHAnsi" w:cstheme="minorBidi"/>
          <w:noProof/>
        </w:rPr>
      </w:pPr>
      <w:hyperlink w:anchor="_Toc528247860" w:history="1">
        <w:r w:rsidR="00EA2343" w:rsidRPr="00E31B6D">
          <w:rPr>
            <w:rStyle w:val="Hyperlink"/>
            <w:rFonts w:ascii="Times New Roman" w:hAnsi="Times New Roman"/>
            <w:bCs/>
            <w:noProof/>
            <w:lang w:val="es-MX"/>
          </w:rPr>
          <w:t>D.</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Administración del Programa</w:t>
        </w:r>
        <w:r w:rsidR="00EA2343">
          <w:rPr>
            <w:noProof/>
            <w:webHidden/>
          </w:rPr>
          <w:tab/>
        </w:r>
        <w:r w:rsidR="00EA2343">
          <w:rPr>
            <w:noProof/>
            <w:webHidden/>
          </w:rPr>
          <w:fldChar w:fldCharType="begin"/>
        </w:r>
        <w:r w:rsidR="00EA2343">
          <w:rPr>
            <w:noProof/>
            <w:webHidden/>
          </w:rPr>
          <w:instrText xml:space="preserve"> PAGEREF _Toc528247860 \h </w:instrText>
        </w:r>
        <w:r w:rsidR="00EA2343">
          <w:rPr>
            <w:noProof/>
            <w:webHidden/>
          </w:rPr>
        </w:r>
        <w:r w:rsidR="00EA2343">
          <w:rPr>
            <w:noProof/>
            <w:webHidden/>
          </w:rPr>
          <w:fldChar w:fldCharType="separate"/>
        </w:r>
        <w:r w:rsidR="00EA2343">
          <w:rPr>
            <w:noProof/>
            <w:webHidden/>
          </w:rPr>
          <w:t>11</w:t>
        </w:r>
        <w:r w:rsidR="00EA2343">
          <w:rPr>
            <w:noProof/>
            <w:webHidden/>
          </w:rPr>
          <w:fldChar w:fldCharType="end"/>
        </w:r>
      </w:hyperlink>
    </w:p>
    <w:p w14:paraId="144276D6" w14:textId="77777777" w:rsidR="00EA2343" w:rsidRDefault="0091501B">
      <w:pPr>
        <w:pStyle w:val="TOC2"/>
        <w:rPr>
          <w:rFonts w:asciiTheme="minorHAnsi" w:eastAsiaTheme="minorEastAsia" w:hAnsiTheme="minorHAnsi" w:cstheme="minorBidi"/>
          <w:noProof/>
        </w:rPr>
      </w:pPr>
      <w:hyperlink w:anchor="_Toc528247861" w:history="1">
        <w:r w:rsidR="00EA2343" w:rsidRPr="00E31B6D">
          <w:rPr>
            <w:rStyle w:val="Hyperlink"/>
            <w:rFonts w:ascii="Times New Roman" w:hAnsi="Times New Roman"/>
            <w:bCs/>
            <w:noProof/>
            <w:lang w:val="es-MX"/>
          </w:rPr>
          <w:t>E.</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Responsabilidades</w:t>
        </w:r>
        <w:r w:rsidR="00EA2343">
          <w:rPr>
            <w:noProof/>
            <w:webHidden/>
          </w:rPr>
          <w:tab/>
        </w:r>
        <w:r w:rsidR="00EA2343">
          <w:rPr>
            <w:noProof/>
            <w:webHidden/>
          </w:rPr>
          <w:fldChar w:fldCharType="begin"/>
        </w:r>
        <w:r w:rsidR="00EA2343">
          <w:rPr>
            <w:noProof/>
            <w:webHidden/>
          </w:rPr>
          <w:instrText xml:space="preserve"> PAGEREF _Toc528247861 \h </w:instrText>
        </w:r>
        <w:r w:rsidR="00EA2343">
          <w:rPr>
            <w:noProof/>
            <w:webHidden/>
          </w:rPr>
        </w:r>
        <w:r w:rsidR="00EA2343">
          <w:rPr>
            <w:noProof/>
            <w:webHidden/>
          </w:rPr>
          <w:fldChar w:fldCharType="separate"/>
        </w:r>
        <w:r w:rsidR="00EA2343">
          <w:rPr>
            <w:noProof/>
            <w:webHidden/>
          </w:rPr>
          <w:t>12</w:t>
        </w:r>
        <w:r w:rsidR="00EA2343">
          <w:rPr>
            <w:noProof/>
            <w:webHidden/>
          </w:rPr>
          <w:fldChar w:fldCharType="end"/>
        </w:r>
      </w:hyperlink>
    </w:p>
    <w:p w14:paraId="54D5A46A" w14:textId="5530BFB9" w:rsidR="00EA2343" w:rsidRDefault="0091501B">
      <w:pPr>
        <w:pStyle w:val="TOC2"/>
        <w:rPr>
          <w:rFonts w:asciiTheme="minorHAnsi" w:eastAsiaTheme="minorEastAsia" w:hAnsiTheme="minorHAnsi" w:cstheme="minorBidi"/>
          <w:noProof/>
        </w:rPr>
      </w:pPr>
      <w:hyperlink w:anchor="_Toc528247862" w:history="1">
        <w:r w:rsidR="00EA2343" w:rsidRPr="00E31B6D">
          <w:rPr>
            <w:rStyle w:val="Hyperlink"/>
            <w:rFonts w:ascii="Times New Roman" w:hAnsi="Times New Roman"/>
            <w:bCs/>
            <w:noProof/>
            <w:lang w:val="es-MX"/>
          </w:rPr>
          <w:t>F.</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Riesgos ambientales y s</w:t>
        </w:r>
        <w:r w:rsidR="00FE3309">
          <w:rPr>
            <w:rStyle w:val="Hyperlink"/>
            <w:rFonts w:ascii="Times New Roman" w:hAnsi="Times New Roman"/>
            <w:noProof/>
            <w:lang w:val="es-MX"/>
          </w:rPr>
          <w:t>Unidad Gestora</w:t>
        </w:r>
        <w:r w:rsidR="00EA2343" w:rsidRPr="00E31B6D">
          <w:rPr>
            <w:rStyle w:val="Hyperlink"/>
            <w:rFonts w:ascii="Times New Roman" w:hAnsi="Times New Roman"/>
            <w:noProof/>
            <w:lang w:val="es-MX"/>
          </w:rPr>
          <w:t>ales de las salvaguardias</w:t>
        </w:r>
        <w:r w:rsidR="00EA2343">
          <w:rPr>
            <w:noProof/>
            <w:webHidden/>
          </w:rPr>
          <w:tab/>
        </w:r>
        <w:r w:rsidR="00EA2343">
          <w:rPr>
            <w:noProof/>
            <w:webHidden/>
          </w:rPr>
          <w:fldChar w:fldCharType="begin"/>
        </w:r>
        <w:r w:rsidR="00EA2343">
          <w:rPr>
            <w:noProof/>
            <w:webHidden/>
          </w:rPr>
          <w:instrText xml:space="preserve"> PAGEREF _Toc528247862 \h </w:instrText>
        </w:r>
        <w:r w:rsidR="00EA2343">
          <w:rPr>
            <w:noProof/>
            <w:webHidden/>
          </w:rPr>
        </w:r>
        <w:r w:rsidR="00EA2343">
          <w:rPr>
            <w:noProof/>
            <w:webHidden/>
          </w:rPr>
          <w:fldChar w:fldCharType="separate"/>
        </w:r>
        <w:r w:rsidR="00EA2343">
          <w:rPr>
            <w:noProof/>
            <w:webHidden/>
          </w:rPr>
          <w:t>14</w:t>
        </w:r>
        <w:r w:rsidR="00EA2343">
          <w:rPr>
            <w:noProof/>
            <w:webHidden/>
          </w:rPr>
          <w:fldChar w:fldCharType="end"/>
        </w:r>
      </w:hyperlink>
    </w:p>
    <w:p w14:paraId="23116AF3" w14:textId="77777777" w:rsidR="00EA2343" w:rsidRDefault="0091501B">
      <w:pPr>
        <w:pStyle w:val="TOC1"/>
        <w:rPr>
          <w:rFonts w:asciiTheme="minorHAnsi" w:eastAsiaTheme="minorEastAsia" w:hAnsiTheme="minorHAnsi" w:cstheme="minorBidi"/>
          <w:b w:val="0"/>
          <w:smallCaps w:val="0"/>
          <w:lang w:val="en-US"/>
        </w:rPr>
      </w:pPr>
      <w:hyperlink w:anchor="_Toc528247863" w:history="1">
        <w:r w:rsidR="00EA2343" w:rsidRPr="00E31B6D">
          <w:rPr>
            <w:rStyle w:val="Hyperlink"/>
          </w:rPr>
          <w:t>IV.</w:t>
        </w:r>
        <w:r w:rsidR="00EA2343">
          <w:rPr>
            <w:rFonts w:asciiTheme="minorHAnsi" w:eastAsiaTheme="minorEastAsia" w:hAnsiTheme="minorHAnsi" w:cstheme="minorBidi"/>
            <w:b w:val="0"/>
            <w:smallCaps w:val="0"/>
            <w:lang w:val="en-US"/>
          </w:rPr>
          <w:tab/>
        </w:r>
        <w:r w:rsidR="00EA2343" w:rsidRPr="00E31B6D">
          <w:rPr>
            <w:rStyle w:val="Hyperlink"/>
          </w:rPr>
          <w:t>Adquisición y Contratación de Bienes y Servicios</w:t>
        </w:r>
        <w:r w:rsidR="00EA2343">
          <w:rPr>
            <w:webHidden/>
          </w:rPr>
          <w:tab/>
        </w:r>
        <w:r w:rsidR="00EA2343">
          <w:rPr>
            <w:webHidden/>
          </w:rPr>
          <w:fldChar w:fldCharType="begin"/>
        </w:r>
        <w:r w:rsidR="00EA2343">
          <w:rPr>
            <w:webHidden/>
          </w:rPr>
          <w:instrText xml:space="preserve"> PAGEREF _Toc528247863 \h </w:instrText>
        </w:r>
        <w:r w:rsidR="00EA2343">
          <w:rPr>
            <w:webHidden/>
          </w:rPr>
        </w:r>
        <w:r w:rsidR="00EA2343">
          <w:rPr>
            <w:webHidden/>
          </w:rPr>
          <w:fldChar w:fldCharType="separate"/>
        </w:r>
        <w:r w:rsidR="00EA2343">
          <w:rPr>
            <w:webHidden/>
          </w:rPr>
          <w:t>15</w:t>
        </w:r>
        <w:r w:rsidR="00EA2343">
          <w:rPr>
            <w:webHidden/>
          </w:rPr>
          <w:fldChar w:fldCharType="end"/>
        </w:r>
      </w:hyperlink>
    </w:p>
    <w:p w14:paraId="6E40AA17" w14:textId="77777777" w:rsidR="00EA2343" w:rsidRDefault="0091501B">
      <w:pPr>
        <w:pStyle w:val="TOC2"/>
        <w:rPr>
          <w:rFonts w:asciiTheme="minorHAnsi" w:eastAsiaTheme="minorEastAsia" w:hAnsiTheme="minorHAnsi" w:cstheme="minorBidi"/>
          <w:noProof/>
        </w:rPr>
      </w:pPr>
      <w:hyperlink w:anchor="_Toc528247864" w:history="1">
        <w:r w:rsidR="00EA2343" w:rsidRPr="00E31B6D">
          <w:rPr>
            <w:rStyle w:val="Hyperlink"/>
            <w:rFonts w:ascii="Times New Roman" w:hAnsi="Times New Roman"/>
            <w:bCs/>
            <w:noProof/>
            <w:lang w:val="es-MX"/>
          </w:rPr>
          <w:t>A.</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Marco Normativo, Políticas y Procedimientos</w:t>
        </w:r>
        <w:r w:rsidR="00EA2343">
          <w:rPr>
            <w:noProof/>
            <w:webHidden/>
          </w:rPr>
          <w:tab/>
        </w:r>
        <w:r w:rsidR="00EA2343">
          <w:rPr>
            <w:noProof/>
            <w:webHidden/>
          </w:rPr>
          <w:fldChar w:fldCharType="begin"/>
        </w:r>
        <w:r w:rsidR="00EA2343">
          <w:rPr>
            <w:noProof/>
            <w:webHidden/>
          </w:rPr>
          <w:instrText xml:space="preserve"> PAGEREF _Toc528247864 \h </w:instrText>
        </w:r>
        <w:r w:rsidR="00EA2343">
          <w:rPr>
            <w:noProof/>
            <w:webHidden/>
          </w:rPr>
        </w:r>
        <w:r w:rsidR="00EA2343">
          <w:rPr>
            <w:noProof/>
            <w:webHidden/>
          </w:rPr>
          <w:fldChar w:fldCharType="separate"/>
        </w:r>
        <w:r w:rsidR="00EA2343">
          <w:rPr>
            <w:noProof/>
            <w:webHidden/>
          </w:rPr>
          <w:t>15</w:t>
        </w:r>
        <w:r w:rsidR="00EA2343">
          <w:rPr>
            <w:noProof/>
            <w:webHidden/>
          </w:rPr>
          <w:fldChar w:fldCharType="end"/>
        </w:r>
      </w:hyperlink>
    </w:p>
    <w:p w14:paraId="41CA2EF0" w14:textId="2F0CD336" w:rsidR="00EA2343" w:rsidRDefault="0091501B">
      <w:pPr>
        <w:pStyle w:val="TOC2"/>
        <w:rPr>
          <w:rFonts w:asciiTheme="minorHAnsi" w:eastAsiaTheme="minorEastAsia" w:hAnsiTheme="minorHAnsi" w:cstheme="minorBidi"/>
          <w:noProof/>
        </w:rPr>
      </w:pPr>
      <w:hyperlink w:anchor="_Toc528247865" w:history="1">
        <w:r w:rsidR="00EA2343" w:rsidRPr="00E31B6D">
          <w:rPr>
            <w:rStyle w:val="Hyperlink"/>
            <w:rFonts w:ascii="Times New Roman" w:hAnsi="Times New Roman"/>
            <w:bCs/>
            <w:noProof/>
            <w:lang w:val="es-MX"/>
          </w:rPr>
          <w:t>B.</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Plan de Adquisiciones (PA)</w:t>
        </w:r>
        <w:r w:rsidR="00EA2343">
          <w:rPr>
            <w:noProof/>
            <w:webHidden/>
          </w:rPr>
          <w:tab/>
        </w:r>
        <w:r w:rsidR="00EA2343">
          <w:rPr>
            <w:noProof/>
            <w:webHidden/>
          </w:rPr>
          <w:fldChar w:fldCharType="begin"/>
        </w:r>
        <w:r w:rsidR="00EA2343">
          <w:rPr>
            <w:noProof/>
            <w:webHidden/>
          </w:rPr>
          <w:instrText xml:space="preserve"> PAGEREF _Toc528247865 \h </w:instrText>
        </w:r>
        <w:r w:rsidR="00EA2343">
          <w:rPr>
            <w:noProof/>
            <w:webHidden/>
          </w:rPr>
        </w:r>
        <w:r w:rsidR="00EA2343">
          <w:rPr>
            <w:noProof/>
            <w:webHidden/>
          </w:rPr>
          <w:fldChar w:fldCharType="separate"/>
        </w:r>
        <w:r w:rsidR="00EA2343">
          <w:rPr>
            <w:noProof/>
            <w:webHidden/>
          </w:rPr>
          <w:t>16</w:t>
        </w:r>
        <w:r w:rsidR="00EA2343">
          <w:rPr>
            <w:noProof/>
            <w:webHidden/>
          </w:rPr>
          <w:fldChar w:fldCharType="end"/>
        </w:r>
      </w:hyperlink>
    </w:p>
    <w:p w14:paraId="04778D53" w14:textId="77777777" w:rsidR="00EA2343" w:rsidRDefault="0091501B">
      <w:pPr>
        <w:pStyle w:val="TOC2"/>
        <w:rPr>
          <w:rFonts w:asciiTheme="minorHAnsi" w:eastAsiaTheme="minorEastAsia" w:hAnsiTheme="minorHAnsi" w:cstheme="minorBidi"/>
          <w:noProof/>
        </w:rPr>
      </w:pPr>
      <w:hyperlink w:anchor="_Toc528247866" w:history="1">
        <w:r w:rsidR="00EA2343" w:rsidRPr="00E31B6D">
          <w:rPr>
            <w:rStyle w:val="Hyperlink"/>
            <w:rFonts w:ascii="Times New Roman" w:hAnsi="Times New Roman"/>
            <w:noProof/>
            <w:lang w:val="es-MX"/>
          </w:rPr>
          <w:t>C.</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Ejecución de adquisiciones y consultorías</w:t>
        </w:r>
        <w:r w:rsidR="00EA2343">
          <w:rPr>
            <w:noProof/>
            <w:webHidden/>
          </w:rPr>
          <w:tab/>
        </w:r>
        <w:r w:rsidR="00EA2343">
          <w:rPr>
            <w:noProof/>
            <w:webHidden/>
          </w:rPr>
          <w:fldChar w:fldCharType="begin"/>
        </w:r>
        <w:r w:rsidR="00EA2343">
          <w:rPr>
            <w:noProof/>
            <w:webHidden/>
          </w:rPr>
          <w:instrText xml:space="preserve"> PAGEREF _Toc528247866 \h </w:instrText>
        </w:r>
        <w:r w:rsidR="00EA2343">
          <w:rPr>
            <w:noProof/>
            <w:webHidden/>
          </w:rPr>
        </w:r>
        <w:r w:rsidR="00EA2343">
          <w:rPr>
            <w:noProof/>
            <w:webHidden/>
          </w:rPr>
          <w:fldChar w:fldCharType="separate"/>
        </w:r>
        <w:r w:rsidR="00EA2343">
          <w:rPr>
            <w:noProof/>
            <w:webHidden/>
          </w:rPr>
          <w:t>17</w:t>
        </w:r>
        <w:r w:rsidR="00EA2343">
          <w:rPr>
            <w:noProof/>
            <w:webHidden/>
          </w:rPr>
          <w:fldChar w:fldCharType="end"/>
        </w:r>
      </w:hyperlink>
    </w:p>
    <w:p w14:paraId="79755E59" w14:textId="77777777" w:rsidR="00EA2343" w:rsidRDefault="0091501B">
      <w:pPr>
        <w:pStyle w:val="TOC2"/>
        <w:rPr>
          <w:rFonts w:asciiTheme="minorHAnsi" w:eastAsiaTheme="minorEastAsia" w:hAnsiTheme="minorHAnsi" w:cstheme="minorBidi"/>
          <w:noProof/>
        </w:rPr>
      </w:pPr>
      <w:hyperlink w:anchor="_Toc528247867" w:history="1">
        <w:r w:rsidR="00EA2343" w:rsidRPr="00E31B6D">
          <w:rPr>
            <w:rStyle w:val="Hyperlink"/>
            <w:rFonts w:ascii="Times New Roman" w:hAnsi="Times New Roman"/>
            <w:noProof/>
            <w:lang w:val="es-MX"/>
          </w:rPr>
          <w:t>D.</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Modalidades de Contratación y Selección</w:t>
        </w:r>
        <w:r w:rsidR="00EA2343">
          <w:rPr>
            <w:noProof/>
            <w:webHidden/>
          </w:rPr>
          <w:tab/>
        </w:r>
        <w:r w:rsidR="00EA2343">
          <w:rPr>
            <w:noProof/>
            <w:webHidden/>
          </w:rPr>
          <w:fldChar w:fldCharType="begin"/>
        </w:r>
        <w:r w:rsidR="00EA2343">
          <w:rPr>
            <w:noProof/>
            <w:webHidden/>
          </w:rPr>
          <w:instrText xml:space="preserve"> PAGEREF _Toc528247867 \h </w:instrText>
        </w:r>
        <w:r w:rsidR="00EA2343">
          <w:rPr>
            <w:noProof/>
            <w:webHidden/>
          </w:rPr>
        </w:r>
        <w:r w:rsidR="00EA2343">
          <w:rPr>
            <w:noProof/>
            <w:webHidden/>
          </w:rPr>
          <w:fldChar w:fldCharType="separate"/>
        </w:r>
        <w:r w:rsidR="00EA2343">
          <w:rPr>
            <w:noProof/>
            <w:webHidden/>
          </w:rPr>
          <w:t>19</w:t>
        </w:r>
        <w:r w:rsidR="00EA2343">
          <w:rPr>
            <w:noProof/>
            <w:webHidden/>
          </w:rPr>
          <w:fldChar w:fldCharType="end"/>
        </w:r>
      </w:hyperlink>
    </w:p>
    <w:p w14:paraId="26B17B30" w14:textId="77777777" w:rsidR="00EA2343" w:rsidRDefault="0091501B">
      <w:pPr>
        <w:pStyle w:val="TOC2"/>
        <w:rPr>
          <w:rFonts w:asciiTheme="minorHAnsi" w:eastAsiaTheme="minorEastAsia" w:hAnsiTheme="minorHAnsi" w:cstheme="minorBidi"/>
          <w:noProof/>
        </w:rPr>
      </w:pPr>
      <w:hyperlink w:anchor="_Toc528247868" w:history="1">
        <w:r w:rsidR="00EA2343" w:rsidRPr="00E31B6D">
          <w:rPr>
            <w:rStyle w:val="Hyperlink"/>
            <w:rFonts w:ascii="Times New Roman" w:hAnsi="Times New Roman"/>
            <w:noProof/>
            <w:lang w:val="es-MX"/>
          </w:rPr>
          <w:t>E.</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Tipos de Procedimientos y Umbrales Económicos</w:t>
        </w:r>
        <w:r w:rsidR="00EA2343">
          <w:rPr>
            <w:noProof/>
            <w:webHidden/>
          </w:rPr>
          <w:tab/>
        </w:r>
        <w:r w:rsidR="00EA2343">
          <w:rPr>
            <w:noProof/>
            <w:webHidden/>
          </w:rPr>
          <w:fldChar w:fldCharType="begin"/>
        </w:r>
        <w:r w:rsidR="00EA2343">
          <w:rPr>
            <w:noProof/>
            <w:webHidden/>
          </w:rPr>
          <w:instrText xml:space="preserve"> PAGEREF _Toc528247868 \h </w:instrText>
        </w:r>
        <w:r w:rsidR="00EA2343">
          <w:rPr>
            <w:noProof/>
            <w:webHidden/>
          </w:rPr>
        </w:r>
        <w:r w:rsidR="00EA2343">
          <w:rPr>
            <w:noProof/>
            <w:webHidden/>
          </w:rPr>
          <w:fldChar w:fldCharType="separate"/>
        </w:r>
        <w:r w:rsidR="00EA2343">
          <w:rPr>
            <w:noProof/>
            <w:webHidden/>
          </w:rPr>
          <w:t>19</w:t>
        </w:r>
        <w:r w:rsidR="00EA2343">
          <w:rPr>
            <w:noProof/>
            <w:webHidden/>
          </w:rPr>
          <w:fldChar w:fldCharType="end"/>
        </w:r>
      </w:hyperlink>
    </w:p>
    <w:p w14:paraId="01CFA7D9" w14:textId="77777777" w:rsidR="00EA2343" w:rsidRDefault="0091501B">
      <w:pPr>
        <w:pStyle w:val="TOC2"/>
        <w:rPr>
          <w:rFonts w:asciiTheme="minorHAnsi" w:eastAsiaTheme="minorEastAsia" w:hAnsiTheme="minorHAnsi" w:cstheme="minorBidi"/>
          <w:noProof/>
        </w:rPr>
      </w:pPr>
      <w:hyperlink w:anchor="_Toc528247869" w:history="1">
        <w:r w:rsidR="00EA2343" w:rsidRPr="00E31B6D">
          <w:rPr>
            <w:rStyle w:val="Hyperlink"/>
            <w:rFonts w:ascii="Times New Roman" w:hAnsi="Times New Roman"/>
            <w:noProof/>
            <w:lang w:val="es-MX"/>
          </w:rPr>
          <w:t>F.</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Supervisión del BID</w:t>
        </w:r>
        <w:r w:rsidR="00EA2343">
          <w:rPr>
            <w:noProof/>
            <w:webHidden/>
          </w:rPr>
          <w:tab/>
        </w:r>
        <w:r w:rsidR="00EA2343">
          <w:rPr>
            <w:noProof/>
            <w:webHidden/>
          </w:rPr>
          <w:fldChar w:fldCharType="begin"/>
        </w:r>
        <w:r w:rsidR="00EA2343">
          <w:rPr>
            <w:noProof/>
            <w:webHidden/>
          </w:rPr>
          <w:instrText xml:space="preserve"> PAGEREF _Toc528247869 \h </w:instrText>
        </w:r>
        <w:r w:rsidR="00EA2343">
          <w:rPr>
            <w:noProof/>
            <w:webHidden/>
          </w:rPr>
        </w:r>
        <w:r w:rsidR="00EA2343">
          <w:rPr>
            <w:noProof/>
            <w:webHidden/>
          </w:rPr>
          <w:fldChar w:fldCharType="separate"/>
        </w:r>
        <w:r w:rsidR="00EA2343">
          <w:rPr>
            <w:noProof/>
            <w:webHidden/>
          </w:rPr>
          <w:t>20</w:t>
        </w:r>
        <w:r w:rsidR="00EA2343">
          <w:rPr>
            <w:noProof/>
            <w:webHidden/>
          </w:rPr>
          <w:fldChar w:fldCharType="end"/>
        </w:r>
      </w:hyperlink>
    </w:p>
    <w:p w14:paraId="1666E748" w14:textId="77777777" w:rsidR="00EA2343" w:rsidRDefault="0091501B">
      <w:pPr>
        <w:pStyle w:val="TOC2"/>
        <w:rPr>
          <w:rFonts w:asciiTheme="minorHAnsi" w:eastAsiaTheme="minorEastAsia" w:hAnsiTheme="minorHAnsi" w:cstheme="minorBidi"/>
          <w:noProof/>
        </w:rPr>
      </w:pPr>
      <w:hyperlink w:anchor="_Toc528247870" w:history="1">
        <w:r w:rsidR="00EA2343" w:rsidRPr="00E31B6D">
          <w:rPr>
            <w:rStyle w:val="Hyperlink"/>
            <w:rFonts w:ascii="Times New Roman" w:hAnsi="Times New Roman"/>
            <w:noProof/>
            <w:lang w:val="es-MX"/>
          </w:rPr>
          <w:t>G.</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Archivo de Documentos</w:t>
        </w:r>
        <w:r w:rsidR="00EA2343">
          <w:rPr>
            <w:noProof/>
            <w:webHidden/>
          </w:rPr>
          <w:tab/>
        </w:r>
        <w:r w:rsidR="00EA2343">
          <w:rPr>
            <w:noProof/>
            <w:webHidden/>
          </w:rPr>
          <w:fldChar w:fldCharType="begin"/>
        </w:r>
        <w:r w:rsidR="00EA2343">
          <w:rPr>
            <w:noProof/>
            <w:webHidden/>
          </w:rPr>
          <w:instrText xml:space="preserve"> PAGEREF _Toc528247870 \h </w:instrText>
        </w:r>
        <w:r w:rsidR="00EA2343">
          <w:rPr>
            <w:noProof/>
            <w:webHidden/>
          </w:rPr>
        </w:r>
        <w:r w:rsidR="00EA2343">
          <w:rPr>
            <w:noProof/>
            <w:webHidden/>
          </w:rPr>
          <w:fldChar w:fldCharType="separate"/>
        </w:r>
        <w:r w:rsidR="00EA2343">
          <w:rPr>
            <w:noProof/>
            <w:webHidden/>
          </w:rPr>
          <w:t>20</w:t>
        </w:r>
        <w:r w:rsidR="00EA2343">
          <w:rPr>
            <w:noProof/>
            <w:webHidden/>
          </w:rPr>
          <w:fldChar w:fldCharType="end"/>
        </w:r>
      </w:hyperlink>
    </w:p>
    <w:p w14:paraId="04C37886" w14:textId="77777777" w:rsidR="00EA2343" w:rsidRDefault="0091501B">
      <w:pPr>
        <w:pStyle w:val="TOC1"/>
        <w:rPr>
          <w:rFonts w:asciiTheme="minorHAnsi" w:eastAsiaTheme="minorEastAsia" w:hAnsiTheme="minorHAnsi" w:cstheme="minorBidi"/>
          <w:b w:val="0"/>
          <w:smallCaps w:val="0"/>
          <w:lang w:val="en-US"/>
        </w:rPr>
      </w:pPr>
      <w:hyperlink w:anchor="_Toc528247871" w:history="1">
        <w:r w:rsidR="00EA2343" w:rsidRPr="00E31B6D">
          <w:rPr>
            <w:rStyle w:val="Hyperlink"/>
            <w:rFonts w:ascii="Times New Roman Bold" w:hAnsi="Times New Roman Bold"/>
          </w:rPr>
          <w:t>V.</w:t>
        </w:r>
        <w:r w:rsidR="00EA2343">
          <w:rPr>
            <w:rFonts w:asciiTheme="minorHAnsi" w:eastAsiaTheme="minorEastAsia" w:hAnsiTheme="minorHAnsi" w:cstheme="minorBidi"/>
            <w:b w:val="0"/>
            <w:smallCaps w:val="0"/>
            <w:lang w:val="en-US"/>
          </w:rPr>
          <w:tab/>
        </w:r>
        <w:r w:rsidR="00EA2343" w:rsidRPr="00E31B6D">
          <w:rPr>
            <w:rStyle w:val="Hyperlink"/>
            <w:rFonts w:ascii="Times New Roman Bold" w:hAnsi="Times New Roman Bold"/>
            <w:bCs/>
          </w:rPr>
          <w:t>Planificación y Administración Financiera del Programa</w:t>
        </w:r>
        <w:r w:rsidR="00EA2343">
          <w:rPr>
            <w:webHidden/>
          </w:rPr>
          <w:tab/>
        </w:r>
        <w:r w:rsidR="00EA2343">
          <w:rPr>
            <w:webHidden/>
          </w:rPr>
          <w:fldChar w:fldCharType="begin"/>
        </w:r>
        <w:r w:rsidR="00EA2343">
          <w:rPr>
            <w:webHidden/>
          </w:rPr>
          <w:instrText xml:space="preserve"> PAGEREF _Toc528247871 \h </w:instrText>
        </w:r>
        <w:r w:rsidR="00EA2343">
          <w:rPr>
            <w:webHidden/>
          </w:rPr>
        </w:r>
        <w:r w:rsidR="00EA2343">
          <w:rPr>
            <w:webHidden/>
          </w:rPr>
          <w:fldChar w:fldCharType="separate"/>
        </w:r>
        <w:r w:rsidR="00EA2343">
          <w:rPr>
            <w:webHidden/>
          </w:rPr>
          <w:t>21</w:t>
        </w:r>
        <w:r w:rsidR="00EA2343">
          <w:rPr>
            <w:webHidden/>
          </w:rPr>
          <w:fldChar w:fldCharType="end"/>
        </w:r>
      </w:hyperlink>
    </w:p>
    <w:p w14:paraId="59F35C1C" w14:textId="77777777" w:rsidR="00EA2343" w:rsidRDefault="0091501B">
      <w:pPr>
        <w:pStyle w:val="TOC2"/>
        <w:rPr>
          <w:rFonts w:asciiTheme="minorHAnsi" w:eastAsiaTheme="minorEastAsia" w:hAnsiTheme="minorHAnsi" w:cstheme="minorBidi"/>
          <w:noProof/>
        </w:rPr>
      </w:pPr>
      <w:hyperlink w:anchor="_Toc528247872" w:history="1">
        <w:r w:rsidR="00EA2343" w:rsidRPr="00E31B6D">
          <w:rPr>
            <w:rStyle w:val="Hyperlink"/>
            <w:rFonts w:ascii="Times New Roman" w:hAnsi="Times New Roman"/>
            <w:bCs/>
            <w:noProof/>
            <w:lang w:val="es-MX"/>
          </w:rPr>
          <w:t>A.</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Planificación y administración financiera</w:t>
        </w:r>
        <w:r w:rsidR="00EA2343">
          <w:rPr>
            <w:noProof/>
            <w:webHidden/>
          </w:rPr>
          <w:tab/>
        </w:r>
        <w:r w:rsidR="00EA2343">
          <w:rPr>
            <w:noProof/>
            <w:webHidden/>
          </w:rPr>
          <w:fldChar w:fldCharType="begin"/>
        </w:r>
        <w:r w:rsidR="00EA2343">
          <w:rPr>
            <w:noProof/>
            <w:webHidden/>
          </w:rPr>
          <w:instrText xml:space="preserve"> PAGEREF _Toc528247872 \h </w:instrText>
        </w:r>
        <w:r w:rsidR="00EA2343">
          <w:rPr>
            <w:noProof/>
            <w:webHidden/>
          </w:rPr>
        </w:r>
        <w:r w:rsidR="00EA2343">
          <w:rPr>
            <w:noProof/>
            <w:webHidden/>
          </w:rPr>
          <w:fldChar w:fldCharType="separate"/>
        </w:r>
        <w:r w:rsidR="00EA2343">
          <w:rPr>
            <w:noProof/>
            <w:webHidden/>
          </w:rPr>
          <w:t>21</w:t>
        </w:r>
        <w:r w:rsidR="00EA2343">
          <w:rPr>
            <w:noProof/>
            <w:webHidden/>
          </w:rPr>
          <w:fldChar w:fldCharType="end"/>
        </w:r>
      </w:hyperlink>
    </w:p>
    <w:p w14:paraId="6821772F" w14:textId="77777777" w:rsidR="00EA2343" w:rsidRDefault="0091501B">
      <w:pPr>
        <w:pStyle w:val="TOC2"/>
        <w:rPr>
          <w:rFonts w:asciiTheme="minorHAnsi" w:eastAsiaTheme="minorEastAsia" w:hAnsiTheme="minorHAnsi" w:cstheme="minorBidi"/>
          <w:noProof/>
        </w:rPr>
      </w:pPr>
      <w:hyperlink w:anchor="_Toc528247874" w:history="1">
        <w:r w:rsidR="00EA2343" w:rsidRPr="00E31B6D">
          <w:rPr>
            <w:rStyle w:val="Hyperlink"/>
            <w:rFonts w:ascii="Times New Roman" w:hAnsi="Times New Roman"/>
            <w:bCs/>
            <w:noProof/>
            <w:lang w:val="es-MX"/>
          </w:rPr>
          <w:t>B.</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Presupuesto.</w:t>
        </w:r>
        <w:r w:rsidR="00EA2343">
          <w:rPr>
            <w:noProof/>
            <w:webHidden/>
          </w:rPr>
          <w:tab/>
        </w:r>
        <w:r w:rsidR="00EA2343">
          <w:rPr>
            <w:noProof/>
            <w:webHidden/>
          </w:rPr>
          <w:fldChar w:fldCharType="begin"/>
        </w:r>
        <w:r w:rsidR="00EA2343">
          <w:rPr>
            <w:noProof/>
            <w:webHidden/>
          </w:rPr>
          <w:instrText xml:space="preserve"> PAGEREF _Toc528247874 \h </w:instrText>
        </w:r>
        <w:r w:rsidR="00EA2343">
          <w:rPr>
            <w:noProof/>
            <w:webHidden/>
          </w:rPr>
        </w:r>
        <w:r w:rsidR="00EA2343">
          <w:rPr>
            <w:noProof/>
            <w:webHidden/>
          </w:rPr>
          <w:fldChar w:fldCharType="separate"/>
        </w:r>
        <w:r w:rsidR="00EA2343">
          <w:rPr>
            <w:noProof/>
            <w:webHidden/>
          </w:rPr>
          <w:t>21</w:t>
        </w:r>
        <w:r w:rsidR="00EA2343">
          <w:rPr>
            <w:noProof/>
            <w:webHidden/>
          </w:rPr>
          <w:fldChar w:fldCharType="end"/>
        </w:r>
      </w:hyperlink>
    </w:p>
    <w:p w14:paraId="66E63E2F" w14:textId="77777777" w:rsidR="00EA2343" w:rsidRDefault="0091501B">
      <w:pPr>
        <w:pStyle w:val="TOC2"/>
        <w:rPr>
          <w:rFonts w:asciiTheme="minorHAnsi" w:eastAsiaTheme="minorEastAsia" w:hAnsiTheme="minorHAnsi" w:cstheme="minorBidi"/>
          <w:noProof/>
        </w:rPr>
      </w:pPr>
      <w:hyperlink w:anchor="_Toc528247875" w:history="1">
        <w:r w:rsidR="00EA2343" w:rsidRPr="00E31B6D">
          <w:rPr>
            <w:rStyle w:val="Hyperlink"/>
            <w:rFonts w:ascii="Times New Roman" w:hAnsi="Times New Roman"/>
            <w:bCs/>
            <w:noProof/>
            <w:lang w:val="es-MX"/>
          </w:rPr>
          <w:t>C.</w:t>
        </w:r>
        <w:r w:rsidR="00EA2343">
          <w:rPr>
            <w:rFonts w:asciiTheme="minorHAnsi" w:eastAsiaTheme="minorEastAsia" w:hAnsiTheme="minorHAnsi" w:cstheme="minorBidi"/>
            <w:noProof/>
          </w:rPr>
          <w:tab/>
        </w:r>
        <w:r w:rsidR="00EA2343" w:rsidRPr="00E31B6D">
          <w:rPr>
            <w:rStyle w:val="Hyperlink"/>
            <w:rFonts w:ascii="Times New Roman" w:hAnsi="Times New Roman"/>
            <w:bCs/>
            <w:noProof/>
            <w:lang w:val="es-MX"/>
          </w:rPr>
          <w:t>Desembolsos</w:t>
        </w:r>
        <w:r w:rsidR="00EA2343">
          <w:rPr>
            <w:noProof/>
            <w:webHidden/>
          </w:rPr>
          <w:tab/>
        </w:r>
        <w:r w:rsidR="00EA2343">
          <w:rPr>
            <w:noProof/>
            <w:webHidden/>
          </w:rPr>
          <w:fldChar w:fldCharType="begin"/>
        </w:r>
        <w:r w:rsidR="00EA2343">
          <w:rPr>
            <w:noProof/>
            <w:webHidden/>
          </w:rPr>
          <w:instrText xml:space="preserve"> PAGEREF _Toc528247875 \h </w:instrText>
        </w:r>
        <w:r w:rsidR="00EA2343">
          <w:rPr>
            <w:noProof/>
            <w:webHidden/>
          </w:rPr>
        </w:r>
        <w:r w:rsidR="00EA2343">
          <w:rPr>
            <w:noProof/>
            <w:webHidden/>
          </w:rPr>
          <w:fldChar w:fldCharType="separate"/>
        </w:r>
        <w:r w:rsidR="00EA2343">
          <w:rPr>
            <w:noProof/>
            <w:webHidden/>
          </w:rPr>
          <w:t>22</w:t>
        </w:r>
        <w:r w:rsidR="00EA2343">
          <w:rPr>
            <w:noProof/>
            <w:webHidden/>
          </w:rPr>
          <w:fldChar w:fldCharType="end"/>
        </w:r>
      </w:hyperlink>
    </w:p>
    <w:p w14:paraId="29EC716F" w14:textId="77777777" w:rsidR="00EA2343" w:rsidRDefault="0091501B">
      <w:pPr>
        <w:pStyle w:val="TOC2"/>
        <w:rPr>
          <w:rFonts w:asciiTheme="minorHAnsi" w:eastAsiaTheme="minorEastAsia" w:hAnsiTheme="minorHAnsi" w:cstheme="minorBidi"/>
          <w:noProof/>
        </w:rPr>
      </w:pPr>
      <w:hyperlink w:anchor="_Toc528247876" w:history="1">
        <w:r w:rsidR="00EA2343" w:rsidRPr="00E31B6D">
          <w:rPr>
            <w:rStyle w:val="Hyperlink"/>
            <w:rFonts w:ascii="Times New Roman" w:hAnsi="Times New Roman"/>
            <w:bCs/>
            <w:noProof/>
            <w:lang w:val="es-MX"/>
          </w:rPr>
          <w:t>D.</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Calendario de desembolsos</w:t>
        </w:r>
        <w:r w:rsidR="00EA2343">
          <w:rPr>
            <w:noProof/>
            <w:webHidden/>
          </w:rPr>
          <w:tab/>
        </w:r>
        <w:r w:rsidR="00EA2343">
          <w:rPr>
            <w:noProof/>
            <w:webHidden/>
          </w:rPr>
          <w:fldChar w:fldCharType="begin"/>
        </w:r>
        <w:r w:rsidR="00EA2343">
          <w:rPr>
            <w:noProof/>
            <w:webHidden/>
          </w:rPr>
          <w:instrText xml:space="preserve"> PAGEREF _Toc528247876 \h </w:instrText>
        </w:r>
        <w:r w:rsidR="00EA2343">
          <w:rPr>
            <w:noProof/>
            <w:webHidden/>
          </w:rPr>
        </w:r>
        <w:r w:rsidR="00EA2343">
          <w:rPr>
            <w:noProof/>
            <w:webHidden/>
          </w:rPr>
          <w:fldChar w:fldCharType="separate"/>
        </w:r>
        <w:r w:rsidR="00EA2343">
          <w:rPr>
            <w:noProof/>
            <w:webHidden/>
          </w:rPr>
          <w:t>24</w:t>
        </w:r>
        <w:r w:rsidR="00EA2343">
          <w:rPr>
            <w:noProof/>
            <w:webHidden/>
          </w:rPr>
          <w:fldChar w:fldCharType="end"/>
        </w:r>
      </w:hyperlink>
    </w:p>
    <w:p w14:paraId="6EC8796D" w14:textId="77777777" w:rsidR="00EA2343" w:rsidRDefault="0091501B">
      <w:pPr>
        <w:pStyle w:val="TOC2"/>
        <w:rPr>
          <w:rFonts w:asciiTheme="minorHAnsi" w:eastAsiaTheme="minorEastAsia" w:hAnsiTheme="minorHAnsi" w:cstheme="minorBidi"/>
          <w:noProof/>
        </w:rPr>
      </w:pPr>
      <w:hyperlink w:anchor="_Toc528247877" w:history="1">
        <w:r w:rsidR="00EA2343" w:rsidRPr="00E31B6D">
          <w:rPr>
            <w:rStyle w:val="Hyperlink"/>
            <w:rFonts w:ascii="Times New Roman" w:hAnsi="Times New Roman"/>
            <w:noProof/>
            <w:lang w:val="es-MX"/>
          </w:rPr>
          <w:t>E.</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Programación y Monitoreo</w:t>
        </w:r>
        <w:r w:rsidR="00EA2343">
          <w:rPr>
            <w:noProof/>
            <w:webHidden/>
          </w:rPr>
          <w:tab/>
        </w:r>
        <w:r w:rsidR="00EA2343">
          <w:rPr>
            <w:noProof/>
            <w:webHidden/>
          </w:rPr>
          <w:fldChar w:fldCharType="begin"/>
        </w:r>
        <w:r w:rsidR="00EA2343">
          <w:rPr>
            <w:noProof/>
            <w:webHidden/>
          </w:rPr>
          <w:instrText xml:space="preserve"> PAGEREF _Toc528247877 \h </w:instrText>
        </w:r>
        <w:r w:rsidR="00EA2343">
          <w:rPr>
            <w:noProof/>
            <w:webHidden/>
          </w:rPr>
        </w:r>
        <w:r w:rsidR="00EA2343">
          <w:rPr>
            <w:noProof/>
            <w:webHidden/>
          </w:rPr>
          <w:fldChar w:fldCharType="separate"/>
        </w:r>
        <w:r w:rsidR="00EA2343">
          <w:rPr>
            <w:noProof/>
            <w:webHidden/>
          </w:rPr>
          <w:t>24</w:t>
        </w:r>
        <w:r w:rsidR="00EA2343">
          <w:rPr>
            <w:noProof/>
            <w:webHidden/>
          </w:rPr>
          <w:fldChar w:fldCharType="end"/>
        </w:r>
      </w:hyperlink>
    </w:p>
    <w:p w14:paraId="1BE73D17" w14:textId="77777777" w:rsidR="00EA2343" w:rsidRDefault="0091501B">
      <w:pPr>
        <w:pStyle w:val="TOC2"/>
        <w:rPr>
          <w:rFonts w:asciiTheme="minorHAnsi" w:eastAsiaTheme="minorEastAsia" w:hAnsiTheme="minorHAnsi" w:cstheme="minorBidi"/>
          <w:noProof/>
        </w:rPr>
      </w:pPr>
      <w:hyperlink w:anchor="_Toc528247882" w:history="1">
        <w:r w:rsidR="00EA2343" w:rsidRPr="00E31B6D">
          <w:rPr>
            <w:rStyle w:val="Hyperlink"/>
            <w:rFonts w:ascii="Times New Roman" w:hAnsi="Times New Roman"/>
            <w:noProof/>
            <w:lang w:val="es-MX"/>
          </w:rPr>
          <w:t>F.</w:t>
        </w:r>
        <w:r w:rsidR="00EA2343">
          <w:rPr>
            <w:rFonts w:asciiTheme="minorHAnsi" w:eastAsiaTheme="minorEastAsia" w:hAnsiTheme="minorHAnsi" w:cstheme="minorBidi"/>
            <w:noProof/>
          </w:rPr>
          <w:tab/>
        </w:r>
        <w:r w:rsidR="00EA2343" w:rsidRPr="00E31B6D">
          <w:rPr>
            <w:rStyle w:val="Hyperlink"/>
            <w:rFonts w:ascii="Times New Roman" w:hAnsi="Times New Roman"/>
            <w:noProof/>
            <w:lang w:val="es-MX"/>
          </w:rPr>
          <w:t>Auditoría Externa</w:t>
        </w:r>
        <w:r w:rsidR="00EA2343">
          <w:rPr>
            <w:noProof/>
            <w:webHidden/>
          </w:rPr>
          <w:tab/>
        </w:r>
        <w:r w:rsidR="00EA2343">
          <w:rPr>
            <w:noProof/>
            <w:webHidden/>
          </w:rPr>
          <w:fldChar w:fldCharType="begin"/>
        </w:r>
        <w:r w:rsidR="00EA2343">
          <w:rPr>
            <w:noProof/>
            <w:webHidden/>
          </w:rPr>
          <w:instrText xml:space="preserve"> PAGEREF _Toc528247882 \h </w:instrText>
        </w:r>
        <w:r w:rsidR="00EA2343">
          <w:rPr>
            <w:noProof/>
            <w:webHidden/>
          </w:rPr>
        </w:r>
        <w:r w:rsidR="00EA2343">
          <w:rPr>
            <w:noProof/>
            <w:webHidden/>
          </w:rPr>
          <w:fldChar w:fldCharType="separate"/>
        </w:r>
        <w:r w:rsidR="00EA2343">
          <w:rPr>
            <w:noProof/>
            <w:webHidden/>
          </w:rPr>
          <w:t>27</w:t>
        </w:r>
        <w:r w:rsidR="00EA2343">
          <w:rPr>
            <w:noProof/>
            <w:webHidden/>
          </w:rPr>
          <w:fldChar w:fldCharType="end"/>
        </w:r>
      </w:hyperlink>
    </w:p>
    <w:p w14:paraId="111F63D0" w14:textId="77777777" w:rsidR="00CB28F4" w:rsidRDefault="007E3067" w:rsidP="00A233D5">
      <w:pPr>
        <w:widowControl w:val="0"/>
        <w:spacing w:after="0" w:line="240" w:lineRule="auto"/>
        <w:rPr>
          <w:rFonts w:ascii="Times New Roman" w:hAnsi="Times New Roman"/>
          <w:sz w:val="24"/>
          <w:lang w:val="es-MX"/>
        </w:rPr>
      </w:pPr>
      <w:r w:rsidRPr="009C42D4">
        <w:rPr>
          <w:rFonts w:ascii="Times New Roman" w:hAnsi="Times New Roman"/>
          <w:sz w:val="24"/>
          <w:lang w:val="es-MX"/>
        </w:rPr>
        <w:fldChar w:fldCharType="end"/>
      </w:r>
    </w:p>
    <w:p w14:paraId="7C44EED6" w14:textId="77777777" w:rsidR="00991331" w:rsidRDefault="00991331" w:rsidP="00A233D5">
      <w:pPr>
        <w:widowControl w:val="0"/>
        <w:spacing w:after="0" w:line="240" w:lineRule="auto"/>
        <w:rPr>
          <w:rFonts w:ascii="Times New Roman" w:hAnsi="Times New Roman"/>
          <w:sz w:val="24"/>
          <w:lang w:val="es-MX"/>
        </w:rPr>
      </w:pPr>
    </w:p>
    <w:p w14:paraId="7B8B847F" w14:textId="77777777" w:rsidR="00731B2A" w:rsidRDefault="00731B2A" w:rsidP="00A233D5">
      <w:pPr>
        <w:widowControl w:val="0"/>
        <w:spacing w:after="0" w:line="240" w:lineRule="auto"/>
        <w:rPr>
          <w:rFonts w:ascii="Times New Roman" w:hAnsi="Times New Roman"/>
          <w:sz w:val="24"/>
          <w:lang w:val="es-MX"/>
        </w:rPr>
      </w:pPr>
    </w:p>
    <w:p w14:paraId="3266E69C" w14:textId="77777777" w:rsidR="00731B2A" w:rsidRDefault="00731B2A" w:rsidP="00A233D5">
      <w:pPr>
        <w:widowControl w:val="0"/>
        <w:spacing w:after="0" w:line="240" w:lineRule="auto"/>
        <w:rPr>
          <w:rFonts w:ascii="Times New Roman" w:hAnsi="Times New Roman"/>
          <w:sz w:val="24"/>
          <w:lang w:val="es-MX"/>
        </w:rPr>
      </w:pPr>
    </w:p>
    <w:p w14:paraId="30A9CCDC" w14:textId="77777777" w:rsidR="00731B2A" w:rsidRDefault="00731B2A" w:rsidP="00A233D5">
      <w:pPr>
        <w:widowControl w:val="0"/>
        <w:spacing w:after="0" w:line="240" w:lineRule="auto"/>
        <w:rPr>
          <w:rFonts w:ascii="Times New Roman" w:hAnsi="Times New Roman"/>
          <w:sz w:val="24"/>
          <w:lang w:val="es-MX"/>
        </w:rPr>
      </w:pPr>
    </w:p>
    <w:p w14:paraId="7D24D3C2" w14:textId="77777777" w:rsidR="00EA2343" w:rsidRPr="007A2D96" w:rsidRDefault="00EA2343">
      <w:pPr>
        <w:spacing w:after="160" w:line="259" w:lineRule="auto"/>
        <w:rPr>
          <w:rFonts w:ascii="Arial" w:hAnsi="Arial" w:cs="Arial"/>
          <w:lang w:val="es-MX"/>
        </w:rPr>
      </w:pPr>
      <w:r w:rsidRPr="007A2D96">
        <w:rPr>
          <w:rFonts w:ascii="Arial" w:hAnsi="Arial" w:cs="Arial"/>
          <w:lang w:val="es-MX"/>
        </w:rPr>
        <w:br w:type="page"/>
      </w:r>
    </w:p>
    <w:p w14:paraId="08DCB064" w14:textId="77777777" w:rsidR="00991331" w:rsidRPr="007A2D96" w:rsidRDefault="00991331" w:rsidP="00A233D5">
      <w:pPr>
        <w:widowControl w:val="0"/>
        <w:spacing w:after="0" w:line="240" w:lineRule="auto"/>
        <w:rPr>
          <w:rFonts w:ascii="Arial" w:hAnsi="Arial" w:cs="Arial"/>
          <w:lang w:val="es-MX"/>
        </w:rPr>
      </w:pPr>
    </w:p>
    <w:p w14:paraId="1567A9FF" w14:textId="77777777" w:rsidR="002848D3" w:rsidRPr="007A2D96" w:rsidRDefault="002848D3" w:rsidP="002848D3">
      <w:pPr>
        <w:widowControl w:val="0"/>
        <w:spacing w:after="0" w:line="240" w:lineRule="auto"/>
        <w:rPr>
          <w:rFonts w:ascii="Arial" w:hAnsi="Arial" w:cs="Arial"/>
          <w:b/>
          <w:lang w:val="es-MX"/>
        </w:rPr>
      </w:pPr>
      <w:r w:rsidRPr="007A2D96">
        <w:rPr>
          <w:rFonts w:ascii="Arial" w:hAnsi="Arial" w:cs="Arial"/>
          <w:b/>
          <w:lang w:val="es-MX"/>
        </w:rPr>
        <w:t>Anexos</w:t>
      </w:r>
    </w:p>
    <w:tbl>
      <w:tblPr>
        <w:tblW w:w="0" w:type="auto"/>
        <w:tblInd w:w="108" w:type="dxa"/>
        <w:tblLook w:val="04A0" w:firstRow="1" w:lastRow="0" w:firstColumn="1" w:lastColumn="0" w:noHBand="0" w:noVBand="1"/>
      </w:tblPr>
      <w:tblGrid>
        <w:gridCol w:w="1170"/>
        <w:gridCol w:w="7132"/>
      </w:tblGrid>
      <w:tr w:rsidR="002848D3" w:rsidRPr="007A2D96" w14:paraId="5560E633" w14:textId="77777777" w:rsidTr="008E75E4">
        <w:tc>
          <w:tcPr>
            <w:tcW w:w="1170" w:type="dxa"/>
          </w:tcPr>
          <w:p w14:paraId="44F161EB"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Anexo 1</w:t>
            </w:r>
          </w:p>
        </w:tc>
        <w:tc>
          <w:tcPr>
            <w:tcW w:w="7132" w:type="dxa"/>
            <w:vAlign w:val="center"/>
          </w:tcPr>
          <w:p w14:paraId="7B465CBE"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Plan Operativo Anual</w:t>
            </w:r>
          </w:p>
        </w:tc>
      </w:tr>
      <w:tr w:rsidR="002848D3" w:rsidRPr="007A2D96" w14:paraId="05D51860" w14:textId="77777777" w:rsidTr="008E75E4">
        <w:tc>
          <w:tcPr>
            <w:tcW w:w="1170" w:type="dxa"/>
          </w:tcPr>
          <w:p w14:paraId="016C1211"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Anexo 2</w:t>
            </w:r>
          </w:p>
        </w:tc>
        <w:tc>
          <w:tcPr>
            <w:tcW w:w="7132" w:type="dxa"/>
            <w:vAlign w:val="center"/>
          </w:tcPr>
          <w:p w14:paraId="29FDB9FE"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bCs/>
                <w:lang w:val="es-MX"/>
              </w:rPr>
              <w:t>Matriz de Resultados</w:t>
            </w:r>
          </w:p>
        </w:tc>
      </w:tr>
      <w:tr w:rsidR="002848D3" w:rsidRPr="004E09E2" w14:paraId="6AF0CB2B" w14:textId="77777777" w:rsidTr="008E75E4">
        <w:tc>
          <w:tcPr>
            <w:tcW w:w="1170" w:type="dxa"/>
          </w:tcPr>
          <w:p w14:paraId="5B14C459"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Anexo 5</w:t>
            </w:r>
          </w:p>
        </w:tc>
        <w:tc>
          <w:tcPr>
            <w:tcW w:w="7132" w:type="dxa"/>
            <w:vAlign w:val="center"/>
          </w:tcPr>
          <w:p w14:paraId="46BD65A2" w14:textId="77777777" w:rsidR="002848D3" w:rsidRPr="007A2D96" w:rsidRDefault="002848D3" w:rsidP="008E75E4">
            <w:pPr>
              <w:widowControl w:val="0"/>
              <w:spacing w:before="120" w:after="120" w:line="240" w:lineRule="auto"/>
              <w:rPr>
                <w:rFonts w:ascii="Arial" w:hAnsi="Arial" w:cs="Arial"/>
                <w:bCs/>
                <w:lang w:val="es-MX"/>
              </w:rPr>
            </w:pPr>
            <w:r w:rsidRPr="007A2D96">
              <w:rPr>
                <w:rFonts w:ascii="Arial" w:hAnsi="Arial" w:cs="Arial"/>
                <w:lang w:val="es-MX"/>
              </w:rPr>
              <w:t>Plan de Monitoreo y Evaluación</w:t>
            </w:r>
          </w:p>
        </w:tc>
      </w:tr>
      <w:tr w:rsidR="002848D3" w:rsidRPr="004E09E2" w14:paraId="12AA3A4A" w14:textId="77777777" w:rsidTr="008E75E4">
        <w:tc>
          <w:tcPr>
            <w:tcW w:w="1170" w:type="dxa"/>
          </w:tcPr>
          <w:p w14:paraId="32AF303A"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Anexo 6</w:t>
            </w:r>
          </w:p>
        </w:tc>
        <w:tc>
          <w:tcPr>
            <w:tcW w:w="7132" w:type="dxa"/>
            <w:vAlign w:val="center"/>
          </w:tcPr>
          <w:p w14:paraId="05D9E170" w14:textId="77777777" w:rsidR="002848D3" w:rsidRPr="007A2D96" w:rsidRDefault="002848D3" w:rsidP="008E75E4">
            <w:pPr>
              <w:widowControl w:val="0"/>
              <w:spacing w:before="120" w:after="120" w:line="240" w:lineRule="auto"/>
              <w:rPr>
                <w:rFonts w:ascii="Arial" w:hAnsi="Arial" w:cs="Arial"/>
                <w:bCs/>
                <w:lang w:val="es-MX"/>
              </w:rPr>
            </w:pPr>
            <w:r w:rsidRPr="007A2D96">
              <w:rPr>
                <w:rFonts w:ascii="Arial" w:hAnsi="Arial" w:cs="Arial"/>
                <w:lang w:val="es-MX"/>
              </w:rPr>
              <w:t xml:space="preserve">Plan de Adquisiciones y Contrataciones del </w:t>
            </w:r>
            <w:r w:rsidR="00116B6C" w:rsidRPr="007A2D96">
              <w:rPr>
                <w:rFonts w:ascii="Arial" w:hAnsi="Arial" w:cs="Arial"/>
                <w:lang w:val="es-MX"/>
              </w:rPr>
              <w:t>Programa</w:t>
            </w:r>
          </w:p>
        </w:tc>
      </w:tr>
    </w:tbl>
    <w:p w14:paraId="278AEFFE" w14:textId="77777777" w:rsidR="002848D3" w:rsidRPr="007A2D96" w:rsidRDefault="002848D3" w:rsidP="002848D3">
      <w:pPr>
        <w:widowControl w:val="0"/>
        <w:tabs>
          <w:tab w:val="left" w:pos="1440"/>
          <w:tab w:val="left" w:pos="3060"/>
        </w:tabs>
        <w:spacing w:after="0" w:line="240" w:lineRule="auto"/>
        <w:rPr>
          <w:rFonts w:ascii="Arial" w:hAnsi="Arial" w:cs="Arial"/>
          <w:b/>
          <w:lang w:val="es-MX"/>
        </w:rPr>
      </w:pPr>
    </w:p>
    <w:p w14:paraId="1825A537" w14:textId="77777777" w:rsidR="002848D3" w:rsidRPr="007A2D96" w:rsidRDefault="002848D3" w:rsidP="002848D3">
      <w:pPr>
        <w:widowControl w:val="0"/>
        <w:tabs>
          <w:tab w:val="left" w:pos="1440"/>
          <w:tab w:val="left" w:pos="3060"/>
        </w:tabs>
        <w:spacing w:after="0" w:line="240" w:lineRule="auto"/>
        <w:rPr>
          <w:rFonts w:ascii="Arial" w:hAnsi="Arial" w:cs="Arial"/>
          <w:b/>
          <w:lang w:val="es-MX"/>
        </w:rPr>
      </w:pPr>
      <w:r w:rsidRPr="007A2D96">
        <w:rPr>
          <w:rFonts w:ascii="Arial" w:hAnsi="Arial" w:cs="Arial"/>
          <w:b/>
          <w:lang w:val="es-MX"/>
        </w:rPr>
        <w:t>Tablas</w:t>
      </w:r>
    </w:p>
    <w:tbl>
      <w:tblPr>
        <w:tblW w:w="0" w:type="auto"/>
        <w:tblInd w:w="108" w:type="dxa"/>
        <w:tblLook w:val="04A0" w:firstRow="1" w:lastRow="0" w:firstColumn="1" w:lastColumn="0" w:noHBand="0" w:noVBand="1"/>
      </w:tblPr>
      <w:tblGrid>
        <w:gridCol w:w="1170"/>
        <w:gridCol w:w="7233"/>
      </w:tblGrid>
      <w:tr w:rsidR="002848D3" w:rsidRPr="004E09E2" w14:paraId="6977A4A2" w14:textId="77777777" w:rsidTr="008E75E4">
        <w:trPr>
          <w:trHeight w:val="211"/>
        </w:trPr>
        <w:tc>
          <w:tcPr>
            <w:tcW w:w="1170" w:type="dxa"/>
            <w:vAlign w:val="center"/>
          </w:tcPr>
          <w:p w14:paraId="773FDC75"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Tabla 1</w:t>
            </w:r>
          </w:p>
        </w:tc>
        <w:tc>
          <w:tcPr>
            <w:tcW w:w="7233" w:type="dxa"/>
            <w:vAlign w:val="center"/>
          </w:tcPr>
          <w:p w14:paraId="67F97E85" w14:textId="49DF7E05" w:rsidR="002848D3" w:rsidRPr="007A2D96" w:rsidRDefault="002848D3" w:rsidP="008E75E4">
            <w:pPr>
              <w:widowControl w:val="0"/>
              <w:spacing w:before="120" w:after="120" w:line="240" w:lineRule="auto"/>
              <w:jc w:val="both"/>
              <w:rPr>
                <w:rFonts w:ascii="Arial" w:hAnsi="Arial" w:cs="Arial"/>
                <w:lang w:val="es-MX"/>
              </w:rPr>
            </w:pPr>
            <w:r w:rsidRPr="007A2D96">
              <w:rPr>
                <w:rFonts w:ascii="Arial" w:hAnsi="Arial" w:cs="Arial"/>
                <w:lang w:val="es-MX"/>
              </w:rPr>
              <w:t xml:space="preserve">Modalidades de Contratación y Selección </w:t>
            </w:r>
          </w:p>
        </w:tc>
      </w:tr>
      <w:tr w:rsidR="002848D3" w:rsidRPr="007A2D96" w14:paraId="34F83F36" w14:textId="77777777" w:rsidTr="008E75E4">
        <w:trPr>
          <w:trHeight w:val="211"/>
        </w:trPr>
        <w:tc>
          <w:tcPr>
            <w:tcW w:w="1170" w:type="dxa"/>
            <w:vAlign w:val="center"/>
          </w:tcPr>
          <w:p w14:paraId="2DF3BF68"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Tabla 2</w:t>
            </w:r>
          </w:p>
        </w:tc>
        <w:tc>
          <w:tcPr>
            <w:tcW w:w="7233" w:type="dxa"/>
            <w:vAlign w:val="center"/>
          </w:tcPr>
          <w:p w14:paraId="7B02C97A"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Umbrales Económicos</w:t>
            </w:r>
          </w:p>
        </w:tc>
      </w:tr>
      <w:tr w:rsidR="002848D3" w:rsidRPr="004E09E2" w14:paraId="1319987E" w14:textId="77777777" w:rsidTr="008E75E4">
        <w:trPr>
          <w:trHeight w:val="66"/>
        </w:trPr>
        <w:tc>
          <w:tcPr>
            <w:tcW w:w="1170" w:type="dxa"/>
            <w:vAlign w:val="center"/>
          </w:tcPr>
          <w:p w14:paraId="329DD80E" w14:textId="77777777" w:rsidR="002848D3" w:rsidRPr="007A2D96" w:rsidRDefault="002848D3" w:rsidP="008E75E4">
            <w:pPr>
              <w:widowControl w:val="0"/>
              <w:spacing w:before="120" w:after="120" w:line="240" w:lineRule="auto"/>
              <w:rPr>
                <w:rFonts w:ascii="Arial" w:hAnsi="Arial" w:cs="Arial"/>
                <w:lang w:val="es-MX"/>
              </w:rPr>
            </w:pPr>
            <w:r w:rsidRPr="007A2D96">
              <w:rPr>
                <w:rFonts w:ascii="Arial" w:hAnsi="Arial" w:cs="Arial"/>
                <w:lang w:val="es-MX"/>
              </w:rPr>
              <w:t>Tabla 3</w:t>
            </w:r>
          </w:p>
        </w:tc>
        <w:tc>
          <w:tcPr>
            <w:tcW w:w="7233" w:type="dxa"/>
            <w:vAlign w:val="center"/>
          </w:tcPr>
          <w:p w14:paraId="6C7657F7" w14:textId="77777777" w:rsidR="002848D3" w:rsidRPr="007A2D96" w:rsidRDefault="002848D3" w:rsidP="008E75E4">
            <w:pPr>
              <w:widowControl w:val="0"/>
              <w:spacing w:before="120" w:after="120" w:line="240" w:lineRule="auto"/>
              <w:jc w:val="both"/>
              <w:rPr>
                <w:rFonts w:ascii="Arial" w:hAnsi="Arial" w:cs="Arial"/>
                <w:lang w:val="es-MX"/>
              </w:rPr>
            </w:pPr>
            <w:r w:rsidRPr="007A2D96">
              <w:rPr>
                <w:rFonts w:ascii="Arial" w:hAnsi="Arial" w:cs="Arial"/>
                <w:lang w:val="es-MX"/>
              </w:rPr>
              <w:t>Límites para Revisión Ex Post</w:t>
            </w:r>
          </w:p>
        </w:tc>
      </w:tr>
    </w:tbl>
    <w:p w14:paraId="57FBD3B1" w14:textId="77777777" w:rsidR="00B50AEB" w:rsidRPr="007A2D96" w:rsidRDefault="00B50AEB" w:rsidP="001B5D37">
      <w:pPr>
        <w:widowControl w:val="0"/>
        <w:spacing w:after="0" w:line="240" w:lineRule="auto"/>
        <w:rPr>
          <w:rFonts w:ascii="Arial" w:hAnsi="Arial" w:cs="Arial"/>
          <w:lang w:val="es-MX"/>
        </w:rPr>
      </w:pPr>
    </w:p>
    <w:p w14:paraId="72F516CC" w14:textId="77777777" w:rsidR="00B50AEB" w:rsidRPr="007A2D96" w:rsidRDefault="00B50AEB" w:rsidP="001B5D37">
      <w:pPr>
        <w:widowControl w:val="0"/>
        <w:spacing w:after="0" w:line="240" w:lineRule="auto"/>
        <w:rPr>
          <w:rFonts w:ascii="Arial" w:hAnsi="Arial" w:cs="Arial"/>
          <w:lang w:val="es-MX"/>
        </w:rPr>
        <w:sectPr w:rsidR="00B50AEB" w:rsidRPr="007A2D96" w:rsidSect="0012678B">
          <w:headerReference w:type="default" r:id="rId11"/>
          <w:footerReference w:type="default" r:id="rId12"/>
          <w:pgSz w:w="11909" w:h="16834" w:code="9"/>
          <w:pgMar w:top="965" w:right="1584" w:bottom="720" w:left="1699" w:header="734" w:footer="0" w:gutter="0"/>
          <w:pgBorders w:display="firstPage" w:offsetFrom="page">
            <w:top w:val="outset" w:sz="6" w:space="24" w:color="auto"/>
            <w:left w:val="outset" w:sz="6" w:space="24" w:color="auto"/>
            <w:bottom w:val="inset" w:sz="6" w:space="24" w:color="auto"/>
            <w:right w:val="inset" w:sz="6" w:space="24" w:color="auto"/>
          </w:pgBorders>
          <w:cols w:space="720"/>
        </w:sectPr>
      </w:pPr>
    </w:p>
    <w:p w14:paraId="3F7886B9" w14:textId="77777777" w:rsidR="00CB28F4" w:rsidRPr="007A2D96" w:rsidRDefault="00087B3B" w:rsidP="00A233D5">
      <w:pPr>
        <w:pStyle w:val="TOCHeading"/>
        <w:keepNext w:val="0"/>
        <w:keepLines w:val="0"/>
        <w:widowControl w:val="0"/>
        <w:spacing w:before="0" w:line="240" w:lineRule="auto"/>
        <w:jc w:val="center"/>
        <w:rPr>
          <w:rFonts w:ascii="Arial" w:hAnsi="Arial" w:cs="Arial"/>
          <w:sz w:val="22"/>
          <w:szCs w:val="22"/>
          <w:lang w:val="es-MX"/>
        </w:rPr>
      </w:pPr>
      <w:r w:rsidRPr="007A2D96">
        <w:rPr>
          <w:rFonts w:ascii="Arial" w:hAnsi="Arial" w:cs="Arial"/>
          <w:sz w:val="22"/>
          <w:szCs w:val="22"/>
          <w:lang w:val="es-MX"/>
        </w:rPr>
        <w:t>Acrónimos y Abreviaciones</w:t>
      </w:r>
    </w:p>
    <w:p w14:paraId="0DD52F5E" w14:textId="77777777" w:rsidR="00CB28F4" w:rsidRPr="007A2D96" w:rsidRDefault="00CB28F4" w:rsidP="00A233D5">
      <w:pPr>
        <w:widowControl w:val="0"/>
        <w:spacing w:after="0" w:line="240" w:lineRule="auto"/>
        <w:jc w:val="center"/>
        <w:rPr>
          <w:rFonts w:ascii="Arial" w:hAnsi="Arial" w:cs="Arial"/>
          <w:b/>
          <w:bCs/>
          <w:color w:val="4F81BD"/>
          <w:w w:val="99"/>
          <w:lang w:val="es-MX"/>
        </w:rPr>
      </w:pPr>
    </w:p>
    <w:p w14:paraId="01A19742" w14:textId="0B8296AB" w:rsidR="00CB28F4" w:rsidRDefault="0077244A" w:rsidP="00A233D5">
      <w:pPr>
        <w:widowControl w:val="0"/>
        <w:spacing w:after="0" w:line="240" w:lineRule="auto"/>
        <w:rPr>
          <w:rFonts w:ascii="Arial" w:hAnsi="Arial" w:cs="Arial"/>
          <w:lang w:val="es-MX"/>
        </w:rPr>
      </w:pPr>
      <w:r>
        <w:rPr>
          <w:rFonts w:ascii="Arial" w:hAnsi="Arial" w:cs="Arial"/>
          <w:lang w:val="es-MX"/>
        </w:rPr>
        <w:t>BID</w:t>
      </w:r>
      <w:r>
        <w:rPr>
          <w:rFonts w:ascii="Arial" w:hAnsi="Arial" w:cs="Arial"/>
          <w:lang w:val="es-MX"/>
        </w:rPr>
        <w:tab/>
      </w:r>
      <w:r>
        <w:rPr>
          <w:rFonts w:ascii="Arial" w:hAnsi="Arial" w:cs="Arial"/>
          <w:lang w:val="es-MX"/>
        </w:rPr>
        <w:tab/>
      </w:r>
      <w:r w:rsidR="00876334">
        <w:rPr>
          <w:rFonts w:ascii="Arial" w:hAnsi="Arial" w:cs="Arial"/>
          <w:lang w:val="es-MX"/>
        </w:rPr>
        <w:tab/>
      </w:r>
      <w:r>
        <w:rPr>
          <w:rFonts w:ascii="Arial" w:hAnsi="Arial" w:cs="Arial"/>
          <w:lang w:val="es-MX"/>
        </w:rPr>
        <w:t>Banco Interamericano de Desarrollo</w:t>
      </w:r>
    </w:p>
    <w:p w14:paraId="2BDAC9CE" w14:textId="330FEDE3" w:rsidR="00A152F3" w:rsidRPr="00563565" w:rsidRDefault="00A152F3" w:rsidP="00A233D5">
      <w:pPr>
        <w:widowControl w:val="0"/>
        <w:spacing w:after="0" w:line="240" w:lineRule="auto"/>
        <w:rPr>
          <w:rFonts w:ascii="Arial" w:hAnsi="Arial" w:cs="Arial"/>
          <w:lang w:val="pt-BR"/>
        </w:rPr>
      </w:pPr>
      <w:r w:rsidRPr="00563565">
        <w:rPr>
          <w:rFonts w:ascii="Arial" w:hAnsi="Arial" w:cs="Arial"/>
          <w:lang w:val="pt-BR"/>
        </w:rPr>
        <w:t>CD</w:t>
      </w:r>
      <w:r w:rsidRPr="00563565">
        <w:rPr>
          <w:rFonts w:ascii="Arial" w:hAnsi="Arial" w:cs="Arial"/>
          <w:lang w:val="pt-BR"/>
        </w:rPr>
        <w:tab/>
      </w:r>
      <w:r w:rsidRPr="00563565">
        <w:rPr>
          <w:rFonts w:ascii="Arial" w:hAnsi="Arial" w:cs="Arial"/>
          <w:lang w:val="pt-BR"/>
        </w:rPr>
        <w:tab/>
      </w:r>
      <w:r w:rsidRPr="00563565">
        <w:rPr>
          <w:rFonts w:ascii="Arial" w:hAnsi="Arial" w:cs="Arial"/>
          <w:lang w:val="pt-BR"/>
        </w:rPr>
        <w:tab/>
        <w:t xml:space="preserve">Comité </w:t>
      </w:r>
      <w:proofErr w:type="spellStart"/>
      <w:r w:rsidRPr="00563565">
        <w:rPr>
          <w:rFonts w:ascii="Arial" w:hAnsi="Arial" w:cs="Arial"/>
          <w:lang w:val="pt-BR"/>
        </w:rPr>
        <w:t>Directivo</w:t>
      </w:r>
      <w:proofErr w:type="spellEnd"/>
    </w:p>
    <w:p w14:paraId="0525E673" w14:textId="606C2CB5" w:rsidR="00A152F3" w:rsidRPr="00563565" w:rsidRDefault="00A152F3" w:rsidP="00A233D5">
      <w:pPr>
        <w:widowControl w:val="0"/>
        <w:spacing w:after="0" w:line="240" w:lineRule="auto"/>
        <w:rPr>
          <w:rFonts w:ascii="Arial" w:hAnsi="Arial" w:cs="Arial"/>
          <w:lang w:val="pt-BR"/>
        </w:rPr>
      </w:pPr>
      <w:r w:rsidRPr="00563565">
        <w:rPr>
          <w:rFonts w:ascii="Arial" w:hAnsi="Arial" w:cs="Arial"/>
          <w:lang w:val="pt-BR"/>
        </w:rPr>
        <w:t>CO</w:t>
      </w:r>
      <w:r w:rsidRPr="00563565">
        <w:rPr>
          <w:rFonts w:ascii="Arial" w:hAnsi="Arial" w:cs="Arial"/>
          <w:lang w:val="pt-BR"/>
        </w:rPr>
        <w:tab/>
      </w:r>
      <w:r w:rsidRPr="00563565">
        <w:rPr>
          <w:rFonts w:ascii="Arial" w:hAnsi="Arial" w:cs="Arial"/>
          <w:lang w:val="pt-BR"/>
        </w:rPr>
        <w:tab/>
      </w:r>
      <w:r w:rsidRPr="00563565">
        <w:rPr>
          <w:rFonts w:ascii="Arial" w:hAnsi="Arial" w:cs="Arial"/>
          <w:lang w:val="pt-BR"/>
        </w:rPr>
        <w:tab/>
        <w:t>Comité Operativo</w:t>
      </w:r>
    </w:p>
    <w:p w14:paraId="0A170DA5" w14:textId="77777777" w:rsidR="00A152F3" w:rsidRDefault="00A152F3" w:rsidP="00A152F3">
      <w:pPr>
        <w:widowControl w:val="0"/>
        <w:spacing w:after="0" w:line="240" w:lineRule="auto"/>
        <w:rPr>
          <w:rFonts w:ascii="Arial" w:hAnsi="Arial" w:cs="Arial"/>
          <w:lang w:val="es-MX"/>
        </w:rPr>
      </w:pPr>
      <w:r>
        <w:rPr>
          <w:rFonts w:ascii="Arial" w:hAnsi="Arial" w:cs="Arial"/>
          <w:lang w:val="es-MX"/>
        </w:rPr>
        <w:t>MCCE</w:t>
      </w:r>
      <w:r>
        <w:rPr>
          <w:rFonts w:ascii="Arial" w:hAnsi="Arial" w:cs="Arial"/>
          <w:lang w:val="es-MX"/>
        </w:rPr>
        <w:tab/>
      </w:r>
      <w:r>
        <w:rPr>
          <w:rFonts w:ascii="Arial" w:hAnsi="Arial" w:cs="Arial"/>
          <w:lang w:val="es-MX"/>
        </w:rPr>
        <w:tab/>
      </w:r>
      <w:r>
        <w:rPr>
          <w:rFonts w:ascii="Arial" w:hAnsi="Arial" w:cs="Arial"/>
          <w:lang w:val="es-MX"/>
        </w:rPr>
        <w:tab/>
        <w:t>Mejora de la Calidad y Cobertura Educativa</w:t>
      </w:r>
    </w:p>
    <w:p w14:paraId="65B0FEA2" w14:textId="06D8B842" w:rsidR="00876334" w:rsidRDefault="00876334" w:rsidP="00A233D5">
      <w:pPr>
        <w:widowControl w:val="0"/>
        <w:spacing w:after="0" w:line="240" w:lineRule="auto"/>
        <w:rPr>
          <w:rFonts w:ascii="Arial" w:hAnsi="Arial" w:cs="Arial"/>
          <w:lang w:val="es-MX"/>
        </w:rPr>
      </w:pPr>
      <w:r>
        <w:rPr>
          <w:rFonts w:ascii="Arial" w:hAnsi="Arial" w:cs="Arial"/>
          <w:lang w:val="es-MX"/>
        </w:rPr>
        <w:t>MH</w:t>
      </w:r>
      <w:r>
        <w:rPr>
          <w:rFonts w:ascii="Arial" w:hAnsi="Arial" w:cs="Arial"/>
          <w:lang w:val="es-MX"/>
        </w:rPr>
        <w:tab/>
      </w:r>
      <w:r>
        <w:rPr>
          <w:rFonts w:ascii="Arial" w:hAnsi="Arial" w:cs="Arial"/>
          <w:lang w:val="es-MX"/>
        </w:rPr>
        <w:tab/>
      </w:r>
      <w:r>
        <w:rPr>
          <w:rFonts w:ascii="Arial" w:hAnsi="Arial" w:cs="Arial"/>
          <w:lang w:val="es-MX"/>
        </w:rPr>
        <w:tab/>
        <w:t>Ministerio de Hacienda</w:t>
      </w:r>
    </w:p>
    <w:p w14:paraId="631E47E4" w14:textId="2BB26D39" w:rsidR="0077244A" w:rsidRDefault="0077244A" w:rsidP="00A233D5">
      <w:pPr>
        <w:widowControl w:val="0"/>
        <w:spacing w:after="0" w:line="240" w:lineRule="auto"/>
        <w:rPr>
          <w:rFonts w:ascii="Arial" w:hAnsi="Arial" w:cs="Arial"/>
          <w:lang w:val="es-MX"/>
        </w:rPr>
      </w:pPr>
      <w:r>
        <w:rPr>
          <w:rFonts w:ascii="Arial" w:hAnsi="Arial" w:cs="Arial"/>
          <w:lang w:val="es-MX"/>
        </w:rPr>
        <w:t>MINEDUSCYT</w:t>
      </w:r>
      <w:r w:rsidR="00876334">
        <w:rPr>
          <w:rFonts w:ascii="Arial" w:hAnsi="Arial" w:cs="Arial"/>
          <w:lang w:val="es-MX"/>
        </w:rPr>
        <w:tab/>
        <w:t>Ministerio de Educación, Ciencia y Tecnología</w:t>
      </w:r>
    </w:p>
    <w:p w14:paraId="2B983165" w14:textId="0EBFC204" w:rsidR="00A152F3" w:rsidRDefault="00A152F3" w:rsidP="00A233D5">
      <w:pPr>
        <w:widowControl w:val="0"/>
        <w:spacing w:after="0" w:line="240" w:lineRule="auto"/>
        <w:rPr>
          <w:rFonts w:ascii="Arial" w:hAnsi="Arial" w:cs="Arial"/>
          <w:lang w:val="es-MX"/>
        </w:rPr>
      </w:pPr>
      <w:r>
        <w:rPr>
          <w:rFonts w:ascii="Arial" w:hAnsi="Arial" w:cs="Arial"/>
          <w:lang w:val="es-MX"/>
        </w:rPr>
        <w:t>MOP</w:t>
      </w:r>
      <w:r>
        <w:rPr>
          <w:rFonts w:ascii="Arial" w:hAnsi="Arial" w:cs="Arial"/>
          <w:lang w:val="es-MX"/>
        </w:rPr>
        <w:tab/>
      </w:r>
      <w:r>
        <w:rPr>
          <w:rFonts w:ascii="Arial" w:hAnsi="Arial" w:cs="Arial"/>
          <w:lang w:val="es-MX"/>
        </w:rPr>
        <w:tab/>
      </w:r>
      <w:r>
        <w:rPr>
          <w:rFonts w:ascii="Arial" w:hAnsi="Arial" w:cs="Arial"/>
          <w:lang w:val="es-MX"/>
        </w:rPr>
        <w:tab/>
        <w:t>Manual Operativo del Programa</w:t>
      </w:r>
    </w:p>
    <w:p w14:paraId="0F7BE489" w14:textId="317333D5" w:rsidR="0077244A" w:rsidRDefault="0077244A" w:rsidP="00A233D5">
      <w:pPr>
        <w:widowControl w:val="0"/>
        <w:spacing w:after="0" w:line="240" w:lineRule="auto"/>
        <w:rPr>
          <w:rFonts w:ascii="Arial" w:hAnsi="Arial" w:cs="Arial"/>
          <w:lang w:val="es-MX"/>
        </w:rPr>
      </w:pPr>
      <w:r>
        <w:rPr>
          <w:rFonts w:ascii="Arial" w:hAnsi="Arial" w:cs="Arial"/>
          <w:lang w:val="es-MX"/>
        </w:rPr>
        <w:t>PA</w:t>
      </w:r>
      <w:r>
        <w:rPr>
          <w:rFonts w:ascii="Arial" w:hAnsi="Arial" w:cs="Arial"/>
          <w:lang w:val="es-MX"/>
        </w:rPr>
        <w:tab/>
      </w:r>
      <w:r>
        <w:rPr>
          <w:rFonts w:ascii="Arial" w:hAnsi="Arial" w:cs="Arial"/>
          <w:lang w:val="es-MX"/>
        </w:rPr>
        <w:tab/>
      </w:r>
      <w:r w:rsidR="00876334">
        <w:rPr>
          <w:rFonts w:ascii="Arial" w:hAnsi="Arial" w:cs="Arial"/>
          <w:lang w:val="es-MX"/>
        </w:rPr>
        <w:tab/>
      </w:r>
      <w:r>
        <w:rPr>
          <w:rFonts w:ascii="Arial" w:hAnsi="Arial" w:cs="Arial"/>
          <w:lang w:val="es-MX"/>
        </w:rPr>
        <w:t>Plan de Adquisiciones</w:t>
      </w:r>
    </w:p>
    <w:p w14:paraId="5196C9B1" w14:textId="268BBAD1" w:rsidR="0077244A" w:rsidRDefault="0077244A" w:rsidP="00A233D5">
      <w:pPr>
        <w:widowControl w:val="0"/>
        <w:spacing w:after="0" w:line="240" w:lineRule="auto"/>
        <w:rPr>
          <w:rFonts w:ascii="Arial" w:hAnsi="Arial" w:cs="Arial"/>
          <w:lang w:val="es-MX"/>
        </w:rPr>
      </w:pPr>
      <w:r>
        <w:rPr>
          <w:rFonts w:ascii="Arial" w:hAnsi="Arial" w:cs="Arial"/>
          <w:lang w:val="es-MX"/>
        </w:rPr>
        <w:t>POA</w:t>
      </w:r>
      <w:r>
        <w:rPr>
          <w:rFonts w:ascii="Arial" w:hAnsi="Arial" w:cs="Arial"/>
          <w:lang w:val="es-MX"/>
        </w:rPr>
        <w:tab/>
      </w:r>
      <w:r>
        <w:rPr>
          <w:rFonts w:ascii="Arial" w:hAnsi="Arial" w:cs="Arial"/>
          <w:lang w:val="es-MX"/>
        </w:rPr>
        <w:tab/>
      </w:r>
      <w:r w:rsidR="00876334">
        <w:rPr>
          <w:rFonts w:ascii="Arial" w:hAnsi="Arial" w:cs="Arial"/>
          <w:lang w:val="es-MX"/>
        </w:rPr>
        <w:tab/>
      </w:r>
      <w:r>
        <w:rPr>
          <w:rFonts w:ascii="Arial" w:hAnsi="Arial" w:cs="Arial"/>
          <w:lang w:val="es-MX"/>
        </w:rPr>
        <w:t>Plan Operativo Anual</w:t>
      </w:r>
    </w:p>
    <w:p w14:paraId="5EBBE97B" w14:textId="432169AF" w:rsidR="0077244A" w:rsidRDefault="0077244A" w:rsidP="00A233D5">
      <w:pPr>
        <w:widowControl w:val="0"/>
        <w:spacing w:after="0" w:line="240" w:lineRule="auto"/>
        <w:rPr>
          <w:rFonts w:ascii="Arial" w:hAnsi="Arial" w:cs="Arial"/>
          <w:lang w:val="es-MX"/>
        </w:rPr>
      </w:pPr>
      <w:r>
        <w:rPr>
          <w:rFonts w:ascii="Arial" w:hAnsi="Arial" w:cs="Arial"/>
          <w:lang w:val="es-MX"/>
        </w:rPr>
        <w:t>PEP</w:t>
      </w:r>
      <w:r>
        <w:rPr>
          <w:rFonts w:ascii="Arial" w:hAnsi="Arial" w:cs="Arial"/>
          <w:lang w:val="es-MX"/>
        </w:rPr>
        <w:tab/>
      </w:r>
      <w:r>
        <w:rPr>
          <w:rFonts w:ascii="Arial" w:hAnsi="Arial" w:cs="Arial"/>
          <w:lang w:val="es-MX"/>
        </w:rPr>
        <w:tab/>
      </w:r>
      <w:r w:rsidR="00876334">
        <w:rPr>
          <w:rFonts w:ascii="Arial" w:hAnsi="Arial" w:cs="Arial"/>
          <w:lang w:val="es-MX"/>
        </w:rPr>
        <w:tab/>
      </w:r>
      <w:r>
        <w:rPr>
          <w:rFonts w:ascii="Arial" w:hAnsi="Arial" w:cs="Arial"/>
          <w:lang w:val="es-MX"/>
        </w:rPr>
        <w:t>Plan de Ejecución Plurianual</w:t>
      </w:r>
    </w:p>
    <w:p w14:paraId="73E030C5" w14:textId="202E7897" w:rsidR="00876334" w:rsidRDefault="00876334" w:rsidP="00A233D5">
      <w:pPr>
        <w:widowControl w:val="0"/>
        <w:spacing w:after="0" w:line="240" w:lineRule="auto"/>
        <w:rPr>
          <w:rFonts w:ascii="Arial" w:hAnsi="Arial" w:cs="Arial"/>
          <w:lang w:val="es-MX"/>
        </w:rPr>
      </w:pPr>
      <w:r>
        <w:rPr>
          <w:rFonts w:ascii="Arial" w:hAnsi="Arial" w:cs="Arial"/>
          <w:lang w:val="es-MX"/>
        </w:rPr>
        <w:t>UG</w:t>
      </w:r>
      <w:r>
        <w:rPr>
          <w:rFonts w:ascii="Arial" w:hAnsi="Arial" w:cs="Arial"/>
          <w:lang w:val="es-MX"/>
        </w:rPr>
        <w:tab/>
      </w:r>
      <w:r>
        <w:rPr>
          <w:rFonts w:ascii="Arial" w:hAnsi="Arial" w:cs="Arial"/>
          <w:lang w:val="es-MX"/>
        </w:rPr>
        <w:tab/>
      </w:r>
      <w:r>
        <w:rPr>
          <w:rFonts w:ascii="Arial" w:hAnsi="Arial" w:cs="Arial"/>
          <w:lang w:val="es-MX"/>
        </w:rPr>
        <w:tab/>
        <w:t>Unidad Gestora</w:t>
      </w:r>
    </w:p>
    <w:p w14:paraId="111367FC" w14:textId="77777777" w:rsidR="0077244A" w:rsidRPr="007A2D96" w:rsidRDefault="0077244A" w:rsidP="00A233D5">
      <w:pPr>
        <w:widowControl w:val="0"/>
        <w:spacing w:after="0" w:line="240" w:lineRule="auto"/>
        <w:rPr>
          <w:rFonts w:ascii="Arial" w:hAnsi="Arial" w:cs="Arial"/>
          <w:lang w:val="es-MX"/>
        </w:rPr>
      </w:pPr>
    </w:p>
    <w:p w14:paraId="2F346D6F" w14:textId="216DCFDF" w:rsidR="00CB28F4" w:rsidRPr="007A2D96" w:rsidRDefault="0077244A" w:rsidP="00A233D5">
      <w:pPr>
        <w:widowControl w:val="0"/>
        <w:spacing w:after="0" w:line="240" w:lineRule="auto"/>
        <w:rPr>
          <w:rFonts w:ascii="Arial" w:hAnsi="Arial" w:cs="Arial"/>
          <w:lang w:val="es-MX"/>
        </w:rPr>
        <w:sectPr w:rsidR="00CB28F4" w:rsidRPr="007A2D96" w:rsidSect="0012678B">
          <w:headerReference w:type="default" r:id="rId13"/>
          <w:footerReference w:type="default" r:id="rId14"/>
          <w:pgSz w:w="11909" w:h="16834" w:code="9"/>
          <w:pgMar w:top="1483" w:right="1714" w:bottom="720" w:left="1685" w:header="720" w:footer="720" w:gutter="0"/>
          <w:cols w:space="720"/>
        </w:sectPr>
      </w:pPr>
      <w:r>
        <w:rPr>
          <w:rFonts w:ascii="Arial" w:hAnsi="Arial" w:cs="Arial"/>
          <w:lang w:val="es-MX"/>
        </w:rPr>
        <w:tab/>
      </w:r>
    </w:p>
    <w:p w14:paraId="0957067B" w14:textId="77777777" w:rsidR="00CB28F4" w:rsidRPr="007A2D96" w:rsidRDefault="00A50094" w:rsidP="00440C91">
      <w:pPr>
        <w:pStyle w:val="Heading1"/>
        <w:keepNext w:val="0"/>
        <w:widowControl w:val="0"/>
        <w:tabs>
          <w:tab w:val="clear" w:pos="5180"/>
        </w:tabs>
        <w:spacing w:before="120" w:after="120" w:line="276" w:lineRule="auto"/>
        <w:ind w:left="90"/>
        <w:jc w:val="center"/>
        <w:rPr>
          <w:rFonts w:cs="Arial"/>
          <w:smallCaps/>
          <w:color w:val="1F497D"/>
          <w:sz w:val="22"/>
          <w:szCs w:val="22"/>
          <w:lang w:val="es-MX"/>
        </w:rPr>
      </w:pPr>
      <w:bookmarkStart w:id="0" w:name="_Toc528247854"/>
      <w:r w:rsidRPr="007A2D96">
        <w:rPr>
          <w:rFonts w:cs="Arial"/>
          <w:bCs/>
          <w:smallCaps/>
          <w:color w:val="1F497D"/>
          <w:sz w:val="22"/>
          <w:szCs w:val="22"/>
          <w:lang w:val="es-MX"/>
        </w:rPr>
        <w:t>Propósito y Definición</w:t>
      </w:r>
      <w:r w:rsidR="002A11F4" w:rsidRPr="007A2D96">
        <w:rPr>
          <w:rFonts w:cs="Arial"/>
          <w:bCs/>
          <w:smallCaps/>
          <w:color w:val="1F497D"/>
          <w:sz w:val="22"/>
          <w:szCs w:val="22"/>
          <w:lang w:val="es-MX"/>
        </w:rPr>
        <w:t xml:space="preserve"> </w:t>
      </w:r>
      <w:r w:rsidR="00542456" w:rsidRPr="007A2D96">
        <w:rPr>
          <w:rFonts w:cs="Arial"/>
          <w:bCs/>
          <w:smallCaps/>
          <w:color w:val="1F497D"/>
          <w:sz w:val="22"/>
          <w:szCs w:val="22"/>
          <w:lang w:val="es-MX"/>
        </w:rPr>
        <w:t>del Manual</w:t>
      </w:r>
      <w:r w:rsidR="00AF1038" w:rsidRPr="007A2D96">
        <w:rPr>
          <w:rFonts w:cs="Arial"/>
          <w:bCs/>
          <w:smallCaps/>
          <w:color w:val="1F497D"/>
          <w:sz w:val="22"/>
          <w:szCs w:val="22"/>
          <w:lang w:val="es-MX"/>
        </w:rPr>
        <w:t xml:space="preserve"> Operativo del Préstamo</w:t>
      </w:r>
      <w:bookmarkEnd w:id="0"/>
    </w:p>
    <w:p w14:paraId="6AA062C7" w14:textId="11FD52A6" w:rsidR="00EE65EF" w:rsidRPr="007A2D96" w:rsidRDefault="00A50094" w:rsidP="00440C91">
      <w:pPr>
        <w:widowControl w:val="0"/>
        <w:numPr>
          <w:ilvl w:val="1"/>
          <w:numId w:val="3"/>
        </w:numPr>
        <w:spacing w:before="120" w:after="120"/>
        <w:ind w:left="720" w:right="57" w:hanging="720"/>
        <w:jc w:val="both"/>
        <w:rPr>
          <w:rFonts w:ascii="Arial" w:hAnsi="Arial" w:cs="Arial"/>
          <w:lang w:val="es-MX"/>
        </w:rPr>
      </w:pPr>
      <w:r w:rsidRPr="007A2D96">
        <w:rPr>
          <w:rFonts w:ascii="Arial" w:hAnsi="Arial" w:cs="Arial"/>
          <w:lang w:val="es-MX"/>
        </w:rPr>
        <w:t xml:space="preserve">El Manual Operativo del </w:t>
      </w:r>
      <w:r w:rsidR="00B92D16" w:rsidRPr="007A2D96">
        <w:rPr>
          <w:rFonts w:ascii="Arial" w:hAnsi="Arial" w:cs="Arial"/>
          <w:lang w:val="es-MX"/>
        </w:rPr>
        <w:t>Pr</w:t>
      </w:r>
      <w:r w:rsidR="00D74FA8" w:rsidRPr="007A2D96">
        <w:rPr>
          <w:rFonts w:ascii="Arial" w:hAnsi="Arial" w:cs="Arial"/>
          <w:lang w:val="es-MX"/>
        </w:rPr>
        <w:t>éstamo</w:t>
      </w:r>
      <w:r w:rsidR="00D93B24" w:rsidRPr="007A2D96">
        <w:rPr>
          <w:rFonts w:ascii="Arial" w:hAnsi="Arial" w:cs="Arial"/>
          <w:lang w:val="es-MX"/>
        </w:rPr>
        <w:t xml:space="preserve"> </w:t>
      </w:r>
      <w:r w:rsidRPr="007A2D96">
        <w:rPr>
          <w:rFonts w:ascii="Arial" w:hAnsi="Arial" w:cs="Arial"/>
          <w:lang w:val="es-MX"/>
        </w:rPr>
        <w:t>(MO</w:t>
      </w:r>
      <w:r w:rsidR="00025E46" w:rsidRPr="007A2D96">
        <w:rPr>
          <w:rFonts w:ascii="Arial" w:hAnsi="Arial" w:cs="Arial"/>
          <w:lang w:val="es-MX"/>
        </w:rPr>
        <w:t>P</w:t>
      </w:r>
      <w:r w:rsidRPr="007A2D96">
        <w:rPr>
          <w:rFonts w:ascii="Arial" w:hAnsi="Arial" w:cs="Arial"/>
          <w:lang w:val="es-MX"/>
        </w:rPr>
        <w:t xml:space="preserve">) </w:t>
      </w:r>
      <w:r w:rsidR="007804CF" w:rsidRPr="007A2D96">
        <w:rPr>
          <w:rFonts w:ascii="Arial" w:hAnsi="Arial" w:cs="Arial"/>
          <w:lang w:val="es-MX"/>
        </w:rPr>
        <w:t xml:space="preserve">tiene el propósito de establecer </w:t>
      </w:r>
      <w:r w:rsidR="00A428E2" w:rsidRPr="007A2D96">
        <w:rPr>
          <w:rFonts w:ascii="Arial" w:hAnsi="Arial" w:cs="Arial"/>
          <w:lang w:val="es-MX"/>
        </w:rPr>
        <w:t xml:space="preserve">de manera general </w:t>
      </w:r>
      <w:r w:rsidR="007804CF" w:rsidRPr="007A2D96">
        <w:rPr>
          <w:rFonts w:ascii="Arial" w:hAnsi="Arial" w:cs="Arial"/>
          <w:lang w:val="es-MX"/>
        </w:rPr>
        <w:t xml:space="preserve">los términos y las condiciones que regulan la administración y ejecución </w:t>
      </w:r>
      <w:r w:rsidRPr="007A2D96">
        <w:rPr>
          <w:rFonts w:ascii="Arial" w:hAnsi="Arial" w:cs="Arial"/>
          <w:lang w:val="es-MX"/>
        </w:rPr>
        <w:t xml:space="preserve">del </w:t>
      </w:r>
      <w:r w:rsidR="00116B6C" w:rsidRPr="007A2D96">
        <w:rPr>
          <w:rFonts w:ascii="Arial" w:hAnsi="Arial" w:cs="Arial"/>
          <w:lang w:val="es-MX"/>
        </w:rPr>
        <w:t>Programa</w:t>
      </w:r>
      <w:r w:rsidR="00D93B24" w:rsidRPr="007A2D96">
        <w:rPr>
          <w:rFonts w:ascii="Arial" w:hAnsi="Arial" w:cs="Arial"/>
          <w:lang w:val="es-MX"/>
        </w:rPr>
        <w:t xml:space="preserve"> “</w:t>
      </w:r>
      <w:r w:rsidR="00747827">
        <w:rPr>
          <w:rFonts w:ascii="Arial" w:hAnsi="Arial" w:cs="Arial"/>
          <w:lang w:val="es-MX"/>
        </w:rPr>
        <w:t>Mejora de la Calidad y Cobertura Educativa: Nacer, Crecer, Aprender</w:t>
      </w:r>
      <w:r w:rsidR="00647855">
        <w:rPr>
          <w:rFonts w:ascii="Arial" w:hAnsi="Arial" w:cs="Arial"/>
          <w:lang w:val="es-MX"/>
        </w:rPr>
        <w:t xml:space="preserve"> (MCCE</w:t>
      </w:r>
      <w:r w:rsidR="005F7C9B">
        <w:rPr>
          <w:rFonts w:ascii="Arial" w:hAnsi="Arial" w:cs="Arial"/>
          <w:lang w:val="es-MX"/>
        </w:rPr>
        <w:t>)</w:t>
      </w:r>
      <w:r w:rsidR="00747827">
        <w:rPr>
          <w:rFonts w:ascii="Arial" w:hAnsi="Arial" w:cs="Arial"/>
          <w:lang w:val="es-MX"/>
        </w:rPr>
        <w:t>”</w:t>
      </w:r>
      <w:r w:rsidRPr="007A2D96">
        <w:rPr>
          <w:rFonts w:ascii="Arial" w:hAnsi="Arial" w:cs="Arial"/>
          <w:lang w:val="es-MX"/>
        </w:rPr>
        <w:t xml:space="preserve">, </w:t>
      </w:r>
      <w:r w:rsidR="008B0FEB" w:rsidRPr="007A2D96">
        <w:rPr>
          <w:rFonts w:ascii="Arial" w:hAnsi="Arial" w:cs="Arial"/>
          <w:lang w:val="es-MX"/>
        </w:rPr>
        <w:t xml:space="preserve">cuyo Organismo Ejecutor es </w:t>
      </w:r>
      <w:r w:rsidR="00491ACA" w:rsidRPr="007A2D96">
        <w:rPr>
          <w:rFonts w:ascii="Arial" w:hAnsi="Arial" w:cs="Arial"/>
          <w:lang w:val="es-MX"/>
        </w:rPr>
        <w:t>el Ministerio de Educación</w:t>
      </w:r>
      <w:r w:rsidR="002C4D78" w:rsidRPr="007A2D96">
        <w:rPr>
          <w:rFonts w:ascii="Arial" w:hAnsi="Arial" w:cs="Arial"/>
          <w:lang w:val="es-MX"/>
        </w:rPr>
        <w:t>, Ciencia y Tecnología</w:t>
      </w:r>
      <w:r w:rsidR="00491ACA" w:rsidRPr="007A2D96">
        <w:rPr>
          <w:rFonts w:ascii="Arial" w:hAnsi="Arial" w:cs="Arial"/>
          <w:lang w:val="es-MX"/>
        </w:rPr>
        <w:t xml:space="preserve"> de </w:t>
      </w:r>
      <w:r w:rsidR="002C4D78" w:rsidRPr="007A2D96">
        <w:rPr>
          <w:rFonts w:ascii="Arial" w:hAnsi="Arial" w:cs="Arial"/>
          <w:lang w:val="es-MX"/>
        </w:rPr>
        <w:t>El Salvador</w:t>
      </w:r>
      <w:r w:rsidR="00B81082" w:rsidRPr="007A2D96">
        <w:rPr>
          <w:rFonts w:ascii="Arial" w:hAnsi="Arial" w:cs="Arial"/>
          <w:lang w:val="es-MX"/>
        </w:rPr>
        <w:t xml:space="preserve"> </w:t>
      </w:r>
      <w:r w:rsidR="00491ACA" w:rsidRPr="007A2D96">
        <w:rPr>
          <w:rFonts w:ascii="Arial" w:hAnsi="Arial" w:cs="Arial"/>
          <w:lang w:val="es-MX"/>
        </w:rPr>
        <w:t>(MINE</w:t>
      </w:r>
      <w:r w:rsidR="002C4D78" w:rsidRPr="007A2D96">
        <w:rPr>
          <w:rFonts w:ascii="Arial" w:hAnsi="Arial" w:cs="Arial"/>
          <w:lang w:val="es-MX"/>
        </w:rPr>
        <w:t>DUCYT</w:t>
      </w:r>
      <w:r w:rsidR="00491ACA" w:rsidRPr="007A2D96">
        <w:rPr>
          <w:rFonts w:ascii="Arial" w:hAnsi="Arial" w:cs="Arial"/>
          <w:lang w:val="es-MX"/>
        </w:rPr>
        <w:t>)</w:t>
      </w:r>
      <w:r w:rsidR="00EE65EF" w:rsidRPr="007A2D96">
        <w:rPr>
          <w:rFonts w:ascii="Arial" w:eastAsiaTheme="minorHAnsi" w:hAnsi="Arial" w:cs="Arial"/>
          <w:lang w:val="es-MX"/>
        </w:rPr>
        <w:t>.</w:t>
      </w:r>
    </w:p>
    <w:p w14:paraId="25FA566E" w14:textId="0F1C92C1" w:rsidR="00D360A0" w:rsidRPr="007A2D96" w:rsidRDefault="008B0FEB" w:rsidP="00440C91">
      <w:pPr>
        <w:widowControl w:val="0"/>
        <w:numPr>
          <w:ilvl w:val="1"/>
          <w:numId w:val="3"/>
        </w:numPr>
        <w:spacing w:before="120" w:after="120"/>
        <w:ind w:left="720" w:right="57" w:hanging="720"/>
        <w:jc w:val="both"/>
        <w:rPr>
          <w:rFonts w:ascii="Arial" w:hAnsi="Arial" w:cs="Arial"/>
          <w:lang w:val="es-MX"/>
        </w:rPr>
      </w:pPr>
      <w:r w:rsidRPr="007A2D96">
        <w:rPr>
          <w:rFonts w:ascii="Arial" w:hAnsi="Arial" w:cs="Arial"/>
          <w:lang w:val="es-MX"/>
        </w:rPr>
        <w:t xml:space="preserve">El </w:t>
      </w:r>
      <w:r w:rsidR="00116B6C" w:rsidRPr="007A2D96">
        <w:rPr>
          <w:rFonts w:ascii="Arial" w:hAnsi="Arial" w:cs="Arial"/>
          <w:lang w:val="es-MX"/>
        </w:rPr>
        <w:t>Programa</w:t>
      </w:r>
      <w:r w:rsidRPr="007A2D96">
        <w:rPr>
          <w:rFonts w:ascii="Arial" w:hAnsi="Arial" w:cs="Arial"/>
          <w:lang w:val="es-MX"/>
        </w:rPr>
        <w:t xml:space="preserve"> es apoyado mediante el Contrato de Préstamo No. </w:t>
      </w:r>
      <w:r w:rsidRPr="007A2D96">
        <w:rPr>
          <w:rFonts w:ascii="Arial" w:hAnsi="Arial" w:cs="Arial"/>
          <w:highlight w:val="darkGray"/>
          <w:lang w:val="es-MX"/>
        </w:rPr>
        <w:t>XXXX</w:t>
      </w:r>
      <w:r w:rsidRPr="007A2D96">
        <w:rPr>
          <w:rFonts w:ascii="Arial" w:hAnsi="Arial" w:cs="Arial"/>
          <w:lang w:val="es-MX"/>
        </w:rPr>
        <w:t>/OC-</w:t>
      </w:r>
      <w:r w:rsidR="002C4D78" w:rsidRPr="007A2D96">
        <w:rPr>
          <w:rFonts w:ascii="Arial" w:hAnsi="Arial" w:cs="Arial"/>
          <w:lang w:val="es-MX"/>
        </w:rPr>
        <w:t>ES</w:t>
      </w:r>
      <w:r w:rsidRPr="007A2D96">
        <w:rPr>
          <w:rFonts w:ascii="Arial" w:hAnsi="Arial" w:cs="Arial"/>
          <w:lang w:val="es-MX"/>
        </w:rPr>
        <w:t xml:space="preserve"> suscrito </w:t>
      </w:r>
      <w:r w:rsidR="00A428E2" w:rsidRPr="007A2D96">
        <w:rPr>
          <w:rFonts w:ascii="Arial" w:hAnsi="Arial" w:cs="Arial"/>
          <w:lang w:val="es-MX"/>
        </w:rPr>
        <w:t>entre</w:t>
      </w:r>
      <w:r w:rsidRPr="007A2D96">
        <w:rPr>
          <w:rFonts w:ascii="Arial" w:hAnsi="Arial" w:cs="Arial"/>
          <w:lang w:val="es-MX"/>
        </w:rPr>
        <w:t xml:space="preserve"> el Banco In</w:t>
      </w:r>
      <w:r w:rsidR="004F6338" w:rsidRPr="007A2D96">
        <w:rPr>
          <w:rFonts w:ascii="Arial" w:hAnsi="Arial" w:cs="Arial"/>
          <w:lang w:val="es-MX"/>
        </w:rPr>
        <w:t xml:space="preserve">teramericano de Desarrollo </w:t>
      </w:r>
      <w:r w:rsidR="00AF1038" w:rsidRPr="007A2D96">
        <w:rPr>
          <w:rFonts w:ascii="Arial" w:hAnsi="Arial" w:cs="Arial"/>
          <w:lang w:val="es-MX"/>
        </w:rPr>
        <w:t xml:space="preserve">(BID) </w:t>
      </w:r>
      <w:r w:rsidRPr="007A2D96">
        <w:rPr>
          <w:rFonts w:ascii="Arial" w:hAnsi="Arial" w:cs="Arial"/>
          <w:lang w:val="es-MX"/>
        </w:rPr>
        <w:t xml:space="preserve">y el Gobierno de </w:t>
      </w:r>
      <w:r w:rsidR="002C4D78" w:rsidRPr="007A2D96">
        <w:rPr>
          <w:rFonts w:ascii="Arial" w:hAnsi="Arial" w:cs="Arial"/>
          <w:lang w:val="es-MX"/>
        </w:rPr>
        <w:t>El Salvador</w:t>
      </w:r>
      <w:r w:rsidR="00AF1038" w:rsidRPr="007A2D96">
        <w:rPr>
          <w:rFonts w:ascii="Arial" w:hAnsi="Arial" w:cs="Arial"/>
          <w:lang w:val="es-MX"/>
        </w:rPr>
        <w:t xml:space="preserve"> (</w:t>
      </w:r>
      <w:proofErr w:type="spellStart"/>
      <w:r w:rsidR="00B81082" w:rsidRPr="007A2D96">
        <w:rPr>
          <w:rFonts w:ascii="Arial" w:hAnsi="Arial" w:cs="Arial"/>
          <w:lang w:val="es-MX"/>
        </w:rPr>
        <w:t>G</w:t>
      </w:r>
      <w:r w:rsidR="002C4D78" w:rsidRPr="007A2D96">
        <w:rPr>
          <w:rFonts w:ascii="Arial" w:hAnsi="Arial" w:cs="Arial"/>
          <w:lang w:val="es-MX"/>
        </w:rPr>
        <w:t>oES</w:t>
      </w:r>
      <w:proofErr w:type="spellEnd"/>
      <w:r w:rsidR="00AF1038" w:rsidRPr="007A2D96">
        <w:rPr>
          <w:rFonts w:ascii="Arial" w:hAnsi="Arial" w:cs="Arial"/>
          <w:lang w:val="es-MX"/>
        </w:rPr>
        <w:t>)</w:t>
      </w:r>
      <w:r w:rsidR="0006733A" w:rsidRPr="007A2D96">
        <w:rPr>
          <w:rFonts w:ascii="Arial" w:hAnsi="Arial" w:cs="Arial"/>
          <w:lang w:val="es-MX"/>
        </w:rPr>
        <w:t xml:space="preserve">, y con duración de </w:t>
      </w:r>
      <w:r w:rsidR="000871C1" w:rsidRPr="007A2D96">
        <w:rPr>
          <w:rFonts w:ascii="Arial" w:hAnsi="Arial" w:cs="Arial"/>
          <w:lang w:val="es-MX"/>
        </w:rPr>
        <w:t>4</w:t>
      </w:r>
      <w:r w:rsidR="0006733A" w:rsidRPr="007A2D96">
        <w:rPr>
          <w:rFonts w:ascii="Arial" w:hAnsi="Arial" w:cs="Arial"/>
          <w:lang w:val="es-MX"/>
        </w:rPr>
        <w:t xml:space="preserve"> años</w:t>
      </w:r>
      <w:r w:rsidR="00AF1038" w:rsidRPr="007A2D96">
        <w:rPr>
          <w:rFonts w:ascii="Arial" w:hAnsi="Arial" w:cs="Arial"/>
          <w:lang w:val="es-MX"/>
        </w:rPr>
        <w:t xml:space="preserve">. </w:t>
      </w:r>
      <w:r w:rsidR="00A50094" w:rsidRPr="007A2D96">
        <w:rPr>
          <w:rFonts w:ascii="Arial" w:hAnsi="Arial" w:cs="Arial"/>
          <w:lang w:val="es-MX"/>
        </w:rPr>
        <w:t xml:space="preserve">El </w:t>
      </w:r>
      <w:r w:rsidR="009E3D7B" w:rsidRPr="007A2D96">
        <w:rPr>
          <w:rFonts w:ascii="Arial" w:hAnsi="Arial" w:cs="Arial"/>
          <w:lang w:val="es-MX"/>
        </w:rPr>
        <w:t>MOP</w:t>
      </w:r>
      <w:r w:rsidR="0050588E" w:rsidRPr="007A2D96">
        <w:rPr>
          <w:rFonts w:ascii="Arial" w:hAnsi="Arial" w:cs="Arial"/>
          <w:lang w:val="es-MX"/>
        </w:rPr>
        <w:t xml:space="preserve"> </w:t>
      </w:r>
      <w:r w:rsidR="00A50094" w:rsidRPr="007A2D96">
        <w:rPr>
          <w:rFonts w:ascii="Arial" w:hAnsi="Arial" w:cs="Arial"/>
          <w:lang w:val="es-MX"/>
        </w:rPr>
        <w:t xml:space="preserve">está diseñado para </w:t>
      </w:r>
      <w:r w:rsidR="0050588E" w:rsidRPr="007A2D96">
        <w:rPr>
          <w:rFonts w:ascii="Arial" w:hAnsi="Arial" w:cs="Arial"/>
          <w:lang w:val="es-MX"/>
        </w:rPr>
        <w:t xml:space="preserve">el </w:t>
      </w:r>
      <w:r w:rsidR="00A50094" w:rsidRPr="007A2D96">
        <w:rPr>
          <w:rFonts w:ascii="Arial" w:hAnsi="Arial" w:cs="Arial"/>
          <w:lang w:val="es-MX"/>
        </w:rPr>
        <w:t xml:space="preserve">uso </w:t>
      </w:r>
      <w:r w:rsidR="0050588E" w:rsidRPr="007A2D96">
        <w:rPr>
          <w:rFonts w:ascii="Arial" w:hAnsi="Arial" w:cs="Arial"/>
          <w:lang w:val="es-MX"/>
        </w:rPr>
        <w:t>de la</w:t>
      </w:r>
      <w:r w:rsidR="00A50094" w:rsidRPr="007A2D96">
        <w:rPr>
          <w:rFonts w:ascii="Arial" w:hAnsi="Arial" w:cs="Arial"/>
          <w:lang w:val="es-MX"/>
        </w:rPr>
        <w:t xml:space="preserve">s </w:t>
      </w:r>
      <w:r w:rsidR="0050588E" w:rsidRPr="007A2D96">
        <w:rPr>
          <w:rFonts w:ascii="Arial" w:hAnsi="Arial" w:cs="Arial"/>
          <w:lang w:val="es-MX"/>
        </w:rPr>
        <w:t>partes interesadas involucrada</w:t>
      </w:r>
      <w:r w:rsidR="00A50094" w:rsidRPr="007A2D96">
        <w:rPr>
          <w:rFonts w:ascii="Arial" w:hAnsi="Arial" w:cs="Arial"/>
          <w:lang w:val="es-MX"/>
        </w:rPr>
        <w:t xml:space="preserve">s en la ejecución del </w:t>
      </w:r>
      <w:r w:rsidR="00116B6C" w:rsidRPr="007A2D96">
        <w:rPr>
          <w:rFonts w:ascii="Arial" w:hAnsi="Arial" w:cs="Arial"/>
          <w:lang w:val="es-MX"/>
        </w:rPr>
        <w:t>Programa</w:t>
      </w:r>
      <w:r w:rsidR="00A428E2" w:rsidRPr="007A2D96">
        <w:rPr>
          <w:rFonts w:ascii="Arial" w:hAnsi="Arial" w:cs="Arial"/>
          <w:lang w:val="es-MX"/>
        </w:rPr>
        <w:t>, entre ellas se encuentran</w:t>
      </w:r>
      <w:r w:rsidR="00542456" w:rsidRPr="007A2D96">
        <w:rPr>
          <w:rFonts w:ascii="Arial" w:hAnsi="Arial" w:cs="Arial"/>
          <w:lang w:val="es-MX"/>
        </w:rPr>
        <w:t>:</w:t>
      </w:r>
    </w:p>
    <w:p w14:paraId="0FD28BF0" w14:textId="4D1D7BBB" w:rsidR="00CD2ACA" w:rsidRPr="007A2D96" w:rsidRDefault="00CD2ACA" w:rsidP="00AC6182">
      <w:pPr>
        <w:pStyle w:val="ListParagraph"/>
        <w:numPr>
          <w:ilvl w:val="0"/>
          <w:numId w:val="16"/>
        </w:numPr>
        <w:spacing w:before="120" w:after="120"/>
        <w:ind w:left="1260" w:hanging="540"/>
        <w:contextualSpacing w:val="0"/>
        <w:rPr>
          <w:rFonts w:ascii="Arial" w:hAnsi="Arial" w:cs="Arial"/>
          <w:lang w:val="es-MX"/>
        </w:rPr>
      </w:pPr>
      <w:r w:rsidRPr="007A2D96">
        <w:rPr>
          <w:rFonts w:ascii="Arial" w:hAnsi="Arial" w:cs="Arial"/>
          <w:lang w:val="es-MX"/>
        </w:rPr>
        <w:t>MINE</w:t>
      </w:r>
      <w:r w:rsidR="000871C1" w:rsidRPr="007A2D96">
        <w:rPr>
          <w:rFonts w:ascii="Arial" w:hAnsi="Arial" w:cs="Arial"/>
          <w:lang w:val="es-MX"/>
        </w:rPr>
        <w:t>DUCYT</w:t>
      </w:r>
    </w:p>
    <w:p w14:paraId="1B4F1EBA" w14:textId="61C5169D" w:rsidR="00CD2ACA" w:rsidRPr="007A2D96" w:rsidRDefault="000871C1" w:rsidP="00AC6182">
      <w:pPr>
        <w:pStyle w:val="ListParagraph"/>
        <w:numPr>
          <w:ilvl w:val="0"/>
          <w:numId w:val="16"/>
        </w:numPr>
        <w:spacing w:before="120" w:after="120"/>
        <w:ind w:left="1260" w:hanging="540"/>
        <w:contextualSpacing w:val="0"/>
        <w:rPr>
          <w:rFonts w:ascii="Arial" w:hAnsi="Arial" w:cs="Arial"/>
          <w:lang w:val="es-MX"/>
        </w:rPr>
      </w:pPr>
      <w:r w:rsidRPr="007A2D96">
        <w:rPr>
          <w:rFonts w:ascii="Arial" w:hAnsi="Arial" w:cs="Arial"/>
          <w:lang w:val="es-MX"/>
        </w:rPr>
        <w:t>Despacho de la Primera Dama</w:t>
      </w:r>
    </w:p>
    <w:p w14:paraId="455A8350" w14:textId="6101737A" w:rsidR="00A428E2" w:rsidRPr="007A2D96" w:rsidRDefault="00CD2ACA" w:rsidP="00AC6182">
      <w:pPr>
        <w:pStyle w:val="ListParagraph"/>
        <w:numPr>
          <w:ilvl w:val="0"/>
          <w:numId w:val="16"/>
        </w:numPr>
        <w:spacing w:before="120" w:after="120"/>
        <w:ind w:left="1260" w:hanging="540"/>
        <w:contextualSpacing w:val="0"/>
        <w:rPr>
          <w:rFonts w:ascii="Arial" w:hAnsi="Arial" w:cs="Arial"/>
          <w:lang w:val="es-MX"/>
        </w:rPr>
      </w:pPr>
      <w:r w:rsidRPr="007A2D96">
        <w:rPr>
          <w:rFonts w:ascii="Arial" w:hAnsi="Arial" w:cs="Arial"/>
          <w:lang w:val="es-MX"/>
        </w:rPr>
        <w:t>Banco Interamericano de Desarrollo (</w:t>
      </w:r>
      <w:r w:rsidR="00AF1038" w:rsidRPr="007A2D96">
        <w:rPr>
          <w:rFonts w:ascii="Arial" w:hAnsi="Arial" w:cs="Arial"/>
          <w:lang w:val="es-MX"/>
        </w:rPr>
        <w:t>BID</w:t>
      </w:r>
      <w:r w:rsidRPr="007A2D96">
        <w:rPr>
          <w:rFonts w:ascii="Arial" w:hAnsi="Arial" w:cs="Arial"/>
          <w:lang w:val="es-MX"/>
        </w:rPr>
        <w:t>)</w:t>
      </w:r>
    </w:p>
    <w:p w14:paraId="3C6C6150" w14:textId="39E33DCA" w:rsidR="00A428E2" w:rsidRPr="007A2D96" w:rsidRDefault="00CD2ACA" w:rsidP="00AC6182">
      <w:pPr>
        <w:pStyle w:val="ListParagraph"/>
        <w:numPr>
          <w:ilvl w:val="0"/>
          <w:numId w:val="16"/>
        </w:numPr>
        <w:spacing w:before="120" w:after="120"/>
        <w:ind w:left="1260" w:hanging="540"/>
        <w:contextualSpacing w:val="0"/>
        <w:rPr>
          <w:rFonts w:ascii="Arial" w:hAnsi="Arial" w:cs="Arial"/>
          <w:lang w:val="es-MX"/>
        </w:rPr>
      </w:pPr>
      <w:r w:rsidRPr="007A2D96">
        <w:rPr>
          <w:rFonts w:ascii="Arial" w:hAnsi="Arial" w:cs="Arial"/>
          <w:lang w:val="es-MX"/>
        </w:rPr>
        <w:t xml:space="preserve">Ministerio de </w:t>
      </w:r>
      <w:r w:rsidR="00747827">
        <w:rPr>
          <w:rFonts w:ascii="Arial" w:hAnsi="Arial" w:cs="Arial"/>
          <w:lang w:val="es-MX"/>
        </w:rPr>
        <w:t>Hacienda</w:t>
      </w:r>
      <w:r w:rsidR="00EE65EF" w:rsidRPr="007A2D96">
        <w:rPr>
          <w:rFonts w:ascii="Arial" w:hAnsi="Arial" w:cs="Arial"/>
          <w:lang w:val="es-MX"/>
        </w:rPr>
        <w:t xml:space="preserve"> (M</w:t>
      </w:r>
      <w:r w:rsidR="00747827">
        <w:rPr>
          <w:rFonts w:ascii="Arial" w:hAnsi="Arial" w:cs="Arial"/>
          <w:lang w:val="es-MX"/>
        </w:rPr>
        <w:t>H</w:t>
      </w:r>
      <w:r w:rsidR="00EE65EF" w:rsidRPr="007A2D96">
        <w:rPr>
          <w:rFonts w:ascii="Arial" w:hAnsi="Arial" w:cs="Arial"/>
          <w:lang w:val="es-MX"/>
        </w:rPr>
        <w:t>)</w:t>
      </w:r>
    </w:p>
    <w:p w14:paraId="13E4A34D" w14:textId="131DA32B" w:rsidR="0031575B" w:rsidRPr="007A2D96" w:rsidRDefault="00351DA0" w:rsidP="00440C91">
      <w:pPr>
        <w:widowControl w:val="0"/>
        <w:numPr>
          <w:ilvl w:val="1"/>
          <w:numId w:val="3"/>
        </w:numPr>
        <w:spacing w:before="120" w:after="120"/>
        <w:ind w:left="720" w:right="57" w:hanging="720"/>
        <w:jc w:val="both"/>
        <w:rPr>
          <w:rFonts w:ascii="Arial" w:hAnsi="Arial" w:cs="Arial"/>
          <w:lang w:val="es-MX"/>
        </w:rPr>
      </w:pPr>
      <w:r w:rsidRPr="007A2D96">
        <w:rPr>
          <w:rFonts w:ascii="Arial" w:hAnsi="Arial" w:cs="Arial"/>
          <w:lang w:val="es-MX"/>
        </w:rPr>
        <w:t xml:space="preserve">El </w:t>
      </w:r>
      <w:r w:rsidR="009E3D7B" w:rsidRPr="007A2D96">
        <w:rPr>
          <w:rFonts w:ascii="Arial" w:hAnsi="Arial" w:cs="Arial"/>
          <w:lang w:val="es-MX"/>
        </w:rPr>
        <w:t>MOP</w:t>
      </w:r>
      <w:r w:rsidRPr="007A2D96">
        <w:rPr>
          <w:rFonts w:ascii="Arial" w:hAnsi="Arial" w:cs="Arial"/>
          <w:lang w:val="es-MX"/>
        </w:rPr>
        <w:t xml:space="preserve"> puede requerir ajustes a lo largo de la ejecución de </w:t>
      </w:r>
      <w:r w:rsidR="005F7C9B">
        <w:rPr>
          <w:rFonts w:ascii="Arial" w:hAnsi="Arial" w:cs="Arial"/>
          <w:lang w:val="es-MX"/>
        </w:rPr>
        <w:t>MCCE</w:t>
      </w:r>
      <w:r w:rsidR="00460F59" w:rsidRPr="007A2D96">
        <w:rPr>
          <w:rFonts w:ascii="Arial" w:hAnsi="Arial" w:cs="Arial"/>
          <w:lang w:val="es-MX"/>
        </w:rPr>
        <w:t>.</w:t>
      </w:r>
      <w:r w:rsidR="00344406" w:rsidRPr="007A2D96">
        <w:rPr>
          <w:rFonts w:ascii="Arial" w:hAnsi="Arial" w:cs="Arial"/>
          <w:lang w:val="es-MX"/>
        </w:rPr>
        <w:t xml:space="preserve"> Una vez que el </w:t>
      </w:r>
      <w:r w:rsidR="005153BB" w:rsidRPr="007A2D96">
        <w:rPr>
          <w:rFonts w:ascii="Arial" w:hAnsi="Arial" w:cs="Arial"/>
          <w:lang w:val="es-MX"/>
        </w:rPr>
        <w:t>MINEDUCYT</w:t>
      </w:r>
      <w:r w:rsidR="00EB236C" w:rsidRPr="007A2D96">
        <w:rPr>
          <w:rFonts w:ascii="Arial" w:hAnsi="Arial" w:cs="Arial"/>
          <w:lang w:val="es-MX"/>
        </w:rPr>
        <w:t xml:space="preserve"> </w:t>
      </w:r>
      <w:r w:rsidR="00344406" w:rsidRPr="007A2D96">
        <w:rPr>
          <w:rFonts w:ascii="Arial" w:hAnsi="Arial" w:cs="Arial"/>
          <w:lang w:val="es-MX"/>
        </w:rPr>
        <w:t xml:space="preserve">decida hacer </w:t>
      </w:r>
      <w:r w:rsidR="006E5FEE" w:rsidRPr="007A2D96">
        <w:rPr>
          <w:rFonts w:ascii="Arial" w:hAnsi="Arial" w:cs="Arial"/>
          <w:lang w:val="es-MX"/>
        </w:rPr>
        <w:t>ajustes</w:t>
      </w:r>
      <w:r w:rsidR="00344406" w:rsidRPr="007A2D96">
        <w:rPr>
          <w:rFonts w:ascii="Arial" w:hAnsi="Arial" w:cs="Arial"/>
          <w:lang w:val="es-MX"/>
        </w:rPr>
        <w:t xml:space="preserve"> al MOP deberá enviar una propuesta sobre los mismos </w:t>
      </w:r>
      <w:r w:rsidR="00D70137" w:rsidRPr="007A2D96">
        <w:rPr>
          <w:rFonts w:ascii="Arial" w:hAnsi="Arial" w:cs="Arial"/>
          <w:lang w:val="es-MX"/>
        </w:rPr>
        <w:t>al BID para su consideración y</w:t>
      </w:r>
      <w:r w:rsidR="00344406" w:rsidRPr="007A2D96">
        <w:rPr>
          <w:rFonts w:ascii="Arial" w:hAnsi="Arial" w:cs="Arial"/>
          <w:lang w:val="es-MX"/>
        </w:rPr>
        <w:t xml:space="preserve"> no objeción</w:t>
      </w:r>
      <w:r w:rsidR="00542456" w:rsidRPr="007A2D96">
        <w:rPr>
          <w:rFonts w:ascii="Arial" w:hAnsi="Arial" w:cs="Arial"/>
          <w:lang w:val="es-MX"/>
        </w:rPr>
        <w:t>. C</w:t>
      </w:r>
      <w:r w:rsidR="00344406" w:rsidRPr="007A2D96">
        <w:rPr>
          <w:rFonts w:ascii="Arial" w:hAnsi="Arial" w:cs="Arial"/>
          <w:lang w:val="es-MX"/>
        </w:rPr>
        <w:t>ada una de las modificaciones aprobadas deberá indicar la versión correspondiente e incluir la fecha de vigencia</w:t>
      </w:r>
      <w:r w:rsidR="00542456" w:rsidRPr="007A2D96">
        <w:rPr>
          <w:rFonts w:ascii="Arial" w:hAnsi="Arial" w:cs="Arial"/>
          <w:lang w:val="es-MX"/>
        </w:rPr>
        <w:t xml:space="preserve">. </w:t>
      </w:r>
      <w:r w:rsidR="00052895" w:rsidRPr="007A2D96">
        <w:rPr>
          <w:rFonts w:ascii="Arial" w:hAnsi="Arial" w:cs="Arial"/>
          <w:lang w:val="es-MX"/>
        </w:rPr>
        <w:t xml:space="preserve">El </w:t>
      </w:r>
      <w:r w:rsidR="009E3D7B" w:rsidRPr="007A2D96">
        <w:rPr>
          <w:rFonts w:ascii="Arial" w:hAnsi="Arial" w:cs="Arial"/>
          <w:lang w:val="es-MX"/>
        </w:rPr>
        <w:t>M</w:t>
      </w:r>
      <w:r w:rsidR="00052895" w:rsidRPr="007A2D96">
        <w:rPr>
          <w:rFonts w:ascii="Arial" w:hAnsi="Arial" w:cs="Arial"/>
          <w:lang w:val="es-MX"/>
        </w:rPr>
        <w:t>OP</w:t>
      </w:r>
      <w:r w:rsidR="009E3D7B" w:rsidRPr="007A2D96">
        <w:rPr>
          <w:rFonts w:ascii="Arial" w:hAnsi="Arial" w:cs="Arial"/>
          <w:lang w:val="es-MX"/>
        </w:rPr>
        <w:t xml:space="preserve"> </w:t>
      </w:r>
      <w:r w:rsidR="009E3D7B" w:rsidRPr="007A2D96">
        <w:rPr>
          <w:rFonts w:ascii="Arial" w:eastAsiaTheme="minorHAnsi" w:hAnsi="Arial" w:cs="Arial"/>
          <w:lang w:val="es-MX"/>
        </w:rPr>
        <w:t xml:space="preserve">entrará en vigor </w:t>
      </w:r>
      <w:r w:rsidR="00052895" w:rsidRPr="007A2D96">
        <w:rPr>
          <w:rFonts w:ascii="Arial" w:eastAsiaTheme="minorHAnsi" w:hAnsi="Arial" w:cs="Arial"/>
          <w:lang w:val="es-MX"/>
        </w:rPr>
        <w:t xml:space="preserve">una vez que se obtenga </w:t>
      </w:r>
      <w:r w:rsidR="009E3D7B" w:rsidRPr="007A2D96">
        <w:rPr>
          <w:rFonts w:ascii="Arial" w:eastAsiaTheme="minorHAnsi" w:hAnsi="Arial" w:cs="Arial"/>
          <w:lang w:val="es-MX"/>
        </w:rPr>
        <w:t>la aprobación del BID</w:t>
      </w:r>
      <w:r w:rsidR="00052895" w:rsidRPr="007A2D96">
        <w:rPr>
          <w:rFonts w:ascii="Arial" w:eastAsiaTheme="minorHAnsi" w:hAnsi="Arial" w:cs="Arial"/>
          <w:lang w:val="es-MX"/>
        </w:rPr>
        <w:t>.</w:t>
      </w:r>
      <w:r w:rsidR="009E3D7B" w:rsidRPr="007A2D96">
        <w:rPr>
          <w:rFonts w:ascii="Arial" w:eastAsiaTheme="minorHAnsi" w:hAnsi="Arial" w:cs="Arial"/>
          <w:lang w:val="es-MX"/>
        </w:rPr>
        <w:t xml:space="preserve"> </w:t>
      </w:r>
      <w:r w:rsidR="00EB236C" w:rsidRPr="007A2D96">
        <w:rPr>
          <w:rFonts w:ascii="Arial" w:hAnsi="Arial" w:cs="Arial"/>
          <w:lang w:val="es-MX"/>
        </w:rPr>
        <w:t>Asimismo,</w:t>
      </w:r>
      <w:r w:rsidR="00542456" w:rsidRPr="007A2D96">
        <w:rPr>
          <w:rFonts w:ascii="Arial" w:hAnsi="Arial" w:cs="Arial"/>
          <w:lang w:val="es-MX"/>
        </w:rPr>
        <w:t xml:space="preserve"> l</w:t>
      </w:r>
      <w:r w:rsidR="00D70137" w:rsidRPr="007A2D96">
        <w:rPr>
          <w:rFonts w:ascii="Arial" w:hAnsi="Arial" w:cs="Arial"/>
          <w:lang w:val="es-AR"/>
        </w:rPr>
        <w:t>os l</w:t>
      </w:r>
      <w:r w:rsidR="00AA0458" w:rsidRPr="007A2D96">
        <w:rPr>
          <w:rFonts w:ascii="Arial" w:hAnsi="Arial" w:cs="Arial"/>
          <w:lang w:val="es-AR"/>
        </w:rPr>
        <w:t xml:space="preserve">ineamientos, normas y procedimientos establecidos en el MOP se aplicarán en todas las actividades apoyadas por el préstamo. </w:t>
      </w:r>
      <w:r w:rsidR="00AF1038" w:rsidRPr="007A2D96">
        <w:rPr>
          <w:rFonts w:ascii="Arial" w:hAnsi="Arial" w:cs="Arial"/>
          <w:lang w:val="es-MX"/>
        </w:rPr>
        <w:t>En caso de presentarse alguna discrepancia entre el MOP y el Contrato de Préstamo este último prevalecerá.</w:t>
      </w:r>
    </w:p>
    <w:p w14:paraId="45596FA7" w14:textId="77777777" w:rsidR="0031575B" w:rsidRPr="007A2D96" w:rsidRDefault="0031575B" w:rsidP="00440C91">
      <w:pPr>
        <w:pStyle w:val="ListParagraph"/>
        <w:widowControl w:val="0"/>
        <w:spacing w:before="120" w:after="120"/>
        <w:ind w:left="360"/>
        <w:contextualSpacing w:val="0"/>
        <w:jc w:val="both"/>
        <w:rPr>
          <w:rFonts w:ascii="Arial" w:hAnsi="Arial" w:cs="Arial"/>
          <w:lang w:val="es-MX"/>
        </w:rPr>
      </w:pPr>
    </w:p>
    <w:p w14:paraId="131D39BB" w14:textId="77777777" w:rsidR="00E00555" w:rsidRPr="007A2D96" w:rsidRDefault="00E00555" w:rsidP="00440C91">
      <w:pPr>
        <w:pStyle w:val="Heading1"/>
        <w:keepNext w:val="0"/>
        <w:widowControl w:val="0"/>
        <w:tabs>
          <w:tab w:val="clear" w:pos="5180"/>
        </w:tabs>
        <w:spacing w:before="120" w:after="120" w:line="276" w:lineRule="auto"/>
        <w:ind w:left="90"/>
        <w:jc w:val="center"/>
        <w:rPr>
          <w:rFonts w:cs="Arial"/>
          <w:bCs/>
          <w:smallCaps/>
          <w:color w:val="1F497D"/>
          <w:sz w:val="22"/>
          <w:szCs w:val="22"/>
          <w:lang w:val="es-MX"/>
        </w:rPr>
      </w:pPr>
      <w:bookmarkStart w:id="1" w:name="_Toc528247855"/>
      <w:r w:rsidRPr="007A2D96">
        <w:rPr>
          <w:rFonts w:cs="Arial"/>
          <w:bCs/>
          <w:smallCaps/>
          <w:color w:val="1F497D"/>
          <w:sz w:val="22"/>
          <w:szCs w:val="22"/>
          <w:lang w:val="es-MX"/>
        </w:rPr>
        <w:t>Marco Normativo</w:t>
      </w:r>
      <w:bookmarkEnd w:id="1"/>
    </w:p>
    <w:p w14:paraId="633C692A" w14:textId="02654087" w:rsidR="00E00555" w:rsidRPr="007A2D96" w:rsidRDefault="00AC203A" w:rsidP="00AC6182">
      <w:pPr>
        <w:pStyle w:val="ListParagraph"/>
        <w:widowControl w:val="0"/>
        <w:numPr>
          <w:ilvl w:val="1"/>
          <w:numId w:val="11"/>
        </w:numPr>
        <w:spacing w:before="120" w:after="120"/>
        <w:ind w:left="720" w:right="57" w:hanging="720"/>
        <w:contextualSpacing w:val="0"/>
        <w:jc w:val="both"/>
        <w:rPr>
          <w:rFonts w:ascii="Arial" w:hAnsi="Arial" w:cs="Arial"/>
          <w:lang w:val="es-MX"/>
        </w:rPr>
      </w:pPr>
      <w:r w:rsidRPr="007A2D96">
        <w:rPr>
          <w:rFonts w:ascii="Arial" w:hAnsi="Arial" w:cs="Arial"/>
          <w:lang w:val="es-MX"/>
        </w:rPr>
        <w:t xml:space="preserve">El direccionamiento estratégico y operativo del </w:t>
      </w:r>
      <w:r w:rsidR="003661DE">
        <w:rPr>
          <w:rFonts w:ascii="Arial" w:hAnsi="Arial" w:cs="Arial"/>
          <w:lang w:val="es-MX"/>
        </w:rPr>
        <w:t>MCCE</w:t>
      </w:r>
      <w:r w:rsidRPr="007A2D96">
        <w:rPr>
          <w:rFonts w:ascii="Arial" w:hAnsi="Arial" w:cs="Arial"/>
          <w:lang w:val="es-MX"/>
        </w:rPr>
        <w:t xml:space="preserve"> está a cargo </w:t>
      </w:r>
      <w:r w:rsidR="005153BB" w:rsidRPr="007A2D96">
        <w:rPr>
          <w:rFonts w:ascii="Arial" w:hAnsi="Arial" w:cs="Arial"/>
          <w:lang w:val="es-MX"/>
        </w:rPr>
        <w:t>de MINEDUCYT</w:t>
      </w:r>
      <w:r w:rsidRPr="007A2D96">
        <w:rPr>
          <w:rFonts w:ascii="Arial" w:hAnsi="Arial" w:cs="Arial"/>
          <w:lang w:val="es-MX"/>
        </w:rPr>
        <w:t xml:space="preserve">, </w:t>
      </w:r>
      <w:r w:rsidR="005153BB" w:rsidRPr="007A2D96">
        <w:rPr>
          <w:rFonts w:ascii="Arial" w:hAnsi="Arial" w:cs="Arial"/>
          <w:lang w:val="es-MX"/>
        </w:rPr>
        <w:t>el</w:t>
      </w:r>
      <w:r w:rsidRPr="007A2D96">
        <w:rPr>
          <w:rFonts w:ascii="Arial" w:hAnsi="Arial" w:cs="Arial"/>
          <w:lang w:val="es-MX"/>
        </w:rPr>
        <w:t xml:space="preserve"> cual se</w:t>
      </w:r>
      <w:r w:rsidR="00EB236C" w:rsidRPr="007A2D96">
        <w:rPr>
          <w:rFonts w:ascii="Arial" w:hAnsi="Arial" w:cs="Arial"/>
          <w:lang w:val="es-MX"/>
        </w:rPr>
        <w:t xml:space="preserve">rá responsable </w:t>
      </w:r>
      <w:r w:rsidRPr="007A2D96">
        <w:rPr>
          <w:rFonts w:ascii="Arial" w:hAnsi="Arial" w:cs="Arial"/>
          <w:lang w:val="es-MX"/>
        </w:rPr>
        <w:t>de definir los lineamientos para la ejecución, asegurar su articulación interna y la co</w:t>
      </w:r>
      <w:r w:rsidR="00D70137" w:rsidRPr="007A2D96">
        <w:rPr>
          <w:rFonts w:ascii="Arial" w:hAnsi="Arial" w:cs="Arial"/>
          <w:lang w:val="es-MX"/>
        </w:rPr>
        <w:t>ordinación interinstitucional. El marco legal</w:t>
      </w:r>
      <w:r w:rsidR="00E00555" w:rsidRPr="007A2D96">
        <w:rPr>
          <w:rFonts w:ascii="Arial" w:hAnsi="Arial" w:cs="Arial"/>
          <w:lang w:val="es-MX"/>
        </w:rPr>
        <w:t xml:space="preserve"> </w:t>
      </w:r>
      <w:r w:rsidRPr="007A2D96">
        <w:rPr>
          <w:rFonts w:ascii="Arial" w:hAnsi="Arial" w:cs="Arial"/>
          <w:lang w:val="es-MX"/>
        </w:rPr>
        <w:t xml:space="preserve">que </w:t>
      </w:r>
      <w:r w:rsidR="00542456" w:rsidRPr="007A2D96">
        <w:rPr>
          <w:rFonts w:ascii="Arial" w:hAnsi="Arial" w:cs="Arial"/>
          <w:lang w:val="es-MX"/>
        </w:rPr>
        <w:t xml:space="preserve">se </w:t>
      </w:r>
      <w:r w:rsidRPr="007A2D96">
        <w:rPr>
          <w:rFonts w:ascii="Arial" w:hAnsi="Arial" w:cs="Arial"/>
          <w:lang w:val="es-MX"/>
        </w:rPr>
        <w:t>considerar</w:t>
      </w:r>
      <w:r w:rsidR="00542456" w:rsidRPr="007A2D96">
        <w:rPr>
          <w:rFonts w:ascii="Arial" w:hAnsi="Arial" w:cs="Arial"/>
          <w:lang w:val="es-MX"/>
        </w:rPr>
        <w:t>á</w:t>
      </w:r>
      <w:r w:rsidRPr="007A2D96">
        <w:rPr>
          <w:rFonts w:ascii="Arial" w:hAnsi="Arial" w:cs="Arial"/>
          <w:lang w:val="es-MX"/>
        </w:rPr>
        <w:t xml:space="preserve"> para la e</w:t>
      </w:r>
      <w:r w:rsidR="00E00555" w:rsidRPr="007A2D96">
        <w:rPr>
          <w:rFonts w:ascii="Arial" w:hAnsi="Arial" w:cs="Arial"/>
          <w:lang w:val="es-MX"/>
        </w:rPr>
        <w:t xml:space="preserve">jecución del </w:t>
      </w:r>
      <w:r w:rsidR="003661DE">
        <w:rPr>
          <w:rFonts w:ascii="Arial" w:hAnsi="Arial" w:cs="Arial"/>
          <w:lang w:val="es-MX"/>
        </w:rPr>
        <w:t>MCCE</w:t>
      </w:r>
      <w:r w:rsidR="00E00555" w:rsidRPr="007A2D96">
        <w:rPr>
          <w:rFonts w:ascii="Arial" w:hAnsi="Arial" w:cs="Arial"/>
          <w:lang w:val="es-MX"/>
        </w:rPr>
        <w:t xml:space="preserve"> es el siguiente.</w:t>
      </w:r>
    </w:p>
    <w:p w14:paraId="1F9B4CDF" w14:textId="025E20CA" w:rsidR="00E00555" w:rsidRPr="007A2D96" w:rsidRDefault="00E00555" w:rsidP="00AC6182">
      <w:pPr>
        <w:pStyle w:val="NoSpacing"/>
        <w:widowControl w:val="0"/>
        <w:numPr>
          <w:ilvl w:val="0"/>
          <w:numId w:val="12"/>
        </w:numPr>
        <w:spacing w:before="120" w:after="120" w:line="276" w:lineRule="auto"/>
        <w:ind w:left="1260" w:hanging="540"/>
        <w:jc w:val="both"/>
        <w:outlineLvl w:val="2"/>
        <w:rPr>
          <w:rFonts w:ascii="Arial" w:hAnsi="Arial" w:cs="Arial"/>
          <w:b/>
          <w:lang w:val="es-MX"/>
        </w:rPr>
      </w:pPr>
      <w:r w:rsidRPr="007A2D96">
        <w:rPr>
          <w:rFonts w:ascii="Arial" w:hAnsi="Arial" w:cs="Arial"/>
          <w:b/>
          <w:lang w:val="es-MX"/>
        </w:rPr>
        <w:t xml:space="preserve">Del Gobierno </w:t>
      </w:r>
      <w:r w:rsidR="00EB236C" w:rsidRPr="007A2D96">
        <w:rPr>
          <w:rFonts w:ascii="Arial" w:hAnsi="Arial" w:cs="Arial"/>
          <w:b/>
          <w:lang w:val="es-MX"/>
        </w:rPr>
        <w:t>Nacional</w:t>
      </w:r>
    </w:p>
    <w:p w14:paraId="701CA0E0" w14:textId="044D085D" w:rsidR="00F67BED" w:rsidRPr="007A2D96" w:rsidRDefault="00F67BED" w:rsidP="00F67BED">
      <w:pPr>
        <w:pStyle w:val="NoSpacing"/>
        <w:widowControl w:val="0"/>
        <w:numPr>
          <w:ilvl w:val="0"/>
          <w:numId w:val="34"/>
        </w:numPr>
        <w:spacing w:before="120" w:after="120" w:line="276" w:lineRule="auto"/>
        <w:jc w:val="both"/>
        <w:outlineLvl w:val="2"/>
        <w:rPr>
          <w:rFonts w:ascii="Arial" w:hAnsi="Arial" w:cs="Arial"/>
          <w:b/>
          <w:lang w:val="es-MX"/>
        </w:rPr>
      </w:pPr>
      <w:r w:rsidRPr="007A2D96">
        <w:rPr>
          <w:rFonts w:ascii="Arial" w:hAnsi="Arial" w:cs="Arial"/>
          <w:b/>
          <w:lang w:val="es-MX"/>
        </w:rPr>
        <w:t>X</w:t>
      </w:r>
    </w:p>
    <w:p w14:paraId="3AD24EB4" w14:textId="0FDB9FA8" w:rsidR="00F67BED" w:rsidRPr="007A2D96" w:rsidRDefault="00F67BED" w:rsidP="00F67BED">
      <w:pPr>
        <w:pStyle w:val="NoSpacing"/>
        <w:widowControl w:val="0"/>
        <w:numPr>
          <w:ilvl w:val="0"/>
          <w:numId w:val="34"/>
        </w:numPr>
        <w:spacing w:before="120" w:after="120" w:line="276" w:lineRule="auto"/>
        <w:jc w:val="both"/>
        <w:outlineLvl w:val="2"/>
        <w:rPr>
          <w:rFonts w:ascii="Arial" w:hAnsi="Arial" w:cs="Arial"/>
          <w:b/>
          <w:lang w:val="es-MX"/>
        </w:rPr>
      </w:pPr>
      <w:r w:rsidRPr="007A2D96">
        <w:rPr>
          <w:rFonts w:ascii="Arial" w:hAnsi="Arial" w:cs="Arial"/>
          <w:b/>
          <w:lang w:val="es-MX"/>
        </w:rPr>
        <w:t>X</w:t>
      </w:r>
    </w:p>
    <w:p w14:paraId="0723ECF7" w14:textId="093A3E7A" w:rsidR="00F67BED" w:rsidRPr="007A2D96" w:rsidRDefault="00F67BED" w:rsidP="00F67BED">
      <w:pPr>
        <w:pStyle w:val="NoSpacing"/>
        <w:widowControl w:val="0"/>
        <w:numPr>
          <w:ilvl w:val="0"/>
          <w:numId w:val="34"/>
        </w:numPr>
        <w:spacing w:before="120" w:after="120" w:line="276" w:lineRule="auto"/>
        <w:jc w:val="both"/>
        <w:outlineLvl w:val="2"/>
        <w:rPr>
          <w:rFonts w:ascii="Arial" w:hAnsi="Arial" w:cs="Arial"/>
          <w:b/>
          <w:lang w:val="es-MX"/>
        </w:rPr>
      </w:pPr>
      <w:r w:rsidRPr="007A2D96">
        <w:rPr>
          <w:rFonts w:ascii="Arial" w:hAnsi="Arial" w:cs="Arial"/>
          <w:b/>
          <w:lang w:val="es-MX"/>
        </w:rPr>
        <w:t>X</w:t>
      </w:r>
    </w:p>
    <w:p w14:paraId="59C559FA" w14:textId="77777777" w:rsidR="00F67BED" w:rsidRPr="007A2D96" w:rsidRDefault="00F67BED" w:rsidP="00D14585">
      <w:pPr>
        <w:pStyle w:val="NoSpacing"/>
        <w:widowControl w:val="0"/>
        <w:spacing w:before="120" w:after="120" w:line="276" w:lineRule="auto"/>
        <w:ind w:left="1980"/>
        <w:jc w:val="both"/>
        <w:outlineLvl w:val="2"/>
        <w:rPr>
          <w:rFonts w:ascii="Arial" w:hAnsi="Arial" w:cs="Arial"/>
          <w:b/>
          <w:lang w:val="es-MX"/>
        </w:rPr>
      </w:pPr>
    </w:p>
    <w:p w14:paraId="26A3B292" w14:textId="77777777" w:rsidR="00E00555" w:rsidRPr="007A2D96" w:rsidRDefault="00E00555" w:rsidP="00AC6182">
      <w:pPr>
        <w:pStyle w:val="NoSpacing"/>
        <w:widowControl w:val="0"/>
        <w:numPr>
          <w:ilvl w:val="0"/>
          <w:numId w:val="12"/>
        </w:numPr>
        <w:spacing w:before="120" w:after="120" w:line="276" w:lineRule="auto"/>
        <w:ind w:left="1260" w:hanging="540"/>
        <w:jc w:val="both"/>
        <w:outlineLvl w:val="2"/>
        <w:rPr>
          <w:rFonts w:ascii="Arial" w:hAnsi="Arial" w:cs="Arial"/>
          <w:b/>
          <w:lang w:val="es-MX"/>
        </w:rPr>
      </w:pPr>
      <w:r w:rsidRPr="007A2D96">
        <w:rPr>
          <w:rFonts w:ascii="Arial" w:hAnsi="Arial" w:cs="Arial"/>
          <w:b/>
          <w:lang w:val="es-MX"/>
        </w:rPr>
        <w:t xml:space="preserve">Del </w:t>
      </w:r>
      <w:r w:rsidR="004F6338" w:rsidRPr="007A2D96">
        <w:rPr>
          <w:rFonts w:ascii="Arial" w:hAnsi="Arial" w:cs="Arial"/>
          <w:b/>
          <w:lang w:val="es-MX"/>
        </w:rPr>
        <w:t>BID</w:t>
      </w:r>
      <w:r w:rsidRPr="007A2D96">
        <w:rPr>
          <w:rFonts w:ascii="Arial" w:hAnsi="Arial" w:cs="Arial"/>
          <w:b/>
          <w:lang w:val="es-MX"/>
        </w:rPr>
        <w:t xml:space="preserve"> </w:t>
      </w:r>
    </w:p>
    <w:p w14:paraId="71065CEF" w14:textId="77777777" w:rsidR="00E00555" w:rsidRPr="007A2D96" w:rsidRDefault="00E00555" w:rsidP="00AC6182">
      <w:pPr>
        <w:pStyle w:val="NoSpacing"/>
        <w:widowControl w:val="0"/>
        <w:numPr>
          <w:ilvl w:val="0"/>
          <w:numId w:val="10"/>
        </w:numPr>
        <w:spacing w:before="120" w:after="120" w:line="276" w:lineRule="auto"/>
        <w:ind w:left="1710" w:hanging="425"/>
        <w:jc w:val="both"/>
        <w:rPr>
          <w:rFonts w:ascii="Arial" w:hAnsi="Arial" w:cs="Arial"/>
          <w:lang w:val="es-MX" w:eastAsia="es-MX"/>
        </w:rPr>
      </w:pPr>
      <w:r w:rsidRPr="007A2D96">
        <w:rPr>
          <w:rFonts w:ascii="Arial" w:hAnsi="Arial" w:cs="Arial"/>
          <w:lang w:val="es-MX" w:eastAsia="es-MX"/>
        </w:rPr>
        <w:t>Contrato de Préstamo: documento integrado por las Estipulaciones Especiales, las Normas Generales y el Anexo Único</w:t>
      </w:r>
      <w:r w:rsidR="00BC3EFA" w:rsidRPr="007A2D96">
        <w:rPr>
          <w:rFonts w:ascii="Arial" w:hAnsi="Arial" w:cs="Arial"/>
          <w:lang w:val="es-MX" w:eastAsia="es-MX"/>
        </w:rPr>
        <w:t>.</w:t>
      </w:r>
      <w:r w:rsidRPr="007A2D96">
        <w:rPr>
          <w:rFonts w:ascii="Arial" w:hAnsi="Arial" w:cs="Arial"/>
          <w:lang w:val="es-MX" w:eastAsia="es-MX"/>
        </w:rPr>
        <w:t xml:space="preserve"> </w:t>
      </w:r>
    </w:p>
    <w:p w14:paraId="1C282B1F" w14:textId="13E2DB26" w:rsidR="000655DB" w:rsidRPr="007A2D96" w:rsidRDefault="00E00555" w:rsidP="00AC6182">
      <w:pPr>
        <w:pStyle w:val="ListParagraph"/>
        <w:widowControl w:val="0"/>
        <w:numPr>
          <w:ilvl w:val="0"/>
          <w:numId w:val="10"/>
        </w:numPr>
        <w:spacing w:before="120" w:after="120"/>
        <w:ind w:left="1710" w:hanging="425"/>
        <w:contextualSpacing w:val="0"/>
        <w:jc w:val="both"/>
        <w:rPr>
          <w:rFonts w:ascii="Arial" w:hAnsi="Arial" w:cs="Arial"/>
          <w:spacing w:val="-2"/>
          <w:lang w:val="es-MX"/>
        </w:rPr>
      </w:pPr>
      <w:r w:rsidRPr="007A2D96">
        <w:rPr>
          <w:rFonts w:ascii="Arial" w:hAnsi="Arial" w:cs="Arial"/>
          <w:spacing w:val="-2"/>
          <w:lang w:val="es-MX"/>
        </w:rPr>
        <w:t xml:space="preserve">Políticas para la Adquisición de </w:t>
      </w:r>
      <w:r w:rsidR="003D1704" w:rsidRPr="007A2D96">
        <w:rPr>
          <w:rFonts w:ascii="Arial" w:hAnsi="Arial" w:cs="Arial"/>
          <w:spacing w:val="-2"/>
          <w:lang w:val="es-MX"/>
        </w:rPr>
        <w:t>Bienes</w:t>
      </w:r>
      <w:r w:rsidRPr="007A2D96">
        <w:rPr>
          <w:rFonts w:ascii="Arial" w:hAnsi="Arial" w:cs="Arial"/>
          <w:spacing w:val="-2"/>
          <w:lang w:val="es-MX"/>
        </w:rPr>
        <w:t xml:space="preserve"> y </w:t>
      </w:r>
      <w:r w:rsidR="003D1704" w:rsidRPr="007A2D96">
        <w:rPr>
          <w:rFonts w:ascii="Arial" w:hAnsi="Arial" w:cs="Arial"/>
          <w:spacing w:val="-2"/>
          <w:lang w:val="es-MX"/>
        </w:rPr>
        <w:t>Obras</w:t>
      </w:r>
      <w:r w:rsidRPr="007A2D96">
        <w:rPr>
          <w:rFonts w:ascii="Arial" w:hAnsi="Arial" w:cs="Arial"/>
          <w:spacing w:val="-2"/>
          <w:lang w:val="es-MX"/>
        </w:rPr>
        <w:t xml:space="preserve"> Financiados por el Banco Interamer</w:t>
      </w:r>
      <w:r w:rsidR="000655DB" w:rsidRPr="007A2D96">
        <w:rPr>
          <w:rFonts w:ascii="Arial" w:hAnsi="Arial" w:cs="Arial"/>
          <w:spacing w:val="-2"/>
          <w:lang w:val="es-MX"/>
        </w:rPr>
        <w:t>icano de Desarrollo (GN</w:t>
      </w:r>
      <w:r w:rsidR="000655DB" w:rsidRPr="007A2D96">
        <w:rPr>
          <w:rFonts w:ascii="Arial" w:hAnsi="Arial" w:cs="Arial"/>
          <w:spacing w:val="-2"/>
          <w:lang w:val="es-MX"/>
        </w:rPr>
        <w:noBreakHyphen/>
        <w:t>2349-</w:t>
      </w:r>
      <w:r w:rsidR="00F23DB2" w:rsidRPr="007A2D96">
        <w:rPr>
          <w:rFonts w:ascii="Arial" w:hAnsi="Arial" w:cs="Arial"/>
          <w:spacing w:val="-2"/>
          <w:lang w:val="es-MX"/>
        </w:rPr>
        <w:t>15</w:t>
      </w:r>
      <w:r w:rsidR="000655DB" w:rsidRPr="007A2D96">
        <w:rPr>
          <w:rFonts w:ascii="Arial" w:hAnsi="Arial" w:cs="Arial"/>
          <w:spacing w:val="-2"/>
          <w:lang w:val="es-MX"/>
        </w:rPr>
        <w:t>)</w:t>
      </w:r>
      <w:r w:rsidR="00BC3EFA" w:rsidRPr="007A2D96">
        <w:rPr>
          <w:rFonts w:ascii="Arial" w:hAnsi="Arial" w:cs="Arial"/>
          <w:spacing w:val="-2"/>
          <w:lang w:val="es-MX"/>
        </w:rPr>
        <w:t>.</w:t>
      </w:r>
    </w:p>
    <w:p w14:paraId="4C0B0620" w14:textId="5993A56E" w:rsidR="00995BDC" w:rsidRPr="007A2D96" w:rsidRDefault="00E00555" w:rsidP="00AC6182">
      <w:pPr>
        <w:pStyle w:val="ListParagraph"/>
        <w:widowControl w:val="0"/>
        <w:numPr>
          <w:ilvl w:val="0"/>
          <w:numId w:val="10"/>
        </w:numPr>
        <w:spacing w:before="120" w:after="120"/>
        <w:ind w:left="1710" w:hanging="425"/>
        <w:contextualSpacing w:val="0"/>
        <w:jc w:val="both"/>
        <w:rPr>
          <w:rFonts w:ascii="Arial" w:hAnsi="Arial" w:cs="Arial"/>
          <w:spacing w:val="-2"/>
          <w:lang w:val="es-MX"/>
        </w:rPr>
      </w:pPr>
      <w:r w:rsidRPr="007A2D96">
        <w:rPr>
          <w:rFonts w:ascii="Arial" w:hAnsi="Arial" w:cs="Arial"/>
          <w:spacing w:val="-2"/>
          <w:lang w:val="es-MX"/>
        </w:rPr>
        <w:t>Políticas para la Selección y Contratación de Consultores Financiados por el Banco Interamericano de Desarrollo (GN</w:t>
      </w:r>
      <w:r w:rsidRPr="007A2D96">
        <w:rPr>
          <w:rFonts w:ascii="Arial" w:hAnsi="Arial" w:cs="Arial"/>
          <w:spacing w:val="-2"/>
          <w:lang w:val="es-MX"/>
        </w:rPr>
        <w:noBreakHyphen/>
        <w:t>2350-</w:t>
      </w:r>
      <w:r w:rsidR="00F23DB2" w:rsidRPr="007A2D96">
        <w:rPr>
          <w:rFonts w:ascii="Arial" w:hAnsi="Arial" w:cs="Arial"/>
          <w:spacing w:val="-2"/>
          <w:lang w:val="es-MX"/>
        </w:rPr>
        <w:t>15</w:t>
      </w:r>
      <w:r w:rsidRPr="007A2D96">
        <w:rPr>
          <w:rFonts w:ascii="Arial" w:hAnsi="Arial" w:cs="Arial"/>
          <w:spacing w:val="-2"/>
          <w:lang w:val="es-MX"/>
        </w:rPr>
        <w:t>).</w:t>
      </w:r>
    </w:p>
    <w:p w14:paraId="5DF6C680" w14:textId="00D5BC14" w:rsidR="00540E22" w:rsidRPr="007A2D96" w:rsidRDefault="009E3D7B" w:rsidP="00AC6182">
      <w:pPr>
        <w:pStyle w:val="ListParagraph"/>
        <w:widowControl w:val="0"/>
        <w:numPr>
          <w:ilvl w:val="0"/>
          <w:numId w:val="10"/>
        </w:numPr>
        <w:spacing w:before="120" w:after="120"/>
        <w:ind w:left="1710" w:hanging="425"/>
        <w:contextualSpacing w:val="0"/>
        <w:jc w:val="both"/>
        <w:rPr>
          <w:rFonts w:ascii="Arial" w:hAnsi="Arial" w:cs="Arial"/>
          <w:spacing w:val="-2"/>
          <w:lang w:val="es-MX"/>
        </w:rPr>
      </w:pPr>
      <w:r w:rsidRPr="007A2D96">
        <w:rPr>
          <w:rFonts w:ascii="Arial" w:hAnsi="Arial" w:cs="Arial"/>
          <w:spacing w:val="-2"/>
          <w:lang w:val="es-MX"/>
        </w:rPr>
        <w:t xml:space="preserve">Guía de Gestión Financiera para </w:t>
      </w:r>
      <w:r w:rsidR="00116B6C" w:rsidRPr="007A2D96">
        <w:rPr>
          <w:rFonts w:ascii="Arial" w:hAnsi="Arial" w:cs="Arial"/>
          <w:spacing w:val="-2"/>
          <w:lang w:val="es-MX"/>
        </w:rPr>
        <w:t>Programa</w:t>
      </w:r>
      <w:r w:rsidR="003739F6" w:rsidRPr="007A2D96">
        <w:rPr>
          <w:rFonts w:ascii="Arial" w:hAnsi="Arial" w:cs="Arial"/>
          <w:spacing w:val="-2"/>
          <w:lang w:val="es-MX"/>
        </w:rPr>
        <w:t xml:space="preserve">s Financiados por el BID </w:t>
      </w:r>
      <w:r w:rsidR="001D169E" w:rsidRPr="001D169E">
        <w:rPr>
          <w:rFonts w:ascii="Arial" w:hAnsi="Arial" w:cs="Arial"/>
          <w:color w:val="000000" w:themeColor="text1"/>
          <w:lang w:val="es-419"/>
        </w:rPr>
        <w:t>BID (GN-2811-1)</w:t>
      </w:r>
      <w:r w:rsidR="001D169E">
        <w:rPr>
          <w:rFonts w:ascii="Arial" w:hAnsi="Arial" w:cs="Arial"/>
          <w:spacing w:val="-2"/>
          <w:lang w:val="es-MX"/>
        </w:rPr>
        <w:t>.</w:t>
      </w:r>
    </w:p>
    <w:p w14:paraId="5F2A0446" w14:textId="77777777" w:rsidR="008644E3" w:rsidRPr="007A2D96" w:rsidRDefault="008644E3" w:rsidP="00440C91">
      <w:pPr>
        <w:widowControl w:val="0"/>
        <w:spacing w:before="120" w:after="120"/>
        <w:jc w:val="both"/>
        <w:rPr>
          <w:rFonts w:ascii="Arial" w:hAnsi="Arial" w:cs="Arial"/>
          <w:spacing w:val="-2"/>
          <w:lang w:val="es-MX"/>
        </w:rPr>
      </w:pPr>
    </w:p>
    <w:p w14:paraId="69F2E138" w14:textId="77777777" w:rsidR="00CB28F4" w:rsidRPr="007A2D96" w:rsidRDefault="00B64E2D" w:rsidP="00440C91">
      <w:pPr>
        <w:pStyle w:val="Heading1"/>
        <w:keepNext w:val="0"/>
        <w:widowControl w:val="0"/>
        <w:tabs>
          <w:tab w:val="clear" w:pos="5180"/>
        </w:tabs>
        <w:spacing w:before="120" w:after="120" w:line="276" w:lineRule="auto"/>
        <w:ind w:left="0"/>
        <w:jc w:val="center"/>
        <w:rPr>
          <w:rFonts w:cs="Arial"/>
          <w:bCs/>
          <w:smallCaps/>
          <w:color w:val="1F497D"/>
          <w:sz w:val="22"/>
          <w:szCs w:val="22"/>
          <w:lang w:val="es-MX"/>
        </w:rPr>
      </w:pPr>
      <w:bookmarkStart w:id="2" w:name="_Toc528247856"/>
      <w:r w:rsidRPr="007A2D96">
        <w:rPr>
          <w:rFonts w:cs="Arial"/>
          <w:bCs/>
          <w:smallCaps/>
          <w:color w:val="1F497D"/>
          <w:sz w:val="22"/>
          <w:szCs w:val="22"/>
          <w:lang w:val="es-MX"/>
        </w:rPr>
        <w:t xml:space="preserve">Objetivo de </w:t>
      </w:r>
      <w:r w:rsidR="00116B6C" w:rsidRPr="007A2D96">
        <w:rPr>
          <w:rFonts w:cs="Arial"/>
          <w:bCs/>
          <w:smallCaps/>
          <w:color w:val="1F497D"/>
          <w:sz w:val="22"/>
          <w:szCs w:val="22"/>
          <w:lang w:val="es-MX"/>
        </w:rPr>
        <w:t>Programa</w:t>
      </w:r>
      <w:r w:rsidRPr="007A2D96">
        <w:rPr>
          <w:rFonts w:cs="Arial"/>
          <w:bCs/>
          <w:smallCaps/>
          <w:color w:val="1F497D"/>
          <w:sz w:val="22"/>
          <w:szCs w:val="22"/>
          <w:lang w:val="es-MX"/>
        </w:rPr>
        <w:t xml:space="preserve">, </w:t>
      </w:r>
      <w:r w:rsidR="00AF1038" w:rsidRPr="007A2D96">
        <w:rPr>
          <w:rFonts w:cs="Arial"/>
          <w:bCs/>
          <w:smallCaps/>
          <w:color w:val="1F497D"/>
          <w:sz w:val="22"/>
          <w:szCs w:val="22"/>
          <w:lang w:val="es-MX"/>
        </w:rPr>
        <w:t>Estructura</w:t>
      </w:r>
      <w:r w:rsidRPr="007A2D96">
        <w:rPr>
          <w:rFonts w:cs="Arial"/>
          <w:bCs/>
          <w:smallCaps/>
          <w:color w:val="1F497D"/>
          <w:sz w:val="22"/>
          <w:szCs w:val="22"/>
          <w:lang w:val="es-MX"/>
        </w:rPr>
        <w:t xml:space="preserve"> y </w:t>
      </w:r>
      <w:r w:rsidR="009E3D7B" w:rsidRPr="007A2D96">
        <w:rPr>
          <w:rFonts w:cs="Arial"/>
          <w:bCs/>
          <w:smallCaps/>
          <w:color w:val="1F497D"/>
          <w:sz w:val="22"/>
          <w:szCs w:val="22"/>
          <w:lang w:val="es-MX"/>
        </w:rPr>
        <w:t>Financiamiento</w:t>
      </w:r>
      <w:bookmarkEnd w:id="2"/>
    </w:p>
    <w:p w14:paraId="25B721D9" w14:textId="77777777" w:rsidR="00CB28F4" w:rsidRPr="007A2D96" w:rsidRDefault="000F5468" w:rsidP="00440C91">
      <w:pPr>
        <w:pStyle w:val="Heading2"/>
        <w:keepNext w:val="0"/>
        <w:widowControl w:val="0"/>
        <w:spacing w:before="120" w:after="120" w:line="276" w:lineRule="auto"/>
        <w:rPr>
          <w:rFonts w:cs="Arial"/>
          <w:i w:val="0"/>
          <w:sz w:val="22"/>
          <w:szCs w:val="22"/>
          <w:lang w:val="es-MX"/>
        </w:rPr>
      </w:pPr>
      <w:bookmarkStart w:id="3" w:name="_Toc528247857"/>
      <w:r w:rsidRPr="007A2D96">
        <w:rPr>
          <w:rFonts w:cs="Arial"/>
          <w:bCs/>
          <w:i w:val="0"/>
          <w:sz w:val="22"/>
          <w:szCs w:val="22"/>
          <w:lang w:val="es-MX"/>
        </w:rPr>
        <w:t xml:space="preserve">Objetivo del </w:t>
      </w:r>
      <w:r w:rsidR="00116B6C" w:rsidRPr="007A2D96">
        <w:rPr>
          <w:rFonts w:cs="Arial"/>
          <w:bCs/>
          <w:i w:val="0"/>
          <w:sz w:val="22"/>
          <w:szCs w:val="22"/>
          <w:lang w:val="es-MX"/>
        </w:rPr>
        <w:t>Programa</w:t>
      </w:r>
      <w:bookmarkEnd w:id="3"/>
    </w:p>
    <w:p w14:paraId="7D9A4903" w14:textId="67ECC5B6" w:rsidR="00CE6764" w:rsidRPr="007A2D96" w:rsidRDefault="0053632B"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Arial" w:hAnsi="Arial" w:cs="Arial"/>
          <w:lang w:val="es-MX"/>
        </w:rPr>
      </w:pPr>
      <w:r w:rsidRPr="007A2D96">
        <w:rPr>
          <w:rFonts w:ascii="Arial" w:hAnsi="Arial" w:cs="Arial"/>
          <w:lang w:val="es-MX"/>
        </w:rPr>
        <w:t xml:space="preserve">El objetivo </w:t>
      </w:r>
      <w:r w:rsidRPr="007A2D96">
        <w:rPr>
          <w:rFonts w:ascii="Arial" w:eastAsiaTheme="minorHAnsi" w:hAnsi="Arial" w:cs="Arial"/>
          <w:lang w:val="es-MX"/>
        </w:rPr>
        <w:t xml:space="preserve">general del </w:t>
      </w:r>
      <w:r w:rsidR="003661DE">
        <w:rPr>
          <w:rFonts w:ascii="Arial" w:eastAsiaTheme="minorHAnsi" w:hAnsi="Arial" w:cs="Arial"/>
          <w:lang w:val="es-MX"/>
        </w:rPr>
        <w:t>MCCE</w:t>
      </w:r>
      <w:r w:rsidR="00CE6764" w:rsidRPr="007A2D96">
        <w:rPr>
          <w:rFonts w:ascii="Arial" w:eastAsiaTheme="minorHAnsi" w:hAnsi="Arial" w:cs="Arial"/>
          <w:lang w:val="es-MX"/>
        </w:rPr>
        <w:t xml:space="preserve"> es </w:t>
      </w:r>
      <w:r w:rsidR="00754757" w:rsidRPr="00754757">
        <w:rPr>
          <w:rFonts w:ascii="Arial" w:hAnsi="Arial" w:cs="Arial"/>
          <w:lang w:val="es-419"/>
        </w:rPr>
        <w:t>contribuir a mejorar la calidad y cobertura educativa en El Salvador. Los objetivos específicos son: (i) expandir y mejorar la calidad de los servicios de primera infancia; (</w:t>
      </w:r>
      <w:proofErr w:type="spellStart"/>
      <w:r w:rsidR="00754757" w:rsidRPr="00754757">
        <w:rPr>
          <w:rFonts w:ascii="Arial" w:hAnsi="Arial" w:cs="Arial"/>
          <w:lang w:val="es-419"/>
        </w:rPr>
        <w:t>ii</w:t>
      </w:r>
      <w:proofErr w:type="spellEnd"/>
      <w:r w:rsidR="00754757" w:rsidRPr="00754757">
        <w:rPr>
          <w:rFonts w:ascii="Arial" w:hAnsi="Arial" w:cs="Arial"/>
          <w:lang w:val="es-419"/>
        </w:rPr>
        <w:t>) ampliar y mejorar la calidad de la oferta de educación de los jóvenes vulnerables, con enfoque de género; y (</w:t>
      </w:r>
      <w:proofErr w:type="spellStart"/>
      <w:r w:rsidR="00754757" w:rsidRPr="00754757">
        <w:rPr>
          <w:rFonts w:ascii="Arial" w:hAnsi="Arial" w:cs="Arial"/>
          <w:lang w:val="es-419"/>
        </w:rPr>
        <w:t>iii</w:t>
      </w:r>
      <w:proofErr w:type="spellEnd"/>
      <w:r w:rsidR="00754757" w:rsidRPr="00754757">
        <w:rPr>
          <w:rFonts w:ascii="Arial" w:hAnsi="Arial" w:cs="Arial"/>
          <w:lang w:val="es-419"/>
        </w:rPr>
        <w:t>) mejorar la efectividad de la gestión educativa</w:t>
      </w:r>
      <w:r w:rsidR="00754757">
        <w:rPr>
          <w:rFonts w:ascii="Arial" w:hAnsi="Arial" w:cs="Arial"/>
          <w:lang w:val="es-419"/>
        </w:rPr>
        <w:t>.</w:t>
      </w:r>
      <w:r w:rsidR="00CE6764" w:rsidRPr="007A2D96">
        <w:rPr>
          <w:rFonts w:ascii="Arial" w:hAnsi="Arial" w:cs="Arial"/>
          <w:color w:val="000000"/>
          <w:lang w:val="es-MX"/>
        </w:rPr>
        <w:t xml:space="preserve"> </w:t>
      </w:r>
    </w:p>
    <w:p w14:paraId="2D904922" w14:textId="77777777" w:rsidR="0031575B" w:rsidRPr="007A2D96" w:rsidRDefault="000F5468"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Arial" w:hAnsi="Arial" w:cs="Arial"/>
          <w:lang w:val="es-MX"/>
        </w:rPr>
      </w:pPr>
      <w:r w:rsidRPr="007A2D96">
        <w:rPr>
          <w:rFonts w:ascii="Arial" w:hAnsi="Arial" w:cs="Arial"/>
          <w:lang w:val="es-MX"/>
        </w:rPr>
        <w:t xml:space="preserve">Los objetivos antes mencionados se lograrán a través de </w:t>
      </w:r>
      <w:r w:rsidR="00FB1163" w:rsidRPr="007A2D96">
        <w:rPr>
          <w:rFonts w:ascii="Arial" w:hAnsi="Arial" w:cs="Arial"/>
          <w:lang w:val="es-MX"/>
        </w:rPr>
        <w:t xml:space="preserve">los siguientes </w:t>
      </w:r>
      <w:r w:rsidRPr="007A2D96">
        <w:rPr>
          <w:rFonts w:ascii="Arial" w:hAnsi="Arial" w:cs="Arial"/>
          <w:lang w:val="es-MX"/>
        </w:rPr>
        <w:t>componentes</w:t>
      </w:r>
      <w:r w:rsidR="00514C1A" w:rsidRPr="007A2D96">
        <w:rPr>
          <w:rFonts w:ascii="Arial" w:hAnsi="Arial" w:cs="Arial"/>
          <w:lang w:val="es-MX"/>
        </w:rPr>
        <w:t xml:space="preserve"> (</w:t>
      </w:r>
      <w:r w:rsidR="00AF1038" w:rsidRPr="007A2D96">
        <w:rPr>
          <w:rFonts w:ascii="Arial" w:hAnsi="Arial" w:cs="Arial"/>
          <w:lang w:val="es-MX"/>
        </w:rPr>
        <w:t xml:space="preserve">ver también </w:t>
      </w:r>
      <w:r w:rsidR="00016425" w:rsidRPr="007A2D96">
        <w:rPr>
          <w:rFonts w:ascii="Arial" w:hAnsi="Arial" w:cs="Arial"/>
          <w:lang w:val="es-MX"/>
        </w:rPr>
        <w:t xml:space="preserve">el </w:t>
      </w:r>
      <w:r w:rsidR="00514C1A" w:rsidRPr="007A2D96">
        <w:rPr>
          <w:rFonts w:ascii="Arial" w:hAnsi="Arial" w:cs="Arial"/>
          <w:lang w:val="es-MX"/>
        </w:rPr>
        <w:t xml:space="preserve">Documento de </w:t>
      </w:r>
      <w:r w:rsidR="00116B6C" w:rsidRPr="007A2D96">
        <w:rPr>
          <w:rFonts w:ascii="Arial" w:hAnsi="Arial" w:cs="Arial"/>
          <w:lang w:val="es-MX"/>
        </w:rPr>
        <w:t>Programa</w:t>
      </w:r>
      <w:r w:rsidR="00CE6764" w:rsidRPr="007A2D96">
        <w:rPr>
          <w:rFonts w:ascii="Arial" w:hAnsi="Arial" w:cs="Arial"/>
          <w:lang w:val="es-MX"/>
        </w:rPr>
        <w:t xml:space="preserve"> en </w:t>
      </w:r>
      <w:r w:rsidR="00CE6764" w:rsidRPr="007A2D96">
        <w:rPr>
          <w:rFonts w:ascii="Arial" w:hAnsi="Arial" w:cs="Arial"/>
          <w:highlight w:val="lightGray"/>
          <w:lang w:val="es-MX"/>
        </w:rPr>
        <w:t>Anexo XX</w:t>
      </w:r>
      <w:r w:rsidR="00514C1A" w:rsidRPr="007A2D96">
        <w:rPr>
          <w:rFonts w:ascii="Arial" w:hAnsi="Arial" w:cs="Arial"/>
          <w:lang w:val="es-MX"/>
        </w:rPr>
        <w:t>)</w:t>
      </w:r>
      <w:r w:rsidR="00FB1163" w:rsidRPr="007A2D96">
        <w:rPr>
          <w:rFonts w:ascii="Arial" w:hAnsi="Arial" w:cs="Arial"/>
          <w:lang w:val="es-MX"/>
        </w:rPr>
        <w:t>:</w:t>
      </w:r>
    </w:p>
    <w:p w14:paraId="13525FBE" w14:textId="77777777" w:rsidR="00CB28F4" w:rsidRPr="007A2D96" w:rsidRDefault="00AF1038" w:rsidP="00440C91">
      <w:pPr>
        <w:pStyle w:val="Heading2"/>
        <w:keepNext w:val="0"/>
        <w:widowControl w:val="0"/>
        <w:spacing w:before="120" w:after="120" w:line="276" w:lineRule="auto"/>
        <w:rPr>
          <w:rFonts w:cs="Arial"/>
          <w:i w:val="0"/>
          <w:sz w:val="22"/>
          <w:szCs w:val="22"/>
          <w:lang w:val="es-MX"/>
        </w:rPr>
      </w:pPr>
      <w:bookmarkStart w:id="4" w:name="_Toc528247858"/>
      <w:r w:rsidRPr="007A2D96">
        <w:rPr>
          <w:rFonts w:cs="Arial"/>
          <w:bCs/>
          <w:i w:val="0"/>
          <w:sz w:val="22"/>
          <w:szCs w:val="22"/>
          <w:lang w:val="es-MX"/>
        </w:rPr>
        <w:t>Estructura del Préstamo</w:t>
      </w:r>
      <w:bookmarkEnd w:id="4"/>
    </w:p>
    <w:p w14:paraId="5103BE2A" w14:textId="21199401" w:rsidR="00754757" w:rsidRPr="00754757" w:rsidRDefault="00E72F7A" w:rsidP="00AC6182">
      <w:pPr>
        <w:pStyle w:val="ListParagraph"/>
        <w:widowControl w:val="0"/>
        <w:numPr>
          <w:ilvl w:val="1"/>
          <w:numId w:val="13"/>
        </w:numPr>
        <w:autoSpaceDE w:val="0"/>
        <w:autoSpaceDN w:val="0"/>
        <w:adjustRightInd w:val="0"/>
        <w:spacing w:before="120" w:after="120"/>
        <w:ind w:left="720" w:hanging="720"/>
        <w:contextualSpacing w:val="0"/>
        <w:jc w:val="both"/>
        <w:rPr>
          <w:rFonts w:ascii="Arial" w:hAnsi="Arial" w:cs="Arial"/>
          <w:lang w:val="es-MX"/>
        </w:rPr>
      </w:pPr>
      <w:r w:rsidRPr="1AF9680F">
        <w:rPr>
          <w:rFonts w:ascii="Arial" w:hAnsi="Arial" w:cs="Arial"/>
          <w:b/>
          <w:bCs/>
          <w:lang w:val="es-AR"/>
        </w:rPr>
        <w:t>Componente 1:</w:t>
      </w:r>
      <w:r w:rsidRPr="1AF9680F">
        <w:rPr>
          <w:rFonts w:ascii="Arial" w:hAnsi="Arial" w:cs="Arial"/>
          <w:b/>
          <w:bCs/>
          <w:lang w:val="es-419"/>
        </w:rPr>
        <w:t xml:space="preserve"> Mejora de la Calidad y Expansión de la Oferta de Educación Inicial y </w:t>
      </w:r>
      <w:proofErr w:type="spellStart"/>
      <w:r w:rsidRPr="1AF9680F">
        <w:rPr>
          <w:rFonts w:ascii="Arial" w:hAnsi="Arial" w:cs="Arial"/>
          <w:b/>
          <w:bCs/>
          <w:lang w:val="es-419"/>
        </w:rPr>
        <w:t>Parvularia</w:t>
      </w:r>
      <w:proofErr w:type="spellEnd"/>
      <w:r w:rsidRPr="1AF9680F">
        <w:rPr>
          <w:rFonts w:ascii="Arial" w:hAnsi="Arial" w:cs="Arial"/>
          <w:b/>
          <w:bCs/>
          <w:lang w:val="es-419"/>
        </w:rPr>
        <w:t xml:space="preserve"> </w:t>
      </w:r>
      <w:r w:rsidRPr="1AF9680F">
        <w:rPr>
          <w:rFonts w:ascii="Arial" w:hAnsi="Arial" w:cs="Arial"/>
          <w:lang w:val="es-419"/>
        </w:rPr>
        <w:t>(US$7</w:t>
      </w:r>
      <w:ins w:id="5" w:author="Thompson, Jennelle" w:date="2020-06-23T20:47:00Z">
        <w:r w:rsidR="13B7EEF2" w:rsidRPr="1AF9680F">
          <w:rPr>
            <w:rFonts w:ascii="Arial" w:hAnsi="Arial" w:cs="Arial"/>
            <w:lang w:val="es-419"/>
          </w:rPr>
          <w:t>7</w:t>
        </w:r>
      </w:ins>
      <w:del w:id="6" w:author="Thompson, Jennelle" w:date="2020-06-23T20:47:00Z">
        <w:r w:rsidRPr="1AF9680F" w:rsidDel="00E72F7A">
          <w:rPr>
            <w:rFonts w:ascii="Arial" w:hAnsi="Arial" w:cs="Arial"/>
            <w:lang w:val="es-419"/>
          </w:rPr>
          <w:delText>4</w:delText>
        </w:r>
      </w:del>
      <w:r w:rsidRPr="1AF9680F">
        <w:rPr>
          <w:rFonts w:ascii="Arial" w:hAnsi="Arial" w:cs="Arial"/>
          <w:lang w:val="es-419"/>
        </w:rPr>
        <w:t>,</w:t>
      </w:r>
      <w:ins w:id="7" w:author="Thompson, Jennelle" w:date="2020-06-23T20:48:00Z">
        <w:r w:rsidR="4B68810E" w:rsidRPr="1AF9680F">
          <w:rPr>
            <w:rFonts w:ascii="Arial" w:hAnsi="Arial" w:cs="Arial"/>
            <w:lang w:val="es-419"/>
          </w:rPr>
          <w:t>3</w:t>
        </w:r>
      </w:ins>
      <w:del w:id="8" w:author="Thompson, Jennelle" w:date="2020-06-23T20:48:00Z">
        <w:r w:rsidRPr="1AF9680F" w:rsidDel="00E72F7A">
          <w:rPr>
            <w:rFonts w:ascii="Arial" w:hAnsi="Arial" w:cs="Arial"/>
            <w:lang w:val="es-419"/>
          </w:rPr>
          <w:delText>8</w:delText>
        </w:r>
      </w:del>
      <w:r w:rsidRPr="1AF9680F">
        <w:rPr>
          <w:rFonts w:ascii="Arial" w:hAnsi="Arial" w:cs="Arial"/>
          <w:lang w:val="es-419"/>
        </w:rPr>
        <w:t xml:space="preserve"> millones)</w:t>
      </w:r>
      <w:r w:rsidRPr="1AF9680F">
        <w:rPr>
          <w:rFonts w:ascii="Arial" w:hAnsi="Arial" w:cs="Arial"/>
          <w:b/>
          <w:bCs/>
          <w:lang w:val="es-419"/>
        </w:rPr>
        <w:t xml:space="preserve">. </w:t>
      </w:r>
      <w:r w:rsidRPr="1AF9680F">
        <w:rPr>
          <w:rFonts w:ascii="Arial" w:hAnsi="Arial" w:cs="Arial"/>
          <w:lang w:val="es-419"/>
        </w:rPr>
        <w:t>Este componente apoyará la mejora de la calidad y la expansión de los servicios públicos a través de 3 subcomponentes:</w:t>
      </w:r>
    </w:p>
    <w:p w14:paraId="4F9C2CF2" w14:textId="7BE4648C" w:rsidR="00E3027E" w:rsidRPr="00482A22" w:rsidRDefault="00E72F7A" w:rsidP="00482A22">
      <w:pPr>
        <w:pStyle w:val="Paragraph"/>
        <w:numPr>
          <w:ilvl w:val="0"/>
          <w:numId w:val="39"/>
        </w:numPr>
        <w:tabs>
          <w:tab w:val="clear" w:pos="720"/>
          <w:tab w:val="left" w:pos="708"/>
        </w:tabs>
        <w:spacing w:before="0" w:after="0" w:line="240" w:lineRule="auto"/>
        <w:rPr>
          <w:rFonts w:ascii="Arial" w:eastAsiaTheme="minorEastAsia" w:hAnsi="Arial" w:cs="Arial"/>
          <w:sz w:val="22"/>
          <w:szCs w:val="22"/>
          <w:lang w:val="es-ES"/>
        </w:rPr>
      </w:pPr>
      <w:r w:rsidRPr="00E72F7A">
        <w:rPr>
          <w:rFonts w:ascii="Arial" w:hAnsi="Arial" w:cs="Arial"/>
          <w:sz w:val="22"/>
          <w:szCs w:val="22"/>
          <w:u w:val="single"/>
          <w:lang w:val="es-419"/>
        </w:rPr>
        <w:t xml:space="preserve">Educación inicial – </w:t>
      </w:r>
      <w:proofErr w:type="spellStart"/>
      <w:r w:rsidRPr="00E72F7A">
        <w:rPr>
          <w:rFonts w:ascii="Arial" w:hAnsi="Arial" w:cs="Arial"/>
          <w:sz w:val="22"/>
          <w:szCs w:val="22"/>
          <w:u w:val="single"/>
          <w:lang w:val="es-419"/>
        </w:rPr>
        <w:t>via</w:t>
      </w:r>
      <w:proofErr w:type="spellEnd"/>
      <w:r w:rsidRPr="00E72F7A">
        <w:rPr>
          <w:rFonts w:ascii="Arial" w:hAnsi="Arial" w:cs="Arial"/>
          <w:sz w:val="22"/>
          <w:szCs w:val="22"/>
          <w:u w:val="single"/>
          <w:lang w:val="es-419"/>
        </w:rPr>
        <w:t xml:space="preserve"> comunitaria familiar </w:t>
      </w:r>
      <w:r w:rsidRPr="00E72F7A">
        <w:rPr>
          <w:rFonts w:ascii="Arial" w:hAnsi="Arial" w:cs="Arial"/>
          <w:sz w:val="22"/>
          <w:szCs w:val="22"/>
          <w:lang w:val="es-419"/>
        </w:rPr>
        <w:t>(US$6,7 millones)</w:t>
      </w:r>
      <w:r w:rsidRPr="00E72F7A">
        <w:rPr>
          <w:rFonts w:ascii="Arial" w:hAnsi="Arial" w:cs="Arial"/>
          <w:sz w:val="22"/>
          <w:szCs w:val="22"/>
          <w:u w:val="single"/>
          <w:lang w:val="es-419"/>
        </w:rPr>
        <w:t>.</w:t>
      </w:r>
      <w:r w:rsidRPr="00E72F7A">
        <w:rPr>
          <w:rFonts w:ascii="Arial" w:hAnsi="Arial" w:cs="Arial"/>
          <w:sz w:val="22"/>
          <w:szCs w:val="22"/>
          <w:lang w:val="es-419"/>
        </w:rPr>
        <w:t xml:space="preserve"> Se contribuirá al mejoramiento y expansión de los círculos de familia reforzando el modelo pedagógico y duplicando la cobertura actual. Se financiará personal educativo,</w:t>
      </w:r>
      <w:r>
        <w:rPr>
          <w:rStyle w:val="FootnoteReference"/>
          <w:rFonts w:ascii="Arial" w:hAnsi="Arial" w:cs="Arial"/>
          <w:sz w:val="22"/>
          <w:szCs w:val="22"/>
        </w:rPr>
        <w:footnoteReference w:id="2"/>
      </w:r>
      <w:r w:rsidRPr="00E72F7A">
        <w:rPr>
          <w:rFonts w:ascii="Arial" w:hAnsi="Arial" w:cs="Arial"/>
          <w:sz w:val="22"/>
          <w:szCs w:val="22"/>
          <w:lang w:val="es-419"/>
        </w:rPr>
        <w:t xml:space="preserve"> capacitación de personal especialista</w:t>
      </w:r>
      <w:r>
        <w:rPr>
          <w:rFonts w:ascii="Arial" w:hAnsi="Arial" w:cs="Arial"/>
          <w:sz w:val="22"/>
          <w:szCs w:val="22"/>
          <w:lang w:val="es-ES_tradnl"/>
        </w:rPr>
        <w:t xml:space="preserve"> con enfoque de género - incluyendo en el abordaje de la violencia contra niños</w:t>
      </w:r>
      <w:r w:rsidRPr="00E72F7A">
        <w:rPr>
          <w:rFonts w:ascii="Arial" w:hAnsi="Arial" w:cs="Arial"/>
          <w:sz w:val="22"/>
          <w:szCs w:val="22"/>
          <w:lang w:val="es-419"/>
        </w:rPr>
        <w:t xml:space="preserve">, adecuación de espacios educativos, campañas de sensibilización, así como actividades de seguimiento y supervisión. La mejora de la calidad incluirá el financiamiento del </w:t>
      </w:r>
      <w:r w:rsidRPr="00E72F7A">
        <w:rPr>
          <w:rFonts w:ascii="Arial" w:eastAsia="Arial" w:hAnsi="Arial" w:cs="Arial"/>
          <w:color w:val="000000" w:themeColor="text1"/>
          <w:sz w:val="22"/>
          <w:szCs w:val="22"/>
          <w:lang w:val="es-419"/>
        </w:rPr>
        <w:t xml:space="preserve">desarrollo de materiales pedagógicos con enfoque de género, que incluyan, la elaboración de kits de materiales para los docentes, las familias </w:t>
      </w:r>
      <w:r w:rsidRPr="00E72F7A">
        <w:rPr>
          <w:rFonts w:ascii="Arial" w:eastAsia="Arial" w:hAnsi="Arial" w:cs="Arial"/>
          <w:color w:val="000000" w:themeColor="text1"/>
          <w:sz w:val="21"/>
          <w:szCs w:val="21"/>
          <w:lang w:val="es-419"/>
        </w:rPr>
        <w:t>y los niños.</w:t>
      </w:r>
      <w:r w:rsidRPr="00E72F7A">
        <w:rPr>
          <w:rFonts w:ascii="Arial" w:hAnsi="Arial" w:cs="Arial"/>
          <w:sz w:val="22"/>
          <w:szCs w:val="22"/>
          <w:lang w:val="es-419"/>
        </w:rPr>
        <w:t xml:space="preserve"> Asimismo, se financiará la reproducción de materiales específicos para asegurar el desarrollo de niños en hogares con padres ausentes.</w:t>
      </w:r>
      <w:r>
        <w:rPr>
          <w:rFonts w:ascii="Arial" w:hAnsi="Arial" w:cs="Arial"/>
          <w:sz w:val="22"/>
          <w:szCs w:val="22"/>
          <w:vertAlign w:val="superscript"/>
        </w:rPr>
        <w:footnoteReference w:id="3"/>
      </w:r>
    </w:p>
    <w:p w14:paraId="03F24A32" w14:textId="77777777" w:rsidR="00482A22" w:rsidRPr="00482A22" w:rsidRDefault="00482A22" w:rsidP="00482A22">
      <w:pPr>
        <w:pStyle w:val="Paragraph"/>
        <w:tabs>
          <w:tab w:val="clear" w:pos="432"/>
          <w:tab w:val="clear" w:pos="720"/>
          <w:tab w:val="left" w:pos="708"/>
        </w:tabs>
        <w:spacing w:before="0" w:after="0" w:line="240" w:lineRule="auto"/>
        <w:ind w:left="1440" w:firstLine="0"/>
        <w:rPr>
          <w:rFonts w:ascii="Arial" w:eastAsiaTheme="minorEastAsia" w:hAnsi="Arial" w:cs="Arial"/>
          <w:sz w:val="22"/>
          <w:szCs w:val="22"/>
          <w:lang w:val="es-ES"/>
        </w:rPr>
      </w:pPr>
    </w:p>
    <w:p w14:paraId="7E928A88" w14:textId="79A6E259" w:rsidR="00E72F7A" w:rsidRPr="00063FE7" w:rsidRDefault="00E72F7A" w:rsidP="1AF9680F">
      <w:pPr>
        <w:pStyle w:val="Paragraph"/>
        <w:numPr>
          <w:ilvl w:val="0"/>
          <w:numId w:val="39"/>
        </w:numPr>
        <w:tabs>
          <w:tab w:val="clear" w:pos="720"/>
          <w:tab w:val="left" w:pos="708"/>
        </w:tabs>
        <w:spacing w:before="0" w:after="0" w:line="240" w:lineRule="auto"/>
        <w:rPr>
          <w:ins w:id="9" w:author="Thompson, Jennelle" w:date="2020-06-14T14:15:00Z"/>
          <w:rFonts w:ascii="Arial" w:eastAsiaTheme="minorEastAsia" w:hAnsi="Arial" w:cs="Arial"/>
          <w:sz w:val="22"/>
          <w:szCs w:val="22"/>
          <w:lang w:val="es-ES"/>
          <w:rPrChange w:id="10" w:author="Thompson, Jennelle" w:date="2020-06-14T14:15:00Z">
            <w:rPr>
              <w:ins w:id="11" w:author="Thompson, Jennelle" w:date="2020-06-14T14:15:00Z"/>
              <w:rFonts w:ascii="Arial" w:hAnsi="Arial" w:cs="Arial"/>
              <w:sz w:val="22"/>
              <w:szCs w:val="22"/>
              <w:lang w:val="es-419"/>
            </w:rPr>
          </w:rPrChange>
        </w:rPr>
      </w:pPr>
      <w:proofErr w:type="spellStart"/>
      <w:r w:rsidRPr="006A2BCD">
        <w:rPr>
          <w:rFonts w:ascii="Arial" w:hAnsi="Arial" w:cs="Arial"/>
          <w:sz w:val="22"/>
          <w:szCs w:val="22"/>
          <w:u w:val="single"/>
          <w:lang w:val="es-419"/>
        </w:rPr>
        <w:t>Parvularia</w:t>
      </w:r>
      <w:proofErr w:type="spellEnd"/>
      <w:r w:rsidRPr="006A2BCD">
        <w:rPr>
          <w:rFonts w:ascii="Arial" w:hAnsi="Arial" w:cs="Arial"/>
          <w:sz w:val="22"/>
          <w:szCs w:val="22"/>
          <w:u w:val="single"/>
          <w:lang w:val="es-419"/>
        </w:rPr>
        <w:t xml:space="preserve"> </w:t>
      </w:r>
      <w:r w:rsidRPr="006A2BCD">
        <w:rPr>
          <w:rFonts w:ascii="Arial" w:hAnsi="Arial" w:cs="Arial"/>
          <w:sz w:val="22"/>
          <w:szCs w:val="22"/>
          <w:lang w:val="es-419"/>
        </w:rPr>
        <w:t>(US$</w:t>
      </w:r>
      <w:r w:rsidR="5D099A73" w:rsidRPr="006A2BCD">
        <w:rPr>
          <w:rFonts w:ascii="Arial" w:hAnsi="Arial" w:cs="Arial"/>
          <w:sz w:val="22"/>
          <w:szCs w:val="22"/>
          <w:lang w:val="es-419"/>
        </w:rPr>
        <w:t>61</w:t>
      </w:r>
      <w:r w:rsidRPr="006A2BCD">
        <w:rPr>
          <w:rFonts w:ascii="Arial" w:hAnsi="Arial" w:cs="Arial"/>
          <w:sz w:val="22"/>
          <w:szCs w:val="22"/>
          <w:lang w:val="es-419"/>
        </w:rPr>
        <w:t>,</w:t>
      </w:r>
      <w:r w:rsidR="054E2266" w:rsidRPr="006A2BCD">
        <w:rPr>
          <w:rFonts w:ascii="Arial" w:hAnsi="Arial" w:cs="Arial"/>
          <w:sz w:val="22"/>
          <w:szCs w:val="22"/>
          <w:lang w:val="es-419"/>
        </w:rPr>
        <w:t>5</w:t>
      </w:r>
      <w:r w:rsidRPr="006A2BCD">
        <w:rPr>
          <w:rFonts w:ascii="Arial" w:hAnsi="Arial" w:cs="Arial"/>
          <w:sz w:val="22"/>
          <w:szCs w:val="22"/>
          <w:lang w:val="es-419"/>
        </w:rPr>
        <w:t xml:space="preserve"> millones). Se financiará la construcción y el equipamiento de aproximadamente 186 aulas de </w:t>
      </w:r>
      <w:proofErr w:type="spellStart"/>
      <w:r w:rsidRPr="006A2BCD">
        <w:rPr>
          <w:rFonts w:ascii="Arial" w:hAnsi="Arial" w:cs="Arial"/>
          <w:sz w:val="22"/>
          <w:szCs w:val="22"/>
          <w:lang w:val="es-419"/>
        </w:rPr>
        <w:t>parvularia</w:t>
      </w:r>
      <w:proofErr w:type="spellEnd"/>
      <w:r w:rsidRPr="006A2BCD">
        <w:rPr>
          <w:rFonts w:ascii="Arial" w:hAnsi="Arial" w:cs="Arial"/>
          <w:sz w:val="22"/>
          <w:szCs w:val="22"/>
          <w:lang w:val="es-419"/>
        </w:rPr>
        <w:t xml:space="preserve"> en centros educativos donde no hay una oferta suficiente y los datos justifican la provisión de servicios nuevos.</w:t>
      </w:r>
      <w:r w:rsidRPr="006A2BCD">
        <w:rPr>
          <w:rFonts w:ascii="Arial" w:hAnsi="Arial" w:cs="Arial"/>
          <w:sz w:val="2"/>
          <w:szCs w:val="2"/>
          <w:lang w:val="es-419"/>
        </w:rPr>
        <w:t>23F</w:t>
      </w:r>
      <w:r>
        <w:rPr>
          <w:rStyle w:val="FootnoteReference"/>
          <w:rFonts w:ascii="Arial" w:hAnsi="Arial" w:cs="Arial"/>
          <w:sz w:val="22"/>
          <w:szCs w:val="22"/>
        </w:rPr>
        <w:footnoteReference w:id="4"/>
      </w:r>
      <w:r w:rsidRPr="006A2BCD">
        <w:rPr>
          <w:rFonts w:ascii="Arial" w:hAnsi="Arial" w:cs="Arial"/>
          <w:sz w:val="22"/>
          <w:szCs w:val="22"/>
          <w:lang w:val="es-419"/>
        </w:rPr>
        <w:t xml:space="preserve"> </w:t>
      </w:r>
      <w:del w:id="12" w:author="Thompson, Jennelle" w:date="2020-06-14T14:15:00Z">
        <w:r w:rsidRPr="1AF9680F" w:rsidDel="00E72F7A">
          <w:rPr>
            <w:rFonts w:ascii="Arial" w:hAnsi="Arial" w:cs="Arial"/>
            <w:sz w:val="22"/>
            <w:szCs w:val="22"/>
            <w:lang w:val="es-419"/>
          </w:rPr>
          <w:delText xml:space="preserve">Se han priorizado 231 centros educativos a nivel nacional para inversión en infraestructura basado en un índice que toma en cuenta el riesgo sísmico, pobreza municipal, el porcentaje de alumnos que ingresan a primer grado sin educación parvularia, el porcentaje de niños entre 0 y 7 años que están fuera del sistema escolar, entre otros. Las </w:delText>
        </w:r>
      </w:del>
      <w:ins w:id="13" w:author="Thompson, Jennelle" w:date="2020-06-14T14:17:00Z">
        <w:r w:rsidR="00763F1D" w:rsidRPr="1AF9680F">
          <w:rPr>
            <w:rFonts w:ascii="Arial" w:hAnsi="Arial" w:cs="Arial"/>
            <w:sz w:val="22"/>
            <w:szCs w:val="22"/>
            <w:lang w:val="es-419"/>
          </w:rPr>
          <w:t xml:space="preserve">Las </w:t>
        </w:r>
      </w:ins>
      <w:r w:rsidRPr="006A2BCD">
        <w:rPr>
          <w:rFonts w:ascii="Arial" w:hAnsi="Arial" w:cs="Arial"/>
          <w:sz w:val="22"/>
          <w:szCs w:val="22"/>
          <w:lang w:val="es-419"/>
        </w:rPr>
        <w:t xml:space="preserve">edificaciones serán realizadas con base en nuevos modelos tipológicos desarrollados por </w:t>
      </w:r>
      <w:proofErr w:type="spellStart"/>
      <w:r w:rsidRPr="006A2BCD">
        <w:rPr>
          <w:rFonts w:ascii="Arial" w:hAnsi="Arial" w:cs="Arial"/>
          <w:sz w:val="22"/>
          <w:szCs w:val="22"/>
          <w:lang w:val="es-419"/>
        </w:rPr>
        <w:t>GoES</w:t>
      </w:r>
      <w:proofErr w:type="spellEnd"/>
      <w:r w:rsidRPr="006A2BCD">
        <w:rPr>
          <w:rFonts w:ascii="Arial" w:hAnsi="Arial" w:cs="Arial"/>
          <w:sz w:val="22"/>
          <w:szCs w:val="22"/>
          <w:lang w:val="es-419"/>
        </w:rPr>
        <w:t>, los que se basan en diseños innovadores y edificios verdes.</w:t>
      </w:r>
      <w:ins w:id="14" w:author="Thompson, Jennelle" w:date="2020-06-14T15:26:00Z">
        <w:r w:rsidR="009A779C" w:rsidRPr="1AF9680F">
          <w:rPr>
            <w:rFonts w:ascii="Arial" w:hAnsi="Arial" w:cs="Arial"/>
            <w:sz w:val="22"/>
            <w:szCs w:val="22"/>
            <w:lang w:val="es-419"/>
          </w:rPr>
          <w:t xml:space="preserve"> </w:t>
        </w:r>
      </w:ins>
    </w:p>
    <w:p w14:paraId="69B6CD8C" w14:textId="77777777" w:rsidR="00063FE7" w:rsidRDefault="00063FE7" w:rsidP="00763F1D">
      <w:pPr>
        <w:pStyle w:val="ListParagraph"/>
        <w:rPr>
          <w:rFonts w:ascii="Arial" w:eastAsiaTheme="minorEastAsia" w:hAnsi="Arial" w:cs="Arial"/>
          <w:lang w:val="es-ES"/>
        </w:rPr>
      </w:pPr>
    </w:p>
    <w:p w14:paraId="0B0540FB" w14:textId="5F250B7C" w:rsidR="00063FE7" w:rsidRPr="00A35B7B" w:rsidRDefault="00763F1D" w:rsidP="00763F1D">
      <w:pPr>
        <w:pStyle w:val="Paragraph"/>
        <w:tabs>
          <w:tab w:val="clear" w:pos="432"/>
          <w:tab w:val="clear" w:pos="720"/>
          <w:tab w:val="left" w:pos="708"/>
        </w:tabs>
        <w:spacing w:before="0" w:after="0" w:line="240" w:lineRule="auto"/>
        <w:ind w:left="1440" w:firstLine="0"/>
        <w:rPr>
          <w:rFonts w:ascii="Arial" w:eastAsiaTheme="minorEastAsia" w:hAnsi="Arial" w:cs="Arial"/>
          <w:sz w:val="22"/>
          <w:szCs w:val="22"/>
          <w:lang w:val="es-ES"/>
        </w:rPr>
      </w:pPr>
      <w:ins w:id="15" w:author="Thompson, Jennelle" w:date="2020-06-14T14:16:00Z">
        <w:r w:rsidRPr="00763F1D">
          <w:rPr>
            <w:rFonts w:ascii="Arial" w:hAnsi="Arial" w:cs="Arial"/>
            <w:b/>
            <w:bCs/>
            <w:sz w:val="22"/>
            <w:szCs w:val="22"/>
            <w:lang w:val="es-419"/>
            <w:rPrChange w:id="16" w:author="Thompson, Jennelle" w:date="2020-06-14T14:17:00Z">
              <w:rPr>
                <w:rFonts w:ascii="Arial" w:hAnsi="Arial" w:cs="Arial"/>
                <w:sz w:val="22"/>
                <w:szCs w:val="22"/>
                <w:lang w:val="es-419"/>
              </w:rPr>
            </w:rPrChange>
          </w:rPr>
          <w:t>Selección de centros educativos</w:t>
        </w:r>
        <w:r>
          <w:rPr>
            <w:rFonts w:ascii="Arial" w:hAnsi="Arial" w:cs="Arial"/>
            <w:sz w:val="22"/>
            <w:szCs w:val="22"/>
            <w:lang w:val="es-419"/>
          </w:rPr>
          <w:t xml:space="preserve">.  </w:t>
        </w:r>
        <w:r w:rsidRPr="006A2BCD">
          <w:rPr>
            <w:rFonts w:ascii="Arial" w:hAnsi="Arial" w:cs="Arial"/>
            <w:sz w:val="22"/>
            <w:szCs w:val="22"/>
            <w:lang w:val="es-419"/>
          </w:rPr>
          <w:t>Se han priorizado 231 centros educativos a nivel nacional para inversión en</w:t>
        </w:r>
      </w:ins>
      <w:ins w:id="17" w:author="Thompson, Jennelle" w:date="2020-06-14T15:06:00Z">
        <w:r w:rsidR="00800A3D">
          <w:rPr>
            <w:rFonts w:ascii="Arial" w:hAnsi="Arial" w:cs="Arial"/>
            <w:sz w:val="22"/>
            <w:szCs w:val="22"/>
            <w:lang w:val="es-419"/>
          </w:rPr>
          <w:t xml:space="preserve"> </w:t>
        </w:r>
      </w:ins>
      <w:ins w:id="18" w:author="Thompson, Jennelle" w:date="2020-06-14T14:16:00Z">
        <w:r w:rsidRPr="006A2BCD">
          <w:rPr>
            <w:rFonts w:ascii="Arial" w:hAnsi="Arial" w:cs="Arial"/>
            <w:sz w:val="22"/>
            <w:szCs w:val="22"/>
            <w:lang w:val="es-419"/>
          </w:rPr>
          <w:t xml:space="preserve">infraestructura </w:t>
        </w:r>
      </w:ins>
      <w:ins w:id="19" w:author="Thompson, Jennelle" w:date="2020-06-14T15:05:00Z">
        <w:r w:rsidR="009E12FA">
          <w:rPr>
            <w:rFonts w:ascii="Arial" w:hAnsi="Arial" w:cs="Arial"/>
            <w:sz w:val="22"/>
            <w:szCs w:val="22"/>
            <w:lang w:val="es-419"/>
          </w:rPr>
          <w:t xml:space="preserve">de educación </w:t>
        </w:r>
        <w:proofErr w:type="spellStart"/>
        <w:r w:rsidR="009E12FA">
          <w:rPr>
            <w:rFonts w:ascii="Arial" w:hAnsi="Arial" w:cs="Arial"/>
            <w:sz w:val="22"/>
            <w:szCs w:val="22"/>
            <w:lang w:val="es-419"/>
          </w:rPr>
          <w:t>parvularia</w:t>
        </w:r>
        <w:proofErr w:type="spellEnd"/>
        <w:r w:rsidR="009E12FA">
          <w:rPr>
            <w:rFonts w:ascii="Arial" w:hAnsi="Arial" w:cs="Arial"/>
            <w:sz w:val="22"/>
            <w:szCs w:val="22"/>
            <w:lang w:val="es-419"/>
          </w:rPr>
          <w:t xml:space="preserve"> </w:t>
        </w:r>
      </w:ins>
      <w:ins w:id="20" w:author="Thompson, Jennelle" w:date="2020-06-14T14:16:00Z">
        <w:r w:rsidRPr="006A2BCD">
          <w:rPr>
            <w:rFonts w:ascii="Arial" w:hAnsi="Arial" w:cs="Arial"/>
            <w:sz w:val="22"/>
            <w:szCs w:val="22"/>
            <w:lang w:val="es-419"/>
          </w:rPr>
          <w:t xml:space="preserve">basado en un índice que toma en cuenta el riesgo sísmico, pobreza municipal, el porcentaje de alumnos que ingresan a primer grado sin educación </w:t>
        </w:r>
        <w:proofErr w:type="spellStart"/>
        <w:r w:rsidRPr="006A2BCD">
          <w:rPr>
            <w:rFonts w:ascii="Arial" w:hAnsi="Arial" w:cs="Arial"/>
            <w:sz w:val="22"/>
            <w:szCs w:val="22"/>
            <w:lang w:val="es-419"/>
          </w:rPr>
          <w:t>parvularia</w:t>
        </w:r>
        <w:proofErr w:type="spellEnd"/>
        <w:r w:rsidRPr="006A2BCD">
          <w:rPr>
            <w:rFonts w:ascii="Arial" w:hAnsi="Arial" w:cs="Arial"/>
            <w:sz w:val="22"/>
            <w:szCs w:val="22"/>
            <w:lang w:val="es-419"/>
          </w:rPr>
          <w:t xml:space="preserve">, el porcentaje de niños entre 0 y 7 años que están fuera del sistema escolar, entre otros. </w:t>
        </w:r>
      </w:ins>
      <w:ins w:id="21" w:author="Thompson, Jennelle" w:date="2020-06-14T14:53:00Z">
        <w:r w:rsidR="00595B14">
          <w:rPr>
            <w:rFonts w:ascii="Arial" w:hAnsi="Arial" w:cs="Arial"/>
            <w:sz w:val="22"/>
            <w:szCs w:val="22"/>
            <w:lang w:val="es-419"/>
          </w:rPr>
          <w:t>Para l</w:t>
        </w:r>
      </w:ins>
      <w:ins w:id="22" w:author="Thompson, Jennelle" w:date="2020-06-14T14:16:00Z">
        <w:r>
          <w:rPr>
            <w:rFonts w:ascii="Arial" w:hAnsi="Arial" w:cs="Arial"/>
            <w:sz w:val="22"/>
            <w:szCs w:val="22"/>
            <w:lang w:val="es-419"/>
          </w:rPr>
          <w:t>a selección final de</w:t>
        </w:r>
      </w:ins>
      <w:ins w:id="23" w:author="Thompson, Jennelle" w:date="2020-06-14T14:21:00Z">
        <w:r w:rsidR="00CF7D28">
          <w:rPr>
            <w:rFonts w:ascii="Arial" w:hAnsi="Arial" w:cs="Arial"/>
            <w:sz w:val="22"/>
            <w:szCs w:val="22"/>
            <w:lang w:val="es-419"/>
          </w:rPr>
          <w:t xml:space="preserve"> </w:t>
        </w:r>
      </w:ins>
      <w:ins w:id="24" w:author="Thompson, Jennelle" w:date="2020-06-14T14:40:00Z">
        <w:r w:rsidR="009240C8">
          <w:rPr>
            <w:rFonts w:ascii="Arial" w:hAnsi="Arial" w:cs="Arial"/>
            <w:sz w:val="22"/>
            <w:szCs w:val="22"/>
            <w:lang w:val="es-419"/>
          </w:rPr>
          <w:t xml:space="preserve">los 62 </w:t>
        </w:r>
      </w:ins>
      <w:ins w:id="25" w:author="Thompson, Jennelle" w:date="2020-06-14T14:21:00Z">
        <w:r w:rsidR="00CF7D28">
          <w:rPr>
            <w:rFonts w:ascii="Arial" w:hAnsi="Arial" w:cs="Arial"/>
            <w:sz w:val="22"/>
            <w:szCs w:val="22"/>
            <w:lang w:val="es-419"/>
          </w:rPr>
          <w:t xml:space="preserve">centros educativos </w:t>
        </w:r>
      </w:ins>
      <w:ins w:id="26" w:author="Thompson, Jennelle" w:date="2020-06-14T14:40:00Z">
        <w:r w:rsidR="004D766A">
          <w:rPr>
            <w:rFonts w:ascii="Arial" w:hAnsi="Arial" w:cs="Arial"/>
            <w:sz w:val="22"/>
            <w:szCs w:val="22"/>
            <w:lang w:val="es-419"/>
          </w:rPr>
          <w:t xml:space="preserve">que beneficiarán </w:t>
        </w:r>
      </w:ins>
      <w:ins w:id="27" w:author="Thompson, Jennelle" w:date="2020-06-14T14:41:00Z">
        <w:r w:rsidR="004D766A">
          <w:rPr>
            <w:rFonts w:ascii="Arial" w:hAnsi="Arial" w:cs="Arial"/>
            <w:sz w:val="22"/>
            <w:szCs w:val="22"/>
            <w:lang w:val="es-419"/>
          </w:rPr>
          <w:t xml:space="preserve">de nuevas aulas de </w:t>
        </w:r>
        <w:proofErr w:type="spellStart"/>
        <w:r w:rsidR="004D766A">
          <w:rPr>
            <w:rFonts w:ascii="Arial" w:hAnsi="Arial" w:cs="Arial"/>
            <w:sz w:val="22"/>
            <w:szCs w:val="22"/>
            <w:lang w:val="es-419"/>
          </w:rPr>
          <w:t>parvularia</w:t>
        </w:r>
      </w:ins>
      <w:proofErr w:type="spellEnd"/>
      <w:ins w:id="28" w:author="Thompson, Jennelle" w:date="2020-06-14T15:09:00Z">
        <w:r w:rsidR="00175B5E">
          <w:rPr>
            <w:rFonts w:ascii="Arial" w:hAnsi="Arial" w:cs="Arial"/>
            <w:sz w:val="22"/>
            <w:szCs w:val="22"/>
            <w:lang w:val="es-419"/>
          </w:rPr>
          <w:t xml:space="preserve"> </w:t>
        </w:r>
        <w:r w:rsidR="004B395C">
          <w:rPr>
            <w:rFonts w:ascii="Arial" w:hAnsi="Arial" w:cs="Arial"/>
            <w:sz w:val="22"/>
            <w:szCs w:val="22"/>
            <w:lang w:val="es-419"/>
          </w:rPr>
          <w:t>con recursos de este Programa</w:t>
        </w:r>
      </w:ins>
      <w:ins w:id="29" w:author="Thompson, Jennelle" w:date="2020-06-14T14:41:00Z">
        <w:r w:rsidR="004D766A">
          <w:rPr>
            <w:rFonts w:ascii="Arial" w:hAnsi="Arial" w:cs="Arial"/>
            <w:sz w:val="22"/>
            <w:szCs w:val="22"/>
            <w:lang w:val="es-419"/>
          </w:rPr>
          <w:t xml:space="preserve"> </w:t>
        </w:r>
      </w:ins>
      <w:ins w:id="30" w:author="Thompson, Jennelle" w:date="2020-06-14T14:21:00Z">
        <w:r w:rsidR="00CF7D28">
          <w:rPr>
            <w:rFonts w:ascii="Arial" w:hAnsi="Arial" w:cs="Arial"/>
            <w:sz w:val="22"/>
            <w:szCs w:val="22"/>
            <w:lang w:val="es-419"/>
          </w:rPr>
          <w:t xml:space="preserve">se </w:t>
        </w:r>
      </w:ins>
      <w:ins w:id="31" w:author="Thompson, Jennelle" w:date="2020-06-14T15:17:00Z">
        <w:r w:rsidR="00B2094F">
          <w:rPr>
            <w:rFonts w:ascii="Arial" w:hAnsi="Arial" w:cs="Arial"/>
            <w:sz w:val="22"/>
            <w:szCs w:val="22"/>
            <w:lang w:val="es-419"/>
          </w:rPr>
          <w:t>llevará a cabo u</w:t>
        </w:r>
      </w:ins>
      <w:ins w:id="32" w:author="Thompson, Jennelle" w:date="2020-06-14T15:18:00Z">
        <w:r w:rsidR="00865F83">
          <w:rPr>
            <w:rFonts w:ascii="Arial" w:hAnsi="Arial" w:cs="Arial"/>
            <w:sz w:val="22"/>
            <w:szCs w:val="22"/>
            <w:lang w:val="es-419"/>
          </w:rPr>
          <w:t xml:space="preserve">n </w:t>
        </w:r>
      </w:ins>
      <w:ins w:id="33" w:author="Thompson, Jennelle" w:date="2020-06-14T15:17:00Z">
        <w:r w:rsidR="00865F83">
          <w:rPr>
            <w:rFonts w:ascii="Arial" w:hAnsi="Arial" w:cs="Arial"/>
            <w:sz w:val="22"/>
            <w:szCs w:val="22"/>
            <w:lang w:val="es-419"/>
          </w:rPr>
          <w:t>proceso</w:t>
        </w:r>
      </w:ins>
      <w:ins w:id="34" w:author="Thompson, Jennelle" w:date="2020-06-14T15:18:00Z">
        <w:r w:rsidR="002B642B">
          <w:rPr>
            <w:rFonts w:ascii="Arial" w:hAnsi="Arial" w:cs="Arial"/>
            <w:sz w:val="22"/>
            <w:szCs w:val="22"/>
            <w:lang w:val="es-419"/>
          </w:rPr>
          <w:t xml:space="preserve"> de </w:t>
        </w:r>
      </w:ins>
      <w:ins w:id="35" w:author="Thompson, Jennelle" w:date="2020-06-14T15:23:00Z">
        <w:r w:rsidR="009E09E0">
          <w:rPr>
            <w:rFonts w:ascii="Arial" w:hAnsi="Arial" w:cs="Arial"/>
            <w:sz w:val="22"/>
            <w:szCs w:val="22"/>
            <w:lang w:val="es-419"/>
          </w:rPr>
          <w:t>dos</w:t>
        </w:r>
      </w:ins>
      <w:ins w:id="36" w:author="Thompson, Jennelle" w:date="2020-06-14T15:18:00Z">
        <w:r w:rsidR="002B642B">
          <w:rPr>
            <w:rFonts w:ascii="Arial" w:hAnsi="Arial" w:cs="Arial"/>
            <w:sz w:val="22"/>
            <w:szCs w:val="22"/>
            <w:lang w:val="es-419"/>
          </w:rPr>
          <w:t xml:space="preserve"> pasos</w:t>
        </w:r>
      </w:ins>
      <w:ins w:id="37" w:author="Thompson, Jennelle" w:date="2020-06-14T15:19:00Z">
        <w:r w:rsidR="00AB4C0B">
          <w:rPr>
            <w:rFonts w:ascii="Arial" w:hAnsi="Arial" w:cs="Arial"/>
            <w:sz w:val="22"/>
            <w:szCs w:val="22"/>
            <w:lang w:val="es-419"/>
          </w:rPr>
          <w:t>. Primero, se realizará</w:t>
        </w:r>
      </w:ins>
      <w:ins w:id="38" w:author="Thompson, Jennelle" w:date="2020-06-14T15:17:00Z">
        <w:r w:rsidR="00865F83">
          <w:rPr>
            <w:rFonts w:ascii="Arial" w:hAnsi="Arial" w:cs="Arial"/>
            <w:sz w:val="22"/>
            <w:szCs w:val="22"/>
            <w:lang w:val="es-419"/>
          </w:rPr>
          <w:t xml:space="preserve"> </w:t>
        </w:r>
      </w:ins>
      <w:ins w:id="39" w:author="Thompson, Jennelle" w:date="2020-06-14T14:21:00Z">
        <w:r w:rsidR="00CF7D28">
          <w:rPr>
            <w:rFonts w:ascii="Arial" w:hAnsi="Arial" w:cs="Arial"/>
            <w:sz w:val="22"/>
            <w:szCs w:val="22"/>
            <w:lang w:val="es-419"/>
          </w:rPr>
          <w:t xml:space="preserve">un diagnóstico </w:t>
        </w:r>
      </w:ins>
      <w:ins w:id="40" w:author="Thompson, Jennelle" w:date="2020-06-14T15:19:00Z">
        <w:r w:rsidR="00AB4C0B">
          <w:rPr>
            <w:rFonts w:ascii="Arial" w:hAnsi="Arial" w:cs="Arial"/>
            <w:sz w:val="22"/>
            <w:szCs w:val="22"/>
            <w:lang w:val="es-419"/>
          </w:rPr>
          <w:t>en sit</w:t>
        </w:r>
      </w:ins>
      <w:ins w:id="41" w:author="Thompson, Jennelle" w:date="2020-06-14T15:20:00Z">
        <w:r w:rsidR="00096C00">
          <w:rPr>
            <w:rFonts w:ascii="Arial" w:hAnsi="Arial" w:cs="Arial"/>
            <w:sz w:val="22"/>
            <w:szCs w:val="22"/>
            <w:lang w:val="es-419"/>
          </w:rPr>
          <w:t>u</w:t>
        </w:r>
      </w:ins>
      <w:ins w:id="42" w:author="Thompson, Jennelle" w:date="2020-06-14T15:19:00Z">
        <w:r w:rsidR="00AB4C0B">
          <w:rPr>
            <w:rFonts w:ascii="Arial" w:hAnsi="Arial" w:cs="Arial"/>
            <w:sz w:val="22"/>
            <w:szCs w:val="22"/>
            <w:lang w:val="es-419"/>
          </w:rPr>
          <w:t xml:space="preserve"> de los centros educativos </w:t>
        </w:r>
      </w:ins>
      <w:ins w:id="43" w:author="Thompson, Jennelle" w:date="2020-06-14T15:20:00Z">
        <w:r w:rsidR="00AB4C0B">
          <w:rPr>
            <w:rFonts w:ascii="Arial" w:hAnsi="Arial" w:cs="Arial"/>
            <w:sz w:val="22"/>
            <w:szCs w:val="22"/>
            <w:lang w:val="es-419"/>
          </w:rPr>
          <w:t xml:space="preserve">priorizados </w:t>
        </w:r>
      </w:ins>
      <w:ins w:id="44" w:author="Thompson, Jennelle" w:date="2020-06-14T15:00:00Z">
        <w:r w:rsidR="001A46D7">
          <w:rPr>
            <w:rFonts w:ascii="Arial" w:hAnsi="Arial" w:cs="Arial"/>
            <w:sz w:val="22"/>
            <w:szCs w:val="22"/>
            <w:lang w:val="es-419"/>
          </w:rPr>
          <w:t>para</w:t>
        </w:r>
      </w:ins>
      <w:ins w:id="45" w:author="Thompson, Jennelle" w:date="2020-06-14T14:21:00Z">
        <w:r w:rsidR="00CF7D28">
          <w:rPr>
            <w:rFonts w:ascii="Arial" w:hAnsi="Arial" w:cs="Arial"/>
            <w:sz w:val="22"/>
            <w:szCs w:val="22"/>
            <w:lang w:val="es-419"/>
          </w:rPr>
          <w:t xml:space="preserve"> valida</w:t>
        </w:r>
      </w:ins>
      <w:ins w:id="46" w:author="Thompson, Jennelle" w:date="2020-06-14T15:00:00Z">
        <w:r w:rsidR="001A46D7">
          <w:rPr>
            <w:rFonts w:ascii="Arial" w:hAnsi="Arial" w:cs="Arial"/>
            <w:sz w:val="22"/>
            <w:szCs w:val="22"/>
            <w:lang w:val="es-419"/>
          </w:rPr>
          <w:t>r</w:t>
        </w:r>
      </w:ins>
      <w:ins w:id="47" w:author="Thompson, Jennelle" w:date="2020-06-14T14:21:00Z">
        <w:r w:rsidR="00CF7D28">
          <w:rPr>
            <w:rFonts w:ascii="Arial" w:hAnsi="Arial" w:cs="Arial"/>
            <w:sz w:val="22"/>
            <w:szCs w:val="22"/>
            <w:lang w:val="es-419"/>
          </w:rPr>
          <w:t xml:space="preserve"> los datos</w:t>
        </w:r>
      </w:ins>
      <w:ins w:id="48" w:author="Thompson, Jennelle" w:date="2020-06-14T14:22:00Z">
        <w:r w:rsidR="003B2A4C">
          <w:rPr>
            <w:rFonts w:ascii="Arial" w:hAnsi="Arial" w:cs="Arial"/>
            <w:sz w:val="22"/>
            <w:szCs w:val="22"/>
            <w:lang w:val="es-419"/>
          </w:rPr>
          <w:t xml:space="preserve"> </w:t>
        </w:r>
      </w:ins>
      <w:ins w:id="49" w:author="Thompson, Jennelle" w:date="2020-06-14T15:00:00Z">
        <w:r w:rsidR="001A46D7">
          <w:rPr>
            <w:rFonts w:ascii="Arial" w:hAnsi="Arial" w:cs="Arial"/>
            <w:sz w:val="22"/>
            <w:szCs w:val="22"/>
            <w:lang w:val="es-419"/>
          </w:rPr>
          <w:t>d</w:t>
        </w:r>
      </w:ins>
      <w:ins w:id="50" w:author="Thompson, Jennelle" w:date="2020-06-14T14:59:00Z">
        <w:r w:rsidR="001A46D7">
          <w:rPr>
            <w:rFonts w:ascii="Arial" w:hAnsi="Arial" w:cs="Arial"/>
            <w:sz w:val="22"/>
            <w:szCs w:val="22"/>
            <w:lang w:val="es-419"/>
          </w:rPr>
          <w:t>e</w:t>
        </w:r>
      </w:ins>
      <w:ins w:id="51" w:author="Thompson, Jennelle" w:date="2020-06-14T14:23:00Z">
        <w:r w:rsidR="003B2A4C">
          <w:rPr>
            <w:rFonts w:ascii="Arial" w:hAnsi="Arial" w:cs="Arial"/>
            <w:sz w:val="22"/>
            <w:szCs w:val="22"/>
            <w:lang w:val="es-419"/>
          </w:rPr>
          <w:t>l índic</w:t>
        </w:r>
        <w:r w:rsidR="008A369B">
          <w:rPr>
            <w:rFonts w:ascii="Arial" w:hAnsi="Arial" w:cs="Arial"/>
            <w:sz w:val="22"/>
            <w:szCs w:val="22"/>
            <w:lang w:val="es-419"/>
          </w:rPr>
          <w:t>e</w:t>
        </w:r>
      </w:ins>
      <w:ins w:id="52" w:author="Thompson, Jennelle" w:date="2020-06-14T15:20:00Z">
        <w:r w:rsidR="00096C00">
          <w:rPr>
            <w:rFonts w:ascii="Arial" w:hAnsi="Arial" w:cs="Arial"/>
            <w:sz w:val="22"/>
            <w:szCs w:val="22"/>
            <w:lang w:val="es-419"/>
          </w:rPr>
          <w:t xml:space="preserve">. Segundo, </w:t>
        </w:r>
      </w:ins>
      <w:ins w:id="53" w:author="Thompson, Jennelle" w:date="2020-06-14T14:54:00Z">
        <w:r w:rsidR="008A406D">
          <w:rPr>
            <w:rFonts w:ascii="Arial" w:hAnsi="Arial" w:cs="Arial"/>
            <w:sz w:val="22"/>
            <w:szCs w:val="22"/>
            <w:lang w:val="es-419"/>
          </w:rPr>
          <w:t xml:space="preserve">se dará </w:t>
        </w:r>
      </w:ins>
      <w:ins w:id="54" w:author="Thompson, Jennelle" w:date="2020-06-14T15:26:00Z">
        <w:r w:rsidR="00404BB8">
          <w:rPr>
            <w:rFonts w:ascii="Arial" w:hAnsi="Arial" w:cs="Arial"/>
            <w:sz w:val="22"/>
            <w:szCs w:val="22"/>
            <w:lang w:val="es-419"/>
          </w:rPr>
          <w:t>preferencia</w:t>
        </w:r>
      </w:ins>
      <w:ins w:id="55" w:author="Thompson, Jennelle" w:date="2020-06-14T14:54:00Z">
        <w:r w:rsidR="008A406D">
          <w:rPr>
            <w:rFonts w:ascii="Arial" w:hAnsi="Arial" w:cs="Arial"/>
            <w:sz w:val="22"/>
            <w:szCs w:val="22"/>
            <w:lang w:val="es-419"/>
          </w:rPr>
          <w:t xml:space="preserve"> a los centros educativos ubicados en zonas de mayor pobreza</w:t>
        </w:r>
      </w:ins>
      <w:ins w:id="56" w:author="Thompson, Jennelle" w:date="2020-06-14T14:57:00Z">
        <w:r w:rsidR="00E421CF">
          <w:rPr>
            <w:rFonts w:ascii="Arial" w:hAnsi="Arial" w:cs="Arial"/>
            <w:sz w:val="22"/>
            <w:szCs w:val="22"/>
            <w:lang w:val="es-419"/>
          </w:rPr>
          <w:t xml:space="preserve"> y los que tienen mayor porcentaje de alumnos que ingresan a primer grado sin haber asistido a</w:t>
        </w:r>
      </w:ins>
      <w:ins w:id="57" w:author="Thompson, Jennelle" w:date="2020-06-14T14:58:00Z">
        <w:r w:rsidR="00654F27">
          <w:rPr>
            <w:rFonts w:ascii="Arial" w:hAnsi="Arial" w:cs="Arial"/>
            <w:sz w:val="22"/>
            <w:szCs w:val="22"/>
            <w:lang w:val="es-419"/>
          </w:rPr>
          <w:t xml:space="preserve"> </w:t>
        </w:r>
        <w:proofErr w:type="spellStart"/>
        <w:r w:rsidR="00654F27">
          <w:rPr>
            <w:rFonts w:ascii="Arial" w:hAnsi="Arial" w:cs="Arial"/>
            <w:sz w:val="22"/>
            <w:szCs w:val="22"/>
            <w:lang w:val="es-419"/>
          </w:rPr>
          <w:t>parvularia</w:t>
        </w:r>
      </w:ins>
      <w:proofErr w:type="spellEnd"/>
      <w:ins w:id="58" w:author="Thompson, Jennelle" w:date="2020-06-14T14:56:00Z">
        <w:r w:rsidR="00B6416D">
          <w:rPr>
            <w:rFonts w:ascii="Arial" w:hAnsi="Arial" w:cs="Arial"/>
            <w:sz w:val="22"/>
            <w:szCs w:val="22"/>
            <w:lang w:val="es-419"/>
          </w:rPr>
          <w:t>.</w:t>
        </w:r>
      </w:ins>
      <w:ins w:id="59" w:author="Thompson, Jennelle" w:date="2020-06-14T15:23:00Z">
        <w:r w:rsidR="00E258FA">
          <w:rPr>
            <w:rFonts w:ascii="Arial" w:hAnsi="Arial" w:cs="Arial"/>
            <w:sz w:val="22"/>
            <w:szCs w:val="22"/>
            <w:lang w:val="es-419"/>
          </w:rPr>
          <w:t xml:space="preserve"> </w:t>
        </w:r>
      </w:ins>
    </w:p>
    <w:p w14:paraId="07F60A8A" w14:textId="77777777" w:rsidR="00A35B7B" w:rsidRPr="00A35B7B" w:rsidRDefault="00A35B7B" w:rsidP="00A35B7B">
      <w:pPr>
        <w:pStyle w:val="Paragraph"/>
        <w:tabs>
          <w:tab w:val="clear" w:pos="432"/>
          <w:tab w:val="clear" w:pos="720"/>
          <w:tab w:val="left" w:pos="708"/>
        </w:tabs>
        <w:spacing w:before="0" w:after="0" w:line="240" w:lineRule="auto"/>
        <w:ind w:left="1440" w:firstLine="0"/>
        <w:rPr>
          <w:rFonts w:ascii="Arial" w:eastAsiaTheme="minorEastAsia" w:hAnsi="Arial" w:cs="Arial"/>
          <w:sz w:val="22"/>
          <w:szCs w:val="22"/>
          <w:lang w:val="es-ES"/>
        </w:rPr>
      </w:pPr>
    </w:p>
    <w:p w14:paraId="4A383122" w14:textId="2CA66ED1" w:rsidR="006A2BCD" w:rsidRPr="006A2BCD" w:rsidRDefault="006A2BCD" w:rsidP="006A2BCD">
      <w:pPr>
        <w:pStyle w:val="Paragraph"/>
        <w:numPr>
          <w:ilvl w:val="0"/>
          <w:numId w:val="39"/>
        </w:numPr>
        <w:tabs>
          <w:tab w:val="clear" w:pos="720"/>
          <w:tab w:val="left" w:pos="708"/>
        </w:tabs>
        <w:spacing w:before="0" w:after="100" w:afterAutospacing="1" w:line="240" w:lineRule="auto"/>
        <w:rPr>
          <w:rFonts w:ascii="Arial" w:eastAsiaTheme="minorEastAsia" w:hAnsi="Arial" w:cs="Arial"/>
          <w:sz w:val="22"/>
          <w:szCs w:val="22"/>
          <w:lang w:val="es-ES"/>
        </w:rPr>
      </w:pPr>
      <w:r w:rsidRPr="00E72F7A">
        <w:rPr>
          <w:rFonts w:ascii="Arial" w:hAnsi="Arial" w:cs="Arial"/>
          <w:sz w:val="22"/>
          <w:szCs w:val="22"/>
          <w:u w:val="single"/>
          <w:lang w:val="es-419"/>
        </w:rPr>
        <w:t>Centros de Desarrollo Infantil (</w:t>
      </w:r>
      <w:proofErr w:type="spellStart"/>
      <w:r w:rsidRPr="00E72F7A">
        <w:rPr>
          <w:rFonts w:ascii="Arial" w:hAnsi="Arial" w:cs="Arial"/>
          <w:sz w:val="22"/>
          <w:szCs w:val="22"/>
          <w:u w:val="single"/>
          <w:lang w:val="es-419"/>
        </w:rPr>
        <w:t>CDIs</w:t>
      </w:r>
      <w:proofErr w:type="spellEnd"/>
      <w:r w:rsidRPr="00E72F7A">
        <w:rPr>
          <w:rFonts w:ascii="Arial" w:hAnsi="Arial" w:cs="Arial"/>
          <w:sz w:val="22"/>
          <w:szCs w:val="22"/>
          <w:u w:val="single"/>
          <w:lang w:val="es-419"/>
        </w:rPr>
        <w:t xml:space="preserve">) </w:t>
      </w:r>
      <w:r w:rsidRPr="00E72F7A">
        <w:rPr>
          <w:rFonts w:ascii="Arial" w:hAnsi="Arial" w:cs="Arial"/>
          <w:sz w:val="22"/>
          <w:szCs w:val="22"/>
          <w:lang w:val="es-419"/>
        </w:rPr>
        <w:t>(US$9,1 millones)</w:t>
      </w:r>
      <w:r w:rsidRPr="00E72F7A">
        <w:rPr>
          <w:rFonts w:ascii="Arial" w:hAnsi="Arial" w:cs="Arial"/>
          <w:b/>
          <w:bCs/>
          <w:i/>
          <w:iCs/>
          <w:sz w:val="22"/>
          <w:szCs w:val="22"/>
          <w:lang w:val="es-419"/>
        </w:rPr>
        <w:t xml:space="preserve">. </w:t>
      </w:r>
      <w:r w:rsidRPr="00E72F7A">
        <w:rPr>
          <w:rFonts w:ascii="Arial" w:hAnsi="Arial" w:cs="Arial"/>
          <w:sz w:val="22"/>
          <w:szCs w:val="22"/>
          <w:lang w:val="es-419"/>
        </w:rPr>
        <w:t>Se apoyará la transformación de los 15 </w:t>
      </w:r>
      <w:proofErr w:type="spellStart"/>
      <w:r w:rsidRPr="00E72F7A">
        <w:rPr>
          <w:rFonts w:ascii="Arial" w:hAnsi="Arial" w:cs="Arial"/>
          <w:sz w:val="22"/>
          <w:szCs w:val="22"/>
          <w:lang w:val="es-419"/>
        </w:rPr>
        <w:t>CDIs</w:t>
      </w:r>
      <w:proofErr w:type="spellEnd"/>
      <w:r w:rsidRPr="00E72F7A">
        <w:rPr>
          <w:rFonts w:ascii="Arial" w:hAnsi="Arial" w:cs="Arial"/>
          <w:sz w:val="22"/>
          <w:szCs w:val="22"/>
          <w:lang w:val="es-419"/>
        </w:rPr>
        <w:t xml:space="preserve"> existentes</w:t>
      </w:r>
      <w:r>
        <w:rPr>
          <w:rStyle w:val="FootnoteReference"/>
          <w:rFonts w:ascii="Arial" w:hAnsi="Arial" w:cs="Arial"/>
          <w:sz w:val="22"/>
          <w:szCs w:val="22"/>
        </w:rPr>
        <w:footnoteReference w:id="5"/>
      </w:r>
      <w:r w:rsidRPr="00E72F7A">
        <w:rPr>
          <w:rFonts w:ascii="Arial" w:hAnsi="Arial" w:cs="Arial"/>
          <w:sz w:val="22"/>
          <w:szCs w:val="22"/>
          <w:lang w:val="es-419"/>
        </w:rPr>
        <w:t xml:space="preserve"> a un modelo pedagógico basado en evidencia. Esto incluirá la rehabilitación de los centros, equipamiento, capacitación de los agentes educativos y materiales didácticos con enfoque de género</w:t>
      </w:r>
    </w:p>
    <w:p w14:paraId="69BF8630" w14:textId="6059CF41" w:rsidR="00E72F7A" w:rsidRPr="00E72F7A" w:rsidRDefault="008438DF" w:rsidP="008438DF">
      <w:pPr>
        <w:pStyle w:val="Paragraph"/>
        <w:tabs>
          <w:tab w:val="clear" w:pos="432"/>
          <w:tab w:val="clear" w:pos="720"/>
          <w:tab w:val="left" w:pos="708"/>
        </w:tabs>
        <w:spacing w:before="0" w:after="100" w:afterAutospacing="1" w:line="240" w:lineRule="auto"/>
        <w:rPr>
          <w:rFonts w:ascii="Arial" w:eastAsiaTheme="minorEastAsia" w:hAnsi="Arial" w:cs="Arial"/>
          <w:sz w:val="22"/>
          <w:szCs w:val="22"/>
          <w:lang w:val="es-419"/>
        </w:rPr>
      </w:pPr>
      <w:r>
        <w:rPr>
          <w:rFonts w:ascii="Arial" w:hAnsi="Arial" w:cs="Arial"/>
          <w:sz w:val="22"/>
          <w:szCs w:val="22"/>
          <w:lang w:val="es-ES"/>
        </w:rPr>
        <w:t>3.4</w:t>
      </w:r>
      <w:r>
        <w:rPr>
          <w:rFonts w:ascii="Arial" w:hAnsi="Arial" w:cs="Arial"/>
          <w:sz w:val="22"/>
          <w:szCs w:val="22"/>
          <w:lang w:val="es-ES"/>
        </w:rPr>
        <w:tab/>
      </w:r>
      <w:r w:rsidR="00E72F7A" w:rsidRPr="00E72F7A">
        <w:rPr>
          <w:rFonts w:ascii="Arial" w:hAnsi="Arial" w:cs="Arial"/>
          <w:sz w:val="22"/>
          <w:szCs w:val="22"/>
          <w:lang w:val="es-419"/>
        </w:rPr>
        <w:t xml:space="preserve">En todos los casos, se buscará </w:t>
      </w:r>
      <w:r w:rsidR="00E72F7A" w:rsidRPr="00E72F7A">
        <w:rPr>
          <w:rFonts w:ascii="Arial" w:eastAsia="Arial" w:hAnsi="Arial" w:cs="Arial"/>
          <w:sz w:val="22"/>
          <w:szCs w:val="22"/>
          <w:lang w:val="es-419"/>
        </w:rPr>
        <w:t>alcanzar altos estándares de calidad, acondicionamiento para áreas verdes/lúdicas, criterios de accesibilidad universal e inclusivos, diseños innovadores, sustentables y amigables con el medio ambiente y al cambio climático, medidas que permitan ahorrar energía y agua, empleo de energías renovables, empleo de sistemas fotovoltaicos, y altos estándares de seguridad para las instalaciones y los niños y adultos que hacen uso de ellas,</w:t>
      </w:r>
      <w:r w:rsidR="00E72F7A">
        <w:rPr>
          <w:rFonts w:ascii="Arial" w:hAnsi="Arial" w:cs="Arial"/>
          <w:color w:val="000000" w:themeColor="text1"/>
          <w:sz w:val="22"/>
          <w:szCs w:val="22"/>
          <w:lang w:val="es-SV"/>
        </w:rPr>
        <w:t xml:space="preserve"> así como construcciones resilientes ante riesgo sísmico.</w:t>
      </w:r>
      <w:r w:rsidR="00E72F7A">
        <w:rPr>
          <w:rStyle w:val="FootnoteReference"/>
          <w:rFonts w:ascii="Arial" w:hAnsi="Arial" w:cs="Arial"/>
          <w:color w:val="000000" w:themeColor="text1"/>
          <w:sz w:val="22"/>
          <w:szCs w:val="22"/>
          <w:lang w:val="es-SV"/>
        </w:rPr>
        <w:footnoteReference w:id="6"/>
      </w:r>
    </w:p>
    <w:p w14:paraId="738BD0A7" w14:textId="33E260FE" w:rsidR="00E72F7A" w:rsidRDefault="008438DF" w:rsidP="008438DF">
      <w:pPr>
        <w:autoSpaceDE w:val="0"/>
        <w:autoSpaceDN w:val="0"/>
        <w:adjustRightInd w:val="0"/>
        <w:spacing w:after="0" w:line="240" w:lineRule="auto"/>
        <w:ind w:left="720" w:hanging="720"/>
        <w:jc w:val="both"/>
        <w:rPr>
          <w:rFonts w:ascii="Arial" w:hAnsi="Arial" w:cs="Arial"/>
          <w:lang w:val="es-419" w:eastAsia="es-ES"/>
        </w:rPr>
      </w:pPr>
      <w:r>
        <w:rPr>
          <w:rFonts w:ascii="Arial" w:hAnsi="Arial" w:cs="Arial"/>
          <w:b/>
          <w:bCs/>
          <w:lang w:val="es-419"/>
        </w:rPr>
        <w:t>3.5</w:t>
      </w:r>
      <w:r>
        <w:rPr>
          <w:rFonts w:ascii="Arial" w:hAnsi="Arial" w:cs="Arial"/>
          <w:b/>
          <w:bCs/>
          <w:lang w:val="es-419"/>
        </w:rPr>
        <w:tab/>
      </w:r>
      <w:r w:rsidR="00E72F7A" w:rsidRPr="008438DF">
        <w:rPr>
          <w:rFonts w:ascii="Arial" w:hAnsi="Arial" w:cs="Arial"/>
          <w:b/>
          <w:bCs/>
          <w:lang w:val="es-419"/>
        </w:rPr>
        <w:t>Componente 2:</w:t>
      </w:r>
      <w:r w:rsidR="00E72F7A" w:rsidRPr="008438DF">
        <w:rPr>
          <w:rFonts w:ascii="Arial" w:hAnsi="Arial" w:cs="Arial"/>
          <w:lang w:val="es-419"/>
        </w:rPr>
        <w:t xml:space="preserve"> </w:t>
      </w:r>
      <w:r w:rsidR="00E72F7A" w:rsidRPr="008438DF">
        <w:rPr>
          <w:rFonts w:ascii="Arial" w:hAnsi="Arial" w:cs="Arial"/>
          <w:b/>
          <w:bCs/>
          <w:lang w:val="es-419"/>
        </w:rPr>
        <w:t>Modalidades Flexibles de educación secundaria (US$ 13,5 millones)</w:t>
      </w:r>
      <w:r w:rsidR="00E72F7A" w:rsidRPr="008438DF">
        <w:rPr>
          <w:rFonts w:ascii="Arial" w:hAnsi="Arial" w:cs="Arial"/>
          <w:lang w:val="es-419"/>
        </w:rPr>
        <w:t>. Este componente financiará la mejora en calidad y cobertura de los programas de MF del MINEDUCYT con enfoque de género para apoyar a 23.500 jóvenes vulnerables a completar sus estudios educativos a nivel de secundaria</w:t>
      </w:r>
      <w:r w:rsidR="00E72F7A" w:rsidRPr="008438DF">
        <w:rPr>
          <w:rFonts w:ascii="Arial" w:hAnsi="Arial" w:cs="Arial"/>
          <w:lang w:val="es-419" w:eastAsia="es-ES"/>
        </w:rPr>
        <w:t xml:space="preserve"> en los departamentos de Santa Ana, San Miguel, La Libertad, Sonsonate y San Salvador, donde se concentra el 69% de la población mayor de 18 años. Las áreas geográficas de la intervención y la población meta se focalizarán de acuerdo con los criterios siguientes: (i)</w:t>
      </w:r>
      <w:r w:rsidR="00DA12EE">
        <w:rPr>
          <w:rFonts w:ascii="Arial" w:hAnsi="Arial" w:cs="Arial"/>
          <w:lang w:val="es-419" w:eastAsia="es-ES"/>
        </w:rPr>
        <w:t> </w:t>
      </w:r>
      <w:r w:rsidR="00E72F7A" w:rsidRPr="008438DF">
        <w:rPr>
          <w:rFonts w:ascii="Arial" w:hAnsi="Arial" w:cs="Arial"/>
          <w:lang w:val="es-419" w:eastAsia="es-ES"/>
        </w:rPr>
        <w:t>mayor concentración de población joven fuera del sistema educativo; (</w:t>
      </w:r>
      <w:proofErr w:type="spellStart"/>
      <w:r w:rsidR="00E72F7A" w:rsidRPr="008438DF">
        <w:rPr>
          <w:rFonts w:ascii="Arial" w:hAnsi="Arial" w:cs="Arial"/>
          <w:lang w:val="es-419" w:eastAsia="es-ES"/>
        </w:rPr>
        <w:t>ii</w:t>
      </w:r>
      <w:proofErr w:type="spellEnd"/>
      <w:r w:rsidR="00E72F7A" w:rsidRPr="008438DF">
        <w:rPr>
          <w:rFonts w:ascii="Arial" w:hAnsi="Arial" w:cs="Arial"/>
          <w:lang w:val="es-419" w:eastAsia="es-ES"/>
        </w:rPr>
        <w:t>) altas tasas de embarazo adolescentes y por ende, más madres jóvenes; (</w:t>
      </w:r>
      <w:proofErr w:type="spellStart"/>
      <w:r w:rsidR="00E72F7A" w:rsidRPr="008438DF">
        <w:rPr>
          <w:rFonts w:ascii="Arial" w:hAnsi="Arial" w:cs="Arial"/>
          <w:lang w:val="es-419" w:eastAsia="es-ES"/>
        </w:rPr>
        <w:t>iii</w:t>
      </w:r>
      <w:proofErr w:type="spellEnd"/>
      <w:r w:rsidR="00E72F7A" w:rsidRPr="008438DF">
        <w:rPr>
          <w:rFonts w:ascii="Arial" w:hAnsi="Arial" w:cs="Arial"/>
          <w:lang w:val="es-419" w:eastAsia="es-ES"/>
        </w:rPr>
        <w:t>) falta de oferta de servicios educativos de educación secundaria; y (</w:t>
      </w:r>
      <w:proofErr w:type="spellStart"/>
      <w:r w:rsidR="00E72F7A" w:rsidRPr="008438DF">
        <w:rPr>
          <w:rFonts w:ascii="Arial" w:hAnsi="Arial" w:cs="Arial"/>
          <w:lang w:val="es-419" w:eastAsia="es-ES"/>
        </w:rPr>
        <w:t>iv</w:t>
      </w:r>
      <w:proofErr w:type="spellEnd"/>
      <w:r w:rsidR="00E72F7A" w:rsidRPr="008438DF">
        <w:rPr>
          <w:rFonts w:ascii="Arial" w:hAnsi="Arial" w:cs="Arial"/>
          <w:lang w:val="es-419" w:eastAsia="es-ES"/>
        </w:rPr>
        <w:t xml:space="preserve">) altas tasas de pobreza multidimensional. </w:t>
      </w:r>
    </w:p>
    <w:p w14:paraId="513139C0" w14:textId="77777777" w:rsidR="00EC4BC3" w:rsidRDefault="00EC4BC3" w:rsidP="008438DF">
      <w:pPr>
        <w:autoSpaceDE w:val="0"/>
        <w:autoSpaceDN w:val="0"/>
        <w:adjustRightInd w:val="0"/>
        <w:spacing w:after="0" w:line="240" w:lineRule="auto"/>
        <w:ind w:left="720" w:hanging="720"/>
        <w:jc w:val="both"/>
        <w:rPr>
          <w:rFonts w:ascii="Arial" w:hAnsi="Arial" w:cs="Arial"/>
          <w:lang w:val="es-419" w:eastAsia="es-ES"/>
        </w:rPr>
      </w:pPr>
    </w:p>
    <w:p w14:paraId="3B1C7EA8" w14:textId="17E2E80D" w:rsidR="00E72F7A" w:rsidRDefault="00EC4BC3" w:rsidP="00EC4BC3">
      <w:pPr>
        <w:autoSpaceDE w:val="0"/>
        <w:autoSpaceDN w:val="0"/>
        <w:adjustRightInd w:val="0"/>
        <w:spacing w:after="0" w:line="240" w:lineRule="auto"/>
        <w:ind w:left="720" w:hanging="720"/>
        <w:jc w:val="both"/>
        <w:rPr>
          <w:rFonts w:ascii="Arial" w:hAnsi="Arial" w:cs="Arial"/>
          <w:lang w:val="es-419" w:eastAsia="es-ES"/>
        </w:rPr>
      </w:pPr>
      <w:r>
        <w:rPr>
          <w:rFonts w:ascii="Arial" w:hAnsi="Arial" w:cs="Arial"/>
          <w:b/>
          <w:bCs/>
          <w:lang w:val="es-419"/>
        </w:rPr>
        <w:t>3</w:t>
      </w:r>
      <w:r w:rsidRPr="00EC4BC3">
        <w:rPr>
          <w:rFonts w:ascii="Arial" w:hAnsi="Arial" w:cs="Arial"/>
          <w:lang w:val="es-419" w:eastAsia="es-ES"/>
        </w:rPr>
        <w:t>.</w:t>
      </w:r>
      <w:r>
        <w:rPr>
          <w:rFonts w:ascii="Arial" w:hAnsi="Arial" w:cs="Arial"/>
          <w:lang w:val="es-419" w:eastAsia="es-ES"/>
        </w:rPr>
        <w:t>6</w:t>
      </w:r>
      <w:r>
        <w:rPr>
          <w:rFonts w:ascii="Arial" w:hAnsi="Arial" w:cs="Arial"/>
          <w:lang w:val="es-419" w:eastAsia="es-ES"/>
        </w:rPr>
        <w:tab/>
        <w:t xml:space="preserve">Se </w:t>
      </w:r>
      <w:r w:rsidR="00E72F7A" w:rsidRPr="00E72F7A">
        <w:rPr>
          <w:rFonts w:ascii="Arial" w:hAnsi="Arial" w:cs="Arial"/>
          <w:lang w:val="es-419"/>
        </w:rPr>
        <w:t>dará prioridad a las modalidades semipresenciales y acelerados, que son los más demandadas y se incorporará un módulo de habilidades para la vida</w:t>
      </w:r>
      <w:r w:rsidR="00E72F7A" w:rsidRPr="00E72F7A">
        <w:rPr>
          <w:rFonts w:ascii="Arial" w:hAnsi="Arial" w:cs="Arial"/>
          <w:lang w:val="es-419" w:eastAsia="es-ES"/>
        </w:rPr>
        <w:t xml:space="preserve"> para desarrollar habilidades del siglo XXI (como las socioemocionales, digitales, de función ejecutiva, resolución de problemas y razonamiento cuantitativo).</w:t>
      </w:r>
      <w:r w:rsidR="00E72F7A">
        <w:rPr>
          <w:rStyle w:val="FootnoteReference"/>
          <w:rFonts w:ascii="Arial" w:hAnsi="Arial" w:cs="Arial"/>
        </w:rPr>
        <w:footnoteReference w:id="7"/>
      </w:r>
      <w:r w:rsidR="00E72F7A" w:rsidRPr="00E72F7A">
        <w:rPr>
          <w:rFonts w:ascii="Arial" w:hAnsi="Arial" w:cs="Arial"/>
          <w:lang w:val="es-419" w:eastAsia="es-ES"/>
        </w:rPr>
        <w:t xml:space="preserve"> También se asegurará la transversalización de género incluyendo el desarrollo de habilidades de sensibilización de género </w:t>
      </w:r>
      <w:r w:rsidR="00E72F7A" w:rsidRPr="00563565">
        <w:rPr>
          <w:rFonts w:ascii="Arial" w:hAnsi="Arial" w:cs="Arial"/>
          <w:lang w:val="es-419" w:eastAsia="es-ES"/>
        </w:rPr>
        <w:t>(</w:t>
      </w:r>
      <w:proofErr w:type="spellStart"/>
      <w:r w:rsidR="003D51C4">
        <w:fldChar w:fldCharType="begin"/>
      </w:r>
      <w:r w:rsidR="003D51C4" w:rsidRPr="0023482D">
        <w:rPr>
          <w:lang w:val="es-419"/>
          <w:rPrChange w:id="60" w:author="Thompson, Jennelle" w:date="2020-06-14T14:14:00Z">
            <w:rPr/>
          </w:rPrChange>
        </w:rPr>
        <w:instrText xml:space="preserve"> HYPERLINK "https://www.brookings.edu/blog/education-plus-development/2017/04/03/skills-for-a-gendered-world-adding-a-gender-perspective-to-the-skills-debate/" </w:instrText>
      </w:r>
      <w:r w:rsidR="003D51C4">
        <w:fldChar w:fldCharType="separate"/>
      </w:r>
      <w:r w:rsidR="00E72F7A" w:rsidRPr="00563565">
        <w:rPr>
          <w:rStyle w:val="Hyperlink"/>
          <w:rFonts w:ascii="Arial" w:hAnsi="Arial" w:cs="Arial"/>
          <w:lang w:val="es-419" w:eastAsia="es-ES"/>
        </w:rPr>
        <w:t>Kwauk</w:t>
      </w:r>
      <w:proofErr w:type="spellEnd"/>
      <w:r w:rsidR="00E72F7A" w:rsidRPr="00563565">
        <w:rPr>
          <w:rStyle w:val="Hyperlink"/>
          <w:rFonts w:ascii="Arial" w:hAnsi="Arial" w:cs="Arial"/>
          <w:lang w:val="es-419" w:eastAsia="es-ES"/>
        </w:rPr>
        <w:t xml:space="preserve"> et al 2017</w:t>
      </w:r>
      <w:r w:rsidR="003D51C4">
        <w:rPr>
          <w:rStyle w:val="Hyperlink"/>
          <w:rFonts w:ascii="Arial" w:hAnsi="Arial" w:cs="Arial"/>
          <w:lang w:val="es-419" w:eastAsia="es-ES"/>
        </w:rPr>
        <w:fldChar w:fldCharType="end"/>
      </w:r>
      <w:r w:rsidR="00E72F7A" w:rsidRPr="00563565">
        <w:rPr>
          <w:rFonts w:ascii="Arial" w:hAnsi="Arial" w:cs="Arial"/>
          <w:lang w:val="es-419" w:eastAsia="es-ES"/>
        </w:rPr>
        <w:t>)</w:t>
      </w:r>
      <w:r w:rsidR="00E72F7A" w:rsidRPr="00E72F7A">
        <w:rPr>
          <w:rFonts w:ascii="Arial" w:hAnsi="Arial" w:cs="Arial"/>
          <w:lang w:val="es-419" w:eastAsia="es-ES"/>
        </w:rPr>
        <w:t xml:space="preserve"> y violencia de género y violencia sexual. Adicionalmente se financiará la actualización de los procesos de formación, certificación y recertificación de los docentes tutores con énfasis en el nuevo módulo de habilidades para la vida, y se mejorará el sistema de monitoreo y seguimiento del desempeño de los docentes tutores y de los estudiantes.</w:t>
      </w:r>
    </w:p>
    <w:p w14:paraId="76ED0247" w14:textId="77777777" w:rsidR="00EC4BC3" w:rsidRPr="00EC4BC3" w:rsidRDefault="00EC4BC3" w:rsidP="00EC4BC3">
      <w:pPr>
        <w:autoSpaceDE w:val="0"/>
        <w:autoSpaceDN w:val="0"/>
        <w:adjustRightInd w:val="0"/>
        <w:spacing w:after="0" w:line="240" w:lineRule="auto"/>
        <w:ind w:left="720" w:hanging="720"/>
        <w:jc w:val="both"/>
        <w:rPr>
          <w:rFonts w:ascii="Arial" w:hAnsi="Arial" w:cs="Arial"/>
          <w:lang w:val="es-419" w:eastAsia="es-ES"/>
        </w:rPr>
      </w:pPr>
    </w:p>
    <w:p w14:paraId="4F33D0FE" w14:textId="0EAFBE6D" w:rsidR="00E72F7A" w:rsidRDefault="00EC4BC3" w:rsidP="00EC4BC3">
      <w:pPr>
        <w:pStyle w:val="Paragraph"/>
        <w:tabs>
          <w:tab w:val="clear" w:pos="432"/>
          <w:tab w:val="left" w:pos="720"/>
        </w:tabs>
        <w:spacing w:before="0" w:after="100" w:afterAutospacing="1" w:line="240" w:lineRule="auto"/>
        <w:rPr>
          <w:rFonts w:ascii="Arial" w:hAnsi="Arial" w:cs="Arial"/>
          <w:sz w:val="22"/>
          <w:szCs w:val="22"/>
          <w:lang w:val="es-ES_tradnl"/>
        </w:rPr>
      </w:pPr>
      <w:r>
        <w:rPr>
          <w:rFonts w:ascii="Arial" w:hAnsi="Arial" w:cs="Arial"/>
          <w:sz w:val="22"/>
          <w:szCs w:val="22"/>
          <w:lang w:val="es-419"/>
        </w:rPr>
        <w:t>3.7</w:t>
      </w:r>
      <w:r>
        <w:rPr>
          <w:rFonts w:ascii="Arial" w:hAnsi="Arial" w:cs="Arial"/>
          <w:sz w:val="22"/>
          <w:szCs w:val="22"/>
          <w:lang w:val="es-419"/>
        </w:rPr>
        <w:tab/>
      </w:r>
      <w:r w:rsidR="00E72F7A" w:rsidRPr="00E72F7A">
        <w:rPr>
          <w:rFonts w:ascii="Arial" w:hAnsi="Arial" w:cs="Arial"/>
          <w:sz w:val="22"/>
          <w:szCs w:val="22"/>
          <w:lang w:val="es-419"/>
        </w:rPr>
        <w:t>Considerando los desafíos mayores que enfrentan las madres jóvenes para continuar estudiando, se</w:t>
      </w:r>
      <w:r w:rsidR="00E72F7A">
        <w:rPr>
          <w:rFonts w:ascii="Arial" w:hAnsi="Arial" w:cs="Arial"/>
          <w:sz w:val="22"/>
          <w:szCs w:val="22"/>
          <w:lang w:val="es-419" w:eastAsia="es-ES"/>
        </w:rPr>
        <w:t xml:space="preserve"> financiará el diseño y puesta en marcha de un piloto de cuidado infantil de los niños menores de las madres jóvenes mientras que asisten a clases. El piloto se implementará en por lo menos un centro educativo en cada uno de los 5 departamentos y en el que cuenta con al menos 10 madres jóvenes con niños pequeños. </w:t>
      </w:r>
    </w:p>
    <w:p w14:paraId="71ABE1B4" w14:textId="07292063" w:rsidR="00440C91" w:rsidRPr="00EC4BC3" w:rsidRDefault="00EC4BC3" w:rsidP="00EC4BC3">
      <w:pPr>
        <w:pStyle w:val="ListParagraph"/>
        <w:widowControl w:val="0"/>
        <w:numPr>
          <w:ilvl w:val="1"/>
          <w:numId w:val="40"/>
        </w:numPr>
        <w:autoSpaceDE w:val="0"/>
        <w:autoSpaceDN w:val="0"/>
        <w:adjustRightInd w:val="0"/>
        <w:spacing w:before="120" w:after="120"/>
        <w:ind w:left="720" w:hanging="720"/>
        <w:contextualSpacing w:val="0"/>
        <w:jc w:val="both"/>
        <w:rPr>
          <w:rFonts w:ascii="Arial" w:hAnsi="Arial" w:cs="Arial"/>
          <w:color w:val="000000"/>
          <w:lang w:val="es-MX"/>
        </w:rPr>
      </w:pPr>
      <w:r w:rsidRPr="00E72F7A">
        <w:rPr>
          <w:rFonts w:ascii="Arial" w:hAnsi="Arial" w:cs="Arial"/>
          <w:b/>
          <w:bCs/>
          <w:lang w:val="es-419"/>
        </w:rPr>
        <w:t>Componente 3:</w:t>
      </w:r>
      <w:r w:rsidRPr="00E72F7A">
        <w:rPr>
          <w:rFonts w:ascii="Arial" w:hAnsi="Arial" w:cs="Arial"/>
          <w:lang w:val="es-419"/>
        </w:rPr>
        <w:t xml:space="preserve"> </w:t>
      </w:r>
      <w:r w:rsidRPr="00E72F7A">
        <w:rPr>
          <w:rFonts w:ascii="Arial" w:hAnsi="Arial" w:cs="Arial"/>
          <w:b/>
          <w:bCs/>
          <w:lang w:val="es-419"/>
        </w:rPr>
        <w:t>Transformación Digital de la Gestión Educativa (US$ 1,3 millones).</w:t>
      </w:r>
      <w:r w:rsidRPr="00E72F7A">
        <w:rPr>
          <w:rFonts w:ascii="Arial" w:hAnsi="Arial" w:cs="Arial"/>
          <w:lang w:val="es-419"/>
        </w:rPr>
        <w:t xml:space="preserve"> Este componente pretende mejorar la efectividad de la gestión a través de la transformación digital</w:t>
      </w:r>
      <w:r w:rsidR="00720CDA">
        <w:rPr>
          <w:rFonts w:ascii="Arial" w:hAnsi="Arial" w:cs="Arial"/>
          <w:lang w:val="es-419"/>
        </w:rPr>
        <w:t>.</w:t>
      </w:r>
    </w:p>
    <w:p w14:paraId="14A3E41F" w14:textId="63B6317A" w:rsidR="00EC4BC3" w:rsidRPr="007A2D96" w:rsidRDefault="00720CDA" w:rsidP="00EC4BC3">
      <w:pPr>
        <w:pStyle w:val="ListParagraph"/>
        <w:widowControl w:val="0"/>
        <w:numPr>
          <w:ilvl w:val="1"/>
          <w:numId w:val="40"/>
        </w:numPr>
        <w:autoSpaceDE w:val="0"/>
        <w:autoSpaceDN w:val="0"/>
        <w:adjustRightInd w:val="0"/>
        <w:spacing w:before="120" w:after="120"/>
        <w:ind w:left="720" w:hanging="720"/>
        <w:contextualSpacing w:val="0"/>
        <w:jc w:val="both"/>
        <w:rPr>
          <w:rFonts w:ascii="Arial" w:hAnsi="Arial" w:cs="Arial"/>
          <w:color w:val="000000"/>
          <w:lang w:val="es-MX"/>
        </w:rPr>
      </w:pPr>
      <w:r w:rsidRPr="00E72F7A">
        <w:rPr>
          <w:rFonts w:ascii="Arial" w:hAnsi="Arial" w:cs="Arial"/>
          <w:b/>
          <w:bCs/>
          <w:lang w:val="es-419"/>
        </w:rPr>
        <w:t>Subcomponente 3.1 Gestión del cambio y fortalecimiento institucional</w:t>
      </w:r>
      <w:r w:rsidRPr="00E72F7A">
        <w:rPr>
          <w:rFonts w:ascii="Arial" w:hAnsi="Arial" w:cs="Arial"/>
          <w:lang w:val="es-419"/>
        </w:rPr>
        <w:t xml:space="preserve"> (US$1 millón). Se financiará el fortalecimiento del SIGES con énfasis en las áreas de primera infancia y modalidades flexibles y asistencia técnica al personal clave en temas como el análisis de datos, la generación de estadísticas y el desarrollo de tableros de control que faciliten la utilización del sistema y la devolución de la información a los diferentes actores educativos (ej. estudiantes, familias, docentes, directores, autoridades educativas regionales, departamentales y ministeriales). También se financiarán actividades para la capacitación y acompañamiento continuo para los actores educativos con diferentes modalidades como la formación en servicio, oportunidades de desarrollo profesional, adiestramiento en cascada, redes y comunidades de práctica o la creación de un centro de atención y una mesa de ayuda al usuario</w:t>
      </w:r>
      <w:r>
        <w:rPr>
          <w:rFonts w:ascii="Arial" w:hAnsi="Arial" w:cs="Arial"/>
          <w:lang w:val="es-419"/>
        </w:rPr>
        <w:t>.</w:t>
      </w:r>
    </w:p>
    <w:p w14:paraId="69FE9E2A" w14:textId="7A856DE8" w:rsidR="00F15A83" w:rsidRPr="007A2D96" w:rsidRDefault="00720CDA" w:rsidP="00EC4BC3">
      <w:pPr>
        <w:pStyle w:val="ListParagraph"/>
        <w:widowControl w:val="0"/>
        <w:numPr>
          <w:ilvl w:val="1"/>
          <w:numId w:val="40"/>
        </w:numPr>
        <w:autoSpaceDE w:val="0"/>
        <w:autoSpaceDN w:val="0"/>
        <w:adjustRightInd w:val="0"/>
        <w:spacing w:before="120" w:after="120"/>
        <w:ind w:left="720" w:hanging="720"/>
        <w:contextualSpacing w:val="0"/>
        <w:jc w:val="both"/>
        <w:rPr>
          <w:rFonts w:ascii="Arial" w:hAnsi="Arial" w:cs="Arial"/>
          <w:color w:val="000000"/>
          <w:lang w:val="es-MX"/>
        </w:rPr>
      </w:pPr>
      <w:r w:rsidRPr="00E72F7A">
        <w:rPr>
          <w:rFonts w:ascii="Arial" w:hAnsi="Arial" w:cs="Arial"/>
          <w:b/>
          <w:bCs/>
          <w:lang w:val="es-419"/>
        </w:rPr>
        <w:t>Subcomponente 3.2 Equipamiento</w:t>
      </w:r>
      <w:r w:rsidRPr="00E72F7A">
        <w:rPr>
          <w:rFonts w:ascii="Arial" w:hAnsi="Arial" w:cs="Arial"/>
          <w:lang w:val="es-419"/>
        </w:rPr>
        <w:t xml:space="preserve"> (US$0,3 millones). Se financiará la adquisición de equipos para las unidades técnicas del Ministerio de Educación, en particular para los equipos encargados de los programas en los componentes 1 y 2. Por ejemplo, se contempla la adquisición de dispositivos para asesores pedagógicos de primera infancia, material informático para las gerencias de tecnología de la información y comunicación, la unidad de transformación digital o los coordinadores de informática de las direcciones departamentales por ejemplo</w:t>
      </w:r>
      <w:r>
        <w:rPr>
          <w:rFonts w:ascii="Arial" w:hAnsi="Arial" w:cs="Arial"/>
          <w:b/>
          <w:bCs/>
          <w:color w:val="000000"/>
          <w:lang w:val="es-MX"/>
        </w:rPr>
        <w:t>.</w:t>
      </w:r>
    </w:p>
    <w:p w14:paraId="5ED20739" w14:textId="21ED48BB" w:rsidR="00CB28F4" w:rsidRPr="007A2D96" w:rsidRDefault="00F35562" w:rsidP="00904825">
      <w:pPr>
        <w:pStyle w:val="Heading2"/>
        <w:keepNext w:val="0"/>
        <w:widowControl w:val="0"/>
        <w:spacing w:before="120" w:after="120"/>
        <w:rPr>
          <w:rFonts w:cs="Arial"/>
          <w:bCs/>
          <w:i w:val="0"/>
          <w:sz w:val="22"/>
          <w:szCs w:val="22"/>
          <w:lang w:val="es-MX"/>
        </w:rPr>
      </w:pPr>
      <w:bookmarkStart w:id="61" w:name="_Toc528247859"/>
      <w:r w:rsidRPr="007A2D96">
        <w:rPr>
          <w:rFonts w:cs="Arial"/>
          <w:bCs/>
          <w:i w:val="0"/>
          <w:sz w:val="22"/>
          <w:szCs w:val="22"/>
          <w:lang w:val="es-MX"/>
        </w:rPr>
        <w:t xml:space="preserve">Costos del </w:t>
      </w:r>
      <w:r w:rsidR="00116B6C" w:rsidRPr="007A2D96">
        <w:rPr>
          <w:rFonts w:cs="Arial"/>
          <w:bCs/>
          <w:i w:val="0"/>
          <w:sz w:val="22"/>
          <w:szCs w:val="22"/>
          <w:lang w:val="es-MX"/>
        </w:rPr>
        <w:t>Programa</w:t>
      </w:r>
      <w:bookmarkEnd w:id="61"/>
    </w:p>
    <w:p w14:paraId="3A6BFA1D" w14:textId="64E8F688" w:rsidR="005466B7" w:rsidRPr="007A2D96" w:rsidRDefault="003739F6" w:rsidP="00EC4BC3">
      <w:pPr>
        <w:pStyle w:val="ListParagraph"/>
        <w:widowControl w:val="0"/>
        <w:numPr>
          <w:ilvl w:val="1"/>
          <w:numId w:val="40"/>
        </w:numPr>
        <w:autoSpaceDE w:val="0"/>
        <w:autoSpaceDN w:val="0"/>
        <w:adjustRightInd w:val="0"/>
        <w:spacing w:before="120" w:after="120" w:line="240" w:lineRule="auto"/>
        <w:ind w:left="720" w:hanging="720"/>
        <w:contextualSpacing w:val="0"/>
        <w:jc w:val="both"/>
        <w:rPr>
          <w:rFonts w:ascii="Arial" w:hAnsi="Arial" w:cs="Arial"/>
          <w:lang w:val="es-MX"/>
        </w:rPr>
      </w:pPr>
      <w:r w:rsidRPr="007A2D96">
        <w:rPr>
          <w:rFonts w:ascii="Arial" w:hAnsi="Arial" w:cs="Arial"/>
          <w:lang w:val="es-MX"/>
        </w:rPr>
        <w:t>El costo total de esta operación contratada con el BID es de US$</w:t>
      </w:r>
      <w:r w:rsidR="00FE6993" w:rsidRPr="007A2D96">
        <w:rPr>
          <w:rFonts w:ascii="Arial" w:hAnsi="Arial" w:cs="Arial"/>
          <w:lang w:val="es-MX"/>
        </w:rPr>
        <w:t>10</w:t>
      </w:r>
      <w:r w:rsidRPr="007A2D96">
        <w:rPr>
          <w:rFonts w:ascii="Arial" w:hAnsi="Arial" w:cs="Arial"/>
          <w:lang w:val="es-MX"/>
        </w:rPr>
        <w:t>0</w:t>
      </w:r>
      <w:r w:rsidR="00EE2D01" w:rsidRPr="007A2D96">
        <w:rPr>
          <w:rFonts w:ascii="Arial" w:hAnsi="Arial" w:cs="Arial"/>
          <w:lang w:val="es-MX"/>
        </w:rPr>
        <w:t>.</w:t>
      </w:r>
      <w:r w:rsidRPr="007A2D96">
        <w:rPr>
          <w:rFonts w:ascii="Arial" w:hAnsi="Arial" w:cs="Arial"/>
          <w:lang w:val="es-MX"/>
        </w:rPr>
        <w:t>000</w:t>
      </w:r>
      <w:r w:rsidR="00EE2D01" w:rsidRPr="007A2D96">
        <w:rPr>
          <w:rFonts w:ascii="Arial" w:hAnsi="Arial" w:cs="Arial"/>
          <w:lang w:val="es-MX"/>
        </w:rPr>
        <w:t>.</w:t>
      </w:r>
      <w:r w:rsidRPr="007A2D96">
        <w:rPr>
          <w:rFonts w:ascii="Arial" w:hAnsi="Arial" w:cs="Arial"/>
          <w:lang w:val="es-MX"/>
        </w:rPr>
        <w:t xml:space="preserve">000, (véase gestión financiera en el </w:t>
      </w:r>
      <w:r w:rsidRPr="007A2D96">
        <w:rPr>
          <w:rFonts w:ascii="Arial" w:hAnsi="Arial" w:cs="Arial"/>
          <w:highlight w:val="lightGray"/>
          <w:lang w:val="es-MX"/>
        </w:rPr>
        <w:t>capítulo VI</w:t>
      </w:r>
      <w:r w:rsidRPr="007A2D96">
        <w:rPr>
          <w:rFonts w:ascii="Arial" w:hAnsi="Arial" w:cs="Arial"/>
          <w:lang w:val="es-MX"/>
        </w:rPr>
        <w:t xml:space="preserve"> del presente manual).</w:t>
      </w:r>
      <w:r w:rsidR="00A7131C" w:rsidRPr="007A2D96">
        <w:rPr>
          <w:rFonts w:ascii="Arial" w:hAnsi="Arial" w:cs="Arial"/>
          <w:lang w:val="es-MX"/>
        </w:rPr>
        <w:t xml:space="preserve"> La distribución por componente y subcomponente se presenta abajo en la tabla resumen (3.1):</w:t>
      </w:r>
    </w:p>
    <w:p w14:paraId="5B66ED4B" w14:textId="628B836A" w:rsidR="00553313" w:rsidRDefault="00553313" w:rsidP="00553313">
      <w:pPr>
        <w:pStyle w:val="ListParagraph"/>
        <w:widowControl w:val="0"/>
        <w:autoSpaceDE w:val="0"/>
        <w:autoSpaceDN w:val="0"/>
        <w:adjustRightInd w:val="0"/>
        <w:spacing w:before="120" w:after="120" w:line="240" w:lineRule="auto"/>
        <w:ind w:left="360"/>
        <w:contextualSpacing w:val="0"/>
        <w:rPr>
          <w:rFonts w:ascii="Arial" w:hAnsi="Arial" w:cs="Arial"/>
          <w:lang w:val="es-MX"/>
        </w:rPr>
      </w:pPr>
      <w:r w:rsidRPr="007A2D96">
        <w:rPr>
          <w:rFonts w:ascii="Arial" w:hAnsi="Arial" w:cs="Arial"/>
          <w:lang w:val="es-MX"/>
        </w:rPr>
        <w:t xml:space="preserve"> </w:t>
      </w:r>
    </w:p>
    <w:tbl>
      <w:tblPr>
        <w:tblStyle w:val="TableGrid"/>
        <w:tblW w:w="7920" w:type="dxa"/>
        <w:tblInd w:w="715" w:type="dxa"/>
        <w:tblBorders>
          <w:insideH w:val="none" w:sz="0" w:space="0" w:color="auto"/>
          <w:insideV w:val="none" w:sz="0" w:space="0" w:color="auto"/>
        </w:tblBorders>
        <w:tblLook w:val="04A0" w:firstRow="1" w:lastRow="0" w:firstColumn="1" w:lastColumn="0" w:noHBand="0" w:noVBand="1"/>
      </w:tblPr>
      <w:tblGrid>
        <w:gridCol w:w="4883"/>
        <w:gridCol w:w="1818"/>
        <w:gridCol w:w="1219"/>
      </w:tblGrid>
      <w:tr w:rsidR="00690585" w:rsidRPr="00690585" w14:paraId="02B065C5" w14:textId="77777777" w:rsidTr="0091501B">
        <w:tc>
          <w:tcPr>
            <w:tcW w:w="7920" w:type="dxa"/>
            <w:gridSpan w:val="3"/>
            <w:tcBorders>
              <w:top w:val="single" w:sz="4" w:space="0" w:color="auto"/>
              <w:bottom w:val="single" w:sz="4" w:space="0" w:color="auto"/>
            </w:tcBorders>
          </w:tcPr>
          <w:p w14:paraId="140E466C" w14:textId="77777777" w:rsidR="00690585" w:rsidRPr="00690585" w:rsidRDefault="00690585" w:rsidP="004F47B8">
            <w:pPr>
              <w:spacing w:after="0" w:line="240" w:lineRule="auto"/>
              <w:jc w:val="center"/>
              <w:rPr>
                <w:rFonts w:ascii="Arial" w:hAnsi="Arial" w:cs="Arial"/>
                <w:sz w:val="18"/>
                <w:szCs w:val="18"/>
                <w:lang w:val="es-419"/>
              </w:rPr>
            </w:pPr>
            <w:r w:rsidRPr="00690585">
              <w:rPr>
                <w:rFonts w:ascii="Arial" w:hAnsi="Arial" w:cs="Arial"/>
                <w:sz w:val="18"/>
                <w:szCs w:val="18"/>
                <w:lang w:val="es-419"/>
              </w:rPr>
              <w:t>Tabla 2.1 Cuadro de costos (USD)</w:t>
            </w:r>
          </w:p>
        </w:tc>
      </w:tr>
      <w:tr w:rsidR="00690585" w:rsidRPr="00DD2D41" w14:paraId="0E7E4C46" w14:textId="77777777" w:rsidTr="0091501B">
        <w:tc>
          <w:tcPr>
            <w:tcW w:w="4883" w:type="dxa"/>
            <w:tcBorders>
              <w:top w:val="single" w:sz="4" w:space="0" w:color="auto"/>
              <w:bottom w:val="single" w:sz="4" w:space="0" w:color="auto"/>
              <w:right w:val="single" w:sz="4" w:space="0" w:color="auto"/>
            </w:tcBorders>
          </w:tcPr>
          <w:p w14:paraId="443CE373" w14:textId="77777777" w:rsidR="00690585" w:rsidRPr="00DD2D41" w:rsidRDefault="00690585" w:rsidP="004F47B8">
            <w:pPr>
              <w:spacing w:after="0" w:line="240" w:lineRule="auto"/>
              <w:jc w:val="center"/>
              <w:rPr>
                <w:rFonts w:ascii="Arial" w:hAnsi="Arial" w:cs="Arial"/>
                <w:sz w:val="18"/>
                <w:szCs w:val="18"/>
              </w:rPr>
            </w:pPr>
            <w:proofErr w:type="spellStart"/>
            <w:r w:rsidRPr="00DD2D41">
              <w:rPr>
                <w:rFonts w:ascii="Arial" w:hAnsi="Arial" w:cs="Arial"/>
                <w:sz w:val="18"/>
                <w:szCs w:val="18"/>
              </w:rPr>
              <w:t>Componente</w:t>
            </w:r>
            <w:proofErr w:type="spellEnd"/>
            <w:r w:rsidRPr="00DD2D41">
              <w:rPr>
                <w:rFonts w:ascii="Arial" w:hAnsi="Arial" w:cs="Arial"/>
                <w:sz w:val="18"/>
                <w:szCs w:val="18"/>
              </w:rPr>
              <w:t>/</w:t>
            </w:r>
            <w:proofErr w:type="spellStart"/>
            <w:r w:rsidRPr="00DD2D41">
              <w:rPr>
                <w:rFonts w:ascii="Arial" w:hAnsi="Arial" w:cs="Arial"/>
                <w:sz w:val="18"/>
                <w:szCs w:val="18"/>
              </w:rPr>
              <w:t>Subcomponente</w:t>
            </w:r>
            <w:proofErr w:type="spellEnd"/>
          </w:p>
        </w:tc>
        <w:tc>
          <w:tcPr>
            <w:tcW w:w="1818" w:type="dxa"/>
            <w:tcBorders>
              <w:top w:val="single" w:sz="4" w:space="0" w:color="auto"/>
              <w:left w:val="single" w:sz="4" w:space="0" w:color="auto"/>
              <w:bottom w:val="single" w:sz="4" w:space="0" w:color="auto"/>
              <w:right w:val="single" w:sz="4" w:space="0" w:color="auto"/>
            </w:tcBorders>
          </w:tcPr>
          <w:p w14:paraId="6EEE850C" w14:textId="77777777" w:rsidR="00690585" w:rsidRPr="00DD2D41" w:rsidRDefault="00690585" w:rsidP="004F47B8">
            <w:pPr>
              <w:spacing w:after="0" w:line="240" w:lineRule="auto"/>
              <w:jc w:val="center"/>
              <w:rPr>
                <w:rFonts w:ascii="Arial" w:hAnsi="Arial" w:cs="Arial"/>
                <w:sz w:val="18"/>
                <w:szCs w:val="18"/>
              </w:rPr>
            </w:pPr>
            <w:r w:rsidRPr="00DD2D41">
              <w:rPr>
                <w:rFonts w:ascii="Arial" w:hAnsi="Arial" w:cs="Arial"/>
                <w:sz w:val="18"/>
                <w:szCs w:val="18"/>
              </w:rPr>
              <w:t>IDB</w:t>
            </w:r>
          </w:p>
        </w:tc>
        <w:tc>
          <w:tcPr>
            <w:tcW w:w="1219" w:type="dxa"/>
            <w:tcBorders>
              <w:top w:val="single" w:sz="4" w:space="0" w:color="auto"/>
              <w:left w:val="single" w:sz="4" w:space="0" w:color="auto"/>
              <w:bottom w:val="single" w:sz="4" w:space="0" w:color="auto"/>
            </w:tcBorders>
          </w:tcPr>
          <w:p w14:paraId="4F731F22" w14:textId="77777777" w:rsidR="00690585" w:rsidRPr="00DD2D41" w:rsidRDefault="00690585" w:rsidP="004F47B8">
            <w:pPr>
              <w:spacing w:after="0" w:line="240" w:lineRule="auto"/>
              <w:jc w:val="center"/>
              <w:rPr>
                <w:rFonts w:ascii="Arial" w:hAnsi="Arial" w:cs="Arial"/>
                <w:sz w:val="18"/>
                <w:szCs w:val="18"/>
              </w:rPr>
            </w:pPr>
            <w:r w:rsidRPr="00DD2D41">
              <w:rPr>
                <w:rFonts w:ascii="Arial" w:hAnsi="Arial" w:cs="Arial"/>
                <w:sz w:val="18"/>
                <w:szCs w:val="18"/>
              </w:rPr>
              <w:t>%</w:t>
            </w:r>
          </w:p>
        </w:tc>
      </w:tr>
      <w:tr w:rsidR="00690585" w:rsidRPr="00DD2D41" w14:paraId="0CE7905B" w14:textId="77777777" w:rsidTr="0091501B">
        <w:tc>
          <w:tcPr>
            <w:tcW w:w="4883" w:type="dxa"/>
            <w:tcBorders>
              <w:top w:val="single" w:sz="4" w:space="0" w:color="auto"/>
              <w:bottom w:val="nil"/>
            </w:tcBorders>
            <w:shd w:val="clear" w:color="auto" w:fill="D9D9D9" w:themeFill="background1" w:themeFillShade="D9"/>
          </w:tcPr>
          <w:p w14:paraId="1E40C2A5" w14:textId="77777777" w:rsidR="00690585" w:rsidRPr="004F47B8" w:rsidRDefault="00690585" w:rsidP="004F47B8">
            <w:pPr>
              <w:spacing w:after="0" w:line="240" w:lineRule="auto"/>
              <w:rPr>
                <w:rFonts w:ascii="Arial" w:hAnsi="Arial" w:cs="Arial"/>
                <w:b/>
                <w:bCs/>
                <w:sz w:val="18"/>
                <w:szCs w:val="18"/>
                <w:lang w:val="es-419"/>
              </w:rPr>
            </w:pPr>
            <w:r w:rsidRPr="004F47B8">
              <w:rPr>
                <w:rFonts w:ascii="Arial" w:hAnsi="Arial" w:cs="Arial"/>
                <w:b/>
                <w:bCs/>
                <w:sz w:val="18"/>
                <w:szCs w:val="18"/>
                <w:lang w:val="es-419"/>
              </w:rPr>
              <w:t xml:space="preserve">Componente 1. Mejora de la Calidad y Expansión de la Oferta de Educación Inicial y </w:t>
            </w:r>
            <w:proofErr w:type="spellStart"/>
            <w:r w:rsidRPr="004F47B8">
              <w:rPr>
                <w:rFonts w:ascii="Arial" w:hAnsi="Arial" w:cs="Arial"/>
                <w:b/>
                <w:bCs/>
                <w:sz w:val="18"/>
                <w:szCs w:val="18"/>
                <w:lang w:val="es-419"/>
              </w:rPr>
              <w:t>Parvularia</w:t>
            </w:r>
            <w:proofErr w:type="spellEnd"/>
          </w:p>
        </w:tc>
        <w:tc>
          <w:tcPr>
            <w:tcW w:w="1818" w:type="dxa"/>
            <w:tcBorders>
              <w:top w:val="single" w:sz="4" w:space="0" w:color="auto"/>
              <w:bottom w:val="nil"/>
            </w:tcBorders>
            <w:shd w:val="clear" w:color="auto" w:fill="D9D9D9" w:themeFill="background1" w:themeFillShade="D9"/>
          </w:tcPr>
          <w:p w14:paraId="3577E3AC" w14:textId="77777777" w:rsidR="00690585" w:rsidRPr="00DD2D41" w:rsidRDefault="00690585" w:rsidP="004F47B8">
            <w:pPr>
              <w:spacing w:after="0" w:line="240" w:lineRule="auto"/>
              <w:jc w:val="center"/>
              <w:rPr>
                <w:rFonts w:ascii="Arial" w:hAnsi="Arial" w:cs="Arial"/>
                <w:b/>
                <w:bCs/>
                <w:sz w:val="18"/>
                <w:szCs w:val="18"/>
              </w:rPr>
            </w:pPr>
            <w:r w:rsidRPr="00DD2D41">
              <w:rPr>
                <w:rFonts w:ascii="Arial" w:hAnsi="Arial" w:cs="Arial"/>
                <w:b/>
                <w:bCs/>
                <w:sz w:val="18"/>
                <w:szCs w:val="18"/>
              </w:rPr>
              <w:t>7</w:t>
            </w:r>
            <w:r>
              <w:rPr>
                <w:rFonts w:ascii="Arial" w:hAnsi="Arial" w:cs="Arial"/>
                <w:b/>
                <w:bCs/>
                <w:sz w:val="18"/>
                <w:szCs w:val="18"/>
              </w:rPr>
              <w:t>7,3</w:t>
            </w:r>
            <w:r w:rsidRPr="00DD2D41">
              <w:rPr>
                <w:rFonts w:ascii="Arial" w:hAnsi="Arial" w:cs="Arial"/>
                <w:b/>
                <w:bCs/>
                <w:sz w:val="18"/>
                <w:szCs w:val="18"/>
              </w:rPr>
              <w:t>5</w:t>
            </w:r>
            <w:r>
              <w:rPr>
                <w:rFonts w:ascii="Arial" w:hAnsi="Arial" w:cs="Arial"/>
                <w:b/>
                <w:bCs/>
                <w:sz w:val="18"/>
                <w:szCs w:val="18"/>
              </w:rPr>
              <w:t>0,0</w:t>
            </w:r>
            <w:r w:rsidRPr="00DD2D41">
              <w:rPr>
                <w:rFonts w:ascii="Arial" w:hAnsi="Arial" w:cs="Arial"/>
                <w:b/>
                <w:bCs/>
                <w:sz w:val="18"/>
                <w:szCs w:val="18"/>
              </w:rPr>
              <w:t>00</w:t>
            </w:r>
          </w:p>
        </w:tc>
        <w:tc>
          <w:tcPr>
            <w:tcW w:w="1219" w:type="dxa"/>
            <w:tcBorders>
              <w:top w:val="single" w:sz="4" w:space="0" w:color="auto"/>
              <w:bottom w:val="nil"/>
            </w:tcBorders>
            <w:shd w:val="clear" w:color="auto" w:fill="D9D9D9" w:themeFill="background1" w:themeFillShade="D9"/>
          </w:tcPr>
          <w:p w14:paraId="53660C02" w14:textId="77777777" w:rsidR="00690585" w:rsidRPr="00DD2D41" w:rsidRDefault="00690585" w:rsidP="004F47B8">
            <w:pPr>
              <w:spacing w:after="0" w:line="240" w:lineRule="auto"/>
              <w:jc w:val="center"/>
              <w:rPr>
                <w:rFonts w:ascii="Arial" w:hAnsi="Arial" w:cs="Arial"/>
                <w:b/>
                <w:bCs/>
                <w:sz w:val="18"/>
                <w:szCs w:val="18"/>
              </w:rPr>
            </w:pPr>
            <w:r w:rsidRPr="00DD2D41">
              <w:rPr>
                <w:rFonts w:ascii="Arial" w:hAnsi="Arial" w:cs="Arial"/>
                <w:b/>
                <w:bCs/>
                <w:sz w:val="18"/>
                <w:szCs w:val="18"/>
              </w:rPr>
              <w:t>7</w:t>
            </w:r>
            <w:r>
              <w:rPr>
                <w:rFonts w:ascii="Arial" w:hAnsi="Arial" w:cs="Arial"/>
                <w:b/>
                <w:bCs/>
                <w:sz w:val="18"/>
                <w:szCs w:val="18"/>
              </w:rPr>
              <w:t>7.3</w:t>
            </w:r>
          </w:p>
        </w:tc>
      </w:tr>
      <w:tr w:rsidR="00690585" w:rsidRPr="00DD2D41" w14:paraId="451909F9" w14:textId="77777777" w:rsidTr="0091501B">
        <w:tc>
          <w:tcPr>
            <w:tcW w:w="4883" w:type="dxa"/>
            <w:tcBorders>
              <w:top w:val="nil"/>
              <w:bottom w:val="nil"/>
            </w:tcBorders>
          </w:tcPr>
          <w:p w14:paraId="2A99AE8E" w14:textId="77777777" w:rsidR="00690585" w:rsidRPr="00DD2D41" w:rsidRDefault="00690585" w:rsidP="004F47B8">
            <w:pPr>
              <w:spacing w:after="0" w:line="240" w:lineRule="auto"/>
              <w:ind w:left="795" w:hanging="360"/>
              <w:rPr>
                <w:rFonts w:ascii="Arial" w:hAnsi="Arial" w:cs="Arial"/>
                <w:sz w:val="18"/>
                <w:szCs w:val="18"/>
              </w:rPr>
            </w:pPr>
            <w:r w:rsidRPr="00DD2D41">
              <w:rPr>
                <w:rFonts w:ascii="Arial" w:hAnsi="Arial" w:cs="Arial"/>
                <w:sz w:val="18"/>
                <w:szCs w:val="18"/>
              </w:rPr>
              <w:t xml:space="preserve">1.1.  </w:t>
            </w:r>
            <w:proofErr w:type="spellStart"/>
            <w:r w:rsidRPr="00DD2D41">
              <w:rPr>
                <w:rFonts w:ascii="Arial" w:hAnsi="Arial" w:cs="Arial"/>
                <w:sz w:val="18"/>
                <w:szCs w:val="18"/>
              </w:rPr>
              <w:t>Modalidades</w:t>
            </w:r>
            <w:proofErr w:type="spellEnd"/>
            <w:r w:rsidRPr="00DD2D41">
              <w:rPr>
                <w:rFonts w:ascii="Arial" w:hAnsi="Arial" w:cs="Arial"/>
                <w:sz w:val="18"/>
                <w:szCs w:val="18"/>
              </w:rPr>
              <w:t xml:space="preserve"> </w:t>
            </w:r>
            <w:proofErr w:type="spellStart"/>
            <w:r w:rsidRPr="00DD2D41">
              <w:rPr>
                <w:rFonts w:ascii="Arial" w:hAnsi="Arial" w:cs="Arial"/>
                <w:sz w:val="18"/>
                <w:szCs w:val="18"/>
              </w:rPr>
              <w:t>Comunitarias</w:t>
            </w:r>
            <w:proofErr w:type="spellEnd"/>
          </w:p>
        </w:tc>
        <w:tc>
          <w:tcPr>
            <w:tcW w:w="1818" w:type="dxa"/>
            <w:tcBorders>
              <w:top w:val="nil"/>
              <w:bottom w:val="nil"/>
            </w:tcBorders>
          </w:tcPr>
          <w:p w14:paraId="64CA399A" w14:textId="77777777" w:rsidR="00690585" w:rsidRPr="00DD2D41" w:rsidRDefault="00690585" w:rsidP="004F47B8">
            <w:pPr>
              <w:spacing w:after="0" w:line="240" w:lineRule="auto"/>
              <w:ind w:right="378"/>
              <w:jc w:val="right"/>
              <w:rPr>
                <w:rFonts w:ascii="Arial" w:hAnsi="Arial" w:cs="Arial"/>
                <w:sz w:val="18"/>
                <w:szCs w:val="18"/>
              </w:rPr>
            </w:pPr>
            <w:r w:rsidRPr="00DD2D41">
              <w:rPr>
                <w:rFonts w:ascii="Arial" w:hAnsi="Arial" w:cs="Arial"/>
                <w:sz w:val="18"/>
                <w:szCs w:val="18"/>
              </w:rPr>
              <w:t>6</w:t>
            </w:r>
            <w:r>
              <w:rPr>
                <w:rFonts w:ascii="Arial" w:hAnsi="Arial" w:cs="Arial"/>
                <w:sz w:val="18"/>
                <w:szCs w:val="18"/>
              </w:rPr>
              <w:t>,</w:t>
            </w:r>
            <w:r w:rsidRPr="00DD2D41">
              <w:rPr>
                <w:rFonts w:ascii="Arial" w:hAnsi="Arial" w:cs="Arial"/>
                <w:sz w:val="18"/>
                <w:szCs w:val="18"/>
              </w:rPr>
              <w:t>700</w:t>
            </w:r>
            <w:r>
              <w:rPr>
                <w:rFonts w:ascii="Arial" w:hAnsi="Arial" w:cs="Arial"/>
                <w:sz w:val="18"/>
                <w:szCs w:val="18"/>
              </w:rPr>
              <w:t>,</w:t>
            </w:r>
            <w:r w:rsidRPr="00DD2D41">
              <w:rPr>
                <w:rFonts w:ascii="Arial" w:hAnsi="Arial" w:cs="Arial"/>
                <w:sz w:val="18"/>
                <w:szCs w:val="18"/>
              </w:rPr>
              <w:t>000</w:t>
            </w:r>
          </w:p>
        </w:tc>
        <w:tc>
          <w:tcPr>
            <w:tcW w:w="1219" w:type="dxa"/>
            <w:tcBorders>
              <w:top w:val="nil"/>
              <w:bottom w:val="nil"/>
            </w:tcBorders>
          </w:tcPr>
          <w:p w14:paraId="3D10B5BE" w14:textId="77777777" w:rsidR="00690585" w:rsidRPr="00DD2D41" w:rsidRDefault="00690585" w:rsidP="004F47B8">
            <w:pPr>
              <w:spacing w:after="0" w:line="240" w:lineRule="auto"/>
              <w:jc w:val="center"/>
              <w:rPr>
                <w:rFonts w:ascii="Arial" w:hAnsi="Arial" w:cs="Arial"/>
                <w:sz w:val="18"/>
                <w:szCs w:val="18"/>
              </w:rPr>
            </w:pPr>
            <w:r w:rsidRPr="00DD2D41">
              <w:rPr>
                <w:rFonts w:ascii="Arial" w:hAnsi="Arial" w:cs="Arial"/>
                <w:sz w:val="18"/>
                <w:szCs w:val="18"/>
              </w:rPr>
              <w:t>6</w:t>
            </w:r>
            <w:r>
              <w:rPr>
                <w:rFonts w:ascii="Arial" w:hAnsi="Arial" w:cs="Arial"/>
                <w:sz w:val="18"/>
                <w:szCs w:val="18"/>
              </w:rPr>
              <w:t>.</w:t>
            </w:r>
            <w:r w:rsidRPr="00DD2D41">
              <w:rPr>
                <w:rFonts w:ascii="Arial" w:hAnsi="Arial" w:cs="Arial"/>
                <w:sz w:val="18"/>
                <w:szCs w:val="18"/>
              </w:rPr>
              <w:t>7</w:t>
            </w:r>
          </w:p>
        </w:tc>
      </w:tr>
      <w:tr w:rsidR="00690585" w:rsidRPr="00DD2D41" w14:paraId="57FF4449" w14:textId="77777777" w:rsidTr="0091501B">
        <w:tc>
          <w:tcPr>
            <w:tcW w:w="4883" w:type="dxa"/>
            <w:tcBorders>
              <w:top w:val="nil"/>
              <w:bottom w:val="nil"/>
            </w:tcBorders>
          </w:tcPr>
          <w:p w14:paraId="6CA06807" w14:textId="77777777" w:rsidR="00690585" w:rsidRPr="009C00C0" w:rsidRDefault="00690585" w:rsidP="004F47B8">
            <w:pPr>
              <w:spacing w:after="0" w:line="240" w:lineRule="auto"/>
              <w:ind w:left="795" w:hanging="360"/>
              <w:rPr>
                <w:rFonts w:ascii="Arial" w:hAnsi="Arial" w:cs="Arial"/>
                <w:sz w:val="18"/>
                <w:szCs w:val="18"/>
              </w:rPr>
            </w:pPr>
            <w:r w:rsidRPr="009C00C0">
              <w:rPr>
                <w:rFonts w:ascii="Arial" w:hAnsi="Arial" w:cs="Arial"/>
                <w:sz w:val="18"/>
                <w:szCs w:val="18"/>
              </w:rPr>
              <w:t xml:space="preserve">1.2.  </w:t>
            </w:r>
            <w:proofErr w:type="spellStart"/>
            <w:r w:rsidRPr="009C00C0">
              <w:rPr>
                <w:rFonts w:ascii="Arial" w:hAnsi="Arial" w:cs="Arial"/>
                <w:sz w:val="18"/>
                <w:szCs w:val="18"/>
              </w:rPr>
              <w:t>Parvularia</w:t>
            </w:r>
            <w:proofErr w:type="spellEnd"/>
          </w:p>
        </w:tc>
        <w:tc>
          <w:tcPr>
            <w:tcW w:w="1818" w:type="dxa"/>
            <w:tcBorders>
              <w:top w:val="nil"/>
              <w:bottom w:val="nil"/>
            </w:tcBorders>
          </w:tcPr>
          <w:p w14:paraId="60C3B4D3"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61,550,000</w:t>
            </w:r>
          </w:p>
        </w:tc>
        <w:tc>
          <w:tcPr>
            <w:tcW w:w="1219" w:type="dxa"/>
            <w:tcBorders>
              <w:top w:val="nil"/>
              <w:bottom w:val="nil"/>
            </w:tcBorders>
          </w:tcPr>
          <w:p w14:paraId="4EFCEC3A"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61.5</w:t>
            </w:r>
          </w:p>
        </w:tc>
      </w:tr>
      <w:tr w:rsidR="00690585" w:rsidRPr="00DD2D41" w14:paraId="6EED3FBF" w14:textId="77777777" w:rsidTr="0091501B">
        <w:tc>
          <w:tcPr>
            <w:tcW w:w="4883" w:type="dxa"/>
            <w:tcBorders>
              <w:top w:val="nil"/>
              <w:bottom w:val="single" w:sz="4" w:space="0" w:color="auto"/>
            </w:tcBorders>
          </w:tcPr>
          <w:p w14:paraId="76EB8ED7" w14:textId="77777777" w:rsidR="00690585" w:rsidRPr="009C00C0" w:rsidRDefault="00690585" w:rsidP="004F47B8">
            <w:pPr>
              <w:spacing w:after="0" w:line="240" w:lineRule="auto"/>
              <w:ind w:left="795" w:hanging="360"/>
              <w:rPr>
                <w:rFonts w:ascii="Arial" w:hAnsi="Arial" w:cs="Arial"/>
                <w:sz w:val="18"/>
                <w:szCs w:val="18"/>
              </w:rPr>
            </w:pPr>
            <w:r w:rsidRPr="009C00C0">
              <w:rPr>
                <w:rFonts w:ascii="Arial" w:hAnsi="Arial" w:cs="Arial"/>
                <w:sz w:val="18"/>
                <w:szCs w:val="18"/>
              </w:rPr>
              <w:t xml:space="preserve">1.3.  </w:t>
            </w:r>
            <w:proofErr w:type="spellStart"/>
            <w:r w:rsidRPr="009C00C0">
              <w:rPr>
                <w:rFonts w:ascii="Arial" w:hAnsi="Arial" w:cs="Arial"/>
                <w:sz w:val="18"/>
                <w:szCs w:val="18"/>
              </w:rPr>
              <w:t>Centros</w:t>
            </w:r>
            <w:proofErr w:type="spellEnd"/>
            <w:r w:rsidRPr="009C00C0">
              <w:rPr>
                <w:rFonts w:ascii="Arial" w:hAnsi="Arial" w:cs="Arial"/>
                <w:sz w:val="18"/>
                <w:szCs w:val="18"/>
              </w:rPr>
              <w:t xml:space="preserve"> de Desarrollo </w:t>
            </w:r>
            <w:proofErr w:type="spellStart"/>
            <w:r w:rsidRPr="009C00C0">
              <w:rPr>
                <w:rFonts w:ascii="Arial" w:hAnsi="Arial" w:cs="Arial"/>
                <w:sz w:val="18"/>
                <w:szCs w:val="18"/>
              </w:rPr>
              <w:t>Infantil</w:t>
            </w:r>
            <w:proofErr w:type="spellEnd"/>
          </w:p>
        </w:tc>
        <w:tc>
          <w:tcPr>
            <w:tcW w:w="1818" w:type="dxa"/>
            <w:tcBorders>
              <w:top w:val="nil"/>
              <w:bottom w:val="single" w:sz="4" w:space="0" w:color="auto"/>
            </w:tcBorders>
          </w:tcPr>
          <w:p w14:paraId="45D3C4A4"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9,100,000</w:t>
            </w:r>
          </w:p>
        </w:tc>
        <w:tc>
          <w:tcPr>
            <w:tcW w:w="1219" w:type="dxa"/>
            <w:tcBorders>
              <w:top w:val="nil"/>
              <w:bottom w:val="single" w:sz="4" w:space="0" w:color="auto"/>
            </w:tcBorders>
          </w:tcPr>
          <w:p w14:paraId="682BAF34"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9.1</w:t>
            </w:r>
          </w:p>
        </w:tc>
      </w:tr>
      <w:tr w:rsidR="00690585" w:rsidRPr="00DD2D41" w14:paraId="31CB79BD" w14:textId="77777777" w:rsidTr="0091501B">
        <w:tc>
          <w:tcPr>
            <w:tcW w:w="4883" w:type="dxa"/>
            <w:tcBorders>
              <w:top w:val="single" w:sz="4" w:space="0" w:color="auto"/>
              <w:bottom w:val="single" w:sz="4" w:space="0" w:color="auto"/>
            </w:tcBorders>
            <w:shd w:val="clear" w:color="auto" w:fill="D9D9D9" w:themeFill="background1" w:themeFillShade="D9"/>
          </w:tcPr>
          <w:p w14:paraId="1EB364C5" w14:textId="77777777" w:rsidR="00690585" w:rsidRPr="004F47B8" w:rsidRDefault="00690585" w:rsidP="004F47B8">
            <w:pPr>
              <w:spacing w:after="0" w:line="240" w:lineRule="auto"/>
              <w:rPr>
                <w:rFonts w:ascii="Arial" w:hAnsi="Arial" w:cs="Arial"/>
                <w:b/>
                <w:bCs/>
                <w:sz w:val="18"/>
                <w:szCs w:val="18"/>
                <w:lang w:val="es-419"/>
              </w:rPr>
            </w:pPr>
            <w:r w:rsidRPr="004F47B8">
              <w:rPr>
                <w:rFonts w:ascii="Arial" w:hAnsi="Arial" w:cs="Arial"/>
                <w:b/>
                <w:bCs/>
                <w:sz w:val="18"/>
                <w:szCs w:val="18"/>
                <w:lang w:val="es-419"/>
              </w:rPr>
              <w:t>Componente 2. Modalidades Flexibles de Educación Secundaria</w:t>
            </w:r>
          </w:p>
        </w:tc>
        <w:tc>
          <w:tcPr>
            <w:tcW w:w="1818" w:type="dxa"/>
            <w:tcBorders>
              <w:top w:val="single" w:sz="4" w:space="0" w:color="auto"/>
              <w:bottom w:val="single" w:sz="4" w:space="0" w:color="auto"/>
            </w:tcBorders>
            <w:shd w:val="clear" w:color="auto" w:fill="D9D9D9" w:themeFill="background1" w:themeFillShade="D9"/>
          </w:tcPr>
          <w:p w14:paraId="632DA012" w14:textId="77777777" w:rsidR="00690585" w:rsidRPr="009C00C0" w:rsidRDefault="00690585" w:rsidP="004F47B8">
            <w:pPr>
              <w:spacing w:after="0" w:line="240" w:lineRule="auto"/>
              <w:jc w:val="center"/>
              <w:rPr>
                <w:rFonts w:ascii="Arial" w:hAnsi="Arial" w:cs="Arial"/>
                <w:b/>
                <w:bCs/>
                <w:sz w:val="18"/>
                <w:szCs w:val="18"/>
              </w:rPr>
            </w:pPr>
            <w:r w:rsidRPr="009C00C0">
              <w:rPr>
                <w:rFonts w:ascii="Arial" w:hAnsi="Arial" w:cs="Arial"/>
                <w:b/>
                <w:bCs/>
                <w:sz w:val="18"/>
                <w:szCs w:val="18"/>
              </w:rPr>
              <w:t>13,500,000</w:t>
            </w:r>
          </w:p>
        </w:tc>
        <w:tc>
          <w:tcPr>
            <w:tcW w:w="1219" w:type="dxa"/>
            <w:tcBorders>
              <w:top w:val="single" w:sz="4" w:space="0" w:color="auto"/>
              <w:bottom w:val="single" w:sz="4" w:space="0" w:color="auto"/>
            </w:tcBorders>
            <w:shd w:val="clear" w:color="auto" w:fill="D9D9D9" w:themeFill="background1" w:themeFillShade="D9"/>
          </w:tcPr>
          <w:p w14:paraId="6862CFD1" w14:textId="77777777" w:rsidR="00690585" w:rsidRPr="009C00C0" w:rsidRDefault="00690585" w:rsidP="004F47B8">
            <w:pPr>
              <w:spacing w:after="0" w:line="240" w:lineRule="auto"/>
              <w:jc w:val="center"/>
              <w:rPr>
                <w:rFonts w:ascii="Arial" w:hAnsi="Arial" w:cs="Arial"/>
                <w:b/>
                <w:bCs/>
                <w:sz w:val="18"/>
                <w:szCs w:val="18"/>
              </w:rPr>
            </w:pPr>
            <w:r w:rsidRPr="009C00C0">
              <w:rPr>
                <w:rFonts w:ascii="Arial" w:hAnsi="Arial" w:cs="Arial"/>
                <w:b/>
                <w:bCs/>
                <w:sz w:val="18"/>
                <w:szCs w:val="18"/>
              </w:rPr>
              <w:t>13.5</w:t>
            </w:r>
          </w:p>
        </w:tc>
      </w:tr>
      <w:tr w:rsidR="00690585" w:rsidRPr="00DD2D41" w14:paraId="54965F70" w14:textId="77777777" w:rsidTr="0091501B">
        <w:tc>
          <w:tcPr>
            <w:tcW w:w="4883" w:type="dxa"/>
            <w:tcBorders>
              <w:top w:val="single" w:sz="4" w:space="0" w:color="auto"/>
              <w:bottom w:val="single" w:sz="4" w:space="0" w:color="auto"/>
            </w:tcBorders>
          </w:tcPr>
          <w:p w14:paraId="660A2851" w14:textId="77777777" w:rsidR="00690585" w:rsidRPr="004F47B8" w:rsidRDefault="00690585" w:rsidP="004F47B8">
            <w:pPr>
              <w:spacing w:after="0" w:line="240" w:lineRule="auto"/>
              <w:ind w:left="431"/>
              <w:rPr>
                <w:rFonts w:ascii="Arial" w:hAnsi="Arial" w:cs="Arial"/>
                <w:sz w:val="18"/>
                <w:szCs w:val="18"/>
                <w:lang w:val="es-419"/>
              </w:rPr>
            </w:pPr>
            <w:r w:rsidRPr="004F47B8">
              <w:rPr>
                <w:rFonts w:ascii="Arial" w:hAnsi="Arial" w:cs="Arial"/>
                <w:sz w:val="18"/>
                <w:szCs w:val="18"/>
                <w:lang w:val="es-419"/>
              </w:rPr>
              <w:t>2.1.  Modalidades Acelerada y Semi presencial</w:t>
            </w:r>
          </w:p>
          <w:p w14:paraId="2EB99168" w14:textId="77777777" w:rsidR="00690585" w:rsidRPr="004F47B8" w:rsidRDefault="00690585" w:rsidP="004F47B8">
            <w:pPr>
              <w:spacing w:after="0" w:line="240" w:lineRule="auto"/>
              <w:ind w:left="431"/>
              <w:rPr>
                <w:rFonts w:ascii="Arial" w:hAnsi="Arial" w:cs="Arial"/>
                <w:sz w:val="18"/>
                <w:szCs w:val="18"/>
                <w:lang w:val="es-419"/>
              </w:rPr>
            </w:pPr>
            <w:r w:rsidRPr="004F47B8">
              <w:rPr>
                <w:rFonts w:ascii="Arial" w:hAnsi="Arial" w:cs="Arial"/>
                <w:sz w:val="18"/>
                <w:szCs w:val="18"/>
                <w:lang w:val="es-419"/>
              </w:rPr>
              <w:t>2.2.  Capacitación docente y materiales</w:t>
            </w:r>
          </w:p>
          <w:p w14:paraId="200BFE6D" w14:textId="77777777" w:rsidR="00690585" w:rsidRPr="004F47B8" w:rsidRDefault="00690585" w:rsidP="004F47B8">
            <w:pPr>
              <w:spacing w:after="0" w:line="240" w:lineRule="auto"/>
              <w:ind w:left="431"/>
              <w:rPr>
                <w:rFonts w:ascii="Arial" w:hAnsi="Arial" w:cs="Arial"/>
                <w:sz w:val="18"/>
                <w:szCs w:val="18"/>
                <w:lang w:val="es-419"/>
              </w:rPr>
            </w:pPr>
            <w:r w:rsidRPr="004F47B8">
              <w:rPr>
                <w:rFonts w:ascii="Arial" w:hAnsi="Arial" w:cs="Arial"/>
                <w:sz w:val="18"/>
                <w:szCs w:val="18"/>
                <w:lang w:val="es-419"/>
              </w:rPr>
              <w:t>2.3.  Piloto de cuidado infantil</w:t>
            </w:r>
          </w:p>
        </w:tc>
        <w:tc>
          <w:tcPr>
            <w:tcW w:w="1818" w:type="dxa"/>
            <w:tcBorders>
              <w:top w:val="single" w:sz="4" w:space="0" w:color="auto"/>
              <w:bottom w:val="single" w:sz="4" w:space="0" w:color="auto"/>
            </w:tcBorders>
          </w:tcPr>
          <w:p w14:paraId="072C658E"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10,900,000</w:t>
            </w:r>
          </w:p>
          <w:p w14:paraId="4D40B6C7"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2,000,000</w:t>
            </w:r>
          </w:p>
          <w:p w14:paraId="46B0C0FE"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600,000</w:t>
            </w:r>
          </w:p>
        </w:tc>
        <w:tc>
          <w:tcPr>
            <w:tcW w:w="1219" w:type="dxa"/>
            <w:tcBorders>
              <w:top w:val="single" w:sz="4" w:space="0" w:color="auto"/>
              <w:bottom w:val="single" w:sz="4" w:space="0" w:color="auto"/>
            </w:tcBorders>
          </w:tcPr>
          <w:p w14:paraId="05E89BCE"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10.9</w:t>
            </w:r>
          </w:p>
          <w:p w14:paraId="47ADE4E8"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 xml:space="preserve"> 2.0</w:t>
            </w:r>
          </w:p>
          <w:p w14:paraId="75338586"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 xml:space="preserve"> 0.6</w:t>
            </w:r>
          </w:p>
        </w:tc>
      </w:tr>
      <w:tr w:rsidR="00690585" w:rsidRPr="00DD2D41" w14:paraId="589F60AC" w14:textId="77777777" w:rsidTr="0091501B">
        <w:tc>
          <w:tcPr>
            <w:tcW w:w="4883" w:type="dxa"/>
            <w:tcBorders>
              <w:top w:val="single" w:sz="4" w:space="0" w:color="auto"/>
              <w:bottom w:val="nil"/>
            </w:tcBorders>
            <w:shd w:val="clear" w:color="auto" w:fill="D9D9D9" w:themeFill="background1" w:themeFillShade="D9"/>
          </w:tcPr>
          <w:p w14:paraId="27D82BF9" w14:textId="77777777" w:rsidR="00690585" w:rsidRPr="004F47B8" w:rsidRDefault="00690585" w:rsidP="004F47B8">
            <w:pPr>
              <w:spacing w:after="0" w:line="240" w:lineRule="auto"/>
              <w:rPr>
                <w:rFonts w:ascii="Arial" w:hAnsi="Arial" w:cs="Arial"/>
                <w:b/>
                <w:bCs/>
                <w:sz w:val="18"/>
                <w:szCs w:val="18"/>
                <w:lang w:val="es-419"/>
              </w:rPr>
            </w:pPr>
            <w:r w:rsidRPr="004F47B8">
              <w:rPr>
                <w:rFonts w:ascii="Arial" w:hAnsi="Arial" w:cs="Arial"/>
                <w:b/>
                <w:bCs/>
                <w:sz w:val="18"/>
                <w:szCs w:val="18"/>
                <w:lang w:val="es-419"/>
              </w:rPr>
              <w:t>Componente 3. Transformación Digital de la Gestión Educativa</w:t>
            </w:r>
          </w:p>
        </w:tc>
        <w:tc>
          <w:tcPr>
            <w:tcW w:w="1818" w:type="dxa"/>
            <w:tcBorders>
              <w:top w:val="single" w:sz="4" w:space="0" w:color="auto"/>
              <w:bottom w:val="nil"/>
            </w:tcBorders>
            <w:shd w:val="clear" w:color="auto" w:fill="D9D9D9" w:themeFill="background1" w:themeFillShade="D9"/>
          </w:tcPr>
          <w:p w14:paraId="2B1BB298" w14:textId="77777777" w:rsidR="00690585" w:rsidRPr="009C00C0" w:rsidRDefault="00690585" w:rsidP="004F47B8">
            <w:pPr>
              <w:spacing w:after="0" w:line="240" w:lineRule="auto"/>
              <w:jc w:val="center"/>
              <w:rPr>
                <w:rFonts w:ascii="Arial" w:hAnsi="Arial" w:cs="Arial"/>
                <w:b/>
                <w:bCs/>
                <w:sz w:val="18"/>
                <w:szCs w:val="18"/>
              </w:rPr>
            </w:pPr>
            <w:r w:rsidRPr="009C00C0">
              <w:rPr>
                <w:rFonts w:ascii="Arial" w:hAnsi="Arial" w:cs="Arial"/>
                <w:b/>
                <w:bCs/>
                <w:sz w:val="18"/>
                <w:szCs w:val="18"/>
              </w:rPr>
              <w:t>1,300,000</w:t>
            </w:r>
          </w:p>
        </w:tc>
        <w:tc>
          <w:tcPr>
            <w:tcW w:w="1219" w:type="dxa"/>
            <w:tcBorders>
              <w:top w:val="single" w:sz="4" w:space="0" w:color="auto"/>
              <w:bottom w:val="nil"/>
            </w:tcBorders>
            <w:shd w:val="clear" w:color="auto" w:fill="D9D9D9" w:themeFill="background1" w:themeFillShade="D9"/>
          </w:tcPr>
          <w:p w14:paraId="609F4177" w14:textId="77777777" w:rsidR="00690585" w:rsidRPr="009C00C0" w:rsidRDefault="00690585" w:rsidP="004F47B8">
            <w:pPr>
              <w:spacing w:after="0" w:line="240" w:lineRule="auto"/>
              <w:jc w:val="center"/>
              <w:rPr>
                <w:rFonts w:ascii="Arial" w:hAnsi="Arial" w:cs="Arial"/>
                <w:b/>
                <w:bCs/>
                <w:sz w:val="18"/>
                <w:szCs w:val="18"/>
              </w:rPr>
            </w:pPr>
            <w:r w:rsidRPr="009C00C0">
              <w:rPr>
                <w:rFonts w:ascii="Arial" w:hAnsi="Arial" w:cs="Arial"/>
                <w:b/>
                <w:bCs/>
                <w:sz w:val="18"/>
                <w:szCs w:val="18"/>
              </w:rPr>
              <w:t>1.3</w:t>
            </w:r>
          </w:p>
        </w:tc>
      </w:tr>
      <w:tr w:rsidR="00690585" w:rsidRPr="00DD2D41" w14:paraId="6C0401DD" w14:textId="77777777" w:rsidTr="0091501B">
        <w:tc>
          <w:tcPr>
            <w:tcW w:w="4883" w:type="dxa"/>
            <w:tcBorders>
              <w:top w:val="nil"/>
              <w:bottom w:val="nil"/>
            </w:tcBorders>
          </w:tcPr>
          <w:p w14:paraId="754C9CA5" w14:textId="77777777" w:rsidR="00690585" w:rsidRPr="009C00C0" w:rsidRDefault="00690585" w:rsidP="004F47B8">
            <w:pPr>
              <w:spacing w:after="0" w:line="240" w:lineRule="auto"/>
              <w:ind w:left="990" w:hanging="555"/>
              <w:rPr>
                <w:rFonts w:ascii="Arial" w:hAnsi="Arial" w:cs="Arial"/>
                <w:sz w:val="18"/>
                <w:szCs w:val="18"/>
              </w:rPr>
            </w:pPr>
            <w:r w:rsidRPr="009C00C0">
              <w:rPr>
                <w:rFonts w:ascii="Arial" w:hAnsi="Arial" w:cs="Arial"/>
                <w:sz w:val="18"/>
                <w:szCs w:val="18"/>
              </w:rPr>
              <w:t xml:space="preserve">3.1.  </w:t>
            </w:r>
            <w:proofErr w:type="spellStart"/>
            <w:r w:rsidRPr="009C00C0">
              <w:rPr>
                <w:rFonts w:ascii="Arial" w:hAnsi="Arial" w:cs="Arial"/>
                <w:sz w:val="18"/>
                <w:szCs w:val="18"/>
              </w:rPr>
              <w:t>Fortalecimiento</w:t>
            </w:r>
            <w:proofErr w:type="spellEnd"/>
            <w:r w:rsidRPr="009C00C0">
              <w:rPr>
                <w:rFonts w:ascii="Arial" w:hAnsi="Arial" w:cs="Arial"/>
                <w:sz w:val="18"/>
                <w:szCs w:val="18"/>
              </w:rPr>
              <w:t xml:space="preserve"> del SIGED</w:t>
            </w:r>
          </w:p>
        </w:tc>
        <w:tc>
          <w:tcPr>
            <w:tcW w:w="1818" w:type="dxa"/>
            <w:tcBorders>
              <w:top w:val="nil"/>
              <w:bottom w:val="nil"/>
            </w:tcBorders>
          </w:tcPr>
          <w:p w14:paraId="172250F1"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980,000</w:t>
            </w:r>
          </w:p>
        </w:tc>
        <w:tc>
          <w:tcPr>
            <w:tcW w:w="1219" w:type="dxa"/>
            <w:tcBorders>
              <w:top w:val="nil"/>
              <w:bottom w:val="nil"/>
            </w:tcBorders>
          </w:tcPr>
          <w:p w14:paraId="1A87EFB7"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1.0</w:t>
            </w:r>
          </w:p>
        </w:tc>
      </w:tr>
      <w:tr w:rsidR="00690585" w:rsidRPr="00DD2D41" w14:paraId="4CBEEFE9" w14:textId="77777777" w:rsidTr="0091501B">
        <w:tc>
          <w:tcPr>
            <w:tcW w:w="4883" w:type="dxa"/>
            <w:tcBorders>
              <w:top w:val="nil"/>
              <w:bottom w:val="single" w:sz="4" w:space="0" w:color="auto"/>
            </w:tcBorders>
          </w:tcPr>
          <w:p w14:paraId="70C878F0" w14:textId="77777777" w:rsidR="00690585" w:rsidRPr="004F47B8" w:rsidRDefault="00690585" w:rsidP="004F47B8">
            <w:pPr>
              <w:spacing w:after="0" w:line="240" w:lineRule="auto"/>
              <w:ind w:left="1170" w:hanging="720"/>
              <w:rPr>
                <w:rFonts w:ascii="Arial" w:hAnsi="Arial" w:cs="Arial"/>
                <w:sz w:val="18"/>
                <w:szCs w:val="18"/>
                <w:lang w:val="es-419"/>
              </w:rPr>
            </w:pPr>
            <w:r w:rsidRPr="004F47B8">
              <w:rPr>
                <w:rFonts w:ascii="Arial" w:hAnsi="Arial" w:cs="Arial"/>
                <w:sz w:val="18"/>
                <w:szCs w:val="18"/>
                <w:lang w:val="es-419"/>
              </w:rPr>
              <w:t>3.2.  Equipamiento para la Gestión Educativa</w:t>
            </w:r>
          </w:p>
        </w:tc>
        <w:tc>
          <w:tcPr>
            <w:tcW w:w="1818" w:type="dxa"/>
            <w:tcBorders>
              <w:top w:val="nil"/>
              <w:bottom w:val="single" w:sz="4" w:space="0" w:color="auto"/>
            </w:tcBorders>
          </w:tcPr>
          <w:p w14:paraId="55D4808E"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320,000</w:t>
            </w:r>
          </w:p>
        </w:tc>
        <w:tc>
          <w:tcPr>
            <w:tcW w:w="1219" w:type="dxa"/>
            <w:tcBorders>
              <w:top w:val="nil"/>
              <w:bottom w:val="single" w:sz="4" w:space="0" w:color="auto"/>
            </w:tcBorders>
          </w:tcPr>
          <w:p w14:paraId="54549AAE"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0.3</w:t>
            </w:r>
          </w:p>
        </w:tc>
      </w:tr>
      <w:tr w:rsidR="00690585" w:rsidRPr="00DD2D41" w14:paraId="0763ED57" w14:textId="77777777" w:rsidTr="0091501B">
        <w:tc>
          <w:tcPr>
            <w:tcW w:w="4883" w:type="dxa"/>
            <w:tcBorders>
              <w:top w:val="single" w:sz="4" w:space="0" w:color="auto"/>
              <w:bottom w:val="nil"/>
            </w:tcBorders>
            <w:shd w:val="clear" w:color="auto" w:fill="D9D9D9" w:themeFill="background1" w:themeFillShade="D9"/>
          </w:tcPr>
          <w:p w14:paraId="54068A4C" w14:textId="77777777" w:rsidR="00690585" w:rsidRPr="009C00C0" w:rsidRDefault="00690585" w:rsidP="004F47B8">
            <w:pPr>
              <w:spacing w:after="0" w:line="240" w:lineRule="auto"/>
              <w:rPr>
                <w:rFonts w:ascii="Arial" w:hAnsi="Arial" w:cs="Arial"/>
                <w:b/>
                <w:bCs/>
                <w:sz w:val="18"/>
                <w:szCs w:val="18"/>
              </w:rPr>
            </w:pPr>
            <w:proofErr w:type="spellStart"/>
            <w:r w:rsidRPr="009C00C0">
              <w:rPr>
                <w:rFonts w:ascii="Arial" w:hAnsi="Arial" w:cs="Arial"/>
                <w:b/>
                <w:bCs/>
                <w:sz w:val="18"/>
                <w:szCs w:val="18"/>
              </w:rPr>
              <w:t>Administración</w:t>
            </w:r>
            <w:proofErr w:type="spellEnd"/>
            <w:r w:rsidRPr="009C00C0">
              <w:rPr>
                <w:rFonts w:ascii="Arial" w:hAnsi="Arial" w:cs="Arial"/>
                <w:b/>
                <w:bCs/>
                <w:sz w:val="18"/>
                <w:szCs w:val="18"/>
              </w:rPr>
              <w:t xml:space="preserve"> y Evaluación </w:t>
            </w:r>
          </w:p>
        </w:tc>
        <w:tc>
          <w:tcPr>
            <w:tcW w:w="1818" w:type="dxa"/>
            <w:tcBorders>
              <w:top w:val="single" w:sz="4" w:space="0" w:color="auto"/>
              <w:bottom w:val="nil"/>
            </w:tcBorders>
            <w:shd w:val="clear" w:color="auto" w:fill="D9D9D9" w:themeFill="background1" w:themeFillShade="D9"/>
          </w:tcPr>
          <w:p w14:paraId="19F4587C" w14:textId="77777777" w:rsidR="00690585" w:rsidRPr="009C00C0" w:rsidRDefault="00690585" w:rsidP="004F47B8">
            <w:pPr>
              <w:spacing w:after="0" w:line="240" w:lineRule="auto"/>
              <w:jc w:val="center"/>
              <w:rPr>
                <w:rFonts w:ascii="Arial" w:hAnsi="Arial" w:cs="Arial"/>
                <w:b/>
                <w:bCs/>
                <w:sz w:val="18"/>
                <w:szCs w:val="18"/>
              </w:rPr>
            </w:pPr>
            <w:r w:rsidRPr="009C00C0">
              <w:rPr>
                <w:rFonts w:ascii="Arial" w:hAnsi="Arial" w:cs="Arial"/>
                <w:b/>
                <w:bCs/>
                <w:sz w:val="18"/>
                <w:szCs w:val="18"/>
              </w:rPr>
              <w:t>6,200,000</w:t>
            </w:r>
          </w:p>
        </w:tc>
        <w:tc>
          <w:tcPr>
            <w:tcW w:w="1219" w:type="dxa"/>
            <w:tcBorders>
              <w:top w:val="single" w:sz="4" w:space="0" w:color="auto"/>
              <w:bottom w:val="nil"/>
            </w:tcBorders>
            <w:shd w:val="clear" w:color="auto" w:fill="D9D9D9" w:themeFill="background1" w:themeFillShade="D9"/>
          </w:tcPr>
          <w:p w14:paraId="4DF33C7A" w14:textId="77777777" w:rsidR="00690585" w:rsidRPr="009C00C0" w:rsidRDefault="00690585" w:rsidP="004F47B8">
            <w:pPr>
              <w:spacing w:after="0" w:line="240" w:lineRule="auto"/>
              <w:jc w:val="center"/>
              <w:rPr>
                <w:rFonts w:ascii="Arial" w:hAnsi="Arial" w:cs="Arial"/>
                <w:b/>
                <w:bCs/>
                <w:sz w:val="18"/>
                <w:szCs w:val="18"/>
              </w:rPr>
            </w:pPr>
            <w:r w:rsidRPr="009C00C0">
              <w:rPr>
                <w:rFonts w:ascii="Arial" w:hAnsi="Arial" w:cs="Arial"/>
                <w:b/>
                <w:bCs/>
                <w:sz w:val="18"/>
                <w:szCs w:val="18"/>
              </w:rPr>
              <w:t>6.2</w:t>
            </w:r>
          </w:p>
        </w:tc>
      </w:tr>
      <w:tr w:rsidR="00690585" w:rsidRPr="00DD2D41" w14:paraId="4672FC1D" w14:textId="77777777" w:rsidTr="0091501B">
        <w:tc>
          <w:tcPr>
            <w:tcW w:w="4883" w:type="dxa"/>
            <w:tcBorders>
              <w:top w:val="nil"/>
              <w:bottom w:val="nil"/>
            </w:tcBorders>
          </w:tcPr>
          <w:p w14:paraId="1F94CDFE" w14:textId="77777777" w:rsidR="00690585" w:rsidRPr="009C00C0" w:rsidRDefault="00690585" w:rsidP="004F47B8">
            <w:pPr>
              <w:spacing w:after="0" w:line="240" w:lineRule="auto"/>
              <w:ind w:left="885" w:hanging="450"/>
              <w:rPr>
                <w:rFonts w:ascii="Arial" w:hAnsi="Arial" w:cs="Arial"/>
                <w:sz w:val="18"/>
                <w:szCs w:val="18"/>
              </w:rPr>
            </w:pPr>
            <w:proofErr w:type="spellStart"/>
            <w:r w:rsidRPr="009C00C0">
              <w:rPr>
                <w:rFonts w:ascii="Arial" w:hAnsi="Arial" w:cs="Arial"/>
                <w:sz w:val="18"/>
                <w:szCs w:val="18"/>
              </w:rPr>
              <w:t>Administración</w:t>
            </w:r>
            <w:proofErr w:type="spellEnd"/>
            <w:r w:rsidRPr="009C00C0">
              <w:rPr>
                <w:rFonts w:ascii="Arial" w:hAnsi="Arial" w:cs="Arial"/>
                <w:sz w:val="18"/>
                <w:szCs w:val="18"/>
              </w:rPr>
              <w:t xml:space="preserve"> del Proyecto</w:t>
            </w:r>
          </w:p>
        </w:tc>
        <w:tc>
          <w:tcPr>
            <w:tcW w:w="1818" w:type="dxa"/>
            <w:tcBorders>
              <w:top w:val="nil"/>
              <w:bottom w:val="nil"/>
            </w:tcBorders>
          </w:tcPr>
          <w:p w14:paraId="2AAF4345"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3,840,900</w:t>
            </w:r>
          </w:p>
        </w:tc>
        <w:tc>
          <w:tcPr>
            <w:tcW w:w="1219" w:type="dxa"/>
            <w:tcBorders>
              <w:top w:val="nil"/>
              <w:bottom w:val="nil"/>
            </w:tcBorders>
          </w:tcPr>
          <w:p w14:paraId="20B4782C"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3.8</w:t>
            </w:r>
          </w:p>
        </w:tc>
      </w:tr>
      <w:tr w:rsidR="00690585" w:rsidRPr="00DD2D41" w14:paraId="1C194470" w14:textId="77777777" w:rsidTr="0091501B">
        <w:tc>
          <w:tcPr>
            <w:tcW w:w="4883" w:type="dxa"/>
            <w:tcBorders>
              <w:top w:val="nil"/>
              <w:bottom w:val="nil"/>
            </w:tcBorders>
          </w:tcPr>
          <w:p w14:paraId="443EACFE" w14:textId="77777777" w:rsidR="00690585" w:rsidRPr="009C00C0" w:rsidRDefault="00690585" w:rsidP="004F47B8">
            <w:pPr>
              <w:spacing w:after="0" w:line="240" w:lineRule="auto"/>
              <w:ind w:left="435"/>
              <w:rPr>
                <w:rFonts w:ascii="Arial" w:hAnsi="Arial" w:cs="Arial"/>
                <w:sz w:val="18"/>
                <w:szCs w:val="18"/>
              </w:rPr>
            </w:pPr>
            <w:proofErr w:type="spellStart"/>
            <w:r w:rsidRPr="009C00C0">
              <w:rPr>
                <w:rFonts w:ascii="Arial" w:hAnsi="Arial" w:cs="Arial"/>
                <w:sz w:val="18"/>
                <w:szCs w:val="18"/>
              </w:rPr>
              <w:t>Auditoría</w:t>
            </w:r>
            <w:proofErr w:type="spellEnd"/>
            <w:r w:rsidRPr="009C00C0">
              <w:rPr>
                <w:rFonts w:ascii="Arial" w:hAnsi="Arial" w:cs="Arial"/>
                <w:sz w:val="18"/>
                <w:szCs w:val="18"/>
              </w:rPr>
              <w:t xml:space="preserve"> </w:t>
            </w:r>
            <w:proofErr w:type="spellStart"/>
            <w:r w:rsidRPr="009C00C0">
              <w:rPr>
                <w:rFonts w:ascii="Arial" w:hAnsi="Arial" w:cs="Arial"/>
                <w:sz w:val="18"/>
                <w:szCs w:val="18"/>
              </w:rPr>
              <w:t>Financiera</w:t>
            </w:r>
            <w:proofErr w:type="spellEnd"/>
          </w:p>
        </w:tc>
        <w:tc>
          <w:tcPr>
            <w:tcW w:w="1818" w:type="dxa"/>
            <w:tcBorders>
              <w:top w:val="nil"/>
              <w:bottom w:val="nil"/>
            </w:tcBorders>
          </w:tcPr>
          <w:p w14:paraId="337F588D" w14:textId="77777777" w:rsidR="00690585" w:rsidRPr="009C00C0" w:rsidRDefault="00690585" w:rsidP="004F47B8">
            <w:pPr>
              <w:spacing w:after="0" w:line="240" w:lineRule="auto"/>
              <w:ind w:right="378"/>
              <w:jc w:val="right"/>
              <w:rPr>
                <w:rFonts w:ascii="Arial" w:hAnsi="Arial" w:cs="Arial"/>
                <w:sz w:val="18"/>
                <w:szCs w:val="18"/>
              </w:rPr>
            </w:pPr>
            <w:r w:rsidRPr="009C00C0">
              <w:rPr>
                <w:rFonts w:ascii="Arial" w:hAnsi="Arial" w:cs="Arial"/>
                <w:sz w:val="18"/>
                <w:szCs w:val="18"/>
              </w:rPr>
              <w:t>200,000</w:t>
            </w:r>
          </w:p>
        </w:tc>
        <w:tc>
          <w:tcPr>
            <w:tcW w:w="1219" w:type="dxa"/>
            <w:tcBorders>
              <w:top w:val="nil"/>
              <w:bottom w:val="nil"/>
            </w:tcBorders>
          </w:tcPr>
          <w:p w14:paraId="3774EF9E" w14:textId="77777777" w:rsidR="00690585" w:rsidRPr="009C00C0" w:rsidRDefault="00690585" w:rsidP="004F47B8">
            <w:pPr>
              <w:spacing w:after="0" w:line="240" w:lineRule="auto"/>
              <w:jc w:val="center"/>
              <w:rPr>
                <w:rFonts w:ascii="Arial" w:hAnsi="Arial" w:cs="Arial"/>
                <w:sz w:val="18"/>
                <w:szCs w:val="18"/>
              </w:rPr>
            </w:pPr>
            <w:r w:rsidRPr="009C00C0">
              <w:rPr>
                <w:rFonts w:ascii="Arial" w:hAnsi="Arial" w:cs="Arial"/>
                <w:sz w:val="18"/>
                <w:szCs w:val="18"/>
              </w:rPr>
              <w:t>0.2</w:t>
            </w:r>
          </w:p>
        </w:tc>
      </w:tr>
      <w:tr w:rsidR="00690585" w:rsidRPr="00DD2D41" w14:paraId="59A0B51F" w14:textId="77777777" w:rsidTr="0091501B">
        <w:tc>
          <w:tcPr>
            <w:tcW w:w="4883" w:type="dxa"/>
            <w:tcBorders>
              <w:top w:val="nil"/>
              <w:bottom w:val="nil"/>
            </w:tcBorders>
          </w:tcPr>
          <w:p w14:paraId="10632D78" w14:textId="77777777" w:rsidR="00690585" w:rsidRPr="004F47B8" w:rsidRDefault="00690585" w:rsidP="004F47B8">
            <w:pPr>
              <w:spacing w:after="0" w:line="240" w:lineRule="auto"/>
              <w:ind w:left="435"/>
              <w:rPr>
                <w:rFonts w:ascii="Arial" w:hAnsi="Arial" w:cs="Arial"/>
                <w:sz w:val="18"/>
                <w:szCs w:val="18"/>
                <w:lang w:val="es-419"/>
              </w:rPr>
            </w:pPr>
            <w:r w:rsidRPr="004F47B8">
              <w:rPr>
                <w:rFonts w:ascii="Arial" w:hAnsi="Arial" w:cs="Arial"/>
                <w:sz w:val="18"/>
                <w:szCs w:val="18"/>
                <w:lang w:val="es-419"/>
              </w:rPr>
              <w:t>Informe de Medio Término y Final</w:t>
            </w:r>
          </w:p>
        </w:tc>
        <w:tc>
          <w:tcPr>
            <w:tcW w:w="1818" w:type="dxa"/>
            <w:tcBorders>
              <w:top w:val="nil"/>
              <w:bottom w:val="nil"/>
            </w:tcBorders>
          </w:tcPr>
          <w:p w14:paraId="47D41196" w14:textId="77777777" w:rsidR="00690585" w:rsidRPr="00DD2D41" w:rsidRDefault="00690585" w:rsidP="004F47B8">
            <w:pPr>
              <w:spacing w:after="0" w:line="240" w:lineRule="auto"/>
              <w:ind w:right="378"/>
              <w:jc w:val="right"/>
              <w:rPr>
                <w:rFonts w:ascii="Arial" w:hAnsi="Arial" w:cs="Arial"/>
                <w:sz w:val="18"/>
                <w:szCs w:val="18"/>
              </w:rPr>
            </w:pPr>
            <w:r>
              <w:rPr>
                <w:rFonts w:ascii="Arial" w:hAnsi="Arial" w:cs="Arial"/>
                <w:sz w:val="18"/>
                <w:szCs w:val="18"/>
              </w:rPr>
              <w:t>109,100</w:t>
            </w:r>
          </w:p>
        </w:tc>
        <w:tc>
          <w:tcPr>
            <w:tcW w:w="1219" w:type="dxa"/>
            <w:tcBorders>
              <w:top w:val="nil"/>
              <w:bottom w:val="nil"/>
            </w:tcBorders>
          </w:tcPr>
          <w:p w14:paraId="2DB37BCA" w14:textId="77777777" w:rsidR="00690585" w:rsidRPr="00DD2D41" w:rsidRDefault="00690585" w:rsidP="004F47B8">
            <w:pPr>
              <w:spacing w:after="0" w:line="240" w:lineRule="auto"/>
              <w:jc w:val="center"/>
              <w:rPr>
                <w:rFonts w:ascii="Arial" w:hAnsi="Arial" w:cs="Arial"/>
                <w:sz w:val="18"/>
                <w:szCs w:val="18"/>
              </w:rPr>
            </w:pPr>
            <w:r w:rsidRPr="00DD2D41">
              <w:rPr>
                <w:rFonts w:ascii="Arial" w:hAnsi="Arial" w:cs="Arial"/>
                <w:sz w:val="18"/>
                <w:szCs w:val="18"/>
              </w:rPr>
              <w:t>0</w:t>
            </w:r>
            <w:r>
              <w:rPr>
                <w:rFonts w:ascii="Arial" w:hAnsi="Arial" w:cs="Arial"/>
                <w:sz w:val="18"/>
                <w:szCs w:val="18"/>
              </w:rPr>
              <w:t>.</w:t>
            </w:r>
            <w:r w:rsidRPr="00DD2D41">
              <w:rPr>
                <w:rFonts w:ascii="Arial" w:hAnsi="Arial" w:cs="Arial"/>
                <w:sz w:val="18"/>
                <w:szCs w:val="18"/>
              </w:rPr>
              <w:t>1</w:t>
            </w:r>
          </w:p>
        </w:tc>
      </w:tr>
      <w:tr w:rsidR="00690585" w:rsidRPr="00DD2D41" w14:paraId="0EBBC59F" w14:textId="77777777" w:rsidTr="0091501B">
        <w:tc>
          <w:tcPr>
            <w:tcW w:w="4883" w:type="dxa"/>
            <w:tcBorders>
              <w:top w:val="nil"/>
              <w:bottom w:val="single" w:sz="4" w:space="0" w:color="auto"/>
            </w:tcBorders>
          </w:tcPr>
          <w:p w14:paraId="05513DB5" w14:textId="77777777" w:rsidR="00690585" w:rsidRPr="00DD2D41" w:rsidRDefault="00690585" w:rsidP="004F47B8">
            <w:pPr>
              <w:spacing w:after="0" w:line="240" w:lineRule="auto"/>
              <w:ind w:left="435"/>
              <w:rPr>
                <w:rFonts w:ascii="Arial" w:hAnsi="Arial" w:cs="Arial"/>
                <w:sz w:val="18"/>
                <w:szCs w:val="18"/>
              </w:rPr>
            </w:pPr>
            <w:r w:rsidRPr="00DD2D41">
              <w:rPr>
                <w:rFonts w:ascii="Arial" w:hAnsi="Arial" w:cs="Arial"/>
                <w:sz w:val="18"/>
                <w:szCs w:val="18"/>
              </w:rPr>
              <w:t>Evaluación</w:t>
            </w:r>
          </w:p>
        </w:tc>
        <w:tc>
          <w:tcPr>
            <w:tcW w:w="1818" w:type="dxa"/>
            <w:tcBorders>
              <w:top w:val="nil"/>
              <w:bottom w:val="single" w:sz="4" w:space="0" w:color="auto"/>
            </w:tcBorders>
          </w:tcPr>
          <w:p w14:paraId="18B8FB42" w14:textId="77777777" w:rsidR="00690585" w:rsidRPr="00DD2D41" w:rsidRDefault="00690585" w:rsidP="004F47B8">
            <w:pPr>
              <w:spacing w:after="0" w:line="240" w:lineRule="auto"/>
              <w:ind w:right="378"/>
              <w:jc w:val="right"/>
              <w:rPr>
                <w:rFonts w:ascii="Arial" w:hAnsi="Arial" w:cs="Arial"/>
                <w:sz w:val="18"/>
                <w:szCs w:val="18"/>
              </w:rPr>
            </w:pPr>
            <w:r w:rsidRPr="00DD2D41">
              <w:rPr>
                <w:rFonts w:ascii="Arial" w:hAnsi="Arial" w:cs="Arial"/>
                <w:sz w:val="18"/>
                <w:szCs w:val="18"/>
              </w:rPr>
              <w:t>2</w:t>
            </w:r>
            <w:r>
              <w:rPr>
                <w:rFonts w:ascii="Arial" w:hAnsi="Arial" w:cs="Arial"/>
                <w:sz w:val="18"/>
                <w:szCs w:val="18"/>
              </w:rPr>
              <w:t>,</w:t>
            </w:r>
            <w:r w:rsidRPr="00DD2D41">
              <w:rPr>
                <w:rFonts w:ascii="Arial" w:hAnsi="Arial" w:cs="Arial"/>
                <w:sz w:val="18"/>
                <w:szCs w:val="18"/>
              </w:rPr>
              <w:t>050</w:t>
            </w:r>
            <w:r>
              <w:rPr>
                <w:rFonts w:ascii="Arial" w:hAnsi="Arial" w:cs="Arial"/>
                <w:sz w:val="18"/>
                <w:szCs w:val="18"/>
              </w:rPr>
              <w:t>,</w:t>
            </w:r>
            <w:r w:rsidRPr="00DD2D41">
              <w:rPr>
                <w:rFonts w:ascii="Arial" w:hAnsi="Arial" w:cs="Arial"/>
                <w:sz w:val="18"/>
                <w:szCs w:val="18"/>
              </w:rPr>
              <w:t>000</w:t>
            </w:r>
          </w:p>
        </w:tc>
        <w:tc>
          <w:tcPr>
            <w:tcW w:w="1219" w:type="dxa"/>
            <w:tcBorders>
              <w:top w:val="nil"/>
              <w:bottom w:val="single" w:sz="4" w:space="0" w:color="auto"/>
            </w:tcBorders>
          </w:tcPr>
          <w:p w14:paraId="0B8BD6CA" w14:textId="77777777" w:rsidR="00690585" w:rsidRPr="00DD2D41" w:rsidRDefault="00690585" w:rsidP="004F47B8">
            <w:pPr>
              <w:spacing w:after="0" w:line="240" w:lineRule="auto"/>
              <w:jc w:val="center"/>
              <w:rPr>
                <w:rFonts w:ascii="Arial" w:hAnsi="Arial" w:cs="Arial"/>
                <w:sz w:val="18"/>
                <w:szCs w:val="18"/>
              </w:rPr>
            </w:pPr>
            <w:r>
              <w:rPr>
                <w:rFonts w:ascii="Arial" w:hAnsi="Arial" w:cs="Arial"/>
                <w:sz w:val="18"/>
                <w:szCs w:val="18"/>
              </w:rPr>
              <w:t>2.1</w:t>
            </w:r>
          </w:p>
        </w:tc>
      </w:tr>
      <w:tr w:rsidR="00690585" w:rsidRPr="00DD2D41" w14:paraId="316CD800" w14:textId="77777777" w:rsidTr="0091501B">
        <w:tc>
          <w:tcPr>
            <w:tcW w:w="4883" w:type="dxa"/>
            <w:tcBorders>
              <w:top w:val="single" w:sz="4" w:space="0" w:color="auto"/>
              <w:bottom w:val="single" w:sz="4" w:space="0" w:color="auto"/>
            </w:tcBorders>
            <w:shd w:val="clear" w:color="auto" w:fill="D9D9D9" w:themeFill="background1" w:themeFillShade="D9"/>
          </w:tcPr>
          <w:p w14:paraId="54992E1E" w14:textId="77777777" w:rsidR="00690585" w:rsidRPr="00DD2D41" w:rsidRDefault="00690585" w:rsidP="004F47B8">
            <w:pPr>
              <w:spacing w:after="0" w:line="240" w:lineRule="auto"/>
              <w:rPr>
                <w:rFonts w:ascii="Arial" w:hAnsi="Arial" w:cs="Arial"/>
                <w:b/>
                <w:bCs/>
                <w:sz w:val="18"/>
                <w:szCs w:val="18"/>
              </w:rPr>
            </w:pPr>
            <w:proofErr w:type="spellStart"/>
            <w:r w:rsidRPr="00DD2D41">
              <w:rPr>
                <w:rFonts w:ascii="Arial" w:hAnsi="Arial" w:cs="Arial"/>
                <w:b/>
                <w:bCs/>
                <w:sz w:val="18"/>
                <w:szCs w:val="18"/>
              </w:rPr>
              <w:t>Contingencias</w:t>
            </w:r>
            <w:proofErr w:type="spellEnd"/>
          </w:p>
        </w:tc>
        <w:tc>
          <w:tcPr>
            <w:tcW w:w="1818" w:type="dxa"/>
            <w:tcBorders>
              <w:top w:val="single" w:sz="4" w:space="0" w:color="auto"/>
              <w:bottom w:val="single" w:sz="4" w:space="0" w:color="auto"/>
            </w:tcBorders>
            <w:shd w:val="clear" w:color="auto" w:fill="D9D9D9" w:themeFill="background1" w:themeFillShade="D9"/>
          </w:tcPr>
          <w:p w14:paraId="138B0812" w14:textId="77777777" w:rsidR="00690585" w:rsidRPr="00DD2D41" w:rsidRDefault="00690585" w:rsidP="004F47B8">
            <w:pPr>
              <w:spacing w:after="0" w:line="240" w:lineRule="auto"/>
              <w:jc w:val="center"/>
              <w:rPr>
                <w:rFonts w:ascii="Arial" w:hAnsi="Arial" w:cs="Arial"/>
                <w:b/>
                <w:bCs/>
                <w:sz w:val="18"/>
                <w:szCs w:val="18"/>
              </w:rPr>
            </w:pPr>
            <w:r>
              <w:rPr>
                <w:rFonts w:ascii="Arial" w:hAnsi="Arial" w:cs="Arial"/>
                <w:b/>
                <w:bCs/>
                <w:sz w:val="18"/>
                <w:szCs w:val="18"/>
              </w:rPr>
              <w:t>1,650,000</w:t>
            </w:r>
          </w:p>
        </w:tc>
        <w:tc>
          <w:tcPr>
            <w:tcW w:w="1219" w:type="dxa"/>
            <w:tcBorders>
              <w:top w:val="single" w:sz="4" w:space="0" w:color="auto"/>
              <w:bottom w:val="single" w:sz="4" w:space="0" w:color="auto"/>
            </w:tcBorders>
            <w:shd w:val="clear" w:color="auto" w:fill="D9D9D9" w:themeFill="background1" w:themeFillShade="D9"/>
          </w:tcPr>
          <w:p w14:paraId="57C165D7" w14:textId="77777777" w:rsidR="00690585" w:rsidRPr="00DD2D41" w:rsidRDefault="00690585" w:rsidP="004F47B8">
            <w:pPr>
              <w:spacing w:after="0" w:line="240" w:lineRule="auto"/>
              <w:jc w:val="center"/>
              <w:rPr>
                <w:rFonts w:ascii="Arial" w:hAnsi="Arial" w:cs="Arial"/>
                <w:b/>
                <w:bCs/>
                <w:sz w:val="18"/>
                <w:szCs w:val="18"/>
              </w:rPr>
            </w:pPr>
            <w:r>
              <w:rPr>
                <w:rFonts w:ascii="Arial" w:hAnsi="Arial" w:cs="Arial"/>
                <w:b/>
                <w:bCs/>
                <w:sz w:val="18"/>
                <w:szCs w:val="18"/>
              </w:rPr>
              <w:t>1.7</w:t>
            </w:r>
          </w:p>
        </w:tc>
      </w:tr>
      <w:tr w:rsidR="00690585" w:rsidRPr="00DD2D41" w14:paraId="0A5B3AF6" w14:textId="77777777" w:rsidTr="0091501B">
        <w:tc>
          <w:tcPr>
            <w:tcW w:w="4883" w:type="dxa"/>
            <w:tcBorders>
              <w:top w:val="single" w:sz="4" w:space="0" w:color="auto"/>
              <w:bottom w:val="single" w:sz="4" w:space="0" w:color="auto"/>
            </w:tcBorders>
            <w:shd w:val="clear" w:color="auto" w:fill="D9D9D9" w:themeFill="background1" w:themeFillShade="D9"/>
          </w:tcPr>
          <w:p w14:paraId="37A74B3F" w14:textId="77777777" w:rsidR="00690585" w:rsidRPr="00DD2D41" w:rsidRDefault="00690585" w:rsidP="004F47B8">
            <w:pPr>
              <w:spacing w:after="0" w:line="240" w:lineRule="auto"/>
              <w:rPr>
                <w:rFonts w:ascii="Arial" w:hAnsi="Arial" w:cs="Arial"/>
                <w:b/>
                <w:bCs/>
                <w:sz w:val="18"/>
                <w:szCs w:val="18"/>
              </w:rPr>
            </w:pPr>
            <w:r w:rsidRPr="00DD2D41">
              <w:rPr>
                <w:rFonts w:ascii="Arial" w:hAnsi="Arial" w:cs="Arial"/>
                <w:b/>
                <w:bCs/>
                <w:sz w:val="18"/>
                <w:szCs w:val="18"/>
              </w:rPr>
              <w:t>Total</w:t>
            </w:r>
          </w:p>
        </w:tc>
        <w:tc>
          <w:tcPr>
            <w:tcW w:w="1818" w:type="dxa"/>
            <w:tcBorders>
              <w:top w:val="single" w:sz="4" w:space="0" w:color="auto"/>
              <w:bottom w:val="single" w:sz="4" w:space="0" w:color="auto"/>
            </w:tcBorders>
            <w:shd w:val="clear" w:color="auto" w:fill="D9D9D9" w:themeFill="background1" w:themeFillShade="D9"/>
          </w:tcPr>
          <w:p w14:paraId="27FE8229" w14:textId="77777777" w:rsidR="00690585" w:rsidRPr="00DD2D41" w:rsidRDefault="00690585" w:rsidP="004F47B8">
            <w:pPr>
              <w:spacing w:after="0" w:line="240" w:lineRule="auto"/>
              <w:jc w:val="center"/>
              <w:rPr>
                <w:rFonts w:ascii="Arial" w:hAnsi="Arial" w:cs="Arial"/>
                <w:b/>
                <w:bCs/>
                <w:sz w:val="18"/>
                <w:szCs w:val="18"/>
              </w:rPr>
            </w:pPr>
            <w:r w:rsidRPr="00DD2D41">
              <w:rPr>
                <w:rFonts w:ascii="Arial" w:hAnsi="Arial" w:cs="Arial"/>
                <w:b/>
                <w:bCs/>
                <w:sz w:val="18"/>
                <w:szCs w:val="18"/>
              </w:rPr>
              <w:t>100</w:t>
            </w:r>
            <w:r>
              <w:rPr>
                <w:rFonts w:ascii="Arial" w:hAnsi="Arial" w:cs="Arial"/>
                <w:b/>
                <w:bCs/>
                <w:sz w:val="18"/>
                <w:szCs w:val="18"/>
              </w:rPr>
              <w:t>,</w:t>
            </w:r>
            <w:r w:rsidRPr="00DD2D41">
              <w:rPr>
                <w:rFonts w:ascii="Arial" w:hAnsi="Arial" w:cs="Arial"/>
                <w:b/>
                <w:bCs/>
                <w:sz w:val="18"/>
                <w:szCs w:val="18"/>
              </w:rPr>
              <w:t>000</w:t>
            </w:r>
            <w:r>
              <w:rPr>
                <w:rFonts w:ascii="Arial" w:hAnsi="Arial" w:cs="Arial"/>
                <w:b/>
                <w:bCs/>
                <w:sz w:val="18"/>
                <w:szCs w:val="18"/>
              </w:rPr>
              <w:t>,</w:t>
            </w:r>
            <w:r w:rsidRPr="00DD2D41">
              <w:rPr>
                <w:rFonts w:ascii="Arial" w:hAnsi="Arial" w:cs="Arial"/>
                <w:b/>
                <w:bCs/>
                <w:sz w:val="18"/>
                <w:szCs w:val="18"/>
              </w:rPr>
              <w:t>000</w:t>
            </w:r>
          </w:p>
        </w:tc>
        <w:tc>
          <w:tcPr>
            <w:tcW w:w="1219" w:type="dxa"/>
            <w:tcBorders>
              <w:top w:val="single" w:sz="4" w:space="0" w:color="auto"/>
              <w:bottom w:val="single" w:sz="4" w:space="0" w:color="auto"/>
            </w:tcBorders>
            <w:shd w:val="clear" w:color="auto" w:fill="D9D9D9" w:themeFill="background1" w:themeFillShade="D9"/>
          </w:tcPr>
          <w:p w14:paraId="69D4234D" w14:textId="77777777" w:rsidR="00690585" w:rsidRPr="00DD2D41" w:rsidRDefault="00690585" w:rsidP="004F47B8">
            <w:pPr>
              <w:spacing w:after="0" w:line="240" w:lineRule="auto"/>
              <w:jc w:val="center"/>
              <w:rPr>
                <w:rFonts w:ascii="Arial" w:hAnsi="Arial" w:cs="Arial"/>
                <w:b/>
                <w:bCs/>
                <w:sz w:val="18"/>
                <w:szCs w:val="18"/>
              </w:rPr>
            </w:pPr>
            <w:r w:rsidRPr="00DD2D41">
              <w:rPr>
                <w:rFonts w:ascii="Arial" w:hAnsi="Arial" w:cs="Arial"/>
                <w:b/>
                <w:bCs/>
                <w:sz w:val="18"/>
                <w:szCs w:val="18"/>
              </w:rPr>
              <w:t>100</w:t>
            </w:r>
          </w:p>
        </w:tc>
      </w:tr>
    </w:tbl>
    <w:p w14:paraId="4C96866F" w14:textId="47B5E5E7" w:rsidR="00F30EAB" w:rsidRPr="007A2D96" w:rsidRDefault="00F30EAB" w:rsidP="00EE2D01">
      <w:pPr>
        <w:pStyle w:val="ListParagraph"/>
        <w:widowControl w:val="0"/>
        <w:autoSpaceDE w:val="0"/>
        <w:autoSpaceDN w:val="0"/>
        <w:adjustRightInd w:val="0"/>
        <w:spacing w:before="120" w:after="120" w:line="240" w:lineRule="auto"/>
        <w:contextualSpacing w:val="0"/>
        <w:jc w:val="center"/>
        <w:rPr>
          <w:rFonts w:ascii="Arial" w:hAnsi="Arial" w:cs="Arial"/>
          <w:lang w:val="es-MX"/>
        </w:rPr>
      </w:pPr>
    </w:p>
    <w:p w14:paraId="45B01FF9" w14:textId="77777777" w:rsidR="008658D4" w:rsidRPr="007A2D96" w:rsidRDefault="00251C0E" w:rsidP="00904825">
      <w:pPr>
        <w:pStyle w:val="Heading2"/>
        <w:keepNext w:val="0"/>
        <w:widowControl w:val="0"/>
        <w:spacing w:before="120" w:after="120"/>
        <w:rPr>
          <w:rFonts w:cs="Arial"/>
          <w:bCs/>
          <w:i w:val="0"/>
          <w:sz w:val="22"/>
          <w:szCs w:val="22"/>
          <w:lang w:val="es-MX"/>
        </w:rPr>
      </w:pPr>
      <w:bookmarkStart w:id="62" w:name="_Toc528247860"/>
      <w:r w:rsidRPr="007A2D96">
        <w:rPr>
          <w:rFonts w:cs="Arial"/>
          <w:bCs/>
          <w:i w:val="0"/>
          <w:sz w:val="22"/>
          <w:szCs w:val="22"/>
          <w:lang w:val="es-MX"/>
        </w:rPr>
        <w:t xml:space="preserve">Administración del </w:t>
      </w:r>
      <w:r w:rsidR="00116B6C" w:rsidRPr="007A2D96">
        <w:rPr>
          <w:rFonts w:cs="Arial"/>
          <w:bCs/>
          <w:i w:val="0"/>
          <w:sz w:val="22"/>
          <w:szCs w:val="22"/>
          <w:lang w:val="es-MX"/>
        </w:rPr>
        <w:t>Programa</w:t>
      </w:r>
      <w:bookmarkEnd w:id="62"/>
    </w:p>
    <w:p w14:paraId="10C77085" w14:textId="77777777" w:rsidR="00CB28F4" w:rsidRPr="007A2D96" w:rsidRDefault="0012678B" w:rsidP="00904825">
      <w:pPr>
        <w:widowControl w:val="0"/>
        <w:spacing w:before="120" w:after="120" w:line="240" w:lineRule="auto"/>
        <w:ind w:left="720" w:right="40"/>
        <w:jc w:val="both"/>
        <w:rPr>
          <w:rFonts w:ascii="Arial" w:hAnsi="Arial" w:cs="Arial"/>
          <w:b/>
          <w:lang w:val="es-MX"/>
        </w:rPr>
      </w:pPr>
      <w:r w:rsidRPr="007A2D96">
        <w:rPr>
          <w:rFonts w:ascii="Arial" w:hAnsi="Arial" w:cs="Arial"/>
          <w:b/>
          <w:lang w:val="es-MX"/>
        </w:rPr>
        <w:t>Responsabilidad de la Ejecución</w:t>
      </w:r>
    </w:p>
    <w:p w14:paraId="4E3468B8" w14:textId="4C54733F" w:rsidR="00A233D5" w:rsidRPr="007A2D96" w:rsidRDefault="00A52F93" w:rsidP="00EC4BC3">
      <w:pPr>
        <w:pStyle w:val="ListParagraph"/>
        <w:widowControl w:val="0"/>
        <w:numPr>
          <w:ilvl w:val="1"/>
          <w:numId w:val="40"/>
        </w:numPr>
        <w:autoSpaceDE w:val="0"/>
        <w:autoSpaceDN w:val="0"/>
        <w:adjustRightInd w:val="0"/>
        <w:spacing w:before="120" w:after="120" w:line="240" w:lineRule="auto"/>
        <w:ind w:left="720" w:hanging="720"/>
        <w:contextualSpacing w:val="0"/>
        <w:jc w:val="both"/>
        <w:rPr>
          <w:rFonts w:ascii="Arial" w:hAnsi="Arial" w:cs="Arial"/>
          <w:lang w:val="es-MX"/>
        </w:rPr>
      </w:pPr>
      <w:r w:rsidRPr="007A2D96">
        <w:rPr>
          <w:rFonts w:ascii="Arial" w:hAnsi="Arial" w:cs="Arial"/>
          <w:lang w:val="es-MX"/>
        </w:rPr>
        <w:t xml:space="preserve">De acuerdo al contrato de préstamo </w:t>
      </w:r>
      <w:proofErr w:type="spellStart"/>
      <w:r w:rsidRPr="007A2D96">
        <w:rPr>
          <w:rFonts w:ascii="Arial" w:hAnsi="Arial" w:cs="Arial"/>
          <w:lang w:val="es-MX"/>
        </w:rPr>
        <w:t>Nº</w:t>
      </w:r>
      <w:proofErr w:type="spellEnd"/>
      <w:r w:rsidRPr="007A2D96">
        <w:rPr>
          <w:rFonts w:ascii="Arial" w:hAnsi="Arial" w:cs="Arial"/>
          <w:lang w:val="es-MX"/>
        </w:rPr>
        <w:t xml:space="preserve"> </w:t>
      </w:r>
      <w:r w:rsidRPr="007A2D96">
        <w:rPr>
          <w:rFonts w:ascii="Arial" w:hAnsi="Arial" w:cs="Arial"/>
          <w:highlight w:val="lightGray"/>
          <w:lang w:val="es-MX"/>
        </w:rPr>
        <w:t>XXXX/OC-</w:t>
      </w:r>
      <w:r w:rsidR="00D635FE" w:rsidRPr="007A2D96">
        <w:rPr>
          <w:rFonts w:ascii="Arial" w:hAnsi="Arial" w:cs="Arial"/>
          <w:highlight w:val="lightGray"/>
          <w:lang w:val="es-MX"/>
        </w:rPr>
        <w:t>DR</w:t>
      </w:r>
      <w:r w:rsidRPr="007A2D96">
        <w:rPr>
          <w:rFonts w:ascii="Arial" w:hAnsi="Arial" w:cs="Arial"/>
          <w:lang w:val="es-MX"/>
        </w:rPr>
        <w:t xml:space="preserve">, el </w:t>
      </w:r>
      <w:r w:rsidR="00C86680" w:rsidRPr="007A2D96">
        <w:rPr>
          <w:rFonts w:ascii="Arial" w:hAnsi="Arial" w:cs="Arial"/>
          <w:lang w:val="es-MX"/>
        </w:rPr>
        <w:t>O</w:t>
      </w:r>
      <w:r w:rsidR="004F6338" w:rsidRPr="007A2D96">
        <w:rPr>
          <w:rFonts w:ascii="Arial" w:hAnsi="Arial" w:cs="Arial"/>
          <w:lang w:val="es-MX"/>
        </w:rPr>
        <w:t xml:space="preserve">rganismo </w:t>
      </w:r>
      <w:r w:rsidR="00C86680" w:rsidRPr="007A2D96">
        <w:rPr>
          <w:rFonts w:ascii="Arial" w:hAnsi="Arial" w:cs="Arial"/>
          <w:lang w:val="es-MX"/>
        </w:rPr>
        <w:t>E</w:t>
      </w:r>
      <w:r w:rsidR="004F6338" w:rsidRPr="007A2D96">
        <w:rPr>
          <w:rFonts w:ascii="Arial" w:hAnsi="Arial" w:cs="Arial"/>
          <w:lang w:val="es-MX"/>
        </w:rPr>
        <w:t>jecutor (OE)</w:t>
      </w:r>
      <w:r w:rsidRPr="007A2D96">
        <w:rPr>
          <w:rFonts w:ascii="Arial" w:hAnsi="Arial" w:cs="Arial"/>
          <w:lang w:val="es-MX"/>
        </w:rPr>
        <w:t xml:space="preserve"> será el </w:t>
      </w:r>
      <w:r w:rsidR="005153BB" w:rsidRPr="007A2D96">
        <w:rPr>
          <w:rFonts w:ascii="Arial" w:hAnsi="Arial" w:cs="Arial"/>
          <w:lang w:val="es-MX"/>
        </w:rPr>
        <w:t>MINEDUCYT</w:t>
      </w:r>
      <w:r w:rsidR="00EE2D01" w:rsidRPr="007A2D96">
        <w:rPr>
          <w:rFonts w:ascii="Arial" w:hAnsi="Arial" w:cs="Arial"/>
          <w:lang w:val="es-MX"/>
        </w:rPr>
        <w:t>.</w:t>
      </w:r>
      <w:r w:rsidR="00116B6C" w:rsidRPr="007A2D96">
        <w:rPr>
          <w:rFonts w:ascii="Arial" w:hAnsi="Arial" w:cs="Arial"/>
          <w:lang w:val="es-MX"/>
        </w:rPr>
        <w:t xml:space="preserve"> </w:t>
      </w:r>
    </w:p>
    <w:p w14:paraId="6C0CFF75" w14:textId="0BA13CFC" w:rsidR="002A5459" w:rsidRPr="007A2D96" w:rsidRDefault="00116B6C" w:rsidP="00EC4BC3">
      <w:pPr>
        <w:pStyle w:val="ListParagraph"/>
        <w:widowControl w:val="0"/>
        <w:numPr>
          <w:ilvl w:val="1"/>
          <w:numId w:val="40"/>
        </w:numPr>
        <w:autoSpaceDE w:val="0"/>
        <w:autoSpaceDN w:val="0"/>
        <w:adjustRightInd w:val="0"/>
        <w:spacing w:before="120" w:after="120" w:line="240" w:lineRule="auto"/>
        <w:ind w:left="720" w:hanging="720"/>
        <w:contextualSpacing w:val="0"/>
        <w:jc w:val="both"/>
        <w:rPr>
          <w:rFonts w:ascii="Arial" w:hAnsi="Arial" w:cs="Arial"/>
          <w:lang w:val="es-MX"/>
        </w:rPr>
      </w:pPr>
      <w:r w:rsidRPr="007A2D96">
        <w:rPr>
          <w:rFonts w:ascii="Arial" w:hAnsi="Arial" w:cs="Arial"/>
          <w:lang w:val="es-MX"/>
        </w:rPr>
        <w:t xml:space="preserve">El </w:t>
      </w:r>
      <w:r w:rsidR="005153BB" w:rsidRPr="007A2D96">
        <w:rPr>
          <w:rFonts w:ascii="Arial" w:hAnsi="Arial" w:cs="Arial"/>
          <w:lang w:val="es-MX"/>
        </w:rPr>
        <w:t>MINEDUCYT</w:t>
      </w:r>
      <w:r w:rsidRPr="007A2D96">
        <w:rPr>
          <w:rFonts w:ascii="Arial" w:hAnsi="Arial" w:cs="Arial"/>
          <w:lang w:val="es-MX"/>
        </w:rPr>
        <w:t xml:space="preserve"> actuará por intermedio de </w:t>
      </w:r>
      <w:r w:rsidR="00EE2D01" w:rsidRPr="007A2D96">
        <w:rPr>
          <w:rFonts w:ascii="Arial" w:hAnsi="Arial" w:cs="Arial"/>
          <w:lang w:val="es-MX"/>
        </w:rPr>
        <w:t xml:space="preserve">una </w:t>
      </w:r>
      <w:r w:rsidR="00FE3309" w:rsidRPr="007A2D96">
        <w:rPr>
          <w:rFonts w:ascii="Arial" w:hAnsi="Arial" w:cs="Arial"/>
          <w:lang w:val="es-MX"/>
        </w:rPr>
        <w:t>Unidad Gestora</w:t>
      </w:r>
      <w:r w:rsidR="00EE2D01" w:rsidRPr="007A2D96">
        <w:rPr>
          <w:rFonts w:ascii="Arial" w:hAnsi="Arial" w:cs="Arial"/>
          <w:lang w:val="es-MX"/>
        </w:rPr>
        <w:t xml:space="preserve"> que se establecerá para la ejecución de este Programa</w:t>
      </w:r>
      <w:r w:rsidR="002A5459" w:rsidRPr="007A2D96">
        <w:rPr>
          <w:rFonts w:ascii="Arial" w:hAnsi="Arial" w:cs="Arial"/>
          <w:lang w:val="es-MX"/>
        </w:rPr>
        <w:t xml:space="preserve"> y el </w:t>
      </w:r>
      <w:r w:rsidR="009074C1">
        <w:rPr>
          <w:rFonts w:ascii="Arial" w:hAnsi="Arial" w:cs="Arial"/>
          <w:lang w:val="es-MX"/>
        </w:rPr>
        <w:t xml:space="preserve">Programa </w:t>
      </w:r>
      <w:r w:rsidR="002A5459" w:rsidRPr="007A2D96">
        <w:rPr>
          <w:rFonts w:ascii="Arial" w:hAnsi="Arial" w:cs="Arial"/>
          <w:lang w:val="es-MX"/>
        </w:rPr>
        <w:t xml:space="preserve">del Banco Mundial. </w:t>
      </w:r>
      <w:r w:rsidR="009074C1" w:rsidRPr="009074C1">
        <w:rPr>
          <w:rFonts w:ascii="Arial" w:hAnsi="Arial" w:cs="Arial"/>
          <w:lang w:val="es-419"/>
        </w:rPr>
        <w:t xml:space="preserve">La Unidad Gestora </w:t>
      </w:r>
      <w:r w:rsidR="009074C1">
        <w:rPr>
          <w:rFonts w:ascii="Arial" w:hAnsi="Arial" w:cs="Arial"/>
          <w:lang w:val="es-419"/>
        </w:rPr>
        <w:t xml:space="preserve">estará adscrita al Despacho de la Ministra y </w:t>
      </w:r>
      <w:r w:rsidR="009074C1" w:rsidRPr="009074C1">
        <w:rPr>
          <w:rFonts w:ascii="Arial" w:hAnsi="Arial" w:cs="Arial"/>
          <w:lang w:val="es-419"/>
        </w:rPr>
        <w:t>contará con: (i) un Coordinador General; (</w:t>
      </w:r>
      <w:proofErr w:type="spellStart"/>
      <w:r w:rsidR="009074C1" w:rsidRPr="009074C1">
        <w:rPr>
          <w:rFonts w:ascii="Arial" w:hAnsi="Arial" w:cs="Arial"/>
          <w:lang w:val="es-419"/>
        </w:rPr>
        <w:t>ii</w:t>
      </w:r>
      <w:proofErr w:type="spellEnd"/>
      <w:r w:rsidR="009074C1" w:rsidRPr="009074C1">
        <w:rPr>
          <w:rFonts w:ascii="Arial" w:hAnsi="Arial" w:cs="Arial"/>
          <w:lang w:val="es-419"/>
        </w:rPr>
        <w:t>)</w:t>
      </w:r>
      <w:r w:rsidR="005C0843">
        <w:rPr>
          <w:rFonts w:ascii="Arial" w:hAnsi="Arial" w:cs="Arial"/>
          <w:lang w:val="es-419"/>
        </w:rPr>
        <w:t> </w:t>
      </w:r>
      <w:r w:rsidR="009074C1" w:rsidRPr="009074C1">
        <w:rPr>
          <w:rFonts w:ascii="Arial" w:hAnsi="Arial" w:cs="Arial"/>
          <w:lang w:val="es-419"/>
        </w:rPr>
        <w:t>un Coordinador Técnico; (</w:t>
      </w:r>
      <w:proofErr w:type="spellStart"/>
      <w:r w:rsidR="009074C1" w:rsidRPr="009074C1">
        <w:rPr>
          <w:rFonts w:ascii="Arial" w:hAnsi="Arial" w:cs="Arial"/>
          <w:lang w:val="es-419"/>
        </w:rPr>
        <w:t>ii</w:t>
      </w:r>
      <w:proofErr w:type="spellEnd"/>
      <w:r w:rsidR="009074C1" w:rsidRPr="009074C1">
        <w:rPr>
          <w:rFonts w:ascii="Arial" w:hAnsi="Arial" w:cs="Arial"/>
          <w:lang w:val="es-419"/>
        </w:rPr>
        <w:t>) Equipo Fiduciario; (</w:t>
      </w:r>
      <w:proofErr w:type="spellStart"/>
      <w:r w:rsidR="009074C1" w:rsidRPr="009074C1">
        <w:rPr>
          <w:rFonts w:ascii="Arial" w:hAnsi="Arial" w:cs="Arial"/>
          <w:lang w:val="es-419"/>
        </w:rPr>
        <w:t>iv</w:t>
      </w:r>
      <w:proofErr w:type="spellEnd"/>
      <w:r w:rsidR="009074C1" w:rsidRPr="009074C1">
        <w:rPr>
          <w:rFonts w:ascii="Arial" w:hAnsi="Arial" w:cs="Arial"/>
          <w:lang w:val="es-419"/>
        </w:rPr>
        <w:t>) Equipo de Monitoreo; (v) Enlaces para cada área clave de las dos operaciones; y (vi) personal de apoyo. La UG coordinará con las áreas técnicas y administrativas del Ministerio que se involucrarán de forma directa en la ejecución de ambos programas.</w:t>
      </w:r>
      <w:r w:rsidR="009074C1" w:rsidRPr="009074C1">
        <w:rPr>
          <w:rFonts w:ascii="Arial" w:eastAsia="Calibri" w:hAnsi="Arial" w:cs="Arial"/>
          <w:lang w:val="es-419"/>
        </w:rPr>
        <w:t xml:space="preserve"> </w:t>
      </w:r>
      <w:r w:rsidR="009074C1">
        <w:rPr>
          <w:rFonts w:ascii="Arial" w:eastAsia="Calibri" w:hAnsi="Arial" w:cs="Arial"/>
          <w:lang w:val="es-ES"/>
        </w:rPr>
        <w:t>La instalación de la UG - un equipo permanente para la dirección, seguimiento y supervisión de los dos Programas - permitirá controlar la coherencia lógica de cada actividad con el conjunto de actividades y asegurar su contribución a los objetivos del proyecto.</w:t>
      </w:r>
    </w:p>
    <w:p w14:paraId="6E931A28" w14:textId="18847AED" w:rsidR="00ED2CE6" w:rsidRPr="002E5D52" w:rsidRDefault="009074C1" w:rsidP="1DB5E75A">
      <w:pPr>
        <w:pStyle w:val="ListParagraph"/>
        <w:numPr>
          <w:ilvl w:val="1"/>
          <w:numId w:val="40"/>
        </w:numPr>
        <w:spacing w:after="0" w:line="240" w:lineRule="auto"/>
        <w:ind w:left="720" w:hanging="720"/>
        <w:jc w:val="both"/>
        <w:rPr>
          <w:rFonts w:ascii="Arial" w:eastAsiaTheme="minorEastAsia" w:hAnsi="Arial" w:cs="Arial"/>
          <w:lang w:val="es-419"/>
        </w:rPr>
      </w:pPr>
      <w:r w:rsidRPr="1DB5E75A">
        <w:rPr>
          <w:rFonts w:ascii="Arial" w:eastAsia="Arial" w:hAnsi="Arial" w:cs="Arial"/>
          <w:lang w:val="es-419"/>
        </w:rPr>
        <w:t>También se establecerán un Comité Directivo (CD) y un Comité Operativo (CO). El CD será responsable por la dirección estratégica de los dos Programas y tendrá como funciones principales: (i) velar por el cumplimiento de los objetivos de los dos Programas; (</w:t>
      </w:r>
      <w:proofErr w:type="spellStart"/>
      <w:r w:rsidRPr="1DB5E75A">
        <w:rPr>
          <w:rFonts w:ascii="Arial" w:eastAsia="Arial" w:hAnsi="Arial" w:cs="Arial"/>
          <w:lang w:val="es-419"/>
        </w:rPr>
        <w:t>ii</w:t>
      </w:r>
      <w:proofErr w:type="spellEnd"/>
      <w:r w:rsidRPr="1DB5E75A">
        <w:rPr>
          <w:rFonts w:ascii="Arial" w:eastAsia="Arial" w:hAnsi="Arial" w:cs="Arial"/>
          <w:lang w:val="es-419"/>
        </w:rPr>
        <w:t>) facilitar la coordinación interinstitucional entre los diversos actores involucrados en la ejecución de los Programas; y (</w:t>
      </w:r>
      <w:proofErr w:type="spellStart"/>
      <w:r w:rsidRPr="1DB5E75A">
        <w:rPr>
          <w:rFonts w:ascii="Arial" w:eastAsia="Arial" w:hAnsi="Arial" w:cs="Arial"/>
          <w:lang w:val="es-419"/>
        </w:rPr>
        <w:t>iii</w:t>
      </w:r>
      <w:proofErr w:type="spellEnd"/>
      <w:r w:rsidRPr="1DB5E75A">
        <w:rPr>
          <w:rFonts w:ascii="Arial" w:eastAsia="Arial" w:hAnsi="Arial" w:cs="Arial"/>
          <w:lang w:val="es-419"/>
        </w:rPr>
        <w:t xml:space="preserve">) supervisar la implementación de la planificación de las actividades y el cumplimiento de las metas. </w:t>
      </w:r>
      <w:r w:rsidR="007814A2" w:rsidRPr="1DB5E75A">
        <w:rPr>
          <w:rFonts w:ascii="Arial" w:eastAsia="Arial" w:hAnsi="Arial" w:cs="Arial"/>
          <w:lang w:val="es-419"/>
        </w:rPr>
        <w:t>Formarán parte del C</w:t>
      </w:r>
      <w:r w:rsidR="79FC9486" w:rsidRPr="1DB5E75A">
        <w:rPr>
          <w:rFonts w:ascii="Arial" w:eastAsia="Arial" w:hAnsi="Arial" w:cs="Arial"/>
          <w:lang w:val="es-419"/>
        </w:rPr>
        <w:t>D</w:t>
      </w:r>
      <w:r w:rsidR="007814A2" w:rsidRPr="1DB5E75A">
        <w:rPr>
          <w:rFonts w:ascii="Arial" w:eastAsia="Arial" w:hAnsi="Arial" w:cs="Arial"/>
          <w:lang w:val="es-419"/>
        </w:rPr>
        <w:t>: (i) Representante del Despacho de la Ministra; (</w:t>
      </w:r>
      <w:proofErr w:type="spellStart"/>
      <w:r w:rsidR="007814A2" w:rsidRPr="1DB5E75A">
        <w:rPr>
          <w:rFonts w:ascii="Arial" w:eastAsia="Arial" w:hAnsi="Arial" w:cs="Arial"/>
          <w:lang w:val="es-419"/>
        </w:rPr>
        <w:t>ii</w:t>
      </w:r>
      <w:proofErr w:type="spellEnd"/>
      <w:r w:rsidR="007814A2" w:rsidRPr="1DB5E75A">
        <w:rPr>
          <w:rFonts w:ascii="Arial" w:eastAsia="Arial" w:hAnsi="Arial" w:cs="Arial"/>
          <w:lang w:val="es-419"/>
        </w:rPr>
        <w:t>) Representante del Despacho de la Primera Dama; (</w:t>
      </w:r>
      <w:proofErr w:type="spellStart"/>
      <w:r w:rsidR="007814A2" w:rsidRPr="1DB5E75A">
        <w:rPr>
          <w:rFonts w:ascii="Arial" w:eastAsia="Arial" w:hAnsi="Arial" w:cs="Arial"/>
          <w:lang w:val="es-419"/>
        </w:rPr>
        <w:t>iii</w:t>
      </w:r>
      <w:proofErr w:type="spellEnd"/>
      <w:r w:rsidR="007814A2" w:rsidRPr="1DB5E75A">
        <w:rPr>
          <w:rFonts w:ascii="Arial" w:eastAsia="Arial" w:hAnsi="Arial" w:cs="Arial"/>
          <w:lang w:val="es-419"/>
        </w:rPr>
        <w:t>)</w:t>
      </w:r>
      <w:r w:rsidR="002E54F8">
        <w:rPr>
          <w:rFonts w:ascii="Arial" w:eastAsia="Arial" w:hAnsi="Arial" w:cs="Arial"/>
          <w:lang w:val="es-419"/>
        </w:rPr>
        <w:t> </w:t>
      </w:r>
      <w:r w:rsidR="00215C4B" w:rsidRPr="1DB5E75A">
        <w:rPr>
          <w:rFonts w:ascii="Arial" w:eastAsia="Arial" w:hAnsi="Arial" w:cs="Arial"/>
          <w:lang w:val="es-419"/>
        </w:rPr>
        <w:t>Director de la Dirección Nacional de Primera Infancia; y (</w:t>
      </w:r>
      <w:proofErr w:type="spellStart"/>
      <w:r w:rsidR="00215C4B" w:rsidRPr="1DB5E75A">
        <w:rPr>
          <w:rFonts w:ascii="Arial" w:eastAsia="Arial" w:hAnsi="Arial" w:cs="Arial"/>
          <w:lang w:val="es-419"/>
        </w:rPr>
        <w:t>iv</w:t>
      </w:r>
      <w:proofErr w:type="spellEnd"/>
      <w:r w:rsidR="00215C4B" w:rsidRPr="1DB5E75A">
        <w:rPr>
          <w:rFonts w:ascii="Arial" w:eastAsia="Arial" w:hAnsi="Arial" w:cs="Arial"/>
          <w:lang w:val="es-419"/>
        </w:rPr>
        <w:t xml:space="preserve">) </w:t>
      </w:r>
      <w:r w:rsidR="00EA72D1" w:rsidRPr="1DB5E75A">
        <w:rPr>
          <w:rFonts w:ascii="Arial" w:eastAsia="Arial" w:hAnsi="Arial" w:cs="Arial"/>
          <w:lang w:val="es-419"/>
        </w:rPr>
        <w:t>Director</w:t>
      </w:r>
      <w:r w:rsidR="00215C4B" w:rsidRPr="1DB5E75A">
        <w:rPr>
          <w:rFonts w:ascii="Arial" w:eastAsia="Arial" w:hAnsi="Arial" w:cs="Arial"/>
          <w:lang w:val="es-419"/>
        </w:rPr>
        <w:t xml:space="preserve"> G</w:t>
      </w:r>
      <w:r w:rsidR="00EA72D1" w:rsidRPr="1DB5E75A">
        <w:rPr>
          <w:rFonts w:ascii="Arial" w:eastAsia="Arial" w:hAnsi="Arial" w:cs="Arial"/>
          <w:lang w:val="es-419"/>
        </w:rPr>
        <w:t>eneral de la Unidad Gestora, qu</w:t>
      </w:r>
      <w:r w:rsidR="00B4086B" w:rsidRPr="1DB5E75A">
        <w:rPr>
          <w:rFonts w:ascii="Arial" w:eastAsia="Arial" w:hAnsi="Arial" w:cs="Arial"/>
          <w:lang w:val="es-419"/>
        </w:rPr>
        <w:t xml:space="preserve">e </w:t>
      </w:r>
      <w:r w:rsidR="00EA72D1" w:rsidRPr="1DB5E75A">
        <w:rPr>
          <w:rFonts w:ascii="Arial" w:eastAsia="Arial" w:hAnsi="Arial" w:cs="Arial"/>
          <w:lang w:val="es-419"/>
        </w:rPr>
        <w:t>act</w:t>
      </w:r>
      <w:r w:rsidR="00B4086B" w:rsidRPr="1DB5E75A">
        <w:rPr>
          <w:rFonts w:ascii="Arial" w:eastAsia="Arial" w:hAnsi="Arial" w:cs="Arial"/>
          <w:lang w:val="es-419"/>
        </w:rPr>
        <w:t>ú</w:t>
      </w:r>
      <w:r w:rsidR="00EA72D1" w:rsidRPr="1DB5E75A">
        <w:rPr>
          <w:rFonts w:ascii="Arial" w:eastAsia="Arial" w:hAnsi="Arial" w:cs="Arial"/>
          <w:lang w:val="es-419"/>
        </w:rPr>
        <w:t>a como Secretario Técnico</w:t>
      </w:r>
      <w:r w:rsidR="00ED2CE6" w:rsidRPr="1DB5E75A">
        <w:rPr>
          <w:rFonts w:ascii="Arial" w:eastAsia="Arial" w:hAnsi="Arial" w:cs="Arial"/>
          <w:lang w:val="es-419"/>
        </w:rPr>
        <w:t xml:space="preserve">. La presidencia del Comité recaerá en la Ministra o el miembro que ella designe. </w:t>
      </w:r>
      <w:r w:rsidR="00ED2CE6" w:rsidRPr="1DB5E75A">
        <w:rPr>
          <w:rFonts w:ascii="Arial" w:hAnsi="Arial" w:cs="Arial"/>
          <w:lang w:val="es-419"/>
        </w:rPr>
        <w:t>El CD se reunirá dos veces al año</w:t>
      </w:r>
      <w:r w:rsidR="00ED2CE6" w:rsidRPr="1DB5E75A">
        <w:rPr>
          <w:rFonts w:ascii="Arial" w:eastAsia="Calibri" w:hAnsi="Arial" w:cs="Arial"/>
          <w:b/>
          <w:bCs/>
          <w:lang w:val="es-ES"/>
        </w:rPr>
        <w:t>.</w:t>
      </w:r>
    </w:p>
    <w:p w14:paraId="11F09511" w14:textId="77777777" w:rsidR="009074C1" w:rsidRPr="009074C1" w:rsidRDefault="009074C1" w:rsidP="009074C1">
      <w:pPr>
        <w:pStyle w:val="ListParagraph"/>
        <w:spacing w:before="120" w:after="120"/>
        <w:jc w:val="both"/>
        <w:rPr>
          <w:rFonts w:ascii="Arial" w:hAnsi="Arial" w:cs="Arial"/>
          <w:lang w:val="es-419"/>
        </w:rPr>
      </w:pPr>
    </w:p>
    <w:p w14:paraId="559379E7" w14:textId="3D167E3D" w:rsidR="009074C1" w:rsidRPr="00563565" w:rsidRDefault="009074C1" w:rsidP="0093497C">
      <w:pPr>
        <w:pStyle w:val="ListParagraph"/>
        <w:numPr>
          <w:ilvl w:val="1"/>
          <w:numId w:val="40"/>
        </w:numPr>
        <w:spacing w:after="120" w:line="240" w:lineRule="auto"/>
        <w:ind w:left="720" w:hanging="720"/>
        <w:jc w:val="both"/>
        <w:rPr>
          <w:rFonts w:ascii="Arial" w:hAnsi="Arial" w:cs="Arial"/>
          <w:bCs/>
          <w:szCs w:val="20"/>
          <w:lang w:val="es-419"/>
        </w:rPr>
      </w:pPr>
      <w:r w:rsidRPr="009074C1">
        <w:rPr>
          <w:rFonts w:ascii="Arial" w:hAnsi="Arial" w:cs="Arial"/>
          <w:bCs/>
          <w:lang w:val="es-419"/>
        </w:rPr>
        <w:t>El CO será la instancia de gestión operativa de los Programas. Las funciones del CO son las siguientes: (i) evaluar en forma periódica el desempeño de los proyectos verificando el avance financiero y financiero de las actividades previstas; (</w:t>
      </w:r>
      <w:proofErr w:type="spellStart"/>
      <w:r w:rsidRPr="009074C1">
        <w:rPr>
          <w:rFonts w:ascii="Arial" w:hAnsi="Arial" w:cs="Arial"/>
          <w:bCs/>
          <w:lang w:val="es-419"/>
        </w:rPr>
        <w:t>ii</w:t>
      </w:r>
      <w:proofErr w:type="spellEnd"/>
      <w:r w:rsidRPr="009074C1">
        <w:rPr>
          <w:rFonts w:ascii="Arial" w:hAnsi="Arial" w:cs="Arial"/>
          <w:bCs/>
          <w:lang w:val="es-419"/>
        </w:rPr>
        <w:t>) identificar problemas que dificultan la operación de los proyectos (cuellos de botella, retrasos, cambios de alcance, entre otros) y proponer soluciones a implementar; y (</w:t>
      </w:r>
      <w:proofErr w:type="spellStart"/>
      <w:r w:rsidRPr="009074C1">
        <w:rPr>
          <w:rFonts w:ascii="Arial" w:hAnsi="Arial" w:cs="Arial"/>
          <w:bCs/>
          <w:lang w:val="es-419"/>
        </w:rPr>
        <w:t>iii</w:t>
      </w:r>
      <w:proofErr w:type="spellEnd"/>
      <w:r w:rsidRPr="009074C1">
        <w:rPr>
          <w:rFonts w:ascii="Arial" w:hAnsi="Arial" w:cs="Arial"/>
          <w:bCs/>
          <w:lang w:val="es-419"/>
        </w:rPr>
        <w:t xml:space="preserve">) realizar el seguimiento a la implementación de las soluciones propuestas. </w:t>
      </w:r>
      <w:r w:rsidR="00312F1D">
        <w:rPr>
          <w:rFonts w:ascii="Arial" w:hAnsi="Arial" w:cs="Arial"/>
          <w:bCs/>
          <w:lang w:val="es-419"/>
        </w:rPr>
        <w:t xml:space="preserve">Formarán parte del CO: (i) </w:t>
      </w:r>
      <w:r w:rsidR="00CD6DF4">
        <w:rPr>
          <w:rFonts w:ascii="Arial" w:hAnsi="Arial" w:cs="Arial"/>
          <w:bCs/>
          <w:lang w:val="es-419"/>
        </w:rPr>
        <w:t>Director de la Dirección</w:t>
      </w:r>
      <w:r w:rsidR="00DA686A">
        <w:rPr>
          <w:rFonts w:ascii="Arial" w:hAnsi="Arial" w:cs="Arial"/>
          <w:bCs/>
          <w:lang w:val="es-419"/>
        </w:rPr>
        <w:t xml:space="preserve"> Nacional de Primera Infancia; (</w:t>
      </w:r>
      <w:proofErr w:type="spellStart"/>
      <w:r w:rsidR="00DA686A">
        <w:rPr>
          <w:rFonts w:ascii="Arial" w:hAnsi="Arial" w:cs="Arial"/>
          <w:bCs/>
          <w:lang w:val="es-419"/>
        </w:rPr>
        <w:t>ii</w:t>
      </w:r>
      <w:proofErr w:type="spellEnd"/>
      <w:r w:rsidR="00DA686A">
        <w:rPr>
          <w:rFonts w:ascii="Arial" w:hAnsi="Arial" w:cs="Arial"/>
          <w:bCs/>
          <w:lang w:val="es-419"/>
        </w:rPr>
        <w:t>) Director de la Dirección Nacional de Educación de Jóvenes y Adultos; (</w:t>
      </w:r>
      <w:proofErr w:type="spellStart"/>
      <w:r w:rsidR="00DA686A">
        <w:rPr>
          <w:rFonts w:ascii="Arial" w:hAnsi="Arial" w:cs="Arial"/>
          <w:bCs/>
          <w:lang w:val="es-419"/>
        </w:rPr>
        <w:t>iii</w:t>
      </w:r>
      <w:proofErr w:type="spellEnd"/>
      <w:r w:rsidR="00DA686A">
        <w:rPr>
          <w:rFonts w:ascii="Arial" w:hAnsi="Arial" w:cs="Arial"/>
          <w:bCs/>
          <w:lang w:val="es-419"/>
        </w:rPr>
        <w:t xml:space="preserve">) Director </w:t>
      </w:r>
      <w:r w:rsidR="000111CC">
        <w:rPr>
          <w:rFonts w:ascii="Arial" w:hAnsi="Arial" w:cs="Arial"/>
          <w:bCs/>
          <w:lang w:val="es-419"/>
        </w:rPr>
        <w:t>General de la Unidad Gestora, qu</w:t>
      </w:r>
      <w:r w:rsidR="00FE5A25">
        <w:rPr>
          <w:rFonts w:ascii="Arial" w:hAnsi="Arial" w:cs="Arial"/>
          <w:bCs/>
          <w:lang w:val="es-419"/>
        </w:rPr>
        <w:t>e actúa como Secretario Técnico; (</w:t>
      </w:r>
      <w:proofErr w:type="spellStart"/>
      <w:r w:rsidR="00FE5A25">
        <w:rPr>
          <w:rFonts w:ascii="Arial" w:hAnsi="Arial" w:cs="Arial"/>
          <w:bCs/>
          <w:lang w:val="es-419"/>
        </w:rPr>
        <w:t>iv</w:t>
      </w:r>
      <w:proofErr w:type="spellEnd"/>
      <w:r w:rsidR="00FE5A25">
        <w:rPr>
          <w:rFonts w:ascii="Arial" w:hAnsi="Arial" w:cs="Arial"/>
          <w:bCs/>
          <w:lang w:val="es-419"/>
        </w:rPr>
        <w:t xml:space="preserve">) Director Técnico de la Unidad Gestora; (v) </w:t>
      </w:r>
      <w:r w:rsidR="00DF476E">
        <w:rPr>
          <w:rFonts w:ascii="Arial" w:hAnsi="Arial" w:cs="Arial"/>
          <w:bCs/>
          <w:lang w:val="es-419"/>
        </w:rPr>
        <w:t>Gerente de la Gerencia de Infraestructura; (vi) Director de la Dirección Financiera; y (</w:t>
      </w:r>
      <w:proofErr w:type="spellStart"/>
      <w:r w:rsidR="00DF476E">
        <w:rPr>
          <w:rFonts w:ascii="Arial" w:hAnsi="Arial" w:cs="Arial"/>
          <w:bCs/>
          <w:lang w:val="es-419"/>
        </w:rPr>
        <w:t>vii</w:t>
      </w:r>
      <w:proofErr w:type="spellEnd"/>
      <w:r w:rsidR="00DF476E">
        <w:rPr>
          <w:rFonts w:ascii="Arial" w:hAnsi="Arial" w:cs="Arial"/>
          <w:bCs/>
          <w:lang w:val="es-419"/>
        </w:rPr>
        <w:t xml:space="preserve">) Directora de la Dirección de </w:t>
      </w:r>
      <w:r w:rsidR="00B4086B">
        <w:rPr>
          <w:rFonts w:ascii="Arial" w:hAnsi="Arial" w:cs="Arial"/>
          <w:bCs/>
          <w:lang w:val="es-419"/>
        </w:rPr>
        <w:t>Contrataciones</w:t>
      </w:r>
      <w:r w:rsidR="00DF476E">
        <w:rPr>
          <w:rFonts w:ascii="Arial" w:hAnsi="Arial" w:cs="Arial"/>
          <w:bCs/>
          <w:lang w:val="es-419"/>
        </w:rPr>
        <w:t>.</w:t>
      </w:r>
      <w:r w:rsidR="00CD6DF4">
        <w:rPr>
          <w:rFonts w:ascii="Arial" w:hAnsi="Arial" w:cs="Arial"/>
          <w:bCs/>
          <w:lang w:val="es-419"/>
        </w:rPr>
        <w:t xml:space="preserve"> </w:t>
      </w:r>
      <w:r w:rsidRPr="00563565">
        <w:rPr>
          <w:rFonts w:ascii="Arial" w:hAnsi="Arial" w:cs="Arial"/>
          <w:bCs/>
          <w:lang w:val="es-419"/>
        </w:rPr>
        <w:t xml:space="preserve">El Comité Operativo se reunirá cada dos meses. </w:t>
      </w:r>
      <w:r w:rsidR="00B4086B" w:rsidRPr="00563565">
        <w:rPr>
          <w:rFonts w:ascii="Arial" w:hAnsi="Arial" w:cs="Arial"/>
          <w:bCs/>
          <w:lang w:val="es-419"/>
        </w:rPr>
        <w:t>De ser necesario y por importancia de los temas a abordar se realizarán sesiones extraordinarias</w:t>
      </w:r>
    </w:p>
    <w:p w14:paraId="08125D98" w14:textId="0E6B7A0B" w:rsidR="009074C1" w:rsidRPr="007A2D96" w:rsidRDefault="009074C1" w:rsidP="009074C1">
      <w:pPr>
        <w:pStyle w:val="ListParagraph"/>
        <w:widowControl w:val="0"/>
        <w:autoSpaceDE w:val="0"/>
        <w:autoSpaceDN w:val="0"/>
        <w:adjustRightInd w:val="0"/>
        <w:spacing w:before="120" w:after="120" w:line="240" w:lineRule="auto"/>
        <w:ind w:left="360"/>
        <w:contextualSpacing w:val="0"/>
        <w:jc w:val="both"/>
        <w:rPr>
          <w:rFonts w:ascii="Arial" w:hAnsi="Arial" w:cs="Arial"/>
          <w:lang w:val="es-MX"/>
        </w:rPr>
      </w:pPr>
    </w:p>
    <w:p w14:paraId="65932B3A" w14:textId="77777777" w:rsidR="00507E84" w:rsidRPr="007A2D96" w:rsidRDefault="00507E84" w:rsidP="00507E84">
      <w:pPr>
        <w:pStyle w:val="Heading2"/>
        <w:keepNext w:val="0"/>
        <w:widowControl w:val="0"/>
        <w:spacing w:before="120" w:after="120"/>
        <w:rPr>
          <w:rFonts w:cs="Arial"/>
          <w:bCs/>
          <w:i w:val="0"/>
          <w:sz w:val="22"/>
          <w:szCs w:val="22"/>
          <w:lang w:val="es-MX"/>
        </w:rPr>
      </w:pPr>
      <w:bookmarkStart w:id="63" w:name="_Toc528247861"/>
      <w:r w:rsidRPr="007A2D96">
        <w:rPr>
          <w:rFonts w:cs="Arial"/>
          <w:bCs/>
          <w:i w:val="0"/>
          <w:sz w:val="22"/>
          <w:szCs w:val="22"/>
          <w:lang w:val="es-MX"/>
        </w:rPr>
        <w:t>Responsabilidades</w:t>
      </w:r>
      <w:bookmarkEnd w:id="63"/>
    </w:p>
    <w:p w14:paraId="59EE3645" w14:textId="4620FFC0" w:rsidR="00432574" w:rsidRPr="007A2D96" w:rsidRDefault="0073676E" w:rsidP="00EC4BC3">
      <w:pPr>
        <w:pStyle w:val="ListParagraph"/>
        <w:widowControl w:val="0"/>
        <w:numPr>
          <w:ilvl w:val="1"/>
          <w:numId w:val="40"/>
        </w:numPr>
        <w:autoSpaceDE w:val="0"/>
        <w:autoSpaceDN w:val="0"/>
        <w:adjustRightInd w:val="0"/>
        <w:spacing w:before="120" w:after="120" w:line="240" w:lineRule="auto"/>
        <w:ind w:left="720" w:hanging="720"/>
        <w:contextualSpacing w:val="0"/>
        <w:jc w:val="both"/>
        <w:rPr>
          <w:rFonts w:ascii="Arial" w:hAnsi="Arial" w:cs="Arial"/>
          <w:lang w:val="es-MX"/>
        </w:rPr>
      </w:pPr>
      <w:r w:rsidRPr="007A2D96">
        <w:rPr>
          <w:rFonts w:ascii="Arial" w:hAnsi="Arial" w:cs="Arial"/>
          <w:lang w:val="es-MX"/>
        </w:rPr>
        <w:t>Las atribuciones y responsabilidades de</w:t>
      </w:r>
      <w:r w:rsidR="00116B6C" w:rsidRPr="007A2D96">
        <w:rPr>
          <w:rFonts w:ascii="Arial" w:hAnsi="Arial" w:cs="Arial"/>
          <w:lang w:val="es-MX"/>
        </w:rPr>
        <w:t xml:space="preserve">l </w:t>
      </w:r>
      <w:r w:rsidR="005153BB" w:rsidRPr="007A2D96">
        <w:rPr>
          <w:rFonts w:ascii="Arial" w:hAnsi="Arial" w:cs="Arial"/>
          <w:lang w:val="es-MX"/>
        </w:rPr>
        <w:t>MINEDUCYT</w:t>
      </w:r>
      <w:r w:rsidR="00116B6C" w:rsidRPr="007A2D96">
        <w:rPr>
          <w:rFonts w:ascii="Arial" w:hAnsi="Arial" w:cs="Arial"/>
          <w:lang w:val="es-MX"/>
        </w:rPr>
        <w:t xml:space="preserve"> a través de la </w:t>
      </w:r>
      <w:r w:rsidR="00FE3309" w:rsidRPr="007A2D96">
        <w:rPr>
          <w:rFonts w:ascii="Arial" w:hAnsi="Arial" w:cs="Arial"/>
          <w:lang w:val="es-MX"/>
        </w:rPr>
        <w:t>Unidad Gestora</w:t>
      </w:r>
      <w:r w:rsidR="00116B6C" w:rsidRPr="007A2D96">
        <w:rPr>
          <w:rFonts w:ascii="Arial" w:hAnsi="Arial" w:cs="Arial"/>
          <w:lang w:val="es-MX"/>
        </w:rPr>
        <w:t xml:space="preserve"> </w:t>
      </w:r>
      <w:r w:rsidRPr="007A2D96">
        <w:rPr>
          <w:rFonts w:ascii="Arial" w:hAnsi="Arial" w:cs="Arial"/>
          <w:lang w:val="es-MX"/>
        </w:rPr>
        <w:t>son:</w:t>
      </w:r>
    </w:p>
    <w:p w14:paraId="22A4EBFB" w14:textId="28A893E9" w:rsidR="0031575B" w:rsidRPr="00563565" w:rsidRDefault="009E3D7B"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 xml:space="preserve">Asegurar el cumplimiento de los objetivos y metas del </w:t>
      </w:r>
      <w:r w:rsidR="003661DE" w:rsidRPr="00563565">
        <w:rPr>
          <w:rFonts w:ascii="Arial" w:hAnsi="Arial" w:cs="Arial"/>
          <w:lang w:val="es-MX"/>
        </w:rPr>
        <w:t>MCCE</w:t>
      </w:r>
      <w:r w:rsidRPr="00563565">
        <w:rPr>
          <w:rFonts w:ascii="Arial" w:hAnsi="Arial" w:cs="Arial"/>
          <w:lang w:val="es-MX"/>
        </w:rPr>
        <w:t>.</w:t>
      </w:r>
    </w:p>
    <w:p w14:paraId="2BFDB9C7" w14:textId="1F4ED2EA" w:rsidR="00432574" w:rsidRPr="00563565" w:rsidRDefault="00EC4178"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Generar</w:t>
      </w:r>
      <w:r w:rsidR="00F46F28" w:rsidRPr="00563565">
        <w:rPr>
          <w:rFonts w:ascii="Arial" w:hAnsi="Arial" w:cs="Arial"/>
          <w:lang w:val="es-MX"/>
        </w:rPr>
        <w:t xml:space="preserve"> </w:t>
      </w:r>
      <w:r w:rsidRPr="00563565">
        <w:rPr>
          <w:rFonts w:ascii="Arial" w:hAnsi="Arial" w:cs="Arial"/>
          <w:lang w:val="es-MX"/>
        </w:rPr>
        <w:t xml:space="preserve">informes semestrales </w:t>
      </w:r>
      <w:r w:rsidR="00F46F28" w:rsidRPr="00563565">
        <w:rPr>
          <w:rFonts w:ascii="Arial" w:hAnsi="Arial" w:cs="Arial"/>
          <w:lang w:val="es-MX"/>
        </w:rPr>
        <w:t>de</w:t>
      </w:r>
      <w:r w:rsidRPr="00563565">
        <w:rPr>
          <w:rFonts w:ascii="Arial" w:hAnsi="Arial" w:cs="Arial"/>
          <w:lang w:val="es-MX"/>
        </w:rPr>
        <w:t>l</w:t>
      </w:r>
      <w:r w:rsidR="00F46F28" w:rsidRPr="00563565">
        <w:rPr>
          <w:rFonts w:ascii="Arial" w:hAnsi="Arial" w:cs="Arial"/>
          <w:lang w:val="es-MX"/>
        </w:rPr>
        <w:t xml:space="preserve"> desempeño del </w:t>
      </w:r>
      <w:r w:rsidR="003661DE" w:rsidRPr="00563565">
        <w:rPr>
          <w:rFonts w:ascii="Arial" w:hAnsi="Arial" w:cs="Arial"/>
          <w:lang w:val="es-MX"/>
        </w:rPr>
        <w:t>MCCE</w:t>
      </w:r>
      <w:r w:rsidRPr="00563565">
        <w:rPr>
          <w:rFonts w:ascii="Arial" w:hAnsi="Arial" w:cs="Arial"/>
          <w:lang w:val="es-MX"/>
        </w:rPr>
        <w:t xml:space="preserve"> y someterlos al BID para su aprobación</w:t>
      </w:r>
      <w:r w:rsidR="00F46F28" w:rsidRPr="00563565">
        <w:rPr>
          <w:rFonts w:ascii="Arial" w:hAnsi="Arial" w:cs="Arial"/>
          <w:lang w:val="es-MX"/>
        </w:rPr>
        <w:t>.</w:t>
      </w:r>
    </w:p>
    <w:p w14:paraId="3FCCC69C" w14:textId="77777777" w:rsidR="00432574" w:rsidRPr="00563565" w:rsidRDefault="00733E59"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Elaborar</w:t>
      </w:r>
      <w:r w:rsidR="00116B6C" w:rsidRPr="00563565">
        <w:rPr>
          <w:rFonts w:ascii="Arial" w:hAnsi="Arial" w:cs="Arial"/>
          <w:lang w:val="es-MX"/>
        </w:rPr>
        <w:t xml:space="preserve"> en conjunto con las unidades técnicas correspondientes</w:t>
      </w:r>
      <w:r w:rsidR="00C279E0" w:rsidRPr="00563565">
        <w:rPr>
          <w:rFonts w:ascii="Arial" w:hAnsi="Arial" w:cs="Arial"/>
          <w:lang w:val="es-MX"/>
        </w:rPr>
        <w:t xml:space="preserve"> </w:t>
      </w:r>
      <w:r w:rsidR="00116B6C" w:rsidRPr="00563565">
        <w:rPr>
          <w:rFonts w:ascii="Arial" w:hAnsi="Arial" w:cs="Arial"/>
          <w:lang w:val="es-MX"/>
        </w:rPr>
        <w:t xml:space="preserve">los términos de referencia de los procesos a contratar </w:t>
      </w:r>
      <w:r w:rsidR="00C279E0" w:rsidRPr="00563565">
        <w:rPr>
          <w:rFonts w:ascii="Arial" w:hAnsi="Arial" w:cs="Arial"/>
          <w:lang w:val="es-MX"/>
        </w:rPr>
        <w:t>y autorizar</w:t>
      </w:r>
      <w:r w:rsidR="00116B6C" w:rsidRPr="00563565">
        <w:rPr>
          <w:rFonts w:ascii="Arial" w:hAnsi="Arial" w:cs="Arial"/>
          <w:lang w:val="es-MX"/>
        </w:rPr>
        <w:t>los</w:t>
      </w:r>
      <w:r w:rsidRPr="00563565">
        <w:rPr>
          <w:rFonts w:ascii="Arial" w:hAnsi="Arial" w:cs="Arial"/>
          <w:lang w:val="es-MX"/>
        </w:rPr>
        <w:t>.</w:t>
      </w:r>
    </w:p>
    <w:p w14:paraId="2DEC14CE" w14:textId="22F5C4AD" w:rsidR="0031575B" w:rsidRPr="00563565" w:rsidRDefault="00733E59"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Revisar los informes</w:t>
      </w:r>
      <w:r w:rsidR="003739F6" w:rsidRPr="00563565">
        <w:rPr>
          <w:rFonts w:ascii="Arial" w:hAnsi="Arial" w:cs="Arial"/>
          <w:lang w:val="es-MX"/>
        </w:rPr>
        <w:t xml:space="preserve"> financieros</w:t>
      </w:r>
      <w:r w:rsidRPr="00563565">
        <w:rPr>
          <w:rFonts w:ascii="Arial" w:hAnsi="Arial" w:cs="Arial"/>
          <w:lang w:val="es-MX"/>
        </w:rPr>
        <w:t>, así como dar seguimiento a los resultados de las auditorías externas</w:t>
      </w:r>
      <w:r w:rsidR="00D16E7A" w:rsidRPr="00563565">
        <w:rPr>
          <w:rFonts w:ascii="Arial" w:hAnsi="Arial" w:cs="Arial"/>
          <w:lang w:val="es-MX"/>
        </w:rPr>
        <w:t xml:space="preserve"> del </w:t>
      </w:r>
      <w:r w:rsidR="00116B6C" w:rsidRPr="00563565">
        <w:rPr>
          <w:rFonts w:ascii="Arial" w:hAnsi="Arial" w:cs="Arial"/>
          <w:lang w:val="es-MX"/>
        </w:rPr>
        <w:t>Programa</w:t>
      </w:r>
      <w:r w:rsidRPr="00563565">
        <w:rPr>
          <w:rFonts w:ascii="Arial" w:hAnsi="Arial" w:cs="Arial"/>
          <w:lang w:val="es-MX"/>
        </w:rPr>
        <w:t xml:space="preserve"> y asegurar el cumplimiento de sus recomendaciones. </w:t>
      </w:r>
    </w:p>
    <w:p w14:paraId="54E6FD46" w14:textId="062E0058" w:rsidR="0031575B" w:rsidRPr="00563565" w:rsidRDefault="00733E59"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 xml:space="preserve">Asegurar el desempeño y cumplimiento de los compromisos contractuales del </w:t>
      </w:r>
      <w:r w:rsidR="003661DE" w:rsidRPr="00563565">
        <w:rPr>
          <w:rFonts w:ascii="Arial" w:hAnsi="Arial" w:cs="Arial"/>
          <w:lang w:val="es-MX"/>
        </w:rPr>
        <w:t>MCCE</w:t>
      </w:r>
      <w:r w:rsidRPr="00563565">
        <w:rPr>
          <w:rFonts w:ascii="Arial" w:hAnsi="Arial" w:cs="Arial"/>
          <w:lang w:val="es-MX"/>
        </w:rPr>
        <w:t xml:space="preserve">. </w:t>
      </w:r>
    </w:p>
    <w:p w14:paraId="3C8F497C" w14:textId="11339301" w:rsidR="006C458F" w:rsidRPr="00563565" w:rsidRDefault="00733E59"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 xml:space="preserve">Tener </w:t>
      </w:r>
      <w:r w:rsidR="0093497C" w:rsidRPr="00563565">
        <w:rPr>
          <w:rFonts w:ascii="Arial" w:hAnsi="Arial" w:cs="Arial"/>
          <w:lang w:val="es-MX"/>
        </w:rPr>
        <w:t xml:space="preserve">conocimiento </w:t>
      </w:r>
      <w:r w:rsidR="00A56618" w:rsidRPr="00563565">
        <w:rPr>
          <w:rFonts w:ascii="Arial" w:hAnsi="Arial" w:cs="Arial"/>
          <w:lang w:val="es-MX"/>
        </w:rPr>
        <w:t xml:space="preserve">oportuno y preciso </w:t>
      </w:r>
      <w:r w:rsidRPr="00563565">
        <w:rPr>
          <w:rFonts w:ascii="Arial" w:hAnsi="Arial" w:cs="Arial"/>
          <w:lang w:val="es-MX"/>
        </w:rPr>
        <w:t xml:space="preserve">del </w:t>
      </w:r>
      <w:r w:rsidR="00A56618" w:rsidRPr="00563565">
        <w:rPr>
          <w:rFonts w:ascii="Arial" w:hAnsi="Arial" w:cs="Arial"/>
          <w:lang w:val="es-MX"/>
        </w:rPr>
        <w:t>Manual Operativo del Programa (</w:t>
      </w:r>
      <w:r w:rsidRPr="00563565">
        <w:rPr>
          <w:rFonts w:ascii="Arial" w:hAnsi="Arial" w:cs="Arial"/>
          <w:lang w:val="es-MX"/>
        </w:rPr>
        <w:t>MOP</w:t>
      </w:r>
      <w:r w:rsidR="00A56618" w:rsidRPr="00563565">
        <w:rPr>
          <w:rFonts w:ascii="Arial" w:hAnsi="Arial" w:cs="Arial"/>
          <w:lang w:val="es-MX"/>
        </w:rPr>
        <w:t>)</w:t>
      </w:r>
      <w:r w:rsidRPr="00563565">
        <w:rPr>
          <w:rFonts w:ascii="Arial" w:hAnsi="Arial" w:cs="Arial"/>
          <w:lang w:val="es-MX"/>
        </w:rPr>
        <w:t xml:space="preserve"> </w:t>
      </w:r>
      <w:r w:rsidR="00C279E0" w:rsidRPr="00563565">
        <w:rPr>
          <w:rFonts w:ascii="Arial" w:hAnsi="Arial" w:cs="Arial"/>
          <w:lang w:val="es-MX"/>
        </w:rPr>
        <w:t>y sus modificaciones.</w:t>
      </w:r>
    </w:p>
    <w:p w14:paraId="6002F8D4" w14:textId="77777777" w:rsidR="006C458F"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Coordinar las acciones para el cumplimiento de los compromisos contractuales, tanto en los aspectos técnicos, operativos, de seguimiento, como administrativos y financieros del préstamo.</w:t>
      </w:r>
    </w:p>
    <w:p w14:paraId="6D10D499" w14:textId="4986E482" w:rsidR="00CB3959"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Funcionar como la ventanilla única para todas las comunicaciones oficiales relativas a la implementación y ejecución del Programa</w:t>
      </w:r>
      <w:r w:rsidR="00C223C4">
        <w:rPr>
          <w:rFonts w:ascii="Arial" w:hAnsi="Arial" w:cs="Arial"/>
          <w:lang w:val="es-MX"/>
        </w:rPr>
        <w:t xml:space="preserve"> </w:t>
      </w:r>
      <w:r w:rsidRPr="00563565">
        <w:rPr>
          <w:rFonts w:ascii="Arial" w:hAnsi="Arial" w:cs="Arial"/>
          <w:lang w:val="es-MX"/>
        </w:rPr>
        <w:t xml:space="preserve">entre el BID y el </w:t>
      </w:r>
      <w:r w:rsidR="005153BB" w:rsidRPr="00563565">
        <w:rPr>
          <w:rFonts w:ascii="Arial" w:hAnsi="Arial" w:cs="Arial"/>
          <w:lang w:val="es-MX"/>
        </w:rPr>
        <w:t>MINEDUCYT</w:t>
      </w:r>
      <w:r w:rsidRPr="00563565">
        <w:rPr>
          <w:rFonts w:ascii="Arial" w:hAnsi="Arial" w:cs="Arial"/>
          <w:lang w:val="es-MX"/>
        </w:rPr>
        <w:t>.</w:t>
      </w:r>
    </w:p>
    <w:p w14:paraId="39B8EDE4" w14:textId="72D1A20F" w:rsidR="00CB3959"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spacing w:val="-1"/>
          <w:lang w:val="es-MX"/>
        </w:rPr>
        <w:t xml:space="preserve">Generar los mecanismos institucionales necesarios que garanticen una eficiente coordinación entre el </w:t>
      </w:r>
      <w:r w:rsidR="005153BB" w:rsidRPr="00563565">
        <w:rPr>
          <w:rFonts w:ascii="Arial" w:hAnsi="Arial" w:cs="Arial"/>
          <w:spacing w:val="-1"/>
          <w:lang w:val="es-MX"/>
        </w:rPr>
        <w:t>MINEDUCYT</w:t>
      </w:r>
      <w:r w:rsidRPr="00563565">
        <w:rPr>
          <w:rFonts w:ascii="Arial" w:hAnsi="Arial" w:cs="Arial"/>
          <w:spacing w:val="-1"/>
          <w:lang w:val="es-MX"/>
        </w:rPr>
        <w:t xml:space="preserve">, BID y el Ministerio de </w:t>
      </w:r>
      <w:r w:rsidR="00185F84" w:rsidRPr="00563565">
        <w:rPr>
          <w:rFonts w:ascii="Arial" w:hAnsi="Arial" w:cs="Arial"/>
          <w:spacing w:val="-1"/>
          <w:lang w:val="es-MX"/>
        </w:rPr>
        <w:t xml:space="preserve">Hacienda </w:t>
      </w:r>
      <w:r w:rsidRPr="00563565">
        <w:rPr>
          <w:rFonts w:ascii="Arial" w:hAnsi="Arial" w:cs="Arial"/>
          <w:spacing w:val="-1"/>
          <w:lang w:val="es-MX"/>
        </w:rPr>
        <w:t>(</w:t>
      </w:r>
      <w:r w:rsidR="00EA2343" w:rsidRPr="00563565">
        <w:rPr>
          <w:rFonts w:ascii="Arial" w:hAnsi="Arial" w:cs="Arial"/>
          <w:spacing w:val="-1"/>
          <w:lang w:val="es-MX"/>
        </w:rPr>
        <w:t>M</w:t>
      </w:r>
      <w:r w:rsidR="00185F84" w:rsidRPr="00563565">
        <w:rPr>
          <w:rFonts w:ascii="Arial" w:hAnsi="Arial" w:cs="Arial"/>
          <w:spacing w:val="-1"/>
          <w:lang w:val="es-MX"/>
        </w:rPr>
        <w:t>H</w:t>
      </w:r>
      <w:r w:rsidRPr="00563565">
        <w:rPr>
          <w:rFonts w:ascii="Arial" w:hAnsi="Arial" w:cs="Arial"/>
          <w:spacing w:val="-1"/>
          <w:lang w:val="es-MX"/>
        </w:rPr>
        <w:t>), con el fin de lograr los objetivos del Programa.</w:t>
      </w:r>
    </w:p>
    <w:p w14:paraId="068B047F" w14:textId="77777777" w:rsidR="00CB3959"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Gestionar el cumplimiento</w:t>
      </w:r>
      <w:r w:rsidRPr="00563565">
        <w:rPr>
          <w:rFonts w:ascii="Arial" w:hAnsi="Arial" w:cs="Arial"/>
          <w:i/>
          <w:iCs/>
          <w:lang w:val="es-MX"/>
        </w:rPr>
        <w:t xml:space="preserve"> </w:t>
      </w:r>
      <w:r w:rsidRPr="00563565">
        <w:rPr>
          <w:rFonts w:ascii="Arial" w:hAnsi="Arial" w:cs="Arial"/>
          <w:lang w:val="es-MX"/>
        </w:rPr>
        <w:t>de los compromisos contractuales y de las solicitudes de desembolso ante el BID.</w:t>
      </w:r>
    </w:p>
    <w:p w14:paraId="1E382640" w14:textId="77777777" w:rsidR="00CB3959"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Gestionar ante el BID el registro y/o no objeción de los procesos de adquisición de bienes, servicios y la contratación de consultorías.</w:t>
      </w:r>
    </w:p>
    <w:p w14:paraId="6B201BDF" w14:textId="56F929E4" w:rsidR="00CB3959"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 xml:space="preserve">Contribuir al logro de los resultados del </w:t>
      </w:r>
      <w:r w:rsidR="003661DE" w:rsidRPr="00563565">
        <w:rPr>
          <w:rFonts w:ascii="Arial" w:hAnsi="Arial" w:cs="Arial"/>
          <w:lang w:val="es-MX"/>
        </w:rPr>
        <w:t>MCCE</w:t>
      </w:r>
      <w:r w:rsidRPr="00563565">
        <w:rPr>
          <w:rFonts w:ascii="Arial" w:hAnsi="Arial" w:cs="Arial"/>
          <w:lang w:val="es-MX"/>
        </w:rPr>
        <w:t xml:space="preserve"> mediante el seguimiento periódico de los indicadores. </w:t>
      </w:r>
    </w:p>
    <w:p w14:paraId="49DA23CF" w14:textId="77777777" w:rsidR="00CB3959"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Monitorear el desempeño operacional y productos generados que incluya la recolección y análisis de datos.</w:t>
      </w:r>
    </w:p>
    <w:p w14:paraId="509CA852" w14:textId="77777777" w:rsidR="00CB3959" w:rsidRPr="00563565"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563565">
        <w:rPr>
          <w:rFonts w:ascii="Arial" w:hAnsi="Arial" w:cs="Arial"/>
          <w:lang w:val="es-MX"/>
        </w:rPr>
        <w:t>Realizar visitas de campo de ser necesario para asegurar la calidad de los procesos y la consistencia con los objetivos del programa.</w:t>
      </w:r>
    </w:p>
    <w:p w14:paraId="24F22FC0" w14:textId="2FC8E16D" w:rsidR="00CB3959" w:rsidRPr="007A2D96"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7A2D96">
        <w:rPr>
          <w:rFonts w:ascii="Arial" w:hAnsi="Arial" w:cs="Arial"/>
          <w:lang w:val="es-MX"/>
        </w:rPr>
        <w:t xml:space="preserve">Trabajar junto al </w:t>
      </w:r>
      <w:r w:rsidR="005153BB" w:rsidRPr="007A2D96">
        <w:rPr>
          <w:rFonts w:ascii="Arial" w:hAnsi="Arial" w:cs="Arial"/>
          <w:lang w:val="es-MX"/>
        </w:rPr>
        <w:t>MINEDUCYT</w:t>
      </w:r>
      <w:r w:rsidRPr="007A2D96">
        <w:rPr>
          <w:rFonts w:ascii="Arial" w:hAnsi="Arial" w:cs="Arial"/>
          <w:lang w:val="es-MX"/>
        </w:rPr>
        <w:t xml:space="preserve"> en la supervisión del cumplimiento de las cláusulas contractuales, incluyendo los informes y las fechas de entrega.</w:t>
      </w:r>
    </w:p>
    <w:p w14:paraId="7A1EAA0B" w14:textId="3B698812" w:rsidR="00CB3959" w:rsidRPr="007A2D96"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7A2D96">
        <w:rPr>
          <w:rFonts w:ascii="Arial" w:hAnsi="Arial" w:cs="Arial"/>
          <w:lang w:val="es-MX"/>
        </w:rPr>
        <w:t xml:space="preserve">Organizar reuniones periódicas con el equipo de ejecución del programa (áreas técnicas del </w:t>
      </w:r>
      <w:r w:rsidR="005153BB" w:rsidRPr="007A2D96">
        <w:rPr>
          <w:rFonts w:ascii="Arial" w:hAnsi="Arial" w:cs="Arial"/>
          <w:lang w:val="es-MX"/>
        </w:rPr>
        <w:t>MINEDUCYT</w:t>
      </w:r>
      <w:r w:rsidR="009225E6" w:rsidRPr="007A2D96">
        <w:rPr>
          <w:rFonts w:ascii="Arial" w:hAnsi="Arial" w:cs="Arial"/>
          <w:lang w:val="es-MX"/>
        </w:rPr>
        <w:t>,</w:t>
      </w:r>
      <w:r w:rsidRPr="007A2D96">
        <w:rPr>
          <w:rFonts w:ascii="Arial" w:hAnsi="Arial" w:cs="Arial"/>
          <w:lang w:val="es-MX"/>
        </w:rPr>
        <w:t xml:space="preserve"> </w:t>
      </w:r>
      <w:r w:rsidR="009225E6" w:rsidRPr="007A2D96">
        <w:rPr>
          <w:rFonts w:ascii="Arial" w:hAnsi="Arial" w:cs="Arial"/>
          <w:lang w:val="es-MX"/>
        </w:rPr>
        <w:t>e</w:t>
      </w:r>
      <w:r w:rsidRPr="007A2D96">
        <w:rPr>
          <w:rFonts w:ascii="Arial" w:hAnsi="Arial" w:cs="Arial"/>
          <w:lang w:val="es-MX"/>
        </w:rPr>
        <w:t xml:space="preserve">l </w:t>
      </w:r>
      <w:r w:rsidR="00EA2343" w:rsidRPr="007A2D96">
        <w:rPr>
          <w:rFonts w:ascii="Arial" w:hAnsi="Arial" w:cs="Arial"/>
          <w:lang w:val="es-MX"/>
        </w:rPr>
        <w:t>M</w:t>
      </w:r>
      <w:r w:rsidR="00185F84" w:rsidRPr="007A2D96">
        <w:rPr>
          <w:rFonts w:ascii="Arial" w:hAnsi="Arial" w:cs="Arial"/>
          <w:lang w:val="es-MX"/>
        </w:rPr>
        <w:t>H</w:t>
      </w:r>
      <w:r w:rsidRPr="007A2D96">
        <w:rPr>
          <w:rFonts w:ascii="Arial" w:hAnsi="Arial" w:cs="Arial"/>
          <w:lang w:val="es-MX"/>
        </w:rPr>
        <w:t xml:space="preserve"> y el especialista sectorial del BID para informar y recopilar información sobre la gestión y ejecución técnica del Programa, y preparar las minutas correspondientes, incluyendo las decisiones acordadas.</w:t>
      </w:r>
    </w:p>
    <w:p w14:paraId="056E6B46" w14:textId="6CCDEDA2" w:rsidR="00CB3959" w:rsidRPr="007A2D96"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7A2D96">
        <w:rPr>
          <w:rFonts w:ascii="Arial" w:hAnsi="Arial" w:cs="Arial"/>
          <w:lang w:val="es-MX"/>
        </w:rPr>
        <w:t xml:space="preserve">Preparar informes </w:t>
      </w:r>
      <w:r w:rsidR="00CB3959" w:rsidRPr="007A2D96">
        <w:rPr>
          <w:rFonts w:ascii="Arial" w:hAnsi="Arial" w:cs="Arial"/>
          <w:lang w:val="es-MX"/>
        </w:rPr>
        <w:t xml:space="preserve">de progreso y </w:t>
      </w:r>
      <w:r w:rsidRPr="007A2D96">
        <w:rPr>
          <w:rFonts w:ascii="Arial" w:hAnsi="Arial" w:cs="Arial"/>
          <w:lang w:val="es-MX"/>
        </w:rPr>
        <w:t xml:space="preserve">financieros semestrales y anuales no auditados y auditados para el </w:t>
      </w:r>
      <w:r w:rsidR="00EA2343" w:rsidRPr="007A2D96">
        <w:rPr>
          <w:rFonts w:ascii="Arial" w:hAnsi="Arial" w:cs="Arial"/>
          <w:lang w:val="es-MX"/>
        </w:rPr>
        <w:t>M</w:t>
      </w:r>
      <w:r w:rsidR="00185F84" w:rsidRPr="007A2D96">
        <w:rPr>
          <w:rFonts w:ascii="Arial" w:hAnsi="Arial" w:cs="Arial"/>
          <w:lang w:val="es-MX"/>
        </w:rPr>
        <w:t>H</w:t>
      </w:r>
      <w:r w:rsidRPr="007A2D96">
        <w:rPr>
          <w:rFonts w:ascii="Arial" w:hAnsi="Arial" w:cs="Arial"/>
          <w:lang w:val="es-MX"/>
        </w:rPr>
        <w:t xml:space="preserve"> y el BID, y otras instancias nacionales, en cumplimiento de lo solicitado en el contrato de préstamo y normativa nacional; los informes semestrales se remitirán al Banco </w:t>
      </w:r>
      <w:r w:rsidRPr="007A2D96">
        <w:rPr>
          <w:rFonts w:ascii="Arial" w:hAnsi="Arial" w:cs="Arial"/>
          <w:spacing w:val="-2"/>
          <w:lang w:val="es-ES"/>
        </w:rPr>
        <w:t>dentro de los 60 días posteriores al cierre de cada semestre y,</w:t>
      </w:r>
      <w:r w:rsidRPr="007A2D96">
        <w:rPr>
          <w:rFonts w:ascii="Arial" w:hAnsi="Arial" w:cs="Arial"/>
          <w:lang w:val="es-MX"/>
        </w:rPr>
        <w:t xml:space="preserve"> los informes auditados deben ser presentados dentro de 180 días después del cierre fiscal, así como del último desembolso. Ambos informes serán presentados en formatos acordados con el BID.</w:t>
      </w:r>
    </w:p>
    <w:p w14:paraId="781618E5" w14:textId="332255DD" w:rsidR="006C458F" w:rsidRPr="007A2D96" w:rsidRDefault="006C458F"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7A2D96">
        <w:rPr>
          <w:rFonts w:ascii="Arial" w:hAnsi="Arial" w:cs="Arial"/>
          <w:lang w:val="es-MX"/>
        </w:rPr>
        <w:t xml:space="preserve">Preparar, cuando así se requiera, informes de avance y ejecución del Programa que deben presentarse al Banco. Dichos informes deberán contener información relativa al progreso en el cumplimiento de las actividades contenidas en el POA (ver POA en </w:t>
      </w:r>
      <w:r w:rsidRPr="007A2D96">
        <w:rPr>
          <w:rFonts w:ascii="Arial" w:hAnsi="Arial" w:cs="Arial"/>
          <w:highlight w:val="lightGray"/>
          <w:lang w:val="es-MX"/>
        </w:rPr>
        <w:t xml:space="preserve">Anexo </w:t>
      </w:r>
      <w:r w:rsidR="00CB3959" w:rsidRPr="007A2D96">
        <w:rPr>
          <w:rFonts w:ascii="Arial" w:hAnsi="Arial" w:cs="Arial"/>
          <w:highlight w:val="lightGray"/>
          <w:lang w:val="es-MX"/>
        </w:rPr>
        <w:t>XXXX</w:t>
      </w:r>
      <w:r w:rsidRPr="007A2D96">
        <w:rPr>
          <w:rFonts w:ascii="Arial" w:hAnsi="Arial" w:cs="Arial"/>
          <w:highlight w:val="lightGray"/>
          <w:lang w:val="es-MX"/>
        </w:rPr>
        <w:t>)</w:t>
      </w:r>
      <w:r w:rsidRPr="007A2D96">
        <w:rPr>
          <w:rFonts w:ascii="Arial" w:hAnsi="Arial" w:cs="Arial"/>
          <w:lang w:val="es-MX"/>
        </w:rPr>
        <w:t xml:space="preserve"> y el progreso en el cumplimiento de los indicadores contenidos en la Matriz de Resultados (MR) (ver MR en </w:t>
      </w:r>
      <w:r w:rsidRPr="007A2D96">
        <w:rPr>
          <w:rFonts w:ascii="Arial" w:hAnsi="Arial" w:cs="Arial"/>
          <w:highlight w:val="lightGray"/>
          <w:lang w:val="es-MX"/>
        </w:rPr>
        <w:t>Anexo</w:t>
      </w:r>
      <w:r w:rsidR="00CB3959" w:rsidRPr="007A2D96">
        <w:rPr>
          <w:rFonts w:ascii="Arial" w:hAnsi="Arial" w:cs="Arial"/>
          <w:highlight w:val="lightGray"/>
          <w:lang w:val="es-MX"/>
        </w:rPr>
        <w:t xml:space="preserve"> XXXX</w:t>
      </w:r>
      <w:r w:rsidRPr="007A2D96">
        <w:rPr>
          <w:rFonts w:ascii="Arial" w:hAnsi="Arial" w:cs="Arial"/>
          <w:lang w:val="es-MX"/>
        </w:rPr>
        <w:t>), entre otros, de acuerdo a las políticas y procedimientos acordados.</w:t>
      </w:r>
    </w:p>
    <w:p w14:paraId="02C5F970" w14:textId="77777777" w:rsidR="00CB3959" w:rsidRPr="007A2D96" w:rsidRDefault="00CB3959" w:rsidP="00AC6182">
      <w:pPr>
        <w:pStyle w:val="ListParagraph"/>
        <w:widowControl w:val="0"/>
        <w:numPr>
          <w:ilvl w:val="0"/>
          <w:numId w:val="15"/>
        </w:numPr>
        <w:spacing w:before="120" w:after="120" w:line="240" w:lineRule="auto"/>
        <w:ind w:right="40" w:hanging="720"/>
        <w:contextualSpacing w:val="0"/>
        <w:jc w:val="both"/>
        <w:rPr>
          <w:rFonts w:ascii="Arial" w:hAnsi="Arial" w:cs="Arial"/>
          <w:lang w:val="es-MX"/>
        </w:rPr>
      </w:pPr>
      <w:r w:rsidRPr="007A2D96">
        <w:rPr>
          <w:rFonts w:ascii="Arial" w:hAnsi="Arial" w:cs="Arial"/>
          <w:lang w:val="es-MX"/>
        </w:rPr>
        <w:t>Actualizar y solicitar la no objeción del BID del: Plan de Ejecución del Programa (PEP), así como su presupuesto; Plan de Adquisiciones (PA) del Programa; Plan Financiero (PF) del Programa; y Plan Operativo Anual (POA).</w:t>
      </w:r>
    </w:p>
    <w:p w14:paraId="012B9926" w14:textId="77777777" w:rsidR="0009409B" w:rsidRPr="007A2D96" w:rsidRDefault="0009409B" w:rsidP="0009409B">
      <w:pPr>
        <w:widowControl w:val="0"/>
        <w:spacing w:before="120" w:after="120" w:line="240" w:lineRule="auto"/>
        <w:ind w:right="40"/>
        <w:jc w:val="both"/>
        <w:rPr>
          <w:rFonts w:ascii="Arial" w:hAnsi="Arial" w:cs="Arial"/>
          <w:lang w:val="es-MX"/>
        </w:rPr>
      </w:pPr>
    </w:p>
    <w:p w14:paraId="009EED2C" w14:textId="217F1585" w:rsidR="00507E84" w:rsidRPr="007A2D96" w:rsidRDefault="00507E84" w:rsidP="00EC4BC3">
      <w:pPr>
        <w:pStyle w:val="ListParagraph"/>
        <w:widowControl w:val="0"/>
        <w:numPr>
          <w:ilvl w:val="1"/>
          <w:numId w:val="40"/>
        </w:numPr>
        <w:autoSpaceDE w:val="0"/>
        <w:autoSpaceDN w:val="0"/>
        <w:adjustRightInd w:val="0"/>
        <w:spacing w:before="120" w:after="120" w:line="240" w:lineRule="auto"/>
        <w:ind w:left="720" w:hanging="720"/>
        <w:contextualSpacing w:val="0"/>
        <w:jc w:val="both"/>
        <w:rPr>
          <w:rFonts w:ascii="Arial" w:hAnsi="Arial" w:cs="Arial"/>
          <w:lang w:val="es-MX"/>
        </w:rPr>
      </w:pPr>
      <w:r w:rsidRPr="007A2D96">
        <w:rPr>
          <w:rFonts w:ascii="Arial" w:hAnsi="Arial" w:cs="Arial"/>
          <w:lang w:val="es-MX"/>
        </w:rPr>
        <w:t xml:space="preserve">Las atribuciones y responsabilidades del Ministerio de Finanzas de </w:t>
      </w:r>
      <w:r w:rsidR="00600A2C" w:rsidRPr="007A2D96">
        <w:rPr>
          <w:rFonts w:ascii="Arial" w:hAnsi="Arial" w:cs="Arial"/>
          <w:lang w:val="es-MX"/>
        </w:rPr>
        <w:t>El Salvador</w:t>
      </w:r>
      <w:r w:rsidRPr="007A2D96">
        <w:rPr>
          <w:rFonts w:ascii="Arial" w:hAnsi="Arial" w:cs="Arial"/>
          <w:lang w:val="es-MX"/>
        </w:rPr>
        <w:t xml:space="preserve"> (</w:t>
      </w:r>
      <w:r w:rsidR="00EA2343" w:rsidRPr="007A2D96">
        <w:rPr>
          <w:rFonts w:ascii="Arial" w:hAnsi="Arial" w:cs="Arial"/>
          <w:lang w:val="es-MX"/>
        </w:rPr>
        <w:t>M</w:t>
      </w:r>
      <w:r w:rsidR="00185F84" w:rsidRPr="007A2D96">
        <w:rPr>
          <w:rFonts w:ascii="Arial" w:hAnsi="Arial" w:cs="Arial"/>
          <w:lang w:val="es-MX"/>
        </w:rPr>
        <w:t>H</w:t>
      </w:r>
      <w:r w:rsidRPr="007A2D96">
        <w:rPr>
          <w:rFonts w:ascii="Arial" w:hAnsi="Arial" w:cs="Arial"/>
          <w:lang w:val="es-MX"/>
        </w:rPr>
        <w:t>) son:</w:t>
      </w:r>
      <w:r w:rsidR="0013276E" w:rsidRPr="007A2D96">
        <w:rPr>
          <w:rFonts w:ascii="Arial" w:hAnsi="Arial" w:cs="Arial"/>
          <w:b/>
          <w:lang w:val="es-MX"/>
        </w:rPr>
        <w:t xml:space="preserve"> </w:t>
      </w:r>
    </w:p>
    <w:p w14:paraId="6BFD6475" w14:textId="77777777" w:rsidR="008D7CF0" w:rsidRPr="007A2D96" w:rsidRDefault="00406DFD" w:rsidP="00AC6182">
      <w:pPr>
        <w:widowControl w:val="0"/>
        <w:numPr>
          <w:ilvl w:val="0"/>
          <w:numId w:val="14"/>
        </w:numPr>
        <w:spacing w:before="120" w:after="120" w:line="240" w:lineRule="auto"/>
        <w:ind w:left="1260" w:hanging="540"/>
        <w:jc w:val="both"/>
        <w:rPr>
          <w:rFonts w:ascii="Arial" w:hAnsi="Arial" w:cs="Arial"/>
          <w:lang w:val="es-MX"/>
        </w:rPr>
      </w:pPr>
      <w:r w:rsidRPr="007A2D96">
        <w:rPr>
          <w:rFonts w:ascii="Arial" w:hAnsi="Arial" w:cs="Arial"/>
          <w:lang w:val="es-MX"/>
        </w:rPr>
        <w:t xml:space="preserve">Administrar </w:t>
      </w:r>
      <w:r w:rsidR="008D7CF0" w:rsidRPr="007A2D96">
        <w:rPr>
          <w:rFonts w:ascii="Arial" w:hAnsi="Arial" w:cs="Arial"/>
          <w:lang w:val="es-MX"/>
        </w:rPr>
        <w:t xml:space="preserve">los recursos </w:t>
      </w:r>
      <w:r w:rsidR="006F727A" w:rsidRPr="007A2D96">
        <w:rPr>
          <w:rFonts w:ascii="Arial" w:hAnsi="Arial" w:cs="Arial"/>
          <w:lang w:val="es-MX"/>
        </w:rPr>
        <w:t xml:space="preserve">del Contrato de Préstamo </w:t>
      </w:r>
      <w:r w:rsidR="008D7CF0" w:rsidRPr="007A2D96">
        <w:rPr>
          <w:rFonts w:ascii="Arial" w:hAnsi="Arial" w:cs="Arial"/>
          <w:lang w:val="es-MX"/>
        </w:rPr>
        <w:t>a efecto de colaborar en la toma de medidas y en la realización de las acciones necesarias para dar cumplimiento a los compromisos adquiridos en virtud del Contrato de Préstamo.</w:t>
      </w:r>
    </w:p>
    <w:p w14:paraId="7303E009" w14:textId="03D4A690" w:rsidR="00891B45" w:rsidRPr="007A2D96" w:rsidRDefault="00891B45" w:rsidP="00AC6182">
      <w:pPr>
        <w:widowControl w:val="0"/>
        <w:numPr>
          <w:ilvl w:val="0"/>
          <w:numId w:val="14"/>
        </w:numPr>
        <w:spacing w:before="120" w:after="120" w:line="240" w:lineRule="auto"/>
        <w:ind w:left="1260" w:hanging="540"/>
        <w:jc w:val="both"/>
        <w:rPr>
          <w:rFonts w:ascii="Arial" w:hAnsi="Arial" w:cs="Arial"/>
          <w:lang w:val="es-MX"/>
        </w:rPr>
      </w:pPr>
      <w:r w:rsidRPr="007A2D96">
        <w:rPr>
          <w:rFonts w:ascii="Arial" w:hAnsi="Arial" w:cs="Arial"/>
          <w:lang w:val="es-MX"/>
        </w:rPr>
        <w:t>Gestionar ante el B</w:t>
      </w:r>
      <w:r w:rsidR="006F727A" w:rsidRPr="007A2D96">
        <w:rPr>
          <w:rFonts w:ascii="Arial" w:hAnsi="Arial" w:cs="Arial"/>
          <w:lang w:val="es-MX"/>
        </w:rPr>
        <w:t xml:space="preserve">ID </w:t>
      </w:r>
      <w:r w:rsidRPr="007A2D96">
        <w:rPr>
          <w:rFonts w:ascii="Arial" w:hAnsi="Arial" w:cs="Arial"/>
          <w:lang w:val="es-MX"/>
        </w:rPr>
        <w:t xml:space="preserve">cualquier modificación al Contrato de Préstamo acordada con </w:t>
      </w:r>
      <w:r w:rsidR="00507E84" w:rsidRPr="007A2D96">
        <w:rPr>
          <w:rFonts w:ascii="Arial" w:hAnsi="Arial" w:cs="Arial"/>
          <w:lang w:val="es-MX"/>
        </w:rPr>
        <w:t xml:space="preserve">el </w:t>
      </w:r>
      <w:r w:rsidR="005153BB" w:rsidRPr="007A2D96">
        <w:rPr>
          <w:rFonts w:ascii="Arial" w:hAnsi="Arial" w:cs="Arial"/>
          <w:lang w:val="es-MX"/>
        </w:rPr>
        <w:t>MINEDUCYT</w:t>
      </w:r>
      <w:r w:rsidRPr="007A2D96">
        <w:rPr>
          <w:rFonts w:ascii="Arial" w:hAnsi="Arial" w:cs="Arial"/>
          <w:lang w:val="es-MX"/>
        </w:rPr>
        <w:t>.</w:t>
      </w:r>
    </w:p>
    <w:p w14:paraId="76B6B0C7" w14:textId="02D627D9" w:rsidR="00891B45" w:rsidRPr="007A2D96" w:rsidRDefault="008D7CF0" w:rsidP="00AC6182">
      <w:pPr>
        <w:widowControl w:val="0"/>
        <w:numPr>
          <w:ilvl w:val="0"/>
          <w:numId w:val="14"/>
        </w:numPr>
        <w:spacing w:before="120" w:after="120" w:line="240" w:lineRule="auto"/>
        <w:ind w:left="1260" w:hanging="540"/>
        <w:jc w:val="both"/>
        <w:rPr>
          <w:rFonts w:ascii="Arial" w:hAnsi="Arial" w:cs="Arial"/>
          <w:lang w:val="es-MX"/>
        </w:rPr>
      </w:pPr>
      <w:r w:rsidRPr="007A2D96">
        <w:rPr>
          <w:rFonts w:ascii="Arial" w:hAnsi="Arial" w:cs="Arial"/>
          <w:lang w:val="es-MX"/>
        </w:rPr>
        <w:t xml:space="preserve">Gestionar ante el </w:t>
      </w:r>
      <w:r w:rsidR="004F6338" w:rsidRPr="007A2D96">
        <w:rPr>
          <w:rFonts w:ascii="Arial" w:hAnsi="Arial" w:cs="Arial"/>
          <w:lang w:val="es-MX"/>
        </w:rPr>
        <w:t>BID</w:t>
      </w:r>
      <w:r w:rsidRPr="007A2D96">
        <w:rPr>
          <w:rFonts w:ascii="Arial" w:hAnsi="Arial" w:cs="Arial"/>
          <w:lang w:val="es-MX"/>
        </w:rPr>
        <w:t xml:space="preserve"> cualquier aviso, notificación, cancelación y/o cualquier otro trámite diverso que sea solicitado por</w:t>
      </w:r>
      <w:r w:rsidR="00891B45" w:rsidRPr="007A2D96">
        <w:rPr>
          <w:rFonts w:ascii="Arial" w:hAnsi="Arial" w:cs="Arial"/>
          <w:lang w:val="es-MX"/>
        </w:rPr>
        <w:t xml:space="preserve"> </w:t>
      </w:r>
      <w:r w:rsidR="00507E84" w:rsidRPr="007A2D96">
        <w:rPr>
          <w:rFonts w:ascii="Arial" w:hAnsi="Arial" w:cs="Arial"/>
          <w:lang w:val="es-MX"/>
        </w:rPr>
        <w:t xml:space="preserve">el </w:t>
      </w:r>
      <w:r w:rsidR="005153BB" w:rsidRPr="007A2D96">
        <w:rPr>
          <w:rFonts w:ascii="Arial" w:hAnsi="Arial" w:cs="Arial"/>
          <w:lang w:val="es-MX"/>
        </w:rPr>
        <w:t>MINEDUCYT</w:t>
      </w:r>
      <w:r w:rsidR="00507E84" w:rsidRPr="007A2D96">
        <w:rPr>
          <w:rFonts w:ascii="Arial" w:hAnsi="Arial" w:cs="Arial"/>
          <w:lang w:val="es-MX"/>
        </w:rPr>
        <w:t xml:space="preserve"> o el Gobierno en general</w:t>
      </w:r>
      <w:r w:rsidR="006F727A" w:rsidRPr="007A2D96">
        <w:rPr>
          <w:rFonts w:ascii="Arial" w:hAnsi="Arial" w:cs="Arial"/>
          <w:lang w:val="es-MX"/>
        </w:rPr>
        <w:t>, que encuentre su fundamento con el Contrato de Préstamo</w:t>
      </w:r>
      <w:r w:rsidR="00891B45" w:rsidRPr="007A2D96">
        <w:rPr>
          <w:rFonts w:ascii="Arial" w:hAnsi="Arial" w:cs="Arial"/>
          <w:lang w:val="es-MX"/>
        </w:rPr>
        <w:t>.</w:t>
      </w:r>
    </w:p>
    <w:p w14:paraId="59A8B7B4" w14:textId="7BEB40E1" w:rsidR="00891B45" w:rsidRPr="007A2D96" w:rsidRDefault="00891B45" w:rsidP="00AC6182">
      <w:pPr>
        <w:widowControl w:val="0"/>
        <w:numPr>
          <w:ilvl w:val="0"/>
          <w:numId w:val="14"/>
        </w:numPr>
        <w:spacing w:before="120" w:after="120" w:line="240" w:lineRule="auto"/>
        <w:ind w:left="1260" w:hanging="540"/>
        <w:jc w:val="both"/>
        <w:rPr>
          <w:rFonts w:ascii="Arial" w:hAnsi="Arial" w:cs="Arial"/>
          <w:lang w:val="es-MX"/>
        </w:rPr>
      </w:pPr>
      <w:r w:rsidRPr="007A2D96">
        <w:rPr>
          <w:rFonts w:ascii="Arial" w:hAnsi="Arial" w:cs="Arial"/>
          <w:lang w:val="es-MX"/>
        </w:rPr>
        <w:t>Coordinar</w:t>
      </w:r>
      <w:r w:rsidR="006F727A" w:rsidRPr="007A2D96">
        <w:rPr>
          <w:rFonts w:ascii="Arial" w:hAnsi="Arial" w:cs="Arial"/>
          <w:lang w:val="es-MX"/>
        </w:rPr>
        <w:t xml:space="preserve"> con </w:t>
      </w:r>
      <w:r w:rsidR="00507E84" w:rsidRPr="007A2D96">
        <w:rPr>
          <w:rFonts w:ascii="Arial" w:hAnsi="Arial" w:cs="Arial"/>
          <w:lang w:val="es-MX"/>
        </w:rPr>
        <w:t xml:space="preserve">la </w:t>
      </w:r>
      <w:r w:rsidR="00FE3309" w:rsidRPr="007A2D96">
        <w:rPr>
          <w:rFonts w:ascii="Arial" w:hAnsi="Arial" w:cs="Arial"/>
          <w:lang w:val="es-MX"/>
        </w:rPr>
        <w:t>Unidad Gestora</w:t>
      </w:r>
      <w:r w:rsidR="00507E84" w:rsidRPr="007A2D96">
        <w:rPr>
          <w:rFonts w:ascii="Arial" w:hAnsi="Arial" w:cs="Arial"/>
          <w:lang w:val="es-MX"/>
        </w:rPr>
        <w:t xml:space="preserve"> </w:t>
      </w:r>
      <w:r w:rsidRPr="007A2D96">
        <w:rPr>
          <w:rFonts w:ascii="Arial" w:hAnsi="Arial" w:cs="Arial"/>
          <w:lang w:val="es-MX"/>
        </w:rPr>
        <w:t xml:space="preserve">las misiones del </w:t>
      </w:r>
      <w:r w:rsidR="004F6338" w:rsidRPr="007A2D96">
        <w:rPr>
          <w:rFonts w:ascii="Arial" w:hAnsi="Arial" w:cs="Arial"/>
          <w:lang w:val="es-MX"/>
        </w:rPr>
        <w:t>BID</w:t>
      </w:r>
      <w:r w:rsidRPr="007A2D96">
        <w:rPr>
          <w:rFonts w:ascii="Arial" w:hAnsi="Arial" w:cs="Arial"/>
          <w:lang w:val="es-MX"/>
        </w:rPr>
        <w:t xml:space="preserve"> y sus programas de trabajo, de conformidad con lo establecido en el Contrato de Préstamo.</w:t>
      </w:r>
    </w:p>
    <w:p w14:paraId="389C6682" w14:textId="0F71810B" w:rsidR="00891B45" w:rsidRPr="007A2D96" w:rsidRDefault="003C0EF5" w:rsidP="00AC6182">
      <w:pPr>
        <w:widowControl w:val="0"/>
        <w:numPr>
          <w:ilvl w:val="0"/>
          <w:numId w:val="14"/>
        </w:numPr>
        <w:spacing w:before="120" w:after="120" w:line="240" w:lineRule="auto"/>
        <w:ind w:left="1260" w:hanging="540"/>
        <w:jc w:val="both"/>
        <w:rPr>
          <w:rFonts w:ascii="Arial" w:hAnsi="Arial" w:cs="Arial"/>
          <w:lang w:val="es-MX"/>
        </w:rPr>
      </w:pPr>
      <w:r w:rsidRPr="007A2D96">
        <w:rPr>
          <w:rFonts w:ascii="Arial" w:hAnsi="Arial" w:cs="Arial"/>
          <w:lang w:val="es-MX"/>
        </w:rPr>
        <w:t>Tener con</w:t>
      </w:r>
      <w:r w:rsidR="00513ED9">
        <w:rPr>
          <w:rFonts w:ascii="Arial" w:hAnsi="Arial" w:cs="Arial"/>
          <w:lang w:val="es-MX"/>
        </w:rPr>
        <w:t xml:space="preserve">ocimiento </w:t>
      </w:r>
      <w:r w:rsidRPr="007A2D96">
        <w:rPr>
          <w:rFonts w:ascii="Arial" w:hAnsi="Arial" w:cs="Arial"/>
          <w:lang w:val="es-MX"/>
        </w:rPr>
        <w:t xml:space="preserve">y dar </w:t>
      </w:r>
      <w:r w:rsidR="0006733A" w:rsidRPr="007A2D96">
        <w:rPr>
          <w:rFonts w:ascii="Arial" w:hAnsi="Arial" w:cs="Arial"/>
          <w:lang w:val="es-MX"/>
        </w:rPr>
        <w:t xml:space="preserve">seguimiento </w:t>
      </w:r>
      <w:r w:rsidRPr="007A2D96">
        <w:rPr>
          <w:rFonts w:ascii="Arial" w:hAnsi="Arial" w:cs="Arial"/>
          <w:lang w:val="es-MX"/>
        </w:rPr>
        <w:t>a</w:t>
      </w:r>
      <w:r w:rsidR="0006733A" w:rsidRPr="007A2D96">
        <w:rPr>
          <w:rFonts w:ascii="Arial" w:hAnsi="Arial" w:cs="Arial"/>
          <w:lang w:val="es-MX"/>
        </w:rPr>
        <w:t>: (a)</w:t>
      </w:r>
      <w:r w:rsidRPr="007A2D96">
        <w:rPr>
          <w:rFonts w:ascii="Arial" w:hAnsi="Arial" w:cs="Arial"/>
          <w:lang w:val="es-MX"/>
        </w:rPr>
        <w:t xml:space="preserve"> los</w:t>
      </w:r>
      <w:r w:rsidR="0006733A" w:rsidRPr="007A2D96">
        <w:rPr>
          <w:rFonts w:ascii="Arial" w:hAnsi="Arial" w:cs="Arial"/>
          <w:lang w:val="es-MX"/>
        </w:rPr>
        <w:t xml:space="preserve"> compromisos contractuales; (b) </w:t>
      </w:r>
      <w:r w:rsidRPr="007A2D96">
        <w:rPr>
          <w:rFonts w:ascii="Arial" w:hAnsi="Arial" w:cs="Arial"/>
          <w:lang w:val="es-MX"/>
        </w:rPr>
        <w:t xml:space="preserve">las </w:t>
      </w:r>
      <w:r w:rsidR="0006733A" w:rsidRPr="007A2D96">
        <w:rPr>
          <w:rFonts w:ascii="Arial" w:hAnsi="Arial" w:cs="Arial"/>
          <w:lang w:val="es-MX"/>
        </w:rPr>
        <w:t>Ayudas de Memoria; y</w:t>
      </w:r>
      <w:r w:rsidR="00891B45" w:rsidRPr="007A2D96">
        <w:rPr>
          <w:rFonts w:ascii="Arial" w:hAnsi="Arial" w:cs="Arial"/>
          <w:lang w:val="es-MX"/>
        </w:rPr>
        <w:t xml:space="preserve"> </w:t>
      </w:r>
      <w:r w:rsidR="0006733A" w:rsidRPr="007A2D96">
        <w:rPr>
          <w:rFonts w:ascii="Arial" w:hAnsi="Arial" w:cs="Arial"/>
          <w:lang w:val="es-MX"/>
        </w:rPr>
        <w:t>(c</w:t>
      </w:r>
      <w:r w:rsidR="00891B45" w:rsidRPr="007A2D96">
        <w:rPr>
          <w:rFonts w:ascii="Arial" w:hAnsi="Arial" w:cs="Arial"/>
          <w:lang w:val="es-MX"/>
        </w:rPr>
        <w:t>)</w:t>
      </w:r>
      <w:r w:rsidRPr="007A2D96">
        <w:rPr>
          <w:rFonts w:ascii="Arial" w:hAnsi="Arial" w:cs="Arial"/>
          <w:lang w:val="es-MX"/>
        </w:rPr>
        <w:t xml:space="preserve"> las</w:t>
      </w:r>
      <w:r w:rsidR="00891B45" w:rsidRPr="007A2D96">
        <w:rPr>
          <w:rFonts w:ascii="Arial" w:hAnsi="Arial" w:cs="Arial"/>
          <w:lang w:val="es-MX"/>
        </w:rPr>
        <w:t xml:space="preserve"> minutas de trabajo, todo ello con relación al </w:t>
      </w:r>
      <w:r w:rsidR="0006733A" w:rsidRPr="007A2D96">
        <w:rPr>
          <w:rFonts w:ascii="Arial" w:hAnsi="Arial" w:cs="Arial"/>
          <w:lang w:val="es-MX"/>
        </w:rPr>
        <w:t>préstamo</w:t>
      </w:r>
      <w:r w:rsidR="00891B45" w:rsidRPr="007A2D96">
        <w:rPr>
          <w:rFonts w:ascii="Arial" w:hAnsi="Arial" w:cs="Arial"/>
          <w:lang w:val="es-MX"/>
        </w:rPr>
        <w:t>.</w:t>
      </w:r>
    </w:p>
    <w:p w14:paraId="63155534" w14:textId="77777777" w:rsidR="00A11CAF" w:rsidRPr="007A2D96" w:rsidRDefault="002C232A" w:rsidP="00AC6182">
      <w:pPr>
        <w:widowControl w:val="0"/>
        <w:numPr>
          <w:ilvl w:val="0"/>
          <w:numId w:val="14"/>
        </w:numPr>
        <w:spacing w:before="120" w:after="120" w:line="240" w:lineRule="auto"/>
        <w:ind w:left="1260" w:hanging="540"/>
        <w:jc w:val="both"/>
        <w:rPr>
          <w:rFonts w:ascii="Arial" w:hAnsi="Arial" w:cs="Arial"/>
          <w:lang w:val="es-MX"/>
        </w:rPr>
      </w:pPr>
      <w:r w:rsidRPr="007A2D96">
        <w:rPr>
          <w:rFonts w:ascii="Arial" w:hAnsi="Arial" w:cs="Arial"/>
          <w:lang w:val="es-MX"/>
        </w:rPr>
        <w:t>Apoyar al OE en las obligaciones que le correspondan.</w:t>
      </w:r>
    </w:p>
    <w:p w14:paraId="44728CC6" w14:textId="77777777" w:rsidR="003739F6" w:rsidRPr="007A2D96" w:rsidRDefault="003739F6" w:rsidP="00904825">
      <w:pPr>
        <w:widowControl w:val="0"/>
        <w:spacing w:before="120" w:after="120" w:line="240" w:lineRule="auto"/>
        <w:jc w:val="both"/>
        <w:rPr>
          <w:rFonts w:ascii="Arial" w:hAnsi="Arial" w:cs="Arial"/>
          <w:lang w:val="es-MX"/>
        </w:rPr>
      </w:pPr>
    </w:p>
    <w:p w14:paraId="798F5C72" w14:textId="063B90E8" w:rsidR="004E6154" w:rsidRPr="007A2D96" w:rsidRDefault="0065304B" w:rsidP="00904825">
      <w:pPr>
        <w:pStyle w:val="Heading2"/>
        <w:keepNext w:val="0"/>
        <w:widowControl w:val="0"/>
        <w:spacing w:before="120" w:after="120"/>
        <w:rPr>
          <w:rFonts w:cs="Arial"/>
          <w:bCs/>
          <w:i w:val="0"/>
          <w:sz w:val="22"/>
          <w:szCs w:val="22"/>
          <w:lang w:val="es-MX"/>
        </w:rPr>
      </w:pPr>
      <w:bookmarkStart w:id="64" w:name="_Toc528247862"/>
      <w:r w:rsidRPr="007A2D96">
        <w:rPr>
          <w:rFonts w:cs="Arial"/>
          <w:i w:val="0"/>
          <w:sz w:val="22"/>
          <w:szCs w:val="22"/>
          <w:lang w:val="es-MX"/>
        </w:rPr>
        <w:t>Riesgos ambientales y s</w:t>
      </w:r>
      <w:r w:rsidR="00513ED9">
        <w:rPr>
          <w:rFonts w:cs="Arial"/>
          <w:i w:val="0"/>
          <w:sz w:val="22"/>
          <w:szCs w:val="22"/>
          <w:lang w:val="es-MX"/>
        </w:rPr>
        <w:t>oci</w:t>
      </w:r>
      <w:r w:rsidRPr="007A2D96">
        <w:rPr>
          <w:rFonts w:cs="Arial"/>
          <w:i w:val="0"/>
          <w:sz w:val="22"/>
          <w:szCs w:val="22"/>
          <w:lang w:val="es-MX"/>
        </w:rPr>
        <w:t>ales de las salvaguardias</w:t>
      </w:r>
      <w:bookmarkEnd w:id="64"/>
    </w:p>
    <w:p w14:paraId="580A6363" w14:textId="37C8EC9B" w:rsidR="00102B73" w:rsidRPr="007A2D96" w:rsidRDefault="0065304B" w:rsidP="00EC4BC3">
      <w:pPr>
        <w:pStyle w:val="ListParagraph"/>
        <w:widowControl w:val="0"/>
        <w:numPr>
          <w:ilvl w:val="1"/>
          <w:numId w:val="40"/>
        </w:numPr>
        <w:autoSpaceDE w:val="0"/>
        <w:autoSpaceDN w:val="0"/>
        <w:adjustRightInd w:val="0"/>
        <w:spacing w:before="120" w:after="120" w:line="240" w:lineRule="auto"/>
        <w:ind w:left="720" w:hanging="720"/>
        <w:contextualSpacing w:val="0"/>
        <w:jc w:val="both"/>
        <w:rPr>
          <w:rFonts w:ascii="Arial" w:eastAsiaTheme="minorHAnsi" w:hAnsi="Arial" w:cs="Arial"/>
          <w:color w:val="000000"/>
          <w:lang w:val="es-MX"/>
        </w:rPr>
      </w:pPr>
      <w:r w:rsidRPr="007A2D96">
        <w:rPr>
          <w:rFonts w:ascii="Arial" w:eastAsiaTheme="minorHAnsi" w:hAnsi="Arial" w:cs="Arial"/>
          <w:color w:val="000000"/>
          <w:lang w:val="es-MX"/>
        </w:rPr>
        <w:t>De acuerdo con la Política de Medio Ambiente y Cumplimiento de Salvaguardias (</w:t>
      </w:r>
      <w:r w:rsidR="00102B73" w:rsidRPr="007A2D96">
        <w:rPr>
          <w:rFonts w:ascii="Arial" w:eastAsiaTheme="minorHAnsi" w:hAnsi="Arial" w:cs="Arial"/>
          <w:color w:val="000000"/>
          <w:lang w:val="es-MX"/>
        </w:rPr>
        <w:t>OP</w:t>
      </w:r>
      <w:r w:rsidR="006E235E">
        <w:rPr>
          <w:rFonts w:ascii="Arial" w:eastAsiaTheme="minorHAnsi" w:hAnsi="Arial" w:cs="Arial"/>
          <w:color w:val="000000"/>
          <w:lang w:val="es-MX"/>
        </w:rPr>
        <w:noBreakHyphen/>
      </w:r>
      <w:r w:rsidR="00102B73" w:rsidRPr="007A2D96">
        <w:rPr>
          <w:rFonts w:ascii="Arial" w:eastAsiaTheme="minorHAnsi" w:hAnsi="Arial" w:cs="Arial"/>
          <w:color w:val="000000"/>
          <w:lang w:val="es-MX"/>
        </w:rPr>
        <w:t>703</w:t>
      </w:r>
      <w:r w:rsidRPr="007A2D96">
        <w:rPr>
          <w:rFonts w:ascii="Arial" w:eastAsiaTheme="minorHAnsi" w:hAnsi="Arial" w:cs="Arial"/>
          <w:color w:val="000000"/>
          <w:lang w:val="es-MX"/>
        </w:rPr>
        <w:t>) esta operación está clasificada como categoría “</w:t>
      </w:r>
      <w:r w:rsidR="00A30207" w:rsidRPr="007A2D96">
        <w:rPr>
          <w:rFonts w:ascii="Arial" w:eastAsiaTheme="minorHAnsi" w:hAnsi="Arial" w:cs="Arial"/>
          <w:color w:val="000000"/>
          <w:lang w:val="es-MX"/>
        </w:rPr>
        <w:t>B</w:t>
      </w:r>
      <w:r w:rsidRPr="007A2D96">
        <w:rPr>
          <w:rFonts w:ascii="Arial" w:eastAsiaTheme="minorHAnsi" w:hAnsi="Arial" w:cs="Arial"/>
          <w:color w:val="000000"/>
          <w:lang w:val="es-MX"/>
        </w:rPr>
        <w:t>”</w:t>
      </w:r>
      <w:r w:rsidRPr="007A2D96">
        <w:rPr>
          <w:rStyle w:val="FootnoteReference"/>
          <w:rFonts w:ascii="Arial" w:eastAsiaTheme="minorHAnsi" w:hAnsi="Arial" w:cs="Arial"/>
          <w:color w:val="000000"/>
          <w:vertAlign w:val="baseline"/>
          <w:lang w:val="es-UY"/>
        </w:rPr>
        <w:t xml:space="preserve"> </w:t>
      </w:r>
      <w:r w:rsidRPr="007A2D96">
        <w:rPr>
          <w:rFonts w:ascii="Arial" w:eastAsiaTheme="minorHAnsi" w:hAnsi="Arial" w:cs="Arial"/>
          <w:color w:val="000000"/>
          <w:lang w:val="es-MX"/>
        </w:rPr>
        <w:t>(</w:t>
      </w:r>
      <w:r w:rsidRPr="007A2D96">
        <w:rPr>
          <w:rFonts w:ascii="Arial" w:eastAsiaTheme="minorHAnsi" w:hAnsi="Arial" w:cs="Arial"/>
          <w:lang w:val="es-MX"/>
        </w:rPr>
        <w:t xml:space="preserve">ver </w:t>
      </w:r>
      <w:r w:rsidRPr="007A2D96">
        <w:rPr>
          <w:rFonts w:ascii="Arial" w:hAnsi="Arial" w:cs="Arial"/>
          <w:lang w:val="es-MX"/>
        </w:rPr>
        <w:t>Formulario de Análisis de Salvaguardias y Filtro de Política de Salvaguardias en documento de préstamo</w:t>
      </w:r>
      <w:r w:rsidRPr="007A2D96">
        <w:rPr>
          <w:rFonts w:ascii="Arial" w:eastAsiaTheme="minorHAnsi" w:hAnsi="Arial" w:cs="Arial"/>
          <w:color w:val="000000"/>
          <w:lang w:val="es-MX"/>
        </w:rPr>
        <w:t>)</w:t>
      </w:r>
      <w:r w:rsidR="00102B73" w:rsidRPr="007A2D96">
        <w:rPr>
          <w:rFonts w:ascii="Arial" w:eastAsiaTheme="minorHAnsi" w:hAnsi="Arial" w:cs="Arial"/>
          <w:color w:val="000000"/>
          <w:lang w:val="es-MX"/>
        </w:rPr>
        <w:t xml:space="preserve">. </w:t>
      </w:r>
      <w:r w:rsidR="002510D0" w:rsidRPr="002510D0">
        <w:rPr>
          <w:rFonts w:ascii="Arial" w:hAnsi="Arial" w:cs="Arial"/>
          <w:lang w:val="es-419"/>
        </w:rPr>
        <w:t xml:space="preserve">Los impactos y riesgos socioambientales directos de </w:t>
      </w:r>
      <w:r w:rsidR="002510D0">
        <w:rPr>
          <w:rFonts w:ascii="Arial" w:hAnsi="Arial" w:cs="Arial"/>
          <w:lang w:val="es-419"/>
        </w:rPr>
        <w:t>esta operación</w:t>
      </w:r>
      <w:r w:rsidR="002510D0" w:rsidRPr="002510D0">
        <w:rPr>
          <w:rFonts w:ascii="Arial" w:hAnsi="Arial" w:cs="Arial"/>
          <w:lang w:val="es-419"/>
        </w:rPr>
        <w:t xml:space="preserve"> son los típicos a la magnitud de la construcción y serán localizados y de corto plazo.</w:t>
      </w:r>
      <w:r w:rsidR="002510D0">
        <w:rPr>
          <w:rFonts w:ascii="Arial" w:hAnsi="Arial" w:cs="Arial"/>
          <w:lang w:val="es-419"/>
        </w:rPr>
        <w:t xml:space="preserve"> El Plan de Gestión Ambiental y Social Estratégica </w:t>
      </w:r>
      <w:r w:rsidR="00A06462">
        <w:rPr>
          <w:rFonts w:ascii="Arial" w:hAnsi="Arial" w:cs="Arial"/>
          <w:lang w:val="es-419"/>
        </w:rPr>
        <w:t xml:space="preserve">(Anexo X) </w:t>
      </w:r>
      <w:r w:rsidR="002510D0">
        <w:rPr>
          <w:rFonts w:ascii="Arial" w:hAnsi="Arial" w:cs="Arial"/>
          <w:lang w:val="es-419"/>
        </w:rPr>
        <w:t xml:space="preserve">detalla los acuerdos para el cumplimiento de las </w:t>
      </w:r>
      <w:r w:rsidR="00A06462">
        <w:rPr>
          <w:rFonts w:ascii="Arial" w:hAnsi="Arial" w:cs="Arial"/>
          <w:lang w:val="es-419"/>
        </w:rPr>
        <w:t>políticas de las salvaguardias durante ejecución.</w:t>
      </w:r>
    </w:p>
    <w:p w14:paraId="2193ADED" w14:textId="77777777" w:rsidR="00D417B5" w:rsidRPr="007A2D96" w:rsidRDefault="00D417B5" w:rsidP="00D417B5">
      <w:pPr>
        <w:rPr>
          <w:rFonts w:ascii="Arial" w:hAnsi="Arial" w:cs="Arial"/>
          <w:lang w:val="es-MX"/>
        </w:rPr>
      </w:pPr>
    </w:p>
    <w:p w14:paraId="39841239" w14:textId="77777777" w:rsidR="009F4141" w:rsidRPr="007A2D96" w:rsidRDefault="00100BEF" w:rsidP="00857184">
      <w:pPr>
        <w:pStyle w:val="Heading1"/>
        <w:keepNext w:val="0"/>
        <w:widowControl w:val="0"/>
        <w:tabs>
          <w:tab w:val="clear" w:pos="5180"/>
        </w:tabs>
        <w:spacing w:before="120" w:after="120"/>
        <w:ind w:left="0"/>
        <w:jc w:val="center"/>
        <w:rPr>
          <w:rFonts w:cs="Arial"/>
          <w:smallCaps/>
          <w:color w:val="1F497D"/>
          <w:sz w:val="22"/>
          <w:szCs w:val="22"/>
          <w:lang w:val="es-MX"/>
        </w:rPr>
      </w:pPr>
      <w:bookmarkStart w:id="65" w:name="_Toc528247863"/>
      <w:r w:rsidRPr="007A2D96">
        <w:rPr>
          <w:rFonts w:cs="Arial"/>
          <w:smallCaps/>
          <w:color w:val="1F4E79" w:themeColor="accent1" w:themeShade="80"/>
          <w:sz w:val="22"/>
          <w:szCs w:val="22"/>
          <w:lang w:val="es-MX"/>
        </w:rPr>
        <w:t>Adquisición</w:t>
      </w:r>
      <w:r w:rsidR="009F4141" w:rsidRPr="007A2D96">
        <w:rPr>
          <w:rFonts w:cs="Arial"/>
          <w:smallCaps/>
          <w:color w:val="1F4E79" w:themeColor="accent1" w:themeShade="80"/>
          <w:sz w:val="22"/>
          <w:szCs w:val="22"/>
          <w:lang w:val="es-MX"/>
        </w:rPr>
        <w:t xml:space="preserve"> y Contratación de Bienes</w:t>
      </w:r>
      <w:r w:rsidR="007635DC" w:rsidRPr="007A2D96">
        <w:rPr>
          <w:rFonts w:cs="Arial"/>
          <w:smallCaps/>
          <w:color w:val="1F4E79" w:themeColor="accent1" w:themeShade="80"/>
          <w:sz w:val="22"/>
          <w:szCs w:val="22"/>
          <w:lang w:val="es-MX"/>
        </w:rPr>
        <w:t xml:space="preserve"> y</w:t>
      </w:r>
      <w:r w:rsidR="009F4141" w:rsidRPr="007A2D96">
        <w:rPr>
          <w:rFonts w:cs="Arial"/>
          <w:smallCaps/>
          <w:color w:val="1F4E79" w:themeColor="accent1" w:themeShade="80"/>
          <w:sz w:val="22"/>
          <w:szCs w:val="22"/>
          <w:lang w:val="es-MX"/>
        </w:rPr>
        <w:t xml:space="preserve"> Servicios</w:t>
      </w:r>
      <w:bookmarkEnd w:id="65"/>
    </w:p>
    <w:p w14:paraId="1ABBE63B" w14:textId="77777777" w:rsidR="000F3EBB" w:rsidRPr="007A2D96" w:rsidRDefault="000F3EBB" w:rsidP="00857184">
      <w:pPr>
        <w:pStyle w:val="Heading2"/>
        <w:keepNext w:val="0"/>
        <w:widowControl w:val="0"/>
        <w:tabs>
          <w:tab w:val="clear" w:pos="1080"/>
        </w:tabs>
        <w:spacing w:before="120" w:after="120"/>
        <w:ind w:hanging="720"/>
        <w:rPr>
          <w:rStyle w:val="Strong"/>
          <w:rFonts w:cs="Arial"/>
          <w:b/>
          <w:i w:val="0"/>
          <w:sz w:val="22"/>
          <w:szCs w:val="22"/>
          <w:lang w:val="es-MX"/>
        </w:rPr>
      </w:pPr>
      <w:bookmarkStart w:id="66" w:name="_Toc528247864"/>
      <w:r w:rsidRPr="007A2D96">
        <w:rPr>
          <w:rStyle w:val="Strong"/>
          <w:rFonts w:cs="Arial"/>
          <w:b/>
          <w:i w:val="0"/>
          <w:sz w:val="22"/>
          <w:szCs w:val="22"/>
          <w:lang w:val="es-MX"/>
        </w:rPr>
        <w:t>Marco Normativo</w:t>
      </w:r>
      <w:r w:rsidR="00065A85" w:rsidRPr="007A2D96">
        <w:rPr>
          <w:rStyle w:val="Strong"/>
          <w:rFonts w:cs="Arial"/>
          <w:b/>
          <w:i w:val="0"/>
          <w:sz w:val="22"/>
          <w:szCs w:val="22"/>
          <w:lang w:val="es-MX"/>
        </w:rPr>
        <w:t>, Políticas y Procedimientos</w:t>
      </w:r>
      <w:bookmarkEnd w:id="66"/>
    </w:p>
    <w:p w14:paraId="357C30E3" w14:textId="77777777"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MX"/>
        </w:rPr>
      </w:pPr>
      <w:r w:rsidRPr="007A2D96">
        <w:rPr>
          <w:rStyle w:val="Strong"/>
          <w:rFonts w:ascii="Arial" w:hAnsi="Arial" w:cs="Arial"/>
          <w:b w:val="0"/>
          <w:lang w:val="es-MX"/>
        </w:rPr>
        <w:t>Con base a las normas generales</w:t>
      </w:r>
      <w:r w:rsidRPr="007A2D96">
        <w:rPr>
          <w:rStyle w:val="Strong"/>
          <w:rFonts w:ascii="Arial" w:hAnsi="Arial" w:cs="Arial"/>
          <w:b w:val="0"/>
          <w:vertAlign w:val="superscript"/>
          <w:lang w:val="es-MX"/>
        </w:rPr>
        <w:footnoteReference w:id="8"/>
      </w:r>
      <w:r w:rsidRPr="007A2D96">
        <w:rPr>
          <w:rStyle w:val="Strong"/>
          <w:rFonts w:ascii="Arial" w:hAnsi="Arial" w:cs="Arial"/>
          <w:b w:val="0"/>
          <w:lang w:val="es-MX"/>
        </w:rPr>
        <w:t>, Capítulo VII. Artículo 7.01. de las Disposiciones Generales sobre ejecución del Proyecto. (a) El Prestatario se compromete a que el Proyecto se implemente con la debida diligencia de conformidad con eficientes normas financieras y técnicas y de acuerdo con los planes, especificaciones, calendario de inversiones, presupuestos, reglamentos y otros documentos que el Banco haya aprobado. Igualmente, se compromete a que todas las obligaciones a su cargo deberán ser cumplidas a satisfacción del Banco; y (b) que toda modificación importante en los planes, especificaciones, calendario de inversiones, presupuestos, reglamentos y otros documentos que el Banco haya aprobado, así como todo cambio sustancial en el contrato o contratos de bienes o servicios que se costeen con los recursos destinados a la ejecución del Proyecto o las modificaciones de las categorías de inversiones, requieren el consentimiento escrito del Banco</w:t>
      </w:r>
    </w:p>
    <w:p w14:paraId="786C4AEE" w14:textId="77777777" w:rsidR="00D14726" w:rsidRPr="007A2D96" w:rsidRDefault="00E22A4A"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MX"/>
        </w:rPr>
      </w:pPr>
      <w:r w:rsidRPr="007A2D96">
        <w:rPr>
          <w:rStyle w:val="Strong"/>
          <w:rFonts w:ascii="Arial" w:hAnsi="Arial" w:cs="Arial"/>
          <w:b w:val="0"/>
          <w:lang w:val="es-MX"/>
        </w:rPr>
        <w:t>En este capítulo se definen las políticas, procedimientos y documentos que se utilizarán para realizar cualquier adquisición de bienes y servicios de no consultoría, así como adquisiciones de servicios de consultoría, de conformidad a lo establecido en el Contrato de Préstamo</w:t>
      </w:r>
      <w:r w:rsidR="00D14726" w:rsidRPr="007A2D96">
        <w:rPr>
          <w:rStyle w:val="Strong"/>
          <w:rFonts w:ascii="Arial" w:hAnsi="Arial" w:cs="Arial"/>
          <w:b w:val="0"/>
          <w:lang w:val="es-MX"/>
        </w:rPr>
        <w:t>.</w:t>
      </w:r>
    </w:p>
    <w:p w14:paraId="6D837DD3" w14:textId="77777777" w:rsidR="00D14726" w:rsidRPr="007A2D96" w:rsidRDefault="00E22A4A"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MX"/>
        </w:rPr>
      </w:pPr>
      <w:r w:rsidRPr="007A2D96">
        <w:rPr>
          <w:rStyle w:val="Strong"/>
          <w:rFonts w:ascii="Arial" w:hAnsi="Arial" w:cs="Arial"/>
          <w:b w:val="0"/>
          <w:lang w:val="es-MX"/>
        </w:rPr>
        <w:t xml:space="preserve">Los procedimientos descritos en el presente Manual sirven como una herramienta de trabajo, mediante la cual se busca garantizar la elegibilidad de los gastos que se comprometan en el marco del </w:t>
      </w:r>
      <w:r w:rsidR="00116B6C" w:rsidRPr="007A2D96">
        <w:rPr>
          <w:rStyle w:val="Strong"/>
          <w:rFonts w:ascii="Arial" w:hAnsi="Arial" w:cs="Arial"/>
          <w:b w:val="0"/>
          <w:lang w:val="es-MX"/>
        </w:rPr>
        <w:t>Programa</w:t>
      </w:r>
      <w:r w:rsidRPr="007A2D96">
        <w:rPr>
          <w:rStyle w:val="Strong"/>
          <w:rFonts w:ascii="Arial" w:hAnsi="Arial" w:cs="Arial"/>
          <w:b w:val="0"/>
          <w:lang w:val="es-MX"/>
        </w:rPr>
        <w:t xml:space="preserve">. </w:t>
      </w:r>
    </w:p>
    <w:p w14:paraId="687F011C" w14:textId="63A1D0A7" w:rsidR="00D14726" w:rsidRPr="007A2D96" w:rsidRDefault="00D626A6" w:rsidP="00AC6182">
      <w:pPr>
        <w:pStyle w:val="ListParagraph"/>
        <w:widowControl w:val="0"/>
        <w:numPr>
          <w:ilvl w:val="1"/>
          <w:numId w:val="30"/>
        </w:numPr>
        <w:spacing w:before="120" w:after="120"/>
        <w:ind w:left="720" w:right="43" w:hanging="720"/>
        <w:contextualSpacing w:val="0"/>
        <w:jc w:val="both"/>
        <w:rPr>
          <w:rStyle w:val="Strong"/>
          <w:rFonts w:ascii="Arial" w:hAnsi="Arial" w:cs="Arial"/>
          <w:lang w:val="es-419"/>
        </w:rPr>
      </w:pPr>
      <w:r w:rsidRPr="007A2D96">
        <w:rPr>
          <w:rStyle w:val="Strong"/>
          <w:rFonts w:ascii="Arial" w:hAnsi="Arial" w:cs="Arial"/>
          <w:b w:val="0"/>
          <w:lang w:val="es-MX"/>
        </w:rPr>
        <w:t>Asimismo, l</w:t>
      </w:r>
      <w:r w:rsidR="00013118" w:rsidRPr="007A2D96">
        <w:rPr>
          <w:rStyle w:val="Strong"/>
          <w:rFonts w:ascii="Arial" w:hAnsi="Arial" w:cs="Arial"/>
          <w:b w:val="0"/>
          <w:lang w:val="es-MX"/>
        </w:rPr>
        <w:t>a adquisición de bienes</w:t>
      </w:r>
      <w:r w:rsidR="00F61AA3" w:rsidRPr="007A2D96">
        <w:rPr>
          <w:rStyle w:val="Strong"/>
          <w:rFonts w:ascii="Arial" w:hAnsi="Arial" w:cs="Arial"/>
          <w:b w:val="0"/>
          <w:lang w:val="es-MX"/>
        </w:rPr>
        <w:t>, servicios de no consultoría y</w:t>
      </w:r>
      <w:r w:rsidR="00C223C4">
        <w:rPr>
          <w:rStyle w:val="Strong"/>
          <w:rFonts w:ascii="Arial" w:hAnsi="Arial" w:cs="Arial"/>
          <w:b w:val="0"/>
          <w:lang w:val="es-MX"/>
        </w:rPr>
        <w:t xml:space="preserve"> </w:t>
      </w:r>
      <w:r w:rsidR="00013118" w:rsidRPr="007A2D96">
        <w:rPr>
          <w:rStyle w:val="Strong"/>
          <w:rFonts w:ascii="Arial" w:hAnsi="Arial" w:cs="Arial"/>
          <w:b w:val="0"/>
          <w:lang w:val="es-MX"/>
        </w:rPr>
        <w:t xml:space="preserve">prestación de servicios </w:t>
      </w:r>
      <w:r w:rsidR="00801D56" w:rsidRPr="007A2D96">
        <w:rPr>
          <w:rStyle w:val="Strong"/>
          <w:rFonts w:ascii="Arial" w:hAnsi="Arial" w:cs="Arial"/>
          <w:b w:val="0"/>
          <w:lang w:val="es-MX"/>
        </w:rPr>
        <w:t>de consultoría</w:t>
      </w:r>
      <w:r w:rsidR="00013118" w:rsidRPr="007A2D96">
        <w:rPr>
          <w:rStyle w:val="Strong"/>
          <w:rFonts w:ascii="Arial" w:hAnsi="Arial" w:cs="Arial"/>
          <w:b w:val="0"/>
          <w:lang w:val="es-MX"/>
        </w:rPr>
        <w:t>, as</w:t>
      </w:r>
      <w:r w:rsidR="00FF12C3">
        <w:rPr>
          <w:rStyle w:val="Strong"/>
          <w:rFonts w:ascii="Arial" w:hAnsi="Arial" w:cs="Arial"/>
          <w:b w:val="0"/>
          <w:lang w:val="es-MX"/>
        </w:rPr>
        <w:t xml:space="preserve">ociadas </w:t>
      </w:r>
      <w:r w:rsidR="00013118" w:rsidRPr="007A2D96">
        <w:rPr>
          <w:rStyle w:val="Strong"/>
          <w:rFonts w:ascii="Arial" w:hAnsi="Arial" w:cs="Arial"/>
          <w:b w:val="0"/>
          <w:lang w:val="es-MX"/>
        </w:rPr>
        <w:t xml:space="preserve">a las actividades apoyadas con el </w:t>
      </w:r>
      <w:r w:rsidR="00116B6C" w:rsidRPr="007A2D96">
        <w:rPr>
          <w:rStyle w:val="Strong"/>
          <w:rFonts w:ascii="Arial" w:hAnsi="Arial" w:cs="Arial"/>
          <w:b w:val="0"/>
          <w:lang w:val="es-MX"/>
        </w:rPr>
        <w:t>Programa</w:t>
      </w:r>
      <w:r w:rsidR="009E3D7B" w:rsidRPr="007A2D96">
        <w:rPr>
          <w:rStyle w:val="Strong"/>
          <w:rFonts w:ascii="Arial" w:hAnsi="Arial" w:cs="Arial"/>
          <w:lang w:val="es-419"/>
        </w:rPr>
        <w:t xml:space="preserve">, se llevarán a cabo conforme a: </w:t>
      </w:r>
      <w:r w:rsidR="006E235E">
        <w:rPr>
          <w:rStyle w:val="Strong"/>
          <w:rFonts w:ascii="Arial" w:hAnsi="Arial" w:cs="Arial"/>
          <w:lang w:val="es-419"/>
        </w:rPr>
        <w:t>(</w:t>
      </w:r>
      <w:r w:rsidR="009E3D7B" w:rsidRPr="007A2D96">
        <w:rPr>
          <w:rStyle w:val="Strong"/>
          <w:rFonts w:ascii="Arial" w:hAnsi="Arial" w:cs="Arial"/>
          <w:lang w:val="es-419"/>
        </w:rPr>
        <w:t xml:space="preserve">i) las disposiciones establecidas en el Contrato de Préstamo </w:t>
      </w:r>
      <w:r w:rsidR="006E235E">
        <w:rPr>
          <w:rStyle w:val="Strong"/>
          <w:rFonts w:ascii="Arial" w:hAnsi="Arial" w:cs="Arial"/>
          <w:lang w:val="es-419"/>
        </w:rPr>
        <w:t>(</w:t>
      </w:r>
      <w:proofErr w:type="spellStart"/>
      <w:r w:rsidR="009E3D7B" w:rsidRPr="007A2D96">
        <w:rPr>
          <w:rStyle w:val="Strong"/>
          <w:rFonts w:ascii="Arial" w:hAnsi="Arial" w:cs="Arial"/>
          <w:lang w:val="es-419"/>
        </w:rPr>
        <w:t>ii</w:t>
      </w:r>
      <w:proofErr w:type="spellEnd"/>
      <w:r w:rsidR="009E3D7B" w:rsidRPr="007A2D96">
        <w:rPr>
          <w:rStyle w:val="Strong"/>
          <w:rFonts w:ascii="Arial" w:hAnsi="Arial" w:cs="Arial"/>
          <w:lang w:val="es-419"/>
        </w:rPr>
        <w:t>)</w:t>
      </w:r>
      <w:r w:rsidR="006E235E">
        <w:rPr>
          <w:rStyle w:val="Strong"/>
          <w:rFonts w:ascii="Arial" w:hAnsi="Arial" w:cs="Arial"/>
          <w:lang w:val="es-419"/>
        </w:rPr>
        <w:t> </w:t>
      </w:r>
      <w:r w:rsidR="009E3D7B" w:rsidRPr="007A2D96">
        <w:rPr>
          <w:rStyle w:val="Strong"/>
          <w:rFonts w:ascii="Arial" w:hAnsi="Arial" w:cs="Arial"/>
          <w:lang w:val="es-419"/>
        </w:rPr>
        <w:t xml:space="preserve">las </w:t>
      </w:r>
      <w:r w:rsidR="000B0F1B" w:rsidRPr="007A2D96">
        <w:rPr>
          <w:rStyle w:val="Strong"/>
          <w:rFonts w:ascii="Arial" w:hAnsi="Arial" w:cs="Arial"/>
          <w:lang w:val="es-419"/>
        </w:rPr>
        <w:t>P</w:t>
      </w:r>
      <w:r w:rsidR="009E3D7B" w:rsidRPr="007A2D96">
        <w:rPr>
          <w:rStyle w:val="Strong"/>
          <w:rFonts w:ascii="Arial" w:hAnsi="Arial" w:cs="Arial"/>
          <w:lang w:val="es-419"/>
        </w:rPr>
        <w:t xml:space="preserve">olíticas para la </w:t>
      </w:r>
      <w:r w:rsidR="000B0F1B" w:rsidRPr="007A2D96">
        <w:rPr>
          <w:rStyle w:val="Strong"/>
          <w:rFonts w:ascii="Arial" w:hAnsi="Arial" w:cs="Arial"/>
          <w:lang w:val="es-419"/>
        </w:rPr>
        <w:t>A</w:t>
      </w:r>
      <w:r w:rsidR="009E3D7B" w:rsidRPr="007A2D96">
        <w:rPr>
          <w:rStyle w:val="Strong"/>
          <w:rFonts w:ascii="Arial" w:hAnsi="Arial" w:cs="Arial"/>
          <w:lang w:val="es-419"/>
        </w:rPr>
        <w:t xml:space="preserve">dquisición de </w:t>
      </w:r>
      <w:r w:rsidR="000B0F1B" w:rsidRPr="007A2D96">
        <w:rPr>
          <w:rStyle w:val="Strong"/>
          <w:rFonts w:ascii="Arial" w:hAnsi="Arial" w:cs="Arial"/>
          <w:lang w:val="es-419"/>
        </w:rPr>
        <w:t>B</w:t>
      </w:r>
      <w:r w:rsidR="009E3D7B" w:rsidRPr="007A2D96">
        <w:rPr>
          <w:rStyle w:val="Strong"/>
          <w:rFonts w:ascii="Arial" w:hAnsi="Arial" w:cs="Arial"/>
          <w:lang w:val="es-419"/>
        </w:rPr>
        <w:t xml:space="preserve">ienes y </w:t>
      </w:r>
      <w:r w:rsidR="000B0F1B" w:rsidRPr="007A2D96">
        <w:rPr>
          <w:rStyle w:val="Strong"/>
          <w:rFonts w:ascii="Arial" w:hAnsi="Arial" w:cs="Arial"/>
          <w:lang w:val="es-419"/>
        </w:rPr>
        <w:t>O</w:t>
      </w:r>
      <w:r w:rsidR="009E3D7B" w:rsidRPr="007A2D96">
        <w:rPr>
          <w:rStyle w:val="Strong"/>
          <w:rFonts w:ascii="Arial" w:hAnsi="Arial" w:cs="Arial"/>
          <w:lang w:val="es-419"/>
        </w:rPr>
        <w:t xml:space="preserve">bras </w:t>
      </w:r>
      <w:r w:rsidR="000B0F1B" w:rsidRPr="007A2D96">
        <w:rPr>
          <w:rStyle w:val="Strong"/>
          <w:rFonts w:ascii="Arial" w:hAnsi="Arial" w:cs="Arial"/>
          <w:lang w:val="es-419"/>
        </w:rPr>
        <w:t>F</w:t>
      </w:r>
      <w:r w:rsidR="009E3D7B" w:rsidRPr="007A2D96">
        <w:rPr>
          <w:rStyle w:val="Strong"/>
          <w:rFonts w:ascii="Arial" w:hAnsi="Arial" w:cs="Arial"/>
          <w:lang w:val="es-419"/>
        </w:rPr>
        <w:t>inanciados por el BID (GN</w:t>
      </w:r>
      <w:r w:rsidR="006E235E">
        <w:rPr>
          <w:rStyle w:val="Strong"/>
          <w:rFonts w:ascii="Arial" w:hAnsi="Arial" w:cs="Arial"/>
          <w:lang w:val="es-419"/>
        </w:rPr>
        <w:noBreakHyphen/>
      </w:r>
      <w:r w:rsidR="009E3D7B" w:rsidRPr="007A2D96">
        <w:rPr>
          <w:rStyle w:val="Strong"/>
          <w:rFonts w:ascii="Arial" w:hAnsi="Arial" w:cs="Arial"/>
          <w:lang w:val="es-419"/>
        </w:rPr>
        <w:t>2349-</w:t>
      </w:r>
      <w:r w:rsidR="00600A2C" w:rsidRPr="007A2D96">
        <w:rPr>
          <w:rStyle w:val="Strong"/>
          <w:rFonts w:ascii="Arial" w:hAnsi="Arial" w:cs="Arial"/>
          <w:lang w:val="es-419"/>
        </w:rPr>
        <w:t>15</w:t>
      </w:r>
      <w:r w:rsidR="009E3D7B" w:rsidRPr="007A2D96">
        <w:rPr>
          <w:rStyle w:val="Strong"/>
          <w:rFonts w:ascii="Arial" w:hAnsi="Arial" w:cs="Arial"/>
          <w:lang w:val="es-419"/>
        </w:rPr>
        <w:t>)</w:t>
      </w:r>
      <w:r w:rsidR="00600A2C" w:rsidRPr="007A2D96">
        <w:rPr>
          <w:rStyle w:val="Strong"/>
          <w:rFonts w:ascii="Arial" w:hAnsi="Arial" w:cs="Arial"/>
          <w:lang w:val="es-419"/>
        </w:rPr>
        <w:t xml:space="preserve"> </w:t>
      </w:r>
      <w:r w:rsidR="009E3D7B" w:rsidRPr="007A2D96">
        <w:rPr>
          <w:rStyle w:val="Strong"/>
          <w:rFonts w:ascii="Arial" w:hAnsi="Arial" w:cs="Arial"/>
          <w:lang w:val="es-419"/>
        </w:rPr>
        <w:t xml:space="preserve">y las </w:t>
      </w:r>
      <w:r w:rsidR="000B0F1B" w:rsidRPr="007A2D96">
        <w:rPr>
          <w:rStyle w:val="Strong"/>
          <w:rFonts w:ascii="Arial" w:hAnsi="Arial" w:cs="Arial"/>
          <w:lang w:val="es-419"/>
        </w:rPr>
        <w:t>P</w:t>
      </w:r>
      <w:r w:rsidR="009E3D7B" w:rsidRPr="007A2D96">
        <w:rPr>
          <w:rStyle w:val="Strong"/>
          <w:rFonts w:ascii="Arial" w:hAnsi="Arial" w:cs="Arial"/>
          <w:lang w:val="es-419"/>
        </w:rPr>
        <w:t xml:space="preserve">olíticas para la </w:t>
      </w:r>
      <w:r w:rsidR="000B0F1B" w:rsidRPr="007A2D96">
        <w:rPr>
          <w:rStyle w:val="Strong"/>
          <w:rFonts w:ascii="Arial" w:hAnsi="Arial" w:cs="Arial"/>
          <w:lang w:val="es-419"/>
        </w:rPr>
        <w:t>S</w:t>
      </w:r>
      <w:r w:rsidR="009E3D7B" w:rsidRPr="007A2D96">
        <w:rPr>
          <w:rStyle w:val="Strong"/>
          <w:rFonts w:ascii="Arial" w:hAnsi="Arial" w:cs="Arial"/>
          <w:lang w:val="es-419"/>
        </w:rPr>
        <w:t xml:space="preserve">elección y </w:t>
      </w:r>
      <w:r w:rsidR="000B0F1B" w:rsidRPr="007A2D96">
        <w:rPr>
          <w:rStyle w:val="Strong"/>
          <w:rFonts w:ascii="Arial" w:hAnsi="Arial" w:cs="Arial"/>
          <w:lang w:val="es-419"/>
        </w:rPr>
        <w:t>C</w:t>
      </w:r>
      <w:r w:rsidR="009E3D7B" w:rsidRPr="007A2D96">
        <w:rPr>
          <w:rStyle w:val="Strong"/>
          <w:rFonts w:ascii="Arial" w:hAnsi="Arial" w:cs="Arial"/>
          <w:lang w:val="es-419"/>
        </w:rPr>
        <w:t xml:space="preserve">ontratación de </w:t>
      </w:r>
      <w:r w:rsidR="000B0F1B" w:rsidRPr="007A2D96">
        <w:rPr>
          <w:rStyle w:val="Strong"/>
          <w:rFonts w:ascii="Arial" w:hAnsi="Arial" w:cs="Arial"/>
          <w:lang w:val="es-419"/>
        </w:rPr>
        <w:t>C</w:t>
      </w:r>
      <w:r w:rsidR="009E3D7B" w:rsidRPr="007A2D96">
        <w:rPr>
          <w:rStyle w:val="Strong"/>
          <w:rFonts w:ascii="Arial" w:hAnsi="Arial" w:cs="Arial"/>
          <w:lang w:val="es-419"/>
        </w:rPr>
        <w:t xml:space="preserve">onsultores </w:t>
      </w:r>
      <w:r w:rsidR="000B0F1B" w:rsidRPr="007A2D96">
        <w:rPr>
          <w:rStyle w:val="Strong"/>
          <w:rFonts w:ascii="Arial" w:hAnsi="Arial" w:cs="Arial"/>
          <w:lang w:val="es-419"/>
        </w:rPr>
        <w:t>F</w:t>
      </w:r>
      <w:r w:rsidR="009E3D7B" w:rsidRPr="007A2D96">
        <w:rPr>
          <w:rStyle w:val="Strong"/>
          <w:rFonts w:ascii="Arial" w:hAnsi="Arial" w:cs="Arial"/>
          <w:lang w:val="es-419"/>
        </w:rPr>
        <w:t>inanciados por el BID (GN-2350-</w:t>
      </w:r>
      <w:r w:rsidR="00600A2C" w:rsidRPr="007A2D96">
        <w:rPr>
          <w:rStyle w:val="Strong"/>
          <w:rFonts w:ascii="Arial" w:hAnsi="Arial" w:cs="Arial"/>
          <w:lang w:val="es-419"/>
        </w:rPr>
        <w:t>15)</w:t>
      </w:r>
      <w:r w:rsidR="009E3D7B" w:rsidRPr="007A2D96">
        <w:rPr>
          <w:rStyle w:val="Strong"/>
          <w:rFonts w:ascii="Arial" w:hAnsi="Arial" w:cs="Arial"/>
          <w:lang w:val="es-419"/>
        </w:rPr>
        <w:t xml:space="preserve">; </w:t>
      </w:r>
      <w:r w:rsidR="007F34D0" w:rsidRPr="007A2D96">
        <w:rPr>
          <w:rStyle w:val="Strong"/>
          <w:rFonts w:ascii="Arial" w:hAnsi="Arial" w:cs="Arial"/>
          <w:lang w:val="es-419"/>
        </w:rPr>
        <w:t xml:space="preserve">y </w:t>
      </w:r>
      <w:r w:rsidR="008602E8">
        <w:rPr>
          <w:rStyle w:val="Strong"/>
          <w:rFonts w:ascii="Arial" w:hAnsi="Arial" w:cs="Arial"/>
          <w:lang w:val="es-419"/>
        </w:rPr>
        <w:t>(</w:t>
      </w:r>
      <w:proofErr w:type="spellStart"/>
      <w:r w:rsidR="009E3D7B" w:rsidRPr="007A2D96">
        <w:rPr>
          <w:rStyle w:val="Strong"/>
          <w:rFonts w:ascii="Arial" w:hAnsi="Arial" w:cs="Arial"/>
          <w:lang w:val="es-419"/>
        </w:rPr>
        <w:t>iii</w:t>
      </w:r>
      <w:proofErr w:type="spellEnd"/>
      <w:r w:rsidR="009E3D7B" w:rsidRPr="007A2D96">
        <w:rPr>
          <w:rStyle w:val="Strong"/>
          <w:rFonts w:ascii="Arial" w:hAnsi="Arial" w:cs="Arial"/>
          <w:lang w:val="es-419"/>
        </w:rPr>
        <w:t xml:space="preserve">) el </w:t>
      </w:r>
      <w:r w:rsidR="00F36138">
        <w:rPr>
          <w:rStyle w:val="Strong"/>
          <w:rFonts w:ascii="Arial" w:hAnsi="Arial" w:cs="Arial"/>
          <w:lang w:val="es-419"/>
        </w:rPr>
        <w:t>PA</w:t>
      </w:r>
      <w:r w:rsidR="009E3D7B" w:rsidRPr="007A2D96">
        <w:rPr>
          <w:rStyle w:val="Strong"/>
          <w:rFonts w:ascii="Arial" w:hAnsi="Arial" w:cs="Arial"/>
          <w:lang w:val="es-419"/>
        </w:rPr>
        <w:t xml:space="preserve"> –ver </w:t>
      </w:r>
      <w:r w:rsidR="00286D9F" w:rsidRPr="007A2D96">
        <w:rPr>
          <w:rStyle w:val="Strong"/>
          <w:rFonts w:ascii="Arial" w:hAnsi="Arial" w:cs="Arial"/>
          <w:lang w:val="es-419"/>
        </w:rPr>
        <w:t>Anexo</w:t>
      </w:r>
      <w:r w:rsidR="00241CB5" w:rsidRPr="007A2D96">
        <w:rPr>
          <w:rStyle w:val="Strong"/>
          <w:rFonts w:ascii="Arial" w:hAnsi="Arial" w:cs="Arial"/>
          <w:lang w:val="es-419"/>
        </w:rPr>
        <w:t xml:space="preserve"> XXXX</w:t>
      </w:r>
      <w:r w:rsidR="00801D56" w:rsidRPr="007A2D96">
        <w:rPr>
          <w:rStyle w:val="Strong"/>
          <w:rFonts w:ascii="Arial" w:hAnsi="Arial" w:cs="Arial"/>
          <w:lang w:val="es-419"/>
        </w:rPr>
        <w:t xml:space="preserve"> (que será actualizado conforme a lo estipulado en el Contrato de Préstamo No. XXXX/OC-</w:t>
      </w:r>
      <w:r w:rsidR="007F34D0" w:rsidRPr="007A2D96">
        <w:rPr>
          <w:rStyle w:val="Strong"/>
          <w:rFonts w:ascii="Arial" w:hAnsi="Arial" w:cs="Arial"/>
          <w:lang w:val="es-419"/>
        </w:rPr>
        <w:t>DR</w:t>
      </w:r>
      <w:r w:rsidR="00801D56" w:rsidRPr="007A2D96">
        <w:rPr>
          <w:rStyle w:val="Strong"/>
          <w:rFonts w:ascii="Arial" w:hAnsi="Arial" w:cs="Arial"/>
          <w:lang w:val="es-419"/>
        </w:rPr>
        <w:t xml:space="preserve"> suscrito entre el BID y el Gobierno de </w:t>
      </w:r>
      <w:r w:rsidR="00600A2C" w:rsidRPr="007A2D96">
        <w:rPr>
          <w:rStyle w:val="Strong"/>
          <w:rFonts w:ascii="Arial" w:hAnsi="Arial" w:cs="Arial"/>
          <w:lang w:val="es-419"/>
        </w:rPr>
        <w:t>El Salvador</w:t>
      </w:r>
      <w:r w:rsidR="00801D56" w:rsidRPr="007A2D96">
        <w:rPr>
          <w:rStyle w:val="Strong"/>
          <w:rFonts w:ascii="Arial" w:hAnsi="Arial" w:cs="Arial"/>
          <w:lang w:val="es-419"/>
        </w:rPr>
        <w:t>)</w:t>
      </w:r>
      <w:r w:rsidR="007F34D0" w:rsidRPr="007A2D96">
        <w:rPr>
          <w:rStyle w:val="Strong"/>
          <w:rFonts w:ascii="Arial" w:hAnsi="Arial" w:cs="Arial"/>
          <w:lang w:val="es-419"/>
        </w:rPr>
        <w:t>.</w:t>
      </w:r>
    </w:p>
    <w:p w14:paraId="6B5A79F1" w14:textId="00493B73" w:rsidR="00D14726" w:rsidRPr="007A2D96" w:rsidRDefault="00552F9E"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MX"/>
        </w:rPr>
      </w:pPr>
      <w:r w:rsidRPr="007A2D96">
        <w:rPr>
          <w:rStyle w:val="Strong"/>
          <w:rFonts w:ascii="Arial" w:hAnsi="Arial" w:cs="Arial"/>
          <w:b w:val="0"/>
          <w:lang w:val="es-MX"/>
        </w:rPr>
        <w:t xml:space="preserve">Durante la ejecución del </w:t>
      </w:r>
      <w:r w:rsidR="00116B6C" w:rsidRPr="007A2D96">
        <w:rPr>
          <w:rStyle w:val="Strong"/>
          <w:rFonts w:ascii="Arial" w:hAnsi="Arial" w:cs="Arial"/>
          <w:b w:val="0"/>
          <w:lang w:val="es-MX"/>
        </w:rPr>
        <w:t>Programa</w:t>
      </w:r>
      <w:r w:rsidRPr="007A2D96">
        <w:rPr>
          <w:rStyle w:val="Strong"/>
          <w:rFonts w:ascii="Arial" w:hAnsi="Arial" w:cs="Arial"/>
          <w:b w:val="0"/>
          <w:lang w:val="es-MX"/>
        </w:rPr>
        <w:t xml:space="preserve"> se tiene</w:t>
      </w:r>
      <w:r w:rsidR="000B0F1B" w:rsidRPr="007A2D96">
        <w:rPr>
          <w:rStyle w:val="Strong"/>
          <w:rFonts w:ascii="Arial" w:hAnsi="Arial" w:cs="Arial"/>
          <w:b w:val="0"/>
          <w:lang w:val="es-MX"/>
        </w:rPr>
        <w:t>n</w:t>
      </w:r>
      <w:r w:rsidRPr="007A2D96">
        <w:rPr>
          <w:rStyle w:val="Strong"/>
          <w:rFonts w:ascii="Arial" w:hAnsi="Arial" w:cs="Arial"/>
          <w:b w:val="0"/>
          <w:lang w:val="es-MX"/>
        </w:rPr>
        <w:t xml:space="preserve"> que</w:t>
      </w:r>
      <w:r w:rsidR="006F038B" w:rsidRPr="007A2D96">
        <w:rPr>
          <w:rStyle w:val="Strong"/>
          <w:rFonts w:ascii="Arial" w:hAnsi="Arial" w:cs="Arial"/>
          <w:b w:val="0"/>
          <w:lang w:val="es-MX"/>
        </w:rPr>
        <w:t xml:space="preserve"> </w:t>
      </w:r>
      <w:r w:rsidR="00801D56" w:rsidRPr="007A2D96">
        <w:rPr>
          <w:rStyle w:val="Strong"/>
          <w:rFonts w:ascii="Arial" w:hAnsi="Arial" w:cs="Arial"/>
          <w:b w:val="0"/>
          <w:lang w:val="es-MX"/>
        </w:rPr>
        <w:t>utilizar</w:t>
      </w:r>
      <w:r w:rsidRPr="007A2D96">
        <w:rPr>
          <w:rStyle w:val="Strong"/>
          <w:rFonts w:ascii="Arial" w:hAnsi="Arial" w:cs="Arial"/>
          <w:b w:val="0"/>
          <w:lang w:val="es-MX"/>
        </w:rPr>
        <w:t xml:space="preserve"> </w:t>
      </w:r>
      <w:r w:rsidR="009E3D7B" w:rsidRPr="007A2D96">
        <w:rPr>
          <w:rStyle w:val="Strong"/>
          <w:rFonts w:ascii="Arial" w:hAnsi="Arial" w:cs="Arial"/>
          <w:lang w:val="es-MX"/>
        </w:rPr>
        <w:t xml:space="preserve">los documentos estándar </w:t>
      </w:r>
      <w:r w:rsidR="000B0F1B" w:rsidRPr="007A2D96">
        <w:rPr>
          <w:rStyle w:val="Strong"/>
          <w:rFonts w:ascii="Arial" w:hAnsi="Arial" w:cs="Arial"/>
          <w:lang w:val="es-MX"/>
        </w:rPr>
        <w:t xml:space="preserve">acordados entre </w:t>
      </w:r>
      <w:r w:rsidR="007F34D0" w:rsidRPr="007A2D96">
        <w:rPr>
          <w:rStyle w:val="Strong"/>
          <w:rFonts w:ascii="Arial" w:hAnsi="Arial" w:cs="Arial"/>
          <w:lang w:val="es-MX"/>
        </w:rPr>
        <w:t xml:space="preserve">el </w:t>
      </w:r>
      <w:r w:rsidR="00EA2343" w:rsidRPr="007A2D96">
        <w:rPr>
          <w:rStyle w:val="Strong"/>
          <w:rFonts w:ascii="Arial" w:hAnsi="Arial" w:cs="Arial"/>
          <w:lang w:val="es-MX"/>
        </w:rPr>
        <w:t>M</w:t>
      </w:r>
      <w:r w:rsidR="00185F84" w:rsidRPr="007A2D96">
        <w:rPr>
          <w:rStyle w:val="Strong"/>
          <w:rFonts w:ascii="Arial" w:hAnsi="Arial" w:cs="Arial"/>
          <w:lang w:val="es-MX"/>
        </w:rPr>
        <w:t>H</w:t>
      </w:r>
      <w:r w:rsidR="007F34D0" w:rsidRPr="007A2D96">
        <w:rPr>
          <w:rStyle w:val="Strong"/>
          <w:rFonts w:ascii="Arial" w:hAnsi="Arial" w:cs="Arial"/>
          <w:lang w:val="es-MX"/>
        </w:rPr>
        <w:t xml:space="preserve"> </w:t>
      </w:r>
      <w:r w:rsidR="000B0F1B" w:rsidRPr="007A2D96">
        <w:rPr>
          <w:rStyle w:val="Strong"/>
          <w:rFonts w:ascii="Arial" w:hAnsi="Arial" w:cs="Arial"/>
          <w:lang w:val="es-MX"/>
        </w:rPr>
        <w:t xml:space="preserve">y el BID para </w:t>
      </w:r>
      <w:r w:rsidR="00600A2C" w:rsidRPr="007A2D96">
        <w:rPr>
          <w:rStyle w:val="Strong"/>
          <w:rFonts w:ascii="Arial" w:hAnsi="Arial" w:cs="Arial"/>
          <w:lang w:val="es-MX"/>
        </w:rPr>
        <w:t>El Salvador</w:t>
      </w:r>
      <w:r w:rsidR="009E3D7B" w:rsidRPr="007A2D96">
        <w:rPr>
          <w:rStyle w:val="Strong"/>
          <w:rFonts w:ascii="Arial" w:hAnsi="Arial" w:cs="Arial"/>
          <w:lang w:val="es-MX"/>
        </w:rPr>
        <w:t xml:space="preserve"> </w:t>
      </w:r>
    </w:p>
    <w:p w14:paraId="09050C8A" w14:textId="77777777" w:rsidR="007F34D0" w:rsidRPr="007A2D96" w:rsidRDefault="00D14726"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MX"/>
        </w:rPr>
      </w:pPr>
      <w:r w:rsidRPr="007A2D96">
        <w:rPr>
          <w:rStyle w:val="Strong"/>
          <w:rFonts w:ascii="Arial" w:hAnsi="Arial" w:cs="Arial"/>
          <w:b w:val="0"/>
          <w:lang w:val="es-MX"/>
        </w:rPr>
        <w:t>P</w:t>
      </w:r>
      <w:r w:rsidR="00A13D0C" w:rsidRPr="007A2D96">
        <w:rPr>
          <w:rStyle w:val="Strong"/>
          <w:rFonts w:ascii="Arial" w:hAnsi="Arial" w:cs="Arial"/>
          <w:b w:val="0"/>
          <w:lang w:val="es-MX"/>
        </w:rPr>
        <w:t xml:space="preserve">or otro lado se considera </w:t>
      </w:r>
      <w:r w:rsidR="007F34D0" w:rsidRPr="007A2D96">
        <w:rPr>
          <w:rStyle w:val="Strong"/>
          <w:rFonts w:ascii="Arial" w:hAnsi="Arial" w:cs="Arial"/>
          <w:b w:val="0"/>
          <w:lang w:val="es-MX"/>
        </w:rPr>
        <w:t xml:space="preserve">toda inversión que cumpla con los criterios </w:t>
      </w:r>
      <w:r w:rsidR="00C954EB" w:rsidRPr="007A2D96">
        <w:rPr>
          <w:rStyle w:val="Strong"/>
          <w:rFonts w:ascii="Arial" w:hAnsi="Arial" w:cs="Arial"/>
          <w:b w:val="0"/>
          <w:lang w:val="es-MX"/>
        </w:rPr>
        <w:t xml:space="preserve">de elegibilidad </w:t>
      </w:r>
      <w:r w:rsidR="007F34D0" w:rsidRPr="007A2D96">
        <w:rPr>
          <w:rStyle w:val="Strong"/>
          <w:rFonts w:ascii="Arial" w:hAnsi="Arial" w:cs="Arial"/>
          <w:b w:val="0"/>
          <w:lang w:val="es-MX"/>
        </w:rPr>
        <w:t>específicos acordados y que esté incluida en el Plan Operativo Anual (POA) aprobado por el Banco, será elegible para su financiamiento. Las compras de bienes</w:t>
      </w:r>
      <w:r w:rsidR="00C954EB" w:rsidRPr="007A2D96">
        <w:rPr>
          <w:rStyle w:val="Strong"/>
          <w:rFonts w:ascii="Arial" w:hAnsi="Arial" w:cs="Arial"/>
          <w:b w:val="0"/>
          <w:lang w:val="es-MX"/>
        </w:rPr>
        <w:t>, obras</w:t>
      </w:r>
      <w:r w:rsidR="007F34D0" w:rsidRPr="007A2D96">
        <w:rPr>
          <w:rStyle w:val="Strong"/>
          <w:rFonts w:ascii="Arial" w:hAnsi="Arial" w:cs="Arial"/>
          <w:b w:val="0"/>
          <w:lang w:val="es-MX"/>
        </w:rPr>
        <w:t xml:space="preserve"> y servicios deberán estar incluidas en el Plan de Adquisiciones.</w:t>
      </w:r>
    </w:p>
    <w:p w14:paraId="21BEB285" w14:textId="77777777" w:rsidR="009F4141" w:rsidRPr="007A2D96" w:rsidRDefault="009F4141" w:rsidP="00AC6182">
      <w:pPr>
        <w:pStyle w:val="ListParagraph"/>
        <w:widowControl w:val="0"/>
        <w:numPr>
          <w:ilvl w:val="0"/>
          <w:numId w:val="6"/>
        </w:numPr>
        <w:spacing w:before="120" w:after="120" w:line="240" w:lineRule="auto"/>
        <w:ind w:left="1260" w:hanging="540"/>
        <w:contextualSpacing w:val="0"/>
        <w:jc w:val="both"/>
        <w:rPr>
          <w:rStyle w:val="Strong"/>
          <w:rFonts w:ascii="Arial" w:hAnsi="Arial" w:cs="Arial"/>
          <w:b w:val="0"/>
          <w:lang w:val="es-MX"/>
        </w:rPr>
      </w:pPr>
      <w:r w:rsidRPr="007A2D96">
        <w:rPr>
          <w:rStyle w:val="Strong"/>
          <w:rFonts w:ascii="Arial" w:hAnsi="Arial" w:cs="Arial"/>
          <w:b w:val="0"/>
          <w:lang w:val="es-MX"/>
        </w:rPr>
        <w:t>Se consideran elegibles los</w:t>
      </w:r>
      <w:r w:rsidRPr="007A2D96">
        <w:rPr>
          <w:rFonts w:ascii="Arial" w:hAnsi="Arial" w:cs="Arial"/>
          <w:b/>
          <w:lang w:val="es-MX"/>
        </w:rPr>
        <w:t xml:space="preserve"> </w:t>
      </w:r>
      <w:r w:rsidRPr="007A2D96">
        <w:rPr>
          <w:rFonts w:ascii="Arial" w:hAnsi="Arial" w:cs="Arial"/>
          <w:lang w:val="es-MX"/>
        </w:rPr>
        <w:t xml:space="preserve">individuos, firmas o empresas de países miembros del </w:t>
      </w:r>
      <w:r w:rsidR="004F6338" w:rsidRPr="007A2D96">
        <w:rPr>
          <w:rFonts w:ascii="Arial" w:hAnsi="Arial" w:cs="Arial"/>
          <w:lang w:val="es-MX"/>
        </w:rPr>
        <w:t>BID</w:t>
      </w:r>
      <w:r w:rsidRPr="007A2D96">
        <w:rPr>
          <w:rFonts w:ascii="Arial" w:hAnsi="Arial" w:cs="Arial"/>
          <w:lang w:val="es-MX"/>
        </w:rPr>
        <w:t>.</w:t>
      </w:r>
    </w:p>
    <w:p w14:paraId="2BD36E7C" w14:textId="51CE7E38" w:rsidR="009F4141" w:rsidRPr="007A2D96" w:rsidRDefault="009F4141" w:rsidP="00AC6182">
      <w:pPr>
        <w:widowControl w:val="0"/>
        <w:numPr>
          <w:ilvl w:val="0"/>
          <w:numId w:val="6"/>
        </w:numPr>
        <w:spacing w:before="120" w:after="120" w:line="240" w:lineRule="auto"/>
        <w:ind w:left="1260" w:hanging="540"/>
        <w:jc w:val="both"/>
        <w:rPr>
          <w:rStyle w:val="Strong"/>
          <w:rFonts w:ascii="Arial" w:hAnsi="Arial" w:cs="Arial"/>
          <w:b w:val="0"/>
          <w:lang w:val="es-MX"/>
        </w:rPr>
      </w:pPr>
      <w:r w:rsidRPr="007A2D96">
        <w:rPr>
          <w:rStyle w:val="Strong"/>
          <w:rFonts w:ascii="Arial" w:hAnsi="Arial" w:cs="Arial"/>
          <w:b w:val="0"/>
          <w:lang w:val="es-MX"/>
        </w:rPr>
        <w:t>Las empresas o personas morales propiedad del Estado</w:t>
      </w:r>
      <w:r w:rsidR="000F3EBB" w:rsidRPr="007A2D96">
        <w:rPr>
          <w:rStyle w:val="Strong"/>
          <w:rFonts w:ascii="Arial" w:hAnsi="Arial" w:cs="Arial"/>
          <w:b w:val="0"/>
          <w:lang w:val="es-MX"/>
        </w:rPr>
        <w:t>,</w:t>
      </w:r>
      <w:r w:rsidRPr="007A2D96">
        <w:rPr>
          <w:rStyle w:val="Strong"/>
          <w:rFonts w:ascii="Arial" w:hAnsi="Arial" w:cs="Arial"/>
          <w:b w:val="0"/>
          <w:lang w:val="es-MX"/>
        </w:rPr>
        <w:t xml:space="preserve"> o entidades estatales del país del Prestatario</w:t>
      </w:r>
      <w:r w:rsidR="000F3EBB" w:rsidRPr="007A2D96">
        <w:rPr>
          <w:rStyle w:val="Strong"/>
          <w:rFonts w:ascii="Arial" w:hAnsi="Arial" w:cs="Arial"/>
          <w:b w:val="0"/>
          <w:lang w:val="es-MX"/>
        </w:rPr>
        <w:t>,</w:t>
      </w:r>
      <w:r w:rsidRPr="007A2D96">
        <w:rPr>
          <w:rStyle w:val="Strong"/>
          <w:rFonts w:ascii="Arial" w:hAnsi="Arial" w:cs="Arial"/>
          <w:b w:val="0"/>
          <w:lang w:val="es-MX"/>
        </w:rPr>
        <w:t xml:space="preserve"> pueden participar solamente si pueden demostrar que: (</w:t>
      </w:r>
      <w:r w:rsidR="000F3EBB" w:rsidRPr="007A2D96">
        <w:rPr>
          <w:rStyle w:val="Strong"/>
          <w:rFonts w:ascii="Arial" w:hAnsi="Arial" w:cs="Arial"/>
          <w:b w:val="0"/>
          <w:lang w:val="es-MX"/>
        </w:rPr>
        <w:t>a</w:t>
      </w:r>
      <w:r w:rsidRPr="007A2D96">
        <w:rPr>
          <w:rStyle w:val="Strong"/>
          <w:rFonts w:ascii="Arial" w:hAnsi="Arial" w:cs="Arial"/>
          <w:b w:val="0"/>
          <w:lang w:val="es-MX"/>
        </w:rPr>
        <w:t>)</w:t>
      </w:r>
      <w:r w:rsidR="008602E8">
        <w:rPr>
          <w:rStyle w:val="Strong"/>
          <w:rFonts w:ascii="Arial" w:hAnsi="Arial" w:cs="Arial"/>
          <w:b w:val="0"/>
          <w:lang w:val="es-MX"/>
        </w:rPr>
        <w:t> </w:t>
      </w:r>
      <w:r w:rsidRPr="007A2D96">
        <w:rPr>
          <w:rStyle w:val="Strong"/>
          <w:rFonts w:ascii="Arial" w:hAnsi="Arial" w:cs="Arial"/>
          <w:b w:val="0"/>
          <w:lang w:val="es-MX"/>
        </w:rPr>
        <w:t>tienen autonomía legal y financiera; (</w:t>
      </w:r>
      <w:r w:rsidR="000F3EBB" w:rsidRPr="007A2D96">
        <w:rPr>
          <w:rStyle w:val="Strong"/>
          <w:rFonts w:ascii="Arial" w:hAnsi="Arial" w:cs="Arial"/>
          <w:b w:val="0"/>
          <w:lang w:val="es-MX"/>
        </w:rPr>
        <w:t>b</w:t>
      </w:r>
      <w:r w:rsidRPr="007A2D96">
        <w:rPr>
          <w:rStyle w:val="Strong"/>
          <w:rFonts w:ascii="Arial" w:hAnsi="Arial" w:cs="Arial"/>
          <w:b w:val="0"/>
          <w:lang w:val="es-MX"/>
        </w:rPr>
        <w:t>) funcionan conforme a las leyes comerciales; y (</w:t>
      </w:r>
      <w:r w:rsidR="000F3EBB" w:rsidRPr="007A2D96">
        <w:rPr>
          <w:rStyle w:val="Strong"/>
          <w:rFonts w:ascii="Arial" w:hAnsi="Arial" w:cs="Arial"/>
          <w:b w:val="0"/>
          <w:lang w:val="es-MX"/>
        </w:rPr>
        <w:t>c</w:t>
      </w:r>
      <w:r w:rsidRPr="007A2D96">
        <w:rPr>
          <w:rStyle w:val="Strong"/>
          <w:rFonts w:ascii="Arial" w:hAnsi="Arial" w:cs="Arial"/>
          <w:b w:val="0"/>
          <w:lang w:val="es-MX"/>
        </w:rPr>
        <w:t xml:space="preserve">) no son entidades dependientes del Prestatario o del Sub prestatario. </w:t>
      </w:r>
    </w:p>
    <w:p w14:paraId="6942608A" w14:textId="79CD053B" w:rsidR="009F4141" w:rsidRPr="007A2D96" w:rsidRDefault="000F3EBB" w:rsidP="00AC6182">
      <w:pPr>
        <w:widowControl w:val="0"/>
        <w:numPr>
          <w:ilvl w:val="0"/>
          <w:numId w:val="6"/>
        </w:numPr>
        <w:spacing w:before="120" w:after="120" w:line="240" w:lineRule="auto"/>
        <w:ind w:left="1260" w:hanging="540"/>
        <w:jc w:val="both"/>
        <w:rPr>
          <w:rStyle w:val="Strong"/>
          <w:rFonts w:ascii="Arial" w:hAnsi="Arial" w:cs="Arial"/>
          <w:b w:val="0"/>
          <w:lang w:val="es-MX"/>
        </w:rPr>
      </w:pPr>
      <w:r w:rsidRPr="007A2D96">
        <w:rPr>
          <w:rStyle w:val="Strong"/>
          <w:rFonts w:ascii="Arial" w:hAnsi="Arial" w:cs="Arial"/>
          <w:b w:val="0"/>
          <w:lang w:val="es-MX"/>
        </w:rPr>
        <w:t>Como excepción a lo anterior</w:t>
      </w:r>
      <w:r w:rsidR="000B0F1B" w:rsidRPr="007A2D96">
        <w:rPr>
          <w:rStyle w:val="Strong"/>
          <w:rFonts w:ascii="Arial" w:hAnsi="Arial" w:cs="Arial"/>
          <w:b w:val="0"/>
          <w:lang w:val="es-MX"/>
        </w:rPr>
        <w:t>,</w:t>
      </w:r>
      <w:r w:rsidR="009F4141" w:rsidRPr="007A2D96">
        <w:rPr>
          <w:rStyle w:val="Strong"/>
          <w:rFonts w:ascii="Arial" w:hAnsi="Arial" w:cs="Arial"/>
          <w:b w:val="0"/>
          <w:lang w:val="es-MX"/>
        </w:rPr>
        <w:t xml:space="preserve"> cuando se requieran servicios de universidades estatales o de centros de investigación del país del Prestatario por considerarse que, dada la naturaleza única y excepcional de sus servicios, su participación es vital p</w:t>
      </w:r>
      <w:r w:rsidRPr="007A2D96">
        <w:rPr>
          <w:rStyle w:val="Strong"/>
          <w:rFonts w:ascii="Arial" w:hAnsi="Arial" w:cs="Arial"/>
          <w:b w:val="0"/>
          <w:lang w:val="es-MX"/>
        </w:rPr>
        <w:t>ara la ejecución de</w:t>
      </w:r>
      <w:r w:rsidR="004901F1" w:rsidRPr="007A2D96">
        <w:rPr>
          <w:rStyle w:val="Strong"/>
          <w:rFonts w:ascii="Arial" w:hAnsi="Arial" w:cs="Arial"/>
          <w:b w:val="0"/>
          <w:lang w:val="es-MX"/>
        </w:rPr>
        <w:t>l</w:t>
      </w:r>
      <w:r w:rsidRPr="007A2D96">
        <w:rPr>
          <w:rStyle w:val="Strong"/>
          <w:rFonts w:ascii="Arial" w:hAnsi="Arial" w:cs="Arial"/>
          <w:b w:val="0"/>
          <w:lang w:val="es-MX"/>
        </w:rPr>
        <w:t xml:space="preserve"> </w:t>
      </w:r>
      <w:r w:rsidR="00116B6C" w:rsidRPr="007A2D96">
        <w:rPr>
          <w:rStyle w:val="Strong"/>
          <w:rFonts w:ascii="Arial" w:hAnsi="Arial" w:cs="Arial"/>
          <w:b w:val="0"/>
          <w:lang w:val="es-MX"/>
        </w:rPr>
        <w:t>Programa</w:t>
      </w:r>
      <w:r w:rsidRPr="007A2D96">
        <w:rPr>
          <w:rStyle w:val="Strong"/>
          <w:rFonts w:ascii="Arial" w:hAnsi="Arial" w:cs="Arial"/>
          <w:b w:val="0"/>
          <w:lang w:val="es-MX"/>
        </w:rPr>
        <w:t>.</w:t>
      </w:r>
      <w:r w:rsidR="009F4141" w:rsidRPr="007A2D96">
        <w:rPr>
          <w:rStyle w:val="Strong"/>
          <w:rFonts w:ascii="Arial" w:hAnsi="Arial" w:cs="Arial"/>
          <w:b w:val="0"/>
          <w:lang w:val="es-MX"/>
        </w:rPr>
        <w:t xml:space="preserve"> </w:t>
      </w:r>
      <w:r w:rsidRPr="007A2D96">
        <w:rPr>
          <w:rStyle w:val="Strong"/>
          <w:rFonts w:ascii="Arial" w:hAnsi="Arial" w:cs="Arial"/>
          <w:b w:val="0"/>
          <w:lang w:val="es-MX"/>
        </w:rPr>
        <w:t>E</w:t>
      </w:r>
      <w:r w:rsidR="009F4141" w:rsidRPr="007A2D96">
        <w:rPr>
          <w:rStyle w:val="Strong"/>
          <w:rFonts w:ascii="Arial" w:hAnsi="Arial" w:cs="Arial"/>
          <w:b w:val="0"/>
          <w:lang w:val="es-MX"/>
        </w:rPr>
        <w:t xml:space="preserve">l </w:t>
      </w:r>
      <w:r w:rsidR="004F6338" w:rsidRPr="007A2D96">
        <w:rPr>
          <w:rStyle w:val="Strong"/>
          <w:rFonts w:ascii="Arial" w:hAnsi="Arial" w:cs="Arial"/>
          <w:b w:val="0"/>
          <w:lang w:val="es-MX"/>
        </w:rPr>
        <w:t>BID</w:t>
      </w:r>
      <w:r w:rsidR="009F4141" w:rsidRPr="007A2D96">
        <w:rPr>
          <w:rStyle w:val="Strong"/>
          <w:rFonts w:ascii="Arial" w:hAnsi="Arial" w:cs="Arial"/>
          <w:b w:val="0"/>
          <w:lang w:val="es-MX"/>
        </w:rPr>
        <w:t xml:space="preserve"> </w:t>
      </w:r>
      <w:r w:rsidRPr="007A2D96">
        <w:rPr>
          <w:rStyle w:val="Strong"/>
          <w:rFonts w:ascii="Arial" w:hAnsi="Arial" w:cs="Arial"/>
          <w:b w:val="0"/>
          <w:lang w:val="es-MX"/>
        </w:rPr>
        <w:t>p</w:t>
      </w:r>
      <w:r w:rsidR="000B0F1B" w:rsidRPr="007A2D96">
        <w:rPr>
          <w:rStyle w:val="Strong"/>
          <w:rFonts w:ascii="Arial" w:hAnsi="Arial" w:cs="Arial"/>
          <w:b w:val="0"/>
          <w:lang w:val="es-MX"/>
        </w:rPr>
        <w:t xml:space="preserve">uede </w:t>
      </w:r>
      <w:r w:rsidR="009F4141" w:rsidRPr="007A2D96">
        <w:rPr>
          <w:rStyle w:val="Strong"/>
          <w:rFonts w:ascii="Arial" w:hAnsi="Arial" w:cs="Arial"/>
          <w:b w:val="0"/>
          <w:lang w:val="es-MX"/>
        </w:rPr>
        <w:t>aceptar</w:t>
      </w:r>
      <w:r w:rsidR="000B0F1B" w:rsidRPr="007A2D96">
        <w:rPr>
          <w:rStyle w:val="Strong"/>
          <w:rFonts w:ascii="Arial" w:hAnsi="Arial" w:cs="Arial"/>
          <w:b w:val="0"/>
          <w:lang w:val="es-MX"/>
        </w:rPr>
        <w:t xml:space="preserve">, caso por caso, </w:t>
      </w:r>
      <w:r w:rsidR="009F4141" w:rsidRPr="007A2D96">
        <w:rPr>
          <w:rStyle w:val="Strong"/>
          <w:rFonts w:ascii="Arial" w:hAnsi="Arial" w:cs="Arial"/>
          <w:b w:val="0"/>
          <w:lang w:val="es-MX"/>
        </w:rPr>
        <w:t>la contratación de esas instituciones</w:t>
      </w:r>
      <w:r w:rsidRPr="007A2D96">
        <w:rPr>
          <w:rStyle w:val="Strong"/>
          <w:rFonts w:ascii="Arial" w:hAnsi="Arial" w:cs="Arial"/>
          <w:b w:val="0"/>
          <w:lang w:val="es-MX"/>
        </w:rPr>
        <w:t>. Bajo la misma premisa</w:t>
      </w:r>
      <w:r w:rsidR="009F4141" w:rsidRPr="007A2D96">
        <w:rPr>
          <w:rStyle w:val="Strong"/>
          <w:rFonts w:ascii="Arial" w:hAnsi="Arial" w:cs="Arial"/>
          <w:b w:val="0"/>
          <w:lang w:val="es-MX"/>
        </w:rPr>
        <w:t xml:space="preserve"> se puede contratar de manera individual a profesores o científicos de universidades o centros de investigación. </w:t>
      </w:r>
    </w:p>
    <w:p w14:paraId="327E71A4" w14:textId="77777777" w:rsidR="009F4141" w:rsidRPr="007A2D96" w:rsidRDefault="009F4141" w:rsidP="00AC6182">
      <w:pPr>
        <w:widowControl w:val="0"/>
        <w:numPr>
          <w:ilvl w:val="0"/>
          <w:numId w:val="6"/>
        </w:numPr>
        <w:spacing w:before="120" w:after="120" w:line="240" w:lineRule="auto"/>
        <w:ind w:left="1260" w:hanging="540"/>
        <w:jc w:val="both"/>
        <w:rPr>
          <w:rStyle w:val="Strong"/>
          <w:rFonts w:ascii="Arial" w:hAnsi="Arial" w:cs="Arial"/>
          <w:b w:val="0"/>
          <w:lang w:val="es-MX"/>
        </w:rPr>
      </w:pPr>
      <w:r w:rsidRPr="007A2D96">
        <w:rPr>
          <w:rStyle w:val="Strong"/>
          <w:rFonts w:ascii="Arial" w:hAnsi="Arial" w:cs="Arial"/>
          <w:b w:val="0"/>
          <w:lang w:val="es-MX"/>
        </w:rPr>
        <w:t>Los funcionarios del gobierno o servidores públicos solamente pueden ser contratados como consultores individuales o como miembros de un equipo de una firma consultora, siempre que: (</w:t>
      </w:r>
      <w:r w:rsidR="000F3EBB" w:rsidRPr="007A2D96">
        <w:rPr>
          <w:rStyle w:val="Strong"/>
          <w:rFonts w:ascii="Arial" w:hAnsi="Arial" w:cs="Arial"/>
          <w:b w:val="0"/>
          <w:lang w:val="es-MX"/>
        </w:rPr>
        <w:t>a</w:t>
      </w:r>
      <w:r w:rsidRPr="007A2D96">
        <w:rPr>
          <w:rStyle w:val="Strong"/>
          <w:rFonts w:ascii="Arial" w:hAnsi="Arial" w:cs="Arial"/>
          <w:b w:val="0"/>
          <w:lang w:val="es-MX"/>
        </w:rPr>
        <w:t xml:space="preserve">) </w:t>
      </w:r>
      <w:r w:rsidR="000F3EBB" w:rsidRPr="007A2D96">
        <w:rPr>
          <w:rStyle w:val="Strong"/>
          <w:rFonts w:ascii="Arial" w:hAnsi="Arial" w:cs="Arial"/>
          <w:b w:val="0"/>
          <w:lang w:val="es-MX"/>
        </w:rPr>
        <w:t>cuenten con</w:t>
      </w:r>
      <w:r w:rsidRPr="007A2D96">
        <w:rPr>
          <w:rStyle w:val="Strong"/>
          <w:rFonts w:ascii="Arial" w:hAnsi="Arial" w:cs="Arial"/>
          <w:b w:val="0"/>
          <w:lang w:val="es-MX"/>
        </w:rPr>
        <w:t xml:space="preserve"> licencia sin goce de sueldo; (</w:t>
      </w:r>
      <w:r w:rsidR="000F3EBB" w:rsidRPr="007A2D96">
        <w:rPr>
          <w:rStyle w:val="Strong"/>
          <w:rFonts w:ascii="Arial" w:hAnsi="Arial" w:cs="Arial"/>
          <w:b w:val="0"/>
          <w:lang w:val="es-MX"/>
        </w:rPr>
        <w:t>b</w:t>
      </w:r>
      <w:r w:rsidRPr="007A2D96">
        <w:rPr>
          <w:rStyle w:val="Strong"/>
          <w:rFonts w:ascii="Arial" w:hAnsi="Arial" w:cs="Arial"/>
          <w:b w:val="0"/>
          <w:lang w:val="es-MX"/>
        </w:rPr>
        <w:t>) no sean contratados por la entidad en la que hayan trabajado durante el per</w:t>
      </w:r>
      <w:r w:rsidR="001D0B86" w:rsidRPr="007A2D96">
        <w:rPr>
          <w:rStyle w:val="Strong"/>
          <w:rFonts w:ascii="Arial" w:hAnsi="Arial" w:cs="Arial"/>
          <w:b w:val="0"/>
          <w:lang w:val="es-MX"/>
        </w:rPr>
        <w:t>í</w:t>
      </w:r>
      <w:r w:rsidRPr="007A2D96">
        <w:rPr>
          <w:rStyle w:val="Strong"/>
          <w:rFonts w:ascii="Arial" w:hAnsi="Arial" w:cs="Arial"/>
          <w:b w:val="0"/>
          <w:lang w:val="es-MX"/>
        </w:rPr>
        <w:t>odo inmediat</w:t>
      </w:r>
      <w:r w:rsidR="000F3EBB" w:rsidRPr="007A2D96">
        <w:rPr>
          <w:rStyle w:val="Strong"/>
          <w:rFonts w:ascii="Arial" w:hAnsi="Arial" w:cs="Arial"/>
          <w:b w:val="0"/>
          <w:lang w:val="es-MX"/>
        </w:rPr>
        <w:t>o</w:t>
      </w:r>
      <w:r w:rsidRPr="007A2D96">
        <w:rPr>
          <w:rStyle w:val="Strong"/>
          <w:rFonts w:ascii="Arial" w:hAnsi="Arial" w:cs="Arial"/>
          <w:b w:val="0"/>
          <w:lang w:val="es-MX"/>
        </w:rPr>
        <w:t xml:space="preserve"> anterior al que </w:t>
      </w:r>
      <w:r w:rsidR="000F3EBB" w:rsidRPr="007A2D96">
        <w:rPr>
          <w:rStyle w:val="Strong"/>
          <w:rFonts w:ascii="Arial" w:hAnsi="Arial" w:cs="Arial"/>
          <w:b w:val="0"/>
          <w:lang w:val="es-MX"/>
        </w:rPr>
        <w:t>iniciaron</w:t>
      </w:r>
      <w:r w:rsidRPr="007A2D96">
        <w:rPr>
          <w:rStyle w:val="Strong"/>
          <w:rFonts w:ascii="Arial" w:hAnsi="Arial" w:cs="Arial"/>
          <w:b w:val="0"/>
          <w:lang w:val="es-MX"/>
        </w:rPr>
        <w:t xml:space="preserve"> la licencia; y (</w:t>
      </w:r>
      <w:r w:rsidR="00330170" w:rsidRPr="007A2D96">
        <w:rPr>
          <w:rStyle w:val="Strong"/>
          <w:rFonts w:ascii="Arial" w:hAnsi="Arial" w:cs="Arial"/>
          <w:b w:val="0"/>
          <w:lang w:val="es-MX"/>
        </w:rPr>
        <w:t>c</w:t>
      </w:r>
      <w:r w:rsidRPr="007A2D96">
        <w:rPr>
          <w:rStyle w:val="Strong"/>
          <w:rFonts w:ascii="Arial" w:hAnsi="Arial" w:cs="Arial"/>
          <w:b w:val="0"/>
          <w:lang w:val="es-MX"/>
        </w:rPr>
        <w:t xml:space="preserve">) su contratación no genere un conflicto de interés. </w:t>
      </w:r>
    </w:p>
    <w:p w14:paraId="37DA5C72" w14:textId="77777777" w:rsidR="0031575B" w:rsidRPr="007A2D96" w:rsidRDefault="009E3D7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Cualquier tipo de contrato o convenio que conlleve recursos del Programa deberán incluir o remitirse al cumplimiento de las Cláusulas sobre Prácticas Prohibidas establecidas en las Políticas para las adquisiciones emitidas por el BID</w:t>
      </w:r>
      <w:r w:rsidR="007F34D0" w:rsidRPr="007A2D96">
        <w:rPr>
          <w:rStyle w:val="Strong"/>
          <w:rFonts w:ascii="Arial" w:hAnsi="Arial" w:cs="Arial"/>
          <w:b w:val="0"/>
          <w:lang w:val="es-419"/>
        </w:rPr>
        <w:t>.</w:t>
      </w:r>
      <w:r w:rsidRPr="007A2D96">
        <w:rPr>
          <w:rStyle w:val="Strong"/>
          <w:rFonts w:ascii="Arial" w:hAnsi="Arial" w:cs="Arial"/>
          <w:b w:val="0"/>
          <w:lang w:val="es-419"/>
        </w:rPr>
        <w:t xml:space="preserve"> </w:t>
      </w:r>
    </w:p>
    <w:p w14:paraId="4F196046" w14:textId="494E8EEF" w:rsidR="00834801" w:rsidRPr="007A2D96" w:rsidRDefault="009F4141" w:rsidP="00857184">
      <w:pPr>
        <w:pStyle w:val="Heading2"/>
        <w:keepNext w:val="0"/>
        <w:widowControl w:val="0"/>
        <w:tabs>
          <w:tab w:val="clear" w:pos="1080"/>
        </w:tabs>
        <w:spacing w:before="120" w:after="120"/>
        <w:ind w:left="547" w:hanging="547"/>
        <w:rPr>
          <w:rStyle w:val="Strong"/>
          <w:rFonts w:cs="Arial"/>
          <w:b/>
          <w:i w:val="0"/>
          <w:sz w:val="22"/>
          <w:szCs w:val="22"/>
          <w:lang w:val="es-MX"/>
        </w:rPr>
      </w:pPr>
      <w:bookmarkStart w:id="67" w:name="_Toc528247865"/>
      <w:r w:rsidRPr="007A2D96">
        <w:rPr>
          <w:rStyle w:val="Strong"/>
          <w:rFonts w:cs="Arial"/>
          <w:b/>
          <w:i w:val="0"/>
          <w:sz w:val="22"/>
          <w:szCs w:val="22"/>
          <w:lang w:val="es-MX"/>
        </w:rPr>
        <w:t xml:space="preserve">Plan de </w:t>
      </w:r>
      <w:r w:rsidR="000F3EBB" w:rsidRPr="007A2D96">
        <w:rPr>
          <w:rStyle w:val="Strong"/>
          <w:rFonts w:cs="Arial"/>
          <w:b/>
          <w:i w:val="0"/>
          <w:sz w:val="22"/>
          <w:szCs w:val="22"/>
          <w:lang w:val="es-MX"/>
        </w:rPr>
        <w:t>Adquisiciones (PA)</w:t>
      </w:r>
      <w:bookmarkEnd w:id="67"/>
    </w:p>
    <w:p w14:paraId="1B8F359F" w14:textId="60B0343A" w:rsidR="00D14726"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La </w:t>
      </w:r>
      <w:r w:rsidR="00693A8A" w:rsidRPr="007A2D96">
        <w:rPr>
          <w:rStyle w:val="Strong"/>
          <w:rFonts w:ascii="Arial" w:hAnsi="Arial" w:cs="Arial"/>
          <w:b w:val="0"/>
          <w:lang w:val="es-419"/>
        </w:rPr>
        <w:t>Unidad Gestora</w:t>
      </w:r>
      <w:r w:rsidR="009E3D7B" w:rsidRPr="007A2D96">
        <w:rPr>
          <w:rStyle w:val="Strong"/>
          <w:rFonts w:ascii="Arial" w:hAnsi="Arial" w:cs="Arial"/>
          <w:b w:val="0"/>
          <w:lang w:val="es-419"/>
        </w:rPr>
        <w:t xml:space="preserve"> deberá preparar y presentar periódicamente al BID un PA actualizado de la operación</w:t>
      </w:r>
      <w:r w:rsidR="0074787C" w:rsidRPr="007A2D96">
        <w:rPr>
          <w:rStyle w:val="Strong"/>
          <w:rFonts w:ascii="Arial" w:hAnsi="Arial" w:cs="Arial"/>
          <w:b w:val="0"/>
          <w:lang w:val="es-419"/>
        </w:rPr>
        <w:t xml:space="preserve"> conforme a lo estipulado en el Contrato de Préstamo (XXXX/OC-</w:t>
      </w:r>
      <w:r w:rsidR="007F34D0" w:rsidRPr="007A2D96">
        <w:rPr>
          <w:rStyle w:val="Strong"/>
          <w:rFonts w:ascii="Arial" w:hAnsi="Arial" w:cs="Arial"/>
          <w:b w:val="0"/>
          <w:lang w:val="es-419"/>
        </w:rPr>
        <w:t>DR</w:t>
      </w:r>
      <w:r w:rsidR="0074787C" w:rsidRPr="007A2D96">
        <w:rPr>
          <w:rStyle w:val="Strong"/>
          <w:rFonts w:ascii="Arial" w:hAnsi="Arial" w:cs="Arial"/>
          <w:b w:val="0"/>
          <w:lang w:val="es-419"/>
        </w:rPr>
        <w:t>)</w:t>
      </w:r>
      <w:r w:rsidR="009E3D7B" w:rsidRPr="007A2D96">
        <w:rPr>
          <w:rStyle w:val="Strong"/>
          <w:rFonts w:ascii="Arial" w:hAnsi="Arial" w:cs="Arial"/>
          <w:b w:val="0"/>
          <w:lang w:val="es-419"/>
        </w:rPr>
        <w:t>. El PA</w:t>
      </w:r>
      <w:r w:rsidRPr="007A2D96">
        <w:rPr>
          <w:rStyle w:val="Strong"/>
          <w:rFonts w:ascii="Arial" w:hAnsi="Arial" w:cs="Arial"/>
          <w:b w:val="0"/>
          <w:lang w:val="es-419"/>
        </w:rPr>
        <w:t xml:space="preserve"> </w:t>
      </w:r>
      <w:r w:rsidR="009E3D7B" w:rsidRPr="007A2D96">
        <w:rPr>
          <w:rStyle w:val="Strong"/>
          <w:rFonts w:ascii="Arial" w:hAnsi="Arial" w:cs="Arial"/>
          <w:b w:val="0"/>
          <w:lang w:val="es-419"/>
        </w:rPr>
        <w:t>será aprobado por el BID y deberá proveer información relativa a los contratos de bienes</w:t>
      </w:r>
      <w:r w:rsidRPr="007A2D96">
        <w:rPr>
          <w:rStyle w:val="Strong"/>
          <w:rFonts w:ascii="Arial" w:hAnsi="Arial" w:cs="Arial"/>
          <w:b w:val="0"/>
          <w:lang w:val="es-419"/>
        </w:rPr>
        <w:t xml:space="preserve">, obras </w:t>
      </w:r>
      <w:r w:rsidR="009E3D7B" w:rsidRPr="007A2D96">
        <w:rPr>
          <w:rStyle w:val="Strong"/>
          <w:rFonts w:ascii="Arial" w:hAnsi="Arial" w:cs="Arial"/>
          <w:b w:val="0"/>
          <w:lang w:val="es-419"/>
        </w:rPr>
        <w:t xml:space="preserve">y servicios necesarios para ejecutar el </w:t>
      </w:r>
      <w:r w:rsidR="00116B6C" w:rsidRPr="007A2D96">
        <w:rPr>
          <w:rStyle w:val="Strong"/>
          <w:rFonts w:ascii="Arial" w:hAnsi="Arial" w:cs="Arial"/>
          <w:b w:val="0"/>
          <w:lang w:val="es-419"/>
        </w:rPr>
        <w:t>Programa</w:t>
      </w:r>
      <w:r w:rsidR="009E3D7B" w:rsidRPr="007A2D96">
        <w:rPr>
          <w:rStyle w:val="Strong"/>
          <w:rFonts w:ascii="Arial" w:hAnsi="Arial" w:cs="Arial"/>
          <w:b w:val="0"/>
          <w:lang w:val="es-419"/>
        </w:rPr>
        <w:t xml:space="preserve"> durante al menos los siguientes 18 meses de operación</w:t>
      </w:r>
      <w:r w:rsidR="004A4A14" w:rsidRPr="007A2D96">
        <w:rPr>
          <w:rStyle w:val="Strong"/>
          <w:rFonts w:ascii="Arial" w:hAnsi="Arial" w:cs="Arial"/>
          <w:b w:val="0"/>
          <w:lang w:val="es-419"/>
        </w:rPr>
        <w:t>. La información contenida en el PA deberá ser consistente con los objetivos del Programa</w:t>
      </w:r>
      <w:r w:rsidR="0074787C" w:rsidRPr="007A2D96">
        <w:rPr>
          <w:rStyle w:val="Strong"/>
          <w:rFonts w:ascii="Arial" w:hAnsi="Arial" w:cs="Arial"/>
          <w:b w:val="0"/>
          <w:lang w:val="es-419"/>
        </w:rPr>
        <w:t>, su Plan Operativo Anual y presupuesto</w:t>
      </w:r>
      <w:r w:rsidR="004A4A14" w:rsidRPr="007A2D96">
        <w:rPr>
          <w:rStyle w:val="Strong"/>
          <w:rFonts w:ascii="Arial" w:hAnsi="Arial" w:cs="Arial"/>
          <w:b w:val="0"/>
          <w:lang w:val="es-419"/>
        </w:rPr>
        <w:t>. Así, el</w:t>
      </w:r>
      <w:r w:rsidR="009E3D7B" w:rsidRPr="007A2D96">
        <w:rPr>
          <w:rStyle w:val="Strong"/>
          <w:rFonts w:ascii="Arial" w:hAnsi="Arial" w:cs="Arial"/>
          <w:b w:val="0"/>
          <w:lang w:val="es-419"/>
        </w:rPr>
        <w:t xml:space="preserve"> PA es un instrumento de planificación que le permite a</w:t>
      </w:r>
      <w:r w:rsidRPr="007A2D96">
        <w:rPr>
          <w:rStyle w:val="Strong"/>
          <w:rFonts w:ascii="Arial" w:hAnsi="Arial" w:cs="Arial"/>
          <w:b w:val="0"/>
          <w:lang w:val="es-419"/>
        </w:rPr>
        <w:t xml:space="preserve"> la </w:t>
      </w:r>
      <w:r w:rsidR="00693A8A" w:rsidRPr="007A2D96">
        <w:rPr>
          <w:rStyle w:val="Strong"/>
          <w:rFonts w:ascii="Arial" w:hAnsi="Arial" w:cs="Arial"/>
          <w:b w:val="0"/>
          <w:lang w:val="es-419"/>
        </w:rPr>
        <w:t>Unidad Gestora</w:t>
      </w:r>
      <w:r w:rsidRPr="007A2D96">
        <w:rPr>
          <w:rStyle w:val="Strong"/>
          <w:rFonts w:ascii="Arial" w:hAnsi="Arial" w:cs="Arial"/>
          <w:b w:val="0"/>
          <w:lang w:val="es-419"/>
        </w:rPr>
        <w:t xml:space="preserve"> </w:t>
      </w:r>
      <w:r w:rsidR="009E3D7B" w:rsidRPr="007A2D96">
        <w:rPr>
          <w:rStyle w:val="Strong"/>
          <w:rFonts w:ascii="Arial" w:hAnsi="Arial" w:cs="Arial"/>
          <w:b w:val="0"/>
          <w:lang w:val="es-419"/>
        </w:rPr>
        <w:t>programar y monitorear las actividades de adquisición de bienes,</w:t>
      </w:r>
      <w:r w:rsidRPr="007A2D96">
        <w:rPr>
          <w:rStyle w:val="Strong"/>
          <w:rFonts w:ascii="Arial" w:hAnsi="Arial" w:cs="Arial"/>
          <w:b w:val="0"/>
          <w:lang w:val="es-419"/>
        </w:rPr>
        <w:t xml:space="preserve"> obras </w:t>
      </w:r>
      <w:r w:rsidR="009E3D7B" w:rsidRPr="007A2D96">
        <w:rPr>
          <w:rStyle w:val="Strong"/>
          <w:rFonts w:ascii="Arial" w:hAnsi="Arial" w:cs="Arial"/>
          <w:b w:val="0"/>
          <w:lang w:val="es-419"/>
        </w:rPr>
        <w:t>y de prestación de servicios de consultoría y de servicios de no consultoría.</w:t>
      </w:r>
    </w:p>
    <w:p w14:paraId="6008E695" w14:textId="4CACF5A4"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Durante la ejecución del préstamo la </w:t>
      </w:r>
      <w:r w:rsidR="00693A8A" w:rsidRPr="007A2D96">
        <w:rPr>
          <w:rStyle w:val="Strong"/>
          <w:rFonts w:ascii="Arial" w:hAnsi="Arial" w:cs="Arial"/>
          <w:b w:val="0"/>
          <w:lang w:val="es-419"/>
        </w:rPr>
        <w:t>Unidad Gestora</w:t>
      </w:r>
      <w:r w:rsidRPr="007A2D96">
        <w:rPr>
          <w:rStyle w:val="Strong"/>
          <w:rFonts w:ascii="Arial" w:hAnsi="Arial" w:cs="Arial"/>
          <w:b w:val="0"/>
          <w:lang w:val="es-419"/>
        </w:rPr>
        <w:t xml:space="preserve"> y el Banco podrán acordar el uso del Sistema de Ejecución de Planes de Adquisiciones (SEPA) como herramienta de planificación y gestión de las adquisiciones.</w:t>
      </w:r>
    </w:p>
    <w:p w14:paraId="5082C974" w14:textId="7D44AB0A" w:rsidR="0031575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El PA </w:t>
      </w:r>
      <w:r w:rsidR="009E3D7B" w:rsidRPr="007A2D96">
        <w:rPr>
          <w:rStyle w:val="Strong"/>
          <w:rFonts w:ascii="Arial" w:hAnsi="Arial" w:cs="Arial"/>
          <w:b w:val="0"/>
          <w:lang w:val="es-419"/>
        </w:rPr>
        <w:t xml:space="preserve">debe actualizarse al menos una (1) vez al año o con la frecuencia que sea necesaria durante la vida del </w:t>
      </w:r>
      <w:r w:rsidR="00116B6C" w:rsidRPr="007A2D96">
        <w:rPr>
          <w:rStyle w:val="Strong"/>
          <w:rFonts w:ascii="Arial" w:hAnsi="Arial" w:cs="Arial"/>
          <w:b w:val="0"/>
          <w:lang w:val="es-419"/>
        </w:rPr>
        <w:t>Programa</w:t>
      </w:r>
      <w:r w:rsidR="009E3D7B" w:rsidRPr="007A2D96">
        <w:rPr>
          <w:rStyle w:val="Strong"/>
          <w:rFonts w:ascii="Arial" w:hAnsi="Arial" w:cs="Arial"/>
          <w:b w:val="0"/>
          <w:lang w:val="es-419"/>
        </w:rPr>
        <w:t>. Cada modificación o actualización del PA será realizada y/o coordin</w:t>
      </w:r>
      <w:r w:rsidR="0074787C" w:rsidRPr="007A2D96">
        <w:rPr>
          <w:rStyle w:val="Strong"/>
          <w:rFonts w:ascii="Arial" w:hAnsi="Arial" w:cs="Arial"/>
          <w:b w:val="0"/>
          <w:lang w:val="es-419"/>
        </w:rPr>
        <w:t xml:space="preserve">ada por la </w:t>
      </w:r>
      <w:r w:rsidR="00693A8A" w:rsidRPr="007A2D96">
        <w:rPr>
          <w:rStyle w:val="Strong"/>
          <w:rFonts w:ascii="Arial" w:hAnsi="Arial" w:cs="Arial"/>
          <w:b w:val="0"/>
          <w:lang w:val="es-419"/>
        </w:rPr>
        <w:t>Unidad Gestora</w:t>
      </w:r>
      <w:r w:rsidR="0074787C" w:rsidRPr="007A2D96">
        <w:rPr>
          <w:rStyle w:val="Strong"/>
          <w:rFonts w:ascii="Arial" w:hAnsi="Arial" w:cs="Arial"/>
          <w:b w:val="0"/>
          <w:lang w:val="es-419"/>
        </w:rPr>
        <w:t xml:space="preserve"> y requerirá la no o</w:t>
      </w:r>
      <w:r w:rsidR="009E3D7B" w:rsidRPr="007A2D96">
        <w:rPr>
          <w:rStyle w:val="Strong"/>
          <w:rFonts w:ascii="Arial" w:hAnsi="Arial" w:cs="Arial"/>
          <w:b w:val="0"/>
          <w:lang w:val="es-419"/>
        </w:rPr>
        <w:t xml:space="preserve">bjeción del BID. Una vez recibida la no objeción del BID, </w:t>
      </w:r>
      <w:r w:rsidRPr="007A2D96">
        <w:rPr>
          <w:rStyle w:val="Strong"/>
          <w:rFonts w:ascii="Arial" w:hAnsi="Arial" w:cs="Arial"/>
          <w:b w:val="0"/>
          <w:lang w:val="es-419"/>
        </w:rPr>
        <w:t xml:space="preserve">la </w:t>
      </w:r>
      <w:r w:rsidR="00693A8A" w:rsidRPr="007A2D96">
        <w:rPr>
          <w:rStyle w:val="Strong"/>
          <w:rFonts w:ascii="Arial" w:hAnsi="Arial" w:cs="Arial"/>
          <w:b w:val="0"/>
          <w:lang w:val="es-419"/>
        </w:rPr>
        <w:t>Unidad Gestora</w:t>
      </w:r>
      <w:r w:rsidRPr="007A2D96">
        <w:rPr>
          <w:rStyle w:val="Strong"/>
          <w:rFonts w:ascii="Arial" w:hAnsi="Arial" w:cs="Arial"/>
          <w:b w:val="0"/>
          <w:lang w:val="es-419"/>
        </w:rPr>
        <w:t xml:space="preserve"> </w:t>
      </w:r>
      <w:r w:rsidR="009E3D7B" w:rsidRPr="007A2D96">
        <w:rPr>
          <w:rStyle w:val="Strong"/>
          <w:rFonts w:ascii="Arial" w:hAnsi="Arial" w:cs="Arial"/>
          <w:b w:val="0"/>
          <w:lang w:val="es-419"/>
        </w:rPr>
        <w:t>informará a la</w:t>
      </w:r>
      <w:r w:rsidRPr="007A2D96">
        <w:rPr>
          <w:rStyle w:val="Strong"/>
          <w:rFonts w:ascii="Arial" w:hAnsi="Arial" w:cs="Arial"/>
          <w:b w:val="0"/>
          <w:lang w:val="es-419"/>
        </w:rPr>
        <w:t xml:space="preserve">s partes </w:t>
      </w:r>
      <w:r w:rsidR="009E3D7B" w:rsidRPr="007A2D96">
        <w:rPr>
          <w:rStyle w:val="Strong"/>
          <w:rFonts w:ascii="Arial" w:hAnsi="Arial" w:cs="Arial"/>
          <w:b w:val="0"/>
          <w:lang w:val="es-419"/>
        </w:rPr>
        <w:t xml:space="preserve">de la aprobación para que se proceda con su ejecución. Es de importancia señalar que los originales de la documentación administrativa que se genere en cada uno de los procesos de adquisición o contratación realizados bajo </w:t>
      </w:r>
      <w:r w:rsidR="001E1451" w:rsidRPr="007A2D96">
        <w:rPr>
          <w:rStyle w:val="Strong"/>
          <w:rFonts w:ascii="Arial" w:hAnsi="Arial" w:cs="Arial"/>
          <w:b w:val="0"/>
          <w:lang w:val="es-419"/>
        </w:rPr>
        <w:t xml:space="preserve">el </w:t>
      </w:r>
      <w:r w:rsidR="00116B6C" w:rsidRPr="007A2D96">
        <w:rPr>
          <w:rStyle w:val="Strong"/>
          <w:rFonts w:ascii="Arial" w:hAnsi="Arial" w:cs="Arial"/>
          <w:b w:val="0"/>
          <w:lang w:val="es-419"/>
        </w:rPr>
        <w:t>Programa</w:t>
      </w:r>
      <w:r w:rsidR="009E3D7B" w:rsidRPr="007A2D96">
        <w:rPr>
          <w:rStyle w:val="Strong"/>
          <w:rFonts w:ascii="Arial" w:hAnsi="Arial" w:cs="Arial"/>
          <w:b w:val="0"/>
          <w:lang w:val="es-419"/>
        </w:rPr>
        <w:t xml:space="preserve"> estará bajo resguardo de</w:t>
      </w:r>
      <w:r w:rsidRPr="007A2D96">
        <w:rPr>
          <w:rStyle w:val="Strong"/>
          <w:rFonts w:ascii="Arial" w:hAnsi="Arial" w:cs="Arial"/>
          <w:b w:val="0"/>
          <w:lang w:val="es-419"/>
        </w:rPr>
        <w:t xml:space="preserve"> la </w:t>
      </w:r>
      <w:r w:rsidR="00693A8A" w:rsidRPr="007A2D96">
        <w:rPr>
          <w:rStyle w:val="Strong"/>
          <w:rFonts w:ascii="Arial" w:hAnsi="Arial" w:cs="Arial"/>
          <w:b w:val="0"/>
          <w:lang w:val="es-419"/>
        </w:rPr>
        <w:t>Unidad Gestora</w:t>
      </w:r>
      <w:r w:rsidR="009E3D7B" w:rsidRPr="007A2D96">
        <w:rPr>
          <w:rStyle w:val="Strong"/>
          <w:rFonts w:ascii="Arial" w:hAnsi="Arial" w:cs="Arial"/>
          <w:b w:val="0"/>
          <w:lang w:val="es-419"/>
        </w:rPr>
        <w:t>.</w:t>
      </w:r>
    </w:p>
    <w:p w14:paraId="4477537D" w14:textId="77777777" w:rsidR="00C954EB" w:rsidRPr="007A2D96" w:rsidRDefault="00C954EB" w:rsidP="00C954EB">
      <w:pPr>
        <w:pStyle w:val="Heading2"/>
        <w:widowControl w:val="0"/>
        <w:tabs>
          <w:tab w:val="clear" w:pos="1080"/>
        </w:tabs>
        <w:spacing w:before="120" w:after="120"/>
        <w:ind w:left="547" w:hanging="547"/>
        <w:rPr>
          <w:rFonts w:cs="Arial"/>
          <w:i w:val="0"/>
          <w:sz w:val="22"/>
          <w:szCs w:val="22"/>
          <w:lang w:val="es-MX"/>
        </w:rPr>
      </w:pPr>
      <w:bookmarkStart w:id="68" w:name="_Toc528247866"/>
      <w:bookmarkStart w:id="69" w:name="_Toc399346573"/>
      <w:r w:rsidRPr="007A2D96">
        <w:rPr>
          <w:rFonts w:cs="Arial"/>
          <w:i w:val="0"/>
          <w:sz w:val="22"/>
          <w:szCs w:val="22"/>
          <w:lang w:val="es-MX"/>
        </w:rPr>
        <w:t>Ejecución de adquisiciones y consultorías</w:t>
      </w:r>
      <w:bookmarkEnd w:id="68"/>
    </w:p>
    <w:p w14:paraId="30CAAEEA" w14:textId="0E44B932"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La </w:t>
      </w:r>
      <w:r w:rsidR="00693A8A" w:rsidRPr="007A2D96">
        <w:rPr>
          <w:rStyle w:val="Strong"/>
          <w:rFonts w:ascii="Arial" w:hAnsi="Arial" w:cs="Arial"/>
          <w:b w:val="0"/>
          <w:lang w:val="es-419"/>
        </w:rPr>
        <w:t>Unidad Gestora</w:t>
      </w:r>
      <w:r w:rsidRPr="007A2D96">
        <w:rPr>
          <w:rStyle w:val="Strong"/>
          <w:rFonts w:ascii="Arial" w:hAnsi="Arial" w:cs="Arial"/>
          <w:b w:val="0"/>
          <w:lang w:val="es-419"/>
        </w:rPr>
        <w:t xml:space="preserve">, </w:t>
      </w:r>
      <w:r w:rsidR="007E2D25">
        <w:rPr>
          <w:rStyle w:val="Strong"/>
          <w:rFonts w:ascii="Arial" w:hAnsi="Arial" w:cs="Arial"/>
          <w:b w:val="0"/>
          <w:lang w:val="es-419"/>
        </w:rPr>
        <w:t>a través de la Dirección de Adquisiciones</w:t>
      </w:r>
      <w:r w:rsidRPr="007A2D96">
        <w:rPr>
          <w:rStyle w:val="Strong"/>
          <w:rFonts w:ascii="Arial" w:hAnsi="Arial" w:cs="Arial"/>
          <w:b w:val="0"/>
          <w:lang w:val="es-419"/>
        </w:rPr>
        <w:t>, será la encargada de llevar a cabo los procesos de selección, licitación, contratación, supervisión y recepción de las adquisiciones del Programa, de conformidad con las políticas de adquisiciones del Banco GN-2349-</w:t>
      </w:r>
      <w:r w:rsidR="00F36138">
        <w:rPr>
          <w:rStyle w:val="Strong"/>
          <w:rFonts w:ascii="Arial" w:hAnsi="Arial" w:cs="Arial"/>
          <w:b w:val="0"/>
          <w:lang w:val="es-419"/>
        </w:rPr>
        <w:t>15</w:t>
      </w:r>
      <w:r w:rsidRPr="007A2D96">
        <w:rPr>
          <w:rStyle w:val="Strong"/>
          <w:rFonts w:ascii="Arial" w:hAnsi="Arial" w:cs="Arial"/>
          <w:b w:val="0"/>
          <w:lang w:val="es-419"/>
        </w:rPr>
        <w:t xml:space="preserve"> y GN-2350-</w:t>
      </w:r>
      <w:r w:rsidR="00F36138">
        <w:rPr>
          <w:rStyle w:val="Strong"/>
          <w:rFonts w:ascii="Arial" w:hAnsi="Arial" w:cs="Arial"/>
          <w:b w:val="0"/>
          <w:lang w:val="es-419"/>
        </w:rPr>
        <w:t>15</w:t>
      </w:r>
      <w:r w:rsidRPr="007A2D96">
        <w:rPr>
          <w:rStyle w:val="Strong"/>
          <w:rFonts w:ascii="Arial" w:hAnsi="Arial" w:cs="Arial"/>
          <w:b w:val="0"/>
          <w:lang w:val="es-419"/>
        </w:rPr>
        <w:t>, y con lo dispuesto en el Plan de Adquisiciones (PA) de la operación en la cual se detalla: (i) los contratos para obras, bienes y servicios de consultoría requeridos para llevar a cabo el programa; (</w:t>
      </w:r>
      <w:proofErr w:type="spellStart"/>
      <w:r w:rsidRPr="007A2D96">
        <w:rPr>
          <w:rStyle w:val="Strong"/>
          <w:rFonts w:ascii="Arial" w:hAnsi="Arial" w:cs="Arial"/>
          <w:b w:val="0"/>
          <w:lang w:val="es-419"/>
        </w:rPr>
        <w:t>ii</w:t>
      </w:r>
      <w:proofErr w:type="spellEnd"/>
      <w:r w:rsidRPr="007A2D96">
        <w:rPr>
          <w:rStyle w:val="Strong"/>
          <w:rFonts w:ascii="Arial" w:hAnsi="Arial" w:cs="Arial"/>
          <w:b w:val="0"/>
          <w:lang w:val="es-419"/>
        </w:rPr>
        <w:t>) los métodos propuestos para la contratación de bienes y para la selección de consultores; y (</w:t>
      </w:r>
      <w:proofErr w:type="spellStart"/>
      <w:r w:rsidRPr="007A2D96">
        <w:rPr>
          <w:rStyle w:val="Strong"/>
          <w:rFonts w:ascii="Arial" w:hAnsi="Arial" w:cs="Arial"/>
          <w:b w:val="0"/>
          <w:lang w:val="es-419"/>
        </w:rPr>
        <w:t>iii</w:t>
      </w:r>
      <w:proofErr w:type="spellEnd"/>
      <w:r w:rsidRPr="007A2D96">
        <w:rPr>
          <w:rStyle w:val="Strong"/>
          <w:rFonts w:ascii="Arial" w:hAnsi="Arial" w:cs="Arial"/>
          <w:b w:val="0"/>
          <w:lang w:val="es-419"/>
        </w:rPr>
        <w:t>) los</w:t>
      </w:r>
      <w:r w:rsidR="00C223C4">
        <w:rPr>
          <w:rStyle w:val="Strong"/>
          <w:rFonts w:ascii="Arial" w:hAnsi="Arial" w:cs="Arial"/>
          <w:b w:val="0"/>
          <w:lang w:val="es-419"/>
        </w:rPr>
        <w:t xml:space="preserve"> </w:t>
      </w:r>
      <w:r w:rsidRPr="007A2D96">
        <w:rPr>
          <w:rStyle w:val="Strong"/>
          <w:rFonts w:ascii="Arial" w:hAnsi="Arial" w:cs="Arial"/>
          <w:b w:val="0"/>
          <w:lang w:val="es-419"/>
        </w:rPr>
        <w:t>procedimientos aplicados por el Banco para el examen de cada uno de los procesos de adquisiciones.</w:t>
      </w:r>
    </w:p>
    <w:p w14:paraId="6AA50BF1" w14:textId="77777777"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Para la planificación de las adquisiciones, el ejecutor deberá actualizar el PA anualmente, o según las necesidades del programa, empleando </w:t>
      </w:r>
      <w:proofErr w:type="spellStart"/>
      <w:r w:rsidRPr="007A2D96">
        <w:rPr>
          <w:rStyle w:val="Strong"/>
          <w:rFonts w:ascii="Arial" w:hAnsi="Arial" w:cs="Arial"/>
          <w:b w:val="0"/>
          <w:lang w:val="es-419"/>
        </w:rPr>
        <w:t>el</w:t>
      </w:r>
      <w:proofErr w:type="spellEnd"/>
      <w:r w:rsidRPr="007A2D96">
        <w:rPr>
          <w:rStyle w:val="Strong"/>
          <w:rFonts w:ascii="Arial" w:hAnsi="Arial" w:cs="Arial"/>
          <w:b w:val="0"/>
          <w:lang w:val="es-419"/>
        </w:rPr>
        <w:t xml:space="preserve"> SEPA</w:t>
      </w:r>
      <w:r w:rsidR="00272B41" w:rsidRPr="007A2D96">
        <w:rPr>
          <w:rStyle w:val="Strong"/>
          <w:rFonts w:ascii="Arial" w:hAnsi="Arial" w:cs="Arial"/>
          <w:b w:val="0"/>
          <w:lang w:val="es-419"/>
        </w:rPr>
        <w:t xml:space="preserve"> de así acordarse</w:t>
      </w:r>
      <w:r w:rsidRPr="007A2D96">
        <w:rPr>
          <w:rStyle w:val="Strong"/>
          <w:rFonts w:ascii="Arial" w:hAnsi="Arial" w:cs="Arial"/>
          <w:b w:val="0"/>
          <w:lang w:val="es-419"/>
        </w:rPr>
        <w:t xml:space="preserve">, para planificar y reportar el avance. Toda modificación del PA deberá ser presentada al Banco para su aprobación. </w:t>
      </w:r>
    </w:p>
    <w:p w14:paraId="58C7FA96" w14:textId="5155B8E9"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Las normas y procedimientos que se seguirán para</w:t>
      </w:r>
      <w:r w:rsidR="00F36138">
        <w:rPr>
          <w:rStyle w:val="Strong"/>
          <w:rFonts w:ascii="Arial" w:hAnsi="Arial" w:cs="Arial"/>
          <w:b w:val="0"/>
          <w:lang w:val="es-419"/>
        </w:rPr>
        <w:t xml:space="preserve"> </w:t>
      </w:r>
      <w:r w:rsidRPr="007A2D96">
        <w:rPr>
          <w:rStyle w:val="Strong"/>
          <w:rFonts w:ascii="Arial" w:hAnsi="Arial" w:cs="Arial"/>
          <w:b w:val="0"/>
          <w:lang w:val="es-419"/>
        </w:rPr>
        <w:t xml:space="preserve">las contrataciones durante la ejecución del Programa se deberá ajustar totalmente a lo previsto en el Contrato de Préstamo, en las políticas del BID y en las disposiciones complementarias a las que el Banco refiera al </w:t>
      </w:r>
      <w:r w:rsidR="005153BB" w:rsidRPr="007A2D96">
        <w:rPr>
          <w:rStyle w:val="Strong"/>
          <w:rFonts w:ascii="Arial" w:hAnsi="Arial" w:cs="Arial"/>
          <w:b w:val="0"/>
          <w:lang w:val="es-419"/>
        </w:rPr>
        <w:t>MINEDUCYT</w:t>
      </w:r>
      <w:r w:rsidRPr="007A2D96">
        <w:rPr>
          <w:rStyle w:val="Strong"/>
          <w:rFonts w:ascii="Arial" w:hAnsi="Arial" w:cs="Arial"/>
          <w:b w:val="0"/>
          <w:lang w:val="es-419"/>
        </w:rPr>
        <w:t xml:space="preserve"> a través de la </w:t>
      </w:r>
      <w:r w:rsidR="00693A8A" w:rsidRPr="007A2D96">
        <w:rPr>
          <w:rStyle w:val="Strong"/>
          <w:rFonts w:ascii="Arial" w:hAnsi="Arial" w:cs="Arial"/>
          <w:b w:val="0"/>
          <w:lang w:val="es-419"/>
        </w:rPr>
        <w:t>Unidad Gestora</w:t>
      </w:r>
      <w:r w:rsidRPr="007A2D96">
        <w:rPr>
          <w:rStyle w:val="Strong"/>
          <w:rFonts w:ascii="Arial" w:hAnsi="Arial" w:cs="Arial"/>
          <w:b w:val="0"/>
          <w:lang w:val="es-419"/>
        </w:rPr>
        <w:t>.</w:t>
      </w:r>
    </w:p>
    <w:p w14:paraId="0AE524C3" w14:textId="77777777"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En todos los casos, la aplicación de los principios de la Política de Adquisiciones del BID tendrá prioridad sobre la legislación local. La aplicación de esta legislación no podrá oponerse a los principios de economía, eficiencia y transparencia y a otros aspectos dispuestos en las políticas del Banco.</w:t>
      </w:r>
    </w:p>
    <w:p w14:paraId="13BFFF45" w14:textId="1C83D04C"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En las adquisiciones financiadas con recursos de contraparte, rigen los procedimientos locales, siempre y cuando no violen los principios del Banco. En estos casos se verificará: (i) el estricto cumplimiento a la legislación local aplicable; (</w:t>
      </w:r>
      <w:proofErr w:type="spellStart"/>
      <w:r w:rsidRPr="007A2D96">
        <w:rPr>
          <w:rStyle w:val="Strong"/>
          <w:rFonts w:ascii="Arial" w:hAnsi="Arial" w:cs="Arial"/>
          <w:b w:val="0"/>
          <w:lang w:val="es-419"/>
        </w:rPr>
        <w:t>ii</w:t>
      </w:r>
      <w:proofErr w:type="spellEnd"/>
      <w:r w:rsidRPr="007A2D96">
        <w:rPr>
          <w:rStyle w:val="Strong"/>
          <w:rFonts w:ascii="Arial" w:hAnsi="Arial" w:cs="Arial"/>
          <w:b w:val="0"/>
          <w:lang w:val="es-419"/>
        </w:rPr>
        <w:t>) el cumplimiento con los objetivos y requisitos técnicos del Programa; (</w:t>
      </w:r>
      <w:proofErr w:type="spellStart"/>
      <w:r w:rsidRPr="007A2D96">
        <w:rPr>
          <w:rStyle w:val="Strong"/>
          <w:rFonts w:ascii="Arial" w:hAnsi="Arial" w:cs="Arial"/>
          <w:b w:val="0"/>
          <w:lang w:val="es-419"/>
        </w:rPr>
        <w:t>iii</w:t>
      </w:r>
      <w:proofErr w:type="spellEnd"/>
      <w:r w:rsidRPr="007A2D96">
        <w:rPr>
          <w:rStyle w:val="Strong"/>
          <w:rFonts w:ascii="Arial" w:hAnsi="Arial" w:cs="Arial"/>
          <w:b w:val="0"/>
          <w:lang w:val="es-419"/>
        </w:rPr>
        <w:t>) que los precios sean de mercado; (</w:t>
      </w:r>
      <w:proofErr w:type="spellStart"/>
      <w:r w:rsidRPr="007A2D96">
        <w:rPr>
          <w:rStyle w:val="Strong"/>
          <w:rFonts w:ascii="Arial" w:hAnsi="Arial" w:cs="Arial"/>
          <w:b w:val="0"/>
          <w:lang w:val="es-419"/>
        </w:rPr>
        <w:t>iv</w:t>
      </w:r>
      <w:proofErr w:type="spellEnd"/>
      <w:r w:rsidRPr="007A2D96">
        <w:rPr>
          <w:rStyle w:val="Strong"/>
          <w:rFonts w:ascii="Arial" w:hAnsi="Arial" w:cs="Arial"/>
          <w:b w:val="0"/>
          <w:lang w:val="es-419"/>
        </w:rPr>
        <w:t>)</w:t>
      </w:r>
      <w:r w:rsidR="00D816B9">
        <w:rPr>
          <w:rStyle w:val="Strong"/>
          <w:rFonts w:ascii="Arial" w:hAnsi="Arial" w:cs="Arial"/>
          <w:b w:val="0"/>
          <w:lang w:val="es-419"/>
        </w:rPr>
        <w:t> </w:t>
      </w:r>
      <w:r w:rsidRPr="007A2D96">
        <w:rPr>
          <w:rStyle w:val="Strong"/>
          <w:rFonts w:ascii="Arial" w:hAnsi="Arial" w:cs="Arial"/>
          <w:b w:val="0"/>
          <w:lang w:val="es-419"/>
        </w:rPr>
        <w:t>que la calidad sea satisfactoria; (v) que las entregas sean oportunas; y (vi) que se observen los más altos estándares éticos.</w:t>
      </w:r>
    </w:p>
    <w:p w14:paraId="47B0B6E8" w14:textId="77777777"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Adquisiciones de Obras, Bienes y Servicios Diferentes de Consultoría. Los contratos de Obras, Bienes y Servicios Diferentes de Consultoría generados bajo el proyecto y sujetos a Licitación Pública Internacional (LPI) se ejecutarán utilizando los Documentos Estándar de Licitaciones (</w:t>
      </w:r>
      <w:proofErr w:type="spellStart"/>
      <w:r w:rsidRPr="007A2D96">
        <w:rPr>
          <w:rStyle w:val="Strong"/>
          <w:rFonts w:ascii="Arial" w:hAnsi="Arial" w:cs="Arial"/>
          <w:b w:val="0"/>
          <w:lang w:val="es-419"/>
        </w:rPr>
        <w:t>DELs</w:t>
      </w:r>
      <w:proofErr w:type="spellEnd"/>
      <w:r w:rsidRPr="007A2D96">
        <w:rPr>
          <w:rStyle w:val="Strong"/>
          <w:rFonts w:ascii="Arial" w:hAnsi="Arial" w:cs="Arial"/>
          <w:b w:val="0"/>
          <w:lang w:val="es-419"/>
        </w:rPr>
        <w:t>) emitidos por el Banco y las licitaciones sujetas a Licitación Pública Nacional (LPN) se ejecutarán utilizando los Documentos de Licitación Nacional acordados con el Banco o satisfactorios al Banco. La revisión de las especificaciones técnicas de las adquisiciones durante la preparación de procesos de selección será responsabilidad del Especialista Sectorial/Jefe del Equipo del Proyecto.</w:t>
      </w:r>
    </w:p>
    <w:p w14:paraId="6165CF00" w14:textId="338E5B11"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Selección y Contratación de Consultores. Los contratos de Servicios de Consultoría generados bajo el proyecto se ejecutarán utilizando la Solicitud Estándar de Propuestas (</w:t>
      </w:r>
      <w:proofErr w:type="spellStart"/>
      <w:r w:rsidRPr="007A2D96">
        <w:rPr>
          <w:rStyle w:val="Strong"/>
          <w:rFonts w:ascii="Arial" w:hAnsi="Arial" w:cs="Arial"/>
          <w:b w:val="0"/>
          <w:lang w:val="es-419"/>
        </w:rPr>
        <w:t>SEPs</w:t>
      </w:r>
      <w:proofErr w:type="spellEnd"/>
      <w:r w:rsidRPr="007A2D96">
        <w:rPr>
          <w:rStyle w:val="Strong"/>
          <w:rFonts w:ascii="Arial" w:hAnsi="Arial" w:cs="Arial"/>
          <w:b w:val="0"/>
          <w:lang w:val="es-419"/>
        </w:rPr>
        <w:t>) emitida o acordada con el Banco. La revisión de los términos de referencia para la contratación de servicios de consultoría será responsabilidad del Especialista Sectorial/Jefe del Equipo del Proyecto.</w:t>
      </w:r>
    </w:p>
    <w:p w14:paraId="19C32259" w14:textId="77777777"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La selección de consultores individuales: A criterio del Ejecutor, la contratación de consultores individuales se podrá solicitar mediante anuncios locales o internacionales a fin de conformar una lista corta de individuos calificados.</w:t>
      </w:r>
    </w:p>
    <w:p w14:paraId="6E0960A9" w14:textId="77777777"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Capacitación: Las acciones de capacitación identificados serán realizados por consultores individuales o firmas consultoras siguiendo los procedimientos de la política de contratación de consultores de la operación.</w:t>
      </w:r>
    </w:p>
    <w:p w14:paraId="78CE134D" w14:textId="1CCCA33C"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Gastos Recurrentes. Son aquellos gastos operativos y de mantenimiento requeridos para poner en funcionamiento el proyecto durante su ejecución, los que serían financiados por el mismo dentro del plan de adquisiciones y realizados siguiendo los procedimientos acordados con el Banco. Adicionalmente, los gastos recurrentes incluyen los costos de los consultores contratados para asistir al </w:t>
      </w:r>
      <w:r w:rsidR="005153BB" w:rsidRPr="007A2D96">
        <w:rPr>
          <w:rStyle w:val="Strong"/>
          <w:rFonts w:ascii="Arial" w:hAnsi="Arial" w:cs="Arial"/>
          <w:b w:val="0"/>
          <w:lang w:val="es-419"/>
        </w:rPr>
        <w:t>MINEDUCYT</w:t>
      </w:r>
      <w:r w:rsidRPr="007A2D96">
        <w:rPr>
          <w:rStyle w:val="Strong"/>
          <w:rFonts w:ascii="Arial" w:hAnsi="Arial" w:cs="Arial"/>
          <w:b w:val="0"/>
          <w:lang w:val="es-419"/>
        </w:rPr>
        <w:t xml:space="preserve"> durante el periodo de ejecución de la operación. Los costos de operación no incluyen salarios de funcionarios en ejercicio público, ni otros gastos operativos ordinarios del </w:t>
      </w:r>
      <w:r w:rsidR="005153BB" w:rsidRPr="007A2D96">
        <w:rPr>
          <w:rStyle w:val="Strong"/>
          <w:rFonts w:ascii="Arial" w:hAnsi="Arial" w:cs="Arial"/>
          <w:b w:val="0"/>
          <w:lang w:val="es-419"/>
        </w:rPr>
        <w:t>MINEDUCYT</w:t>
      </w:r>
      <w:r w:rsidRPr="007A2D96">
        <w:rPr>
          <w:rStyle w:val="Strong"/>
          <w:rFonts w:ascii="Arial" w:hAnsi="Arial" w:cs="Arial"/>
          <w:b w:val="0"/>
          <w:lang w:val="es-419"/>
        </w:rPr>
        <w:t xml:space="preserve"> que deberán ser priorizados para el desarrollo del Programa dentro del presupuesto institucional de la entidad.</w:t>
      </w:r>
    </w:p>
    <w:p w14:paraId="14C75DFF" w14:textId="77777777"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Los reembolsos de gastos por Adquisiciones Anticipadas/Financiamiento Retroactivo. Se aplicará de la manera en que se establece en el contrato de préstamo, cláusula 3.03.</w:t>
      </w:r>
    </w:p>
    <w:p w14:paraId="3F6DBE34" w14:textId="440F535A"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Preferencia Nacional. Para la ejecución de esta operación, no se considerar</w:t>
      </w:r>
      <w:r w:rsidR="00CA70E4">
        <w:rPr>
          <w:rStyle w:val="Strong"/>
          <w:rFonts w:ascii="Arial" w:hAnsi="Arial" w:cs="Arial"/>
          <w:b w:val="0"/>
          <w:lang w:val="es-419"/>
        </w:rPr>
        <w:t>á</w:t>
      </w:r>
      <w:r w:rsidRPr="007A2D96">
        <w:rPr>
          <w:rStyle w:val="Strong"/>
          <w:rFonts w:ascii="Arial" w:hAnsi="Arial" w:cs="Arial"/>
          <w:b w:val="0"/>
          <w:lang w:val="es-419"/>
        </w:rPr>
        <w:t xml:space="preserve"> la inclusión de preferencia nacional en los procesos de adquisición de bienes previstos. </w:t>
      </w:r>
    </w:p>
    <w:p w14:paraId="70269E10" w14:textId="5DFEAF30"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Adquisiciones Principales. La </w:t>
      </w:r>
      <w:r w:rsidR="00693A8A" w:rsidRPr="007A2D96">
        <w:rPr>
          <w:rStyle w:val="Strong"/>
          <w:rFonts w:ascii="Arial" w:hAnsi="Arial" w:cs="Arial"/>
          <w:b w:val="0"/>
          <w:lang w:val="es-419"/>
        </w:rPr>
        <w:t>Unidad Gestora</w:t>
      </w:r>
      <w:r w:rsidRPr="007A2D96">
        <w:rPr>
          <w:rStyle w:val="Strong"/>
          <w:rFonts w:ascii="Arial" w:hAnsi="Arial" w:cs="Arial"/>
          <w:b w:val="0"/>
          <w:lang w:val="es-419"/>
        </w:rPr>
        <w:t xml:space="preserve"> será responsable de la preparación del Plan de Adquisiciones, el EA proveerá asistencia para prever que los procedimientos sean adecuados conforme las políticas de adquisiciones del Banco, a través de la emisión del concepto obligatorio para la consideración del Especialista Sectorial/Jefe de Equipo del Proyecto.</w:t>
      </w:r>
    </w:p>
    <w:p w14:paraId="148ACF77" w14:textId="719F0950" w:rsidR="00C954EB" w:rsidRPr="007A2D96" w:rsidRDefault="00C954EB"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Supervisión de Adquisiciones. Los procesos que requieren supervisión ex post se establecerán en los planes de adquisición. Ya no se acostumbra establecer límites determinados para la revisión ex post, sino dependiendo del desarrollo del programa, se tiene la flexibilidad para aumentar o reducir cualquiera de estos límites. Las revisiones ex post serán realizadas cada seis meses de acuerdo con el Plan de Supervisión del Proyecto. Los reportes incluirán al menos una visita de inspección física de los procesos de adquisiciones sujetos a la revisión ex post.</w:t>
      </w:r>
    </w:p>
    <w:p w14:paraId="2C45C141" w14:textId="77777777" w:rsidR="003B6F48" w:rsidRPr="007A2D96" w:rsidRDefault="00474A3A" w:rsidP="00857184">
      <w:pPr>
        <w:pStyle w:val="Heading2"/>
        <w:keepNext w:val="0"/>
        <w:widowControl w:val="0"/>
        <w:tabs>
          <w:tab w:val="clear" w:pos="1080"/>
        </w:tabs>
        <w:spacing w:before="120" w:after="120"/>
        <w:ind w:left="547" w:hanging="547"/>
        <w:rPr>
          <w:rFonts w:cs="Arial"/>
          <w:i w:val="0"/>
          <w:sz w:val="22"/>
          <w:szCs w:val="22"/>
          <w:lang w:val="es-MX"/>
        </w:rPr>
      </w:pPr>
      <w:bookmarkStart w:id="70" w:name="_Toc528247867"/>
      <w:r w:rsidRPr="007A2D96">
        <w:rPr>
          <w:rFonts w:cs="Arial"/>
          <w:i w:val="0"/>
          <w:sz w:val="22"/>
          <w:szCs w:val="22"/>
          <w:lang w:val="es-MX"/>
        </w:rPr>
        <w:t>Modalidades</w:t>
      </w:r>
      <w:r w:rsidR="009F4141" w:rsidRPr="007A2D96">
        <w:rPr>
          <w:rFonts w:cs="Arial"/>
          <w:i w:val="0"/>
          <w:sz w:val="22"/>
          <w:szCs w:val="22"/>
          <w:lang w:val="es-MX"/>
        </w:rPr>
        <w:t xml:space="preserve"> de Contratación y Selecció</w:t>
      </w:r>
      <w:bookmarkEnd w:id="69"/>
      <w:r w:rsidR="009F4141" w:rsidRPr="007A2D96">
        <w:rPr>
          <w:rFonts w:cs="Arial"/>
          <w:i w:val="0"/>
          <w:sz w:val="22"/>
          <w:szCs w:val="22"/>
          <w:lang w:val="es-MX"/>
        </w:rPr>
        <w:t>n</w:t>
      </w:r>
      <w:bookmarkEnd w:id="70"/>
    </w:p>
    <w:p w14:paraId="0B1396DC" w14:textId="714083F1" w:rsidR="009F4141" w:rsidRPr="007A2D96" w:rsidRDefault="00A42C6D" w:rsidP="00AC6182">
      <w:pPr>
        <w:pStyle w:val="ListParagraph"/>
        <w:widowControl w:val="0"/>
        <w:numPr>
          <w:ilvl w:val="1"/>
          <w:numId w:val="30"/>
        </w:numPr>
        <w:spacing w:before="120" w:after="120"/>
        <w:ind w:left="720" w:right="43" w:hanging="720"/>
        <w:contextualSpacing w:val="0"/>
        <w:jc w:val="both"/>
        <w:rPr>
          <w:rStyle w:val="Strong"/>
          <w:rFonts w:ascii="Arial" w:hAnsi="Arial" w:cs="Arial"/>
          <w:lang w:val="es-419"/>
        </w:rPr>
      </w:pPr>
      <w:r w:rsidRPr="007A2D96">
        <w:rPr>
          <w:rStyle w:val="Strong"/>
          <w:rFonts w:ascii="Arial" w:hAnsi="Arial" w:cs="Arial"/>
          <w:lang w:val="es-419"/>
        </w:rPr>
        <w:t>A la realización del presente manual, l</w:t>
      </w:r>
      <w:r w:rsidR="00474A3A" w:rsidRPr="007A2D96">
        <w:rPr>
          <w:rStyle w:val="Strong"/>
          <w:rFonts w:ascii="Arial" w:hAnsi="Arial" w:cs="Arial"/>
          <w:lang w:val="es-419"/>
        </w:rPr>
        <w:t xml:space="preserve">as modalidades de </w:t>
      </w:r>
      <w:r w:rsidR="009F4141" w:rsidRPr="007A2D96">
        <w:rPr>
          <w:rStyle w:val="Strong"/>
          <w:rFonts w:ascii="Arial" w:hAnsi="Arial" w:cs="Arial"/>
          <w:lang w:val="es-419"/>
        </w:rPr>
        <w:t>contratación</w:t>
      </w:r>
      <w:r w:rsidR="00092742" w:rsidRPr="007A2D96">
        <w:rPr>
          <w:rStyle w:val="Strong"/>
          <w:rFonts w:ascii="Arial" w:hAnsi="Arial" w:cs="Arial"/>
          <w:lang w:val="es-419"/>
        </w:rPr>
        <w:t xml:space="preserve"> y selección</w:t>
      </w:r>
      <w:r w:rsidR="009F4141" w:rsidRPr="007A2D96">
        <w:rPr>
          <w:rStyle w:val="Strong"/>
          <w:rFonts w:ascii="Arial" w:hAnsi="Arial" w:cs="Arial"/>
          <w:lang w:val="es-419"/>
        </w:rPr>
        <w:t xml:space="preserve"> previstos en el </w:t>
      </w:r>
      <w:r w:rsidR="00116B6C" w:rsidRPr="007A2D96">
        <w:rPr>
          <w:rStyle w:val="Strong"/>
          <w:rFonts w:ascii="Arial" w:hAnsi="Arial" w:cs="Arial"/>
          <w:lang w:val="es-419"/>
        </w:rPr>
        <w:t>Programa</w:t>
      </w:r>
      <w:r w:rsidR="00474A3A" w:rsidRPr="007A2D96">
        <w:rPr>
          <w:rStyle w:val="Strong"/>
          <w:rFonts w:ascii="Arial" w:hAnsi="Arial" w:cs="Arial"/>
          <w:lang w:val="es-419"/>
        </w:rPr>
        <w:t xml:space="preserve"> </w:t>
      </w:r>
      <w:r w:rsidR="009F4141" w:rsidRPr="007A2D96">
        <w:rPr>
          <w:rStyle w:val="Strong"/>
          <w:rFonts w:ascii="Arial" w:hAnsi="Arial" w:cs="Arial"/>
          <w:lang w:val="es-419"/>
        </w:rPr>
        <w:t xml:space="preserve">para las </w:t>
      </w:r>
      <w:r w:rsidR="00474A3A" w:rsidRPr="007A2D96">
        <w:rPr>
          <w:rStyle w:val="Strong"/>
          <w:rFonts w:ascii="Arial" w:hAnsi="Arial" w:cs="Arial"/>
          <w:b w:val="0"/>
          <w:lang w:val="es-419"/>
        </w:rPr>
        <w:t>adquisiciones de bienes</w:t>
      </w:r>
      <w:r w:rsidR="00272B41" w:rsidRPr="007A2D96">
        <w:rPr>
          <w:rStyle w:val="Strong"/>
          <w:rFonts w:ascii="Arial" w:hAnsi="Arial" w:cs="Arial"/>
          <w:b w:val="0"/>
          <w:lang w:val="es-419"/>
        </w:rPr>
        <w:t>, obras,</w:t>
      </w:r>
      <w:r w:rsidR="00474A3A" w:rsidRPr="007A2D96">
        <w:rPr>
          <w:rStyle w:val="Strong"/>
          <w:rFonts w:ascii="Arial" w:hAnsi="Arial" w:cs="Arial"/>
          <w:b w:val="0"/>
          <w:lang w:val="es-419"/>
        </w:rPr>
        <w:t xml:space="preserve"> prestación de servicios de consultoría y de servicios de no consultoría</w:t>
      </w:r>
      <w:r w:rsidR="00DB1892" w:rsidRPr="007A2D96">
        <w:rPr>
          <w:rStyle w:val="Strong"/>
          <w:rFonts w:ascii="Arial" w:hAnsi="Arial" w:cs="Arial"/>
          <w:b w:val="0"/>
          <w:lang w:val="es-419"/>
        </w:rPr>
        <w:t xml:space="preserve"> d</w:t>
      </w:r>
      <w:r w:rsidR="00474A3A" w:rsidRPr="007A2D96">
        <w:rPr>
          <w:rStyle w:val="Strong"/>
          <w:rFonts w:ascii="Arial" w:hAnsi="Arial" w:cs="Arial"/>
          <w:b w:val="0"/>
          <w:lang w:val="es-419"/>
        </w:rPr>
        <w:t xml:space="preserve">el </w:t>
      </w:r>
      <w:r w:rsidR="00116B6C" w:rsidRPr="007A2D96">
        <w:rPr>
          <w:rStyle w:val="Strong"/>
          <w:rFonts w:ascii="Arial" w:hAnsi="Arial" w:cs="Arial"/>
          <w:b w:val="0"/>
          <w:lang w:val="es-419"/>
        </w:rPr>
        <w:t>Programa</w:t>
      </w:r>
      <w:r w:rsidR="00474A3A" w:rsidRPr="007A2D96">
        <w:rPr>
          <w:rStyle w:val="Strong"/>
          <w:rFonts w:ascii="Arial" w:hAnsi="Arial" w:cs="Arial"/>
          <w:lang w:val="es-419"/>
        </w:rPr>
        <w:t xml:space="preserve"> </w:t>
      </w:r>
      <w:r w:rsidR="009F4141" w:rsidRPr="007A2D96">
        <w:rPr>
          <w:rStyle w:val="Strong"/>
          <w:rFonts w:ascii="Arial" w:hAnsi="Arial" w:cs="Arial"/>
          <w:lang w:val="es-419"/>
        </w:rPr>
        <w:t>son:</w:t>
      </w:r>
    </w:p>
    <w:p w14:paraId="098F2AE6" w14:textId="77777777" w:rsidR="002000C6" w:rsidRPr="007A2D96" w:rsidRDefault="002000C6" w:rsidP="00857184">
      <w:pPr>
        <w:pStyle w:val="ListParagraph"/>
        <w:widowControl w:val="0"/>
        <w:spacing w:before="120" w:after="120" w:line="240" w:lineRule="auto"/>
        <w:ind w:left="547"/>
        <w:contextualSpacing w:val="0"/>
        <w:jc w:val="both"/>
        <w:rPr>
          <w:rFonts w:ascii="Arial" w:hAnsi="Arial" w:cs="Arial"/>
          <w:bCs/>
          <w:lang w:val="es-419"/>
        </w:rPr>
      </w:pPr>
    </w:p>
    <w:p w14:paraId="546D7D24" w14:textId="77777777" w:rsidR="009F4141" w:rsidRPr="007A2D96" w:rsidRDefault="00B34A8F" w:rsidP="00A233D5">
      <w:pPr>
        <w:widowControl w:val="0"/>
        <w:spacing w:after="0" w:line="240" w:lineRule="auto"/>
        <w:ind w:left="540"/>
        <w:jc w:val="both"/>
        <w:rPr>
          <w:rFonts w:ascii="Arial" w:hAnsi="Arial" w:cs="Arial"/>
          <w:b/>
          <w:lang w:val="es-MX"/>
        </w:rPr>
      </w:pPr>
      <w:r w:rsidRPr="007A2D96">
        <w:rPr>
          <w:rFonts w:ascii="Arial" w:hAnsi="Arial" w:cs="Arial"/>
          <w:b/>
          <w:highlight w:val="lightGray"/>
          <w:lang w:val="es-MX"/>
        </w:rPr>
        <w:t xml:space="preserve">Tabla </w:t>
      </w:r>
      <w:r w:rsidR="002848D3" w:rsidRPr="007A2D96">
        <w:rPr>
          <w:rFonts w:ascii="Arial" w:hAnsi="Arial" w:cs="Arial"/>
          <w:b/>
          <w:highlight w:val="lightGray"/>
          <w:lang w:val="es-MX"/>
        </w:rPr>
        <w:t>1</w:t>
      </w:r>
      <w:r w:rsidR="00474A3A" w:rsidRPr="007A2D96">
        <w:rPr>
          <w:rFonts w:ascii="Arial" w:hAnsi="Arial" w:cs="Arial"/>
          <w:b/>
          <w:highlight w:val="lightGray"/>
          <w:lang w:val="es-MX"/>
        </w:rPr>
        <w:t>: Modalidades de Contratación</w:t>
      </w:r>
      <w:r w:rsidR="00092742" w:rsidRPr="007A2D96">
        <w:rPr>
          <w:rFonts w:ascii="Arial" w:hAnsi="Arial" w:cs="Arial"/>
          <w:b/>
          <w:highlight w:val="lightGray"/>
          <w:lang w:val="es-MX"/>
        </w:rPr>
        <w:t xml:space="preserve"> y Selección</w:t>
      </w:r>
      <w:r w:rsidR="00A42C6D" w:rsidRPr="007A2D96">
        <w:rPr>
          <w:rFonts w:ascii="Arial" w:hAnsi="Arial" w:cs="Arial"/>
          <w:b/>
          <w:highlight w:val="lightGray"/>
          <w:lang w:val="es-MX"/>
        </w:rPr>
        <w:t xml:space="preserve"> para el </w:t>
      </w:r>
      <w:r w:rsidR="00241CB5" w:rsidRPr="007A2D96">
        <w:rPr>
          <w:rFonts w:ascii="Arial" w:hAnsi="Arial" w:cs="Arial"/>
          <w:b/>
          <w:highlight w:val="lightGray"/>
          <w:lang w:val="es-MX"/>
        </w:rPr>
        <w:t>XXXXXXX</w:t>
      </w:r>
    </w:p>
    <w:tbl>
      <w:tblPr>
        <w:tblW w:w="0" w:type="auto"/>
        <w:jc w:val="center"/>
        <w:tblLayout w:type="fixed"/>
        <w:tblCellMar>
          <w:left w:w="0" w:type="dxa"/>
          <w:right w:w="0" w:type="dxa"/>
        </w:tblCellMar>
        <w:tblLook w:val="0000" w:firstRow="0" w:lastRow="0" w:firstColumn="0" w:lastColumn="0" w:noHBand="0" w:noVBand="0"/>
      </w:tblPr>
      <w:tblGrid>
        <w:gridCol w:w="3518"/>
        <w:gridCol w:w="4847"/>
      </w:tblGrid>
      <w:tr w:rsidR="00092742" w:rsidRPr="00224B0E" w14:paraId="540DF672" w14:textId="77777777" w:rsidTr="004B2CAF">
        <w:trPr>
          <w:cantSplit/>
          <w:trHeight w:val="338"/>
          <w:jc w:val="center"/>
        </w:trPr>
        <w:tc>
          <w:tcPr>
            <w:tcW w:w="351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766A1C7" w14:textId="77777777" w:rsidR="00092742" w:rsidRPr="007A2D96" w:rsidRDefault="00092742" w:rsidP="00A233D5">
            <w:pPr>
              <w:widowControl w:val="0"/>
              <w:spacing w:after="0" w:line="240" w:lineRule="auto"/>
              <w:jc w:val="center"/>
              <w:rPr>
                <w:rFonts w:ascii="Arial" w:hAnsi="Arial" w:cs="Arial"/>
                <w:b/>
                <w:lang w:val="es-MX"/>
              </w:rPr>
            </w:pPr>
            <w:r w:rsidRPr="007A2D96">
              <w:rPr>
                <w:rFonts w:ascii="Arial" w:hAnsi="Arial" w:cs="Arial"/>
                <w:b/>
                <w:lang w:val="es-MX"/>
              </w:rPr>
              <w:t>Modalidades de contratación</w:t>
            </w:r>
          </w:p>
          <w:p w14:paraId="0758FEA7" w14:textId="77777777" w:rsidR="00092742" w:rsidRPr="007A2D96" w:rsidRDefault="00092742" w:rsidP="00A233D5">
            <w:pPr>
              <w:widowControl w:val="0"/>
              <w:spacing w:after="0" w:line="240" w:lineRule="auto"/>
              <w:jc w:val="center"/>
              <w:rPr>
                <w:rFonts w:ascii="Arial" w:hAnsi="Arial" w:cs="Arial"/>
                <w:b/>
                <w:u w:val="single"/>
                <w:lang w:val="es-MX"/>
              </w:rPr>
            </w:pPr>
            <w:r w:rsidRPr="007A2D96">
              <w:rPr>
                <w:rFonts w:ascii="Arial" w:hAnsi="Arial" w:cs="Arial"/>
                <w:b/>
                <w:u w:val="single"/>
                <w:lang w:val="es-MX"/>
              </w:rPr>
              <w:t>Bienes</w:t>
            </w:r>
            <w:r w:rsidR="00A078D3" w:rsidRPr="007A2D96">
              <w:rPr>
                <w:rFonts w:ascii="Arial" w:hAnsi="Arial" w:cs="Arial"/>
                <w:b/>
                <w:u w:val="single"/>
                <w:lang w:val="es-MX"/>
              </w:rPr>
              <w:t xml:space="preserve"> </w:t>
            </w:r>
            <w:r w:rsidR="00A42C6D" w:rsidRPr="007A2D96">
              <w:rPr>
                <w:rFonts w:ascii="Arial" w:hAnsi="Arial" w:cs="Arial"/>
                <w:b/>
                <w:u w:val="single"/>
                <w:lang w:val="es-MX"/>
              </w:rPr>
              <w:t>y Servicios de N</w:t>
            </w:r>
            <w:r w:rsidRPr="007A2D96">
              <w:rPr>
                <w:rFonts w:ascii="Arial" w:hAnsi="Arial" w:cs="Arial"/>
                <w:b/>
                <w:u w:val="single"/>
                <w:lang w:val="es-MX"/>
              </w:rPr>
              <w:t>o Consultoría</w:t>
            </w:r>
          </w:p>
        </w:tc>
        <w:tc>
          <w:tcPr>
            <w:tcW w:w="4847"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C2DF859" w14:textId="77777777" w:rsidR="00092742" w:rsidRPr="007A2D96" w:rsidRDefault="00092742" w:rsidP="00EE600C">
            <w:pPr>
              <w:widowControl w:val="0"/>
              <w:spacing w:before="40" w:after="40"/>
              <w:jc w:val="center"/>
              <w:rPr>
                <w:rFonts w:ascii="Arial" w:hAnsi="Arial" w:cs="Arial"/>
                <w:b/>
                <w:lang w:val="es-MX"/>
              </w:rPr>
            </w:pPr>
            <w:r w:rsidRPr="007A2D96">
              <w:rPr>
                <w:rFonts w:ascii="Arial" w:hAnsi="Arial" w:cs="Arial"/>
                <w:b/>
                <w:lang w:val="es-MX"/>
              </w:rPr>
              <w:t>Modalidad de selección</w:t>
            </w:r>
          </w:p>
          <w:p w14:paraId="0A9D6A91" w14:textId="77777777" w:rsidR="00092742" w:rsidRPr="007A2D96" w:rsidRDefault="00092742" w:rsidP="00A233D5">
            <w:pPr>
              <w:widowControl w:val="0"/>
              <w:spacing w:after="0" w:line="240" w:lineRule="auto"/>
              <w:jc w:val="center"/>
              <w:rPr>
                <w:rFonts w:ascii="Arial" w:hAnsi="Arial" w:cs="Arial"/>
                <w:u w:val="single"/>
                <w:lang w:val="es-MX"/>
              </w:rPr>
            </w:pPr>
            <w:r w:rsidRPr="007A2D96">
              <w:rPr>
                <w:rFonts w:ascii="Arial" w:hAnsi="Arial" w:cs="Arial"/>
                <w:b/>
                <w:u w:val="single"/>
                <w:lang w:val="es-MX"/>
              </w:rPr>
              <w:t>Servicios de Consultoría</w:t>
            </w:r>
          </w:p>
        </w:tc>
      </w:tr>
      <w:tr w:rsidR="004B2CAF" w:rsidRPr="007A2D96" w14:paraId="618FD7BA" w14:textId="77777777" w:rsidTr="00280DE4">
        <w:trPr>
          <w:cantSplit/>
          <w:trHeight w:val="800"/>
          <w:jc w:val="center"/>
        </w:trPr>
        <w:tc>
          <w:tcPr>
            <w:tcW w:w="3518" w:type="dxa"/>
            <w:vMerge w:val="restart"/>
            <w:tcBorders>
              <w:top w:val="single" w:sz="4" w:space="0" w:color="000000"/>
              <w:left w:val="single" w:sz="4" w:space="0" w:color="000000"/>
              <w:right w:val="single" w:sz="4" w:space="0" w:color="000000"/>
            </w:tcBorders>
            <w:shd w:val="clear" w:color="auto" w:fill="FFFFFF"/>
            <w:vAlign w:val="center"/>
          </w:tcPr>
          <w:p w14:paraId="36B44EFA" w14:textId="77777777" w:rsidR="004B2CAF" w:rsidRPr="007A2D96" w:rsidRDefault="004B2CAF" w:rsidP="00AC6182">
            <w:pPr>
              <w:pStyle w:val="ListParagraph"/>
              <w:widowControl w:val="0"/>
              <w:numPr>
                <w:ilvl w:val="0"/>
                <w:numId w:val="8"/>
              </w:numPr>
              <w:spacing w:after="0" w:line="240" w:lineRule="auto"/>
              <w:contextualSpacing w:val="0"/>
              <w:rPr>
                <w:rFonts w:ascii="Arial" w:hAnsi="Arial" w:cs="Arial"/>
                <w:lang w:val="es-MX"/>
              </w:rPr>
            </w:pPr>
            <w:r w:rsidRPr="007A2D96">
              <w:rPr>
                <w:rFonts w:ascii="Arial" w:hAnsi="Arial" w:cs="Arial"/>
                <w:lang w:val="es-MX"/>
              </w:rPr>
              <w:t>Licitación Pública Nacional (LPN)</w:t>
            </w:r>
          </w:p>
          <w:p w14:paraId="3E46A550" w14:textId="77777777" w:rsidR="00777AC4" w:rsidRPr="007A2D96" w:rsidRDefault="00777AC4" w:rsidP="00AC6182">
            <w:pPr>
              <w:pStyle w:val="ListParagraph"/>
              <w:widowControl w:val="0"/>
              <w:numPr>
                <w:ilvl w:val="0"/>
                <w:numId w:val="8"/>
              </w:numPr>
              <w:spacing w:after="0" w:line="240" w:lineRule="auto"/>
              <w:contextualSpacing w:val="0"/>
              <w:rPr>
                <w:rFonts w:ascii="Arial" w:hAnsi="Arial" w:cs="Arial"/>
                <w:lang w:val="es-MX"/>
              </w:rPr>
            </w:pPr>
            <w:r w:rsidRPr="007A2D96">
              <w:rPr>
                <w:rFonts w:ascii="Arial" w:hAnsi="Arial" w:cs="Arial"/>
                <w:lang w:val="es-MX"/>
              </w:rPr>
              <w:t xml:space="preserve">Comparación de precios </w:t>
            </w:r>
          </w:p>
          <w:p w14:paraId="3740B565" w14:textId="77777777" w:rsidR="00777AC4" w:rsidRPr="007A2D96" w:rsidRDefault="00777AC4" w:rsidP="00AC6182">
            <w:pPr>
              <w:pStyle w:val="ListParagraph"/>
              <w:widowControl w:val="0"/>
              <w:numPr>
                <w:ilvl w:val="0"/>
                <w:numId w:val="8"/>
              </w:numPr>
              <w:spacing w:after="0" w:line="240" w:lineRule="auto"/>
              <w:contextualSpacing w:val="0"/>
              <w:rPr>
                <w:rFonts w:ascii="Arial" w:hAnsi="Arial" w:cs="Arial"/>
                <w:lang w:val="es-MX"/>
              </w:rPr>
            </w:pPr>
            <w:r w:rsidRPr="007A2D96">
              <w:rPr>
                <w:rFonts w:ascii="Arial" w:hAnsi="Arial" w:cs="Arial"/>
                <w:lang w:val="es-MX"/>
              </w:rPr>
              <w:t xml:space="preserve">Contratación directa </w:t>
            </w:r>
          </w:p>
          <w:p w14:paraId="487BBA88" w14:textId="77777777" w:rsidR="004B2CAF" w:rsidRPr="007A2D96" w:rsidRDefault="004B2CAF" w:rsidP="00A233D5">
            <w:pPr>
              <w:pStyle w:val="ListParagraph"/>
              <w:widowControl w:val="0"/>
              <w:spacing w:after="0" w:line="240" w:lineRule="auto"/>
              <w:contextualSpacing w:val="0"/>
              <w:rPr>
                <w:rFonts w:ascii="Arial" w:hAnsi="Arial" w:cs="Arial"/>
                <w:lang w:val="es-MX"/>
              </w:rPr>
            </w:pPr>
            <w:r w:rsidRPr="007A2D96">
              <w:rPr>
                <w:rFonts w:ascii="Arial" w:hAnsi="Arial" w:cs="Arial"/>
                <w:lang w:val="es-MX"/>
              </w:rPr>
              <w:t xml:space="preserve"> </w:t>
            </w:r>
          </w:p>
        </w:tc>
        <w:tc>
          <w:tcPr>
            <w:tcW w:w="48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AFE140" w14:textId="77777777" w:rsidR="004B2CAF" w:rsidRPr="007A2D96" w:rsidRDefault="004B2CAF" w:rsidP="00A233D5">
            <w:pPr>
              <w:widowControl w:val="0"/>
              <w:spacing w:after="0" w:line="240" w:lineRule="auto"/>
              <w:rPr>
                <w:rFonts w:ascii="Arial" w:hAnsi="Arial" w:cs="Arial"/>
                <w:b/>
                <w:u w:val="single"/>
                <w:lang w:val="es-MX"/>
              </w:rPr>
            </w:pPr>
            <w:r w:rsidRPr="007A2D96">
              <w:rPr>
                <w:rFonts w:ascii="Arial" w:hAnsi="Arial" w:cs="Arial"/>
                <w:b/>
                <w:u w:val="single"/>
                <w:lang w:val="es-MX"/>
              </w:rPr>
              <w:t>Firmas Consultoras</w:t>
            </w:r>
          </w:p>
          <w:p w14:paraId="6F613907" w14:textId="77777777" w:rsidR="004B2CAF" w:rsidRPr="007A2D96" w:rsidRDefault="004B2CAF" w:rsidP="00AC6182">
            <w:pPr>
              <w:pStyle w:val="ListParagraph"/>
              <w:widowControl w:val="0"/>
              <w:numPr>
                <w:ilvl w:val="0"/>
                <w:numId w:val="7"/>
              </w:numPr>
              <w:spacing w:after="0" w:line="240" w:lineRule="auto"/>
              <w:ind w:left="617"/>
              <w:contextualSpacing w:val="0"/>
              <w:rPr>
                <w:rFonts w:ascii="Arial" w:hAnsi="Arial" w:cs="Arial"/>
                <w:lang w:val="es-MX"/>
              </w:rPr>
            </w:pPr>
            <w:r w:rsidRPr="007A2D96">
              <w:rPr>
                <w:rFonts w:ascii="Arial" w:hAnsi="Arial" w:cs="Arial"/>
                <w:lang w:val="es-MX"/>
              </w:rPr>
              <w:t>Selección Basada en Calidad y Costo (SBCC)</w:t>
            </w:r>
          </w:p>
          <w:p w14:paraId="7FD5A724" w14:textId="77777777" w:rsidR="00430063" w:rsidRPr="007A2D96" w:rsidRDefault="00430063" w:rsidP="00AC6182">
            <w:pPr>
              <w:pStyle w:val="ListParagraph"/>
              <w:widowControl w:val="0"/>
              <w:numPr>
                <w:ilvl w:val="0"/>
                <w:numId w:val="7"/>
              </w:numPr>
              <w:spacing w:after="0" w:line="240" w:lineRule="auto"/>
              <w:ind w:left="617"/>
              <w:contextualSpacing w:val="0"/>
              <w:rPr>
                <w:rFonts w:ascii="Arial" w:hAnsi="Arial" w:cs="Arial"/>
                <w:lang w:val="es-MX"/>
              </w:rPr>
            </w:pPr>
            <w:r w:rsidRPr="007A2D96">
              <w:rPr>
                <w:rFonts w:ascii="Arial" w:hAnsi="Arial" w:cs="Arial"/>
                <w:lang w:val="es-MX"/>
              </w:rPr>
              <w:t>Selección basada en las Calificaciones de los Consultores (SCC)</w:t>
            </w:r>
          </w:p>
          <w:p w14:paraId="427A1BF8" w14:textId="77777777" w:rsidR="004B2CAF" w:rsidRPr="007A2D96" w:rsidRDefault="004B2CAF" w:rsidP="00AC6182">
            <w:pPr>
              <w:pStyle w:val="ListParagraph"/>
              <w:widowControl w:val="0"/>
              <w:numPr>
                <w:ilvl w:val="0"/>
                <w:numId w:val="7"/>
              </w:numPr>
              <w:spacing w:after="0" w:line="240" w:lineRule="auto"/>
              <w:ind w:left="617"/>
              <w:contextualSpacing w:val="0"/>
              <w:rPr>
                <w:rFonts w:ascii="Arial" w:hAnsi="Arial" w:cs="Arial"/>
                <w:lang w:val="es-MX"/>
              </w:rPr>
            </w:pPr>
            <w:r w:rsidRPr="007A2D96">
              <w:rPr>
                <w:rFonts w:ascii="Arial" w:hAnsi="Arial" w:cs="Arial"/>
                <w:lang w:val="es-MX"/>
              </w:rPr>
              <w:t>Selección Directa (SD)</w:t>
            </w:r>
          </w:p>
        </w:tc>
      </w:tr>
      <w:tr w:rsidR="004B2CAF" w:rsidRPr="007A2D96" w14:paraId="756C7A5A" w14:textId="77777777" w:rsidTr="00280DE4">
        <w:trPr>
          <w:cantSplit/>
          <w:trHeight w:val="854"/>
          <w:jc w:val="center"/>
        </w:trPr>
        <w:tc>
          <w:tcPr>
            <w:tcW w:w="3518" w:type="dxa"/>
            <w:vMerge/>
            <w:tcBorders>
              <w:left w:val="single" w:sz="4" w:space="0" w:color="000000"/>
              <w:bottom w:val="single" w:sz="4" w:space="0" w:color="auto"/>
              <w:right w:val="single" w:sz="4" w:space="0" w:color="000000"/>
            </w:tcBorders>
            <w:shd w:val="clear" w:color="auto" w:fill="FFFFFF"/>
            <w:vAlign w:val="center"/>
          </w:tcPr>
          <w:p w14:paraId="6653E438" w14:textId="77777777" w:rsidR="004B2CAF" w:rsidRPr="007A2D96" w:rsidRDefault="004B2CAF" w:rsidP="00A233D5">
            <w:pPr>
              <w:widowControl w:val="0"/>
              <w:spacing w:after="0" w:line="240" w:lineRule="auto"/>
              <w:rPr>
                <w:rFonts w:ascii="Arial" w:hAnsi="Arial" w:cs="Arial"/>
                <w:lang w:val="es-MX"/>
              </w:rPr>
            </w:pPr>
          </w:p>
        </w:tc>
        <w:tc>
          <w:tcPr>
            <w:tcW w:w="4847"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B671687" w14:textId="77777777" w:rsidR="004B2CAF" w:rsidRPr="007A2D96" w:rsidRDefault="004B2CAF" w:rsidP="00A233D5">
            <w:pPr>
              <w:widowControl w:val="0"/>
              <w:spacing w:after="0" w:line="240" w:lineRule="auto"/>
              <w:rPr>
                <w:rFonts w:ascii="Arial" w:hAnsi="Arial" w:cs="Arial"/>
                <w:b/>
                <w:u w:val="single"/>
                <w:lang w:val="es-MX"/>
              </w:rPr>
            </w:pPr>
            <w:r w:rsidRPr="007A2D96">
              <w:rPr>
                <w:rFonts w:ascii="Arial" w:hAnsi="Arial" w:cs="Arial"/>
                <w:b/>
                <w:u w:val="single"/>
                <w:lang w:val="es-MX"/>
              </w:rPr>
              <w:t>Consultores Individuales</w:t>
            </w:r>
          </w:p>
          <w:p w14:paraId="7CD81F3E" w14:textId="77777777" w:rsidR="00786FFB" w:rsidRPr="007A2D96" w:rsidRDefault="00786FFB" w:rsidP="00AC6182">
            <w:pPr>
              <w:pStyle w:val="ListParagraph"/>
              <w:widowControl w:val="0"/>
              <w:numPr>
                <w:ilvl w:val="0"/>
                <w:numId w:val="7"/>
              </w:numPr>
              <w:spacing w:after="0" w:line="240" w:lineRule="auto"/>
              <w:ind w:left="617"/>
              <w:contextualSpacing w:val="0"/>
              <w:rPr>
                <w:rFonts w:ascii="Arial" w:hAnsi="Arial" w:cs="Arial"/>
                <w:lang w:val="es-MX"/>
              </w:rPr>
            </w:pPr>
            <w:r w:rsidRPr="007A2D96">
              <w:rPr>
                <w:rFonts w:ascii="Arial" w:hAnsi="Arial" w:cs="Arial"/>
                <w:lang w:val="es-MX"/>
              </w:rPr>
              <w:t>Selección basada en la comparación de calificaciones de consultor individual (CCIN)</w:t>
            </w:r>
          </w:p>
          <w:p w14:paraId="0A338470" w14:textId="77777777" w:rsidR="004B2CAF" w:rsidRPr="007A2D96" w:rsidRDefault="00430063" w:rsidP="00AC6182">
            <w:pPr>
              <w:pStyle w:val="ListParagraph"/>
              <w:widowControl w:val="0"/>
              <w:numPr>
                <w:ilvl w:val="0"/>
                <w:numId w:val="7"/>
              </w:numPr>
              <w:spacing w:after="0" w:line="240" w:lineRule="auto"/>
              <w:ind w:left="617"/>
              <w:contextualSpacing w:val="0"/>
              <w:rPr>
                <w:rFonts w:ascii="Arial" w:hAnsi="Arial" w:cs="Arial"/>
                <w:lang w:val="es-MX"/>
              </w:rPr>
            </w:pPr>
            <w:r w:rsidRPr="007A2D96">
              <w:rPr>
                <w:rFonts w:ascii="Arial" w:hAnsi="Arial" w:cs="Arial"/>
                <w:lang w:val="es-MX"/>
              </w:rPr>
              <w:t>Selección directa (SD)</w:t>
            </w:r>
          </w:p>
        </w:tc>
      </w:tr>
    </w:tbl>
    <w:p w14:paraId="5D9EBB57" w14:textId="77777777" w:rsidR="009F4141" w:rsidRPr="007A2D96" w:rsidRDefault="009F4141" w:rsidP="00A233D5">
      <w:pPr>
        <w:widowControl w:val="0"/>
        <w:spacing w:after="0" w:line="240" w:lineRule="auto"/>
        <w:rPr>
          <w:rFonts w:ascii="Arial" w:hAnsi="Arial" w:cs="Arial"/>
          <w:lang w:val="es-MX"/>
        </w:rPr>
      </w:pPr>
    </w:p>
    <w:p w14:paraId="2D85E122" w14:textId="77777777" w:rsidR="00B10162" w:rsidRPr="007A2D96" w:rsidRDefault="009F4141" w:rsidP="00FA2318">
      <w:pPr>
        <w:pStyle w:val="Heading2"/>
        <w:keepNext w:val="0"/>
        <w:widowControl w:val="0"/>
        <w:tabs>
          <w:tab w:val="clear" w:pos="1080"/>
        </w:tabs>
        <w:spacing w:before="120" w:after="120"/>
        <w:ind w:left="547" w:hanging="547"/>
        <w:rPr>
          <w:rFonts w:cs="Arial"/>
          <w:i w:val="0"/>
          <w:sz w:val="22"/>
          <w:szCs w:val="22"/>
          <w:lang w:val="es-MX"/>
        </w:rPr>
      </w:pPr>
      <w:bookmarkStart w:id="71" w:name="_Toc399346575"/>
      <w:bookmarkStart w:id="72" w:name="_Toc528247868"/>
      <w:r w:rsidRPr="007A2D96">
        <w:rPr>
          <w:rFonts w:cs="Arial"/>
          <w:i w:val="0"/>
          <w:sz w:val="22"/>
          <w:szCs w:val="22"/>
          <w:lang w:val="es-MX"/>
        </w:rPr>
        <w:t>Tipos de Procedimiento</w:t>
      </w:r>
      <w:bookmarkEnd w:id="71"/>
      <w:r w:rsidRPr="007A2D96">
        <w:rPr>
          <w:rFonts w:cs="Arial"/>
          <w:i w:val="0"/>
          <w:sz w:val="22"/>
          <w:szCs w:val="22"/>
          <w:lang w:val="es-MX"/>
        </w:rPr>
        <w:t xml:space="preserve">s y </w:t>
      </w:r>
      <w:r w:rsidR="00206BCE" w:rsidRPr="007A2D96">
        <w:rPr>
          <w:rFonts w:cs="Arial"/>
          <w:i w:val="0"/>
          <w:sz w:val="22"/>
          <w:szCs w:val="22"/>
          <w:lang w:val="es-MX"/>
        </w:rPr>
        <w:t>Umbrales Económicos</w:t>
      </w:r>
      <w:bookmarkEnd w:id="72"/>
    </w:p>
    <w:p w14:paraId="041A97BE" w14:textId="5312B354" w:rsidR="00D14726" w:rsidRPr="007A2D96" w:rsidRDefault="009F4141"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En los procedimientos de licitación realizados por </w:t>
      </w:r>
      <w:r w:rsidR="00272B41" w:rsidRPr="007A2D96">
        <w:rPr>
          <w:rStyle w:val="Strong"/>
          <w:rFonts w:ascii="Arial" w:hAnsi="Arial" w:cs="Arial"/>
          <w:b w:val="0"/>
          <w:lang w:val="es-419"/>
        </w:rPr>
        <w:t xml:space="preserve">la </w:t>
      </w:r>
      <w:r w:rsidR="00693A8A" w:rsidRPr="007A2D96">
        <w:rPr>
          <w:rStyle w:val="Strong"/>
          <w:rFonts w:ascii="Arial" w:hAnsi="Arial" w:cs="Arial"/>
          <w:b w:val="0"/>
          <w:lang w:val="es-419"/>
        </w:rPr>
        <w:t>Unidad Gestora</w:t>
      </w:r>
      <w:r w:rsidR="00272B41" w:rsidRPr="007A2D96">
        <w:rPr>
          <w:rStyle w:val="Strong"/>
          <w:rFonts w:ascii="Arial" w:hAnsi="Arial" w:cs="Arial"/>
          <w:b w:val="0"/>
          <w:lang w:val="es-419"/>
        </w:rPr>
        <w:t xml:space="preserve"> </w:t>
      </w:r>
      <w:r w:rsidRPr="007A2D96">
        <w:rPr>
          <w:rStyle w:val="Strong"/>
          <w:rFonts w:ascii="Arial" w:hAnsi="Arial" w:cs="Arial"/>
          <w:b w:val="0"/>
          <w:lang w:val="es-419"/>
        </w:rPr>
        <w:t>con recursos otorgados por el BID pueden participar proveedores y contratistas nacionales y extranjeros sin importar el carácter del procedimiento de licitación y siempre que no tengan impedimento de participación.</w:t>
      </w:r>
    </w:p>
    <w:p w14:paraId="0B3C04F5" w14:textId="16B5F327" w:rsidR="009F4141" w:rsidRPr="007A2D96" w:rsidRDefault="009F4141" w:rsidP="00AC6182">
      <w:pPr>
        <w:pStyle w:val="ListParagraph"/>
        <w:widowControl w:val="0"/>
        <w:numPr>
          <w:ilvl w:val="1"/>
          <w:numId w:val="30"/>
        </w:numPr>
        <w:spacing w:before="120" w:after="120"/>
        <w:ind w:left="720" w:right="43" w:hanging="720"/>
        <w:contextualSpacing w:val="0"/>
        <w:jc w:val="both"/>
        <w:rPr>
          <w:rStyle w:val="Strong"/>
          <w:rFonts w:ascii="Arial" w:hAnsi="Arial" w:cs="Arial"/>
          <w:b w:val="0"/>
          <w:lang w:val="es-419"/>
        </w:rPr>
      </w:pPr>
      <w:r w:rsidRPr="007A2D96">
        <w:rPr>
          <w:rStyle w:val="Strong"/>
          <w:rFonts w:ascii="Arial" w:hAnsi="Arial" w:cs="Arial"/>
          <w:b w:val="0"/>
          <w:lang w:val="es-419"/>
        </w:rPr>
        <w:t xml:space="preserve">Se aplicarán las siguientes modalidades de adquisición conforme a los umbrales económicos estipulados en la siguiente tabla y aplicando los documentos </w:t>
      </w:r>
      <w:r w:rsidR="000F0077" w:rsidRPr="007A2D96">
        <w:rPr>
          <w:rStyle w:val="Strong"/>
          <w:rFonts w:ascii="Arial" w:hAnsi="Arial" w:cs="Arial"/>
          <w:b w:val="0"/>
          <w:lang w:val="es-419"/>
        </w:rPr>
        <w:t xml:space="preserve">estándar para </w:t>
      </w:r>
      <w:r w:rsidR="00600A2C" w:rsidRPr="007A2D96">
        <w:rPr>
          <w:rStyle w:val="Strong"/>
          <w:rFonts w:ascii="Arial" w:hAnsi="Arial" w:cs="Arial"/>
          <w:b w:val="0"/>
          <w:lang w:val="es-419"/>
        </w:rPr>
        <w:t>El Salvador</w:t>
      </w:r>
      <w:r w:rsidRPr="007A2D96">
        <w:rPr>
          <w:rStyle w:val="Strong"/>
          <w:rFonts w:ascii="Arial" w:hAnsi="Arial" w:cs="Arial"/>
          <w:b w:val="0"/>
          <w:lang w:val="es-419"/>
        </w:rPr>
        <w:t xml:space="preserve"> cuando correspondan:</w:t>
      </w:r>
    </w:p>
    <w:p w14:paraId="1896CF92" w14:textId="77777777" w:rsidR="002B716A" w:rsidRPr="007A2D96" w:rsidRDefault="002B716A" w:rsidP="00FA2318">
      <w:pPr>
        <w:widowControl w:val="0"/>
        <w:spacing w:before="120" w:after="120" w:line="240" w:lineRule="auto"/>
        <w:ind w:left="86"/>
        <w:jc w:val="both"/>
        <w:rPr>
          <w:rFonts w:ascii="Arial" w:hAnsi="Arial" w:cs="Arial"/>
          <w:b/>
          <w:highlight w:val="lightGray"/>
          <w:lang w:val="es-MX"/>
        </w:rPr>
      </w:pPr>
    </w:p>
    <w:p w14:paraId="6CA5E017" w14:textId="77777777" w:rsidR="009F4141" w:rsidRPr="007A2D96" w:rsidRDefault="00FE3478" w:rsidP="00A233D5">
      <w:pPr>
        <w:widowControl w:val="0"/>
        <w:spacing w:after="0" w:line="240" w:lineRule="auto"/>
        <w:ind w:left="86"/>
        <w:jc w:val="both"/>
        <w:rPr>
          <w:rFonts w:ascii="Arial" w:hAnsi="Arial" w:cs="Arial"/>
          <w:b/>
          <w:lang w:val="es-MX"/>
        </w:rPr>
      </w:pPr>
      <w:r w:rsidRPr="007A2D96">
        <w:rPr>
          <w:rFonts w:ascii="Arial" w:hAnsi="Arial" w:cs="Arial"/>
          <w:b/>
          <w:highlight w:val="lightGray"/>
          <w:lang w:val="es-MX"/>
        </w:rPr>
        <w:t xml:space="preserve">Tabla </w:t>
      </w:r>
      <w:r w:rsidR="002848D3" w:rsidRPr="007A2D96">
        <w:rPr>
          <w:rFonts w:ascii="Arial" w:hAnsi="Arial" w:cs="Arial"/>
          <w:b/>
          <w:highlight w:val="lightGray"/>
          <w:lang w:val="es-MX"/>
        </w:rPr>
        <w:t>2</w:t>
      </w:r>
      <w:r w:rsidR="005D6F50" w:rsidRPr="007A2D96">
        <w:rPr>
          <w:rFonts w:ascii="Arial" w:hAnsi="Arial" w:cs="Arial"/>
          <w:b/>
          <w:highlight w:val="lightGray"/>
          <w:lang w:val="es-MX"/>
        </w:rPr>
        <w:t>:</w:t>
      </w:r>
      <w:r w:rsidR="003C1369" w:rsidRPr="007A2D96">
        <w:rPr>
          <w:rFonts w:ascii="Arial" w:hAnsi="Arial" w:cs="Arial"/>
          <w:b/>
          <w:highlight w:val="lightGray"/>
          <w:lang w:val="es-MX"/>
        </w:rPr>
        <w:t xml:space="preserve"> Umbrales Económicos</w:t>
      </w:r>
    </w:p>
    <w:tbl>
      <w:tblPr>
        <w:tblW w:w="4870"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822"/>
        <w:gridCol w:w="1822"/>
        <w:gridCol w:w="1790"/>
        <w:gridCol w:w="1852"/>
        <w:gridCol w:w="1821"/>
      </w:tblGrid>
      <w:tr w:rsidR="00D14726" w:rsidRPr="007A2D96" w14:paraId="54E1C36D" w14:textId="77777777" w:rsidTr="00EE600C">
        <w:trPr>
          <w:jc w:val="center"/>
        </w:trPr>
        <w:tc>
          <w:tcPr>
            <w:tcW w:w="2983" w:type="pct"/>
            <w:gridSpan w:val="3"/>
            <w:shd w:val="clear" w:color="auto" w:fill="92D050"/>
            <w:vAlign w:val="center"/>
          </w:tcPr>
          <w:p w14:paraId="3292BA35" w14:textId="77777777" w:rsidR="00D14726" w:rsidRPr="007A2D96" w:rsidRDefault="00D14726" w:rsidP="00A233D5">
            <w:pPr>
              <w:widowControl w:val="0"/>
              <w:autoSpaceDE w:val="0"/>
              <w:autoSpaceDN w:val="0"/>
              <w:adjustRightInd w:val="0"/>
              <w:spacing w:after="0" w:line="240" w:lineRule="auto"/>
              <w:jc w:val="center"/>
              <w:rPr>
                <w:rFonts w:ascii="Arial" w:hAnsi="Arial" w:cs="Arial"/>
                <w:b/>
                <w:lang w:val="es-MX"/>
              </w:rPr>
            </w:pPr>
            <w:r w:rsidRPr="007A2D96">
              <w:rPr>
                <w:rFonts w:ascii="Arial" w:hAnsi="Arial" w:cs="Arial"/>
                <w:b/>
                <w:lang w:val="es-MX"/>
              </w:rPr>
              <w:t>Bienes y servicios diferentes a la consultoría</w:t>
            </w:r>
          </w:p>
        </w:tc>
        <w:tc>
          <w:tcPr>
            <w:tcW w:w="2017" w:type="pct"/>
            <w:gridSpan w:val="2"/>
            <w:shd w:val="clear" w:color="auto" w:fill="92D050"/>
            <w:vAlign w:val="center"/>
          </w:tcPr>
          <w:p w14:paraId="41FE53CD" w14:textId="77777777" w:rsidR="00D14726" w:rsidRPr="007A2D96" w:rsidRDefault="00D14726" w:rsidP="00A233D5">
            <w:pPr>
              <w:widowControl w:val="0"/>
              <w:autoSpaceDE w:val="0"/>
              <w:autoSpaceDN w:val="0"/>
              <w:adjustRightInd w:val="0"/>
              <w:spacing w:after="0" w:line="240" w:lineRule="auto"/>
              <w:jc w:val="center"/>
              <w:rPr>
                <w:rFonts w:ascii="Arial" w:hAnsi="Arial" w:cs="Arial"/>
                <w:b/>
                <w:lang w:val="es-MX"/>
              </w:rPr>
            </w:pPr>
            <w:r w:rsidRPr="007A2D96">
              <w:rPr>
                <w:rFonts w:ascii="Arial" w:hAnsi="Arial" w:cs="Arial"/>
                <w:b/>
                <w:lang w:val="es-MX"/>
              </w:rPr>
              <w:t>Consultoría</w:t>
            </w:r>
          </w:p>
        </w:tc>
      </w:tr>
      <w:tr w:rsidR="004A34E2" w:rsidRPr="00224B0E" w14:paraId="4AF075E9" w14:textId="77777777" w:rsidTr="00FA2318">
        <w:trPr>
          <w:trHeight w:val="827"/>
          <w:jc w:val="center"/>
        </w:trPr>
        <w:tc>
          <w:tcPr>
            <w:tcW w:w="1000" w:type="pct"/>
            <w:tcBorders>
              <w:bottom w:val="single" w:sz="4" w:space="0" w:color="999999"/>
            </w:tcBorders>
            <w:shd w:val="clear" w:color="auto" w:fill="92D050"/>
            <w:vAlign w:val="center"/>
          </w:tcPr>
          <w:p w14:paraId="74131246" w14:textId="77777777" w:rsidR="00D14726" w:rsidRPr="007A2D96" w:rsidRDefault="00D14726" w:rsidP="00A233D5">
            <w:pPr>
              <w:widowControl w:val="0"/>
              <w:autoSpaceDE w:val="0"/>
              <w:autoSpaceDN w:val="0"/>
              <w:adjustRightInd w:val="0"/>
              <w:spacing w:after="0" w:line="240" w:lineRule="auto"/>
              <w:jc w:val="center"/>
              <w:rPr>
                <w:rFonts w:ascii="Arial" w:hAnsi="Arial" w:cs="Arial"/>
                <w:b/>
                <w:lang w:val="es-MX"/>
              </w:rPr>
            </w:pPr>
            <w:r w:rsidRPr="007A2D96">
              <w:rPr>
                <w:rFonts w:ascii="Arial" w:hAnsi="Arial" w:cs="Arial"/>
                <w:b/>
                <w:lang w:val="es-MX"/>
              </w:rPr>
              <w:t>Licitación Pública Internacional</w:t>
            </w:r>
          </w:p>
        </w:tc>
        <w:tc>
          <w:tcPr>
            <w:tcW w:w="1000" w:type="pct"/>
            <w:tcBorders>
              <w:bottom w:val="single" w:sz="4" w:space="0" w:color="999999"/>
            </w:tcBorders>
            <w:shd w:val="clear" w:color="auto" w:fill="92D050"/>
            <w:vAlign w:val="center"/>
          </w:tcPr>
          <w:p w14:paraId="1AB0F3EE" w14:textId="77777777" w:rsidR="00D14726" w:rsidRPr="007A2D96" w:rsidRDefault="00D14726" w:rsidP="00A233D5">
            <w:pPr>
              <w:widowControl w:val="0"/>
              <w:autoSpaceDE w:val="0"/>
              <w:autoSpaceDN w:val="0"/>
              <w:adjustRightInd w:val="0"/>
              <w:spacing w:after="0" w:line="240" w:lineRule="auto"/>
              <w:jc w:val="center"/>
              <w:rPr>
                <w:rFonts w:ascii="Arial" w:hAnsi="Arial" w:cs="Arial"/>
                <w:b/>
                <w:lang w:val="es-MX"/>
              </w:rPr>
            </w:pPr>
            <w:r w:rsidRPr="007A2D96">
              <w:rPr>
                <w:rFonts w:ascii="Arial" w:hAnsi="Arial" w:cs="Arial"/>
                <w:b/>
                <w:lang w:val="es-MX"/>
              </w:rPr>
              <w:t>Licitación Pública Nacional</w:t>
            </w:r>
          </w:p>
        </w:tc>
        <w:tc>
          <w:tcPr>
            <w:tcW w:w="983" w:type="pct"/>
            <w:tcBorders>
              <w:bottom w:val="single" w:sz="4" w:space="0" w:color="999999"/>
            </w:tcBorders>
            <w:shd w:val="clear" w:color="auto" w:fill="92D050"/>
            <w:vAlign w:val="center"/>
          </w:tcPr>
          <w:p w14:paraId="118AA58A" w14:textId="77777777" w:rsidR="00D14726" w:rsidRPr="007A2D96" w:rsidRDefault="00D14726" w:rsidP="00A233D5">
            <w:pPr>
              <w:widowControl w:val="0"/>
              <w:autoSpaceDE w:val="0"/>
              <w:autoSpaceDN w:val="0"/>
              <w:adjustRightInd w:val="0"/>
              <w:spacing w:after="0" w:line="240" w:lineRule="auto"/>
              <w:jc w:val="center"/>
              <w:rPr>
                <w:rFonts w:ascii="Arial" w:hAnsi="Arial" w:cs="Arial"/>
                <w:b/>
                <w:lang w:val="es-MX"/>
              </w:rPr>
            </w:pPr>
            <w:r w:rsidRPr="007A2D96">
              <w:rPr>
                <w:rFonts w:ascii="Arial" w:hAnsi="Arial" w:cs="Arial"/>
                <w:b/>
                <w:lang w:val="es-MX"/>
              </w:rPr>
              <w:t>Comp. de Precios</w:t>
            </w:r>
          </w:p>
        </w:tc>
        <w:tc>
          <w:tcPr>
            <w:tcW w:w="1017" w:type="pct"/>
            <w:tcBorders>
              <w:bottom w:val="single" w:sz="4" w:space="0" w:color="999999"/>
            </w:tcBorders>
            <w:shd w:val="clear" w:color="auto" w:fill="92D050"/>
            <w:vAlign w:val="center"/>
          </w:tcPr>
          <w:p w14:paraId="0EFD5BD4" w14:textId="77777777" w:rsidR="00D14726" w:rsidRPr="007A2D96" w:rsidRDefault="00D14726" w:rsidP="00A233D5">
            <w:pPr>
              <w:widowControl w:val="0"/>
              <w:autoSpaceDE w:val="0"/>
              <w:autoSpaceDN w:val="0"/>
              <w:adjustRightInd w:val="0"/>
              <w:spacing w:after="0" w:line="240" w:lineRule="auto"/>
              <w:jc w:val="center"/>
              <w:rPr>
                <w:rFonts w:ascii="Arial" w:hAnsi="Arial" w:cs="Arial"/>
                <w:b/>
                <w:lang w:val="es-MX"/>
              </w:rPr>
            </w:pPr>
            <w:r w:rsidRPr="007A2D96">
              <w:rPr>
                <w:rFonts w:ascii="Arial" w:hAnsi="Arial" w:cs="Arial"/>
                <w:b/>
                <w:lang w:val="es-MX"/>
              </w:rPr>
              <w:t>Selección Basada en Calidad y Costo (SBCC)</w:t>
            </w:r>
          </w:p>
        </w:tc>
        <w:tc>
          <w:tcPr>
            <w:tcW w:w="1000" w:type="pct"/>
            <w:tcBorders>
              <w:bottom w:val="single" w:sz="4" w:space="0" w:color="999999"/>
            </w:tcBorders>
            <w:shd w:val="clear" w:color="auto" w:fill="92D050"/>
            <w:vAlign w:val="center"/>
          </w:tcPr>
          <w:p w14:paraId="28B88C70" w14:textId="2E9701D0" w:rsidR="00D14726" w:rsidRPr="007A2D96" w:rsidRDefault="00D14726" w:rsidP="00A233D5">
            <w:pPr>
              <w:widowControl w:val="0"/>
              <w:autoSpaceDE w:val="0"/>
              <w:autoSpaceDN w:val="0"/>
              <w:adjustRightInd w:val="0"/>
              <w:spacing w:after="0" w:line="240" w:lineRule="auto"/>
              <w:jc w:val="center"/>
              <w:rPr>
                <w:rFonts w:ascii="Arial" w:hAnsi="Arial" w:cs="Arial"/>
                <w:b/>
                <w:lang w:val="es-MX"/>
              </w:rPr>
            </w:pPr>
            <w:r w:rsidRPr="007A2D96">
              <w:rPr>
                <w:rFonts w:ascii="Arial" w:hAnsi="Arial" w:cs="Arial"/>
                <w:b/>
                <w:lang w:val="es-MX"/>
              </w:rPr>
              <w:t>Selección Basada en las Calificaciones de los Consultores (SCC)</w:t>
            </w:r>
          </w:p>
        </w:tc>
      </w:tr>
      <w:tr w:rsidR="00D14726" w:rsidRPr="007A2D96" w14:paraId="69EDC1AA" w14:textId="77777777" w:rsidTr="00EE600C">
        <w:trPr>
          <w:trHeight w:val="412"/>
          <w:jc w:val="center"/>
        </w:trPr>
        <w:tc>
          <w:tcPr>
            <w:tcW w:w="1000" w:type="pct"/>
            <w:vMerge w:val="restart"/>
            <w:tcBorders>
              <w:bottom w:val="single" w:sz="4" w:space="0" w:color="auto"/>
            </w:tcBorders>
            <w:vAlign w:val="center"/>
          </w:tcPr>
          <w:p w14:paraId="05E84197" w14:textId="77777777" w:rsidR="00D14726" w:rsidRPr="007A2D96" w:rsidRDefault="00272B41" w:rsidP="00A233D5">
            <w:pPr>
              <w:widowControl w:val="0"/>
              <w:spacing w:after="0" w:line="240" w:lineRule="auto"/>
              <w:jc w:val="center"/>
              <w:rPr>
                <w:rFonts w:ascii="Arial" w:hAnsi="Arial" w:cs="Arial"/>
                <w:lang w:val="es-MX"/>
              </w:rPr>
            </w:pPr>
            <w:r w:rsidRPr="007A2D96">
              <w:rPr>
                <w:rFonts w:ascii="Arial" w:hAnsi="Arial" w:cs="Arial"/>
                <w:lang w:val="es-MX"/>
              </w:rPr>
              <w:t>PENDIENTE</w:t>
            </w:r>
          </w:p>
        </w:tc>
        <w:tc>
          <w:tcPr>
            <w:tcW w:w="1000" w:type="pct"/>
            <w:vMerge w:val="restart"/>
            <w:tcBorders>
              <w:bottom w:val="single" w:sz="4" w:space="0" w:color="auto"/>
            </w:tcBorders>
            <w:vAlign w:val="center"/>
          </w:tcPr>
          <w:p w14:paraId="3A28FE72" w14:textId="77777777" w:rsidR="00D14726" w:rsidRPr="007A2D96" w:rsidRDefault="00D14726" w:rsidP="00A233D5">
            <w:pPr>
              <w:widowControl w:val="0"/>
              <w:spacing w:after="0" w:line="240" w:lineRule="auto"/>
              <w:jc w:val="center"/>
              <w:rPr>
                <w:rFonts w:ascii="Arial" w:hAnsi="Arial" w:cs="Arial"/>
                <w:lang w:val="es-MX"/>
              </w:rPr>
            </w:pPr>
          </w:p>
        </w:tc>
        <w:tc>
          <w:tcPr>
            <w:tcW w:w="983" w:type="pct"/>
            <w:vMerge w:val="restart"/>
            <w:tcBorders>
              <w:bottom w:val="single" w:sz="4" w:space="0" w:color="auto"/>
            </w:tcBorders>
            <w:vAlign w:val="center"/>
          </w:tcPr>
          <w:p w14:paraId="51B624EB" w14:textId="77777777" w:rsidR="00D14726" w:rsidRPr="007A2D96" w:rsidRDefault="00D14726" w:rsidP="00A233D5">
            <w:pPr>
              <w:widowControl w:val="0"/>
              <w:spacing w:after="0" w:line="240" w:lineRule="auto"/>
              <w:jc w:val="center"/>
              <w:rPr>
                <w:rFonts w:ascii="Arial" w:hAnsi="Arial" w:cs="Arial"/>
                <w:lang w:val="es-MX"/>
              </w:rPr>
            </w:pPr>
          </w:p>
        </w:tc>
        <w:tc>
          <w:tcPr>
            <w:tcW w:w="1017" w:type="pct"/>
            <w:vMerge w:val="restart"/>
            <w:tcBorders>
              <w:bottom w:val="single" w:sz="4" w:space="0" w:color="auto"/>
            </w:tcBorders>
            <w:vAlign w:val="center"/>
          </w:tcPr>
          <w:p w14:paraId="53B32C7A" w14:textId="77777777" w:rsidR="00D14726" w:rsidRPr="007A2D96" w:rsidRDefault="00D14726" w:rsidP="00A233D5">
            <w:pPr>
              <w:widowControl w:val="0"/>
              <w:spacing w:after="0" w:line="240" w:lineRule="auto"/>
              <w:jc w:val="center"/>
              <w:rPr>
                <w:rFonts w:ascii="Arial" w:hAnsi="Arial" w:cs="Arial"/>
                <w:lang w:val="es-MX"/>
              </w:rPr>
            </w:pPr>
          </w:p>
        </w:tc>
        <w:tc>
          <w:tcPr>
            <w:tcW w:w="1000" w:type="pct"/>
            <w:vMerge w:val="restart"/>
            <w:tcBorders>
              <w:bottom w:val="single" w:sz="4" w:space="0" w:color="auto"/>
            </w:tcBorders>
            <w:vAlign w:val="center"/>
          </w:tcPr>
          <w:p w14:paraId="1BBE2DBF" w14:textId="77777777" w:rsidR="00D14726" w:rsidRPr="007A2D96" w:rsidRDefault="00D14726" w:rsidP="00A233D5">
            <w:pPr>
              <w:widowControl w:val="0"/>
              <w:spacing w:after="0" w:line="240" w:lineRule="auto"/>
              <w:jc w:val="center"/>
              <w:rPr>
                <w:rFonts w:ascii="Arial" w:hAnsi="Arial" w:cs="Arial"/>
                <w:lang w:val="es-MX"/>
              </w:rPr>
            </w:pPr>
          </w:p>
        </w:tc>
      </w:tr>
      <w:tr w:rsidR="00D14726" w:rsidRPr="007A2D96" w14:paraId="6E13CDC6" w14:textId="77777777" w:rsidTr="00EE600C">
        <w:trPr>
          <w:trHeight w:val="264"/>
          <w:jc w:val="center"/>
        </w:trPr>
        <w:tc>
          <w:tcPr>
            <w:tcW w:w="1000" w:type="pct"/>
            <w:vMerge/>
            <w:tcBorders>
              <w:bottom w:val="single" w:sz="4" w:space="0" w:color="auto"/>
            </w:tcBorders>
            <w:vAlign w:val="center"/>
          </w:tcPr>
          <w:p w14:paraId="612B8952" w14:textId="77777777" w:rsidR="00D14726" w:rsidRPr="007A2D96" w:rsidRDefault="00D14726" w:rsidP="00A233D5">
            <w:pPr>
              <w:widowControl w:val="0"/>
              <w:autoSpaceDE w:val="0"/>
              <w:autoSpaceDN w:val="0"/>
              <w:adjustRightInd w:val="0"/>
              <w:spacing w:after="0" w:line="240" w:lineRule="auto"/>
              <w:jc w:val="both"/>
              <w:rPr>
                <w:rFonts w:ascii="Arial" w:hAnsi="Arial" w:cs="Arial"/>
                <w:lang w:val="es-MX"/>
              </w:rPr>
            </w:pPr>
          </w:p>
        </w:tc>
        <w:tc>
          <w:tcPr>
            <w:tcW w:w="1000" w:type="pct"/>
            <w:vMerge/>
            <w:tcBorders>
              <w:bottom w:val="single" w:sz="4" w:space="0" w:color="auto"/>
            </w:tcBorders>
            <w:vAlign w:val="center"/>
          </w:tcPr>
          <w:p w14:paraId="5E400493" w14:textId="77777777" w:rsidR="00D14726" w:rsidRPr="007A2D96" w:rsidRDefault="00D14726" w:rsidP="00A233D5">
            <w:pPr>
              <w:widowControl w:val="0"/>
              <w:autoSpaceDE w:val="0"/>
              <w:autoSpaceDN w:val="0"/>
              <w:adjustRightInd w:val="0"/>
              <w:spacing w:after="0" w:line="240" w:lineRule="auto"/>
              <w:jc w:val="both"/>
              <w:rPr>
                <w:rFonts w:ascii="Arial" w:hAnsi="Arial" w:cs="Arial"/>
                <w:lang w:val="es-MX"/>
              </w:rPr>
            </w:pPr>
          </w:p>
        </w:tc>
        <w:tc>
          <w:tcPr>
            <w:tcW w:w="983" w:type="pct"/>
            <w:vMerge/>
            <w:tcBorders>
              <w:bottom w:val="single" w:sz="4" w:space="0" w:color="auto"/>
            </w:tcBorders>
            <w:vAlign w:val="center"/>
          </w:tcPr>
          <w:p w14:paraId="58FC69EC" w14:textId="77777777" w:rsidR="00D14726" w:rsidRPr="007A2D96" w:rsidRDefault="00D14726" w:rsidP="00A233D5">
            <w:pPr>
              <w:widowControl w:val="0"/>
              <w:autoSpaceDE w:val="0"/>
              <w:autoSpaceDN w:val="0"/>
              <w:adjustRightInd w:val="0"/>
              <w:spacing w:after="0" w:line="240" w:lineRule="auto"/>
              <w:jc w:val="both"/>
              <w:rPr>
                <w:rFonts w:ascii="Arial" w:hAnsi="Arial" w:cs="Arial"/>
                <w:lang w:val="es-MX"/>
              </w:rPr>
            </w:pPr>
          </w:p>
        </w:tc>
        <w:tc>
          <w:tcPr>
            <w:tcW w:w="1017" w:type="pct"/>
            <w:vMerge/>
            <w:tcBorders>
              <w:bottom w:val="single" w:sz="4" w:space="0" w:color="auto"/>
            </w:tcBorders>
            <w:vAlign w:val="center"/>
          </w:tcPr>
          <w:p w14:paraId="66785980" w14:textId="77777777" w:rsidR="00D14726" w:rsidRPr="007A2D96" w:rsidRDefault="00D14726" w:rsidP="00A233D5">
            <w:pPr>
              <w:widowControl w:val="0"/>
              <w:autoSpaceDE w:val="0"/>
              <w:autoSpaceDN w:val="0"/>
              <w:adjustRightInd w:val="0"/>
              <w:spacing w:after="0" w:line="240" w:lineRule="auto"/>
              <w:jc w:val="both"/>
              <w:rPr>
                <w:rFonts w:ascii="Arial" w:hAnsi="Arial" w:cs="Arial"/>
                <w:lang w:val="es-MX"/>
              </w:rPr>
            </w:pPr>
          </w:p>
        </w:tc>
        <w:tc>
          <w:tcPr>
            <w:tcW w:w="1000" w:type="pct"/>
            <w:vMerge/>
            <w:tcBorders>
              <w:bottom w:val="single" w:sz="4" w:space="0" w:color="auto"/>
            </w:tcBorders>
            <w:vAlign w:val="center"/>
          </w:tcPr>
          <w:p w14:paraId="320E6A61" w14:textId="77777777" w:rsidR="00D14726" w:rsidRPr="007A2D96" w:rsidRDefault="00D14726" w:rsidP="00A233D5">
            <w:pPr>
              <w:widowControl w:val="0"/>
              <w:autoSpaceDE w:val="0"/>
              <w:autoSpaceDN w:val="0"/>
              <w:adjustRightInd w:val="0"/>
              <w:spacing w:after="0" w:line="240" w:lineRule="auto"/>
              <w:jc w:val="both"/>
              <w:rPr>
                <w:rFonts w:ascii="Arial" w:hAnsi="Arial" w:cs="Arial"/>
                <w:lang w:val="es-MX"/>
              </w:rPr>
            </w:pPr>
          </w:p>
        </w:tc>
      </w:tr>
    </w:tbl>
    <w:p w14:paraId="08CA0A29" w14:textId="722D4C4C" w:rsidR="00A57E62" w:rsidRPr="007A2D96" w:rsidRDefault="00A57E62" w:rsidP="00AC6182">
      <w:pPr>
        <w:pStyle w:val="ListParagraph"/>
        <w:widowControl w:val="0"/>
        <w:numPr>
          <w:ilvl w:val="1"/>
          <w:numId w:val="30"/>
        </w:numPr>
        <w:spacing w:before="120" w:after="120"/>
        <w:ind w:left="720" w:right="43" w:hanging="720"/>
        <w:contextualSpacing w:val="0"/>
        <w:jc w:val="both"/>
        <w:rPr>
          <w:rFonts w:ascii="Arial" w:hAnsi="Arial" w:cs="Arial"/>
          <w:bCs/>
          <w:lang w:val="es-MX"/>
        </w:rPr>
      </w:pPr>
      <w:r w:rsidRPr="007A2D96">
        <w:rPr>
          <w:rFonts w:ascii="Arial" w:hAnsi="Arial" w:cs="Arial"/>
          <w:lang w:val="es-MX"/>
        </w:rPr>
        <w:t>Todo procedimiento de contratación de firma cons</w:t>
      </w:r>
      <w:r w:rsidR="00E0437B" w:rsidRPr="007A2D96">
        <w:rPr>
          <w:rFonts w:ascii="Arial" w:hAnsi="Arial" w:cs="Arial"/>
          <w:lang w:val="es-MX"/>
        </w:rPr>
        <w:t>ultora cuyo monto exceda de US$</w:t>
      </w:r>
      <w:r w:rsidR="00272B41" w:rsidRPr="007A2D96">
        <w:rPr>
          <w:rFonts w:ascii="Arial" w:hAnsi="Arial" w:cs="Arial"/>
          <w:highlight w:val="lightGray"/>
          <w:lang w:val="es-MX"/>
        </w:rPr>
        <w:t>XXXXX</w:t>
      </w:r>
      <w:r w:rsidRPr="007A2D96">
        <w:rPr>
          <w:rFonts w:ascii="Arial" w:hAnsi="Arial" w:cs="Arial"/>
          <w:lang w:val="es-MX"/>
        </w:rPr>
        <w:t xml:space="preserve">, deberá publicarse en el </w:t>
      </w:r>
      <w:r w:rsidR="00E0437B" w:rsidRPr="007A2D96">
        <w:rPr>
          <w:rFonts w:ascii="Arial" w:hAnsi="Arial" w:cs="Arial"/>
          <w:lang w:val="es-MX"/>
        </w:rPr>
        <w:t>UNDB online</w:t>
      </w:r>
      <w:r w:rsidRPr="007A2D96">
        <w:rPr>
          <w:rFonts w:ascii="Arial" w:hAnsi="Arial" w:cs="Arial"/>
          <w:lang w:val="es-MX"/>
        </w:rPr>
        <w:t xml:space="preserve">. </w:t>
      </w:r>
      <w:r w:rsidR="00E0437B" w:rsidRPr="007A2D96">
        <w:rPr>
          <w:rFonts w:ascii="Arial" w:hAnsi="Arial" w:cs="Arial"/>
          <w:lang w:val="es-MX"/>
        </w:rPr>
        <w:t>Por otro lado</w:t>
      </w:r>
      <w:r w:rsidRPr="007A2D96">
        <w:rPr>
          <w:rFonts w:ascii="Arial" w:hAnsi="Arial" w:cs="Arial"/>
          <w:lang w:val="es-MX"/>
        </w:rPr>
        <w:t xml:space="preserve"> en cualquier procedimiento de selección de firma consultora cuyo valor no exceda de US$ </w:t>
      </w:r>
      <w:r w:rsidR="00272B41" w:rsidRPr="007A2D96">
        <w:rPr>
          <w:rFonts w:ascii="Arial" w:hAnsi="Arial" w:cs="Arial"/>
          <w:highlight w:val="lightGray"/>
          <w:lang w:val="es-MX"/>
        </w:rPr>
        <w:t>XXXXXX</w:t>
      </w:r>
      <w:r w:rsidRPr="007A2D96">
        <w:rPr>
          <w:rFonts w:ascii="Arial" w:hAnsi="Arial" w:cs="Arial"/>
          <w:lang w:val="es-MX"/>
        </w:rPr>
        <w:t xml:space="preserve">, la lista corta correspondiente podrá estar integrada </w:t>
      </w:r>
      <w:r w:rsidR="00E0437B" w:rsidRPr="007A2D96">
        <w:rPr>
          <w:rFonts w:ascii="Arial" w:hAnsi="Arial" w:cs="Arial"/>
          <w:lang w:val="es-MX"/>
        </w:rPr>
        <w:t xml:space="preserve">sólo </w:t>
      </w:r>
      <w:r w:rsidRPr="007A2D96">
        <w:rPr>
          <w:rFonts w:ascii="Arial" w:hAnsi="Arial" w:cs="Arial"/>
          <w:lang w:val="es-MX"/>
        </w:rPr>
        <w:t xml:space="preserve">por firmas </w:t>
      </w:r>
      <w:r w:rsidR="00B00E81" w:rsidRPr="007A2D96">
        <w:rPr>
          <w:rFonts w:ascii="Arial" w:hAnsi="Arial" w:cs="Arial"/>
          <w:lang w:val="es-MX"/>
        </w:rPr>
        <w:t>Salvadoreñas</w:t>
      </w:r>
      <w:r w:rsidRPr="007A2D96">
        <w:rPr>
          <w:rFonts w:ascii="Arial" w:hAnsi="Arial" w:cs="Arial"/>
          <w:lang w:val="es-MX"/>
        </w:rPr>
        <w:t xml:space="preserve">. </w:t>
      </w:r>
    </w:p>
    <w:p w14:paraId="49F489A8" w14:textId="77777777" w:rsidR="00694C49" w:rsidRPr="007A2D96" w:rsidRDefault="00694C49" w:rsidP="00694C49">
      <w:pPr>
        <w:pStyle w:val="Heading2"/>
        <w:keepNext w:val="0"/>
        <w:widowControl w:val="0"/>
        <w:numPr>
          <w:ilvl w:val="0"/>
          <w:numId w:val="0"/>
        </w:numPr>
        <w:spacing w:before="120" w:after="120"/>
        <w:ind w:left="547"/>
        <w:rPr>
          <w:rFonts w:cs="Arial"/>
          <w:i w:val="0"/>
          <w:sz w:val="22"/>
          <w:szCs w:val="22"/>
          <w:lang w:val="es-MX"/>
        </w:rPr>
      </w:pPr>
    </w:p>
    <w:p w14:paraId="4551C5CD" w14:textId="77777777" w:rsidR="00AE198D" w:rsidRPr="007A2D96" w:rsidRDefault="00AE198D" w:rsidP="00FA2318">
      <w:pPr>
        <w:pStyle w:val="Heading2"/>
        <w:keepNext w:val="0"/>
        <w:widowControl w:val="0"/>
        <w:tabs>
          <w:tab w:val="clear" w:pos="1080"/>
        </w:tabs>
        <w:spacing w:before="120" w:after="120"/>
        <w:ind w:left="547" w:hanging="547"/>
        <w:rPr>
          <w:rFonts w:cs="Arial"/>
          <w:i w:val="0"/>
          <w:sz w:val="22"/>
          <w:szCs w:val="22"/>
          <w:lang w:val="es-MX"/>
        </w:rPr>
      </w:pPr>
      <w:bookmarkStart w:id="73" w:name="_Toc528247869"/>
      <w:r w:rsidRPr="007A2D96">
        <w:rPr>
          <w:rFonts w:cs="Arial"/>
          <w:i w:val="0"/>
          <w:sz w:val="22"/>
          <w:szCs w:val="22"/>
          <w:lang w:val="es-MX"/>
        </w:rPr>
        <w:t xml:space="preserve">Supervisión del </w:t>
      </w:r>
      <w:r w:rsidR="004F6338" w:rsidRPr="007A2D96">
        <w:rPr>
          <w:rFonts w:cs="Arial"/>
          <w:i w:val="0"/>
          <w:sz w:val="22"/>
          <w:szCs w:val="22"/>
          <w:lang w:val="es-MX"/>
        </w:rPr>
        <w:t>BID</w:t>
      </w:r>
      <w:bookmarkEnd w:id="73"/>
    </w:p>
    <w:p w14:paraId="6D1E2628" w14:textId="2A351893" w:rsidR="0069693B" w:rsidRPr="007A2D96" w:rsidRDefault="00AE198D" w:rsidP="00AC6182">
      <w:pPr>
        <w:pStyle w:val="ListParagraph"/>
        <w:widowControl w:val="0"/>
        <w:numPr>
          <w:ilvl w:val="1"/>
          <w:numId w:val="30"/>
        </w:numPr>
        <w:spacing w:before="120" w:after="120"/>
        <w:ind w:left="720" w:right="43" w:hanging="720"/>
        <w:contextualSpacing w:val="0"/>
        <w:jc w:val="both"/>
        <w:rPr>
          <w:rFonts w:ascii="Arial" w:hAnsi="Arial" w:cs="Arial"/>
          <w:lang w:val="es-MX"/>
        </w:rPr>
      </w:pPr>
      <w:r w:rsidRPr="007A2D96">
        <w:rPr>
          <w:rFonts w:ascii="Arial" w:hAnsi="Arial" w:cs="Arial"/>
          <w:lang w:val="es-MX"/>
        </w:rPr>
        <w:t xml:space="preserve">En la medida que se realicen procesos de adquisiciones el BID realizará una visita de inspección anual de adquisiciones. Asimismo como parte de la auditoría externa y seguimiento global del </w:t>
      </w:r>
      <w:r w:rsidR="00116B6C" w:rsidRPr="007A2D96">
        <w:rPr>
          <w:rFonts w:ascii="Arial" w:hAnsi="Arial" w:cs="Arial"/>
          <w:lang w:val="es-MX"/>
        </w:rPr>
        <w:t>Programa</w:t>
      </w:r>
      <w:r w:rsidRPr="007A2D96">
        <w:rPr>
          <w:rFonts w:ascii="Arial" w:hAnsi="Arial" w:cs="Arial"/>
          <w:lang w:val="es-MX"/>
        </w:rPr>
        <w:t>, se realizar</w:t>
      </w:r>
      <w:r w:rsidR="00DA4B12" w:rsidRPr="007A2D96">
        <w:rPr>
          <w:rFonts w:ascii="Arial" w:hAnsi="Arial" w:cs="Arial"/>
          <w:lang w:val="es-MX"/>
        </w:rPr>
        <w:t>á</w:t>
      </w:r>
      <w:r w:rsidRPr="007A2D96">
        <w:rPr>
          <w:rFonts w:ascii="Arial" w:hAnsi="Arial" w:cs="Arial"/>
          <w:lang w:val="es-MX"/>
        </w:rPr>
        <w:t xml:space="preserve"> una revisión ex post de adquisiciones por una firma auditora externa que presentará un cuaderno especial con el informe de adquisiciones, de acuerdo con los términos de referencia acordados entre el BID y </w:t>
      </w:r>
      <w:r w:rsidR="00272B41" w:rsidRPr="007A2D96">
        <w:rPr>
          <w:rFonts w:ascii="Arial" w:hAnsi="Arial" w:cs="Arial"/>
          <w:lang w:val="es-MX"/>
        </w:rPr>
        <w:t xml:space="preserve">el </w:t>
      </w:r>
      <w:r w:rsidR="00EA2343" w:rsidRPr="007A2D96">
        <w:rPr>
          <w:rFonts w:ascii="Arial" w:hAnsi="Arial" w:cs="Arial"/>
          <w:lang w:val="es-MX"/>
        </w:rPr>
        <w:t>M</w:t>
      </w:r>
      <w:r w:rsidR="00185F84" w:rsidRPr="007A2D96">
        <w:rPr>
          <w:rFonts w:ascii="Arial" w:hAnsi="Arial" w:cs="Arial"/>
          <w:lang w:val="es-MX"/>
        </w:rPr>
        <w:t>H</w:t>
      </w:r>
      <w:r w:rsidRPr="007A2D96">
        <w:rPr>
          <w:rFonts w:ascii="Arial" w:hAnsi="Arial" w:cs="Arial"/>
          <w:lang w:val="es-MX"/>
        </w:rPr>
        <w:t xml:space="preserve">. </w:t>
      </w:r>
      <w:r w:rsidR="00FA2318" w:rsidRPr="007A2D96">
        <w:rPr>
          <w:rFonts w:ascii="Arial" w:hAnsi="Arial" w:cs="Arial"/>
          <w:lang w:val="es-MX"/>
        </w:rPr>
        <w:t>Por otro lado</w:t>
      </w:r>
      <w:r w:rsidR="00AC7056">
        <w:rPr>
          <w:rFonts w:ascii="Arial" w:hAnsi="Arial" w:cs="Arial"/>
          <w:lang w:val="es-MX"/>
        </w:rPr>
        <w:t>,</w:t>
      </w:r>
      <w:r w:rsidR="00FA2318" w:rsidRPr="007A2D96">
        <w:rPr>
          <w:rFonts w:ascii="Arial" w:hAnsi="Arial" w:cs="Arial"/>
          <w:lang w:val="es-MX"/>
        </w:rPr>
        <w:t xml:space="preserve"> el Especialista de Adquisiciones del BID llevará a cabo supervisiones ex ante </w:t>
      </w:r>
      <w:r w:rsidR="0069693B" w:rsidRPr="007A2D96">
        <w:rPr>
          <w:rFonts w:ascii="Arial" w:hAnsi="Arial" w:cs="Arial"/>
          <w:lang w:val="es-MX"/>
        </w:rPr>
        <w:t xml:space="preserve">cuando los límites señalados en la tabla </w:t>
      </w:r>
      <w:r w:rsidR="002848D3" w:rsidRPr="007A2D96">
        <w:rPr>
          <w:rFonts w:ascii="Arial" w:hAnsi="Arial" w:cs="Arial"/>
          <w:lang w:val="es-MX"/>
        </w:rPr>
        <w:t>3</w:t>
      </w:r>
      <w:r w:rsidR="0069693B" w:rsidRPr="007A2D96">
        <w:rPr>
          <w:rFonts w:ascii="Arial" w:hAnsi="Arial" w:cs="Arial"/>
          <w:lang w:val="es-MX"/>
        </w:rPr>
        <w:t xml:space="preserve"> sean superados. A pesar de lo anterior, es prerrogativa del Especialista de Adquisiciones del BID realizar supervisiones ex ante de considerarlo necesario</w:t>
      </w:r>
      <w:r w:rsidR="00694C49" w:rsidRPr="007A2D96">
        <w:rPr>
          <w:rFonts w:ascii="Arial" w:hAnsi="Arial" w:cs="Arial"/>
          <w:lang w:val="es-MX"/>
        </w:rPr>
        <w:t xml:space="preserve"> en cualquier momento</w:t>
      </w:r>
      <w:r w:rsidR="0069693B" w:rsidRPr="007A2D96">
        <w:rPr>
          <w:rFonts w:ascii="Arial" w:hAnsi="Arial" w:cs="Arial"/>
          <w:lang w:val="es-MX"/>
        </w:rPr>
        <w:t>.</w:t>
      </w:r>
    </w:p>
    <w:p w14:paraId="38AAC0D2" w14:textId="77777777" w:rsidR="0069693B" w:rsidRPr="007A2D96" w:rsidRDefault="0069693B" w:rsidP="00FA2318">
      <w:pPr>
        <w:widowControl w:val="0"/>
        <w:spacing w:after="0" w:line="240" w:lineRule="auto"/>
        <w:jc w:val="both"/>
        <w:rPr>
          <w:rFonts w:ascii="Arial" w:hAnsi="Arial" w:cs="Arial"/>
          <w:b/>
          <w:highlight w:val="lightGray"/>
          <w:lang w:val="es-MX"/>
        </w:rPr>
      </w:pPr>
    </w:p>
    <w:p w14:paraId="09B40E89" w14:textId="77777777" w:rsidR="00FA2318" w:rsidRPr="007A2D96" w:rsidRDefault="00FA2318" w:rsidP="00FA2318">
      <w:pPr>
        <w:widowControl w:val="0"/>
        <w:spacing w:after="0" w:line="240" w:lineRule="auto"/>
        <w:jc w:val="both"/>
        <w:rPr>
          <w:rFonts w:ascii="Arial" w:hAnsi="Arial" w:cs="Arial"/>
          <w:b/>
          <w:lang w:val="es-MX"/>
        </w:rPr>
      </w:pPr>
      <w:r w:rsidRPr="007A2D96">
        <w:rPr>
          <w:rFonts w:ascii="Arial" w:hAnsi="Arial" w:cs="Arial"/>
          <w:b/>
          <w:highlight w:val="lightGray"/>
          <w:lang w:val="es-MX"/>
        </w:rPr>
        <w:t xml:space="preserve">Tabla </w:t>
      </w:r>
      <w:r w:rsidR="002848D3" w:rsidRPr="007A2D96">
        <w:rPr>
          <w:rFonts w:ascii="Arial" w:hAnsi="Arial" w:cs="Arial"/>
          <w:b/>
          <w:highlight w:val="lightGray"/>
          <w:lang w:val="es-MX"/>
        </w:rPr>
        <w:t>3</w:t>
      </w:r>
      <w:r w:rsidRPr="007A2D96">
        <w:rPr>
          <w:rFonts w:ascii="Arial" w:hAnsi="Arial" w:cs="Arial"/>
          <w:b/>
          <w:highlight w:val="lightGray"/>
          <w:lang w:val="es-MX"/>
        </w:rPr>
        <w:t>: Límites para Revisión Ex Post</w:t>
      </w:r>
    </w:p>
    <w:tbl>
      <w:tblPr>
        <w:tblW w:w="4887" w:type="pct"/>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005"/>
        <w:gridCol w:w="3109"/>
        <w:gridCol w:w="3025"/>
      </w:tblGrid>
      <w:tr w:rsidR="00FA2318" w:rsidRPr="00224B0E" w14:paraId="64044B08" w14:textId="77777777" w:rsidTr="00FA2318">
        <w:trPr>
          <w:trHeight w:val="269"/>
        </w:trPr>
        <w:tc>
          <w:tcPr>
            <w:tcW w:w="5000" w:type="pct"/>
            <w:gridSpan w:val="3"/>
            <w:tcBorders>
              <w:top w:val="single" w:sz="4" w:space="0" w:color="FFFFFF"/>
              <w:left w:val="single" w:sz="4" w:space="0" w:color="FFFFFF"/>
              <w:bottom w:val="single" w:sz="6" w:space="0" w:color="FFFFFF"/>
              <w:right w:val="single" w:sz="4" w:space="0" w:color="FFFFFF"/>
            </w:tcBorders>
            <w:shd w:val="clear" w:color="auto" w:fill="92D050"/>
            <w:vAlign w:val="center"/>
          </w:tcPr>
          <w:p w14:paraId="5B9E53DE" w14:textId="77777777" w:rsidR="00FA2318" w:rsidRPr="007A2D96" w:rsidRDefault="00FA2318" w:rsidP="00FA2318">
            <w:pPr>
              <w:autoSpaceDE w:val="0"/>
              <w:adjustRightInd w:val="0"/>
              <w:spacing w:after="0"/>
              <w:jc w:val="center"/>
              <w:rPr>
                <w:rFonts w:ascii="Arial" w:hAnsi="Arial" w:cs="Arial"/>
                <w:b/>
                <w:lang w:val="es-MX"/>
              </w:rPr>
            </w:pPr>
            <w:r w:rsidRPr="007A2D96">
              <w:rPr>
                <w:rFonts w:ascii="Arial" w:hAnsi="Arial" w:cs="Arial"/>
                <w:b/>
                <w:lang w:val="es-MX"/>
              </w:rPr>
              <w:t>Límite para Revisión Ex-Post</w:t>
            </w:r>
            <w:r w:rsidR="0069693B" w:rsidRPr="007A2D96">
              <w:rPr>
                <w:rFonts w:ascii="Arial" w:hAnsi="Arial" w:cs="Arial"/>
                <w:b/>
                <w:lang w:val="es-MX"/>
              </w:rPr>
              <w:t xml:space="preserve"> (US$)</w:t>
            </w:r>
          </w:p>
        </w:tc>
      </w:tr>
      <w:tr w:rsidR="00FA2318" w:rsidRPr="007A2D96" w14:paraId="1064960F" w14:textId="77777777" w:rsidTr="00FA2318">
        <w:trPr>
          <w:trHeight w:val="125"/>
        </w:trPr>
        <w:tc>
          <w:tcPr>
            <w:tcW w:w="1644" w:type="pct"/>
            <w:tcBorders>
              <w:top w:val="single" w:sz="6" w:space="0" w:color="FFFFFF"/>
              <w:left w:val="single" w:sz="4" w:space="0" w:color="FFFFFF"/>
              <w:bottom w:val="single" w:sz="4" w:space="0" w:color="FFFFFF"/>
              <w:right w:val="single" w:sz="6" w:space="0" w:color="FFFFFF"/>
            </w:tcBorders>
            <w:shd w:val="clear" w:color="auto" w:fill="92D050"/>
          </w:tcPr>
          <w:p w14:paraId="13BF5484" w14:textId="77777777" w:rsidR="00FA2318" w:rsidRPr="007A2D96" w:rsidRDefault="00FA2318" w:rsidP="00FA2318">
            <w:pPr>
              <w:autoSpaceDE w:val="0"/>
              <w:adjustRightInd w:val="0"/>
              <w:spacing w:after="0"/>
              <w:jc w:val="center"/>
              <w:rPr>
                <w:rFonts w:ascii="Arial" w:hAnsi="Arial" w:cs="Arial"/>
                <w:b/>
              </w:rPr>
            </w:pPr>
            <w:proofErr w:type="spellStart"/>
            <w:r w:rsidRPr="007A2D96">
              <w:rPr>
                <w:rFonts w:ascii="Arial" w:hAnsi="Arial" w:cs="Arial"/>
                <w:b/>
              </w:rPr>
              <w:t>Obras</w:t>
            </w:r>
            <w:proofErr w:type="spellEnd"/>
          </w:p>
        </w:tc>
        <w:tc>
          <w:tcPr>
            <w:tcW w:w="1701" w:type="pct"/>
            <w:tcBorders>
              <w:top w:val="single" w:sz="6" w:space="0" w:color="FFFFFF"/>
              <w:left w:val="single" w:sz="6" w:space="0" w:color="FFFFFF"/>
              <w:bottom w:val="single" w:sz="4" w:space="0" w:color="FFFFFF"/>
              <w:right w:val="single" w:sz="6" w:space="0" w:color="FFFFFF"/>
            </w:tcBorders>
            <w:shd w:val="clear" w:color="auto" w:fill="92D050"/>
          </w:tcPr>
          <w:p w14:paraId="2E1A00EE" w14:textId="77777777" w:rsidR="00FA2318" w:rsidRPr="007A2D96" w:rsidRDefault="00FA2318" w:rsidP="00FA2318">
            <w:pPr>
              <w:autoSpaceDE w:val="0"/>
              <w:adjustRightInd w:val="0"/>
              <w:spacing w:after="0"/>
              <w:jc w:val="center"/>
              <w:rPr>
                <w:rFonts w:ascii="Arial" w:hAnsi="Arial" w:cs="Arial"/>
                <w:b/>
              </w:rPr>
            </w:pPr>
            <w:proofErr w:type="spellStart"/>
            <w:r w:rsidRPr="007A2D96">
              <w:rPr>
                <w:rFonts w:ascii="Arial" w:hAnsi="Arial" w:cs="Arial"/>
                <w:b/>
              </w:rPr>
              <w:t>Bienes</w:t>
            </w:r>
            <w:proofErr w:type="spellEnd"/>
          </w:p>
        </w:tc>
        <w:tc>
          <w:tcPr>
            <w:tcW w:w="1655" w:type="pct"/>
            <w:tcBorders>
              <w:top w:val="single" w:sz="6" w:space="0" w:color="FFFFFF"/>
              <w:left w:val="single" w:sz="6" w:space="0" w:color="FFFFFF"/>
              <w:bottom w:val="single" w:sz="4" w:space="0" w:color="FFFFFF"/>
              <w:right w:val="single" w:sz="4" w:space="0" w:color="FFFFFF"/>
            </w:tcBorders>
            <w:shd w:val="clear" w:color="auto" w:fill="92D050"/>
          </w:tcPr>
          <w:p w14:paraId="36A26E0C" w14:textId="77777777" w:rsidR="00FA2318" w:rsidRPr="007A2D96" w:rsidRDefault="00FA2318" w:rsidP="00FA2318">
            <w:pPr>
              <w:autoSpaceDE w:val="0"/>
              <w:adjustRightInd w:val="0"/>
              <w:spacing w:after="0"/>
              <w:jc w:val="center"/>
              <w:rPr>
                <w:rFonts w:ascii="Arial" w:hAnsi="Arial" w:cs="Arial"/>
                <w:b/>
              </w:rPr>
            </w:pPr>
            <w:proofErr w:type="spellStart"/>
            <w:r w:rsidRPr="007A2D96">
              <w:rPr>
                <w:rFonts w:ascii="Arial" w:hAnsi="Arial" w:cs="Arial"/>
                <w:b/>
              </w:rPr>
              <w:t>Servicios</w:t>
            </w:r>
            <w:proofErr w:type="spellEnd"/>
            <w:r w:rsidRPr="007A2D96">
              <w:rPr>
                <w:rFonts w:ascii="Arial" w:hAnsi="Arial" w:cs="Arial"/>
                <w:b/>
              </w:rPr>
              <w:t xml:space="preserve"> de </w:t>
            </w:r>
            <w:proofErr w:type="spellStart"/>
            <w:r w:rsidRPr="007A2D96">
              <w:rPr>
                <w:rFonts w:ascii="Arial" w:hAnsi="Arial" w:cs="Arial"/>
                <w:b/>
              </w:rPr>
              <w:t>Consultoría</w:t>
            </w:r>
            <w:proofErr w:type="spellEnd"/>
          </w:p>
        </w:tc>
      </w:tr>
      <w:tr w:rsidR="00FA2318" w:rsidRPr="007A2D96" w14:paraId="45AE3CF3" w14:textId="77777777" w:rsidTr="00FA2318">
        <w:trPr>
          <w:trHeight w:val="125"/>
        </w:trPr>
        <w:tc>
          <w:tcPr>
            <w:tcW w:w="1644" w:type="pct"/>
            <w:tcBorders>
              <w:top w:val="single" w:sz="4" w:space="0" w:color="FFFFFF"/>
            </w:tcBorders>
          </w:tcPr>
          <w:p w14:paraId="7DDD6CCD" w14:textId="77777777" w:rsidR="00FA2318" w:rsidRPr="007A2D96" w:rsidRDefault="00272B41" w:rsidP="00FA2318">
            <w:pPr>
              <w:autoSpaceDE w:val="0"/>
              <w:adjustRightInd w:val="0"/>
              <w:spacing w:after="0"/>
              <w:jc w:val="center"/>
              <w:rPr>
                <w:rFonts w:ascii="Arial" w:hAnsi="Arial" w:cs="Arial"/>
              </w:rPr>
            </w:pPr>
            <w:r w:rsidRPr="007A2D96">
              <w:rPr>
                <w:rFonts w:ascii="Arial" w:hAnsi="Arial" w:cs="Arial"/>
                <w:highlight w:val="lightGray"/>
              </w:rPr>
              <w:t>PENDIENTE</w:t>
            </w:r>
          </w:p>
        </w:tc>
        <w:tc>
          <w:tcPr>
            <w:tcW w:w="1701" w:type="pct"/>
            <w:tcBorders>
              <w:top w:val="single" w:sz="4" w:space="0" w:color="FFFFFF"/>
            </w:tcBorders>
          </w:tcPr>
          <w:p w14:paraId="32A3ECE2" w14:textId="77777777" w:rsidR="00FA2318" w:rsidRPr="007A2D96" w:rsidRDefault="00FA2318" w:rsidP="00FA2318">
            <w:pPr>
              <w:autoSpaceDE w:val="0"/>
              <w:adjustRightInd w:val="0"/>
              <w:spacing w:after="0"/>
              <w:jc w:val="center"/>
              <w:rPr>
                <w:rFonts w:ascii="Arial" w:hAnsi="Arial" w:cs="Arial"/>
              </w:rPr>
            </w:pPr>
          </w:p>
        </w:tc>
        <w:tc>
          <w:tcPr>
            <w:tcW w:w="1655" w:type="pct"/>
            <w:tcBorders>
              <w:top w:val="single" w:sz="4" w:space="0" w:color="FFFFFF"/>
            </w:tcBorders>
          </w:tcPr>
          <w:p w14:paraId="55C3700B" w14:textId="77777777" w:rsidR="00FA2318" w:rsidRPr="007A2D96" w:rsidRDefault="00FA2318" w:rsidP="00FA2318">
            <w:pPr>
              <w:autoSpaceDE w:val="0"/>
              <w:adjustRightInd w:val="0"/>
              <w:spacing w:after="0"/>
              <w:jc w:val="center"/>
              <w:rPr>
                <w:rFonts w:ascii="Arial" w:hAnsi="Arial" w:cs="Arial"/>
              </w:rPr>
            </w:pPr>
          </w:p>
        </w:tc>
      </w:tr>
    </w:tbl>
    <w:p w14:paraId="4864FFC8" w14:textId="77777777" w:rsidR="00FA2318" w:rsidRPr="007A2D96" w:rsidRDefault="00FA2318" w:rsidP="0069693B">
      <w:pPr>
        <w:spacing w:line="240" w:lineRule="auto"/>
        <w:jc w:val="both"/>
        <w:rPr>
          <w:rFonts w:ascii="Arial" w:hAnsi="Arial" w:cs="Arial"/>
          <w:lang w:val="es-MX"/>
        </w:rPr>
      </w:pPr>
      <w:r w:rsidRPr="007A2D96">
        <w:rPr>
          <w:rFonts w:ascii="Arial" w:hAnsi="Arial" w:cs="Arial"/>
          <w:b/>
          <w:lang w:val="es-MX"/>
        </w:rPr>
        <w:t xml:space="preserve">Nota: Los montos límites establecidos para revisión </w:t>
      </w:r>
      <w:proofErr w:type="spellStart"/>
      <w:r w:rsidRPr="007A2D96">
        <w:rPr>
          <w:rFonts w:ascii="Arial" w:hAnsi="Arial" w:cs="Arial"/>
          <w:b/>
          <w:lang w:val="es-MX"/>
        </w:rPr>
        <w:t>ex-post</w:t>
      </w:r>
      <w:proofErr w:type="spellEnd"/>
      <w:r w:rsidRPr="007A2D96">
        <w:rPr>
          <w:rFonts w:ascii="Arial" w:hAnsi="Arial" w:cs="Arial"/>
          <w:b/>
          <w:lang w:val="es-MX"/>
        </w:rPr>
        <w:t xml:space="preserve"> se aplican en función de la capacidad fiduciaria de ejecución del OE y pueden ser modificados por el Banco en la medida que tal capacidad varíe</w:t>
      </w:r>
      <w:r w:rsidRPr="007A2D96">
        <w:rPr>
          <w:rFonts w:ascii="Arial" w:hAnsi="Arial" w:cs="Arial"/>
          <w:lang w:val="es-MX"/>
        </w:rPr>
        <w:t>.</w:t>
      </w:r>
    </w:p>
    <w:p w14:paraId="65B57CC3" w14:textId="4A9E2D03" w:rsidR="009F4141" w:rsidRPr="007A2D96" w:rsidRDefault="001C7047" w:rsidP="00AC6182">
      <w:pPr>
        <w:pStyle w:val="ListParagraph"/>
        <w:widowControl w:val="0"/>
        <w:numPr>
          <w:ilvl w:val="1"/>
          <w:numId w:val="30"/>
        </w:numPr>
        <w:spacing w:before="120" w:after="120"/>
        <w:ind w:left="720" w:right="43" w:hanging="720"/>
        <w:contextualSpacing w:val="0"/>
        <w:jc w:val="both"/>
        <w:rPr>
          <w:rFonts w:ascii="Arial" w:hAnsi="Arial" w:cs="Arial"/>
          <w:lang w:val="es-MX"/>
        </w:rPr>
      </w:pPr>
      <w:r w:rsidRPr="007A2D96">
        <w:rPr>
          <w:rFonts w:ascii="Arial" w:hAnsi="Arial" w:cs="Arial"/>
          <w:lang w:val="es-MX"/>
        </w:rPr>
        <w:t xml:space="preserve">La </w:t>
      </w:r>
      <w:r w:rsidR="00693A8A" w:rsidRPr="007A2D96">
        <w:rPr>
          <w:rFonts w:ascii="Arial" w:hAnsi="Arial" w:cs="Arial"/>
          <w:lang w:val="es-MX"/>
        </w:rPr>
        <w:t>Unidad Gestora</w:t>
      </w:r>
      <w:r w:rsidR="00A57E62" w:rsidRPr="007A2D96">
        <w:rPr>
          <w:rFonts w:ascii="Arial" w:hAnsi="Arial" w:cs="Arial"/>
          <w:lang w:val="es-MX"/>
        </w:rPr>
        <w:t xml:space="preserve"> deber</w:t>
      </w:r>
      <w:r w:rsidR="0069693B" w:rsidRPr="007A2D96">
        <w:rPr>
          <w:rFonts w:ascii="Arial" w:hAnsi="Arial" w:cs="Arial"/>
          <w:lang w:val="es-MX"/>
        </w:rPr>
        <w:t>á estar plenamente familiarizada</w:t>
      </w:r>
      <w:r w:rsidR="00A57E62" w:rsidRPr="007A2D96">
        <w:rPr>
          <w:rFonts w:ascii="Arial" w:hAnsi="Arial" w:cs="Arial"/>
          <w:lang w:val="es-MX"/>
        </w:rPr>
        <w:t xml:space="preserve"> con las políticas de adquisiciones del BID. De ser necesario el Especialista de Adquisiciones del BID ofrecerá capacitación periódica específica a los funcionarios </w:t>
      </w:r>
      <w:r w:rsidRPr="007A2D96">
        <w:rPr>
          <w:rFonts w:ascii="Arial" w:hAnsi="Arial" w:cs="Arial"/>
          <w:lang w:val="es-MX"/>
        </w:rPr>
        <w:t>de</w:t>
      </w:r>
      <w:r w:rsidR="00A57E62" w:rsidRPr="007A2D96">
        <w:rPr>
          <w:rFonts w:ascii="Arial" w:hAnsi="Arial" w:cs="Arial"/>
          <w:lang w:val="es-MX"/>
        </w:rPr>
        <w:t xml:space="preserve">l </w:t>
      </w:r>
      <w:r w:rsidR="005153BB" w:rsidRPr="007A2D96">
        <w:rPr>
          <w:rFonts w:ascii="Arial" w:hAnsi="Arial" w:cs="Arial"/>
          <w:lang w:val="es-MX"/>
        </w:rPr>
        <w:t>MINEDUCYT</w:t>
      </w:r>
      <w:r w:rsidR="00B00E81" w:rsidRPr="007A2D96">
        <w:rPr>
          <w:rFonts w:ascii="Arial" w:hAnsi="Arial" w:cs="Arial"/>
          <w:lang w:val="es-MX"/>
        </w:rPr>
        <w:t xml:space="preserve"> y la </w:t>
      </w:r>
      <w:r w:rsidR="00693A8A" w:rsidRPr="007A2D96">
        <w:rPr>
          <w:rFonts w:ascii="Arial" w:hAnsi="Arial" w:cs="Arial"/>
          <w:lang w:val="es-MX"/>
        </w:rPr>
        <w:t>Unidad Gestora</w:t>
      </w:r>
      <w:r w:rsidR="00B00E81" w:rsidRPr="007A2D96">
        <w:rPr>
          <w:rFonts w:ascii="Arial" w:hAnsi="Arial" w:cs="Arial"/>
          <w:lang w:val="es-MX"/>
        </w:rPr>
        <w:t>.</w:t>
      </w:r>
    </w:p>
    <w:p w14:paraId="7E802E43" w14:textId="77777777" w:rsidR="00694C49" w:rsidRPr="007A2D96" w:rsidRDefault="00694C49" w:rsidP="000C5F00">
      <w:pPr>
        <w:pStyle w:val="Heading2"/>
        <w:keepNext w:val="0"/>
        <w:widowControl w:val="0"/>
        <w:numPr>
          <w:ilvl w:val="0"/>
          <w:numId w:val="0"/>
        </w:numPr>
        <w:spacing w:before="120" w:after="120" w:line="23" w:lineRule="atLeast"/>
        <w:ind w:left="547"/>
        <w:rPr>
          <w:rFonts w:cs="Arial"/>
          <w:i w:val="0"/>
          <w:sz w:val="22"/>
          <w:szCs w:val="22"/>
          <w:lang w:val="es-MX"/>
        </w:rPr>
      </w:pPr>
    </w:p>
    <w:p w14:paraId="167BAFFC" w14:textId="77777777" w:rsidR="00AE198D" w:rsidRPr="007A2D96" w:rsidRDefault="009F4141" w:rsidP="000C5F00">
      <w:pPr>
        <w:pStyle w:val="Heading2"/>
        <w:keepNext w:val="0"/>
        <w:widowControl w:val="0"/>
        <w:tabs>
          <w:tab w:val="clear" w:pos="1080"/>
        </w:tabs>
        <w:spacing w:before="120" w:after="120" w:line="23" w:lineRule="atLeast"/>
        <w:ind w:left="547" w:hanging="547"/>
        <w:rPr>
          <w:rFonts w:cs="Arial"/>
          <w:i w:val="0"/>
          <w:sz w:val="22"/>
          <w:szCs w:val="22"/>
          <w:lang w:val="es-MX"/>
        </w:rPr>
      </w:pPr>
      <w:bookmarkStart w:id="74" w:name="_Toc528247870"/>
      <w:r w:rsidRPr="007A2D96">
        <w:rPr>
          <w:rFonts w:cs="Arial"/>
          <w:i w:val="0"/>
          <w:sz w:val="22"/>
          <w:szCs w:val="22"/>
          <w:lang w:val="es-MX"/>
        </w:rPr>
        <w:t>Archivo de Documentos</w:t>
      </w:r>
      <w:bookmarkEnd w:id="74"/>
    </w:p>
    <w:p w14:paraId="221B22E7" w14:textId="4ED4E13E" w:rsidR="00AE198D" w:rsidRPr="007A2D96" w:rsidRDefault="00272B41" w:rsidP="00AC6182">
      <w:pPr>
        <w:pStyle w:val="ListParagraph"/>
        <w:widowControl w:val="0"/>
        <w:numPr>
          <w:ilvl w:val="1"/>
          <w:numId w:val="30"/>
        </w:numPr>
        <w:spacing w:before="120" w:after="120"/>
        <w:ind w:left="720" w:right="43" w:hanging="720"/>
        <w:contextualSpacing w:val="0"/>
        <w:jc w:val="both"/>
        <w:rPr>
          <w:rFonts w:ascii="Arial" w:hAnsi="Arial" w:cs="Arial"/>
          <w:lang w:val="es-MX"/>
        </w:rPr>
      </w:pPr>
      <w:r w:rsidRPr="007A2D96">
        <w:rPr>
          <w:rFonts w:ascii="Arial" w:hAnsi="Arial" w:cs="Arial"/>
          <w:lang w:val="es-MX"/>
        </w:rPr>
        <w:t xml:space="preserve">La </w:t>
      </w:r>
      <w:r w:rsidR="00693A8A" w:rsidRPr="007A2D96">
        <w:rPr>
          <w:rFonts w:ascii="Arial" w:hAnsi="Arial" w:cs="Arial"/>
          <w:lang w:val="es-MX"/>
        </w:rPr>
        <w:t>Unidad Gestora</w:t>
      </w:r>
      <w:r w:rsidRPr="007A2D96">
        <w:rPr>
          <w:rFonts w:ascii="Arial" w:hAnsi="Arial" w:cs="Arial"/>
          <w:lang w:val="es-MX"/>
        </w:rPr>
        <w:t xml:space="preserve"> </w:t>
      </w:r>
      <w:r w:rsidR="0069693B" w:rsidRPr="007A2D96">
        <w:rPr>
          <w:rFonts w:ascii="Arial" w:hAnsi="Arial" w:cs="Arial"/>
          <w:lang w:val="es-MX"/>
        </w:rPr>
        <w:t xml:space="preserve">deberá </w:t>
      </w:r>
      <w:r w:rsidR="009F4141" w:rsidRPr="007A2D96">
        <w:rPr>
          <w:rFonts w:ascii="Arial" w:hAnsi="Arial" w:cs="Arial"/>
          <w:lang w:val="es-MX"/>
        </w:rPr>
        <w:t xml:space="preserve">conservar todos los documentos y registros relacionados con actividades </w:t>
      </w:r>
      <w:r w:rsidR="001C7047" w:rsidRPr="007A2D96">
        <w:rPr>
          <w:rFonts w:ascii="Arial" w:hAnsi="Arial" w:cs="Arial"/>
          <w:lang w:val="es-MX"/>
        </w:rPr>
        <w:t xml:space="preserve">realizadas al amparo del </w:t>
      </w:r>
      <w:r w:rsidR="00116B6C" w:rsidRPr="007A2D96">
        <w:rPr>
          <w:rFonts w:ascii="Arial" w:hAnsi="Arial" w:cs="Arial"/>
          <w:lang w:val="es-MX"/>
        </w:rPr>
        <w:t>Programa</w:t>
      </w:r>
      <w:r w:rsidR="001C7047" w:rsidRPr="007A2D96">
        <w:rPr>
          <w:rFonts w:ascii="Arial" w:hAnsi="Arial" w:cs="Arial"/>
          <w:lang w:val="es-MX"/>
        </w:rPr>
        <w:t xml:space="preserve"> </w:t>
      </w:r>
      <w:r w:rsidR="009F4141" w:rsidRPr="007A2D96">
        <w:rPr>
          <w:rFonts w:ascii="Arial" w:hAnsi="Arial" w:cs="Arial"/>
          <w:lang w:val="es-MX"/>
        </w:rPr>
        <w:t xml:space="preserve">por un período de </w:t>
      </w:r>
      <w:r w:rsidR="003E5AC6" w:rsidRPr="007A2D96">
        <w:rPr>
          <w:rFonts w:ascii="Arial" w:hAnsi="Arial" w:cs="Arial"/>
          <w:lang w:val="es-MX"/>
        </w:rPr>
        <w:t xml:space="preserve">cinco </w:t>
      </w:r>
      <w:r w:rsidR="009F4141" w:rsidRPr="007A2D96">
        <w:rPr>
          <w:rFonts w:ascii="Arial" w:hAnsi="Arial" w:cs="Arial"/>
          <w:lang w:val="es-MX"/>
        </w:rPr>
        <w:t>(</w:t>
      </w:r>
      <w:r w:rsidR="003E5AC6" w:rsidRPr="007A2D96">
        <w:rPr>
          <w:rFonts w:ascii="Arial" w:hAnsi="Arial" w:cs="Arial"/>
          <w:lang w:val="es-MX"/>
        </w:rPr>
        <w:t>5</w:t>
      </w:r>
      <w:r w:rsidR="009F4141" w:rsidRPr="007A2D96">
        <w:rPr>
          <w:rFonts w:ascii="Arial" w:hAnsi="Arial" w:cs="Arial"/>
          <w:lang w:val="es-MX"/>
        </w:rPr>
        <w:t>) años luego de terminado el trabajo contemplado en el respectivo contrato</w:t>
      </w:r>
      <w:r w:rsidR="001C7047" w:rsidRPr="007A2D96">
        <w:rPr>
          <w:rFonts w:ascii="Arial" w:hAnsi="Arial" w:cs="Arial"/>
          <w:lang w:val="es-MX"/>
        </w:rPr>
        <w:t>.</w:t>
      </w:r>
    </w:p>
    <w:p w14:paraId="0616AEEB" w14:textId="77777777" w:rsidR="009F4141" w:rsidRPr="007A2D96" w:rsidRDefault="009F4141" w:rsidP="000C5F00">
      <w:pPr>
        <w:widowControl w:val="0"/>
        <w:spacing w:before="120" w:after="120" w:line="23" w:lineRule="atLeast"/>
        <w:rPr>
          <w:rFonts w:ascii="Arial" w:hAnsi="Arial" w:cs="Arial"/>
          <w:lang w:val="es-MX"/>
        </w:rPr>
      </w:pPr>
    </w:p>
    <w:p w14:paraId="2F412D49" w14:textId="77777777" w:rsidR="00703A38" w:rsidRPr="007A2D96" w:rsidRDefault="00703A38" w:rsidP="000C5F00">
      <w:pPr>
        <w:pStyle w:val="Heading1"/>
        <w:tabs>
          <w:tab w:val="clear" w:pos="5180"/>
        </w:tabs>
        <w:spacing w:before="120" w:after="120" w:line="23" w:lineRule="atLeast"/>
        <w:ind w:left="0"/>
        <w:jc w:val="center"/>
        <w:rPr>
          <w:rFonts w:cs="Arial"/>
          <w:smallCaps/>
          <w:color w:val="1F497D"/>
          <w:sz w:val="22"/>
          <w:szCs w:val="22"/>
          <w:lang w:val="es-MX"/>
        </w:rPr>
      </w:pPr>
      <w:bookmarkStart w:id="75" w:name="_Toc421552937"/>
      <w:bookmarkStart w:id="76" w:name="_Toc528247871"/>
      <w:r w:rsidRPr="007A2D96">
        <w:rPr>
          <w:rFonts w:cs="Arial"/>
          <w:bCs/>
          <w:smallCaps/>
          <w:color w:val="1F497D"/>
          <w:sz w:val="22"/>
          <w:szCs w:val="22"/>
          <w:lang w:val="es-MX"/>
        </w:rPr>
        <w:t xml:space="preserve">Planificación y Administración Financiera del </w:t>
      </w:r>
      <w:r w:rsidR="00116B6C" w:rsidRPr="007A2D96">
        <w:rPr>
          <w:rFonts w:cs="Arial"/>
          <w:bCs/>
          <w:smallCaps/>
          <w:color w:val="1F497D"/>
          <w:sz w:val="22"/>
          <w:szCs w:val="22"/>
          <w:lang w:val="es-MX"/>
        </w:rPr>
        <w:t>Programa</w:t>
      </w:r>
      <w:bookmarkEnd w:id="75"/>
      <w:bookmarkEnd w:id="76"/>
    </w:p>
    <w:p w14:paraId="72732108" w14:textId="77777777" w:rsidR="000C5F00" w:rsidRPr="007A2D96" w:rsidRDefault="000C5F00" w:rsidP="000C5F00">
      <w:pPr>
        <w:pStyle w:val="Heading2"/>
        <w:tabs>
          <w:tab w:val="clear" w:pos="1080"/>
          <w:tab w:val="num" w:pos="360"/>
        </w:tabs>
        <w:spacing w:before="120" w:after="120" w:line="23" w:lineRule="atLeast"/>
        <w:ind w:left="0"/>
        <w:rPr>
          <w:rFonts w:cs="Arial"/>
          <w:bCs/>
          <w:i w:val="0"/>
          <w:sz w:val="22"/>
          <w:szCs w:val="22"/>
          <w:lang w:val="es-MX"/>
        </w:rPr>
      </w:pPr>
      <w:bookmarkStart w:id="77" w:name="_Toc528247872"/>
      <w:r w:rsidRPr="007A2D96">
        <w:rPr>
          <w:rFonts w:cs="Arial"/>
          <w:bCs/>
          <w:i w:val="0"/>
          <w:sz w:val="22"/>
          <w:szCs w:val="22"/>
          <w:lang w:val="es-MX"/>
        </w:rPr>
        <w:t>Planificación y administración financiera</w:t>
      </w:r>
      <w:bookmarkEnd w:id="77"/>
    </w:p>
    <w:p w14:paraId="45C7361A" w14:textId="57D1D513" w:rsidR="00703A38" w:rsidRPr="007A2D96" w:rsidRDefault="00703A3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Algunas de las funciones administrativas clave </w:t>
      </w:r>
      <w:r w:rsidRPr="007A2D96">
        <w:rPr>
          <w:rFonts w:ascii="Arial" w:hAnsi="Arial" w:cs="Arial"/>
          <w:bCs/>
          <w:lang w:val="es-MX"/>
        </w:rPr>
        <w:t xml:space="preserve">que debe emprender la </w:t>
      </w:r>
      <w:r w:rsidR="00693A8A" w:rsidRPr="007A2D96">
        <w:rPr>
          <w:rFonts w:ascii="Arial" w:hAnsi="Arial" w:cs="Arial"/>
          <w:bCs/>
          <w:lang w:val="es-MX"/>
        </w:rPr>
        <w:t>Unidad Gestora</w:t>
      </w:r>
      <w:r w:rsidR="00676A18" w:rsidRPr="007A2D96">
        <w:rPr>
          <w:rFonts w:ascii="Arial" w:hAnsi="Arial" w:cs="Arial"/>
          <w:bCs/>
          <w:lang w:val="es-MX"/>
        </w:rPr>
        <w:t xml:space="preserve"> </w:t>
      </w:r>
      <w:r w:rsidRPr="007A2D96">
        <w:rPr>
          <w:rFonts w:ascii="Arial" w:hAnsi="Arial" w:cs="Arial"/>
          <w:bCs/>
          <w:lang w:val="es-MX"/>
        </w:rPr>
        <w:t xml:space="preserve">se relacionan a la planificación del </w:t>
      </w:r>
      <w:r w:rsidR="00116B6C" w:rsidRPr="007A2D96">
        <w:rPr>
          <w:rFonts w:ascii="Arial" w:hAnsi="Arial" w:cs="Arial"/>
          <w:bCs/>
          <w:lang w:val="es-MX"/>
        </w:rPr>
        <w:t>Programa</w:t>
      </w:r>
      <w:r w:rsidRPr="007A2D96">
        <w:rPr>
          <w:rFonts w:ascii="Arial" w:hAnsi="Arial" w:cs="Arial"/>
          <w:bCs/>
          <w:lang w:val="es-MX"/>
        </w:rPr>
        <w:t>; administración financiera; desembolsos; y adquisición de bienes</w:t>
      </w:r>
      <w:r w:rsidR="00676A18" w:rsidRPr="007A2D96">
        <w:rPr>
          <w:rFonts w:ascii="Arial" w:hAnsi="Arial" w:cs="Arial"/>
          <w:bCs/>
          <w:lang w:val="es-MX"/>
        </w:rPr>
        <w:t>, obras</w:t>
      </w:r>
      <w:r w:rsidRPr="007A2D96">
        <w:rPr>
          <w:rFonts w:ascii="Arial" w:hAnsi="Arial" w:cs="Arial"/>
          <w:bCs/>
          <w:lang w:val="es-MX"/>
        </w:rPr>
        <w:t xml:space="preserve"> y servicios</w:t>
      </w:r>
      <w:r w:rsidRPr="007A2D96">
        <w:rPr>
          <w:rFonts w:ascii="Arial" w:hAnsi="Arial" w:cs="Arial"/>
          <w:lang w:val="es-MX"/>
        </w:rPr>
        <w:t>.</w:t>
      </w:r>
    </w:p>
    <w:p w14:paraId="06736994" w14:textId="1E320A69" w:rsidR="00703A38" w:rsidRPr="007A2D96" w:rsidRDefault="00703A3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Conforme al Contrato de Préstamo, el Organismo Ejecutor (OE),</w:t>
      </w:r>
      <w:r w:rsidR="00676A18" w:rsidRPr="007A2D96">
        <w:rPr>
          <w:rFonts w:ascii="Arial" w:hAnsi="Arial" w:cs="Arial"/>
          <w:lang w:val="es-MX"/>
        </w:rPr>
        <w:t xml:space="preserve"> a través de la </w:t>
      </w:r>
      <w:r w:rsidR="00693A8A" w:rsidRPr="007A2D96">
        <w:rPr>
          <w:rFonts w:ascii="Arial" w:hAnsi="Arial" w:cs="Arial"/>
          <w:lang w:val="es-MX"/>
        </w:rPr>
        <w:t>Unidad Gestora</w:t>
      </w:r>
      <w:r w:rsidRPr="007A2D96">
        <w:rPr>
          <w:rFonts w:ascii="Arial" w:hAnsi="Arial" w:cs="Arial"/>
          <w:lang w:val="es-MX"/>
        </w:rPr>
        <w:t xml:space="preserve">, tiene la obligación de llevar a cabo </w:t>
      </w:r>
      <w:r w:rsidR="00676A18" w:rsidRPr="007A2D96">
        <w:rPr>
          <w:rFonts w:ascii="Arial" w:hAnsi="Arial" w:cs="Arial"/>
          <w:lang w:val="es-MX"/>
        </w:rPr>
        <w:t>la</w:t>
      </w:r>
      <w:r w:rsidRPr="007A2D96">
        <w:rPr>
          <w:rFonts w:ascii="Arial" w:hAnsi="Arial" w:cs="Arial"/>
          <w:lang w:val="es-MX"/>
        </w:rPr>
        <w:t xml:space="preserve"> administración financiera del </w:t>
      </w:r>
      <w:r w:rsidR="00676A18" w:rsidRPr="007A2D96">
        <w:rPr>
          <w:rFonts w:ascii="Arial" w:hAnsi="Arial" w:cs="Arial"/>
          <w:lang w:val="es-MX"/>
        </w:rPr>
        <w:t xml:space="preserve">Programa </w:t>
      </w:r>
      <w:r w:rsidRPr="007A2D96">
        <w:rPr>
          <w:rFonts w:ascii="Arial" w:hAnsi="Arial" w:cs="Arial"/>
          <w:lang w:val="es-MX"/>
        </w:rPr>
        <w:t xml:space="preserve">que garantice el registro oportuno y ordenado de sus operaciones económicas y la generación de reportes que informen sobre su avance físico y financiero. La información financiera oportuna y confiable apoya al ejecutor en el proceso de toma de decisiones para asegurar que se alcancen los objetivos del </w:t>
      </w:r>
      <w:r w:rsidR="00116B6C" w:rsidRPr="007A2D96">
        <w:rPr>
          <w:rFonts w:ascii="Arial" w:hAnsi="Arial" w:cs="Arial"/>
          <w:lang w:val="es-MX"/>
        </w:rPr>
        <w:t>Programa</w:t>
      </w:r>
      <w:r w:rsidRPr="007A2D96">
        <w:rPr>
          <w:rFonts w:ascii="Arial" w:hAnsi="Arial" w:cs="Arial"/>
          <w:lang w:val="es-MX"/>
        </w:rPr>
        <w:t>.</w:t>
      </w:r>
    </w:p>
    <w:p w14:paraId="14A5F5FC" w14:textId="6D4B1C6B" w:rsidR="00676A18" w:rsidRPr="007A2D96" w:rsidRDefault="00703A3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La Gestión Financiera deberá ser transparente y facilitar el control y la ejecución del </w:t>
      </w:r>
      <w:r w:rsidR="003661DE">
        <w:rPr>
          <w:rFonts w:ascii="Arial" w:hAnsi="Arial" w:cs="Arial"/>
          <w:lang w:val="es-MX"/>
        </w:rPr>
        <w:t>MCCE</w:t>
      </w:r>
      <w:r w:rsidRPr="007A2D96">
        <w:rPr>
          <w:rFonts w:ascii="Arial" w:hAnsi="Arial" w:cs="Arial"/>
          <w:lang w:val="es-MX"/>
        </w:rPr>
        <w:t>.</w:t>
      </w:r>
      <w:r w:rsidR="008E75E4" w:rsidRPr="007A2D96">
        <w:rPr>
          <w:rFonts w:ascii="Arial" w:hAnsi="Arial" w:cs="Arial"/>
          <w:lang w:val="es-MX"/>
        </w:rPr>
        <w:t xml:space="preserve"> </w:t>
      </w:r>
      <w:r w:rsidRPr="007A2D96">
        <w:rPr>
          <w:rFonts w:ascii="Arial" w:hAnsi="Arial" w:cs="Arial"/>
          <w:lang w:val="es-MX"/>
        </w:rPr>
        <w:t xml:space="preserve">Los siguientes aspectos forman parte de una gestión financiera orientada al logro de los objetivos del </w:t>
      </w:r>
      <w:r w:rsidR="00116B6C" w:rsidRPr="007A2D96">
        <w:rPr>
          <w:rFonts w:ascii="Arial" w:hAnsi="Arial" w:cs="Arial"/>
          <w:lang w:val="es-MX"/>
        </w:rPr>
        <w:t>Programa</w:t>
      </w:r>
      <w:r w:rsidRPr="007A2D96">
        <w:rPr>
          <w:rFonts w:ascii="Arial" w:hAnsi="Arial" w:cs="Arial"/>
          <w:lang w:val="es-MX"/>
        </w:rPr>
        <w:t xml:space="preserve">: planeación, presupuesto, contabilidad, ejercicio ordenado del gasto, gestión oportuna de desembolsos, presentación de informes de rendición de cuentas, controles internos, auditoría interna, externa y evaluación de resultados. </w:t>
      </w:r>
      <w:r w:rsidR="00676A18" w:rsidRPr="007A2D96">
        <w:rPr>
          <w:rFonts w:ascii="Arial" w:hAnsi="Arial" w:cs="Arial"/>
          <w:lang w:val="es-MX"/>
        </w:rPr>
        <w:t>Para la gestión financiera, la contabilidad, generación de reportes, tesorería y presupuesto de todas las operaciones de préstamo se utilizar</w:t>
      </w:r>
      <w:r w:rsidR="00763DEB" w:rsidRPr="007A2D96">
        <w:rPr>
          <w:rFonts w:ascii="Arial" w:hAnsi="Arial" w:cs="Arial"/>
          <w:lang w:val="es-MX"/>
        </w:rPr>
        <w:t>á</w:t>
      </w:r>
      <w:r w:rsidR="00676A18" w:rsidRPr="007A2D96">
        <w:rPr>
          <w:rFonts w:ascii="Arial" w:hAnsi="Arial" w:cs="Arial"/>
          <w:lang w:val="es-MX"/>
        </w:rPr>
        <w:t xml:space="preserve"> el </w:t>
      </w:r>
      <w:proofErr w:type="spellStart"/>
      <w:r w:rsidR="00763DEB" w:rsidRPr="007A2D96">
        <w:rPr>
          <w:rFonts w:ascii="Arial" w:hAnsi="Arial" w:cs="Arial"/>
          <w:lang w:val="es-MX"/>
        </w:rPr>
        <w:t>xxxx</w:t>
      </w:r>
      <w:proofErr w:type="spellEnd"/>
      <w:r w:rsidR="00763DEB" w:rsidRPr="007A2D96">
        <w:rPr>
          <w:rFonts w:ascii="Arial" w:hAnsi="Arial" w:cs="Arial"/>
          <w:lang w:val="es-MX"/>
        </w:rPr>
        <w:t>.</w:t>
      </w:r>
      <w:r w:rsidR="00676A18" w:rsidRPr="007A2D96">
        <w:rPr>
          <w:rFonts w:ascii="Arial" w:hAnsi="Arial" w:cs="Arial"/>
          <w:lang w:val="es-MX"/>
        </w:rPr>
        <w:t xml:space="preserve"> </w:t>
      </w:r>
    </w:p>
    <w:p w14:paraId="3DDA8642" w14:textId="0D4751D4" w:rsidR="00676A1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Los ejecutores mantendrán archivos adecuados, completos y actualizados de toda la documentación contable financiera, y documentación soporte que respalden, las transacciones, movimientos financieros y de los pagos realizados, debidamente referenciados a las solicitudes de desembolso. Constituye una obligación de los ejecutores facilitar el acceso a estos archivos para visitas de inspección, o revisiones </w:t>
      </w:r>
      <w:proofErr w:type="spellStart"/>
      <w:r w:rsidRPr="007A2D96">
        <w:rPr>
          <w:rFonts w:ascii="Arial" w:hAnsi="Arial" w:cs="Arial"/>
          <w:lang w:val="es-MX"/>
        </w:rPr>
        <w:t>ex</w:t>
      </w:r>
      <w:r w:rsidR="00AC7056">
        <w:rPr>
          <w:rFonts w:ascii="Arial" w:hAnsi="Arial" w:cs="Arial"/>
          <w:lang w:val="es-MX"/>
        </w:rPr>
        <w:noBreakHyphen/>
      </w:r>
      <w:r w:rsidRPr="007A2D96">
        <w:rPr>
          <w:rFonts w:ascii="Arial" w:hAnsi="Arial" w:cs="Arial"/>
          <w:lang w:val="es-MX"/>
        </w:rPr>
        <w:t>post</w:t>
      </w:r>
      <w:proofErr w:type="spellEnd"/>
      <w:r w:rsidRPr="007A2D96">
        <w:rPr>
          <w:rFonts w:ascii="Arial" w:hAnsi="Arial" w:cs="Arial"/>
          <w:lang w:val="es-MX"/>
        </w:rPr>
        <w:t>, cada vez que lo estimen conveniente el BID y los Auditores Externos. El BID podrá realizar periódicamente revisiones ex post.</w:t>
      </w:r>
    </w:p>
    <w:p w14:paraId="035D7749" w14:textId="77777777" w:rsidR="000C5F00" w:rsidRPr="007A2D96" w:rsidRDefault="000C5F00" w:rsidP="00EA2343">
      <w:pPr>
        <w:pStyle w:val="Heading2"/>
        <w:numPr>
          <w:ilvl w:val="0"/>
          <w:numId w:val="0"/>
        </w:numPr>
        <w:spacing w:before="120" w:after="120" w:line="276" w:lineRule="auto"/>
        <w:rPr>
          <w:rFonts w:cs="Arial"/>
          <w:b w:val="0"/>
          <w:bCs/>
          <w:i w:val="0"/>
          <w:sz w:val="22"/>
          <w:szCs w:val="22"/>
          <w:lang w:val="es-MX"/>
        </w:rPr>
      </w:pPr>
      <w:bookmarkStart w:id="78" w:name="_Toc421552938"/>
      <w:bookmarkStart w:id="79" w:name="_Toc528247873"/>
      <w:bookmarkStart w:id="80" w:name="_Toc421552945"/>
      <w:r w:rsidRPr="007A2D96">
        <w:rPr>
          <w:rFonts w:cs="Arial"/>
          <w:b w:val="0"/>
          <w:bCs/>
          <w:i w:val="0"/>
          <w:sz w:val="22"/>
          <w:szCs w:val="22"/>
          <w:lang w:val="es-MX"/>
        </w:rPr>
        <w:t>Plan Operativo Anual (POA)</w:t>
      </w:r>
      <w:bookmarkEnd w:id="78"/>
      <w:bookmarkEnd w:id="79"/>
    </w:p>
    <w:p w14:paraId="33B5CED0" w14:textId="35BA8961" w:rsidR="000C5F00"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La </w:t>
      </w:r>
      <w:r w:rsidR="00693A8A" w:rsidRPr="007A2D96">
        <w:rPr>
          <w:rFonts w:ascii="Arial" w:hAnsi="Arial" w:cs="Arial"/>
          <w:lang w:val="es-MX"/>
        </w:rPr>
        <w:t>Unidad Gestora</w:t>
      </w:r>
      <w:r w:rsidR="000C5F00" w:rsidRPr="007A2D96">
        <w:rPr>
          <w:rFonts w:ascii="Arial" w:hAnsi="Arial" w:cs="Arial"/>
          <w:lang w:val="es-MX"/>
        </w:rPr>
        <w:t xml:space="preserve"> presentará el Plan Operativo Anual (POA) al 28 de febrero de cada año calendario (ver POA en Anexo 1). El POA deberá corresponder con el PA para efectos de la adquisición de bienes y servicios; y un Plan Financiero basado en costos de adquisición estimados y otras actividades del </w:t>
      </w:r>
      <w:r w:rsidR="00116B6C" w:rsidRPr="007A2D96">
        <w:rPr>
          <w:rFonts w:ascii="Arial" w:hAnsi="Arial" w:cs="Arial"/>
          <w:lang w:val="es-MX"/>
        </w:rPr>
        <w:t>Programa</w:t>
      </w:r>
      <w:r w:rsidR="000C5F00" w:rsidRPr="007A2D96">
        <w:rPr>
          <w:rFonts w:ascii="Arial" w:hAnsi="Arial" w:cs="Arial"/>
          <w:lang w:val="es-MX"/>
        </w:rPr>
        <w:t xml:space="preserve"> a llevarse a cabo. La </w:t>
      </w:r>
      <w:r w:rsidR="00693A8A" w:rsidRPr="007A2D96">
        <w:rPr>
          <w:rFonts w:ascii="Arial" w:hAnsi="Arial" w:cs="Arial"/>
          <w:lang w:val="es-MX"/>
        </w:rPr>
        <w:t>Unidad Gestora</w:t>
      </w:r>
      <w:r w:rsidR="000C5F00" w:rsidRPr="007A2D96">
        <w:rPr>
          <w:rFonts w:ascii="Arial" w:hAnsi="Arial" w:cs="Arial"/>
          <w:lang w:val="es-MX"/>
        </w:rPr>
        <w:t xml:space="preserve">, con apoyo de las áreas técnicas del </w:t>
      </w:r>
      <w:r w:rsidR="005153BB" w:rsidRPr="007A2D96">
        <w:rPr>
          <w:rFonts w:ascii="Arial" w:hAnsi="Arial" w:cs="Arial"/>
          <w:lang w:val="es-MX"/>
        </w:rPr>
        <w:t>MINEDUCYT</w:t>
      </w:r>
      <w:r w:rsidR="000C5F00" w:rsidRPr="007A2D96">
        <w:rPr>
          <w:rFonts w:ascii="Arial" w:hAnsi="Arial" w:cs="Arial"/>
          <w:lang w:val="es-MX"/>
        </w:rPr>
        <w:t>, actualizará el Plan financiero. El POA deberá contar con la revisión del Agente Financiero y la previa no-objeción del BID.</w:t>
      </w:r>
    </w:p>
    <w:p w14:paraId="60CBCA3E" w14:textId="77777777" w:rsidR="00703A38" w:rsidRPr="007A2D96" w:rsidRDefault="00703A38" w:rsidP="00EA2343">
      <w:pPr>
        <w:pStyle w:val="Heading2"/>
        <w:tabs>
          <w:tab w:val="clear" w:pos="1080"/>
          <w:tab w:val="num" w:pos="360"/>
        </w:tabs>
        <w:spacing w:before="120" w:after="120" w:line="276" w:lineRule="auto"/>
        <w:ind w:left="0"/>
        <w:rPr>
          <w:rFonts w:cs="Arial"/>
          <w:bCs/>
          <w:i w:val="0"/>
          <w:sz w:val="22"/>
          <w:szCs w:val="22"/>
          <w:lang w:val="es-MX"/>
        </w:rPr>
      </w:pPr>
      <w:bookmarkStart w:id="81" w:name="_Toc528247874"/>
      <w:r w:rsidRPr="007A2D96">
        <w:rPr>
          <w:rFonts w:cs="Arial"/>
          <w:bCs/>
          <w:i w:val="0"/>
          <w:sz w:val="22"/>
          <w:szCs w:val="22"/>
          <w:lang w:val="es-MX"/>
        </w:rPr>
        <w:t>Presupuesto.</w:t>
      </w:r>
      <w:bookmarkEnd w:id="80"/>
      <w:bookmarkEnd w:id="81"/>
      <w:r w:rsidRPr="007A2D96">
        <w:rPr>
          <w:rFonts w:cs="Arial"/>
          <w:bCs/>
          <w:i w:val="0"/>
          <w:sz w:val="22"/>
          <w:szCs w:val="22"/>
          <w:lang w:val="es-MX"/>
        </w:rPr>
        <w:t xml:space="preserve"> </w:t>
      </w:r>
    </w:p>
    <w:p w14:paraId="051A8DB6" w14:textId="041AE92B" w:rsidR="00676A1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Las asignaciones anuales del programa se establecerán de conformidad a la Ley Orgánica de Presupuesto para el Sector Público, y la </w:t>
      </w:r>
      <w:r w:rsidR="00693A8A" w:rsidRPr="007A2D96">
        <w:rPr>
          <w:rFonts w:ascii="Arial" w:hAnsi="Arial" w:cs="Arial"/>
          <w:lang w:val="es-MX"/>
        </w:rPr>
        <w:t>Unidad Gestora</w:t>
      </w:r>
      <w:r w:rsidRPr="007A2D96">
        <w:rPr>
          <w:rFonts w:ascii="Arial" w:hAnsi="Arial" w:cs="Arial"/>
          <w:lang w:val="es-MX"/>
        </w:rPr>
        <w:t>/Dirección Financiera tendrán la responsabilidad de</w:t>
      </w:r>
      <w:r w:rsidR="007803DE">
        <w:rPr>
          <w:rFonts w:ascii="Arial" w:hAnsi="Arial" w:cs="Arial"/>
          <w:lang w:val="es-MX"/>
        </w:rPr>
        <w:t xml:space="preserve"> </w:t>
      </w:r>
      <w:r w:rsidRPr="007A2D96">
        <w:rPr>
          <w:rFonts w:ascii="Arial" w:hAnsi="Arial" w:cs="Arial"/>
          <w:lang w:val="es-MX"/>
        </w:rPr>
        <w:t>gestionar los espacios fiscales para contar con la apropiación y cuota de presupuesto necesaria para cumplir con la programación financiera del Programa, así como producir y analizar los reportes del estado del presupuesto, y de solicitar al Banco o Ministerio de Hacienda, según corresponda las modificaciones presupuestarias (transferencias) cuando los montos asignados en las partidas no fueran suficientes para llevar a cabo las actividades previstas.</w:t>
      </w:r>
    </w:p>
    <w:p w14:paraId="66BB22C8" w14:textId="63FED585" w:rsidR="00703A3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bookmarkStart w:id="82" w:name="_Toc421552946"/>
      <w:bookmarkStart w:id="83" w:name="_Toc421552947"/>
      <w:bookmarkStart w:id="84" w:name="_Toc421552949"/>
      <w:bookmarkStart w:id="85" w:name="_Toc421552950"/>
      <w:bookmarkStart w:id="86" w:name="_Toc421552951"/>
      <w:bookmarkStart w:id="87" w:name="_Toc421552952"/>
      <w:bookmarkStart w:id="88" w:name="_Toc421552953"/>
      <w:bookmarkStart w:id="89" w:name="_Toc421552954"/>
      <w:bookmarkStart w:id="90" w:name="_Toc421552955"/>
      <w:bookmarkStart w:id="91" w:name="_Toc421552956"/>
      <w:bookmarkStart w:id="92" w:name="_Toc421552958"/>
      <w:bookmarkStart w:id="93" w:name="_Toc421552959"/>
      <w:bookmarkStart w:id="94" w:name="_Toc421552960"/>
      <w:bookmarkStart w:id="95" w:name="_Toc421552961"/>
      <w:bookmarkStart w:id="96" w:name="_Toc421552962"/>
      <w:bookmarkStart w:id="97" w:name="_Toc421552964"/>
      <w:bookmarkStart w:id="98" w:name="_Toc421552965"/>
      <w:bookmarkStart w:id="99" w:name="_Toc421552966"/>
      <w:bookmarkStart w:id="100" w:name="_Toc421552967"/>
      <w:bookmarkStart w:id="101" w:name="_Toc421552968"/>
      <w:bookmarkStart w:id="102" w:name="_Toc421552970"/>
      <w:bookmarkStart w:id="103" w:name="_Toc421552971"/>
      <w:bookmarkStart w:id="104" w:name="_Toc421552972"/>
      <w:bookmarkStart w:id="105" w:name="_Toc421552973"/>
      <w:bookmarkStart w:id="106" w:name="_Toc421552974"/>
      <w:bookmarkStart w:id="107" w:name="_Toc421552976"/>
      <w:bookmarkStart w:id="108" w:name="_Toc421552977"/>
      <w:bookmarkStart w:id="109" w:name="_Toc421552978"/>
      <w:bookmarkStart w:id="110" w:name="_Toc421552979"/>
      <w:bookmarkStart w:id="111" w:name="_Toc421552980"/>
      <w:bookmarkStart w:id="112" w:name="_Toc421552982"/>
      <w:bookmarkStart w:id="113" w:name="_Toc421552983"/>
      <w:bookmarkStart w:id="114" w:name="_Toc421552984"/>
      <w:bookmarkStart w:id="115" w:name="_Toc421552985"/>
      <w:bookmarkStart w:id="116" w:name="_Toc421552986"/>
      <w:bookmarkStart w:id="117" w:name="_Toc421552988"/>
      <w:bookmarkStart w:id="118" w:name="_Toc421552989"/>
      <w:bookmarkStart w:id="119" w:name="_Toc421552990"/>
      <w:bookmarkStart w:id="120" w:name="_Toc421552991"/>
      <w:bookmarkStart w:id="121" w:name="_Toc421552992"/>
      <w:bookmarkStart w:id="122" w:name="_Toc421552994"/>
      <w:bookmarkStart w:id="123" w:name="_Toc42155300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7A2D96">
        <w:rPr>
          <w:rFonts w:ascii="Arial" w:hAnsi="Arial" w:cs="Arial"/>
          <w:lang w:val="es-MX"/>
        </w:rPr>
        <w:t xml:space="preserve">La </w:t>
      </w:r>
      <w:r w:rsidR="00693A8A" w:rsidRPr="007A2D96">
        <w:rPr>
          <w:rFonts w:ascii="Arial" w:hAnsi="Arial" w:cs="Arial"/>
          <w:lang w:val="es-MX"/>
        </w:rPr>
        <w:t>Unidad Gestora</w:t>
      </w:r>
      <w:r w:rsidR="00703A38" w:rsidRPr="007A2D96">
        <w:rPr>
          <w:rFonts w:ascii="Arial" w:hAnsi="Arial" w:cs="Arial"/>
          <w:lang w:val="es-MX"/>
        </w:rPr>
        <w:t xml:space="preserve"> es responsable de la contabilidad de los pagos realizados, de la consolidación de los gastos del </w:t>
      </w:r>
      <w:r w:rsidR="00116B6C" w:rsidRPr="007A2D96">
        <w:rPr>
          <w:rFonts w:ascii="Arial" w:hAnsi="Arial" w:cs="Arial"/>
          <w:lang w:val="es-MX"/>
        </w:rPr>
        <w:t>Programa</w:t>
      </w:r>
      <w:r w:rsidR="00703A38" w:rsidRPr="007A2D96">
        <w:rPr>
          <w:rFonts w:ascii="Arial" w:hAnsi="Arial" w:cs="Arial"/>
          <w:lang w:val="es-MX"/>
        </w:rPr>
        <w:t>, y de la recolección de la información necesaria y la documentación soporte para dichos pagos.</w:t>
      </w:r>
      <w:bookmarkEnd w:id="123"/>
      <w:r w:rsidR="00703A38" w:rsidRPr="007A2D96">
        <w:rPr>
          <w:rFonts w:ascii="Arial" w:hAnsi="Arial" w:cs="Arial"/>
          <w:lang w:val="es-MX"/>
        </w:rPr>
        <w:t xml:space="preserve"> </w:t>
      </w:r>
    </w:p>
    <w:p w14:paraId="0688374B" w14:textId="77777777" w:rsidR="00703A38" w:rsidRPr="007A2D96" w:rsidRDefault="00703A38" w:rsidP="00EA2343">
      <w:pPr>
        <w:pStyle w:val="Heading2"/>
        <w:tabs>
          <w:tab w:val="clear" w:pos="1080"/>
          <w:tab w:val="num" w:pos="360"/>
        </w:tabs>
        <w:spacing w:before="120" w:after="120" w:line="276" w:lineRule="auto"/>
        <w:ind w:left="0"/>
        <w:rPr>
          <w:rFonts w:cs="Arial"/>
          <w:bCs/>
          <w:i w:val="0"/>
          <w:sz w:val="22"/>
          <w:szCs w:val="22"/>
          <w:lang w:val="es-MX"/>
        </w:rPr>
      </w:pPr>
      <w:bookmarkStart w:id="124" w:name="_Toc421553001"/>
      <w:bookmarkStart w:id="125" w:name="_Toc421553002"/>
      <w:bookmarkStart w:id="126" w:name="_Toc421553003"/>
      <w:bookmarkStart w:id="127" w:name="_Toc528247875"/>
      <w:bookmarkEnd w:id="124"/>
      <w:bookmarkEnd w:id="125"/>
      <w:r w:rsidRPr="007A2D96">
        <w:rPr>
          <w:rFonts w:cs="Arial"/>
          <w:bCs/>
          <w:i w:val="0"/>
          <w:sz w:val="22"/>
          <w:szCs w:val="22"/>
          <w:lang w:val="es-MX"/>
        </w:rPr>
        <w:t>Desembolsos</w:t>
      </w:r>
      <w:bookmarkEnd w:id="126"/>
      <w:bookmarkEnd w:id="127"/>
    </w:p>
    <w:p w14:paraId="32BDDDC9" w14:textId="3E035399" w:rsidR="00676A1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La </w:t>
      </w:r>
      <w:r w:rsidR="00693A8A" w:rsidRPr="007A2D96">
        <w:rPr>
          <w:rFonts w:ascii="Arial" w:hAnsi="Arial" w:cs="Arial"/>
          <w:lang w:val="es-MX"/>
        </w:rPr>
        <w:t>Unidad Gestora</w:t>
      </w:r>
      <w:r w:rsidRPr="007A2D96">
        <w:rPr>
          <w:rFonts w:ascii="Arial" w:hAnsi="Arial" w:cs="Arial"/>
          <w:lang w:val="es-MX"/>
        </w:rPr>
        <w:t xml:space="preserve"> deberá </w:t>
      </w:r>
      <w:proofErr w:type="spellStart"/>
      <w:r w:rsidRPr="007A2D96">
        <w:rPr>
          <w:rFonts w:ascii="Arial" w:hAnsi="Arial" w:cs="Arial"/>
          <w:lang w:val="es-MX"/>
        </w:rPr>
        <w:t>aperturar</w:t>
      </w:r>
      <w:proofErr w:type="spellEnd"/>
      <w:r w:rsidRPr="007A2D96">
        <w:rPr>
          <w:rFonts w:ascii="Arial" w:hAnsi="Arial" w:cs="Arial"/>
          <w:lang w:val="es-MX"/>
        </w:rPr>
        <w:t xml:space="preserve"> las nuevas cuentas para el </w:t>
      </w:r>
      <w:r w:rsidR="00844FBB" w:rsidRPr="007A2D96">
        <w:rPr>
          <w:rFonts w:ascii="Arial" w:hAnsi="Arial" w:cs="Arial"/>
          <w:lang w:val="es-MX"/>
        </w:rPr>
        <w:t>P</w:t>
      </w:r>
      <w:r w:rsidRPr="007A2D96">
        <w:rPr>
          <w:rFonts w:ascii="Arial" w:hAnsi="Arial" w:cs="Arial"/>
          <w:lang w:val="es-MX"/>
        </w:rPr>
        <w:t xml:space="preserve">rograma en el Banco Central de </w:t>
      </w:r>
      <w:r w:rsidR="00600A2C" w:rsidRPr="007A2D96">
        <w:rPr>
          <w:rFonts w:ascii="Arial" w:hAnsi="Arial" w:cs="Arial"/>
          <w:lang w:val="es-MX"/>
        </w:rPr>
        <w:t>El Salvador</w:t>
      </w:r>
      <w:r w:rsidRPr="007A2D96">
        <w:rPr>
          <w:rFonts w:ascii="Arial" w:hAnsi="Arial" w:cs="Arial"/>
          <w:lang w:val="es-MX"/>
        </w:rPr>
        <w:t xml:space="preserve"> y en </w:t>
      </w:r>
      <w:proofErr w:type="spellStart"/>
      <w:r w:rsidR="00763DEB" w:rsidRPr="007A2D96">
        <w:rPr>
          <w:rFonts w:ascii="Arial" w:hAnsi="Arial" w:cs="Arial"/>
          <w:lang w:val="es-MX"/>
        </w:rPr>
        <w:t>xxxxx</w:t>
      </w:r>
      <w:proofErr w:type="spellEnd"/>
      <w:r w:rsidRPr="007A2D96">
        <w:rPr>
          <w:rFonts w:ascii="Arial" w:hAnsi="Arial" w:cs="Arial"/>
          <w:lang w:val="es-MX"/>
        </w:rPr>
        <w:t xml:space="preserve">. </w:t>
      </w:r>
    </w:p>
    <w:p w14:paraId="38F241EF" w14:textId="77777777" w:rsidR="00676A1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El primer desembolso del financiamiento está condicionado a que se cumplan a satisfacción del Banco, en adición a las condiciones previas estipuladas en el Artículo </w:t>
      </w:r>
      <w:r w:rsidR="00844FBB" w:rsidRPr="007A2D96">
        <w:rPr>
          <w:rFonts w:ascii="Arial" w:hAnsi="Arial" w:cs="Arial"/>
          <w:lang w:val="es-MX"/>
        </w:rPr>
        <w:t xml:space="preserve">XXXXX </w:t>
      </w:r>
      <w:r w:rsidRPr="007A2D96">
        <w:rPr>
          <w:rFonts w:ascii="Arial" w:hAnsi="Arial" w:cs="Arial"/>
          <w:lang w:val="es-MX"/>
        </w:rPr>
        <w:t xml:space="preserve">de las Normas Generales, </w:t>
      </w:r>
      <w:r w:rsidR="00844FBB" w:rsidRPr="007A2D96">
        <w:rPr>
          <w:rFonts w:ascii="Arial" w:hAnsi="Arial" w:cs="Arial"/>
          <w:lang w:val="es-MX"/>
        </w:rPr>
        <w:t xml:space="preserve">en este caso la </w:t>
      </w:r>
      <w:r w:rsidRPr="007A2D96">
        <w:rPr>
          <w:rFonts w:ascii="Arial" w:hAnsi="Arial" w:cs="Arial"/>
          <w:lang w:val="es-MX"/>
        </w:rPr>
        <w:t>aprobación y entrada en vigencia del presente Manual Operativo.</w:t>
      </w:r>
      <w:r w:rsidR="00844FBB" w:rsidRPr="007A2D96">
        <w:rPr>
          <w:rFonts w:ascii="Arial" w:hAnsi="Arial" w:cs="Arial"/>
          <w:lang w:val="es-MX"/>
        </w:rPr>
        <w:t xml:space="preserve"> </w:t>
      </w:r>
      <w:r w:rsidRPr="007A2D96">
        <w:rPr>
          <w:rFonts w:ascii="Arial" w:hAnsi="Arial" w:cs="Arial"/>
          <w:lang w:val="es-MX"/>
        </w:rPr>
        <w:t xml:space="preserve">Cumplido </w:t>
      </w:r>
      <w:r w:rsidR="00844FBB" w:rsidRPr="007A2D96">
        <w:rPr>
          <w:rFonts w:ascii="Arial" w:hAnsi="Arial" w:cs="Arial"/>
          <w:lang w:val="es-MX"/>
        </w:rPr>
        <w:t xml:space="preserve">el </w:t>
      </w:r>
      <w:r w:rsidRPr="007A2D96">
        <w:rPr>
          <w:rFonts w:ascii="Arial" w:hAnsi="Arial" w:cs="Arial"/>
          <w:lang w:val="es-MX"/>
        </w:rPr>
        <w:t>requisito, el Banco realizará con cargo al financiamiento el desembolso de los recursos bajo la modalidad de anticipo de fondos, con base en las necesidades de liquidez del Programa (Planificación Financiera) utilizando el formulario del Banco, por compromisos adquiridos para cubrir los gastos relacionados con su ejecución.</w:t>
      </w:r>
    </w:p>
    <w:p w14:paraId="40D84677" w14:textId="77777777" w:rsidR="00676A1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La función de tesorería se realiza a través de la Tesorería Nacional (TN), la cual depende del Ministerio de Hacienda. La TN utiliza activamente el SIGEF para la mayoría de sus operaciones; procesa </w:t>
      </w:r>
      <w:r w:rsidR="00E72506" w:rsidRPr="007A2D96">
        <w:rPr>
          <w:rFonts w:ascii="Arial" w:hAnsi="Arial" w:cs="Arial"/>
          <w:lang w:val="es-MX"/>
        </w:rPr>
        <w:t>casi el 100%</w:t>
      </w:r>
      <w:r w:rsidRPr="007A2D96">
        <w:rPr>
          <w:rFonts w:ascii="Arial" w:hAnsi="Arial" w:cs="Arial"/>
          <w:lang w:val="es-MX"/>
        </w:rPr>
        <w:t xml:space="preserve"> de los pagos por vía electrónica, toda la consolidación bancaria, el ordenamiento y registro de los pagos, así como el procesamiento de los desembolsos.</w:t>
      </w:r>
    </w:p>
    <w:p w14:paraId="44141880" w14:textId="77777777" w:rsidR="00676A1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Para el manejo de los fondos del financiamiento del BID, los ejecutores abrirán cuentas bancarias separadas a nombre del Programa, estableciendo en ellas las seguridades que sean necesarias, incluyendo las firmas de las autoridades designadas.</w:t>
      </w:r>
    </w:p>
    <w:p w14:paraId="51FCB519" w14:textId="6F2D7FDF" w:rsidR="00676A18" w:rsidRPr="007A2D96" w:rsidRDefault="00676A1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De igual manera, se deben realizar durante los 15 días siguientes del mes las conciliaciones bancarias tanto de la cuenta designada para la recepción de los recursos del financiamiento en moneda extranjera en el Banco Central de </w:t>
      </w:r>
      <w:r w:rsidR="00600A2C" w:rsidRPr="007A2D96">
        <w:rPr>
          <w:rFonts w:ascii="Arial" w:hAnsi="Arial" w:cs="Arial"/>
          <w:lang w:val="es-MX"/>
        </w:rPr>
        <w:t>El Salvador</w:t>
      </w:r>
      <w:r w:rsidRPr="007A2D96">
        <w:rPr>
          <w:rFonts w:ascii="Arial" w:hAnsi="Arial" w:cs="Arial"/>
          <w:lang w:val="es-MX"/>
        </w:rPr>
        <w:t xml:space="preserve"> y de la cuenta operativa en moneda nacional en el </w:t>
      </w:r>
      <w:proofErr w:type="spellStart"/>
      <w:r w:rsidR="0050560C" w:rsidRPr="007A2D96">
        <w:rPr>
          <w:rFonts w:ascii="Arial" w:hAnsi="Arial" w:cs="Arial"/>
          <w:lang w:val="es-MX"/>
        </w:rPr>
        <w:t>xxxx</w:t>
      </w:r>
      <w:proofErr w:type="spellEnd"/>
      <w:r w:rsidR="0050560C" w:rsidRPr="007A2D96">
        <w:rPr>
          <w:rFonts w:ascii="Arial" w:hAnsi="Arial" w:cs="Arial"/>
          <w:lang w:val="es-MX"/>
        </w:rPr>
        <w:t xml:space="preserve"> </w:t>
      </w:r>
      <w:r w:rsidRPr="007A2D96">
        <w:rPr>
          <w:rFonts w:ascii="Arial" w:hAnsi="Arial" w:cs="Arial"/>
          <w:lang w:val="es-MX"/>
        </w:rPr>
        <w:t>(</w:t>
      </w:r>
      <w:proofErr w:type="spellStart"/>
      <w:r w:rsidR="0050560C" w:rsidRPr="007A2D96">
        <w:rPr>
          <w:rFonts w:ascii="Arial" w:hAnsi="Arial" w:cs="Arial"/>
          <w:lang w:val="es-MX"/>
        </w:rPr>
        <w:t>xxxx</w:t>
      </w:r>
      <w:proofErr w:type="spellEnd"/>
      <w:r w:rsidRPr="007A2D96">
        <w:rPr>
          <w:rFonts w:ascii="Arial" w:hAnsi="Arial" w:cs="Arial"/>
          <w:lang w:val="es-MX"/>
        </w:rPr>
        <w:t xml:space="preserve">), correspondiente al mes anterior. Estas deberán contar con la firma de la persona que las preparo, reviso y autorizo. </w:t>
      </w:r>
    </w:p>
    <w:p w14:paraId="65EEC095" w14:textId="77777777" w:rsidR="00E72506" w:rsidRPr="007A2D96" w:rsidRDefault="00E72506"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Anticipo de fondos. Cumplidos los requisitos previstos y los que fueran pertinentes de las Estipulaciones Especiales, el Banco realizará, con cargo al financiamiento, el desembolso de recursos para responder a las necesidades de liquidez del Programa, estimadas con base en los compromisos de gastos adquiridos para su ejecución (Planificación Financiera).</w:t>
      </w:r>
    </w:p>
    <w:p w14:paraId="135EF6E3" w14:textId="77777777" w:rsidR="00E72506" w:rsidRPr="007A2D96" w:rsidRDefault="00E72506"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El monto de cada anticipo de fondos será solicitado por la Unidad Ejecutora con base en las necesidades de liquidez del Programa, por compromisos adquiridos para cubrir previsiones periódicas de gastos relacionados con su ejecución y que sean financiables con cargo a la operación.</w:t>
      </w:r>
    </w:p>
    <w:p w14:paraId="3D322560" w14:textId="30DC1737" w:rsidR="00E72506" w:rsidRPr="007A2D96" w:rsidRDefault="00E72506"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El Banco podrá: (i) ampliar el monto máximo del último anticipo de fondos cuando hayan surgido necesidades inmediatas de efectivo que lo ameriten, si así se le solicita justificadamente y se le presenta una programación financiera con su respectivo flujo de fondos de los gastos programados de ejecución del Programa, correspondiente al período del anticipo vigente; o (</w:t>
      </w:r>
      <w:proofErr w:type="spellStart"/>
      <w:r w:rsidRPr="007A2D96">
        <w:rPr>
          <w:rFonts w:ascii="Arial" w:hAnsi="Arial" w:cs="Arial"/>
          <w:lang w:val="es-MX"/>
        </w:rPr>
        <w:t>ii</w:t>
      </w:r>
      <w:proofErr w:type="spellEnd"/>
      <w:r w:rsidRPr="007A2D96">
        <w:rPr>
          <w:rFonts w:ascii="Arial" w:hAnsi="Arial" w:cs="Arial"/>
          <w:lang w:val="es-MX"/>
        </w:rPr>
        <w:t>) efectuar un nuevo anticipo de fondos, cuando se haya justificado, al menos el 80% del saldo total acumulado del(os) anticipo(s) de fondos anteriores. El Banco podrá también reducir o cancelar el saldo total acumulado del(os) anticipo(s) de fondos en el caso de que determine que los recursos desembolsados del financiamiento no han sido utilizados o justificados debida y oportunamente.</w:t>
      </w:r>
    </w:p>
    <w:p w14:paraId="47D0B595" w14:textId="77777777" w:rsidR="00E72506" w:rsidRPr="007A2D96" w:rsidRDefault="00E72506"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Guía de Desembolsos</w:t>
      </w:r>
    </w:p>
    <w:p w14:paraId="2CD2E993" w14:textId="06737718" w:rsidR="00703A38" w:rsidRPr="007A2D96" w:rsidRDefault="00703A3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La "Guía de desembolsos del BID" establece las pautas que el </w:t>
      </w:r>
      <w:r w:rsidR="00116B6C" w:rsidRPr="007A2D96">
        <w:rPr>
          <w:rFonts w:ascii="Arial" w:hAnsi="Arial" w:cs="Arial"/>
          <w:lang w:val="es-MX"/>
        </w:rPr>
        <w:t>Programa</w:t>
      </w:r>
      <w:r w:rsidR="005E26EF" w:rsidRPr="007A2D96">
        <w:rPr>
          <w:rFonts w:ascii="Arial" w:hAnsi="Arial" w:cs="Arial"/>
          <w:lang w:val="es-MX"/>
        </w:rPr>
        <w:t xml:space="preserve"> de préstamo</w:t>
      </w:r>
      <w:r w:rsidRPr="007A2D96">
        <w:rPr>
          <w:rFonts w:ascii="Arial" w:hAnsi="Arial" w:cs="Arial"/>
          <w:lang w:val="es-MX"/>
        </w:rPr>
        <w:t xml:space="preserve"> podrá usar para la preparación y solicitud de desembolsos. De esta guía se destacan los siguientes lineamientos: </w:t>
      </w:r>
    </w:p>
    <w:p w14:paraId="32577B14" w14:textId="441CD230" w:rsidR="00703A38" w:rsidRPr="007A2D96" w:rsidRDefault="00703A38" w:rsidP="00EA2343">
      <w:pPr>
        <w:pStyle w:val="ListParagraph"/>
        <w:numPr>
          <w:ilvl w:val="0"/>
          <w:numId w:val="4"/>
        </w:numPr>
        <w:spacing w:before="120" w:after="120"/>
        <w:ind w:left="1260" w:right="53" w:hanging="540"/>
        <w:contextualSpacing w:val="0"/>
        <w:jc w:val="both"/>
        <w:rPr>
          <w:rFonts w:ascii="Arial" w:hAnsi="Arial" w:cs="Arial"/>
          <w:lang w:val="es-MX"/>
        </w:rPr>
      </w:pPr>
      <w:r w:rsidRPr="007A2D96">
        <w:rPr>
          <w:rFonts w:ascii="Arial" w:hAnsi="Arial" w:cs="Arial"/>
          <w:lang w:val="es-MX"/>
        </w:rPr>
        <w:t xml:space="preserve">De conformidad con las condiciones generales del contrato de préstamo </w:t>
      </w:r>
      <w:r w:rsidR="00241CB5" w:rsidRPr="007A2D96">
        <w:rPr>
          <w:rFonts w:ascii="Arial" w:hAnsi="Arial" w:cs="Arial"/>
          <w:highlight w:val="lightGray"/>
          <w:lang w:val="es-MX"/>
        </w:rPr>
        <w:t>XXXXXXX</w:t>
      </w:r>
      <w:r w:rsidRPr="007A2D96">
        <w:rPr>
          <w:rFonts w:ascii="Arial" w:hAnsi="Arial" w:cs="Arial"/>
          <w:lang w:val="es-MX"/>
        </w:rPr>
        <w:t xml:space="preserve">, el BID podrá realizar desembolsos con cargo al préstamo vía: </w:t>
      </w:r>
      <w:r w:rsidR="00BD7313">
        <w:rPr>
          <w:rFonts w:ascii="Arial" w:hAnsi="Arial" w:cs="Arial"/>
          <w:lang w:val="es-MX"/>
        </w:rPr>
        <w:t>(</w:t>
      </w:r>
      <w:r w:rsidRPr="007A2D96">
        <w:rPr>
          <w:rFonts w:ascii="Arial" w:hAnsi="Arial" w:cs="Arial"/>
          <w:lang w:val="es-MX"/>
        </w:rPr>
        <w:t xml:space="preserve">i) la modalidad de reembolsos de gastos elegibles; y </w:t>
      </w:r>
      <w:r w:rsidR="00BD7313">
        <w:rPr>
          <w:rFonts w:ascii="Arial" w:hAnsi="Arial" w:cs="Arial"/>
          <w:lang w:val="es-MX"/>
        </w:rPr>
        <w:t>(</w:t>
      </w:r>
      <w:proofErr w:type="spellStart"/>
      <w:r w:rsidRPr="007A2D96">
        <w:rPr>
          <w:rFonts w:ascii="Arial" w:hAnsi="Arial" w:cs="Arial"/>
          <w:lang w:val="es-MX"/>
        </w:rPr>
        <w:t>ii</w:t>
      </w:r>
      <w:proofErr w:type="spellEnd"/>
      <w:r w:rsidRPr="007A2D96">
        <w:rPr>
          <w:rFonts w:ascii="Arial" w:hAnsi="Arial" w:cs="Arial"/>
          <w:lang w:val="es-MX"/>
        </w:rPr>
        <w:t>) el anticipo de recursos.</w:t>
      </w:r>
    </w:p>
    <w:p w14:paraId="29EF17D9" w14:textId="7100BD47" w:rsidR="00703A38" w:rsidRPr="007A2D96" w:rsidRDefault="00703A38" w:rsidP="00EA2343">
      <w:pPr>
        <w:numPr>
          <w:ilvl w:val="0"/>
          <w:numId w:val="4"/>
        </w:numPr>
        <w:spacing w:before="120" w:after="120"/>
        <w:ind w:left="1260" w:right="53" w:hanging="540"/>
        <w:jc w:val="both"/>
        <w:rPr>
          <w:rFonts w:ascii="Arial" w:hAnsi="Arial" w:cs="Arial"/>
          <w:lang w:val="es-MX"/>
        </w:rPr>
      </w:pPr>
      <w:r w:rsidRPr="007A2D96">
        <w:rPr>
          <w:rFonts w:ascii="Arial" w:hAnsi="Arial" w:cs="Arial"/>
          <w:lang w:val="es-MX"/>
        </w:rPr>
        <w:t xml:space="preserve">Adicionalmente, de acuerdo al contrato, se deberá considerar que los desembolsos podrán realizarse cuando el OE haya cumplido con las condiciones previas establecidas en el contrato de préstamo. El plazo estipulado en el contrato para que el BID realice desembolsos con cargo al Préstamo podrá considerar solicitudes de ampliación o prórroga, previa solicitud del OE al BID en acuerdo con </w:t>
      </w:r>
      <w:r w:rsidR="00E72506" w:rsidRPr="007A2D96">
        <w:rPr>
          <w:rFonts w:ascii="Arial" w:hAnsi="Arial" w:cs="Arial"/>
          <w:lang w:val="es-MX"/>
        </w:rPr>
        <w:t xml:space="preserve">el </w:t>
      </w:r>
      <w:r w:rsidR="00EA2343" w:rsidRPr="007A2D96">
        <w:rPr>
          <w:rFonts w:ascii="Arial" w:hAnsi="Arial" w:cs="Arial"/>
          <w:lang w:val="es-MX"/>
        </w:rPr>
        <w:t>M</w:t>
      </w:r>
      <w:r w:rsidR="00185F84" w:rsidRPr="007A2D96">
        <w:rPr>
          <w:rFonts w:ascii="Arial" w:hAnsi="Arial" w:cs="Arial"/>
          <w:lang w:val="es-MX"/>
        </w:rPr>
        <w:t>H</w:t>
      </w:r>
      <w:r w:rsidRPr="007A2D96">
        <w:rPr>
          <w:rFonts w:ascii="Arial" w:hAnsi="Arial" w:cs="Arial"/>
          <w:lang w:val="es-MX"/>
        </w:rPr>
        <w:t>.</w:t>
      </w:r>
    </w:p>
    <w:p w14:paraId="4BEE7F56" w14:textId="20B8629E" w:rsidR="00703A38" w:rsidRPr="007A2D96" w:rsidRDefault="00703A3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Para obtener los desembolsos del crédito, el BID requiere que la comprobación corresponda estrictamente a la ejecución de gastos elegibles en el </w:t>
      </w:r>
      <w:r w:rsidR="00116B6C" w:rsidRPr="007A2D96">
        <w:rPr>
          <w:rFonts w:ascii="Arial" w:hAnsi="Arial" w:cs="Arial"/>
          <w:lang w:val="es-MX"/>
        </w:rPr>
        <w:t>Programa</w:t>
      </w:r>
      <w:r w:rsidRPr="007A2D96">
        <w:rPr>
          <w:rFonts w:ascii="Arial" w:hAnsi="Arial" w:cs="Arial"/>
          <w:lang w:val="es-MX"/>
        </w:rPr>
        <w:t xml:space="preserve"> y que </w:t>
      </w:r>
      <w:r w:rsidR="003E3A46" w:rsidRPr="007A2D96">
        <w:rPr>
          <w:rFonts w:ascii="Arial" w:hAnsi="Arial" w:cs="Arial"/>
          <w:lang w:val="es-MX"/>
        </w:rPr>
        <w:t>cumpla con los requisitos de</w:t>
      </w:r>
      <w:r w:rsidRPr="007A2D96">
        <w:rPr>
          <w:rFonts w:ascii="Arial" w:hAnsi="Arial" w:cs="Arial"/>
          <w:lang w:val="es-MX"/>
        </w:rPr>
        <w:t xml:space="preserve"> elegibilidad establecid</w:t>
      </w:r>
      <w:r w:rsidR="003E3A46" w:rsidRPr="007A2D96">
        <w:rPr>
          <w:rFonts w:ascii="Arial" w:hAnsi="Arial" w:cs="Arial"/>
          <w:lang w:val="es-MX"/>
        </w:rPr>
        <w:t>o</w:t>
      </w:r>
      <w:r w:rsidRPr="007A2D96">
        <w:rPr>
          <w:rFonts w:ascii="Arial" w:hAnsi="Arial" w:cs="Arial"/>
          <w:lang w:val="es-MX"/>
        </w:rPr>
        <w:t xml:space="preserve"> por el BID. Asimismo</w:t>
      </w:r>
      <w:r w:rsidR="00BD7313">
        <w:rPr>
          <w:rFonts w:ascii="Arial" w:hAnsi="Arial" w:cs="Arial"/>
          <w:lang w:val="es-MX"/>
        </w:rPr>
        <w:t>,</w:t>
      </w:r>
      <w:r w:rsidRPr="007A2D96">
        <w:rPr>
          <w:rFonts w:ascii="Arial" w:hAnsi="Arial" w:cs="Arial"/>
          <w:lang w:val="es-MX"/>
        </w:rPr>
        <w:t xml:space="preserve"> las solicitudes de pago</w:t>
      </w:r>
      <w:r w:rsidR="003E3A46" w:rsidRPr="007A2D96">
        <w:rPr>
          <w:rFonts w:ascii="Arial" w:hAnsi="Arial" w:cs="Arial"/>
          <w:lang w:val="es-MX"/>
        </w:rPr>
        <w:t xml:space="preserve">s realizados por </w:t>
      </w:r>
      <w:r w:rsidR="00E72506" w:rsidRPr="007A2D96">
        <w:rPr>
          <w:rFonts w:ascii="Arial" w:hAnsi="Arial" w:cs="Arial"/>
          <w:lang w:val="es-MX"/>
        </w:rPr>
        <w:t xml:space="preserve">la </w:t>
      </w:r>
      <w:r w:rsidR="00693A8A" w:rsidRPr="007A2D96">
        <w:rPr>
          <w:rFonts w:ascii="Arial" w:hAnsi="Arial" w:cs="Arial"/>
          <w:lang w:val="es-MX"/>
        </w:rPr>
        <w:t>Unidad Gestora</w:t>
      </w:r>
      <w:r w:rsidR="00E72506" w:rsidRPr="007A2D96">
        <w:rPr>
          <w:rFonts w:ascii="Arial" w:hAnsi="Arial" w:cs="Arial"/>
          <w:lang w:val="es-MX"/>
        </w:rPr>
        <w:t xml:space="preserve"> </w:t>
      </w:r>
      <w:r w:rsidR="003E3A46" w:rsidRPr="007A2D96">
        <w:rPr>
          <w:rFonts w:ascii="Arial" w:hAnsi="Arial" w:cs="Arial"/>
          <w:lang w:val="es-MX"/>
        </w:rPr>
        <w:t>a proveedores</w:t>
      </w:r>
      <w:r w:rsidRPr="007A2D96">
        <w:rPr>
          <w:rFonts w:ascii="Arial" w:hAnsi="Arial" w:cs="Arial"/>
          <w:lang w:val="es-MX"/>
        </w:rPr>
        <w:t xml:space="preserve"> deberán estar firmadas por funcionarios / personal facultado por el </w:t>
      </w:r>
      <w:r w:rsidR="003E3A46" w:rsidRPr="007A2D96">
        <w:rPr>
          <w:rFonts w:ascii="Arial" w:hAnsi="Arial" w:cs="Arial"/>
          <w:lang w:val="es-MX"/>
        </w:rPr>
        <w:t>ejecutor</w:t>
      </w:r>
      <w:r w:rsidRPr="007A2D96">
        <w:rPr>
          <w:rFonts w:ascii="Arial" w:hAnsi="Arial" w:cs="Arial"/>
          <w:lang w:val="es-MX"/>
        </w:rPr>
        <w:t xml:space="preserve">, y acompañadas de la documentación soporte necesaria. </w:t>
      </w:r>
    </w:p>
    <w:p w14:paraId="1797D359" w14:textId="168CD331" w:rsidR="00703A38" w:rsidRPr="007A2D96" w:rsidRDefault="00703A3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Antes del primer desembolso la </w:t>
      </w:r>
      <w:r w:rsidR="00693A8A" w:rsidRPr="007A2D96">
        <w:rPr>
          <w:rFonts w:ascii="Arial" w:hAnsi="Arial" w:cs="Arial"/>
          <w:lang w:val="es-MX"/>
        </w:rPr>
        <w:t>Unidad Gestora</w:t>
      </w:r>
      <w:r w:rsidRPr="007A2D96">
        <w:rPr>
          <w:rFonts w:ascii="Arial" w:hAnsi="Arial" w:cs="Arial"/>
          <w:lang w:val="es-MX"/>
        </w:rPr>
        <w:t xml:space="preserve"> presentará </w:t>
      </w:r>
      <w:r w:rsidR="00E72506" w:rsidRPr="007A2D96">
        <w:rPr>
          <w:rFonts w:ascii="Arial" w:hAnsi="Arial" w:cs="Arial"/>
          <w:lang w:val="es-MX"/>
        </w:rPr>
        <w:t xml:space="preserve">para no objeción al BID </w:t>
      </w:r>
      <w:r w:rsidRPr="007A2D96">
        <w:rPr>
          <w:rFonts w:ascii="Arial" w:hAnsi="Arial" w:cs="Arial"/>
          <w:lang w:val="es-MX"/>
        </w:rPr>
        <w:t>la Matriz de Desembolsos, que servirá de base para la identificación clara de la elegibilidad de los gastos por categoría de inversión y componentes autorizados en el Anexo Único del Contrato de Préstamo.</w:t>
      </w:r>
    </w:p>
    <w:p w14:paraId="3693AD49" w14:textId="77777777" w:rsidR="00703A38" w:rsidRPr="007A2D96" w:rsidRDefault="00703A38" w:rsidP="00EA2343">
      <w:pPr>
        <w:spacing w:before="120" w:after="120"/>
        <w:ind w:right="53"/>
        <w:jc w:val="both"/>
        <w:rPr>
          <w:rFonts w:ascii="Arial" w:hAnsi="Arial" w:cs="Arial"/>
          <w:lang w:val="es-MX"/>
        </w:rPr>
      </w:pPr>
    </w:p>
    <w:p w14:paraId="5A6BACF3" w14:textId="77777777" w:rsidR="00703A38" w:rsidRPr="007A2D96" w:rsidRDefault="00703A38" w:rsidP="00EA2343">
      <w:pPr>
        <w:pStyle w:val="Heading2"/>
        <w:tabs>
          <w:tab w:val="clear" w:pos="1080"/>
          <w:tab w:val="num" w:pos="360"/>
        </w:tabs>
        <w:spacing w:before="120" w:after="120" w:line="276" w:lineRule="auto"/>
        <w:ind w:left="0"/>
        <w:rPr>
          <w:rFonts w:cs="Arial"/>
          <w:bCs/>
          <w:i w:val="0"/>
          <w:sz w:val="22"/>
          <w:szCs w:val="22"/>
          <w:lang w:val="es-MX"/>
        </w:rPr>
      </w:pPr>
      <w:bookmarkStart w:id="128" w:name="_Toc421553004"/>
      <w:bookmarkStart w:id="129" w:name="_Toc528247876"/>
      <w:r w:rsidRPr="007A2D96">
        <w:rPr>
          <w:rFonts w:cs="Arial"/>
          <w:i w:val="0"/>
          <w:sz w:val="22"/>
          <w:szCs w:val="22"/>
          <w:lang w:val="es-MX"/>
        </w:rPr>
        <w:t>Calendario de desembolsos</w:t>
      </w:r>
      <w:bookmarkEnd w:id="128"/>
      <w:bookmarkEnd w:id="129"/>
    </w:p>
    <w:p w14:paraId="6FD6C18A" w14:textId="749A5186" w:rsidR="00703A38" w:rsidRPr="007A2D96" w:rsidRDefault="00703A38"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El ejecutor presentará al Banco un cronograma de desembolsos que será actualizado periódicamente, según sea necesario.</w:t>
      </w:r>
      <w:r w:rsidR="003E3A46" w:rsidRPr="007A2D96">
        <w:rPr>
          <w:rFonts w:ascii="Arial" w:hAnsi="Arial" w:cs="Arial"/>
          <w:lang w:val="es-MX"/>
        </w:rPr>
        <w:t xml:space="preserve"> Este cronograma presentará la proyección mensual de desembolsos para facilitar la actualización en los sistemas del BID</w:t>
      </w:r>
    </w:p>
    <w:p w14:paraId="1CCBAE1E" w14:textId="77777777" w:rsidR="00703A38" w:rsidRPr="007A2D96" w:rsidRDefault="00703A38" w:rsidP="00EA2343">
      <w:pPr>
        <w:pStyle w:val="Heading2"/>
        <w:numPr>
          <w:ilvl w:val="0"/>
          <w:numId w:val="0"/>
        </w:numPr>
        <w:spacing w:before="120" w:after="120" w:line="276" w:lineRule="auto"/>
        <w:rPr>
          <w:rFonts w:cs="Arial"/>
          <w:bCs/>
          <w:i w:val="0"/>
          <w:sz w:val="22"/>
          <w:szCs w:val="22"/>
          <w:lang w:val="es-MX"/>
        </w:rPr>
      </w:pPr>
    </w:p>
    <w:p w14:paraId="4CE3666D" w14:textId="77777777" w:rsidR="00703A38" w:rsidRPr="007A2D96" w:rsidRDefault="00C01414" w:rsidP="00EA2343">
      <w:pPr>
        <w:pStyle w:val="Heading2"/>
        <w:tabs>
          <w:tab w:val="clear" w:pos="1080"/>
          <w:tab w:val="num" w:pos="360"/>
        </w:tabs>
        <w:spacing w:before="120" w:after="120" w:line="276" w:lineRule="auto"/>
        <w:ind w:left="0"/>
        <w:rPr>
          <w:rFonts w:cs="Arial"/>
          <w:i w:val="0"/>
          <w:color w:val="000000"/>
          <w:sz w:val="22"/>
          <w:szCs w:val="22"/>
          <w:lang w:val="es-MX"/>
        </w:rPr>
      </w:pPr>
      <w:bookmarkStart w:id="130" w:name="_Toc421553006"/>
      <w:bookmarkStart w:id="131" w:name="_Toc528247877"/>
      <w:r w:rsidRPr="007A2D96">
        <w:rPr>
          <w:rFonts w:cs="Arial"/>
          <w:i w:val="0"/>
          <w:color w:val="000000"/>
          <w:sz w:val="22"/>
          <w:szCs w:val="22"/>
          <w:lang w:val="es-MX"/>
        </w:rPr>
        <w:t xml:space="preserve">Programación </w:t>
      </w:r>
      <w:bookmarkEnd w:id="130"/>
      <w:r w:rsidRPr="007A2D96">
        <w:rPr>
          <w:rFonts w:cs="Arial"/>
          <w:i w:val="0"/>
          <w:color w:val="000000"/>
          <w:sz w:val="22"/>
          <w:szCs w:val="22"/>
          <w:lang w:val="es-MX"/>
        </w:rPr>
        <w:t>y Monitoreo</w:t>
      </w:r>
      <w:bookmarkEnd w:id="131"/>
    </w:p>
    <w:p w14:paraId="4ADD3FE9" w14:textId="77777777" w:rsidR="00C01414" w:rsidRPr="007A2D96" w:rsidRDefault="00C01414" w:rsidP="00EA2343">
      <w:pPr>
        <w:pStyle w:val="Heading2"/>
        <w:numPr>
          <w:ilvl w:val="0"/>
          <w:numId w:val="0"/>
        </w:numPr>
        <w:spacing w:before="120" w:after="120" w:line="276" w:lineRule="auto"/>
        <w:ind w:left="720"/>
        <w:rPr>
          <w:rFonts w:cs="Arial"/>
          <w:b w:val="0"/>
          <w:i w:val="0"/>
          <w:sz w:val="22"/>
          <w:szCs w:val="22"/>
        </w:rPr>
      </w:pPr>
      <w:bookmarkStart w:id="132" w:name="_Toc370814634"/>
      <w:bookmarkStart w:id="133" w:name="_Toc528247878"/>
      <w:proofErr w:type="spellStart"/>
      <w:r w:rsidRPr="007A2D96">
        <w:rPr>
          <w:rFonts w:cs="Arial"/>
          <w:i w:val="0"/>
          <w:sz w:val="22"/>
          <w:szCs w:val="22"/>
        </w:rPr>
        <w:t>Programación</w:t>
      </w:r>
      <w:bookmarkEnd w:id="132"/>
      <w:bookmarkEnd w:id="133"/>
      <w:proofErr w:type="spellEnd"/>
    </w:p>
    <w:p w14:paraId="24E99F18" w14:textId="49848A31" w:rsidR="00C01414" w:rsidRPr="007A2D96" w:rsidRDefault="00C01414"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Los principales instrumentos de programación permanente del proyecto se considerarán el Taller de Arranque, el Plan de Ejecución del Proyecto (PEP), el Plan Operativo Anual (POA) y el Plan de Adquisiciones (PA).</w:t>
      </w:r>
    </w:p>
    <w:p w14:paraId="31892034" w14:textId="77777777" w:rsidR="00C01414" w:rsidRPr="007A2D96" w:rsidRDefault="00C01414" w:rsidP="00EA2343">
      <w:pPr>
        <w:pStyle w:val="Heading2"/>
        <w:numPr>
          <w:ilvl w:val="0"/>
          <w:numId w:val="0"/>
        </w:numPr>
        <w:spacing w:before="120" w:after="120" w:line="276" w:lineRule="auto"/>
        <w:ind w:left="720"/>
        <w:rPr>
          <w:rFonts w:cs="Arial"/>
          <w:i w:val="0"/>
          <w:sz w:val="22"/>
          <w:szCs w:val="22"/>
        </w:rPr>
      </w:pPr>
      <w:bookmarkStart w:id="134" w:name="_Toc370814635"/>
      <w:bookmarkStart w:id="135" w:name="_Toc528247879"/>
      <w:proofErr w:type="spellStart"/>
      <w:r w:rsidRPr="007A2D96">
        <w:rPr>
          <w:rFonts w:cs="Arial"/>
          <w:i w:val="0"/>
          <w:sz w:val="22"/>
          <w:szCs w:val="22"/>
        </w:rPr>
        <w:t>Monitoreo</w:t>
      </w:r>
      <w:bookmarkEnd w:id="134"/>
      <w:bookmarkEnd w:id="135"/>
      <w:proofErr w:type="spellEnd"/>
    </w:p>
    <w:p w14:paraId="74A5457A" w14:textId="43A5975F" w:rsidR="00C01414" w:rsidRPr="007A2D96" w:rsidRDefault="00C01414"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La información para el monitoreo se obtendrá de: </w:t>
      </w:r>
      <w:r w:rsidR="00734ED4">
        <w:rPr>
          <w:rFonts w:ascii="Arial" w:hAnsi="Arial" w:cs="Arial"/>
          <w:lang w:val="es-MX"/>
        </w:rPr>
        <w:t>(</w:t>
      </w:r>
      <w:r w:rsidRPr="007A2D96">
        <w:rPr>
          <w:rFonts w:ascii="Arial" w:hAnsi="Arial" w:cs="Arial"/>
          <w:lang w:val="es-MX"/>
        </w:rPr>
        <w:t xml:space="preserve">i) sistemas de información existentes (SIGEC, Sistema de Acompañamiento y Supervisión Educativa, Sistema de Pruebas Nacionales y Sistema de Evaluación de Desempeño); </w:t>
      </w:r>
      <w:r w:rsidR="00734ED4">
        <w:rPr>
          <w:rFonts w:ascii="Arial" w:hAnsi="Arial" w:cs="Arial"/>
          <w:lang w:val="es-MX"/>
        </w:rPr>
        <w:t>(</w:t>
      </w:r>
      <w:proofErr w:type="spellStart"/>
      <w:r w:rsidRPr="007A2D96">
        <w:rPr>
          <w:rFonts w:ascii="Arial" w:hAnsi="Arial" w:cs="Arial"/>
          <w:lang w:val="es-MX"/>
        </w:rPr>
        <w:t>ii</w:t>
      </w:r>
      <w:proofErr w:type="spellEnd"/>
      <w:r w:rsidRPr="007A2D96">
        <w:rPr>
          <w:rFonts w:ascii="Arial" w:hAnsi="Arial" w:cs="Arial"/>
          <w:lang w:val="es-MX"/>
        </w:rPr>
        <w:t xml:space="preserve">) reportes de monitoreo producidos por </w:t>
      </w:r>
      <w:r w:rsidR="00693A8A" w:rsidRPr="007A2D96">
        <w:rPr>
          <w:rFonts w:ascii="Arial" w:hAnsi="Arial" w:cs="Arial"/>
          <w:lang w:val="es-MX"/>
        </w:rPr>
        <w:t>Unidad Gestora</w:t>
      </w:r>
      <w:r w:rsidRPr="007A2D96">
        <w:rPr>
          <w:rFonts w:ascii="Arial" w:hAnsi="Arial" w:cs="Arial"/>
          <w:lang w:val="es-MX"/>
        </w:rPr>
        <w:t xml:space="preserve">; y </w:t>
      </w:r>
      <w:r w:rsidR="00734ED4">
        <w:rPr>
          <w:rFonts w:ascii="Arial" w:hAnsi="Arial" w:cs="Arial"/>
          <w:lang w:val="es-MX"/>
        </w:rPr>
        <w:t>(</w:t>
      </w:r>
      <w:proofErr w:type="spellStart"/>
      <w:r w:rsidRPr="007A2D96">
        <w:rPr>
          <w:rFonts w:ascii="Arial" w:hAnsi="Arial" w:cs="Arial"/>
          <w:lang w:val="es-MX"/>
        </w:rPr>
        <w:t>iii</w:t>
      </w:r>
      <w:proofErr w:type="spellEnd"/>
      <w:r w:rsidRPr="007A2D96">
        <w:rPr>
          <w:rFonts w:ascii="Arial" w:hAnsi="Arial" w:cs="Arial"/>
          <w:lang w:val="es-MX"/>
        </w:rPr>
        <w:t>) informes de firmas supervisoras independientes.</w:t>
      </w:r>
    </w:p>
    <w:p w14:paraId="03674A51" w14:textId="77777777" w:rsidR="00C01414" w:rsidRPr="007A2D96" w:rsidRDefault="00C01414" w:rsidP="00EA2343">
      <w:pPr>
        <w:pStyle w:val="Heading2"/>
        <w:numPr>
          <w:ilvl w:val="0"/>
          <w:numId w:val="0"/>
        </w:numPr>
        <w:spacing w:before="120" w:after="120" w:line="276" w:lineRule="auto"/>
        <w:ind w:left="720"/>
        <w:rPr>
          <w:rFonts w:cs="Arial"/>
          <w:i w:val="0"/>
          <w:sz w:val="22"/>
          <w:szCs w:val="22"/>
          <w:lang w:val="es-MX"/>
        </w:rPr>
      </w:pPr>
      <w:bookmarkStart w:id="136" w:name="_Toc370814636"/>
      <w:bookmarkStart w:id="137" w:name="_Toc528247880"/>
      <w:r w:rsidRPr="007A2D96">
        <w:rPr>
          <w:rFonts w:cs="Arial"/>
          <w:i w:val="0"/>
          <w:sz w:val="22"/>
          <w:szCs w:val="22"/>
          <w:lang w:val="es-MX"/>
        </w:rPr>
        <w:t>Sistema de supervisión de la ejecución</w:t>
      </w:r>
      <w:bookmarkEnd w:id="136"/>
      <w:bookmarkEnd w:id="137"/>
    </w:p>
    <w:p w14:paraId="2C9AB59B" w14:textId="7CB646E6" w:rsidR="00C01414" w:rsidRPr="007A2D96" w:rsidRDefault="00C01414"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El proyecto adoptará los mecanismos de supervisión y seguimiento del Banco. El Plan de Supervisión desarrollado por la </w:t>
      </w:r>
      <w:r w:rsidR="00693A8A" w:rsidRPr="007A2D96">
        <w:rPr>
          <w:rFonts w:ascii="Arial" w:hAnsi="Arial" w:cs="Arial"/>
          <w:lang w:val="es-MX"/>
        </w:rPr>
        <w:t>Unidad Gestora</w:t>
      </w:r>
      <w:r w:rsidRPr="007A2D96">
        <w:rPr>
          <w:rFonts w:ascii="Arial" w:hAnsi="Arial" w:cs="Arial"/>
          <w:lang w:val="es-MX"/>
        </w:rPr>
        <w:t xml:space="preserve">/ </w:t>
      </w:r>
      <w:r w:rsidR="005153BB" w:rsidRPr="007A2D96">
        <w:rPr>
          <w:rFonts w:ascii="Arial" w:hAnsi="Arial" w:cs="Arial"/>
          <w:lang w:val="es-MX"/>
        </w:rPr>
        <w:t>MINEDUCYT</w:t>
      </w:r>
      <w:r w:rsidRPr="007A2D96">
        <w:rPr>
          <w:rFonts w:ascii="Arial" w:hAnsi="Arial" w:cs="Arial"/>
          <w:lang w:val="es-MX"/>
        </w:rPr>
        <w:t xml:space="preserve"> será validado durante el taller de arranque, tomando en cuenta el Informe del Proyecto, la Matriz de Resultado, el MOP y los resultados del Análisis de Riesgos, contendrá una programación multianual de la secuencia de actividades y de los recursos necesarios para su implementación El seguimiento del Programa se realizará a través de actividades de supervisión periódica, los Informes de Ejecución Anual y seguimiento del cumplimiento de las acciones establecidas en el PEP. La supervisión tiene el objetivo de asegurar el cumplimiento de aspectos técnicos, contractuales y de los plazos del proyecto, en particular el especialista del BID</w:t>
      </w:r>
      <w:r w:rsidR="00734ED4">
        <w:rPr>
          <w:rFonts w:ascii="Arial" w:hAnsi="Arial" w:cs="Arial"/>
          <w:lang w:val="es-MX"/>
        </w:rPr>
        <w:t>,</w:t>
      </w:r>
      <w:r w:rsidRPr="007A2D96">
        <w:rPr>
          <w:rFonts w:ascii="Arial" w:hAnsi="Arial" w:cs="Arial"/>
          <w:lang w:val="es-MX"/>
        </w:rPr>
        <w:t xml:space="preserve"> en coordinación con la </w:t>
      </w:r>
      <w:r w:rsidR="00693A8A" w:rsidRPr="007A2D96">
        <w:rPr>
          <w:rFonts w:ascii="Arial" w:hAnsi="Arial" w:cs="Arial"/>
          <w:lang w:val="es-MX"/>
        </w:rPr>
        <w:t>Unidad Gestora</w:t>
      </w:r>
      <w:r w:rsidR="00734ED4">
        <w:rPr>
          <w:rFonts w:ascii="Arial" w:hAnsi="Arial" w:cs="Arial"/>
          <w:lang w:val="es-MX"/>
        </w:rPr>
        <w:t>,</w:t>
      </w:r>
      <w:r w:rsidRPr="007A2D96">
        <w:rPr>
          <w:rFonts w:ascii="Arial" w:hAnsi="Arial" w:cs="Arial"/>
          <w:lang w:val="es-MX"/>
        </w:rPr>
        <w:t xml:space="preserve"> sostendrán reuniones periódicas para revisar el avance del cumplimiento de las actividades de los componentes. </w:t>
      </w:r>
    </w:p>
    <w:p w14:paraId="4635CD48" w14:textId="77777777" w:rsidR="00C01414" w:rsidRPr="007A2D96" w:rsidRDefault="00C01414" w:rsidP="00C01414">
      <w:pPr>
        <w:pStyle w:val="ListParagraph"/>
        <w:tabs>
          <w:tab w:val="left" w:pos="516"/>
        </w:tabs>
        <w:ind w:left="0"/>
        <w:jc w:val="both"/>
        <w:rPr>
          <w:rFonts w:ascii="Arial" w:hAnsi="Arial" w:cs="Arial"/>
          <w:lang w:val="es-MX"/>
        </w:rPr>
      </w:pPr>
    </w:p>
    <w:tbl>
      <w:tblPr>
        <w:tblStyle w:val="TableGrid"/>
        <w:tblW w:w="0" w:type="auto"/>
        <w:tblLook w:val="04A0" w:firstRow="1" w:lastRow="0" w:firstColumn="1" w:lastColumn="0" w:noHBand="0" w:noVBand="1"/>
      </w:tblPr>
      <w:tblGrid>
        <w:gridCol w:w="8978"/>
      </w:tblGrid>
      <w:tr w:rsidR="00C01414" w:rsidRPr="00224B0E" w14:paraId="3EEE8731" w14:textId="77777777" w:rsidTr="00185F84">
        <w:trPr>
          <w:tblHeader/>
        </w:trPr>
        <w:tc>
          <w:tcPr>
            <w:tcW w:w="8978" w:type="dxa"/>
            <w:shd w:val="clear" w:color="auto" w:fill="A8D08D" w:themeFill="accent6" w:themeFillTint="99"/>
          </w:tcPr>
          <w:p w14:paraId="1911120F" w14:textId="03EE619F" w:rsidR="00C01414" w:rsidRPr="007A2D96" w:rsidRDefault="00C01414" w:rsidP="00185F84">
            <w:pPr>
              <w:pStyle w:val="ListParagraph"/>
              <w:widowControl w:val="0"/>
              <w:autoSpaceDE w:val="0"/>
              <w:autoSpaceDN w:val="0"/>
              <w:adjustRightInd w:val="0"/>
              <w:spacing w:line="360" w:lineRule="auto"/>
              <w:ind w:right="68"/>
              <w:jc w:val="both"/>
              <w:rPr>
                <w:rFonts w:ascii="Arial" w:hAnsi="Arial" w:cs="Arial"/>
                <w:spacing w:val="1"/>
                <w:sz w:val="22"/>
                <w:szCs w:val="22"/>
                <w:lang w:val="es-MX"/>
              </w:rPr>
            </w:pPr>
            <w:r w:rsidRPr="007A2D96">
              <w:rPr>
                <w:rFonts w:ascii="Arial" w:hAnsi="Arial" w:cs="Arial"/>
                <w:spacing w:val="1"/>
                <w:sz w:val="22"/>
                <w:szCs w:val="22"/>
                <w:shd w:val="clear" w:color="auto" w:fill="A8D08D" w:themeFill="accent6" w:themeFillTint="99"/>
                <w:lang w:val="es-MX"/>
              </w:rPr>
              <w:t>Actividades de Supervisión y monitoreo del Proyecto por parte del BID y</w:t>
            </w:r>
            <w:r w:rsidRPr="007A2D96">
              <w:rPr>
                <w:rFonts w:ascii="Arial" w:hAnsi="Arial" w:cs="Arial"/>
                <w:spacing w:val="1"/>
                <w:sz w:val="22"/>
                <w:szCs w:val="22"/>
                <w:lang w:val="es-MX"/>
              </w:rPr>
              <w:t xml:space="preserve"> la </w:t>
            </w:r>
            <w:r w:rsidR="00693A8A" w:rsidRPr="007A2D96">
              <w:rPr>
                <w:rFonts w:ascii="Arial" w:hAnsi="Arial" w:cs="Arial"/>
                <w:spacing w:val="1"/>
                <w:sz w:val="22"/>
                <w:szCs w:val="22"/>
                <w:lang w:val="es-MX"/>
              </w:rPr>
              <w:t>Unidad Gestora</w:t>
            </w:r>
          </w:p>
        </w:tc>
      </w:tr>
      <w:tr w:rsidR="00C01414" w:rsidRPr="00224B0E" w14:paraId="0BDC2B44" w14:textId="77777777" w:rsidTr="00185F84">
        <w:trPr>
          <w:trHeight w:val="316"/>
        </w:trPr>
        <w:tc>
          <w:tcPr>
            <w:tcW w:w="8978" w:type="dxa"/>
            <w:shd w:val="clear" w:color="auto" w:fill="FFFFFF" w:themeFill="background1"/>
          </w:tcPr>
          <w:p w14:paraId="5FC5300D" w14:textId="77777777" w:rsidR="00C01414" w:rsidRPr="007A2D96" w:rsidRDefault="00C01414" w:rsidP="00AC6182">
            <w:pPr>
              <w:pStyle w:val="ListParagraph"/>
              <w:widowControl w:val="0"/>
              <w:numPr>
                <w:ilvl w:val="0"/>
                <w:numId w:val="29"/>
              </w:numPr>
              <w:autoSpaceDE w:val="0"/>
              <w:autoSpaceDN w:val="0"/>
              <w:adjustRightInd w:val="0"/>
              <w:spacing w:after="0"/>
              <w:ind w:right="68"/>
              <w:jc w:val="both"/>
              <w:rPr>
                <w:rFonts w:ascii="Arial" w:hAnsi="Arial" w:cs="Arial"/>
                <w:sz w:val="22"/>
                <w:szCs w:val="22"/>
                <w:lang w:val="es-MX"/>
              </w:rPr>
            </w:pPr>
            <w:r w:rsidRPr="007A2D96">
              <w:rPr>
                <w:rFonts w:ascii="Arial" w:hAnsi="Arial" w:cs="Arial"/>
                <w:spacing w:val="1"/>
                <w:sz w:val="22"/>
                <w:szCs w:val="22"/>
                <w:lang w:val="es-MX"/>
              </w:rPr>
              <w:t>v</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z w:val="22"/>
                <w:szCs w:val="22"/>
                <w:lang w:val="es-MX"/>
              </w:rPr>
              <w:t>tas</w:t>
            </w:r>
            <w:r w:rsidRPr="007A2D96">
              <w:rPr>
                <w:rFonts w:ascii="Arial" w:hAnsi="Arial" w:cs="Arial"/>
                <w:spacing w:val="6"/>
                <w:sz w:val="22"/>
                <w:szCs w:val="22"/>
                <w:lang w:val="es-MX"/>
              </w:rPr>
              <w:t xml:space="preserve"> </w:t>
            </w:r>
            <w:r w:rsidRPr="007A2D96">
              <w:rPr>
                <w:rFonts w:ascii="Arial" w:hAnsi="Arial" w:cs="Arial"/>
                <w:spacing w:val="2"/>
                <w:sz w:val="22"/>
                <w:szCs w:val="22"/>
                <w:lang w:val="es-MX"/>
              </w:rPr>
              <w:t>d</w:t>
            </w:r>
            <w:r w:rsidRPr="007A2D96">
              <w:rPr>
                <w:rFonts w:ascii="Arial" w:hAnsi="Arial" w:cs="Arial"/>
                <w:sz w:val="22"/>
                <w:szCs w:val="22"/>
                <w:lang w:val="es-MX"/>
              </w:rPr>
              <w:t>e</w:t>
            </w:r>
            <w:r w:rsidRPr="007A2D96">
              <w:rPr>
                <w:rFonts w:ascii="Arial" w:hAnsi="Arial" w:cs="Arial"/>
                <w:spacing w:val="9"/>
                <w:sz w:val="22"/>
                <w:szCs w:val="22"/>
                <w:lang w:val="es-MX"/>
              </w:rPr>
              <w:t xml:space="preserve"> </w:t>
            </w:r>
            <w:r w:rsidRPr="007A2D96">
              <w:rPr>
                <w:rFonts w:ascii="Arial" w:hAnsi="Arial" w:cs="Arial"/>
                <w:sz w:val="22"/>
                <w:szCs w:val="22"/>
                <w:lang w:val="es-MX"/>
              </w:rPr>
              <w:t xml:space="preserve">verificación </w:t>
            </w:r>
            <w:r w:rsidRPr="007A2D96">
              <w:rPr>
                <w:rFonts w:ascii="Arial" w:hAnsi="Arial" w:cs="Arial"/>
                <w:spacing w:val="-1"/>
                <w:sz w:val="22"/>
                <w:szCs w:val="22"/>
                <w:lang w:val="es-MX"/>
              </w:rPr>
              <w:t>l</w:t>
            </w:r>
            <w:r w:rsidRPr="007A2D96">
              <w:rPr>
                <w:rFonts w:ascii="Arial" w:hAnsi="Arial" w:cs="Arial"/>
                <w:sz w:val="22"/>
                <w:szCs w:val="22"/>
                <w:lang w:val="es-MX"/>
              </w:rPr>
              <w:t>as</w:t>
            </w:r>
            <w:r w:rsidRPr="007A2D96">
              <w:rPr>
                <w:rFonts w:ascii="Arial" w:hAnsi="Arial" w:cs="Arial"/>
                <w:spacing w:val="19"/>
                <w:sz w:val="22"/>
                <w:szCs w:val="22"/>
                <w:lang w:val="es-MX"/>
              </w:rPr>
              <w:t xml:space="preserve"> </w:t>
            </w:r>
            <w:r w:rsidRPr="007A2D96">
              <w:rPr>
                <w:rFonts w:ascii="Arial" w:hAnsi="Arial" w:cs="Arial"/>
                <w:sz w:val="22"/>
                <w:szCs w:val="22"/>
                <w:lang w:val="es-MX"/>
              </w:rPr>
              <w:t>o</w:t>
            </w:r>
            <w:r w:rsidRPr="007A2D96">
              <w:rPr>
                <w:rFonts w:ascii="Arial" w:hAnsi="Arial" w:cs="Arial"/>
                <w:spacing w:val="-1"/>
                <w:sz w:val="22"/>
                <w:szCs w:val="22"/>
                <w:lang w:val="es-MX"/>
              </w:rPr>
              <w:t>b</w:t>
            </w:r>
            <w:r w:rsidRPr="007A2D96">
              <w:rPr>
                <w:rFonts w:ascii="Arial" w:hAnsi="Arial" w:cs="Arial"/>
                <w:spacing w:val="1"/>
                <w:sz w:val="22"/>
                <w:szCs w:val="22"/>
                <w:lang w:val="es-MX"/>
              </w:rPr>
              <w:t>r</w:t>
            </w:r>
            <w:r w:rsidRPr="007A2D96">
              <w:rPr>
                <w:rFonts w:ascii="Arial" w:hAnsi="Arial" w:cs="Arial"/>
                <w:sz w:val="22"/>
                <w:szCs w:val="22"/>
                <w:lang w:val="es-MX"/>
              </w:rPr>
              <w:t>as</w:t>
            </w:r>
            <w:r w:rsidRPr="007A2D96">
              <w:rPr>
                <w:rFonts w:ascii="Arial" w:hAnsi="Arial" w:cs="Arial"/>
                <w:spacing w:val="14"/>
                <w:sz w:val="22"/>
                <w:szCs w:val="22"/>
                <w:lang w:val="es-MX"/>
              </w:rPr>
              <w:t xml:space="preserve"> </w:t>
            </w:r>
            <w:r w:rsidRPr="007A2D96">
              <w:rPr>
                <w:rFonts w:ascii="Arial" w:hAnsi="Arial" w:cs="Arial"/>
                <w:spacing w:val="2"/>
                <w:sz w:val="22"/>
                <w:szCs w:val="22"/>
                <w:lang w:val="es-MX"/>
              </w:rPr>
              <w:t>f</w:t>
            </w:r>
            <w:r w:rsidRPr="007A2D96">
              <w:rPr>
                <w:rFonts w:ascii="Arial" w:hAnsi="Arial" w:cs="Arial"/>
                <w:sz w:val="22"/>
                <w:szCs w:val="22"/>
                <w:lang w:val="es-MX"/>
              </w:rPr>
              <w:t>í</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pacing w:val="3"/>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s</w:t>
            </w:r>
            <w:r w:rsidRPr="007A2D96">
              <w:rPr>
                <w:rFonts w:ascii="Arial" w:hAnsi="Arial" w:cs="Arial"/>
                <w:sz w:val="22"/>
                <w:szCs w:val="22"/>
                <w:lang w:val="es-MX"/>
              </w:rPr>
              <w:t>, de entrega de equipos,</w:t>
            </w:r>
            <w:r w:rsidRPr="007A2D96">
              <w:rPr>
                <w:rFonts w:ascii="Arial" w:hAnsi="Arial" w:cs="Arial"/>
                <w:spacing w:val="16"/>
                <w:sz w:val="22"/>
                <w:szCs w:val="22"/>
                <w:lang w:val="es-MX"/>
              </w:rPr>
              <w:t xml:space="preserve"> </w:t>
            </w:r>
            <w:r w:rsidRPr="007A2D96">
              <w:rPr>
                <w:rFonts w:ascii="Arial" w:hAnsi="Arial" w:cs="Arial"/>
                <w:spacing w:val="4"/>
                <w:sz w:val="22"/>
                <w:szCs w:val="22"/>
                <w:lang w:val="es-MX"/>
              </w:rPr>
              <w:t>m</w:t>
            </w:r>
            <w:r w:rsidRPr="007A2D96">
              <w:rPr>
                <w:rFonts w:ascii="Arial" w:hAnsi="Arial" w:cs="Arial"/>
                <w:sz w:val="22"/>
                <w:szCs w:val="22"/>
                <w:lang w:val="es-MX"/>
              </w:rPr>
              <w:t>o</w:t>
            </w:r>
            <w:r w:rsidRPr="007A2D96">
              <w:rPr>
                <w:rFonts w:ascii="Arial" w:hAnsi="Arial" w:cs="Arial"/>
                <w:spacing w:val="-1"/>
                <w:sz w:val="22"/>
                <w:szCs w:val="22"/>
                <w:lang w:val="es-MX"/>
              </w:rPr>
              <w:t>bil</w:t>
            </w:r>
            <w:r w:rsidRPr="007A2D96">
              <w:rPr>
                <w:rFonts w:ascii="Arial" w:hAnsi="Arial" w:cs="Arial"/>
                <w:spacing w:val="1"/>
                <w:sz w:val="22"/>
                <w:szCs w:val="22"/>
                <w:lang w:val="es-MX"/>
              </w:rPr>
              <w:t>i</w:t>
            </w:r>
            <w:r w:rsidRPr="007A2D96">
              <w:rPr>
                <w:rFonts w:ascii="Arial" w:hAnsi="Arial" w:cs="Arial"/>
                <w:sz w:val="22"/>
                <w:szCs w:val="22"/>
                <w:lang w:val="es-MX"/>
              </w:rPr>
              <w:t>ar</w:t>
            </w:r>
            <w:r w:rsidRPr="007A2D96">
              <w:rPr>
                <w:rFonts w:ascii="Arial" w:hAnsi="Arial" w:cs="Arial"/>
                <w:spacing w:val="2"/>
                <w:sz w:val="22"/>
                <w:szCs w:val="22"/>
                <w:lang w:val="es-MX"/>
              </w:rPr>
              <w:t>i</w:t>
            </w:r>
            <w:r w:rsidRPr="007A2D96">
              <w:rPr>
                <w:rFonts w:ascii="Arial" w:hAnsi="Arial" w:cs="Arial"/>
                <w:sz w:val="22"/>
                <w:szCs w:val="22"/>
                <w:lang w:val="es-MX"/>
              </w:rPr>
              <w:t>o</w:t>
            </w:r>
            <w:r w:rsidRPr="007A2D96">
              <w:rPr>
                <w:rFonts w:ascii="Arial" w:hAnsi="Arial" w:cs="Arial"/>
                <w:spacing w:val="4"/>
                <w:sz w:val="22"/>
                <w:szCs w:val="22"/>
                <w:lang w:val="es-MX"/>
              </w:rPr>
              <w:t xml:space="preserve"> </w:t>
            </w:r>
            <w:r w:rsidRPr="007A2D96">
              <w:rPr>
                <w:rFonts w:ascii="Arial" w:hAnsi="Arial" w:cs="Arial"/>
                <w:sz w:val="22"/>
                <w:szCs w:val="22"/>
                <w:lang w:val="es-MX"/>
              </w:rPr>
              <w:t>y</w:t>
            </w:r>
            <w:r w:rsidRPr="007A2D96">
              <w:rPr>
                <w:rFonts w:ascii="Arial" w:hAnsi="Arial" w:cs="Arial"/>
                <w:spacing w:val="6"/>
                <w:sz w:val="22"/>
                <w:szCs w:val="22"/>
                <w:lang w:val="es-MX"/>
              </w:rPr>
              <w:t xml:space="preserve"> </w:t>
            </w:r>
            <w:r w:rsidRPr="007A2D96">
              <w:rPr>
                <w:rFonts w:ascii="Arial" w:hAnsi="Arial" w:cs="Arial"/>
                <w:spacing w:val="4"/>
                <w:sz w:val="22"/>
                <w:szCs w:val="22"/>
                <w:lang w:val="es-MX"/>
              </w:rPr>
              <w:t>m</w:t>
            </w:r>
            <w:r w:rsidRPr="007A2D96">
              <w:rPr>
                <w:rFonts w:ascii="Arial" w:hAnsi="Arial" w:cs="Arial"/>
                <w:sz w:val="22"/>
                <w:szCs w:val="22"/>
                <w:lang w:val="es-MX"/>
              </w:rPr>
              <w:t>at</w:t>
            </w:r>
            <w:r w:rsidRPr="007A2D96">
              <w:rPr>
                <w:rFonts w:ascii="Arial" w:hAnsi="Arial" w:cs="Arial"/>
                <w:spacing w:val="-1"/>
                <w:sz w:val="22"/>
                <w:szCs w:val="22"/>
                <w:lang w:val="es-MX"/>
              </w:rPr>
              <w:t>e</w:t>
            </w:r>
            <w:r w:rsidRPr="007A2D96">
              <w:rPr>
                <w:rFonts w:ascii="Arial" w:hAnsi="Arial" w:cs="Arial"/>
                <w:spacing w:val="1"/>
                <w:sz w:val="22"/>
                <w:szCs w:val="22"/>
                <w:lang w:val="es-MX"/>
              </w:rPr>
              <w:t>r</w:t>
            </w:r>
            <w:r w:rsidRPr="007A2D96">
              <w:rPr>
                <w:rFonts w:ascii="Arial" w:hAnsi="Arial" w:cs="Arial"/>
                <w:spacing w:val="-1"/>
                <w:sz w:val="22"/>
                <w:szCs w:val="22"/>
                <w:lang w:val="es-MX"/>
              </w:rPr>
              <w:t>i</w:t>
            </w:r>
            <w:r w:rsidRPr="007A2D96">
              <w:rPr>
                <w:rFonts w:ascii="Arial" w:hAnsi="Arial" w:cs="Arial"/>
                <w:spacing w:val="2"/>
                <w:sz w:val="22"/>
                <w:szCs w:val="22"/>
                <w:lang w:val="es-MX"/>
              </w:rPr>
              <w:t>a</w:t>
            </w:r>
            <w:r w:rsidRPr="007A2D96">
              <w:rPr>
                <w:rFonts w:ascii="Arial" w:hAnsi="Arial" w:cs="Arial"/>
                <w:spacing w:val="-1"/>
                <w:sz w:val="22"/>
                <w:szCs w:val="22"/>
                <w:lang w:val="es-MX"/>
              </w:rPr>
              <w:t>l</w:t>
            </w:r>
            <w:r w:rsidRPr="007A2D96">
              <w:rPr>
                <w:rFonts w:ascii="Arial" w:hAnsi="Arial" w:cs="Arial"/>
                <w:sz w:val="22"/>
                <w:szCs w:val="22"/>
                <w:lang w:val="es-MX"/>
              </w:rPr>
              <w:t>e</w:t>
            </w:r>
            <w:r w:rsidRPr="007A2D96">
              <w:rPr>
                <w:rFonts w:ascii="Arial" w:hAnsi="Arial" w:cs="Arial"/>
                <w:spacing w:val="3"/>
                <w:sz w:val="22"/>
                <w:szCs w:val="22"/>
                <w:lang w:val="es-MX"/>
              </w:rPr>
              <w:t>s</w:t>
            </w:r>
            <w:r w:rsidRPr="007A2D96">
              <w:rPr>
                <w:rFonts w:ascii="Arial" w:hAnsi="Arial" w:cs="Arial"/>
                <w:sz w:val="22"/>
                <w:szCs w:val="22"/>
                <w:lang w:val="es-MX"/>
              </w:rPr>
              <w:t>;</w:t>
            </w:r>
            <w:r w:rsidRPr="007A2D96">
              <w:rPr>
                <w:rFonts w:ascii="Arial" w:hAnsi="Arial" w:cs="Arial"/>
                <w:spacing w:val="1"/>
                <w:sz w:val="22"/>
                <w:szCs w:val="22"/>
                <w:lang w:val="es-MX"/>
              </w:rPr>
              <w:t xml:space="preserve"> </w:t>
            </w:r>
          </w:p>
          <w:p w14:paraId="2AD146FA" w14:textId="694F2934" w:rsidR="00C01414" w:rsidRPr="007A2D96" w:rsidRDefault="00C01414" w:rsidP="00AC6182">
            <w:pPr>
              <w:pStyle w:val="ListParagraph"/>
              <w:widowControl w:val="0"/>
              <w:numPr>
                <w:ilvl w:val="0"/>
                <w:numId w:val="29"/>
              </w:numPr>
              <w:autoSpaceDE w:val="0"/>
              <w:autoSpaceDN w:val="0"/>
              <w:adjustRightInd w:val="0"/>
              <w:spacing w:after="0"/>
              <w:ind w:right="68"/>
              <w:jc w:val="both"/>
              <w:rPr>
                <w:rFonts w:ascii="Arial" w:hAnsi="Arial" w:cs="Arial"/>
                <w:sz w:val="22"/>
                <w:szCs w:val="22"/>
                <w:lang w:val="es-MX"/>
              </w:rPr>
            </w:pPr>
            <w:r w:rsidRPr="007A2D96">
              <w:rPr>
                <w:rFonts w:ascii="Arial" w:hAnsi="Arial" w:cs="Arial"/>
                <w:spacing w:val="2"/>
                <w:sz w:val="22"/>
                <w:szCs w:val="22"/>
                <w:lang w:val="es-MX"/>
              </w:rPr>
              <w:t>Realizar reuniones de monitoreo para la e</w:t>
            </w:r>
            <w:r w:rsidRPr="007A2D96">
              <w:rPr>
                <w:rFonts w:ascii="Arial" w:hAnsi="Arial" w:cs="Arial"/>
                <w:spacing w:val="-1"/>
                <w:sz w:val="22"/>
                <w:szCs w:val="22"/>
                <w:lang w:val="es-MX"/>
              </w:rPr>
              <w:t>l</w:t>
            </w:r>
            <w:r w:rsidRPr="007A2D96">
              <w:rPr>
                <w:rFonts w:ascii="Arial" w:hAnsi="Arial" w:cs="Arial"/>
                <w:sz w:val="22"/>
                <w:szCs w:val="22"/>
                <w:lang w:val="es-MX"/>
              </w:rPr>
              <w:t>e</w:t>
            </w:r>
            <w:r w:rsidRPr="007A2D96">
              <w:rPr>
                <w:rFonts w:ascii="Arial" w:hAnsi="Arial" w:cs="Arial"/>
                <w:spacing w:val="1"/>
                <w:sz w:val="22"/>
                <w:szCs w:val="22"/>
                <w:lang w:val="es-MX"/>
              </w:rPr>
              <w:t>g</w:t>
            </w:r>
            <w:r w:rsidRPr="007A2D96">
              <w:rPr>
                <w:rFonts w:ascii="Arial" w:hAnsi="Arial" w:cs="Arial"/>
                <w:spacing w:val="-1"/>
                <w:sz w:val="22"/>
                <w:szCs w:val="22"/>
                <w:lang w:val="es-MX"/>
              </w:rPr>
              <w:t>i</w:t>
            </w:r>
            <w:r w:rsidRPr="007A2D96">
              <w:rPr>
                <w:rFonts w:ascii="Arial" w:hAnsi="Arial" w:cs="Arial"/>
                <w:spacing w:val="2"/>
                <w:sz w:val="22"/>
                <w:szCs w:val="22"/>
                <w:lang w:val="es-MX"/>
              </w:rPr>
              <w:t>b</w:t>
            </w:r>
            <w:r w:rsidRPr="007A2D96">
              <w:rPr>
                <w:rFonts w:ascii="Arial" w:hAnsi="Arial" w:cs="Arial"/>
                <w:spacing w:val="-1"/>
                <w:sz w:val="22"/>
                <w:szCs w:val="22"/>
                <w:lang w:val="es-MX"/>
              </w:rPr>
              <w:t>i</w:t>
            </w:r>
            <w:r w:rsidRPr="007A2D96">
              <w:rPr>
                <w:rFonts w:ascii="Arial" w:hAnsi="Arial" w:cs="Arial"/>
                <w:spacing w:val="1"/>
                <w:sz w:val="22"/>
                <w:szCs w:val="22"/>
                <w:lang w:val="es-MX"/>
              </w:rPr>
              <w:t>l</w:t>
            </w:r>
            <w:r w:rsidRPr="007A2D96">
              <w:rPr>
                <w:rFonts w:ascii="Arial" w:hAnsi="Arial" w:cs="Arial"/>
                <w:spacing w:val="-1"/>
                <w:sz w:val="22"/>
                <w:szCs w:val="22"/>
                <w:lang w:val="es-MX"/>
              </w:rPr>
              <w:t>i</w:t>
            </w:r>
            <w:r w:rsidRPr="007A2D96">
              <w:rPr>
                <w:rFonts w:ascii="Arial" w:hAnsi="Arial" w:cs="Arial"/>
                <w:spacing w:val="2"/>
                <w:sz w:val="22"/>
                <w:szCs w:val="22"/>
                <w:lang w:val="es-MX"/>
              </w:rPr>
              <w:t>d</w:t>
            </w:r>
            <w:r w:rsidRPr="007A2D96">
              <w:rPr>
                <w:rFonts w:ascii="Arial" w:hAnsi="Arial" w:cs="Arial"/>
                <w:sz w:val="22"/>
                <w:szCs w:val="22"/>
                <w:lang w:val="es-MX"/>
              </w:rPr>
              <w:t>ad de</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 xml:space="preserve">as </w:t>
            </w:r>
            <w:r w:rsidRPr="007A2D96">
              <w:rPr>
                <w:rFonts w:ascii="Arial" w:hAnsi="Arial" w:cs="Arial"/>
                <w:spacing w:val="-1"/>
                <w:sz w:val="22"/>
                <w:szCs w:val="22"/>
                <w:lang w:val="es-MX"/>
              </w:rPr>
              <w:t>i</w:t>
            </w:r>
            <w:r w:rsidRPr="007A2D96">
              <w:rPr>
                <w:rFonts w:ascii="Arial" w:hAnsi="Arial" w:cs="Arial"/>
                <w:spacing w:val="2"/>
                <w:sz w:val="22"/>
                <w:szCs w:val="22"/>
                <w:lang w:val="es-MX"/>
              </w:rPr>
              <w:t>n</w:t>
            </w:r>
            <w:r w:rsidRPr="007A2D96">
              <w:rPr>
                <w:rFonts w:ascii="Arial" w:hAnsi="Arial" w:cs="Arial"/>
                <w:spacing w:val="-1"/>
                <w:sz w:val="22"/>
                <w:szCs w:val="22"/>
                <w:lang w:val="es-MX"/>
              </w:rPr>
              <w:t>v</w:t>
            </w:r>
            <w:r w:rsidRPr="007A2D96">
              <w:rPr>
                <w:rFonts w:ascii="Arial" w:hAnsi="Arial" w:cs="Arial"/>
                <w:sz w:val="22"/>
                <w:szCs w:val="22"/>
                <w:lang w:val="es-MX"/>
              </w:rPr>
              <w:t>er</w:t>
            </w:r>
            <w:r w:rsidRPr="007A2D96">
              <w:rPr>
                <w:rFonts w:ascii="Arial" w:hAnsi="Arial" w:cs="Arial"/>
                <w:spacing w:val="2"/>
                <w:sz w:val="22"/>
                <w:szCs w:val="22"/>
                <w:lang w:val="es-MX"/>
              </w:rPr>
              <w:t>s</w:t>
            </w:r>
            <w:r w:rsidRPr="007A2D96">
              <w:rPr>
                <w:rFonts w:ascii="Arial" w:hAnsi="Arial" w:cs="Arial"/>
                <w:spacing w:val="-1"/>
                <w:sz w:val="22"/>
                <w:szCs w:val="22"/>
                <w:lang w:val="es-MX"/>
              </w:rPr>
              <w:t>i</w:t>
            </w:r>
            <w:r w:rsidRPr="007A2D96">
              <w:rPr>
                <w:rFonts w:ascii="Arial" w:hAnsi="Arial" w:cs="Arial"/>
                <w:spacing w:val="2"/>
                <w:sz w:val="22"/>
                <w:szCs w:val="22"/>
                <w:lang w:val="es-MX"/>
              </w:rPr>
              <w:t>o</w:t>
            </w:r>
            <w:r w:rsidRPr="007A2D96">
              <w:rPr>
                <w:rFonts w:ascii="Arial" w:hAnsi="Arial" w:cs="Arial"/>
                <w:sz w:val="22"/>
                <w:szCs w:val="22"/>
                <w:lang w:val="es-MX"/>
              </w:rPr>
              <w:t>n</w:t>
            </w:r>
            <w:r w:rsidRPr="007A2D96">
              <w:rPr>
                <w:rFonts w:ascii="Arial" w:hAnsi="Arial" w:cs="Arial"/>
                <w:spacing w:val="-1"/>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w:t>
            </w:r>
            <w:r w:rsidRPr="007A2D96">
              <w:rPr>
                <w:rFonts w:ascii="Arial" w:hAnsi="Arial" w:cs="Arial"/>
                <w:spacing w:val="2"/>
                <w:sz w:val="22"/>
                <w:szCs w:val="22"/>
                <w:lang w:val="es-MX"/>
              </w:rPr>
              <w:t xml:space="preserve"> </w:t>
            </w:r>
            <w:r w:rsidRPr="007A2D96">
              <w:rPr>
                <w:rFonts w:ascii="Arial" w:hAnsi="Arial" w:cs="Arial"/>
                <w:spacing w:val="1"/>
                <w:sz w:val="22"/>
                <w:szCs w:val="22"/>
                <w:lang w:val="es-MX"/>
              </w:rPr>
              <w:t>r</w:t>
            </w:r>
            <w:r w:rsidRPr="007A2D96">
              <w:rPr>
                <w:rFonts w:ascii="Arial" w:hAnsi="Arial" w:cs="Arial"/>
                <w:sz w:val="22"/>
                <w:szCs w:val="22"/>
                <w:lang w:val="es-MX"/>
              </w:rPr>
              <w:t>e</w:t>
            </w:r>
            <w:r w:rsidRPr="007A2D96">
              <w:rPr>
                <w:rFonts w:ascii="Arial" w:hAnsi="Arial" w:cs="Arial"/>
                <w:spacing w:val="1"/>
                <w:sz w:val="22"/>
                <w:szCs w:val="22"/>
                <w:lang w:val="es-MX"/>
              </w:rPr>
              <w:t>v</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pacing w:val="2"/>
                <w:sz w:val="22"/>
                <w:szCs w:val="22"/>
                <w:lang w:val="es-MX"/>
              </w:rPr>
              <w:t>ó</w:t>
            </w:r>
            <w:r w:rsidRPr="007A2D96">
              <w:rPr>
                <w:rFonts w:ascii="Arial" w:hAnsi="Arial" w:cs="Arial"/>
                <w:sz w:val="22"/>
                <w:szCs w:val="22"/>
                <w:lang w:val="es-MX"/>
              </w:rPr>
              <w:t>n</w:t>
            </w:r>
            <w:r w:rsidRPr="007A2D96">
              <w:rPr>
                <w:rFonts w:ascii="Arial" w:hAnsi="Arial" w:cs="Arial"/>
                <w:spacing w:val="5"/>
                <w:sz w:val="22"/>
                <w:szCs w:val="22"/>
                <w:lang w:val="es-MX"/>
              </w:rPr>
              <w:t xml:space="preserve"> </w:t>
            </w:r>
            <w:r w:rsidRPr="007A2D96">
              <w:rPr>
                <w:rFonts w:ascii="Arial" w:hAnsi="Arial" w:cs="Arial"/>
                <w:spacing w:val="2"/>
                <w:sz w:val="22"/>
                <w:szCs w:val="22"/>
                <w:lang w:val="es-MX"/>
              </w:rPr>
              <w:t>d</w:t>
            </w:r>
            <w:r w:rsidRPr="007A2D96">
              <w:rPr>
                <w:rFonts w:ascii="Arial" w:hAnsi="Arial" w:cs="Arial"/>
                <w:sz w:val="22"/>
                <w:szCs w:val="22"/>
                <w:lang w:val="es-MX"/>
              </w:rPr>
              <w:t>e</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2"/>
                <w:sz w:val="22"/>
                <w:szCs w:val="22"/>
                <w:lang w:val="es-MX"/>
              </w:rPr>
              <w:t>f</w:t>
            </w:r>
            <w:r w:rsidRPr="007A2D96">
              <w:rPr>
                <w:rFonts w:ascii="Arial" w:hAnsi="Arial" w:cs="Arial"/>
                <w:sz w:val="22"/>
                <w:szCs w:val="22"/>
                <w:lang w:val="es-MX"/>
              </w:rPr>
              <w:t>or</w:t>
            </w:r>
            <w:r w:rsidRPr="007A2D96">
              <w:rPr>
                <w:rFonts w:ascii="Arial" w:hAnsi="Arial" w:cs="Arial"/>
                <w:spacing w:val="5"/>
                <w:sz w:val="22"/>
                <w:szCs w:val="22"/>
                <w:lang w:val="es-MX"/>
              </w:rPr>
              <w:t>m</w:t>
            </w:r>
            <w:r w:rsidRPr="007A2D96">
              <w:rPr>
                <w:rFonts w:ascii="Arial" w:hAnsi="Arial" w:cs="Arial"/>
                <w:sz w:val="22"/>
                <w:szCs w:val="22"/>
                <w:lang w:val="es-MX"/>
              </w:rPr>
              <w:t>es</w:t>
            </w:r>
            <w:r w:rsidRPr="007A2D96">
              <w:rPr>
                <w:rFonts w:ascii="Arial" w:hAnsi="Arial" w:cs="Arial"/>
                <w:spacing w:val="5"/>
                <w:sz w:val="22"/>
                <w:szCs w:val="22"/>
                <w:lang w:val="es-MX"/>
              </w:rPr>
              <w:t xml:space="preserve"> </w:t>
            </w:r>
            <w:r w:rsidRPr="007A2D96">
              <w:rPr>
                <w:rFonts w:ascii="Arial" w:hAnsi="Arial" w:cs="Arial"/>
                <w:sz w:val="22"/>
                <w:szCs w:val="22"/>
                <w:lang w:val="es-MX"/>
              </w:rPr>
              <w:t>de</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c</w:t>
            </w:r>
            <w:r w:rsidRPr="007A2D96">
              <w:rPr>
                <w:rFonts w:ascii="Arial" w:hAnsi="Arial" w:cs="Arial"/>
                <w:spacing w:val="-3"/>
                <w:sz w:val="22"/>
                <w:szCs w:val="22"/>
                <w:lang w:val="es-MX"/>
              </w:rPr>
              <w:t>u</w:t>
            </w:r>
            <w:r w:rsidRPr="007A2D96">
              <w:rPr>
                <w:rFonts w:ascii="Arial" w:hAnsi="Arial" w:cs="Arial"/>
                <w:spacing w:val="4"/>
                <w:sz w:val="22"/>
                <w:szCs w:val="22"/>
                <w:lang w:val="es-MX"/>
              </w:rPr>
              <w:t>m</w:t>
            </w:r>
            <w:r w:rsidRPr="007A2D96">
              <w:rPr>
                <w:rFonts w:ascii="Arial" w:hAnsi="Arial" w:cs="Arial"/>
                <w:sz w:val="22"/>
                <w:szCs w:val="22"/>
                <w:lang w:val="es-MX"/>
              </w:rPr>
              <w:t>p</w:t>
            </w:r>
            <w:r w:rsidRPr="007A2D96">
              <w:rPr>
                <w:rFonts w:ascii="Arial" w:hAnsi="Arial" w:cs="Arial"/>
                <w:spacing w:val="-1"/>
                <w:sz w:val="22"/>
                <w:szCs w:val="22"/>
                <w:lang w:val="es-MX"/>
              </w:rPr>
              <w:t>li</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 xml:space="preserve">to de </w:t>
            </w:r>
            <w:r w:rsidRPr="007A2D96">
              <w:rPr>
                <w:rFonts w:ascii="Arial" w:hAnsi="Arial" w:cs="Arial"/>
                <w:spacing w:val="1"/>
                <w:sz w:val="22"/>
                <w:szCs w:val="22"/>
                <w:lang w:val="es-MX"/>
              </w:rPr>
              <w:t>c</w:t>
            </w:r>
            <w:r w:rsidRPr="007A2D96">
              <w:rPr>
                <w:rFonts w:ascii="Arial" w:hAnsi="Arial" w:cs="Arial"/>
                <w:spacing w:val="-3"/>
                <w:sz w:val="22"/>
                <w:szCs w:val="22"/>
                <w:lang w:val="es-MX"/>
              </w:rPr>
              <w:t>o</w:t>
            </w:r>
            <w:r w:rsidRPr="007A2D96">
              <w:rPr>
                <w:rFonts w:ascii="Arial" w:hAnsi="Arial" w:cs="Arial"/>
                <w:spacing w:val="4"/>
                <w:sz w:val="22"/>
                <w:szCs w:val="22"/>
                <w:lang w:val="es-MX"/>
              </w:rPr>
              <w:t>m</w:t>
            </w:r>
            <w:r w:rsidRPr="007A2D96">
              <w:rPr>
                <w:rFonts w:ascii="Arial" w:hAnsi="Arial" w:cs="Arial"/>
                <w:sz w:val="22"/>
                <w:szCs w:val="22"/>
                <w:lang w:val="es-MX"/>
              </w:rPr>
              <w:t>pr</w:t>
            </w:r>
            <w:r w:rsidRPr="007A2D96">
              <w:rPr>
                <w:rFonts w:ascii="Arial" w:hAnsi="Arial" w:cs="Arial"/>
                <w:spacing w:val="-2"/>
                <w:sz w:val="22"/>
                <w:szCs w:val="22"/>
                <w:lang w:val="es-MX"/>
              </w:rPr>
              <w:t>o</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z w:val="22"/>
                <w:szCs w:val="22"/>
                <w:lang w:val="es-MX"/>
              </w:rPr>
              <w:t>o</w:t>
            </w:r>
            <w:r w:rsidRPr="007A2D96">
              <w:rPr>
                <w:rFonts w:ascii="Arial" w:hAnsi="Arial" w:cs="Arial"/>
                <w:spacing w:val="1"/>
                <w:sz w:val="22"/>
                <w:szCs w:val="22"/>
                <w:lang w:val="es-MX"/>
              </w:rPr>
              <w:t>s</w:t>
            </w:r>
            <w:r w:rsidRPr="007A2D96">
              <w:rPr>
                <w:rFonts w:ascii="Arial" w:hAnsi="Arial" w:cs="Arial"/>
                <w:sz w:val="22"/>
                <w:szCs w:val="22"/>
                <w:lang w:val="es-MX"/>
              </w:rPr>
              <w:t>,</w:t>
            </w:r>
            <w:r w:rsidRPr="007A2D96">
              <w:rPr>
                <w:rFonts w:ascii="Arial" w:hAnsi="Arial" w:cs="Arial"/>
                <w:spacing w:val="48"/>
                <w:sz w:val="22"/>
                <w:szCs w:val="22"/>
                <w:lang w:val="es-MX"/>
              </w:rPr>
              <w:t xml:space="preserve"> </w:t>
            </w:r>
            <w:r w:rsidRPr="007A2D96">
              <w:rPr>
                <w:rFonts w:ascii="Arial" w:hAnsi="Arial" w:cs="Arial"/>
                <w:sz w:val="22"/>
                <w:szCs w:val="22"/>
                <w:lang w:val="es-MX"/>
              </w:rPr>
              <w:t>a</w:t>
            </w:r>
            <w:r w:rsidRPr="007A2D96">
              <w:rPr>
                <w:rFonts w:ascii="Arial" w:hAnsi="Arial" w:cs="Arial"/>
                <w:spacing w:val="-2"/>
                <w:sz w:val="22"/>
                <w:szCs w:val="22"/>
                <w:lang w:val="es-MX"/>
              </w:rPr>
              <w:t>v</w:t>
            </w:r>
            <w:r w:rsidRPr="007A2D96">
              <w:rPr>
                <w:rFonts w:ascii="Arial" w:hAnsi="Arial" w:cs="Arial"/>
                <w:sz w:val="22"/>
                <w:szCs w:val="22"/>
                <w:lang w:val="es-MX"/>
              </w:rPr>
              <w:t>a</w:t>
            </w:r>
            <w:r w:rsidRPr="007A2D96">
              <w:rPr>
                <w:rFonts w:ascii="Arial" w:hAnsi="Arial" w:cs="Arial"/>
                <w:spacing w:val="-1"/>
                <w:sz w:val="22"/>
                <w:szCs w:val="22"/>
                <w:lang w:val="es-MX"/>
              </w:rPr>
              <w:t>n</w:t>
            </w:r>
            <w:r w:rsidRPr="007A2D96">
              <w:rPr>
                <w:rFonts w:ascii="Arial" w:hAnsi="Arial" w:cs="Arial"/>
                <w:spacing w:val="1"/>
                <w:sz w:val="22"/>
                <w:szCs w:val="22"/>
                <w:lang w:val="es-MX"/>
              </w:rPr>
              <w:t>c</w:t>
            </w:r>
            <w:r w:rsidRPr="007A2D96">
              <w:rPr>
                <w:rFonts w:ascii="Arial" w:hAnsi="Arial" w:cs="Arial"/>
                <w:sz w:val="22"/>
                <w:szCs w:val="22"/>
                <w:lang w:val="es-MX"/>
              </w:rPr>
              <w:t>es</w:t>
            </w:r>
            <w:r w:rsidRPr="007A2D96">
              <w:rPr>
                <w:rFonts w:ascii="Arial" w:hAnsi="Arial" w:cs="Arial"/>
                <w:spacing w:val="54"/>
                <w:sz w:val="22"/>
                <w:szCs w:val="22"/>
                <w:lang w:val="es-MX"/>
              </w:rPr>
              <w:t xml:space="preserve"> </w:t>
            </w:r>
            <w:r w:rsidRPr="007A2D96">
              <w:rPr>
                <w:rFonts w:ascii="Arial" w:hAnsi="Arial" w:cs="Arial"/>
                <w:spacing w:val="2"/>
                <w:sz w:val="22"/>
                <w:szCs w:val="22"/>
                <w:lang w:val="es-MX"/>
              </w:rPr>
              <w:t>e</w:t>
            </w:r>
            <w:r w:rsidRPr="007A2D96">
              <w:rPr>
                <w:rFonts w:ascii="Arial" w:hAnsi="Arial" w:cs="Arial"/>
                <w:sz w:val="22"/>
                <w:szCs w:val="22"/>
                <w:lang w:val="es-MX"/>
              </w:rPr>
              <w:t>n</w:t>
            </w:r>
            <w:r w:rsidRPr="007A2D96">
              <w:rPr>
                <w:rFonts w:ascii="Arial" w:hAnsi="Arial" w:cs="Arial"/>
                <w:spacing w:val="5"/>
                <w:sz w:val="22"/>
                <w:szCs w:val="22"/>
                <w:lang w:val="es-MX"/>
              </w:rPr>
              <w:t xml:space="preserve"> </w:t>
            </w:r>
            <w:r w:rsidRPr="007A2D96">
              <w:rPr>
                <w:rFonts w:ascii="Arial" w:hAnsi="Arial" w:cs="Arial"/>
                <w:sz w:val="22"/>
                <w:szCs w:val="22"/>
                <w:lang w:val="es-MX"/>
              </w:rPr>
              <w:t>e</w:t>
            </w:r>
            <w:r w:rsidRPr="007A2D96">
              <w:rPr>
                <w:rFonts w:ascii="Arial" w:hAnsi="Arial" w:cs="Arial"/>
                <w:spacing w:val="1"/>
                <w:sz w:val="22"/>
                <w:szCs w:val="22"/>
                <w:lang w:val="es-MX"/>
              </w:rPr>
              <w:t>j</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pacing w:val="4"/>
                <w:sz w:val="22"/>
                <w:szCs w:val="22"/>
                <w:lang w:val="es-MX"/>
              </w:rPr>
              <w:t>ó</w:t>
            </w:r>
            <w:r w:rsidRPr="007A2D96">
              <w:rPr>
                <w:rFonts w:ascii="Arial" w:hAnsi="Arial" w:cs="Arial"/>
                <w:sz w:val="22"/>
                <w:szCs w:val="22"/>
                <w:lang w:val="es-MX"/>
              </w:rPr>
              <w:t>n;</w:t>
            </w:r>
            <w:r w:rsidRPr="007A2D96">
              <w:rPr>
                <w:rFonts w:ascii="Arial" w:hAnsi="Arial" w:cs="Arial"/>
                <w:spacing w:val="51"/>
                <w:sz w:val="22"/>
                <w:szCs w:val="22"/>
                <w:lang w:val="es-MX"/>
              </w:rPr>
              <w:t xml:space="preserve"> </w:t>
            </w:r>
            <w:r w:rsidRPr="007A2D96">
              <w:rPr>
                <w:rFonts w:ascii="Arial" w:hAnsi="Arial" w:cs="Arial"/>
                <w:spacing w:val="1"/>
                <w:sz w:val="22"/>
                <w:szCs w:val="22"/>
                <w:lang w:val="es-MX"/>
              </w:rPr>
              <w:t>r</w:t>
            </w:r>
            <w:r w:rsidRPr="007A2D96">
              <w:rPr>
                <w:rFonts w:ascii="Arial" w:hAnsi="Arial" w:cs="Arial"/>
                <w:spacing w:val="2"/>
                <w:sz w:val="22"/>
                <w:szCs w:val="22"/>
                <w:lang w:val="es-MX"/>
              </w:rPr>
              <w:t>e</w:t>
            </w:r>
            <w:r w:rsidRPr="007A2D96">
              <w:rPr>
                <w:rFonts w:ascii="Arial" w:hAnsi="Arial" w:cs="Arial"/>
                <w:spacing w:val="-1"/>
                <w:sz w:val="22"/>
                <w:szCs w:val="22"/>
                <w:lang w:val="es-MX"/>
              </w:rPr>
              <w:t>vi</w:t>
            </w:r>
            <w:r w:rsidRPr="007A2D96">
              <w:rPr>
                <w:rFonts w:ascii="Arial" w:hAnsi="Arial" w:cs="Arial"/>
                <w:spacing w:val="3"/>
                <w:sz w:val="22"/>
                <w:szCs w:val="22"/>
                <w:lang w:val="es-MX"/>
              </w:rPr>
              <w:t>s</w:t>
            </w:r>
            <w:r w:rsidRPr="007A2D96">
              <w:rPr>
                <w:rFonts w:ascii="Arial" w:hAnsi="Arial" w:cs="Arial"/>
                <w:sz w:val="22"/>
                <w:szCs w:val="22"/>
                <w:lang w:val="es-MX"/>
              </w:rPr>
              <w:t xml:space="preserve">ión de </w:t>
            </w:r>
            <w:r w:rsidRPr="007A2D96">
              <w:rPr>
                <w:rFonts w:ascii="Arial" w:hAnsi="Arial" w:cs="Arial"/>
                <w:spacing w:val="2"/>
                <w:sz w:val="22"/>
                <w:szCs w:val="22"/>
                <w:lang w:val="es-MX"/>
              </w:rPr>
              <w:t>p</w:t>
            </w:r>
            <w:r w:rsidRPr="007A2D96">
              <w:rPr>
                <w:rFonts w:ascii="Arial" w:hAnsi="Arial" w:cs="Arial"/>
                <w:spacing w:val="1"/>
                <w:sz w:val="22"/>
                <w:szCs w:val="22"/>
                <w:lang w:val="es-MX"/>
              </w:rPr>
              <w:t>r</w:t>
            </w:r>
            <w:r w:rsidRPr="007A2D96">
              <w:rPr>
                <w:rFonts w:ascii="Arial" w:hAnsi="Arial" w:cs="Arial"/>
                <w:sz w:val="22"/>
                <w:szCs w:val="22"/>
                <w:lang w:val="es-MX"/>
              </w:rPr>
              <w:t>o</w:t>
            </w:r>
            <w:r w:rsidRPr="007A2D96">
              <w:rPr>
                <w:rFonts w:ascii="Arial" w:hAnsi="Arial" w:cs="Arial"/>
                <w:spacing w:val="1"/>
                <w:sz w:val="22"/>
                <w:szCs w:val="22"/>
                <w:lang w:val="es-MX"/>
              </w:rPr>
              <w:t>c</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os</w:t>
            </w:r>
            <w:r w:rsidRPr="007A2D96">
              <w:rPr>
                <w:rFonts w:ascii="Arial" w:hAnsi="Arial" w:cs="Arial"/>
                <w:spacing w:val="53"/>
                <w:sz w:val="22"/>
                <w:szCs w:val="22"/>
                <w:lang w:val="es-MX"/>
              </w:rPr>
              <w:t xml:space="preserve"> </w:t>
            </w:r>
            <w:r w:rsidRPr="007A2D96">
              <w:rPr>
                <w:rFonts w:ascii="Arial" w:hAnsi="Arial" w:cs="Arial"/>
                <w:sz w:val="22"/>
                <w:szCs w:val="22"/>
                <w:lang w:val="es-MX"/>
              </w:rPr>
              <w:t>de a</w:t>
            </w:r>
            <w:r w:rsidRPr="007A2D96">
              <w:rPr>
                <w:rFonts w:ascii="Arial" w:hAnsi="Arial" w:cs="Arial"/>
                <w:spacing w:val="-1"/>
                <w:sz w:val="22"/>
                <w:szCs w:val="22"/>
                <w:lang w:val="es-MX"/>
              </w:rPr>
              <w:t>d</w:t>
            </w:r>
            <w:r w:rsidRPr="007A2D96">
              <w:rPr>
                <w:rFonts w:ascii="Arial" w:hAnsi="Arial" w:cs="Arial"/>
                <w:sz w:val="22"/>
                <w:szCs w:val="22"/>
                <w:lang w:val="es-MX"/>
              </w:rPr>
              <w:t>q</w:t>
            </w:r>
            <w:r w:rsidRPr="007A2D96">
              <w:rPr>
                <w:rFonts w:ascii="Arial" w:hAnsi="Arial" w:cs="Arial"/>
                <w:spacing w:val="1"/>
                <w:sz w:val="22"/>
                <w:szCs w:val="22"/>
                <w:lang w:val="es-MX"/>
              </w:rPr>
              <w:t>u</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pacing w:val="1"/>
                <w:sz w:val="22"/>
                <w:szCs w:val="22"/>
                <w:lang w:val="es-MX"/>
              </w:rPr>
              <w:t>ci</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es</w:t>
            </w:r>
            <w:r w:rsidRPr="007A2D96">
              <w:rPr>
                <w:rFonts w:ascii="Arial" w:hAnsi="Arial" w:cs="Arial"/>
                <w:spacing w:val="54"/>
                <w:sz w:val="22"/>
                <w:szCs w:val="22"/>
                <w:lang w:val="es-MX"/>
              </w:rPr>
              <w:t xml:space="preserve"> </w:t>
            </w:r>
            <w:r w:rsidRPr="007A2D96">
              <w:rPr>
                <w:rFonts w:ascii="Arial" w:hAnsi="Arial" w:cs="Arial"/>
                <w:sz w:val="22"/>
                <w:szCs w:val="22"/>
                <w:lang w:val="es-MX"/>
              </w:rPr>
              <w:t>y</w:t>
            </w:r>
            <w:r w:rsidRPr="007A2D96">
              <w:rPr>
                <w:rFonts w:ascii="Arial" w:hAnsi="Arial" w:cs="Arial"/>
                <w:spacing w:val="54"/>
                <w:sz w:val="22"/>
                <w:szCs w:val="22"/>
                <w:lang w:val="es-MX"/>
              </w:rPr>
              <w:t xml:space="preserve"> </w:t>
            </w:r>
            <w:r w:rsidRPr="007A2D96">
              <w:rPr>
                <w:rFonts w:ascii="Arial" w:hAnsi="Arial" w:cs="Arial"/>
                <w:spacing w:val="1"/>
                <w:sz w:val="22"/>
                <w:szCs w:val="22"/>
                <w:lang w:val="es-MX"/>
              </w:rPr>
              <w:t>r</w:t>
            </w:r>
            <w:r w:rsidRPr="007A2D96">
              <w:rPr>
                <w:rFonts w:ascii="Arial" w:hAnsi="Arial" w:cs="Arial"/>
                <w:spacing w:val="2"/>
                <w:sz w:val="22"/>
                <w:szCs w:val="22"/>
                <w:lang w:val="es-MX"/>
              </w:rPr>
              <w:t>e</w:t>
            </w:r>
            <w:r w:rsidRPr="007A2D96">
              <w:rPr>
                <w:rFonts w:ascii="Arial" w:hAnsi="Arial" w:cs="Arial"/>
                <w:spacing w:val="-1"/>
                <w:sz w:val="22"/>
                <w:szCs w:val="22"/>
                <w:lang w:val="es-MX"/>
              </w:rPr>
              <w:t>vi</w:t>
            </w:r>
            <w:r w:rsidRPr="007A2D96">
              <w:rPr>
                <w:rFonts w:ascii="Arial" w:hAnsi="Arial" w:cs="Arial"/>
                <w:spacing w:val="3"/>
                <w:sz w:val="22"/>
                <w:szCs w:val="22"/>
                <w:lang w:val="es-MX"/>
              </w:rPr>
              <w:t>s</w:t>
            </w:r>
            <w:r w:rsidRPr="007A2D96">
              <w:rPr>
                <w:rFonts w:ascii="Arial" w:hAnsi="Arial" w:cs="Arial"/>
                <w:spacing w:val="-1"/>
                <w:sz w:val="22"/>
                <w:szCs w:val="22"/>
                <w:lang w:val="es-MX"/>
              </w:rPr>
              <w:t>i</w:t>
            </w:r>
            <w:r w:rsidRPr="007A2D96">
              <w:rPr>
                <w:rFonts w:ascii="Arial" w:hAnsi="Arial" w:cs="Arial"/>
                <w:sz w:val="22"/>
                <w:szCs w:val="22"/>
                <w:lang w:val="es-MX"/>
              </w:rPr>
              <w:t xml:space="preserve">ón de </w:t>
            </w:r>
            <w:r w:rsidRPr="007A2D96">
              <w:rPr>
                <w:rFonts w:ascii="Arial" w:hAnsi="Arial" w:cs="Arial"/>
                <w:spacing w:val="1"/>
                <w:sz w:val="22"/>
                <w:szCs w:val="22"/>
                <w:lang w:val="es-MX"/>
              </w:rPr>
              <w:t>s</w:t>
            </w:r>
            <w:r w:rsidRPr="007A2D96">
              <w:rPr>
                <w:rFonts w:ascii="Arial" w:hAnsi="Arial" w:cs="Arial"/>
                <w:sz w:val="22"/>
                <w:szCs w:val="22"/>
                <w:lang w:val="es-MX"/>
              </w:rPr>
              <w:t>o</w:t>
            </w:r>
            <w:r w:rsidRPr="007A2D96">
              <w:rPr>
                <w:rFonts w:ascii="Arial" w:hAnsi="Arial" w:cs="Arial"/>
                <w:spacing w:val="1"/>
                <w:sz w:val="22"/>
                <w:szCs w:val="22"/>
                <w:lang w:val="es-MX"/>
              </w:rPr>
              <w:t>l</w:t>
            </w:r>
            <w:r w:rsidRPr="007A2D96">
              <w:rPr>
                <w:rFonts w:ascii="Arial" w:hAnsi="Arial" w:cs="Arial"/>
                <w:spacing w:val="-1"/>
                <w:sz w:val="22"/>
                <w:szCs w:val="22"/>
                <w:lang w:val="es-MX"/>
              </w:rPr>
              <w:t>i</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pacing w:val="2"/>
                <w:sz w:val="22"/>
                <w:szCs w:val="22"/>
                <w:lang w:val="es-MX"/>
              </w:rPr>
              <w:t>t</w:t>
            </w:r>
            <w:r w:rsidRPr="007A2D96">
              <w:rPr>
                <w:rFonts w:ascii="Arial" w:hAnsi="Arial" w:cs="Arial"/>
                <w:sz w:val="22"/>
                <w:szCs w:val="22"/>
                <w:lang w:val="es-MX"/>
              </w:rPr>
              <w:t>u</w:t>
            </w:r>
            <w:r w:rsidRPr="007A2D96">
              <w:rPr>
                <w:rFonts w:ascii="Arial" w:hAnsi="Arial" w:cs="Arial"/>
                <w:spacing w:val="-1"/>
                <w:sz w:val="22"/>
                <w:szCs w:val="22"/>
                <w:lang w:val="es-MX"/>
              </w:rPr>
              <w:t>d</w:t>
            </w:r>
            <w:r w:rsidRPr="007A2D96">
              <w:rPr>
                <w:rFonts w:ascii="Arial" w:hAnsi="Arial" w:cs="Arial"/>
                <w:sz w:val="22"/>
                <w:szCs w:val="22"/>
                <w:lang w:val="es-MX"/>
              </w:rPr>
              <w:t>es</w:t>
            </w:r>
            <w:r w:rsidRPr="007A2D96">
              <w:rPr>
                <w:rFonts w:ascii="Arial" w:hAnsi="Arial" w:cs="Arial"/>
                <w:spacing w:val="52"/>
                <w:sz w:val="22"/>
                <w:szCs w:val="22"/>
                <w:lang w:val="es-MX"/>
              </w:rPr>
              <w:t xml:space="preserve"> </w:t>
            </w:r>
            <w:r w:rsidRPr="007A2D96">
              <w:rPr>
                <w:rFonts w:ascii="Arial" w:hAnsi="Arial" w:cs="Arial"/>
                <w:sz w:val="22"/>
                <w:szCs w:val="22"/>
                <w:lang w:val="es-MX"/>
              </w:rPr>
              <w:t>de d</w:t>
            </w:r>
            <w:r w:rsidRPr="007A2D96">
              <w:rPr>
                <w:rFonts w:ascii="Arial" w:hAnsi="Arial" w:cs="Arial"/>
                <w:spacing w:val="-1"/>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e</w:t>
            </w:r>
            <w:r w:rsidRPr="007A2D96">
              <w:rPr>
                <w:rFonts w:ascii="Arial" w:hAnsi="Arial" w:cs="Arial"/>
                <w:spacing w:val="4"/>
                <w:sz w:val="22"/>
                <w:szCs w:val="22"/>
                <w:lang w:val="es-MX"/>
              </w:rPr>
              <w:t>m</w:t>
            </w:r>
            <w:r w:rsidRPr="007A2D96">
              <w:rPr>
                <w:rFonts w:ascii="Arial" w:hAnsi="Arial" w:cs="Arial"/>
                <w:sz w:val="22"/>
                <w:szCs w:val="22"/>
                <w:lang w:val="es-MX"/>
              </w:rPr>
              <w:t>b</w:t>
            </w:r>
            <w:r w:rsidRPr="007A2D96">
              <w:rPr>
                <w:rFonts w:ascii="Arial" w:hAnsi="Arial" w:cs="Arial"/>
                <w:spacing w:val="-1"/>
                <w:sz w:val="22"/>
                <w:szCs w:val="22"/>
                <w:lang w:val="es-MX"/>
              </w:rPr>
              <w:t>ol</w:t>
            </w:r>
            <w:r w:rsidRPr="007A2D96">
              <w:rPr>
                <w:rFonts w:ascii="Arial" w:hAnsi="Arial" w:cs="Arial"/>
                <w:spacing w:val="1"/>
                <w:sz w:val="22"/>
                <w:szCs w:val="22"/>
                <w:lang w:val="es-MX"/>
              </w:rPr>
              <w:t>s</w:t>
            </w:r>
            <w:r w:rsidRPr="007A2D96">
              <w:rPr>
                <w:rFonts w:ascii="Arial" w:hAnsi="Arial" w:cs="Arial"/>
                <w:sz w:val="22"/>
                <w:szCs w:val="22"/>
                <w:lang w:val="es-MX"/>
              </w:rPr>
              <w:t>o</w:t>
            </w:r>
            <w:r w:rsidRPr="007A2D96">
              <w:rPr>
                <w:rFonts w:ascii="Arial" w:hAnsi="Arial" w:cs="Arial"/>
                <w:spacing w:val="1"/>
                <w:sz w:val="22"/>
                <w:szCs w:val="22"/>
                <w:lang w:val="es-MX"/>
              </w:rPr>
              <w:t>s</w:t>
            </w:r>
            <w:r w:rsidRPr="007A2D96">
              <w:rPr>
                <w:rFonts w:ascii="Arial" w:hAnsi="Arial" w:cs="Arial"/>
                <w:sz w:val="22"/>
                <w:szCs w:val="22"/>
                <w:lang w:val="es-MX"/>
              </w:rPr>
              <w:t>,</w:t>
            </w:r>
            <w:r w:rsidRPr="007A2D96">
              <w:rPr>
                <w:rFonts w:ascii="Arial" w:hAnsi="Arial" w:cs="Arial"/>
                <w:spacing w:val="46"/>
                <w:sz w:val="22"/>
                <w:szCs w:val="22"/>
                <w:lang w:val="es-MX"/>
              </w:rPr>
              <w:t xml:space="preserve"> </w:t>
            </w:r>
            <w:r w:rsidRPr="007A2D96">
              <w:rPr>
                <w:rFonts w:ascii="Arial" w:hAnsi="Arial" w:cs="Arial"/>
                <w:spacing w:val="2"/>
                <w:sz w:val="22"/>
                <w:szCs w:val="22"/>
                <w:lang w:val="es-MX"/>
              </w:rPr>
              <w:t>e</w:t>
            </w:r>
            <w:r w:rsidRPr="007A2D96">
              <w:rPr>
                <w:rFonts w:ascii="Arial" w:hAnsi="Arial" w:cs="Arial"/>
                <w:sz w:val="22"/>
                <w:szCs w:val="22"/>
                <w:lang w:val="es-MX"/>
              </w:rPr>
              <w:t>ntre otro</w:t>
            </w:r>
            <w:r w:rsidRPr="007A2D96">
              <w:rPr>
                <w:rFonts w:ascii="Arial" w:hAnsi="Arial" w:cs="Arial"/>
                <w:spacing w:val="1"/>
                <w:sz w:val="22"/>
                <w:szCs w:val="22"/>
                <w:lang w:val="es-MX"/>
              </w:rPr>
              <w:t>s</w:t>
            </w:r>
            <w:r w:rsidRPr="007A2D96">
              <w:rPr>
                <w:rFonts w:ascii="Arial" w:hAnsi="Arial" w:cs="Arial"/>
                <w:sz w:val="22"/>
                <w:szCs w:val="22"/>
                <w:lang w:val="es-MX"/>
              </w:rPr>
              <w:t>.</w:t>
            </w:r>
          </w:p>
          <w:p w14:paraId="399CC002" w14:textId="23F88518" w:rsidR="00C01414" w:rsidRPr="007A2D96" w:rsidRDefault="00C01414" w:rsidP="00AC6182">
            <w:pPr>
              <w:pStyle w:val="ListParagraph"/>
              <w:widowControl w:val="0"/>
              <w:numPr>
                <w:ilvl w:val="0"/>
                <w:numId w:val="29"/>
              </w:numPr>
              <w:autoSpaceDE w:val="0"/>
              <w:autoSpaceDN w:val="0"/>
              <w:adjustRightInd w:val="0"/>
              <w:spacing w:after="0"/>
              <w:ind w:right="68"/>
              <w:jc w:val="both"/>
              <w:rPr>
                <w:rFonts w:ascii="Arial" w:hAnsi="Arial" w:cs="Arial"/>
                <w:sz w:val="22"/>
                <w:szCs w:val="22"/>
                <w:lang w:val="es-MX"/>
              </w:rPr>
            </w:pPr>
            <w:r w:rsidRPr="007A2D96">
              <w:rPr>
                <w:rFonts w:ascii="Arial" w:hAnsi="Arial" w:cs="Arial"/>
                <w:sz w:val="22"/>
                <w:szCs w:val="22"/>
                <w:lang w:val="es-MX"/>
              </w:rPr>
              <w:t xml:space="preserve">Visitas de observación a las escuelas de </w:t>
            </w:r>
            <w:r w:rsidR="00185F84" w:rsidRPr="007A2D96">
              <w:rPr>
                <w:rFonts w:ascii="Arial" w:hAnsi="Arial" w:cs="Arial"/>
                <w:sz w:val="22"/>
                <w:szCs w:val="22"/>
                <w:lang w:val="es-MX"/>
              </w:rPr>
              <w:t>ETP</w:t>
            </w:r>
            <w:r w:rsidRPr="007A2D96">
              <w:rPr>
                <w:rFonts w:ascii="Arial" w:hAnsi="Arial" w:cs="Arial"/>
                <w:sz w:val="22"/>
                <w:szCs w:val="22"/>
                <w:lang w:val="es-MX"/>
              </w:rPr>
              <w:t xml:space="preserve"> </w:t>
            </w:r>
          </w:p>
          <w:p w14:paraId="4D7EE8BD" w14:textId="54916CF4" w:rsidR="00C01414" w:rsidRPr="007A2D96" w:rsidRDefault="00C01414" w:rsidP="00AC6182">
            <w:pPr>
              <w:pStyle w:val="ListParagraph"/>
              <w:numPr>
                <w:ilvl w:val="0"/>
                <w:numId w:val="29"/>
              </w:numPr>
              <w:tabs>
                <w:tab w:val="left" w:pos="516"/>
              </w:tabs>
              <w:jc w:val="both"/>
              <w:rPr>
                <w:rFonts w:ascii="Arial" w:hAnsi="Arial" w:cs="Arial"/>
                <w:sz w:val="22"/>
                <w:szCs w:val="22"/>
                <w:lang w:val="es-MX"/>
              </w:rPr>
            </w:pPr>
            <w:r w:rsidRPr="007A2D96">
              <w:rPr>
                <w:rFonts w:ascii="Arial" w:hAnsi="Arial" w:cs="Arial"/>
                <w:sz w:val="22"/>
                <w:szCs w:val="22"/>
                <w:lang w:val="es-MX"/>
              </w:rPr>
              <w:t>C</w:t>
            </w:r>
            <w:r w:rsidRPr="007A2D96">
              <w:rPr>
                <w:rFonts w:ascii="Arial" w:hAnsi="Arial" w:cs="Arial"/>
                <w:spacing w:val="1"/>
                <w:sz w:val="22"/>
                <w:szCs w:val="22"/>
                <w:lang w:val="es-MX"/>
              </w:rPr>
              <w:t>r</w:t>
            </w:r>
            <w:r w:rsidRPr="007A2D96">
              <w:rPr>
                <w:rFonts w:ascii="Arial" w:hAnsi="Arial" w:cs="Arial"/>
                <w:spacing w:val="-1"/>
                <w:sz w:val="22"/>
                <w:szCs w:val="22"/>
                <w:lang w:val="es-MX"/>
              </w:rPr>
              <w:t>i</w:t>
            </w:r>
            <w:r w:rsidRPr="007A2D96">
              <w:rPr>
                <w:rFonts w:ascii="Arial" w:hAnsi="Arial" w:cs="Arial"/>
                <w:sz w:val="22"/>
                <w:szCs w:val="22"/>
                <w:lang w:val="es-MX"/>
              </w:rPr>
              <w:t>ter</w:t>
            </w:r>
            <w:r w:rsidRPr="007A2D96">
              <w:rPr>
                <w:rFonts w:ascii="Arial" w:hAnsi="Arial" w:cs="Arial"/>
                <w:spacing w:val="-1"/>
                <w:sz w:val="22"/>
                <w:szCs w:val="22"/>
                <w:lang w:val="es-MX"/>
              </w:rPr>
              <w:t>i</w:t>
            </w:r>
            <w:r w:rsidRPr="007A2D96">
              <w:rPr>
                <w:rFonts w:ascii="Arial" w:hAnsi="Arial" w:cs="Arial"/>
                <w:sz w:val="22"/>
                <w:szCs w:val="22"/>
                <w:lang w:val="es-MX"/>
              </w:rPr>
              <w:t>os de</w:t>
            </w:r>
            <w:r w:rsidRPr="007A2D96">
              <w:rPr>
                <w:rFonts w:ascii="Arial" w:hAnsi="Arial" w:cs="Arial"/>
                <w:spacing w:val="18"/>
                <w:sz w:val="22"/>
                <w:szCs w:val="22"/>
                <w:lang w:val="es-MX"/>
              </w:rPr>
              <w:t xml:space="preserve"> </w:t>
            </w:r>
            <w:r w:rsidRPr="007A2D96">
              <w:rPr>
                <w:rFonts w:ascii="Arial" w:hAnsi="Arial" w:cs="Arial"/>
                <w:spacing w:val="1"/>
                <w:sz w:val="22"/>
                <w:szCs w:val="22"/>
                <w:lang w:val="es-MX"/>
              </w:rPr>
              <w:t>e</w:t>
            </w:r>
            <w:r w:rsidRPr="007A2D96">
              <w:rPr>
                <w:rFonts w:ascii="Arial" w:hAnsi="Arial" w:cs="Arial"/>
                <w:spacing w:val="-1"/>
                <w:sz w:val="22"/>
                <w:szCs w:val="22"/>
                <w:lang w:val="es-MX"/>
              </w:rPr>
              <w:t>l</w:t>
            </w:r>
            <w:r w:rsidRPr="007A2D96">
              <w:rPr>
                <w:rFonts w:ascii="Arial" w:hAnsi="Arial" w:cs="Arial"/>
                <w:spacing w:val="2"/>
                <w:sz w:val="22"/>
                <w:szCs w:val="22"/>
                <w:lang w:val="es-MX"/>
              </w:rPr>
              <w:t>e</w:t>
            </w:r>
            <w:r w:rsidRPr="007A2D96">
              <w:rPr>
                <w:rFonts w:ascii="Arial" w:hAnsi="Arial" w:cs="Arial"/>
                <w:sz w:val="22"/>
                <w:szCs w:val="22"/>
                <w:lang w:val="es-MX"/>
              </w:rPr>
              <w:t>g</w:t>
            </w:r>
            <w:r w:rsidRPr="007A2D96">
              <w:rPr>
                <w:rFonts w:ascii="Arial" w:hAnsi="Arial" w:cs="Arial"/>
                <w:spacing w:val="1"/>
                <w:sz w:val="22"/>
                <w:szCs w:val="22"/>
                <w:lang w:val="es-MX"/>
              </w:rPr>
              <w:t>i</w:t>
            </w:r>
            <w:r w:rsidRPr="007A2D96">
              <w:rPr>
                <w:rFonts w:ascii="Arial" w:hAnsi="Arial" w:cs="Arial"/>
                <w:sz w:val="22"/>
                <w:szCs w:val="22"/>
                <w:lang w:val="es-MX"/>
              </w:rPr>
              <w:t>b</w:t>
            </w:r>
            <w:r w:rsidRPr="007A2D96">
              <w:rPr>
                <w:rFonts w:ascii="Arial" w:hAnsi="Arial" w:cs="Arial"/>
                <w:spacing w:val="1"/>
                <w:sz w:val="22"/>
                <w:szCs w:val="22"/>
                <w:lang w:val="es-MX"/>
              </w:rPr>
              <w:t>i</w:t>
            </w:r>
            <w:r w:rsidRPr="007A2D96">
              <w:rPr>
                <w:rFonts w:ascii="Arial" w:hAnsi="Arial" w:cs="Arial"/>
                <w:spacing w:val="-1"/>
                <w:sz w:val="22"/>
                <w:szCs w:val="22"/>
                <w:lang w:val="es-MX"/>
              </w:rPr>
              <w:t>l</w:t>
            </w:r>
            <w:r w:rsidRPr="007A2D96">
              <w:rPr>
                <w:rFonts w:ascii="Arial" w:hAnsi="Arial" w:cs="Arial"/>
                <w:spacing w:val="1"/>
                <w:sz w:val="22"/>
                <w:szCs w:val="22"/>
                <w:lang w:val="es-MX"/>
              </w:rPr>
              <w:t>i</w:t>
            </w:r>
            <w:r w:rsidRPr="007A2D96">
              <w:rPr>
                <w:rFonts w:ascii="Arial" w:hAnsi="Arial" w:cs="Arial"/>
                <w:sz w:val="22"/>
                <w:szCs w:val="22"/>
                <w:lang w:val="es-MX"/>
              </w:rPr>
              <w:t>d</w:t>
            </w:r>
            <w:r w:rsidRPr="007A2D96">
              <w:rPr>
                <w:rFonts w:ascii="Arial" w:hAnsi="Arial" w:cs="Arial"/>
                <w:spacing w:val="-1"/>
                <w:sz w:val="22"/>
                <w:szCs w:val="22"/>
                <w:lang w:val="es-MX"/>
              </w:rPr>
              <w:t>a</w:t>
            </w:r>
            <w:r w:rsidRPr="007A2D96">
              <w:rPr>
                <w:rFonts w:ascii="Arial" w:hAnsi="Arial" w:cs="Arial"/>
                <w:sz w:val="22"/>
                <w:szCs w:val="22"/>
                <w:lang w:val="es-MX"/>
              </w:rPr>
              <w:t>d</w:t>
            </w:r>
            <w:r w:rsidRPr="007A2D96">
              <w:rPr>
                <w:rFonts w:ascii="Arial" w:hAnsi="Arial" w:cs="Arial"/>
                <w:spacing w:val="10"/>
                <w:sz w:val="22"/>
                <w:szCs w:val="22"/>
                <w:lang w:val="es-MX"/>
              </w:rPr>
              <w:t xml:space="preserve"> </w:t>
            </w:r>
            <w:r w:rsidRPr="007A2D96">
              <w:rPr>
                <w:rFonts w:ascii="Arial" w:hAnsi="Arial" w:cs="Arial"/>
                <w:sz w:val="22"/>
                <w:szCs w:val="22"/>
                <w:lang w:val="es-MX"/>
              </w:rPr>
              <w:t xml:space="preserve">y </w:t>
            </w:r>
            <w:r w:rsidRPr="007A2D96">
              <w:rPr>
                <w:rFonts w:ascii="Arial" w:hAnsi="Arial" w:cs="Arial"/>
                <w:spacing w:val="2"/>
                <w:sz w:val="22"/>
                <w:szCs w:val="22"/>
                <w:lang w:val="es-MX"/>
              </w:rPr>
              <w:t>f</w:t>
            </w:r>
            <w:r w:rsidRPr="007A2D96">
              <w:rPr>
                <w:rFonts w:ascii="Arial" w:hAnsi="Arial" w:cs="Arial"/>
                <w:sz w:val="22"/>
                <w:szCs w:val="22"/>
                <w:lang w:val="es-MX"/>
              </w:rPr>
              <w:t>o</w:t>
            </w:r>
            <w:r w:rsidRPr="007A2D96">
              <w:rPr>
                <w:rFonts w:ascii="Arial" w:hAnsi="Arial" w:cs="Arial"/>
                <w:spacing w:val="1"/>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li</w:t>
            </w:r>
            <w:r w:rsidRPr="007A2D96">
              <w:rPr>
                <w:rFonts w:ascii="Arial" w:hAnsi="Arial" w:cs="Arial"/>
                <w:spacing w:val="-1"/>
                <w:sz w:val="22"/>
                <w:szCs w:val="22"/>
                <w:lang w:val="es-MX"/>
              </w:rPr>
              <w:t>z</w:t>
            </w:r>
            <w:r w:rsidRPr="007A2D96">
              <w:rPr>
                <w:rFonts w:ascii="Arial" w:hAnsi="Arial" w:cs="Arial"/>
                <w:sz w:val="22"/>
                <w:szCs w:val="22"/>
                <w:lang w:val="es-MX"/>
              </w:rPr>
              <w:t>a</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pacing w:val="2"/>
                <w:sz w:val="22"/>
                <w:szCs w:val="22"/>
                <w:lang w:val="es-MX"/>
              </w:rPr>
              <w:t>ó</w:t>
            </w:r>
            <w:r w:rsidRPr="007A2D96">
              <w:rPr>
                <w:rFonts w:ascii="Arial" w:hAnsi="Arial" w:cs="Arial"/>
                <w:sz w:val="22"/>
                <w:szCs w:val="22"/>
                <w:lang w:val="es-MX"/>
              </w:rPr>
              <w:t>n de las inversiones, y</w:t>
            </w:r>
            <w:r w:rsidRPr="007A2D96">
              <w:rPr>
                <w:rFonts w:ascii="Arial" w:hAnsi="Arial" w:cs="Arial"/>
                <w:spacing w:val="-5"/>
                <w:sz w:val="22"/>
                <w:szCs w:val="22"/>
                <w:lang w:val="es-MX"/>
              </w:rPr>
              <w:t xml:space="preserve"> </w:t>
            </w:r>
            <w:r w:rsidRPr="007A2D96">
              <w:rPr>
                <w:rFonts w:ascii="Arial" w:hAnsi="Arial" w:cs="Arial"/>
                <w:spacing w:val="2"/>
                <w:sz w:val="22"/>
                <w:szCs w:val="22"/>
                <w:lang w:val="es-MX"/>
              </w:rPr>
              <w:t>e</w:t>
            </w:r>
            <w:r w:rsidRPr="007A2D96">
              <w:rPr>
                <w:rFonts w:ascii="Arial" w:hAnsi="Arial" w:cs="Arial"/>
                <w:spacing w:val="1"/>
                <w:sz w:val="22"/>
                <w:szCs w:val="22"/>
                <w:lang w:val="es-MX"/>
              </w:rPr>
              <w:t>v</w:t>
            </w:r>
            <w:r w:rsidRPr="007A2D96">
              <w:rPr>
                <w:rFonts w:ascii="Arial" w:hAnsi="Arial" w:cs="Arial"/>
                <w:spacing w:val="-1"/>
                <w:sz w:val="22"/>
                <w:szCs w:val="22"/>
                <w:lang w:val="es-MX"/>
              </w:rPr>
              <w:t>i</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z w:val="22"/>
                <w:szCs w:val="22"/>
                <w:lang w:val="es-MX"/>
              </w:rPr>
              <w:t>n</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a</w:t>
            </w:r>
            <w:r w:rsidRPr="007A2D96">
              <w:rPr>
                <w:rFonts w:ascii="Arial" w:hAnsi="Arial" w:cs="Arial"/>
                <w:spacing w:val="-6"/>
                <w:sz w:val="22"/>
                <w:szCs w:val="22"/>
                <w:lang w:val="es-MX"/>
              </w:rPr>
              <w:t xml:space="preserve"> </w:t>
            </w:r>
            <w:r w:rsidRPr="007A2D96">
              <w:rPr>
                <w:rFonts w:ascii="Arial" w:hAnsi="Arial" w:cs="Arial"/>
                <w:sz w:val="22"/>
                <w:szCs w:val="22"/>
                <w:lang w:val="es-MX"/>
              </w:rPr>
              <w:t>de</w:t>
            </w:r>
            <w:r w:rsidRPr="007A2D96">
              <w:rPr>
                <w:rFonts w:ascii="Arial" w:hAnsi="Arial" w:cs="Arial"/>
                <w:spacing w:val="-1"/>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o</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4"/>
                <w:sz w:val="22"/>
                <w:szCs w:val="22"/>
                <w:lang w:val="es-MX"/>
              </w:rPr>
              <w:t>m</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tac</w:t>
            </w:r>
            <w:r w:rsidRPr="007A2D96">
              <w:rPr>
                <w:rFonts w:ascii="Arial" w:hAnsi="Arial" w:cs="Arial"/>
                <w:spacing w:val="-1"/>
                <w:sz w:val="22"/>
                <w:szCs w:val="22"/>
                <w:lang w:val="es-MX"/>
              </w:rPr>
              <w:t>i</w:t>
            </w:r>
            <w:r w:rsidRPr="007A2D96">
              <w:rPr>
                <w:rFonts w:ascii="Arial" w:hAnsi="Arial" w:cs="Arial"/>
                <w:sz w:val="22"/>
                <w:szCs w:val="22"/>
                <w:lang w:val="es-MX"/>
              </w:rPr>
              <w:t>ón</w:t>
            </w:r>
            <w:r w:rsidRPr="007A2D96">
              <w:rPr>
                <w:rFonts w:ascii="Arial" w:hAnsi="Arial" w:cs="Arial"/>
                <w:spacing w:val="-13"/>
                <w:sz w:val="22"/>
                <w:szCs w:val="22"/>
                <w:lang w:val="es-MX"/>
              </w:rPr>
              <w:t xml:space="preserve"> </w:t>
            </w:r>
            <w:r w:rsidRPr="007A2D96">
              <w:rPr>
                <w:rFonts w:ascii="Arial" w:hAnsi="Arial" w:cs="Arial"/>
                <w:sz w:val="22"/>
                <w:szCs w:val="22"/>
                <w:lang w:val="es-MX"/>
              </w:rPr>
              <w:t>de</w:t>
            </w:r>
            <w:r w:rsidRPr="007A2D96">
              <w:rPr>
                <w:rFonts w:ascii="Arial" w:hAnsi="Arial" w:cs="Arial"/>
                <w:spacing w:val="-3"/>
                <w:sz w:val="22"/>
                <w:szCs w:val="22"/>
                <w:lang w:val="es-MX"/>
              </w:rPr>
              <w:t xml:space="preserve"> </w:t>
            </w:r>
            <w:r w:rsidRPr="007A2D96">
              <w:rPr>
                <w:rFonts w:ascii="Arial" w:hAnsi="Arial" w:cs="Arial"/>
                <w:sz w:val="22"/>
                <w:szCs w:val="22"/>
                <w:lang w:val="es-MX"/>
              </w:rPr>
              <w:t>re</w:t>
            </w:r>
            <w:r w:rsidRPr="007A2D96">
              <w:rPr>
                <w:rFonts w:ascii="Arial" w:hAnsi="Arial" w:cs="Arial"/>
                <w:spacing w:val="1"/>
                <w:sz w:val="22"/>
                <w:szCs w:val="22"/>
                <w:lang w:val="es-MX"/>
              </w:rPr>
              <w:t>s</w:t>
            </w:r>
            <w:r w:rsidRPr="007A2D96">
              <w:rPr>
                <w:rFonts w:ascii="Arial" w:hAnsi="Arial" w:cs="Arial"/>
                <w:spacing w:val="2"/>
                <w:sz w:val="22"/>
                <w:szCs w:val="22"/>
                <w:lang w:val="es-MX"/>
              </w:rPr>
              <w:t>p</w:t>
            </w:r>
            <w:r w:rsidRPr="007A2D96">
              <w:rPr>
                <w:rFonts w:ascii="Arial" w:hAnsi="Arial" w:cs="Arial"/>
                <w:sz w:val="22"/>
                <w:szCs w:val="22"/>
                <w:lang w:val="es-MX"/>
              </w:rPr>
              <w:t>a</w:t>
            </w:r>
            <w:r w:rsidRPr="007A2D96">
              <w:rPr>
                <w:rFonts w:ascii="Arial" w:hAnsi="Arial" w:cs="Arial"/>
                <w:spacing w:val="1"/>
                <w:sz w:val="22"/>
                <w:szCs w:val="22"/>
                <w:lang w:val="es-MX"/>
              </w:rPr>
              <w:t>l</w:t>
            </w:r>
            <w:r w:rsidRPr="007A2D96">
              <w:rPr>
                <w:rFonts w:ascii="Arial" w:hAnsi="Arial" w:cs="Arial"/>
                <w:spacing w:val="2"/>
                <w:sz w:val="22"/>
                <w:szCs w:val="22"/>
                <w:lang w:val="es-MX"/>
              </w:rPr>
              <w:t>d</w:t>
            </w:r>
            <w:r w:rsidRPr="007A2D96">
              <w:rPr>
                <w:rFonts w:ascii="Arial" w:hAnsi="Arial" w:cs="Arial"/>
                <w:sz w:val="22"/>
                <w:szCs w:val="22"/>
                <w:lang w:val="es-MX"/>
              </w:rPr>
              <w:t>o.</w:t>
            </w:r>
          </w:p>
          <w:p w14:paraId="18B3769A" w14:textId="0E73B8DE" w:rsidR="00C01414" w:rsidRPr="007A2D96" w:rsidRDefault="00C01414" w:rsidP="00AC6182">
            <w:pPr>
              <w:pStyle w:val="ListParagraph"/>
              <w:widowControl w:val="0"/>
              <w:numPr>
                <w:ilvl w:val="0"/>
                <w:numId w:val="29"/>
              </w:numPr>
              <w:tabs>
                <w:tab w:val="left" w:pos="480"/>
              </w:tabs>
              <w:autoSpaceDE w:val="0"/>
              <w:autoSpaceDN w:val="0"/>
              <w:adjustRightInd w:val="0"/>
              <w:spacing w:after="0"/>
              <w:ind w:right="76"/>
              <w:jc w:val="both"/>
              <w:rPr>
                <w:rFonts w:ascii="Arial" w:hAnsi="Arial" w:cs="Arial"/>
                <w:sz w:val="22"/>
                <w:szCs w:val="22"/>
                <w:lang w:val="es-MX"/>
              </w:rPr>
            </w:pPr>
            <w:r w:rsidRPr="007A2D96">
              <w:rPr>
                <w:rFonts w:ascii="Arial" w:hAnsi="Arial" w:cs="Arial"/>
                <w:spacing w:val="1"/>
                <w:sz w:val="22"/>
                <w:szCs w:val="22"/>
                <w:lang w:val="es-MX"/>
              </w:rPr>
              <w:t>E</w:t>
            </w:r>
            <w:r w:rsidRPr="007A2D96">
              <w:rPr>
                <w:rFonts w:ascii="Arial" w:hAnsi="Arial" w:cs="Arial"/>
                <w:spacing w:val="-1"/>
                <w:sz w:val="22"/>
                <w:szCs w:val="22"/>
                <w:lang w:val="es-MX"/>
              </w:rPr>
              <w:t>v</w:t>
            </w:r>
            <w:r w:rsidRPr="007A2D96">
              <w:rPr>
                <w:rFonts w:ascii="Arial" w:hAnsi="Arial" w:cs="Arial"/>
                <w:spacing w:val="2"/>
                <w:sz w:val="22"/>
                <w:szCs w:val="22"/>
                <w:lang w:val="es-MX"/>
              </w:rPr>
              <w:t>o</w:t>
            </w:r>
            <w:r w:rsidRPr="007A2D96">
              <w:rPr>
                <w:rFonts w:ascii="Arial" w:hAnsi="Arial" w:cs="Arial"/>
                <w:spacing w:val="-1"/>
                <w:sz w:val="22"/>
                <w:szCs w:val="22"/>
                <w:lang w:val="es-MX"/>
              </w:rPr>
              <w:t>l</w:t>
            </w:r>
            <w:r w:rsidRPr="007A2D96">
              <w:rPr>
                <w:rFonts w:ascii="Arial" w:hAnsi="Arial" w:cs="Arial"/>
                <w:sz w:val="22"/>
                <w:szCs w:val="22"/>
                <w:lang w:val="es-MX"/>
              </w:rPr>
              <w:t>u</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pacing w:val="2"/>
                <w:sz w:val="22"/>
                <w:szCs w:val="22"/>
                <w:lang w:val="es-MX"/>
              </w:rPr>
              <w:t>ó</w:t>
            </w:r>
            <w:r w:rsidRPr="007A2D96">
              <w:rPr>
                <w:rFonts w:ascii="Arial" w:hAnsi="Arial" w:cs="Arial"/>
                <w:sz w:val="22"/>
                <w:szCs w:val="22"/>
                <w:lang w:val="es-MX"/>
              </w:rPr>
              <w:t xml:space="preserve">n </w:t>
            </w:r>
            <w:r w:rsidRPr="007A2D96">
              <w:rPr>
                <w:rFonts w:ascii="Arial" w:hAnsi="Arial" w:cs="Arial"/>
                <w:spacing w:val="2"/>
                <w:sz w:val="22"/>
                <w:szCs w:val="22"/>
                <w:lang w:val="es-MX"/>
              </w:rPr>
              <w:t>d</w:t>
            </w:r>
            <w:r w:rsidRPr="007A2D96">
              <w:rPr>
                <w:rFonts w:ascii="Arial" w:hAnsi="Arial" w:cs="Arial"/>
                <w:sz w:val="22"/>
                <w:szCs w:val="22"/>
                <w:lang w:val="es-MX"/>
              </w:rPr>
              <w:t>e</w:t>
            </w:r>
            <w:r w:rsidRPr="007A2D96">
              <w:rPr>
                <w:rFonts w:ascii="Arial" w:hAnsi="Arial" w:cs="Arial"/>
                <w:spacing w:val="42"/>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d</w:t>
            </w:r>
            <w:r w:rsidRPr="007A2D96">
              <w:rPr>
                <w:rFonts w:ascii="Arial" w:hAnsi="Arial" w:cs="Arial"/>
                <w:spacing w:val="-1"/>
                <w:sz w:val="22"/>
                <w:szCs w:val="22"/>
                <w:lang w:val="es-MX"/>
              </w:rPr>
              <w:t>i</w:t>
            </w:r>
            <w:r w:rsidRPr="007A2D96">
              <w:rPr>
                <w:rFonts w:ascii="Arial" w:hAnsi="Arial" w:cs="Arial"/>
                <w:spacing w:val="1"/>
                <w:sz w:val="22"/>
                <w:szCs w:val="22"/>
                <w:lang w:val="es-MX"/>
              </w:rPr>
              <w:t>c</w:t>
            </w:r>
            <w:r w:rsidRPr="007A2D96">
              <w:rPr>
                <w:rFonts w:ascii="Arial" w:hAnsi="Arial" w:cs="Arial"/>
                <w:spacing w:val="2"/>
                <w:sz w:val="22"/>
                <w:szCs w:val="22"/>
                <w:lang w:val="es-MX"/>
              </w:rPr>
              <w:t>a</w:t>
            </w:r>
            <w:r w:rsidRPr="007A2D96">
              <w:rPr>
                <w:rFonts w:ascii="Arial" w:hAnsi="Arial" w:cs="Arial"/>
                <w:sz w:val="22"/>
                <w:szCs w:val="22"/>
                <w:lang w:val="es-MX"/>
              </w:rPr>
              <w:t>d</w:t>
            </w:r>
            <w:r w:rsidRPr="007A2D96">
              <w:rPr>
                <w:rFonts w:ascii="Arial" w:hAnsi="Arial" w:cs="Arial"/>
                <w:spacing w:val="-1"/>
                <w:sz w:val="22"/>
                <w:szCs w:val="22"/>
                <w:lang w:val="es-MX"/>
              </w:rPr>
              <w:t>o</w:t>
            </w:r>
            <w:r w:rsidRPr="007A2D96">
              <w:rPr>
                <w:rFonts w:ascii="Arial" w:hAnsi="Arial" w:cs="Arial"/>
                <w:spacing w:val="1"/>
                <w:sz w:val="22"/>
                <w:szCs w:val="22"/>
                <w:lang w:val="es-MX"/>
              </w:rPr>
              <w:t>r</w:t>
            </w:r>
            <w:r w:rsidRPr="007A2D96">
              <w:rPr>
                <w:rFonts w:ascii="Arial" w:hAnsi="Arial" w:cs="Arial"/>
                <w:sz w:val="22"/>
                <w:szCs w:val="22"/>
                <w:lang w:val="es-MX"/>
              </w:rPr>
              <w:t>es</w:t>
            </w:r>
            <w:r w:rsidRPr="007A2D96">
              <w:rPr>
                <w:rFonts w:ascii="Arial" w:hAnsi="Arial" w:cs="Arial"/>
                <w:spacing w:val="33"/>
                <w:sz w:val="22"/>
                <w:szCs w:val="22"/>
                <w:lang w:val="es-MX"/>
              </w:rPr>
              <w:t xml:space="preserve"> </w:t>
            </w:r>
            <w:r w:rsidRPr="007A2D96">
              <w:rPr>
                <w:rFonts w:ascii="Arial" w:hAnsi="Arial" w:cs="Arial"/>
                <w:sz w:val="22"/>
                <w:szCs w:val="22"/>
                <w:lang w:val="es-MX"/>
              </w:rPr>
              <w:t>de</w:t>
            </w:r>
            <w:r w:rsidRPr="007A2D96">
              <w:rPr>
                <w:rFonts w:ascii="Arial" w:hAnsi="Arial" w:cs="Arial"/>
                <w:spacing w:val="41"/>
                <w:sz w:val="22"/>
                <w:szCs w:val="22"/>
                <w:lang w:val="es-MX"/>
              </w:rPr>
              <w:t xml:space="preserve"> </w:t>
            </w:r>
            <w:r w:rsidRPr="007A2D96">
              <w:rPr>
                <w:rFonts w:ascii="Arial" w:hAnsi="Arial" w:cs="Arial"/>
                <w:sz w:val="22"/>
                <w:szCs w:val="22"/>
                <w:lang w:val="es-MX"/>
              </w:rPr>
              <w:t>pr</w:t>
            </w:r>
            <w:r w:rsidRPr="007A2D96">
              <w:rPr>
                <w:rFonts w:ascii="Arial" w:hAnsi="Arial" w:cs="Arial"/>
                <w:spacing w:val="2"/>
                <w:sz w:val="22"/>
                <w:szCs w:val="22"/>
                <w:lang w:val="es-MX"/>
              </w:rPr>
              <w:t>o</w:t>
            </w:r>
            <w:r w:rsidRPr="007A2D96">
              <w:rPr>
                <w:rFonts w:ascii="Arial" w:hAnsi="Arial" w:cs="Arial"/>
                <w:sz w:val="22"/>
                <w:szCs w:val="22"/>
                <w:lang w:val="es-MX"/>
              </w:rPr>
              <w:t>d</w:t>
            </w:r>
            <w:r w:rsidRPr="007A2D96">
              <w:rPr>
                <w:rFonts w:ascii="Arial" w:hAnsi="Arial" w:cs="Arial"/>
                <w:spacing w:val="-1"/>
                <w:sz w:val="22"/>
                <w:szCs w:val="22"/>
                <w:lang w:val="es-MX"/>
              </w:rPr>
              <w:t>u</w:t>
            </w:r>
            <w:r w:rsidRPr="007A2D96">
              <w:rPr>
                <w:rFonts w:ascii="Arial" w:hAnsi="Arial" w:cs="Arial"/>
                <w:spacing w:val="1"/>
                <w:sz w:val="22"/>
                <w:szCs w:val="22"/>
                <w:lang w:val="es-MX"/>
              </w:rPr>
              <w:t>c</w:t>
            </w:r>
            <w:r w:rsidRPr="007A2D96">
              <w:rPr>
                <w:rFonts w:ascii="Arial" w:hAnsi="Arial" w:cs="Arial"/>
                <w:sz w:val="22"/>
                <w:szCs w:val="22"/>
                <w:lang w:val="es-MX"/>
              </w:rPr>
              <w:t>tos y</w:t>
            </w:r>
            <w:r w:rsidRPr="007A2D96">
              <w:rPr>
                <w:rFonts w:ascii="Arial" w:hAnsi="Arial" w:cs="Arial"/>
                <w:spacing w:val="40"/>
                <w:sz w:val="22"/>
                <w:szCs w:val="22"/>
                <w:lang w:val="es-MX"/>
              </w:rPr>
              <w:t xml:space="preserve"> </w:t>
            </w:r>
            <w:r w:rsidRPr="007A2D96">
              <w:rPr>
                <w:rFonts w:ascii="Arial" w:hAnsi="Arial" w:cs="Arial"/>
                <w:spacing w:val="1"/>
                <w:sz w:val="22"/>
                <w:szCs w:val="22"/>
                <w:lang w:val="es-MX"/>
              </w:rPr>
              <w:t>r</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u</w:t>
            </w:r>
            <w:r w:rsidRPr="007A2D96">
              <w:rPr>
                <w:rFonts w:ascii="Arial" w:hAnsi="Arial" w:cs="Arial"/>
                <w:spacing w:val="-1"/>
                <w:sz w:val="22"/>
                <w:szCs w:val="22"/>
                <w:lang w:val="es-MX"/>
              </w:rPr>
              <w:t>l</w:t>
            </w:r>
            <w:r w:rsidRPr="007A2D96">
              <w:rPr>
                <w:rFonts w:ascii="Arial" w:hAnsi="Arial" w:cs="Arial"/>
                <w:sz w:val="22"/>
                <w:szCs w:val="22"/>
                <w:lang w:val="es-MX"/>
              </w:rPr>
              <w:t>t</w:t>
            </w:r>
            <w:r w:rsidRPr="007A2D96">
              <w:rPr>
                <w:rFonts w:ascii="Arial" w:hAnsi="Arial" w:cs="Arial"/>
                <w:spacing w:val="2"/>
                <w:sz w:val="22"/>
                <w:szCs w:val="22"/>
                <w:lang w:val="es-MX"/>
              </w:rPr>
              <w:t>a</w:t>
            </w:r>
            <w:r w:rsidRPr="007A2D96">
              <w:rPr>
                <w:rFonts w:ascii="Arial" w:hAnsi="Arial" w:cs="Arial"/>
                <w:sz w:val="22"/>
                <w:szCs w:val="22"/>
                <w:lang w:val="es-MX"/>
              </w:rPr>
              <w:t>d</w:t>
            </w:r>
            <w:r w:rsidRPr="007A2D96">
              <w:rPr>
                <w:rFonts w:ascii="Arial" w:hAnsi="Arial" w:cs="Arial"/>
                <w:spacing w:val="-1"/>
                <w:sz w:val="22"/>
                <w:szCs w:val="22"/>
                <w:lang w:val="es-MX"/>
              </w:rPr>
              <w:t>o</w:t>
            </w:r>
            <w:r w:rsidRPr="007A2D96">
              <w:rPr>
                <w:rFonts w:ascii="Arial" w:hAnsi="Arial" w:cs="Arial"/>
                <w:sz w:val="22"/>
                <w:szCs w:val="22"/>
                <w:lang w:val="es-MX"/>
              </w:rPr>
              <w:t xml:space="preserve">s </w:t>
            </w:r>
            <w:r w:rsidRPr="007A2D96">
              <w:rPr>
                <w:rFonts w:ascii="Arial" w:hAnsi="Arial" w:cs="Arial"/>
                <w:spacing w:val="-1"/>
                <w:sz w:val="22"/>
                <w:szCs w:val="22"/>
                <w:lang w:val="es-MX"/>
              </w:rPr>
              <w:t>i</w:t>
            </w:r>
            <w:r w:rsidRPr="007A2D96">
              <w:rPr>
                <w:rFonts w:ascii="Arial" w:hAnsi="Arial" w:cs="Arial"/>
                <w:sz w:val="22"/>
                <w:szCs w:val="22"/>
                <w:lang w:val="es-MX"/>
              </w:rPr>
              <w:t>nt</w:t>
            </w:r>
            <w:r w:rsidRPr="007A2D96">
              <w:rPr>
                <w:rFonts w:ascii="Arial" w:hAnsi="Arial" w:cs="Arial"/>
                <w:spacing w:val="-1"/>
                <w:sz w:val="22"/>
                <w:szCs w:val="22"/>
                <w:lang w:val="es-MX"/>
              </w:rPr>
              <w:t>e</w:t>
            </w:r>
            <w:r w:rsidRPr="007A2D96">
              <w:rPr>
                <w:rFonts w:ascii="Arial" w:hAnsi="Arial" w:cs="Arial"/>
                <w:spacing w:val="1"/>
                <w:sz w:val="22"/>
                <w:szCs w:val="22"/>
                <w:lang w:val="es-MX"/>
              </w:rPr>
              <w:t>r</w:t>
            </w:r>
            <w:r w:rsidRPr="007A2D96">
              <w:rPr>
                <w:rFonts w:ascii="Arial" w:hAnsi="Arial" w:cs="Arial"/>
                <w:spacing w:val="4"/>
                <w:sz w:val="22"/>
                <w:szCs w:val="22"/>
                <w:lang w:val="es-MX"/>
              </w:rPr>
              <w:t>m</w:t>
            </w:r>
            <w:r w:rsidRPr="007A2D96">
              <w:rPr>
                <w:rFonts w:ascii="Arial" w:hAnsi="Arial" w:cs="Arial"/>
                <w:sz w:val="22"/>
                <w:szCs w:val="22"/>
                <w:lang w:val="es-MX"/>
              </w:rPr>
              <w:t>e</w:t>
            </w:r>
            <w:r w:rsidRPr="007A2D96">
              <w:rPr>
                <w:rFonts w:ascii="Arial" w:hAnsi="Arial" w:cs="Arial"/>
                <w:spacing w:val="-1"/>
                <w:sz w:val="22"/>
                <w:szCs w:val="22"/>
                <w:lang w:val="es-MX"/>
              </w:rPr>
              <w:t>di</w:t>
            </w:r>
            <w:r w:rsidRPr="007A2D96">
              <w:rPr>
                <w:rFonts w:ascii="Arial" w:hAnsi="Arial" w:cs="Arial"/>
                <w:sz w:val="22"/>
                <w:szCs w:val="22"/>
                <w:lang w:val="es-MX"/>
              </w:rPr>
              <w:t>os</w:t>
            </w:r>
            <w:r w:rsidRPr="007A2D96">
              <w:rPr>
                <w:rFonts w:ascii="Arial" w:hAnsi="Arial" w:cs="Arial"/>
                <w:spacing w:val="-5"/>
                <w:sz w:val="22"/>
                <w:szCs w:val="22"/>
                <w:lang w:val="es-MX"/>
              </w:rPr>
              <w:t xml:space="preserve"> </w:t>
            </w:r>
            <w:r w:rsidRPr="007A2D96">
              <w:rPr>
                <w:rFonts w:ascii="Arial" w:hAnsi="Arial" w:cs="Arial"/>
                <w:sz w:val="22"/>
                <w:szCs w:val="22"/>
                <w:lang w:val="es-MX"/>
              </w:rPr>
              <w:t>y</w:t>
            </w:r>
            <w:r w:rsidRPr="007A2D96">
              <w:rPr>
                <w:rFonts w:ascii="Arial" w:hAnsi="Arial" w:cs="Arial"/>
                <w:spacing w:val="-5"/>
                <w:sz w:val="22"/>
                <w:szCs w:val="22"/>
                <w:lang w:val="es-MX"/>
              </w:rPr>
              <w:t xml:space="preserve"> </w:t>
            </w:r>
            <w:r w:rsidRPr="007A2D96">
              <w:rPr>
                <w:rFonts w:ascii="Arial" w:hAnsi="Arial" w:cs="Arial"/>
                <w:spacing w:val="2"/>
                <w:sz w:val="22"/>
                <w:szCs w:val="22"/>
                <w:lang w:val="es-MX"/>
              </w:rPr>
              <w:t>f</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a</w:t>
            </w:r>
            <w:r w:rsidRPr="007A2D96">
              <w:rPr>
                <w:rFonts w:ascii="Arial" w:hAnsi="Arial" w:cs="Arial"/>
                <w:spacing w:val="-1"/>
                <w:sz w:val="22"/>
                <w:szCs w:val="22"/>
                <w:lang w:val="es-MX"/>
              </w:rPr>
              <w:t>l</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w:t>
            </w:r>
          </w:p>
          <w:p w14:paraId="37D9A08D" w14:textId="77777777" w:rsidR="00C01414" w:rsidRPr="007A2D96" w:rsidRDefault="00C01414" w:rsidP="00AC6182">
            <w:pPr>
              <w:pStyle w:val="ListParagraph"/>
              <w:widowControl w:val="0"/>
              <w:numPr>
                <w:ilvl w:val="0"/>
                <w:numId w:val="29"/>
              </w:numPr>
              <w:autoSpaceDE w:val="0"/>
              <w:autoSpaceDN w:val="0"/>
              <w:adjustRightInd w:val="0"/>
              <w:spacing w:after="0"/>
              <w:ind w:right="76"/>
              <w:jc w:val="both"/>
              <w:rPr>
                <w:rFonts w:ascii="Arial" w:hAnsi="Arial" w:cs="Arial"/>
                <w:sz w:val="22"/>
                <w:szCs w:val="22"/>
                <w:lang w:val="es-MX"/>
              </w:rPr>
            </w:pPr>
            <w:r w:rsidRPr="007A2D96">
              <w:rPr>
                <w:rFonts w:ascii="Arial" w:hAnsi="Arial" w:cs="Arial"/>
                <w:sz w:val="22"/>
                <w:szCs w:val="22"/>
                <w:lang w:val="es-MX"/>
              </w:rPr>
              <w:t>Asegurar el cu</w:t>
            </w:r>
            <w:r w:rsidRPr="007A2D96">
              <w:rPr>
                <w:rFonts w:ascii="Arial" w:hAnsi="Arial" w:cs="Arial"/>
                <w:spacing w:val="4"/>
                <w:sz w:val="22"/>
                <w:szCs w:val="22"/>
                <w:lang w:val="es-MX"/>
              </w:rPr>
              <w:t>m</w:t>
            </w:r>
            <w:r w:rsidRPr="007A2D96">
              <w:rPr>
                <w:rFonts w:ascii="Arial" w:hAnsi="Arial" w:cs="Arial"/>
                <w:sz w:val="22"/>
                <w:szCs w:val="22"/>
                <w:lang w:val="es-MX"/>
              </w:rPr>
              <w:t>p</w:t>
            </w:r>
            <w:r w:rsidRPr="007A2D96">
              <w:rPr>
                <w:rFonts w:ascii="Arial" w:hAnsi="Arial" w:cs="Arial"/>
                <w:spacing w:val="-1"/>
                <w:sz w:val="22"/>
                <w:szCs w:val="22"/>
                <w:lang w:val="es-MX"/>
              </w:rPr>
              <w:t>li</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to</w:t>
            </w:r>
            <w:r w:rsidRPr="007A2D96">
              <w:rPr>
                <w:rFonts w:ascii="Arial" w:hAnsi="Arial" w:cs="Arial"/>
                <w:spacing w:val="18"/>
                <w:sz w:val="22"/>
                <w:szCs w:val="22"/>
                <w:lang w:val="es-MX"/>
              </w:rPr>
              <w:t xml:space="preserve"> </w:t>
            </w:r>
            <w:r w:rsidRPr="007A2D96">
              <w:rPr>
                <w:rFonts w:ascii="Arial" w:hAnsi="Arial" w:cs="Arial"/>
                <w:spacing w:val="2"/>
                <w:sz w:val="22"/>
                <w:szCs w:val="22"/>
                <w:lang w:val="es-MX"/>
              </w:rPr>
              <w:t>d</w:t>
            </w:r>
            <w:r w:rsidRPr="007A2D96">
              <w:rPr>
                <w:rFonts w:ascii="Arial" w:hAnsi="Arial" w:cs="Arial"/>
                <w:sz w:val="22"/>
                <w:szCs w:val="22"/>
                <w:lang w:val="es-MX"/>
              </w:rPr>
              <w:t>e</w:t>
            </w:r>
            <w:r w:rsidRPr="007A2D96">
              <w:rPr>
                <w:rFonts w:ascii="Arial" w:hAnsi="Arial" w:cs="Arial"/>
                <w:spacing w:val="28"/>
                <w:sz w:val="22"/>
                <w:szCs w:val="22"/>
                <w:lang w:val="es-MX"/>
              </w:rPr>
              <w:t xml:space="preserve"> </w:t>
            </w:r>
            <w:r w:rsidRPr="007A2D96">
              <w:rPr>
                <w:rFonts w:ascii="Arial" w:hAnsi="Arial" w:cs="Arial"/>
                <w:spacing w:val="2"/>
                <w:sz w:val="22"/>
                <w:szCs w:val="22"/>
                <w:lang w:val="es-MX"/>
              </w:rPr>
              <w:t>p</w:t>
            </w:r>
            <w:r w:rsidRPr="007A2D96">
              <w:rPr>
                <w:rFonts w:ascii="Arial" w:hAnsi="Arial" w:cs="Arial"/>
                <w:sz w:val="22"/>
                <w:szCs w:val="22"/>
                <w:lang w:val="es-MX"/>
              </w:rPr>
              <w:t>o</w:t>
            </w:r>
            <w:r w:rsidRPr="007A2D96">
              <w:rPr>
                <w:rFonts w:ascii="Arial" w:hAnsi="Arial" w:cs="Arial"/>
                <w:spacing w:val="-1"/>
                <w:sz w:val="22"/>
                <w:szCs w:val="22"/>
                <w:lang w:val="es-MX"/>
              </w:rPr>
              <w:t>l</w:t>
            </w:r>
            <w:r w:rsidRPr="007A2D96">
              <w:rPr>
                <w:rFonts w:ascii="Arial" w:hAnsi="Arial" w:cs="Arial"/>
                <w:spacing w:val="2"/>
                <w:sz w:val="22"/>
                <w:szCs w:val="22"/>
                <w:lang w:val="es-MX"/>
              </w:rPr>
              <w:t>í</w:t>
            </w:r>
            <w:r w:rsidRPr="007A2D96">
              <w:rPr>
                <w:rFonts w:ascii="Arial" w:hAnsi="Arial" w:cs="Arial"/>
                <w:sz w:val="22"/>
                <w:szCs w:val="22"/>
                <w:lang w:val="es-MX"/>
              </w:rPr>
              <w:t>t</w:t>
            </w:r>
            <w:r w:rsidRPr="007A2D96">
              <w:rPr>
                <w:rFonts w:ascii="Arial" w:hAnsi="Arial" w:cs="Arial"/>
                <w:spacing w:val="-1"/>
                <w:sz w:val="22"/>
                <w:szCs w:val="22"/>
                <w:lang w:val="es-MX"/>
              </w:rPr>
              <w:t>i</w:t>
            </w:r>
            <w:r w:rsidRPr="007A2D96">
              <w:rPr>
                <w:rFonts w:ascii="Arial" w:hAnsi="Arial" w:cs="Arial"/>
                <w:spacing w:val="3"/>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s</w:t>
            </w:r>
            <w:r w:rsidRPr="007A2D96">
              <w:rPr>
                <w:rFonts w:ascii="Arial" w:hAnsi="Arial" w:cs="Arial"/>
                <w:sz w:val="22"/>
                <w:szCs w:val="22"/>
                <w:lang w:val="es-MX"/>
              </w:rPr>
              <w:t>,</w:t>
            </w:r>
            <w:r w:rsidRPr="007A2D96">
              <w:rPr>
                <w:rFonts w:ascii="Arial" w:hAnsi="Arial" w:cs="Arial"/>
                <w:spacing w:val="23"/>
                <w:sz w:val="22"/>
                <w:szCs w:val="22"/>
                <w:lang w:val="es-MX"/>
              </w:rPr>
              <w:t xml:space="preserve"> </w:t>
            </w:r>
            <w:r w:rsidRPr="007A2D96">
              <w:rPr>
                <w:rFonts w:ascii="Arial" w:hAnsi="Arial" w:cs="Arial"/>
                <w:sz w:val="22"/>
                <w:szCs w:val="22"/>
                <w:lang w:val="es-MX"/>
              </w:rPr>
              <w:t>n</w:t>
            </w:r>
            <w:r w:rsidRPr="007A2D96">
              <w:rPr>
                <w:rFonts w:ascii="Arial" w:hAnsi="Arial" w:cs="Arial"/>
                <w:spacing w:val="-1"/>
                <w:sz w:val="22"/>
                <w:szCs w:val="22"/>
                <w:lang w:val="es-MX"/>
              </w:rPr>
              <w:t>o</w:t>
            </w:r>
            <w:r w:rsidRPr="007A2D96">
              <w:rPr>
                <w:rFonts w:ascii="Arial" w:hAnsi="Arial" w:cs="Arial"/>
                <w:spacing w:val="1"/>
                <w:sz w:val="22"/>
                <w:szCs w:val="22"/>
                <w:lang w:val="es-MX"/>
              </w:rPr>
              <w:t>r</w:t>
            </w:r>
            <w:r w:rsidRPr="007A2D96">
              <w:rPr>
                <w:rFonts w:ascii="Arial" w:hAnsi="Arial" w:cs="Arial"/>
                <w:spacing w:val="4"/>
                <w:sz w:val="22"/>
                <w:szCs w:val="22"/>
                <w:lang w:val="es-MX"/>
              </w:rPr>
              <w:t>m</w:t>
            </w:r>
            <w:r w:rsidRPr="007A2D96">
              <w:rPr>
                <w:rFonts w:ascii="Arial" w:hAnsi="Arial" w:cs="Arial"/>
                <w:sz w:val="22"/>
                <w:szCs w:val="22"/>
                <w:lang w:val="es-MX"/>
              </w:rPr>
              <w:t>as</w:t>
            </w:r>
            <w:r w:rsidRPr="007A2D96">
              <w:rPr>
                <w:rFonts w:ascii="Arial" w:hAnsi="Arial" w:cs="Arial"/>
                <w:spacing w:val="27"/>
                <w:sz w:val="22"/>
                <w:szCs w:val="22"/>
                <w:lang w:val="es-MX"/>
              </w:rPr>
              <w:t xml:space="preserve"> </w:t>
            </w:r>
            <w:r w:rsidRPr="007A2D96">
              <w:rPr>
                <w:rFonts w:ascii="Arial" w:hAnsi="Arial" w:cs="Arial"/>
                <w:sz w:val="22"/>
                <w:szCs w:val="22"/>
                <w:lang w:val="es-MX"/>
              </w:rPr>
              <w:t>y</w:t>
            </w:r>
            <w:r w:rsidRPr="007A2D96">
              <w:rPr>
                <w:rFonts w:ascii="Arial" w:hAnsi="Arial" w:cs="Arial"/>
                <w:spacing w:val="26"/>
                <w:sz w:val="22"/>
                <w:szCs w:val="22"/>
                <w:lang w:val="es-MX"/>
              </w:rPr>
              <w:t xml:space="preserve"> </w:t>
            </w:r>
            <w:r w:rsidRPr="007A2D96">
              <w:rPr>
                <w:rFonts w:ascii="Arial" w:hAnsi="Arial" w:cs="Arial"/>
                <w:sz w:val="22"/>
                <w:szCs w:val="22"/>
                <w:lang w:val="es-MX"/>
              </w:rPr>
              <w:t>p</w:t>
            </w:r>
            <w:r w:rsidRPr="007A2D96">
              <w:rPr>
                <w:rFonts w:ascii="Arial" w:hAnsi="Arial" w:cs="Arial"/>
                <w:spacing w:val="3"/>
                <w:sz w:val="22"/>
                <w:szCs w:val="22"/>
                <w:lang w:val="es-MX"/>
              </w:rPr>
              <w:t>r</w:t>
            </w:r>
            <w:r w:rsidRPr="007A2D96">
              <w:rPr>
                <w:rFonts w:ascii="Arial" w:hAnsi="Arial" w:cs="Arial"/>
                <w:sz w:val="22"/>
                <w:szCs w:val="22"/>
                <w:lang w:val="es-MX"/>
              </w:rPr>
              <w:t>o</w:t>
            </w:r>
            <w:r w:rsidRPr="007A2D96">
              <w:rPr>
                <w:rFonts w:ascii="Arial" w:hAnsi="Arial" w:cs="Arial"/>
                <w:spacing w:val="1"/>
                <w:sz w:val="22"/>
                <w:szCs w:val="22"/>
                <w:lang w:val="es-MX"/>
              </w:rPr>
              <w:t>c</w:t>
            </w:r>
            <w:r w:rsidRPr="007A2D96">
              <w:rPr>
                <w:rFonts w:ascii="Arial" w:hAnsi="Arial" w:cs="Arial"/>
                <w:sz w:val="22"/>
                <w:szCs w:val="22"/>
                <w:lang w:val="es-MX"/>
              </w:rPr>
              <w:t>e</w:t>
            </w:r>
            <w:r w:rsidRPr="007A2D96">
              <w:rPr>
                <w:rFonts w:ascii="Arial" w:hAnsi="Arial" w:cs="Arial"/>
                <w:spacing w:val="-1"/>
                <w:sz w:val="22"/>
                <w:szCs w:val="22"/>
                <w:lang w:val="es-MX"/>
              </w:rPr>
              <w:t>di</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pacing w:val="2"/>
                <w:sz w:val="22"/>
                <w:szCs w:val="22"/>
                <w:lang w:val="es-MX"/>
              </w:rPr>
              <w:t>t</w:t>
            </w:r>
            <w:r w:rsidRPr="007A2D96">
              <w:rPr>
                <w:rFonts w:ascii="Arial" w:hAnsi="Arial" w:cs="Arial"/>
                <w:sz w:val="22"/>
                <w:szCs w:val="22"/>
                <w:lang w:val="es-MX"/>
              </w:rPr>
              <w:t>os</w:t>
            </w:r>
            <w:r w:rsidRPr="007A2D96">
              <w:rPr>
                <w:rFonts w:ascii="Arial" w:hAnsi="Arial" w:cs="Arial"/>
                <w:spacing w:val="18"/>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30"/>
                <w:sz w:val="22"/>
                <w:szCs w:val="22"/>
                <w:lang w:val="es-MX"/>
              </w:rPr>
              <w:t xml:space="preserve"> </w:t>
            </w:r>
            <w:r w:rsidRPr="007A2D96">
              <w:rPr>
                <w:rFonts w:ascii="Arial" w:hAnsi="Arial" w:cs="Arial"/>
                <w:spacing w:val="-1"/>
                <w:sz w:val="22"/>
                <w:szCs w:val="22"/>
                <w:lang w:val="es-MX"/>
              </w:rPr>
              <w:t>B</w:t>
            </w:r>
            <w:r w:rsidRPr="007A2D96">
              <w:rPr>
                <w:rFonts w:ascii="Arial" w:hAnsi="Arial" w:cs="Arial"/>
                <w:sz w:val="22"/>
                <w:szCs w:val="22"/>
                <w:lang w:val="es-MX"/>
              </w:rPr>
              <w:t xml:space="preserve">ID,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c</w:t>
            </w:r>
            <w:r w:rsidRPr="007A2D96">
              <w:rPr>
                <w:rFonts w:ascii="Arial" w:hAnsi="Arial" w:cs="Arial"/>
                <w:spacing w:val="-1"/>
                <w:sz w:val="22"/>
                <w:szCs w:val="22"/>
                <w:lang w:val="es-MX"/>
              </w:rPr>
              <w:t>l</w:t>
            </w:r>
            <w:r w:rsidRPr="007A2D96">
              <w:rPr>
                <w:rFonts w:ascii="Arial" w:hAnsi="Arial" w:cs="Arial"/>
                <w:spacing w:val="2"/>
                <w:sz w:val="22"/>
                <w:szCs w:val="22"/>
                <w:lang w:val="es-MX"/>
              </w:rPr>
              <w:t>u</w:t>
            </w:r>
            <w:r w:rsidRPr="007A2D96">
              <w:rPr>
                <w:rFonts w:ascii="Arial" w:hAnsi="Arial" w:cs="Arial"/>
                <w:spacing w:val="-1"/>
                <w:sz w:val="22"/>
                <w:szCs w:val="22"/>
                <w:lang w:val="es-MX"/>
              </w:rPr>
              <w:t>i</w:t>
            </w:r>
            <w:r w:rsidRPr="007A2D96">
              <w:rPr>
                <w:rFonts w:ascii="Arial" w:hAnsi="Arial" w:cs="Arial"/>
                <w:spacing w:val="2"/>
                <w:sz w:val="22"/>
                <w:szCs w:val="22"/>
                <w:lang w:val="es-MX"/>
              </w:rPr>
              <w:t>d</w:t>
            </w:r>
            <w:r w:rsidRPr="007A2D96">
              <w:rPr>
                <w:rFonts w:ascii="Arial" w:hAnsi="Arial" w:cs="Arial"/>
                <w:sz w:val="22"/>
                <w:szCs w:val="22"/>
                <w:lang w:val="es-MX"/>
              </w:rPr>
              <w:t>os</w:t>
            </w:r>
            <w:r w:rsidRPr="007A2D96">
              <w:rPr>
                <w:rFonts w:ascii="Arial" w:hAnsi="Arial" w:cs="Arial"/>
                <w:spacing w:val="-7"/>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os</w:t>
            </w:r>
            <w:r w:rsidRPr="007A2D96">
              <w:rPr>
                <w:rFonts w:ascii="Arial" w:hAnsi="Arial" w:cs="Arial"/>
                <w:spacing w:val="-1"/>
                <w:sz w:val="22"/>
                <w:szCs w:val="22"/>
                <w:lang w:val="es-MX"/>
              </w:rPr>
              <w:t xml:space="preserve"> </w:t>
            </w:r>
            <w:r w:rsidRPr="007A2D96">
              <w:rPr>
                <w:rFonts w:ascii="Arial" w:hAnsi="Arial" w:cs="Arial"/>
                <w:spacing w:val="2"/>
                <w:sz w:val="22"/>
                <w:szCs w:val="22"/>
                <w:lang w:val="es-MX"/>
              </w:rPr>
              <w:t>d</w:t>
            </w:r>
            <w:r w:rsidRPr="007A2D96">
              <w:rPr>
                <w:rFonts w:ascii="Arial" w:hAnsi="Arial" w:cs="Arial"/>
                <w:sz w:val="22"/>
                <w:szCs w:val="22"/>
                <w:lang w:val="es-MX"/>
              </w:rPr>
              <w:t>e</w:t>
            </w:r>
            <w:r w:rsidRPr="007A2D96">
              <w:rPr>
                <w:rFonts w:ascii="Arial" w:hAnsi="Arial" w:cs="Arial"/>
                <w:spacing w:val="-2"/>
                <w:sz w:val="22"/>
                <w:szCs w:val="22"/>
                <w:lang w:val="es-MX"/>
              </w:rPr>
              <w:t xml:space="preserve"> </w:t>
            </w:r>
            <w:r w:rsidRPr="007A2D96">
              <w:rPr>
                <w:rFonts w:ascii="Arial" w:hAnsi="Arial" w:cs="Arial"/>
                <w:spacing w:val="1"/>
                <w:sz w:val="22"/>
                <w:szCs w:val="22"/>
                <w:lang w:val="es-MX"/>
              </w:rPr>
              <w:t>a</w:t>
            </w:r>
            <w:r w:rsidRPr="007A2D96">
              <w:rPr>
                <w:rFonts w:ascii="Arial" w:hAnsi="Arial" w:cs="Arial"/>
                <w:sz w:val="22"/>
                <w:szCs w:val="22"/>
                <w:lang w:val="es-MX"/>
              </w:rPr>
              <w:t>d</w:t>
            </w:r>
            <w:r w:rsidRPr="007A2D96">
              <w:rPr>
                <w:rFonts w:ascii="Arial" w:hAnsi="Arial" w:cs="Arial"/>
                <w:spacing w:val="-1"/>
                <w:sz w:val="22"/>
                <w:szCs w:val="22"/>
                <w:lang w:val="es-MX"/>
              </w:rPr>
              <w:t>q</w:t>
            </w:r>
            <w:r w:rsidRPr="007A2D96">
              <w:rPr>
                <w:rFonts w:ascii="Arial" w:hAnsi="Arial" w:cs="Arial"/>
                <w:spacing w:val="2"/>
                <w:sz w:val="22"/>
                <w:szCs w:val="22"/>
                <w:lang w:val="es-MX"/>
              </w:rPr>
              <w:t>u</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pacing w:val="1"/>
                <w:sz w:val="22"/>
                <w:szCs w:val="22"/>
                <w:lang w:val="es-MX"/>
              </w:rPr>
              <w:t>ci</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w:t>
            </w:r>
          </w:p>
          <w:p w14:paraId="32F11A50" w14:textId="77777777" w:rsidR="00C01414" w:rsidRPr="007A2D96" w:rsidRDefault="00C01414" w:rsidP="00AC6182">
            <w:pPr>
              <w:pStyle w:val="ListParagraph"/>
              <w:widowControl w:val="0"/>
              <w:numPr>
                <w:ilvl w:val="0"/>
                <w:numId w:val="29"/>
              </w:numPr>
              <w:autoSpaceDE w:val="0"/>
              <w:autoSpaceDN w:val="0"/>
              <w:adjustRightInd w:val="0"/>
              <w:spacing w:after="0"/>
              <w:ind w:right="2369"/>
              <w:jc w:val="both"/>
              <w:rPr>
                <w:rFonts w:ascii="Arial" w:hAnsi="Arial" w:cs="Arial"/>
                <w:sz w:val="22"/>
                <w:szCs w:val="22"/>
              </w:rPr>
            </w:pPr>
            <w:proofErr w:type="spellStart"/>
            <w:r w:rsidRPr="007A2D96">
              <w:rPr>
                <w:rFonts w:ascii="Arial" w:hAnsi="Arial" w:cs="Arial"/>
                <w:spacing w:val="-1"/>
                <w:sz w:val="22"/>
                <w:szCs w:val="22"/>
              </w:rPr>
              <w:t>A</w:t>
            </w:r>
            <w:r w:rsidRPr="007A2D96">
              <w:rPr>
                <w:rFonts w:ascii="Arial" w:hAnsi="Arial" w:cs="Arial"/>
                <w:spacing w:val="1"/>
                <w:sz w:val="22"/>
                <w:szCs w:val="22"/>
              </w:rPr>
              <w:t>c</w:t>
            </w:r>
            <w:r w:rsidRPr="007A2D96">
              <w:rPr>
                <w:rFonts w:ascii="Arial" w:hAnsi="Arial" w:cs="Arial"/>
                <w:sz w:val="22"/>
                <w:szCs w:val="22"/>
              </w:rPr>
              <w:t>t</w:t>
            </w:r>
            <w:r w:rsidRPr="007A2D96">
              <w:rPr>
                <w:rFonts w:ascii="Arial" w:hAnsi="Arial" w:cs="Arial"/>
                <w:spacing w:val="2"/>
                <w:sz w:val="22"/>
                <w:szCs w:val="22"/>
              </w:rPr>
              <w:t>u</w:t>
            </w:r>
            <w:r w:rsidRPr="007A2D96">
              <w:rPr>
                <w:rFonts w:ascii="Arial" w:hAnsi="Arial" w:cs="Arial"/>
                <w:sz w:val="22"/>
                <w:szCs w:val="22"/>
              </w:rPr>
              <w:t>a</w:t>
            </w:r>
            <w:r w:rsidRPr="007A2D96">
              <w:rPr>
                <w:rFonts w:ascii="Arial" w:hAnsi="Arial" w:cs="Arial"/>
                <w:spacing w:val="1"/>
                <w:sz w:val="22"/>
                <w:szCs w:val="22"/>
              </w:rPr>
              <w:t>li</w:t>
            </w:r>
            <w:r w:rsidRPr="007A2D96">
              <w:rPr>
                <w:rFonts w:ascii="Arial" w:hAnsi="Arial" w:cs="Arial"/>
                <w:spacing w:val="-1"/>
                <w:sz w:val="22"/>
                <w:szCs w:val="22"/>
              </w:rPr>
              <w:t>z</w:t>
            </w:r>
            <w:r w:rsidRPr="007A2D96">
              <w:rPr>
                <w:rFonts w:ascii="Arial" w:hAnsi="Arial" w:cs="Arial"/>
                <w:sz w:val="22"/>
                <w:szCs w:val="22"/>
              </w:rPr>
              <w:t>a</w:t>
            </w:r>
            <w:r w:rsidRPr="007A2D96">
              <w:rPr>
                <w:rFonts w:ascii="Arial" w:hAnsi="Arial" w:cs="Arial"/>
                <w:spacing w:val="1"/>
                <w:sz w:val="22"/>
                <w:szCs w:val="22"/>
              </w:rPr>
              <w:t>c</w:t>
            </w:r>
            <w:r w:rsidRPr="007A2D96">
              <w:rPr>
                <w:rFonts w:ascii="Arial" w:hAnsi="Arial" w:cs="Arial"/>
                <w:spacing w:val="-1"/>
                <w:sz w:val="22"/>
                <w:szCs w:val="22"/>
              </w:rPr>
              <w:t>i</w:t>
            </w:r>
            <w:r w:rsidRPr="007A2D96">
              <w:rPr>
                <w:rFonts w:ascii="Arial" w:hAnsi="Arial" w:cs="Arial"/>
                <w:spacing w:val="2"/>
                <w:sz w:val="22"/>
                <w:szCs w:val="22"/>
              </w:rPr>
              <w:t>ó</w:t>
            </w:r>
            <w:r w:rsidRPr="007A2D96">
              <w:rPr>
                <w:rFonts w:ascii="Arial" w:hAnsi="Arial" w:cs="Arial"/>
                <w:sz w:val="22"/>
                <w:szCs w:val="22"/>
              </w:rPr>
              <w:t>n</w:t>
            </w:r>
            <w:proofErr w:type="spellEnd"/>
            <w:r w:rsidRPr="007A2D96">
              <w:rPr>
                <w:rFonts w:ascii="Arial" w:hAnsi="Arial" w:cs="Arial"/>
                <w:spacing w:val="-12"/>
                <w:sz w:val="22"/>
                <w:szCs w:val="22"/>
              </w:rPr>
              <w:t xml:space="preserve"> </w:t>
            </w:r>
            <w:r w:rsidRPr="007A2D96">
              <w:rPr>
                <w:rFonts w:ascii="Arial" w:hAnsi="Arial" w:cs="Arial"/>
                <w:spacing w:val="-1"/>
                <w:sz w:val="22"/>
                <w:szCs w:val="22"/>
              </w:rPr>
              <w:t>d</w:t>
            </w:r>
            <w:r w:rsidRPr="007A2D96">
              <w:rPr>
                <w:rFonts w:ascii="Arial" w:hAnsi="Arial" w:cs="Arial"/>
                <w:sz w:val="22"/>
                <w:szCs w:val="22"/>
              </w:rPr>
              <w:t xml:space="preserve">e </w:t>
            </w:r>
            <w:proofErr w:type="spellStart"/>
            <w:r w:rsidRPr="007A2D96">
              <w:rPr>
                <w:rFonts w:ascii="Arial" w:hAnsi="Arial" w:cs="Arial"/>
                <w:sz w:val="22"/>
                <w:szCs w:val="22"/>
              </w:rPr>
              <w:t>re</w:t>
            </w:r>
            <w:r w:rsidRPr="007A2D96">
              <w:rPr>
                <w:rFonts w:ascii="Arial" w:hAnsi="Arial" w:cs="Arial"/>
                <w:spacing w:val="1"/>
                <w:sz w:val="22"/>
                <w:szCs w:val="22"/>
              </w:rPr>
              <w:t>g</w:t>
            </w:r>
            <w:r w:rsidRPr="007A2D96">
              <w:rPr>
                <w:rFonts w:ascii="Arial" w:hAnsi="Arial" w:cs="Arial"/>
                <w:spacing w:val="-1"/>
                <w:sz w:val="22"/>
                <w:szCs w:val="22"/>
              </w:rPr>
              <w:t>i</w:t>
            </w:r>
            <w:r w:rsidRPr="007A2D96">
              <w:rPr>
                <w:rFonts w:ascii="Arial" w:hAnsi="Arial" w:cs="Arial"/>
                <w:spacing w:val="1"/>
                <w:sz w:val="22"/>
                <w:szCs w:val="22"/>
              </w:rPr>
              <w:t>s</w:t>
            </w:r>
            <w:r w:rsidRPr="007A2D96">
              <w:rPr>
                <w:rFonts w:ascii="Arial" w:hAnsi="Arial" w:cs="Arial"/>
                <w:sz w:val="22"/>
                <w:szCs w:val="22"/>
              </w:rPr>
              <w:t>tros</w:t>
            </w:r>
            <w:proofErr w:type="spellEnd"/>
            <w:r w:rsidRPr="007A2D96">
              <w:rPr>
                <w:rFonts w:ascii="Arial" w:hAnsi="Arial" w:cs="Arial"/>
                <w:spacing w:val="-7"/>
                <w:sz w:val="22"/>
                <w:szCs w:val="22"/>
              </w:rPr>
              <w:t xml:space="preserve"> </w:t>
            </w:r>
            <w:proofErr w:type="spellStart"/>
            <w:r w:rsidRPr="007A2D96">
              <w:rPr>
                <w:rFonts w:ascii="Arial" w:hAnsi="Arial" w:cs="Arial"/>
                <w:spacing w:val="1"/>
                <w:sz w:val="22"/>
                <w:szCs w:val="22"/>
              </w:rPr>
              <w:t>c</w:t>
            </w:r>
            <w:r w:rsidRPr="007A2D96">
              <w:rPr>
                <w:rFonts w:ascii="Arial" w:hAnsi="Arial" w:cs="Arial"/>
                <w:sz w:val="22"/>
                <w:szCs w:val="22"/>
              </w:rPr>
              <w:t>o</w:t>
            </w:r>
            <w:r w:rsidRPr="007A2D96">
              <w:rPr>
                <w:rFonts w:ascii="Arial" w:hAnsi="Arial" w:cs="Arial"/>
                <w:spacing w:val="-1"/>
                <w:sz w:val="22"/>
                <w:szCs w:val="22"/>
              </w:rPr>
              <w:t>n</w:t>
            </w:r>
            <w:r w:rsidRPr="007A2D96">
              <w:rPr>
                <w:rFonts w:ascii="Arial" w:hAnsi="Arial" w:cs="Arial"/>
                <w:sz w:val="22"/>
                <w:szCs w:val="22"/>
              </w:rPr>
              <w:t>ta</w:t>
            </w:r>
            <w:r w:rsidRPr="007A2D96">
              <w:rPr>
                <w:rFonts w:ascii="Arial" w:hAnsi="Arial" w:cs="Arial"/>
                <w:spacing w:val="1"/>
                <w:sz w:val="22"/>
                <w:szCs w:val="22"/>
              </w:rPr>
              <w:t>b</w:t>
            </w:r>
            <w:r w:rsidRPr="007A2D96">
              <w:rPr>
                <w:rFonts w:ascii="Arial" w:hAnsi="Arial" w:cs="Arial"/>
                <w:spacing w:val="-1"/>
                <w:sz w:val="22"/>
                <w:szCs w:val="22"/>
              </w:rPr>
              <w:t>l</w:t>
            </w:r>
            <w:r w:rsidRPr="007A2D96">
              <w:rPr>
                <w:rFonts w:ascii="Arial" w:hAnsi="Arial" w:cs="Arial"/>
                <w:sz w:val="22"/>
                <w:szCs w:val="22"/>
              </w:rPr>
              <w:t>e</w:t>
            </w:r>
            <w:r w:rsidRPr="007A2D96">
              <w:rPr>
                <w:rFonts w:ascii="Arial" w:hAnsi="Arial" w:cs="Arial"/>
                <w:spacing w:val="1"/>
                <w:sz w:val="22"/>
                <w:szCs w:val="22"/>
              </w:rPr>
              <w:t>s</w:t>
            </w:r>
            <w:proofErr w:type="spellEnd"/>
            <w:r w:rsidRPr="007A2D96">
              <w:rPr>
                <w:rFonts w:ascii="Arial" w:hAnsi="Arial" w:cs="Arial"/>
                <w:sz w:val="22"/>
                <w:szCs w:val="22"/>
              </w:rPr>
              <w:t>.</w:t>
            </w:r>
          </w:p>
          <w:p w14:paraId="668B47C7" w14:textId="77777777" w:rsidR="00C01414" w:rsidRPr="007A2D96" w:rsidRDefault="00C01414" w:rsidP="00AC6182">
            <w:pPr>
              <w:pStyle w:val="ListParagraph"/>
              <w:widowControl w:val="0"/>
              <w:numPr>
                <w:ilvl w:val="0"/>
                <w:numId w:val="29"/>
              </w:numPr>
              <w:autoSpaceDE w:val="0"/>
              <w:autoSpaceDN w:val="0"/>
              <w:adjustRightInd w:val="0"/>
              <w:spacing w:after="0"/>
              <w:ind w:right="2123"/>
              <w:jc w:val="both"/>
              <w:rPr>
                <w:rFonts w:ascii="Arial" w:hAnsi="Arial" w:cs="Arial"/>
                <w:sz w:val="22"/>
                <w:szCs w:val="22"/>
                <w:lang w:val="es-MX"/>
              </w:rPr>
            </w:pPr>
            <w:r w:rsidRPr="007A2D96">
              <w:rPr>
                <w:rFonts w:ascii="Arial" w:hAnsi="Arial" w:cs="Arial"/>
                <w:sz w:val="22"/>
                <w:szCs w:val="22"/>
                <w:lang w:val="es-MX"/>
              </w:rPr>
              <w:t>R</w:t>
            </w:r>
            <w:r w:rsidRPr="007A2D96">
              <w:rPr>
                <w:rFonts w:ascii="Arial" w:hAnsi="Arial" w:cs="Arial"/>
                <w:spacing w:val="2"/>
                <w:sz w:val="22"/>
                <w:szCs w:val="22"/>
                <w:lang w:val="es-MX"/>
              </w:rPr>
              <w:t>e</w:t>
            </w:r>
            <w:r w:rsidRPr="007A2D96">
              <w:rPr>
                <w:rFonts w:ascii="Arial" w:hAnsi="Arial" w:cs="Arial"/>
                <w:spacing w:val="-1"/>
                <w:sz w:val="22"/>
                <w:szCs w:val="22"/>
                <w:lang w:val="es-MX"/>
              </w:rPr>
              <w:t>vi</w:t>
            </w:r>
            <w:r w:rsidRPr="007A2D96">
              <w:rPr>
                <w:rFonts w:ascii="Arial" w:hAnsi="Arial" w:cs="Arial"/>
                <w:spacing w:val="1"/>
                <w:sz w:val="22"/>
                <w:szCs w:val="22"/>
                <w:lang w:val="es-MX"/>
              </w:rPr>
              <w:t>si</w:t>
            </w:r>
            <w:r w:rsidRPr="007A2D96">
              <w:rPr>
                <w:rFonts w:ascii="Arial" w:hAnsi="Arial" w:cs="Arial"/>
                <w:sz w:val="22"/>
                <w:szCs w:val="22"/>
                <w:lang w:val="es-MX"/>
              </w:rPr>
              <w:t>ón</w:t>
            </w:r>
            <w:r w:rsidRPr="007A2D96">
              <w:rPr>
                <w:rFonts w:ascii="Arial" w:hAnsi="Arial" w:cs="Arial"/>
                <w:spacing w:val="-7"/>
                <w:sz w:val="22"/>
                <w:szCs w:val="22"/>
                <w:lang w:val="es-MX"/>
              </w:rPr>
              <w:t xml:space="preserve"> </w:t>
            </w:r>
            <w:r w:rsidRPr="007A2D96">
              <w:rPr>
                <w:rFonts w:ascii="Arial" w:hAnsi="Arial" w:cs="Arial"/>
                <w:sz w:val="22"/>
                <w:szCs w:val="22"/>
                <w:lang w:val="es-MX"/>
              </w:rPr>
              <w:t>de</w:t>
            </w:r>
            <w:r w:rsidRPr="007A2D96">
              <w:rPr>
                <w:rFonts w:ascii="Arial" w:hAnsi="Arial" w:cs="Arial"/>
                <w:spacing w:val="-3"/>
                <w:sz w:val="22"/>
                <w:szCs w:val="22"/>
                <w:lang w:val="es-MX"/>
              </w:rPr>
              <w:t xml:space="preserve"> </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z w:val="22"/>
                <w:szCs w:val="22"/>
                <w:lang w:val="es-MX"/>
              </w:rPr>
              <w:t>te</w:t>
            </w:r>
            <w:r w:rsidRPr="007A2D96">
              <w:rPr>
                <w:rFonts w:ascii="Arial" w:hAnsi="Arial" w:cs="Arial"/>
                <w:spacing w:val="4"/>
                <w:sz w:val="22"/>
                <w:szCs w:val="22"/>
                <w:lang w:val="es-MX"/>
              </w:rPr>
              <w:t>m</w:t>
            </w:r>
            <w:r w:rsidRPr="007A2D96">
              <w:rPr>
                <w:rFonts w:ascii="Arial" w:hAnsi="Arial" w:cs="Arial"/>
                <w:sz w:val="22"/>
                <w:szCs w:val="22"/>
                <w:lang w:val="es-MX"/>
              </w:rPr>
              <w:t>as</w:t>
            </w:r>
            <w:r w:rsidRPr="007A2D96">
              <w:rPr>
                <w:rFonts w:ascii="Arial" w:hAnsi="Arial" w:cs="Arial"/>
                <w:spacing w:val="-7"/>
                <w:sz w:val="22"/>
                <w:szCs w:val="22"/>
                <w:lang w:val="es-MX"/>
              </w:rPr>
              <w:t xml:space="preserve"> </w:t>
            </w:r>
            <w:r w:rsidRPr="007A2D96">
              <w:rPr>
                <w:rFonts w:ascii="Arial" w:hAnsi="Arial" w:cs="Arial"/>
                <w:sz w:val="22"/>
                <w:szCs w:val="22"/>
                <w:lang w:val="es-MX"/>
              </w:rPr>
              <w:t>de</w:t>
            </w:r>
            <w:r w:rsidRPr="007A2D96">
              <w:rPr>
                <w:rFonts w:ascii="Arial" w:hAnsi="Arial" w:cs="Arial"/>
                <w:spacing w:val="-3"/>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tr</w:t>
            </w:r>
            <w:r w:rsidRPr="007A2D96">
              <w:rPr>
                <w:rFonts w:ascii="Arial" w:hAnsi="Arial" w:cs="Arial"/>
                <w:spacing w:val="2"/>
                <w:sz w:val="22"/>
                <w:szCs w:val="22"/>
                <w:lang w:val="es-MX"/>
              </w:rPr>
              <w:t>o</w:t>
            </w:r>
            <w:r w:rsidRPr="007A2D96">
              <w:rPr>
                <w:rFonts w:ascii="Arial" w:hAnsi="Arial" w:cs="Arial"/>
                <w:sz w:val="22"/>
                <w:szCs w:val="22"/>
                <w:lang w:val="es-MX"/>
              </w:rPr>
              <w:t>l</w:t>
            </w:r>
            <w:r w:rsidRPr="007A2D96">
              <w:rPr>
                <w:rFonts w:ascii="Arial" w:hAnsi="Arial" w:cs="Arial"/>
                <w:spacing w:val="-7"/>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nt</w:t>
            </w:r>
            <w:r w:rsidRPr="007A2D96">
              <w:rPr>
                <w:rFonts w:ascii="Arial" w:hAnsi="Arial" w:cs="Arial"/>
                <w:spacing w:val="-1"/>
                <w:sz w:val="22"/>
                <w:szCs w:val="22"/>
                <w:lang w:val="es-MX"/>
              </w:rPr>
              <w:t>e</w:t>
            </w:r>
            <w:r w:rsidRPr="007A2D96">
              <w:rPr>
                <w:rFonts w:ascii="Arial" w:hAnsi="Arial" w:cs="Arial"/>
                <w:spacing w:val="1"/>
                <w:sz w:val="22"/>
                <w:szCs w:val="22"/>
                <w:lang w:val="es-MX"/>
              </w:rPr>
              <w:t>r</w:t>
            </w:r>
            <w:r w:rsidRPr="007A2D96">
              <w:rPr>
                <w:rFonts w:ascii="Arial" w:hAnsi="Arial" w:cs="Arial"/>
                <w:spacing w:val="2"/>
                <w:sz w:val="22"/>
                <w:szCs w:val="22"/>
                <w:lang w:val="es-MX"/>
              </w:rPr>
              <w:t>n</w:t>
            </w:r>
            <w:r w:rsidRPr="007A2D96">
              <w:rPr>
                <w:rFonts w:ascii="Arial" w:hAnsi="Arial" w:cs="Arial"/>
                <w:sz w:val="22"/>
                <w:szCs w:val="22"/>
                <w:lang w:val="es-MX"/>
              </w:rPr>
              <w:t>o y C</w:t>
            </w:r>
            <w:r w:rsidRPr="007A2D96">
              <w:rPr>
                <w:rFonts w:ascii="Arial" w:hAnsi="Arial" w:cs="Arial"/>
                <w:spacing w:val="-3"/>
                <w:sz w:val="22"/>
                <w:szCs w:val="22"/>
                <w:lang w:val="es-MX"/>
              </w:rPr>
              <w:t>u</w:t>
            </w:r>
            <w:r w:rsidRPr="007A2D96">
              <w:rPr>
                <w:rFonts w:ascii="Arial" w:hAnsi="Arial" w:cs="Arial"/>
                <w:spacing w:val="4"/>
                <w:sz w:val="22"/>
                <w:szCs w:val="22"/>
                <w:lang w:val="es-MX"/>
              </w:rPr>
              <w:t>m</w:t>
            </w:r>
            <w:r w:rsidRPr="007A2D96">
              <w:rPr>
                <w:rFonts w:ascii="Arial" w:hAnsi="Arial" w:cs="Arial"/>
                <w:sz w:val="22"/>
                <w:szCs w:val="22"/>
                <w:lang w:val="es-MX"/>
              </w:rPr>
              <w:t>p</w:t>
            </w:r>
            <w:r w:rsidRPr="007A2D96">
              <w:rPr>
                <w:rFonts w:ascii="Arial" w:hAnsi="Arial" w:cs="Arial"/>
                <w:spacing w:val="-1"/>
                <w:sz w:val="22"/>
                <w:szCs w:val="22"/>
                <w:lang w:val="es-MX"/>
              </w:rPr>
              <w:t>li</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to</w:t>
            </w:r>
            <w:r w:rsidRPr="007A2D96">
              <w:rPr>
                <w:rFonts w:ascii="Arial" w:hAnsi="Arial" w:cs="Arial"/>
                <w:spacing w:val="-13"/>
                <w:sz w:val="22"/>
                <w:szCs w:val="22"/>
                <w:lang w:val="es-MX"/>
              </w:rPr>
              <w:t xml:space="preserve"> </w:t>
            </w:r>
            <w:r w:rsidRPr="007A2D96">
              <w:rPr>
                <w:rFonts w:ascii="Arial" w:hAnsi="Arial" w:cs="Arial"/>
                <w:sz w:val="22"/>
                <w:szCs w:val="22"/>
                <w:lang w:val="es-MX"/>
              </w:rPr>
              <w:t>de</w:t>
            </w:r>
            <w:r w:rsidRPr="007A2D96">
              <w:rPr>
                <w:rFonts w:ascii="Arial" w:hAnsi="Arial" w:cs="Arial"/>
                <w:spacing w:val="-1"/>
                <w:sz w:val="22"/>
                <w:szCs w:val="22"/>
                <w:lang w:val="es-MX"/>
              </w:rPr>
              <w:t xml:space="preserve"> l</w:t>
            </w:r>
            <w:r w:rsidRPr="007A2D96">
              <w:rPr>
                <w:rFonts w:ascii="Arial" w:hAnsi="Arial" w:cs="Arial"/>
                <w:sz w:val="22"/>
                <w:szCs w:val="22"/>
                <w:lang w:val="es-MX"/>
              </w:rPr>
              <w:t>as</w:t>
            </w:r>
            <w:r w:rsidRPr="007A2D96">
              <w:rPr>
                <w:rFonts w:ascii="Arial" w:hAnsi="Arial" w:cs="Arial"/>
                <w:spacing w:val="-2"/>
                <w:sz w:val="22"/>
                <w:szCs w:val="22"/>
                <w:lang w:val="es-MX"/>
              </w:rPr>
              <w:t xml:space="preserve"> </w:t>
            </w:r>
            <w:r w:rsidRPr="007A2D96">
              <w:rPr>
                <w:rFonts w:ascii="Arial" w:hAnsi="Arial" w:cs="Arial"/>
                <w:sz w:val="22"/>
                <w:szCs w:val="22"/>
                <w:lang w:val="es-MX"/>
              </w:rPr>
              <w:t>re</w:t>
            </w:r>
            <w:r w:rsidRPr="007A2D96">
              <w:rPr>
                <w:rFonts w:ascii="Arial" w:hAnsi="Arial" w:cs="Arial"/>
                <w:spacing w:val="1"/>
                <w:sz w:val="22"/>
                <w:szCs w:val="22"/>
                <w:lang w:val="es-MX"/>
              </w:rPr>
              <w:t>c</w:t>
            </w:r>
            <w:r w:rsidRPr="007A2D96">
              <w:rPr>
                <w:rFonts w:ascii="Arial" w:hAnsi="Arial" w:cs="Arial"/>
                <w:spacing w:val="2"/>
                <w:sz w:val="22"/>
                <w:szCs w:val="22"/>
                <w:lang w:val="es-MX"/>
              </w:rPr>
              <w:t>o</w:t>
            </w:r>
            <w:r w:rsidRPr="007A2D96">
              <w:rPr>
                <w:rFonts w:ascii="Arial" w:hAnsi="Arial" w:cs="Arial"/>
                <w:spacing w:val="4"/>
                <w:sz w:val="22"/>
                <w:szCs w:val="22"/>
                <w:lang w:val="es-MX"/>
              </w:rPr>
              <w:t>m</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d</w:t>
            </w:r>
            <w:r w:rsidRPr="007A2D96">
              <w:rPr>
                <w:rFonts w:ascii="Arial" w:hAnsi="Arial" w:cs="Arial"/>
                <w:spacing w:val="-1"/>
                <w:sz w:val="22"/>
                <w:szCs w:val="22"/>
                <w:lang w:val="es-MX"/>
              </w:rPr>
              <w:t>a</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es</w:t>
            </w:r>
            <w:r w:rsidRPr="007A2D96">
              <w:rPr>
                <w:rFonts w:ascii="Arial" w:hAnsi="Arial" w:cs="Arial"/>
                <w:spacing w:val="-15"/>
                <w:sz w:val="22"/>
                <w:szCs w:val="22"/>
                <w:lang w:val="es-MX"/>
              </w:rPr>
              <w:t xml:space="preserve"> </w:t>
            </w:r>
            <w:r w:rsidRPr="007A2D96">
              <w:rPr>
                <w:rFonts w:ascii="Arial" w:hAnsi="Arial" w:cs="Arial"/>
                <w:spacing w:val="2"/>
                <w:sz w:val="22"/>
                <w:szCs w:val="22"/>
                <w:lang w:val="es-MX"/>
              </w:rPr>
              <w:t>d</w:t>
            </w:r>
            <w:r w:rsidRPr="007A2D96">
              <w:rPr>
                <w:rFonts w:ascii="Arial" w:hAnsi="Arial" w:cs="Arial"/>
                <w:sz w:val="22"/>
                <w:szCs w:val="22"/>
                <w:lang w:val="es-MX"/>
              </w:rPr>
              <w:t>el</w:t>
            </w:r>
            <w:r w:rsidRPr="007A2D96">
              <w:rPr>
                <w:rFonts w:ascii="Arial" w:hAnsi="Arial" w:cs="Arial"/>
                <w:spacing w:val="-2"/>
                <w:sz w:val="22"/>
                <w:szCs w:val="22"/>
                <w:lang w:val="es-MX"/>
              </w:rPr>
              <w:t xml:space="preserve"> </w:t>
            </w:r>
            <w:r w:rsidRPr="007A2D96">
              <w:rPr>
                <w:rFonts w:ascii="Arial" w:hAnsi="Arial" w:cs="Arial"/>
                <w:spacing w:val="-1"/>
                <w:sz w:val="22"/>
                <w:szCs w:val="22"/>
                <w:lang w:val="es-MX"/>
              </w:rPr>
              <w:t>A</w:t>
            </w:r>
            <w:r w:rsidRPr="007A2D96">
              <w:rPr>
                <w:rFonts w:ascii="Arial" w:hAnsi="Arial" w:cs="Arial"/>
                <w:spacing w:val="2"/>
                <w:sz w:val="22"/>
                <w:szCs w:val="22"/>
                <w:lang w:val="es-MX"/>
              </w:rPr>
              <w:t>u</w:t>
            </w:r>
            <w:r w:rsidRPr="007A2D96">
              <w:rPr>
                <w:rFonts w:ascii="Arial" w:hAnsi="Arial" w:cs="Arial"/>
                <w:sz w:val="22"/>
                <w:szCs w:val="22"/>
                <w:lang w:val="es-MX"/>
              </w:rPr>
              <w:t>d</w:t>
            </w:r>
            <w:r w:rsidRPr="007A2D96">
              <w:rPr>
                <w:rFonts w:ascii="Arial" w:hAnsi="Arial" w:cs="Arial"/>
                <w:spacing w:val="-1"/>
                <w:sz w:val="22"/>
                <w:szCs w:val="22"/>
                <w:lang w:val="es-MX"/>
              </w:rPr>
              <w:t>i</w:t>
            </w:r>
            <w:r w:rsidRPr="007A2D96">
              <w:rPr>
                <w:rFonts w:ascii="Arial" w:hAnsi="Arial" w:cs="Arial"/>
                <w:spacing w:val="2"/>
                <w:sz w:val="22"/>
                <w:szCs w:val="22"/>
                <w:lang w:val="es-MX"/>
              </w:rPr>
              <w:t>t</w:t>
            </w:r>
            <w:r w:rsidRPr="007A2D96">
              <w:rPr>
                <w:rFonts w:ascii="Arial" w:hAnsi="Arial" w:cs="Arial"/>
                <w:sz w:val="22"/>
                <w:szCs w:val="22"/>
                <w:lang w:val="es-MX"/>
              </w:rPr>
              <w:t>or</w:t>
            </w:r>
            <w:r w:rsidRPr="007A2D96">
              <w:rPr>
                <w:rFonts w:ascii="Arial" w:hAnsi="Arial" w:cs="Arial"/>
                <w:spacing w:val="-6"/>
                <w:sz w:val="22"/>
                <w:szCs w:val="22"/>
                <w:lang w:val="es-MX"/>
              </w:rPr>
              <w:t xml:space="preserve"> </w:t>
            </w:r>
            <w:r w:rsidRPr="007A2D96">
              <w:rPr>
                <w:rFonts w:ascii="Arial" w:hAnsi="Arial" w:cs="Arial"/>
                <w:spacing w:val="2"/>
                <w:sz w:val="22"/>
                <w:szCs w:val="22"/>
                <w:lang w:val="es-MX"/>
              </w:rPr>
              <w:t>E</w:t>
            </w:r>
            <w:r w:rsidRPr="007A2D96">
              <w:rPr>
                <w:rFonts w:ascii="Arial" w:hAnsi="Arial" w:cs="Arial"/>
                <w:spacing w:val="1"/>
                <w:sz w:val="22"/>
                <w:szCs w:val="22"/>
                <w:lang w:val="es-MX"/>
              </w:rPr>
              <w:t>x</w:t>
            </w:r>
            <w:r w:rsidRPr="007A2D96">
              <w:rPr>
                <w:rFonts w:ascii="Arial" w:hAnsi="Arial" w:cs="Arial"/>
                <w:sz w:val="22"/>
                <w:szCs w:val="22"/>
                <w:lang w:val="es-MX"/>
              </w:rPr>
              <w:t>terno.</w:t>
            </w:r>
          </w:p>
          <w:p w14:paraId="084D7989" w14:textId="52190757" w:rsidR="00C01414" w:rsidRPr="007A2D96" w:rsidRDefault="00C01414" w:rsidP="00AC6182">
            <w:pPr>
              <w:pStyle w:val="ListParagraph"/>
              <w:widowControl w:val="0"/>
              <w:numPr>
                <w:ilvl w:val="0"/>
                <w:numId w:val="29"/>
              </w:numPr>
              <w:autoSpaceDE w:val="0"/>
              <w:autoSpaceDN w:val="0"/>
              <w:adjustRightInd w:val="0"/>
              <w:spacing w:after="0"/>
              <w:ind w:right="75"/>
              <w:jc w:val="both"/>
              <w:rPr>
                <w:rFonts w:ascii="Arial" w:hAnsi="Arial" w:cs="Arial"/>
                <w:sz w:val="22"/>
                <w:szCs w:val="22"/>
                <w:lang w:val="es-MX"/>
              </w:rPr>
            </w:pPr>
            <w:r w:rsidRPr="007A2D96">
              <w:rPr>
                <w:rFonts w:ascii="Arial" w:hAnsi="Arial" w:cs="Arial"/>
                <w:sz w:val="22"/>
                <w:szCs w:val="22"/>
                <w:lang w:val="es-MX"/>
              </w:rPr>
              <w:t>Re</w:t>
            </w:r>
            <w:r w:rsidRPr="007A2D96">
              <w:rPr>
                <w:rFonts w:ascii="Arial" w:hAnsi="Arial" w:cs="Arial"/>
                <w:spacing w:val="1"/>
                <w:sz w:val="22"/>
                <w:szCs w:val="22"/>
                <w:lang w:val="es-MX"/>
              </w:rPr>
              <w:t>v</w:t>
            </w:r>
            <w:r w:rsidRPr="007A2D96">
              <w:rPr>
                <w:rFonts w:ascii="Arial" w:hAnsi="Arial" w:cs="Arial"/>
                <w:spacing w:val="-1"/>
                <w:sz w:val="22"/>
                <w:szCs w:val="22"/>
                <w:lang w:val="es-MX"/>
              </w:rPr>
              <w:t>i</w:t>
            </w:r>
            <w:r w:rsidRPr="007A2D96">
              <w:rPr>
                <w:rFonts w:ascii="Arial" w:hAnsi="Arial" w:cs="Arial"/>
                <w:spacing w:val="1"/>
                <w:sz w:val="22"/>
                <w:szCs w:val="22"/>
                <w:lang w:val="es-MX"/>
              </w:rPr>
              <w:t>si</w:t>
            </w:r>
            <w:r w:rsidRPr="007A2D96">
              <w:rPr>
                <w:rFonts w:ascii="Arial" w:hAnsi="Arial" w:cs="Arial"/>
                <w:sz w:val="22"/>
                <w:szCs w:val="22"/>
                <w:lang w:val="es-MX"/>
              </w:rPr>
              <w:t xml:space="preserve">ón </w:t>
            </w:r>
            <w:r w:rsidRPr="007A2D96">
              <w:rPr>
                <w:rFonts w:ascii="Arial" w:hAnsi="Arial" w:cs="Arial"/>
                <w:spacing w:val="1"/>
                <w:sz w:val="22"/>
                <w:szCs w:val="22"/>
                <w:lang w:val="es-MX"/>
              </w:rPr>
              <w:t>de avances en</w:t>
            </w:r>
            <w:r w:rsidRPr="007A2D96">
              <w:rPr>
                <w:rFonts w:ascii="Arial" w:hAnsi="Arial" w:cs="Arial"/>
                <w:spacing w:val="35"/>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tr</w:t>
            </w:r>
            <w:r w:rsidRPr="007A2D96">
              <w:rPr>
                <w:rFonts w:ascii="Arial" w:hAnsi="Arial" w:cs="Arial"/>
                <w:spacing w:val="2"/>
                <w:sz w:val="22"/>
                <w:szCs w:val="22"/>
                <w:lang w:val="es-MX"/>
              </w:rPr>
              <w:t>a</w:t>
            </w:r>
            <w:r w:rsidRPr="007A2D96">
              <w:rPr>
                <w:rFonts w:ascii="Arial" w:hAnsi="Arial" w:cs="Arial"/>
                <w:sz w:val="22"/>
                <w:szCs w:val="22"/>
                <w:lang w:val="es-MX"/>
              </w:rPr>
              <w:t>to</w:t>
            </w:r>
            <w:r w:rsidRPr="007A2D96">
              <w:rPr>
                <w:rFonts w:ascii="Arial" w:hAnsi="Arial" w:cs="Arial"/>
                <w:spacing w:val="3"/>
                <w:sz w:val="22"/>
                <w:szCs w:val="22"/>
                <w:lang w:val="es-MX"/>
              </w:rPr>
              <w:t>s</w:t>
            </w:r>
            <w:r w:rsidRPr="007A2D96">
              <w:rPr>
                <w:rFonts w:ascii="Arial" w:hAnsi="Arial" w:cs="Arial"/>
                <w:sz w:val="22"/>
                <w:szCs w:val="22"/>
                <w:lang w:val="es-MX"/>
              </w:rPr>
              <w:t>,</w:t>
            </w:r>
            <w:r w:rsidRPr="007A2D96">
              <w:rPr>
                <w:rFonts w:ascii="Arial" w:hAnsi="Arial" w:cs="Arial"/>
                <w:spacing w:val="29"/>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2"/>
                <w:sz w:val="22"/>
                <w:szCs w:val="22"/>
                <w:lang w:val="es-MX"/>
              </w:rPr>
              <w:t>f</w:t>
            </w:r>
            <w:r w:rsidRPr="007A2D96">
              <w:rPr>
                <w:rFonts w:ascii="Arial" w:hAnsi="Arial" w:cs="Arial"/>
                <w:sz w:val="22"/>
                <w:szCs w:val="22"/>
                <w:lang w:val="es-MX"/>
              </w:rPr>
              <w:t>or</w:t>
            </w:r>
            <w:r w:rsidRPr="007A2D96">
              <w:rPr>
                <w:rFonts w:ascii="Arial" w:hAnsi="Arial" w:cs="Arial"/>
                <w:spacing w:val="5"/>
                <w:sz w:val="22"/>
                <w:szCs w:val="22"/>
                <w:lang w:val="es-MX"/>
              </w:rPr>
              <w:t>m</w:t>
            </w:r>
            <w:r w:rsidRPr="007A2D96">
              <w:rPr>
                <w:rFonts w:ascii="Arial" w:hAnsi="Arial" w:cs="Arial"/>
                <w:sz w:val="22"/>
                <w:szCs w:val="22"/>
                <w:lang w:val="es-MX"/>
              </w:rPr>
              <w:t xml:space="preserve">es </w:t>
            </w:r>
            <w:r w:rsidRPr="007A2D96">
              <w:rPr>
                <w:rFonts w:ascii="Arial" w:hAnsi="Arial" w:cs="Arial"/>
                <w:spacing w:val="2"/>
                <w:sz w:val="22"/>
                <w:szCs w:val="22"/>
                <w:lang w:val="es-MX"/>
              </w:rPr>
              <w:t>f</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al</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 y</w:t>
            </w:r>
            <w:r w:rsidRPr="007A2D96">
              <w:rPr>
                <w:rFonts w:ascii="Arial" w:hAnsi="Arial" w:cs="Arial"/>
                <w:spacing w:val="34"/>
                <w:sz w:val="22"/>
                <w:szCs w:val="22"/>
                <w:lang w:val="es-MX"/>
              </w:rPr>
              <w:t xml:space="preserve"> </w:t>
            </w:r>
            <w:r w:rsidRPr="007A2D96">
              <w:rPr>
                <w:rFonts w:ascii="Arial" w:hAnsi="Arial" w:cs="Arial"/>
                <w:sz w:val="22"/>
                <w:szCs w:val="22"/>
                <w:lang w:val="es-MX"/>
              </w:rPr>
              <w:t>e</w:t>
            </w:r>
            <w:r w:rsidRPr="007A2D96">
              <w:rPr>
                <w:rFonts w:ascii="Arial" w:hAnsi="Arial" w:cs="Arial"/>
                <w:spacing w:val="1"/>
                <w:sz w:val="22"/>
                <w:szCs w:val="22"/>
                <w:lang w:val="es-MX"/>
              </w:rPr>
              <w:t>v</w:t>
            </w:r>
            <w:r w:rsidRPr="007A2D96">
              <w:rPr>
                <w:rFonts w:ascii="Arial" w:hAnsi="Arial" w:cs="Arial"/>
                <w:sz w:val="22"/>
                <w:szCs w:val="22"/>
                <w:lang w:val="es-MX"/>
              </w:rPr>
              <w:t>a</w:t>
            </w:r>
            <w:r w:rsidRPr="007A2D96">
              <w:rPr>
                <w:rFonts w:ascii="Arial" w:hAnsi="Arial" w:cs="Arial"/>
                <w:spacing w:val="-1"/>
                <w:sz w:val="22"/>
                <w:szCs w:val="22"/>
                <w:lang w:val="es-MX"/>
              </w:rPr>
              <w:t>l</w:t>
            </w:r>
            <w:r w:rsidRPr="007A2D96">
              <w:rPr>
                <w:rFonts w:ascii="Arial" w:hAnsi="Arial" w:cs="Arial"/>
                <w:spacing w:val="2"/>
                <w:sz w:val="22"/>
                <w:szCs w:val="22"/>
                <w:lang w:val="es-MX"/>
              </w:rPr>
              <w:t>u</w:t>
            </w:r>
            <w:r w:rsidRPr="007A2D96">
              <w:rPr>
                <w:rFonts w:ascii="Arial" w:hAnsi="Arial" w:cs="Arial"/>
                <w:sz w:val="22"/>
                <w:szCs w:val="22"/>
                <w:lang w:val="es-MX"/>
              </w:rPr>
              <w:t>a</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es de d</w:t>
            </w:r>
            <w:r w:rsidRPr="007A2D96">
              <w:rPr>
                <w:rFonts w:ascii="Arial" w:hAnsi="Arial" w:cs="Arial"/>
                <w:spacing w:val="-1"/>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e</w:t>
            </w:r>
            <w:r w:rsidRPr="007A2D96">
              <w:rPr>
                <w:rFonts w:ascii="Arial" w:hAnsi="Arial" w:cs="Arial"/>
                <w:spacing w:val="4"/>
                <w:sz w:val="22"/>
                <w:szCs w:val="22"/>
                <w:lang w:val="es-MX"/>
              </w:rPr>
              <w:t>m</w:t>
            </w:r>
            <w:r w:rsidRPr="007A2D96">
              <w:rPr>
                <w:rFonts w:ascii="Arial" w:hAnsi="Arial" w:cs="Arial"/>
                <w:sz w:val="22"/>
                <w:szCs w:val="22"/>
                <w:lang w:val="es-MX"/>
              </w:rPr>
              <w:t>p</w:t>
            </w:r>
            <w:r w:rsidRPr="007A2D96">
              <w:rPr>
                <w:rFonts w:ascii="Arial" w:hAnsi="Arial" w:cs="Arial"/>
                <w:spacing w:val="-1"/>
                <w:sz w:val="22"/>
                <w:szCs w:val="22"/>
                <w:lang w:val="es-MX"/>
              </w:rPr>
              <w:t>e</w:t>
            </w:r>
            <w:r w:rsidRPr="007A2D96">
              <w:rPr>
                <w:rFonts w:ascii="Arial" w:hAnsi="Arial" w:cs="Arial"/>
                <w:sz w:val="22"/>
                <w:szCs w:val="22"/>
                <w:lang w:val="es-MX"/>
              </w:rPr>
              <w:t>ñ</w:t>
            </w:r>
            <w:r w:rsidRPr="007A2D96">
              <w:rPr>
                <w:rFonts w:ascii="Arial" w:hAnsi="Arial" w:cs="Arial"/>
                <w:spacing w:val="-1"/>
                <w:sz w:val="22"/>
                <w:szCs w:val="22"/>
                <w:lang w:val="es-MX"/>
              </w:rPr>
              <w:t>o</w:t>
            </w:r>
            <w:r w:rsidRPr="007A2D96">
              <w:rPr>
                <w:rFonts w:ascii="Arial" w:hAnsi="Arial" w:cs="Arial"/>
                <w:sz w:val="22"/>
                <w:szCs w:val="22"/>
                <w:lang w:val="es-MX"/>
              </w:rPr>
              <w:t>.</w:t>
            </w:r>
          </w:p>
          <w:p w14:paraId="1F3C20E3" w14:textId="77777777" w:rsidR="00C01414" w:rsidRPr="007A2D96" w:rsidRDefault="00C01414" w:rsidP="00AC6182">
            <w:pPr>
              <w:pStyle w:val="ListParagraph"/>
              <w:widowControl w:val="0"/>
              <w:numPr>
                <w:ilvl w:val="0"/>
                <w:numId w:val="29"/>
              </w:numPr>
              <w:autoSpaceDE w:val="0"/>
              <w:autoSpaceDN w:val="0"/>
              <w:adjustRightInd w:val="0"/>
              <w:spacing w:after="0"/>
              <w:ind w:right="80"/>
              <w:jc w:val="both"/>
              <w:rPr>
                <w:rFonts w:ascii="Arial" w:hAnsi="Arial" w:cs="Arial"/>
                <w:sz w:val="22"/>
                <w:szCs w:val="22"/>
                <w:lang w:val="es-MX"/>
              </w:rPr>
            </w:pPr>
            <w:r w:rsidRPr="007A2D96">
              <w:rPr>
                <w:rFonts w:ascii="Arial" w:hAnsi="Arial" w:cs="Arial"/>
                <w:spacing w:val="-1"/>
                <w:sz w:val="22"/>
                <w:szCs w:val="22"/>
                <w:lang w:val="es-MX"/>
              </w:rPr>
              <w:t>Av</w:t>
            </w:r>
            <w:r w:rsidRPr="007A2D96">
              <w:rPr>
                <w:rFonts w:ascii="Arial" w:hAnsi="Arial" w:cs="Arial"/>
                <w:spacing w:val="2"/>
                <w:sz w:val="22"/>
                <w:szCs w:val="22"/>
                <w:lang w:val="es-MX"/>
              </w:rPr>
              <w:t>a</w:t>
            </w:r>
            <w:r w:rsidRPr="007A2D96">
              <w:rPr>
                <w:rFonts w:ascii="Arial" w:hAnsi="Arial" w:cs="Arial"/>
                <w:sz w:val="22"/>
                <w:szCs w:val="22"/>
                <w:lang w:val="es-MX"/>
              </w:rPr>
              <w:t>n</w:t>
            </w:r>
            <w:r w:rsidRPr="007A2D96">
              <w:rPr>
                <w:rFonts w:ascii="Arial" w:hAnsi="Arial" w:cs="Arial"/>
                <w:spacing w:val="1"/>
                <w:sz w:val="22"/>
                <w:szCs w:val="22"/>
                <w:lang w:val="es-MX"/>
              </w:rPr>
              <w:t>c</w:t>
            </w:r>
            <w:r w:rsidRPr="007A2D96">
              <w:rPr>
                <w:rFonts w:ascii="Arial" w:hAnsi="Arial" w:cs="Arial"/>
                <w:sz w:val="22"/>
                <w:szCs w:val="22"/>
                <w:lang w:val="es-MX"/>
              </w:rPr>
              <w:t>es</w:t>
            </w:r>
            <w:r w:rsidRPr="007A2D96">
              <w:rPr>
                <w:rFonts w:ascii="Arial" w:hAnsi="Arial" w:cs="Arial"/>
                <w:spacing w:val="2"/>
                <w:sz w:val="22"/>
                <w:szCs w:val="22"/>
                <w:lang w:val="es-MX"/>
              </w:rPr>
              <w:t xml:space="preserve"> </w:t>
            </w:r>
            <w:r w:rsidRPr="007A2D96">
              <w:rPr>
                <w:rFonts w:ascii="Arial" w:hAnsi="Arial" w:cs="Arial"/>
                <w:sz w:val="22"/>
                <w:szCs w:val="22"/>
                <w:lang w:val="es-MX"/>
              </w:rPr>
              <w:t>en</w:t>
            </w:r>
            <w:r w:rsidRPr="007A2D96">
              <w:rPr>
                <w:rFonts w:ascii="Arial" w:hAnsi="Arial" w:cs="Arial"/>
                <w:spacing w:val="9"/>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w:t>
            </w:r>
            <w:r w:rsidRPr="007A2D96">
              <w:rPr>
                <w:rFonts w:ascii="Arial" w:hAnsi="Arial" w:cs="Arial"/>
                <w:spacing w:val="7"/>
                <w:sz w:val="22"/>
                <w:szCs w:val="22"/>
                <w:lang w:val="es-MX"/>
              </w:rPr>
              <w:t xml:space="preserve"> </w:t>
            </w:r>
            <w:r w:rsidRPr="007A2D96">
              <w:rPr>
                <w:rFonts w:ascii="Arial" w:hAnsi="Arial" w:cs="Arial"/>
                <w:sz w:val="22"/>
                <w:szCs w:val="22"/>
                <w:lang w:val="es-MX"/>
              </w:rPr>
              <w:t>e</w:t>
            </w:r>
            <w:r w:rsidRPr="007A2D96">
              <w:rPr>
                <w:rFonts w:ascii="Arial" w:hAnsi="Arial" w:cs="Arial"/>
                <w:spacing w:val="1"/>
                <w:sz w:val="22"/>
                <w:szCs w:val="22"/>
                <w:lang w:val="es-MX"/>
              </w:rPr>
              <w:t>j</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ci</w:t>
            </w:r>
            <w:r w:rsidRPr="007A2D96">
              <w:rPr>
                <w:rFonts w:ascii="Arial" w:hAnsi="Arial" w:cs="Arial"/>
                <w:sz w:val="22"/>
                <w:szCs w:val="22"/>
                <w:lang w:val="es-MX"/>
              </w:rPr>
              <w:t>ón</w:t>
            </w:r>
            <w:r w:rsidRPr="007A2D96">
              <w:rPr>
                <w:rFonts w:ascii="Arial" w:hAnsi="Arial" w:cs="Arial"/>
                <w:spacing w:val="3"/>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7"/>
                <w:sz w:val="22"/>
                <w:szCs w:val="22"/>
                <w:lang w:val="es-MX"/>
              </w:rPr>
              <w:t xml:space="preserve"> </w:t>
            </w:r>
            <w:r w:rsidRPr="007A2D96">
              <w:rPr>
                <w:rFonts w:ascii="Arial" w:hAnsi="Arial" w:cs="Arial"/>
                <w:spacing w:val="1"/>
                <w:sz w:val="22"/>
                <w:szCs w:val="22"/>
                <w:lang w:val="es-MX"/>
              </w:rPr>
              <w:t>P</w:t>
            </w:r>
            <w:r w:rsidRPr="007A2D96">
              <w:rPr>
                <w:rFonts w:ascii="Arial" w:hAnsi="Arial" w:cs="Arial"/>
                <w:spacing w:val="-1"/>
                <w:sz w:val="22"/>
                <w:szCs w:val="22"/>
                <w:lang w:val="es-MX"/>
              </w:rPr>
              <w:t>E</w:t>
            </w:r>
            <w:r w:rsidRPr="007A2D96">
              <w:rPr>
                <w:rFonts w:ascii="Arial" w:hAnsi="Arial" w:cs="Arial"/>
                <w:sz w:val="22"/>
                <w:szCs w:val="22"/>
                <w:lang w:val="es-MX"/>
              </w:rPr>
              <w:t>P</w:t>
            </w:r>
            <w:r w:rsidRPr="007A2D96">
              <w:rPr>
                <w:rFonts w:ascii="Arial" w:hAnsi="Arial" w:cs="Arial"/>
                <w:spacing w:val="9"/>
                <w:sz w:val="22"/>
                <w:szCs w:val="22"/>
                <w:lang w:val="es-MX"/>
              </w:rPr>
              <w:t xml:space="preserve"> </w:t>
            </w:r>
            <w:r w:rsidRPr="007A2D96">
              <w:rPr>
                <w:rFonts w:ascii="Arial" w:hAnsi="Arial" w:cs="Arial"/>
                <w:sz w:val="22"/>
                <w:szCs w:val="22"/>
                <w:lang w:val="es-MX"/>
              </w:rPr>
              <w:t>y</w:t>
            </w:r>
            <w:r w:rsidRPr="007A2D96">
              <w:rPr>
                <w:rFonts w:ascii="Arial" w:hAnsi="Arial" w:cs="Arial"/>
                <w:spacing w:val="7"/>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P</w:t>
            </w:r>
            <w:r w:rsidRPr="007A2D96">
              <w:rPr>
                <w:rFonts w:ascii="Arial" w:hAnsi="Arial" w:cs="Arial"/>
                <w:spacing w:val="1"/>
                <w:sz w:val="22"/>
                <w:szCs w:val="22"/>
                <w:lang w:val="es-MX"/>
              </w:rPr>
              <w:t>l</w:t>
            </w:r>
            <w:r w:rsidRPr="007A2D96">
              <w:rPr>
                <w:rFonts w:ascii="Arial" w:hAnsi="Arial" w:cs="Arial"/>
                <w:sz w:val="22"/>
                <w:szCs w:val="22"/>
                <w:lang w:val="es-MX"/>
              </w:rPr>
              <w:t>an</w:t>
            </w:r>
            <w:r w:rsidRPr="007A2D96">
              <w:rPr>
                <w:rFonts w:ascii="Arial" w:hAnsi="Arial" w:cs="Arial"/>
                <w:spacing w:val="7"/>
                <w:sz w:val="22"/>
                <w:szCs w:val="22"/>
                <w:lang w:val="es-MX"/>
              </w:rPr>
              <w:t xml:space="preserve"> </w:t>
            </w:r>
            <w:r w:rsidRPr="007A2D96">
              <w:rPr>
                <w:rFonts w:ascii="Arial" w:hAnsi="Arial" w:cs="Arial"/>
                <w:sz w:val="22"/>
                <w:szCs w:val="22"/>
                <w:lang w:val="es-MX"/>
              </w:rPr>
              <w:t>de</w:t>
            </w:r>
            <w:r w:rsidRPr="007A2D96">
              <w:rPr>
                <w:rFonts w:ascii="Arial" w:hAnsi="Arial" w:cs="Arial"/>
                <w:spacing w:val="9"/>
                <w:sz w:val="22"/>
                <w:szCs w:val="22"/>
                <w:lang w:val="es-MX"/>
              </w:rPr>
              <w:t xml:space="preserve"> </w:t>
            </w:r>
            <w:r w:rsidRPr="007A2D96">
              <w:rPr>
                <w:rFonts w:ascii="Arial" w:hAnsi="Arial" w:cs="Arial"/>
                <w:spacing w:val="-1"/>
                <w:sz w:val="22"/>
                <w:szCs w:val="22"/>
                <w:lang w:val="es-MX"/>
              </w:rPr>
              <w:t>A</w:t>
            </w:r>
            <w:r w:rsidRPr="007A2D96">
              <w:rPr>
                <w:rFonts w:ascii="Arial" w:hAnsi="Arial" w:cs="Arial"/>
                <w:spacing w:val="2"/>
                <w:sz w:val="22"/>
                <w:szCs w:val="22"/>
                <w:lang w:val="es-MX"/>
              </w:rPr>
              <w:t>dq</w:t>
            </w:r>
            <w:r w:rsidRPr="007A2D96">
              <w:rPr>
                <w:rFonts w:ascii="Arial" w:hAnsi="Arial" w:cs="Arial"/>
                <w:sz w:val="22"/>
                <w:szCs w:val="22"/>
                <w:lang w:val="es-MX"/>
              </w:rPr>
              <w:t>u</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pacing w:val="1"/>
                <w:sz w:val="22"/>
                <w:szCs w:val="22"/>
                <w:lang w:val="es-MX"/>
              </w:rPr>
              <w:t>ci</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es</w:t>
            </w:r>
            <w:r w:rsidRPr="007A2D96">
              <w:rPr>
                <w:rFonts w:ascii="Arial" w:hAnsi="Arial" w:cs="Arial"/>
                <w:spacing w:val="3"/>
                <w:sz w:val="22"/>
                <w:szCs w:val="22"/>
                <w:lang w:val="es-MX"/>
              </w:rPr>
              <w:t xml:space="preserve"> </w:t>
            </w:r>
          </w:p>
          <w:p w14:paraId="60C66D12" w14:textId="6A7B3920" w:rsidR="00C01414" w:rsidRPr="007A2D96" w:rsidRDefault="00C01414" w:rsidP="00AC6182">
            <w:pPr>
              <w:pStyle w:val="ListParagraph"/>
              <w:widowControl w:val="0"/>
              <w:numPr>
                <w:ilvl w:val="0"/>
                <w:numId w:val="29"/>
              </w:numPr>
              <w:autoSpaceDE w:val="0"/>
              <w:autoSpaceDN w:val="0"/>
              <w:adjustRightInd w:val="0"/>
              <w:spacing w:after="0"/>
              <w:ind w:right="80"/>
              <w:jc w:val="both"/>
              <w:rPr>
                <w:rFonts w:ascii="Arial" w:hAnsi="Arial" w:cs="Arial"/>
                <w:sz w:val="22"/>
                <w:szCs w:val="22"/>
                <w:lang w:val="es-MX"/>
              </w:rPr>
            </w:pPr>
            <w:r w:rsidRPr="007A2D96">
              <w:rPr>
                <w:rFonts w:ascii="Arial" w:hAnsi="Arial" w:cs="Arial"/>
                <w:sz w:val="22"/>
                <w:szCs w:val="22"/>
                <w:lang w:val="es-MX"/>
              </w:rPr>
              <w:t>Cumplimiento de la Programación financiera y de desembolsos.</w:t>
            </w:r>
          </w:p>
          <w:p w14:paraId="375325C1" w14:textId="77777777" w:rsidR="00C01414" w:rsidRPr="007A2D96" w:rsidRDefault="00C01414" w:rsidP="00185F84">
            <w:pPr>
              <w:pStyle w:val="ListParagraph"/>
              <w:tabs>
                <w:tab w:val="left" w:pos="516"/>
              </w:tabs>
              <w:ind w:left="0"/>
              <w:jc w:val="both"/>
              <w:rPr>
                <w:rFonts w:ascii="Arial" w:hAnsi="Arial" w:cs="Arial"/>
                <w:sz w:val="22"/>
                <w:szCs w:val="22"/>
                <w:lang w:val="es-MX"/>
              </w:rPr>
            </w:pPr>
          </w:p>
        </w:tc>
      </w:tr>
    </w:tbl>
    <w:p w14:paraId="1874947D" w14:textId="77777777" w:rsidR="00C01414" w:rsidRPr="007A2D96" w:rsidRDefault="00C01414" w:rsidP="00C01414">
      <w:pPr>
        <w:pStyle w:val="Heading2"/>
        <w:numPr>
          <w:ilvl w:val="0"/>
          <w:numId w:val="0"/>
        </w:numPr>
        <w:rPr>
          <w:rFonts w:cs="Arial"/>
          <w:i w:val="0"/>
          <w:sz w:val="22"/>
          <w:szCs w:val="22"/>
        </w:rPr>
      </w:pPr>
      <w:bookmarkStart w:id="138" w:name="_Toc370814637"/>
      <w:bookmarkStart w:id="139" w:name="_Toc528247881"/>
      <w:proofErr w:type="spellStart"/>
      <w:r w:rsidRPr="007A2D96">
        <w:rPr>
          <w:rFonts w:cs="Arial"/>
          <w:i w:val="0"/>
          <w:sz w:val="22"/>
          <w:szCs w:val="22"/>
        </w:rPr>
        <w:t>Presentación</w:t>
      </w:r>
      <w:proofErr w:type="spellEnd"/>
      <w:r w:rsidRPr="007A2D96">
        <w:rPr>
          <w:rFonts w:cs="Arial"/>
          <w:i w:val="0"/>
          <w:sz w:val="22"/>
          <w:szCs w:val="22"/>
        </w:rPr>
        <w:t xml:space="preserve"> de </w:t>
      </w:r>
      <w:proofErr w:type="spellStart"/>
      <w:r w:rsidRPr="007A2D96">
        <w:rPr>
          <w:rFonts w:cs="Arial"/>
          <w:i w:val="0"/>
          <w:sz w:val="22"/>
          <w:szCs w:val="22"/>
        </w:rPr>
        <w:t>Informes</w:t>
      </w:r>
      <w:bookmarkEnd w:id="138"/>
      <w:bookmarkEnd w:id="139"/>
      <w:proofErr w:type="spellEnd"/>
    </w:p>
    <w:p w14:paraId="4B714F82" w14:textId="77777777" w:rsidR="00C01414" w:rsidRPr="007A2D96" w:rsidRDefault="00C01414" w:rsidP="00C01414">
      <w:pPr>
        <w:pStyle w:val="ListParagraph"/>
        <w:tabs>
          <w:tab w:val="left" w:pos="516"/>
        </w:tabs>
        <w:spacing w:after="0"/>
        <w:ind w:left="0"/>
        <w:jc w:val="both"/>
        <w:rPr>
          <w:rFonts w:ascii="Arial" w:hAnsi="Arial" w:cs="Arial"/>
        </w:rPr>
      </w:pPr>
    </w:p>
    <w:p w14:paraId="55040EBC" w14:textId="1F78155F" w:rsidR="00C01414" w:rsidRPr="007A2D96" w:rsidRDefault="00C01414"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 xml:space="preserve">El </w:t>
      </w:r>
      <w:r w:rsidR="005153BB" w:rsidRPr="007A2D96">
        <w:rPr>
          <w:rFonts w:ascii="Arial" w:hAnsi="Arial" w:cs="Arial"/>
          <w:lang w:val="es-MX"/>
        </w:rPr>
        <w:t>MINEDUCYT</w:t>
      </w:r>
      <w:r w:rsidRPr="007A2D96">
        <w:rPr>
          <w:rFonts w:ascii="Arial" w:hAnsi="Arial" w:cs="Arial"/>
          <w:lang w:val="es-MX"/>
        </w:rPr>
        <w:t xml:space="preserve"> por intermedio de la </w:t>
      </w:r>
      <w:r w:rsidR="00693A8A" w:rsidRPr="007A2D96">
        <w:rPr>
          <w:rFonts w:ascii="Arial" w:hAnsi="Arial" w:cs="Arial"/>
          <w:lang w:val="es-MX"/>
        </w:rPr>
        <w:t>Unidad Gestora</w:t>
      </w:r>
      <w:r w:rsidRPr="007A2D96">
        <w:rPr>
          <w:rFonts w:ascii="Arial" w:hAnsi="Arial" w:cs="Arial"/>
          <w:lang w:val="es-MX"/>
        </w:rPr>
        <w:t xml:space="preserve">, presentará al Banco un Informe Inicial como parte del arranque del proyecto e informes semestrales, que detallarán los avances y desafíos en la ejecución, y tendrán como anexo el Informe de Monitoreo de Progreso actualizado y la matriz de resultados. Cada año en el mes de diciembre presentará para la no objeción del Banco: el Plan Operativo, el PEP actualizada y el de adquisiciones anual. </w:t>
      </w:r>
    </w:p>
    <w:p w14:paraId="17B61A57" w14:textId="77777777" w:rsidR="00C01414" w:rsidRPr="007A2D96" w:rsidRDefault="00C01414" w:rsidP="00C01414">
      <w:pPr>
        <w:pStyle w:val="ListParagraph"/>
        <w:tabs>
          <w:tab w:val="left" w:pos="516"/>
        </w:tabs>
        <w:spacing w:after="0" w:line="240" w:lineRule="auto"/>
        <w:ind w:left="0"/>
        <w:jc w:val="both"/>
        <w:rPr>
          <w:rFonts w:ascii="Arial" w:hAnsi="Arial" w:cs="Arial"/>
          <w:lang w:val="es-MX"/>
        </w:rPr>
      </w:pPr>
    </w:p>
    <w:p w14:paraId="401D3F7E" w14:textId="77777777" w:rsidR="00C01414" w:rsidRPr="007A2D96" w:rsidRDefault="00C01414" w:rsidP="00C01414">
      <w:pPr>
        <w:spacing w:after="0" w:line="240" w:lineRule="auto"/>
        <w:jc w:val="center"/>
        <w:rPr>
          <w:rFonts w:ascii="Arial" w:hAnsi="Arial" w:cs="Arial"/>
          <w:b/>
          <w:lang w:val="es-MX"/>
        </w:rPr>
      </w:pPr>
    </w:p>
    <w:tbl>
      <w:tblPr>
        <w:tblStyle w:val="TableGrid"/>
        <w:tblW w:w="10206" w:type="dxa"/>
        <w:tblInd w:w="-459" w:type="dxa"/>
        <w:tblLook w:val="04A0" w:firstRow="1" w:lastRow="0" w:firstColumn="1" w:lastColumn="0" w:noHBand="0" w:noVBand="1"/>
      </w:tblPr>
      <w:tblGrid>
        <w:gridCol w:w="1985"/>
        <w:gridCol w:w="6379"/>
        <w:gridCol w:w="1842"/>
      </w:tblGrid>
      <w:tr w:rsidR="00C01414" w:rsidRPr="00224B0E" w14:paraId="46D16FA7" w14:textId="77777777" w:rsidTr="00185F84">
        <w:tc>
          <w:tcPr>
            <w:tcW w:w="1985" w:type="dxa"/>
            <w:shd w:val="clear" w:color="auto" w:fill="A8D08D" w:themeFill="accent6" w:themeFillTint="99"/>
          </w:tcPr>
          <w:p w14:paraId="3D198DFB" w14:textId="77777777" w:rsidR="00C01414" w:rsidRPr="007A2D96" w:rsidRDefault="00C01414" w:rsidP="00185F84">
            <w:pPr>
              <w:jc w:val="center"/>
              <w:rPr>
                <w:rFonts w:ascii="Arial" w:hAnsi="Arial" w:cs="Arial"/>
                <w:b/>
                <w:sz w:val="22"/>
                <w:szCs w:val="22"/>
                <w:lang w:val="es-MX"/>
              </w:rPr>
            </w:pPr>
          </w:p>
        </w:tc>
        <w:tc>
          <w:tcPr>
            <w:tcW w:w="6379" w:type="dxa"/>
            <w:shd w:val="clear" w:color="auto" w:fill="A8D08D" w:themeFill="accent6" w:themeFillTint="99"/>
          </w:tcPr>
          <w:p w14:paraId="18689B6C" w14:textId="77777777" w:rsidR="00C01414" w:rsidRPr="007A2D96" w:rsidRDefault="00C01414" w:rsidP="00185F84">
            <w:pPr>
              <w:jc w:val="center"/>
              <w:rPr>
                <w:rFonts w:ascii="Arial" w:hAnsi="Arial" w:cs="Arial"/>
                <w:b/>
                <w:sz w:val="22"/>
                <w:szCs w:val="22"/>
                <w:lang w:val="es-MX"/>
              </w:rPr>
            </w:pPr>
            <w:r w:rsidRPr="007A2D96">
              <w:rPr>
                <w:rFonts w:ascii="Arial" w:hAnsi="Arial" w:cs="Arial"/>
                <w:b/>
                <w:sz w:val="22"/>
                <w:szCs w:val="22"/>
                <w:lang w:val="es-MX"/>
              </w:rPr>
              <w:t>Descripción del contenido de los informes</w:t>
            </w:r>
          </w:p>
        </w:tc>
        <w:tc>
          <w:tcPr>
            <w:tcW w:w="1842" w:type="dxa"/>
            <w:shd w:val="clear" w:color="auto" w:fill="A8D08D" w:themeFill="accent6" w:themeFillTint="99"/>
          </w:tcPr>
          <w:p w14:paraId="001F2B6C" w14:textId="77777777" w:rsidR="00C01414" w:rsidRPr="007A2D96" w:rsidRDefault="00C01414" w:rsidP="00185F84">
            <w:pPr>
              <w:jc w:val="center"/>
              <w:rPr>
                <w:rFonts w:ascii="Arial" w:hAnsi="Arial" w:cs="Arial"/>
                <w:b/>
                <w:sz w:val="22"/>
                <w:szCs w:val="22"/>
                <w:lang w:val="es-MX"/>
              </w:rPr>
            </w:pPr>
          </w:p>
        </w:tc>
      </w:tr>
      <w:tr w:rsidR="00C01414" w:rsidRPr="007A2D96" w14:paraId="55B4195D" w14:textId="77777777" w:rsidTr="00185F84">
        <w:tc>
          <w:tcPr>
            <w:tcW w:w="1985" w:type="dxa"/>
            <w:shd w:val="clear" w:color="auto" w:fill="A8D08D" w:themeFill="accent6" w:themeFillTint="99"/>
          </w:tcPr>
          <w:p w14:paraId="6BB533F5" w14:textId="77777777" w:rsidR="00C01414" w:rsidRPr="007A2D96" w:rsidRDefault="00C01414" w:rsidP="00185F84">
            <w:pPr>
              <w:jc w:val="center"/>
              <w:rPr>
                <w:rFonts w:ascii="Arial" w:hAnsi="Arial" w:cs="Arial"/>
                <w:b/>
                <w:sz w:val="22"/>
                <w:szCs w:val="22"/>
              </w:rPr>
            </w:pPr>
            <w:r w:rsidRPr="007A2D96">
              <w:rPr>
                <w:rFonts w:ascii="Arial" w:hAnsi="Arial" w:cs="Arial"/>
                <w:b/>
                <w:sz w:val="22"/>
                <w:szCs w:val="22"/>
              </w:rPr>
              <w:t>Tipo de Informe</w:t>
            </w:r>
          </w:p>
        </w:tc>
        <w:tc>
          <w:tcPr>
            <w:tcW w:w="6379" w:type="dxa"/>
            <w:shd w:val="clear" w:color="auto" w:fill="A8D08D" w:themeFill="accent6" w:themeFillTint="99"/>
          </w:tcPr>
          <w:p w14:paraId="21972183" w14:textId="77777777" w:rsidR="00C01414" w:rsidRPr="007A2D96" w:rsidRDefault="00C01414" w:rsidP="00185F84">
            <w:pPr>
              <w:jc w:val="center"/>
              <w:rPr>
                <w:rFonts w:ascii="Arial" w:hAnsi="Arial" w:cs="Arial"/>
                <w:b/>
                <w:sz w:val="22"/>
                <w:szCs w:val="22"/>
              </w:rPr>
            </w:pPr>
            <w:proofErr w:type="spellStart"/>
            <w:r w:rsidRPr="007A2D96">
              <w:rPr>
                <w:rFonts w:ascii="Arial" w:hAnsi="Arial" w:cs="Arial"/>
                <w:b/>
                <w:sz w:val="22"/>
                <w:szCs w:val="22"/>
              </w:rPr>
              <w:t>Descripción</w:t>
            </w:r>
            <w:proofErr w:type="spellEnd"/>
            <w:r w:rsidRPr="007A2D96">
              <w:rPr>
                <w:rFonts w:ascii="Arial" w:hAnsi="Arial" w:cs="Arial"/>
                <w:b/>
                <w:sz w:val="22"/>
                <w:szCs w:val="22"/>
              </w:rPr>
              <w:t xml:space="preserve"> del </w:t>
            </w:r>
            <w:proofErr w:type="spellStart"/>
            <w:r w:rsidRPr="007A2D96">
              <w:rPr>
                <w:rFonts w:ascii="Arial" w:hAnsi="Arial" w:cs="Arial"/>
                <w:b/>
                <w:sz w:val="22"/>
                <w:szCs w:val="22"/>
              </w:rPr>
              <w:t>contenido</w:t>
            </w:r>
            <w:proofErr w:type="spellEnd"/>
          </w:p>
        </w:tc>
        <w:tc>
          <w:tcPr>
            <w:tcW w:w="1842" w:type="dxa"/>
            <w:shd w:val="clear" w:color="auto" w:fill="A8D08D" w:themeFill="accent6" w:themeFillTint="99"/>
          </w:tcPr>
          <w:p w14:paraId="3DED5A75" w14:textId="77777777" w:rsidR="00C01414" w:rsidRPr="007A2D96" w:rsidRDefault="00C01414" w:rsidP="00185F84">
            <w:pPr>
              <w:jc w:val="center"/>
              <w:rPr>
                <w:rFonts w:ascii="Arial" w:hAnsi="Arial" w:cs="Arial"/>
                <w:b/>
                <w:sz w:val="22"/>
                <w:szCs w:val="22"/>
              </w:rPr>
            </w:pPr>
            <w:proofErr w:type="spellStart"/>
            <w:r w:rsidRPr="007A2D96">
              <w:rPr>
                <w:rFonts w:ascii="Arial" w:hAnsi="Arial" w:cs="Arial"/>
                <w:b/>
                <w:sz w:val="22"/>
                <w:szCs w:val="22"/>
              </w:rPr>
              <w:t>Periodicidad</w:t>
            </w:r>
            <w:proofErr w:type="spellEnd"/>
          </w:p>
        </w:tc>
      </w:tr>
      <w:tr w:rsidR="00C01414" w:rsidRPr="00224B0E" w14:paraId="789CCDC4" w14:textId="77777777" w:rsidTr="00185F84">
        <w:tc>
          <w:tcPr>
            <w:tcW w:w="1985" w:type="dxa"/>
          </w:tcPr>
          <w:p w14:paraId="793DDCF9" w14:textId="77777777" w:rsidR="00C01414" w:rsidRPr="007A2D96" w:rsidRDefault="00C01414" w:rsidP="00185F84">
            <w:pPr>
              <w:jc w:val="both"/>
              <w:rPr>
                <w:rFonts w:ascii="Arial" w:hAnsi="Arial" w:cs="Arial"/>
                <w:sz w:val="22"/>
                <w:szCs w:val="22"/>
              </w:rPr>
            </w:pPr>
          </w:p>
          <w:p w14:paraId="555334A4" w14:textId="77777777" w:rsidR="00C01414" w:rsidRPr="007A2D96" w:rsidRDefault="00C01414" w:rsidP="00185F84">
            <w:pPr>
              <w:jc w:val="both"/>
              <w:rPr>
                <w:rFonts w:ascii="Arial" w:hAnsi="Arial" w:cs="Arial"/>
                <w:b/>
                <w:sz w:val="22"/>
                <w:szCs w:val="22"/>
              </w:rPr>
            </w:pPr>
            <w:r w:rsidRPr="007A2D96">
              <w:rPr>
                <w:rFonts w:ascii="Arial" w:hAnsi="Arial" w:cs="Arial"/>
                <w:b/>
                <w:sz w:val="22"/>
                <w:szCs w:val="22"/>
              </w:rPr>
              <w:t xml:space="preserve">Informe </w:t>
            </w:r>
            <w:proofErr w:type="spellStart"/>
            <w:r w:rsidRPr="007A2D96">
              <w:rPr>
                <w:rFonts w:ascii="Arial" w:hAnsi="Arial" w:cs="Arial"/>
                <w:b/>
                <w:sz w:val="22"/>
                <w:szCs w:val="22"/>
              </w:rPr>
              <w:t>Inicial</w:t>
            </w:r>
            <w:proofErr w:type="spellEnd"/>
            <w:r w:rsidRPr="007A2D96">
              <w:rPr>
                <w:rFonts w:ascii="Arial" w:hAnsi="Arial" w:cs="Arial"/>
                <w:b/>
                <w:sz w:val="22"/>
                <w:szCs w:val="22"/>
              </w:rPr>
              <w:t xml:space="preserve"> </w:t>
            </w:r>
          </w:p>
        </w:tc>
        <w:tc>
          <w:tcPr>
            <w:tcW w:w="6379" w:type="dxa"/>
          </w:tcPr>
          <w:p w14:paraId="74175EE7" w14:textId="5CD8AB96" w:rsidR="00C01414" w:rsidRPr="007A2D96" w:rsidRDefault="00C01414" w:rsidP="00185F84">
            <w:pPr>
              <w:jc w:val="both"/>
              <w:rPr>
                <w:rFonts w:ascii="Arial" w:hAnsi="Arial" w:cs="Arial"/>
                <w:sz w:val="22"/>
                <w:szCs w:val="22"/>
              </w:rPr>
            </w:pPr>
          </w:p>
          <w:p w14:paraId="3FA0B044" w14:textId="66AEF0DC" w:rsidR="00C01414" w:rsidRPr="007A2D96" w:rsidRDefault="00C01414" w:rsidP="00AC6182">
            <w:pPr>
              <w:pStyle w:val="ListParagraph"/>
              <w:widowControl w:val="0"/>
              <w:numPr>
                <w:ilvl w:val="0"/>
                <w:numId w:val="28"/>
              </w:numPr>
              <w:autoSpaceDE w:val="0"/>
              <w:autoSpaceDN w:val="0"/>
              <w:adjustRightInd w:val="0"/>
              <w:spacing w:after="0" w:line="240" w:lineRule="auto"/>
              <w:ind w:right="72"/>
              <w:jc w:val="both"/>
              <w:rPr>
                <w:rFonts w:ascii="Arial" w:hAnsi="Arial" w:cs="Arial"/>
                <w:sz w:val="22"/>
                <w:szCs w:val="22"/>
                <w:lang w:val="es-MX"/>
              </w:rPr>
            </w:pPr>
            <w:r w:rsidRPr="007A2D96">
              <w:rPr>
                <w:rFonts w:ascii="Arial" w:hAnsi="Arial" w:cs="Arial"/>
                <w:sz w:val="22"/>
                <w:szCs w:val="22"/>
                <w:lang w:val="es-MX"/>
              </w:rPr>
              <w:t>Un</w:t>
            </w:r>
            <w:r w:rsidRPr="007A2D96">
              <w:rPr>
                <w:rFonts w:ascii="Arial" w:hAnsi="Arial" w:cs="Arial"/>
                <w:spacing w:val="7"/>
                <w:sz w:val="22"/>
                <w:szCs w:val="22"/>
                <w:lang w:val="es-MX"/>
              </w:rPr>
              <w:t xml:space="preserve"> </w:t>
            </w:r>
            <w:r w:rsidRPr="007A2D96">
              <w:rPr>
                <w:rFonts w:ascii="Arial" w:hAnsi="Arial" w:cs="Arial"/>
                <w:spacing w:val="-1"/>
                <w:sz w:val="22"/>
                <w:szCs w:val="22"/>
                <w:lang w:val="es-MX"/>
              </w:rPr>
              <w:t>P</w:t>
            </w:r>
            <w:r w:rsidRPr="007A2D96">
              <w:rPr>
                <w:rFonts w:ascii="Arial" w:hAnsi="Arial" w:cs="Arial"/>
                <w:spacing w:val="1"/>
                <w:sz w:val="22"/>
                <w:szCs w:val="22"/>
                <w:lang w:val="es-MX"/>
              </w:rPr>
              <w:t>l</w:t>
            </w:r>
            <w:r w:rsidRPr="007A2D96">
              <w:rPr>
                <w:rFonts w:ascii="Arial" w:hAnsi="Arial" w:cs="Arial"/>
                <w:sz w:val="22"/>
                <w:szCs w:val="22"/>
                <w:lang w:val="es-MX"/>
              </w:rPr>
              <w:t>an</w:t>
            </w:r>
            <w:r w:rsidRPr="007A2D96">
              <w:rPr>
                <w:rFonts w:ascii="Arial" w:hAnsi="Arial" w:cs="Arial"/>
                <w:spacing w:val="4"/>
                <w:sz w:val="22"/>
                <w:szCs w:val="22"/>
                <w:lang w:val="es-MX"/>
              </w:rPr>
              <w:t xml:space="preserve"> </w:t>
            </w:r>
            <w:r w:rsidRPr="007A2D96">
              <w:rPr>
                <w:rFonts w:ascii="Arial" w:hAnsi="Arial" w:cs="Arial"/>
                <w:sz w:val="22"/>
                <w:szCs w:val="22"/>
                <w:lang w:val="es-MX"/>
              </w:rPr>
              <w:t>de</w:t>
            </w:r>
            <w:r w:rsidRPr="007A2D96">
              <w:rPr>
                <w:rFonts w:ascii="Arial" w:hAnsi="Arial" w:cs="Arial"/>
                <w:spacing w:val="6"/>
                <w:sz w:val="22"/>
                <w:szCs w:val="22"/>
                <w:lang w:val="es-MX"/>
              </w:rPr>
              <w:t xml:space="preserve"> </w:t>
            </w:r>
            <w:r w:rsidRPr="007A2D96">
              <w:rPr>
                <w:rFonts w:ascii="Arial" w:hAnsi="Arial" w:cs="Arial"/>
                <w:sz w:val="22"/>
                <w:szCs w:val="22"/>
                <w:lang w:val="es-MX"/>
              </w:rPr>
              <w:t>e</w:t>
            </w:r>
            <w:r w:rsidRPr="007A2D96">
              <w:rPr>
                <w:rFonts w:ascii="Arial" w:hAnsi="Arial" w:cs="Arial"/>
                <w:spacing w:val="1"/>
                <w:sz w:val="22"/>
                <w:szCs w:val="22"/>
                <w:lang w:val="es-MX"/>
              </w:rPr>
              <w:t>j</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ci</w:t>
            </w:r>
            <w:r w:rsidRPr="007A2D96">
              <w:rPr>
                <w:rFonts w:ascii="Arial" w:hAnsi="Arial" w:cs="Arial"/>
                <w:sz w:val="22"/>
                <w:szCs w:val="22"/>
                <w:lang w:val="es-MX"/>
              </w:rPr>
              <w:t>ón 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11"/>
                <w:sz w:val="22"/>
                <w:szCs w:val="22"/>
                <w:lang w:val="es-MX"/>
              </w:rPr>
              <w:t xml:space="preserve"> </w:t>
            </w:r>
            <w:r w:rsidRPr="007A2D96">
              <w:rPr>
                <w:rFonts w:ascii="Arial" w:hAnsi="Arial" w:cs="Arial"/>
                <w:spacing w:val="-1"/>
                <w:sz w:val="22"/>
                <w:szCs w:val="22"/>
                <w:lang w:val="es-MX"/>
              </w:rPr>
              <w:t>P</w:t>
            </w:r>
            <w:r w:rsidRPr="007A2D96">
              <w:rPr>
                <w:rFonts w:ascii="Arial" w:hAnsi="Arial" w:cs="Arial"/>
                <w:spacing w:val="1"/>
                <w:sz w:val="22"/>
                <w:szCs w:val="22"/>
                <w:lang w:val="es-MX"/>
              </w:rPr>
              <w:t>r</w:t>
            </w:r>
            <w:r w:rsidRPr="007A2D96">
              <w:rPr>
                <w:rFonts w:ascii="Arial" w:hAnsi="Arial" w:cs="Arial"/>
                <w:sz w:val="22"/>
                <w:szCs w:val="22"/>
                <w:lang w:val="es-MX"/>
              </w:rPr>
              <w:t>o</w:t>
            </w:r>
            <w:r w:rsidRPr="007A2D96">
              <w:rPr>
                <w:rFonts w:ascii="Arial" w:hAnsi="Arial" w:cs="Arial"/>
                <w:spacing w:val="-1"/>
                <w:sz w:val="22"/>
                <w:szCs w:val="22"/>
                <w:lang w:val="es-MX"/>
              </w:rPr>
              <w:t>g</w:t>
            </w:r>
            <w:r w:rsidRPr="007A2D96">
              <w:rPr>
                <w:rFonts w:ascii="Arial" w:hAnsi="Arial" w:cs="Arial"/>
                <w:spacing w:val="1"/>
                <w:sz w:val="22"/>
                <w:szCs w:val="22"/>
                <w:lang w:val="es-MX"/>
              </w:rPr>
              <w:t>r</w:t>
            </w:r>
            <w:r w:rsidRPr="007A2D96">
              <w:rPr>
                <w:rFonts w:ascii="Arial" w:hAnsi="Arial" w:cs="Arial"/>
                <w:sz w:val="22"/>
                <w:szCs w:val="22"/>
                <w:lang w:val="es-MX"/>
              </w:rPr>
              <w:t>a</w:t>
            </w:r>
            <w:r w:rsidRPr="007A2D96">
              <w:rPr>
                <w:rFonts w:ascii="Arial" w:hAnsi="Arial" w:cs="Arial"/>
                <w:spacing w:val="4"/>
                <w:sz w:val="22"/>
                <w:szCs w:val="22"/>
                <w:lang w:val="es-MX"/>
              </w:rPr>
              <w:t>m</w:t>
            </w:r>
            <w:r w:rsidRPr="007A2D96">
              <w:rPr>
                <w:rFonts w:ascii="Arial" w:hAnsi="Arial" w:cs="Arial"/>
                <w:sz w:val="22"/>
                <w:szCs w:val="22"/>
                <w:lang w:val="es-MX"/>
              </w:rPr>
              <w:t>a</w:t>
            </w:r>
            <w:r w:rsidRPr="007A2D96">
              <w:rPr>
                <w:rFonts w:ascii="Arial" w:hAnsi="Arial" w:cs="Arial"/>
                <w:spacing w:val="1"/>
                <w:sz w:val="22"/>
                <w:szCs w:val="22"/>
                <w:lang w:val="es-MX"/>
              </w:rPr>
              <w:t xml:space="preserve"> </w:t>
            </w:r>
            <w:r w:rsidRPr="007A2D96">
              <w:rPr>
                <w:rFonts w:ascii="Arial" w:hAnsi="Arial" w:cs="Arial"/>
                <w:sz w:val="22"/>
                <w:szCs w:val="22"/>
                <w:lang w:val="es-MX"/>
              </w:rPr>
              <w:t>que</w:t>
            </w:r>
            <w:r w:rsidRPr="007A2D96">
              <w:rPr>
                <w:rFonts w:ascii="Arial" w:hAnsi="Arial" w:cs="Arial"/>
                <w:spacing w:val="5"/>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cl</w:t>
            </w:r>
            <w:r w:rsidRPr="007A2D96">
              <w:rPr>
                <w:rFonts w:ascii="Arial" w:hAnsi="Arial" w:cs="Arial"/>
                <w:spacing w:val="2"/>
                <w:sz w:val="22"/>
                <w:szCs w:val="22"/>
                <w:lang w:val="es-MX"/>
              </w:rPr>
              <w:t>u</w:t>
            </w:r>
            <w:r w:rsidRPr="007A2D96">
              <w:rPr>
                <w:rFonts w:ascii="Arial" w:hAnsi="Arial" w:cs="Arial"/>
                <w:spacing w:val="-4"/>
                <w:sz w:val="22"/>
                <w:szCs w:val="22"/>
                <w:lang w:val="es-MX"/>
              </w:rPr>
              <w:t>y</w:t>
            </w:r>
            <w:r w:rsidRPr="007A2D96">
              <w:rPr>
                <w:rFonts w:ascii="Arial" w:hAnsi="Arial" w:cs="Arial"/>
                <w:spacing w:val="2"/>
                <w:sz w:val="22"/>
                <w:szCs w:val="22"/>
                <w:lang w:val="es-MX"/>
              </w:rPr>
              <w:t>a</w:t>
            </w:r>
            <w:r w:rsidRPr="007A2D96">
              <w:rPr>
                <w:rFonts w:ascii="Arial" w:hAnsi="Arial" w:cs="Arial"/>
                <w:sz w:val="22"/>
                <w:szCs w:val="22"/>
                <w:lang w:val="es-MX"/>
              </w:rPr>
              <w:t>,</w:t>
            </w:r>
            <w:r w:rsidRPr="007A2D96">
              <w:rPr>
                <w:rFonts w:ascii="Arial" w:hAnsi="Arial" w:cs="Arial"/>
                <w:spacing w:val="3"/>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a</w:t>
            </w:r>
            <w:r w:rsidRPr="007A2D96">
              <w:rPr>
                <w:rFonts w:ascii="Arial" w:hAnsi="Arial" w:cs="Arial"/>
                <w:sz w:val="22"/>
                <w:szCs w:val="22"/>
                <w:lang w:val="es-MX"/>
              </w:rPr>
              <w:t>n</w:t>
            </w:r>
            <w:r w:rsidRPr="007A2D96">
              <w:rPr>
                <w:rFonts w:ascii="Arial" w:hAnsi="Arial" w:cs="Arial"/>
                <w:spacing w:val="-1"/>
                <w:sz w:val="22"/>
                <w:szCs w:val="22"/>
                <w:lang w:val="es-MX"/>
              </w:rPr>
              <w:t>d</w:t>
            </w:r>
            <w:r w:rsidRPr="007A2D96">
              <w:rPr>
                <w:rFonts w:ascii="Arial" w:hAnsi="Arial" w:cs="Arial"/>
                <w:sz w:val="22"/>
                <w:szCs w:val="22"/>
                <w:lang w:val="es-MX"/>
              </w:rPr>
              <w:t>o</w:t>
            </w:r>
            <w:r w:rsidRPr="007A2D96">
              <w:rPr>
                <w:rFonts w:ascii="Arial" w:hAnsi="Arial" w:cs="Arial"/>
                <w:spacing w:val="3"/>
                <w:sz w:val="22"/>
                <w:szCs w:val="22"/>
                <w:lang w:val="es-MX"/>
              </w:rPr>
              <w:t xml:space="preserve"> </w:t>
            </w:r>
            <w:r w:rsidRPr="007A2D96">
              <w:rPr>
                <w:rFonts w:ascii="Arial" w:hAnsi="Arial" w:cs="Arial"/>
                <w:sz w:val="22"/>
                <w:szCs w:val="22"/>
                <w:lang w:val="es-MX"/>
              </w:rPr>
              <w:t xml:space="preserve">no </w:t>
            </w:r>
            <w:r w:rsidRPr="007A2D96">
              <w:rPr>
                <w:rFonts w:ascii="Arial" w:hAnsi="Arial" w:cs="Arial"/>
                <w:spacing w:val="1"/>
                <w:sz w:val="22"/>
                <w:szCs w:val="22"/>
                <w:lang w:val="es-MX"/>
              </w:rPr>
              <w:t>s</w:t>
            </w:r>
            <w:r w:rsidRPr="007A2D96">
              <w:rPr>
                <w:rFonts w:ascii="Arial" w:hAnsi="Arial" w:cs="Arial"/>
                <w:sz w:val="22"/>
                <w:szCs w:val="22"/>
                <w:lang w:val="es-MX"/>
              </w:rPr>
              <w:t>e</w:t>
            </w:r>
            <w:r w:rsidRPr="007A2D96">
              <w:rPr>
                <w:rFonts w:ascii="Arial" w:hAnsi="Arial" w:cs="Arial"/>
                <w:spacing w:val="5"/>
                <w:sz w:val="22"/>
                <w:szCs w:val="22"/>
                <w:lang w:val="es-MX"/>
              </w:rPr>
              <w:t xml:space="preserve"> </w:t>
            </w:r>
            <w:r w:rsidRPr="007A2D96">
              <w:rPr>
                <w:rFonts w:ascii="Arial" w:hAnsi="Arial" w:cs="Arial"/>
                <w:sz w:val="22"/>
                <w:szCs w:val="22"/>
                <w:lang w:val="es-MX"/>
              </w:rPr>
              <w:t>trat</w:t>
            </w:r>
            <w:r w:rsidRPr="007A2D96">
              <w:rPr>
                <w:rFonts w:ascii="Arial" w:hAnsi="Arial" w:cs="Arial"/>
                <w:spacing w:val="-1"/>
                <w:sz w:val="22"/>
                <w:szCs w:val="22"/>
                <w:lang w:val="es-MX"/>
              </w:rPr>
              <w:t>a</w:t>
            </w:r>
            <w:r w:rsidRPr="007A2D96">
              <w:rPr>
                <w:rFonts w:ascii="Arial" w:hAnsi="Arial" w:cs="Arial"/>
                <w:spacing w:val="1"/>
                <w:sz w:val="22"/>
                <w:szCs w:val="22"/>
                <w:lang w:val="es-MX"/>
              </w:rPr>
              <w:t>r</w:t>
            </w:r>
            <w:r w:rsidRPr="007A2D96">
              <w:rPr>
                <w:rFonts w:ascii="Arial" w:hAnsi="Arial" w:cs="Arial"/>
                <w:sz w:val="22"/>
                <w:szCs w:val="22"/>
                <w:lang w:val="es-MX"/>
              </w:rPr>
              <w:t>e</w:t>
            </w:r>
            <w:r w:rsidRPr="007A2D96">
              <w:rPr>
                <w:rFonts w:ascii="Arial" w:hAnsi="Arial" w:cs="Arial"/>
                <w:spacing w:val="3"/>
                <w:sz w:val="22"/>
                <w:szCs w:val="22"/>
                <w:lang w:val="es-MX"/>
              </w:rPr>
              <w:t xml:space="preserve"> </w:t>
            </w:r>
            <w:r w:rsidRPr="007A2D96">
              <w:rPr>
                <w:rFonts w:ascii="Arial" w:hAnsi="Arial" w:cs="Arial"/>
                <w:spacing w:val="2"/>
                <w:sz w:val="22"/>
                <w:szCs w:val="22"/>
                <w:lang w:val="es-MX"/>
              </w:rPr>
              <w:t>d</w:t>
            </w:r>
            <w:r w:rsidRPr="007A2D96">
              <w:rPr>
                <w:rFonts w:ascii="Arial" w:hAnsi="Arial" w:cs="Arial"/>
                <w:sz w:val="22"/>
                <w:szCs w:val="22"/>
                <w:lang w:val="es-MX"/>
              </w:rPr>
              <w:t>e</w:t>
            </w:r>
            <w:r w:rsidRPr="007A2D96">
              <w:rPr>
                <w:rFonts w:ascii="Arial" w:hAnsi="Arial" w:cs="Arial"/>
                <w:spacing w:val="5"/>
                <w:sz w:val="22"/>
                <w:szCs w:val="22"/>
                <w:lang w:val="es-MX"/>
              </w:rPr>
              <w:t xml:space="preserve"> </w:t>
            </w:r>
            <w:r w:rsidRPr="007A2D96">
              <w:rPr>
                <w:rFonts w:ascii="Arial" w:hAnsi="Arial" w:cs="Arial"/>
                <w:sz w:val="22"/>
                <w:szCs w:val="22"/>
                <w:lang w:val="es-MX"/>
              </w:rPr>
              <w:t>un</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P</w:t>
            </w:r>
            <w:r w:rsidRPr="007A2D96">
              <w:rPr>
                <w:rFonts w:ascii="Arial" w:hAnsi="Arial" w:cs="Arial"/>
                <w:spacing w:val="1"/>
                <w:sz w:val="22"/>
                <w:szCs w:val="22"/>
                <w:lang w:val="es-MX"/>
              </w:rPr>
              <w:t>r</w:t>
            </w:r>
            <w:r w:rsidRPr="007A2D96">
              <w:rPr>
                <w:rFonts w:ascii="Arial" w:hAnsi="Arial" w:cs="Arial"/>
                <w:spacing w:val="2"/>
                <w:sz w:val="22"/>
                <w:szCs w:val="22"/>
                <w:lang w:val="es-MX"/>
              </w:rPr>
              <w:t>o</w:t>
            </w:r>
            <w:r w:rsidRPr="007A2D96">
              <w:rPr>
                <w:rFonts w:ascii="Arial" w:hAnsi="Arial" w:cs="Arial"/>
                <w:sz w:val="22"/>
                <w:szCs w:val="22"/>
                <w:lang w:val="es-MX"/>
              </w:rPr>
              <w:t>gra</w:t>
            </w:r>
            <w:r w:rsidRPr="007A2D96">
              <w:rPr>
                <w:rFonts w:ascii="Arial" w:hAnsi="Arial" w:cs="Arial"/>
                <w:spacing w:val="2"/>
                <w:sz w:val="22"/>
                <w:szCs w:val="22"/>
                <w:lang w:val="es-MX"/>
              </w:rPr>
              <w:t>m</w:t>
            </w:r>
            <w:r w:rsidRPr="007A2D96">
              <w:rPr>
                <w:rFonts w:ascii="Arial" w:hAnsi="Arial" w:cs="Arial"/>
                <w:sz w:val="22"/>
                <w:szCs w:val="22"/>
                <w:lang w:val="es-MX"/>
              </w:rPr>
              <w:t>a</w:t>
            </w:r>
            <w:r w:rsidRPr="007A2D96">
              <w:rPr>
                <w:rFonts w:ascii="Arial" w:hAnsi="Arial" w:cs="Arial"/>
                <w:spacing w:val="1"/>
                <w:sz w:val="22"/>
                <w:szCs w:val="22"/>
                <w:lang w:val="es-MX"/>
              </w:rPr>
              <w:t xml:space="preserve"> </w:t>
            </w:r>
            <w:r w:rsidRPr="007A2D96">
              <w:rPr>
                <w:rFonts w:ascii="Arial" w:hAnsi="Arial" w:cs="Arial"/>
                <w:sz w:val="22"/>
                <w:szCs w:val="22"/>
                <w:lang w:val="es-MX"/>
              </w:rPr>
              <w:t>de</w:t>
            </w:r>
            <w:r w:rsidRPr="007A2D96">
              <w:rPr>
                <w:rFonts w:ascii="Arial" w:hAnsi="Arial" w:cs="Arial"/>
                <w:spacing w:val="5"/>
                <w:sz w:val="22"/>
                <w:szCs w:val="22"/>
                <w:lang w:val="es-MX"/>
              </w:rPr>
              <w:t xml:space="preserve"> </w:t>
            </w:r>
            <w:r w:rsidRPr="007A2D96">
              <w:rPr>
                <w:rFonts w:ascii="Arial" w:hAnsi="Arial" w:cs="Arial"/>
                <w:spacing w:val="1"/>
                <w:sz w:val="22"/>
                <w:szCs w:val="22"/>
                <w:lang w:val="es-MX"/>
              </w:rPr>
              <w:t>c</w:t>
            </w:r>
            <w:r w:rsidRPr="007A2D96">
              <w:rPr>
                <w:rFonts w:ascii="Arial" w:hAnsi="Arial" w:cs="Arial"/>
                <w:spacing w:val="2"/>
                <w:sz w:val="22"/>
                <w:szCs w:val="22"/>
                <w:lang w:val="es-MX"/>
              </w:rPr>
              <w:t>o</w:t>
            </w:r>
            <w:r w:rsidRPr="007A2D96">
              <w:rPr>
                <w:rFonts w:ascii="Arial" w:hAnsi="Arial" w:cs="Arial"/>
                <w:sz w:val="22"/>
                <w:szCs w:val="22"/>
                <w:lang w:val="es-MX"/>
              </w:rPr>
              <w:t>n</w:t>
            </w:r>
            <w:r w:rsidRPr="007A2D96">
              <w:rPr>
                <w:rFonts w:ascii="Arial" w:hAnsi="Arial" w:cs="Arial"/>
                <w:spacing w:val="1"/>
                <w:sz w:val="22"/>
                <w:szCs w:val="22"/>
                <w:lang w:val="es-MX"/>
              </w:rPr>
              <w:t>c</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z w:val="22"/>
                <w:szCs w:val="22"/>
                <w:lang w:val="es-MX"/>
              </w:rPr>
              <w:t>ón</w:t>
            </w:r>
            <w:r w:rsidRPr="007A2D96">
              <w:rPr>
                <w:rFonts w:ascii="Arial" w:hAnsi="Arial" w:cs="Arial"/>
                <w:spacing w:val="1"/>
                <w:sz w:val="22"/>
                <w:szCs w:val="22"/>
                <w:lang w:val="es-MX"/>
              </w:rPr>
              <w:t xml:space="preserve"> </w:t>
            </w:r>
            <w:r w:rsidRPr="007A2D96">
              <w:rPr>
                <w:rFonts w:ascii="Arial" w:hAnsi="Arial" w:cs="Arial"/>
                <w:sz w:val="22"/>
                <w:szCs w:val="22"/>
                <w:lang w:val="es-MX"/>
              </w:rPr>
              <w:t>de</w:t>
            </w:r>
            <w:r w:rsidRPr="007A2D96">
              <w:rPr>
                <w:rFonts w:ascii="Arial" w:hAnsi="Arial" w:cs="Arial"/>
                <w:spacing w:val="5"/>
                <w:sz w:val="22"/>
                <w:szCs w:val="22"/>
                <w:lang w:val="es-MX"/>
              </w:rPr>
              <w:t xml:space="preserve"> </w:t>
            </w:r>
            <w:r w:rsidRPr="007A2D96">
              <w:rPr>
                <w:rFonts w:ascii="Arial" w:hAnsi="Arial" w:cs="Arial"/>
                <w:spacing w:val="1"/>
                <w:sz w:val="22"/>
                <w:szCs w:val="22"/>
                <w:lang w:val="es-MX"/>
              </w:rPr>
              <w:t>cr</w:t>
            </w:r>
            <w:r w:rsidRPr="007A2D96">
              <w:rPr>
                <w:rFonts w:ascii="Arial" w:hAnsi="Arial" w:cs="Arial"/>
                <w:sz w:val="22"/>
                <w:szCs w:val="22"/>
                <w:lang w:val="es-MX"/>
              </w:rPr>
              <w:t>é</w:t>
            </w:r>
            <w:r w:rsidRPr="007A2D96">
              <w:rPr>
                <w:rFonts w:ascii="Arial" w:hAnsi="Arial" w:cs="Arial"/>
                <w:spacing w:val="1"/>
                <w:sz w:val="22"/>
                <w:szCs w:val="22"/>
                <w:lang w:val="es-MX"/>
              </w:rPr>
              <w:t>d</w:t>
            </w:r>
            <w:r w:rsidRPr="007A2D96">
              <w:rPr>
                <w:rFonts w:ascii="Arial" w:hAnsi="Arial" w:cs="Arial"/>
                <w:spacing w:val="-1"/>
                <w:sz w:val="22"/>
                <w:szCs w:val="22"/>
                <w:lang w:val="es-MX"/>
              </w:rPr>
              <w:t>i</w:t>
            </w:r>
            <w:r w:rsidRPr="007A2D96">
              <w:rPr>
                <w:rFonts w:ascii="Arial" w:hAnsi="Arial" w:cs="Arial"/>
                <w:spacing w:val="2"/>
                <w:sz w:val="22"/>
                <w:szCs w:val="22"/>
                <w:lang w:val="es-MX"/>
              </w:rPr>
              <w:t>t</w:t>
            </w:r>
            <w:r w:rsidRPr="007A2D96">
              <w:rPr>
                <w:rFonts w:ascii="Arial" w:hAnsi="Arial" w:cs="Arial"/>
                <w:sz w:val="22"/>
                <w:szCs w:val="22"/>
                <w:lang w:val="es-MX"/>
              </w:rPr>
              <w:t>o</w:t>
            </w:r>
            <w:r w:rsidRPr="007A2D96">
              <w:rPr>
                <w:rFonts w:ascii="Arial" w:hAnsi="Arial" w:cs="Arial"/>
                <w:spacing w:val="1"/>
                <w:sz w:val="22"/>
                <w:szCs w:val="22"/>
                <w:lang w:val="es-MX"/>
              </w:rPr>
              <w:t>s</w:t>
            </w:r>
            <w:r w:rsidRPr="007A2D96">
              <w:rPr>
                <w:rFonts w:ascii="Arial" w:hAnsi="Arial" w:cs="Arial"/>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os p</w:t>
            </w:r>
            <w:r w:rsidRPr="007A2D96">
              <w:rPr>
                <w:rFonts w:ascii="Arial" w:hAnsi="Arial" w:cs="Arial"/>
                <w:spacing w:val="-1"/>
                <w:sz w:val="22"/>
                <w:szCs w:val="22"/>
                <w:lang w:val="es-MX"/>
              </w:rPr>
              <w:t>l</w:t>
            </w:r>
            <w:r w:rsidRPr="007A2D96">
              <w:rPr>
                <w:rFonts w:ascii="Arial" w:hAnsi="Arial" w:cs="Arial"/>
                <w:spacing w:val="2"/>
                <w:sz w:val="22"/>
                <w:szCs w:val="22"/>
                <w:lang w:val="es-MX"/>
              </w:rPr>
              <w:t>a</w:t>
            </w:r>
            <w:r w:rsidRPr="007A2D96">
              <w:rPr>
                <w:rFonts w:ascii="Arial" w:hAnsi="Arial" w:cs="Arial"/>
                <w:sz w:val="22"/>
                <w:szCs w:val="22"/>
                <w:lang w:val="es-MX"/>
              </w:rPr>
              <w:t>n</w:t>
            </w:r>
            <w:r w:rsidRPr="007A2D96">
              <w:rPr>
                <w:rFonts w:ascii="Arial" w:hAnsi="Arial" w:cs="Arial"/>
                <w:spacing w:val="-1"/>
                <w:sz w:val="22"/>
                <w:szCs w:val="22"/>
                <w:lang w:val="es-MX"/>
              </w:rPr>
              <w:t>o</w:t>
            </w:r>
            <w:r w:rsidRPr="007A2D96">
              <w:rPr>
                <w:rFonts w:ascii="Arial" w:hAnsi="Arial" w:cs="Arial"/>
                <w:sz w:val="22"/>
                <w:szCs w:val="22"/>
                <w:lang w:val="es-MX"/>
              </w:rPr>
              <w:t>s</w:t>
            </w:r>
            <w:r w:rsidRPr="007A2D96">
              <w:rPr>
                <w:rFonts w:ascii="Arial" w:hAnsi="Arial" w:cs="Arial"/>
                <w:spacing w:val="6"/>
                <w:sz w:val="22"/>
                <w:szCs w:val="22"/>
                <w:lang w:val="es-MX"/>
              </w:rPr>
              <w:t xml:space="preserve"> </w:t>
            </w:r>
            <w:r w:rsidRPr="007A2D96">
              <w:rPr>
                <w:rFonts w:ascii="Arial" w:hAnsi="Arial" w:cs="Arial"/>
                <w:sz w:val="22"/>
                <w:szCs w:val="22"/>
                <w:lang w:val="es-MX"/>
              </w:rPr>
              <w:t>y</w:t>
            </w:r>
            <w:r w:rsidRPr="007A2D96">
              <w:rPr>
                <w:rFonts w:ascii="Arial" w:hAnsi="Arial" w:cs="Arial"/>
                <w:spacing w:val="2"/>
                <w:sz w:val="22"/>
                <w:szCs w:val="22"/>
                <w:lang w:val="es-MX"/>
              </w:rPr>
              <w:t xml:space="preserve"> </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pacing w:val="2"/>
                <w:sz w:val="22"/>
                <w:szCs w:val="22"/>
                <w:lang w:val="es-MX"/>
              </w:rPr>
              <w:t>p</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pacing w:val="2"/>
                <w:sz w:val="22"/>
                <w:szCs w:val="22"/>
                <w:lang w:val="es-MX"/>
              </w:rPr>
              <w:t>f</w:t>
            </w:r>
            <w:r w:rsidRPr="007A2D96">
              <w:rPr>
                <w:rFonts w:ascii="Arial" w:hAnsi="Arial" w:cs="Arial"/>
                <w:spacing w:val="-1"/>
                <w:sz w:val="22"/>
                <w:szCs w:val="22"/>
                <w:lang w:val="es-MX"/>
              </w:rPr>
              <w:t>i</w:t>
            </w:r>
            <w:r w:rsidRPr="007A2D96">
              <w:rPr>
                <w:rFonts w:ascii="Arial" w:hAnsi="Arial" w:cs="Arial"/>
                <w:spacing w:val="1"/>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es</w:t>
            </w:r>
            <w:r w:rsidRPr="007A2D96">
              <w:rPr>
                <w:rFonts w:ascii="Arial" w:hAnsi="Arial" w:cs="Arial"/>
                <w:spacing w:val="48"/>
                <w:sz w:val="22"/>
                <w:szCs w:val="22"/>
                <w:lang w:val="es-MX"/>
              </w:rPr>
              <w:t xml:space="preserve"> </w:t>
            </w:r>
            <w:r w:rsidRPr="007A2D96">
              <w:rPr>
                <w:rFonts w:ascii="Arial" w:hAnsi="Arial" w:cs="Arial"/>
                <w:sz w:val="22"/>
                <w:szCs w:val="22"/>
                <w:lang w:val="es-MX"/>
              </w:rPr>
              <w:t>q</w:t>
            </w:r>
            <w:r w:rsidRPr="007A2D96">
              <w:rPr>
                <w:rFonts w:ascii="Arial" w:hAnsi="Arial" w:cs="Arial"/>
                <w:spacing w:val="-1"/>
                <w:sz w:val="22"/>
                <w:szCs w:val="22"/>
                <w:lang w:val="es-MX"/>
              </w:rPr>
              <w:t>u</w:t>
            </w:r>
            <w:r w:rsidRPr="007A2D96">
              <w:rPr>
                <w:rFonts w:ascii="Arial" w:hAnsi="Arial" w:cs="Arial"/>
                <w:sz w:val="22"/>
                <w:szCs w:val="22"/>
                <w:lang w:val="es-MX"/>
              </w:rPr>
              <w:t xml:space="preserve">e, a </w:t>
            </w:r>
            <w:r w:rsidRPr="007A2D96">
              <w:rPr>
                <w:rFonts w:ascii="Arial" w:hAnsi="Arial" w:cs="Arial"/>
                <w:spacing w:val="1"/>
                <w:sz w:val="22"/>
                <w:szCs w:val="22"/>
                <w:lang w:val="es-MX"/>
              </w:rPr>
              <w:t>j</w:t>
            </w:r>
            <w:r w:rsidRPr="007A2D96">
              <w:rPr>
                <w:rFonts w:ascii="Arial" w:hAnsi="Arial" w:cs="Arial"/>
                <w:spacing w:val="2"/>
                <w:sz w:val="22"/>
                <w:szCs w:val="22"/>
                <w:lang w:val="es-MX"/>
              </w:rPr>
              <w:t>u</w:t>
            </w:r>
            <w:r w:rsidRPr="007A2D96">
              <w:rPr>
                <w:rFonts w:ascii="Arial" w:hAnsi="Arial" w:cs="Arial"/>
                <w:spacing w:val="-1"/>
                <w:sz w:val="22"/>
                <w:szCs w:val="22"/>
                <w:lang w:val="es-MX"/>
              </w:rPr>
              <w:t>i</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o 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B</w:t>
            </w:r>
            <w:r w:rsidRPr="007A2D96">
              <w:rPr>
                <w:rFonts w:ascii="Arial" w:hAnsi="Arial" w:cs="Arial"/>
                <w:sz w:val="22"/>
                <w:szCs w:val="22"/>
                <w:lang w:val="es-MX"/>
              </w:rPr>
              <w:t>a</w:t>
            </w:r>
            <w:r w:rsidRPr="007A2D96">
              <w:rPr>
                <w:rFonts w:ascii="Arial" w:hAnsi="Arial" w:cs="Arial"/>
                <w:spacing w:val="-1"/>
                <w:sz w:val="22"/>
                <w:szCs w:val="22"/>
                <w:lang w:val="es-MX"/>
              </w:rPr>
              <w:t>n</w:t>
            </w:r>
            <w:r w:rsidRPr="007A2D96">
              <w:rPr>
                <w:rFonts w:ascii="Arial" w:hAnsi="Arial" w:cs="Arial"/>
                <w:spacing w:val="1"/>
                <w:sz w:val="22"/>
                <w:szCs w:val="22"/>
                <w:lang w:val="es-MX"/>
              </w:rPr>
              <w:t>c</w:t>
            </w:r>
            <w:r w:rsidRPr="007A2D96">
              <w:rPr>
                <w:rFonts w:ascii="Arial" w:hAnsi="Arial" w:cs="Arial"/>
                <w:spacing w:val="2"/>
                <w:sz w:val="22"/>
                <w:szCs w:val="22"/>
                <w:lang w:val="es-MX"/>
              </w:rPr>
              <w:t>o</w:t>
            </w:r>
            <w:r w:rsidRPr="007A2D96">
              <w:rPr>
                <w:rFonts w:ascii="Arial" w:hAnsi="Arial" w:cs="Arial"/>
                <w:sz w:val="22"/>
                <w:szCs w:val="22"/>
                <w:lang w:val="es-MX"/>
              </w:rPr>
              <w:t xml:space="preserve">, </w:t>
            </w:r>
            <w:r w:rsidRPr="007A2D96">
              <w:rPr>
                <w:rFonts w:ascii="Arial" w:hAnsi="Arial" w:cs="Arial"/>
                <w:spacing w:val="1"/>
                <w:sz w:val="22"/>
                <w:szCs w:val="22"/>
                <w:lang w:val="es-MX"/>
              </w:rPr>
              <w:t>s</w:t>
            </w:r>
            <w:r w:rsidRPr="007A2D96">
              <w:rPr>
                <w:rFonts w:ascii="Arial" w:hAnsi="Arial" w:cs="Arial"/>
                <w:sz w:val="22"/>
                <w:szCs w:val="22"/>
                <w:lang w:val="es-MX"/>
              </w:rPr>
              <w:t>e</w:t>
            </w:r>
            <w:r w:rsidRPr="007A2D96">
              <w:rPr>
                <w:rFonts w:ascii="Arial" w:hAnsi="Arial" w:cs="Arial"/>
                <w:spacing w:val="1"/>
                <w:sz w:val="22"/>
                <w:szCs w:val="22"/>
                <w:lang w:val="es-MX"/>
              </w:rPr>
              <w:t>a</w:t>
            </w:r>
            <w:r w:rsidRPr="007A2D96">
              <w:rPr>
                <w:rFonts w:ascii="Arial" w:hAnsi="Arial" w:cs="Arial"/>
                <w:sz w:val="22"/>
                <w:szCs w:val="22"/>
                <w:lang w:val="es-MX"/>
              </w:rPr>
              <w:t>n n</w:t>
            </w:r>
            <w:r w:rsidRPr="007A2D96">
              <w:rPr>
                <w:rFonts w:ascii="Arial" w:hAnsi="Arial" w:cs="Arial"/>
                <w:spacing w:val="-1"/>
                <w:sz w:val="22"/>
                <w:szCs w:val="22"/>
                <w:lang w:val="es-MX"/>
              </w:rPr>
              <w:t>e</w:t>
            </w:r>
            <w:r w:rsidRPr="007A2D96">
              <w:rPr>
                <w:rFonts w:ascii="Arial" w:hAnsi="Arial" w:cs="Arial"/>
                <w:spacing w:val="1"/>
                <w:sz w:val="22"/>
                <w:szCs w:val="22"/>
                <w:lang w:val="es-MX"/>
              </w:rPr>
              <w:t>c</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ari</w:t>
            </w:r>
            <w:r w:rsidRPr="007A2D96">
              <w:rPr>
                <w:rFonts w:ascii="Arial" w:hAnsi="Arial" w:cs="Arial"/>
                <w:spacing w:val="-1"/>
                <w:sz w:val="22"/>
                <w:szCs w:val="22"/>
                <w:lang w:val="es-MX"/>
              </w:rPr>
              <w:t>a</w:t>
            </w:r>
            <w:r w:rsidRPr="007A2D96">
              <w:rPr>
                <w:rFonts w:ascii="Arial" w:hAnsi="Arial" w:cs="Arial"/>
                <w:spacing w:val="1"/>
                <w:sz w:val="22"/>
                <w:szCs w:val="22"/>
                <w:lang w:val="es-MX"/>
              </w:rPr>
              <w:t>s</w:t>
            </w:r>
            <w:r w:rsidRPr="007A2D96">
              <w:rPr>
                <w:rFonts w:ascii="Arial" w:hAnsi="Arial" w:cs="Arial"/>
                <w:sz w:val="22"/>
                <w:szCs w:val="22"/>
                <w:lang w:val="es-MX"/>
              </w:rPr>
              <w:t>.</w:t>
            </w:r>
          </w:p>
          <w:p w14:paraId="1296ED5C" w14:textId="77777777" w:rsidR="00C01414" w:rsidRPr="007A2D96" w:rsidRDefault="00C01414" w:rsidP="00185F84">
            <w:pPr>
              <w:widowControl w:val="0"/>
              <w:autoSpaceDE w:val="0"/>
              <w:autoSpaceDN w:val="0"/>
              <w:adjustRightInd w:val="0"/>
              <w:spacing w:before="6"/>
              <w:rPr>
                <w:rFonts w:ascii="Arial" w:hAnsi="Arial" w:cs="Arial"/>
                <w:sz w:val="22"/>
                <w:szCs w:val="22"/>
                <w:lang w:val="es-MX"/>
              </w:rPr>
            </w:pPr>
          </w:p>
          <w:p w14:paraId="431C8EEE" w14:textId="77777777" w:rsidR="00C01414" w:rsidRPr="007A2D96" w:rsidRDefault="00C01414" w:rsidP="00AC6182">
            <w:pPr>
              <w:pStyle w:val="ListParagraph"/>
              <w:widowControl w:val="0"/>
              <w:numPr>
                <w:ilvl w:val="0"/>
                <w:numId w:val="28"/>
              </w:numPr>
              <w:autoSpaceDE w:val="0"/>
              <w:autoSpaceDN w:val="0"/>
              <w:adjustRightInd w:val="0"/>
              <w:spacing w:after="0" w:line="240" w:lineRule="auto"/>
              <w:ind w:right="64"/>
              <w:jc w:val="both"/>
              <w:rPr>
                <w:rFonts w:ascii="Arial" w:hAnsi="Arial" w:cs="Arial"/>
                <w:sz w:val="22"/>
                <w:szCs w:val="22"/>
                <w:lang w:val="es-MX"/>
              </w:rPr>
            </w:pPr>
            <w:r w:rsidRPr="007A2D96">
              <w:rPr>
                <w:rFonts w:ascii="Arial" w:hAnsi="Arial" w:cs="Arial"/>
                <w:sz w:val="22"/>
                <w:szCs w:val="22"/>
                <w:lang w:val="es-MX"/>
              </w:rPr>
              <w:t>Un</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l</w:t>
            </w:r>
            <w:r w:rsidRPr="007A2D96">
              <w:rPr>
                <w:rFonts w:ascii="Arial" w:hAnsi="Arial" w:cs="Arial"/>
                <w:spacing w:val="2"/>
                <w:sz w:val="22"/>
                <w:szCs w:val="22"/>
                <w:lang w:val="es-MX"/>
              </w:rPr>
              <w:t>e</w:t>
            </w:r>
            <w:r w:rsidRPr="007A2D96">
              <w:rPr>
                <w:rFonts w:ascii="Arial" w:hAnsi="Arial" w:cs="Arial"/>
                <w:sz w:val="22"/>
                <w:szCs w:val="22"/>
                <w:lang w:val="es-MX"/>
              </w:rPr>
              <w:t>n</w:t>
            </w:r>
            <w:r w:rsidRPr="007A2D96">
              <w:rPr>
                <w:rFonts w:ascii="Arial" w:hAnsi="Arial" w:cs="Arial"/>
                <w:spacing w:val="-1"/>
                <w:sz w:val="22"/>
                <w:szCs w:val="22"/>
                <w:lang w:val="es-MX"/>
              </w:rPr>
              <w:t>d</w:t>
            </w:r>
            <w:r w:rsidRPr="007A2D96">
              <w:rPr>
                <w:rFonts w:ascii="Arial" w:hAnsi="Arial" w:cs="Arial"/>
                <w:sz w:val="22"/>
                <w:szCs w:val="22"/>
                <w:lang w:val="es-MX"/>
              </w:rPr>
              <w:t>a</w:t>
            </w:r>
            <w:r w:rsidRPr="007A2D96">
              <w:rPr>
                <w:rFonts w:ascii="Arial" w:hAnsi="Arial" w:cs="Arial"/>
                <w:spacing w:val="3"/>
                <w:sz w:val="22"/>
                <w:szCs w:val="22"/>
                <w:lang w:val="es-MX"/>
              </w:rPr>
              <w:t>r</w:t>
            </w:r>
            <w:r w:rsidRPr="007A2D96">
              <w:rPr>
                <w:rFonts w:ascii="Arial" w:hAnsi="Arial" w:cs="Arial"/>
                <w:spacing w:val="-1"/>
                <w:sz w:val="22"/>
                <w:szCs w:val="22"/>
                <w:lang w:val="es-MX"/>
              </w:rPr>
              <w:t>i</w:t>
            </w:r>
            <w:r w:rsidRPr="007A2D96">
              <w:rPr>
                <w:rFonts w:ascii="Arial" w:hAnsi="Arial" w:cs="Arial"/>
                <w:sz w:val="22"/>
                <w:szCs w:val="22"/>
                <w:lang w:val="es-MX"/>
              </w:rPr>
              <w:t>o</w:t>
            </w:r>
            <w:r w:rsidRPr="007A2D96">
              <w:rPr>
                <w:rFonts w:ascii="Arial" w:hAnsi="Arial" w:cs="Arial"/>
                <w:spacing w:val="1"/>
                <w:sz w:val="22"/>
                <w:szCs w:val="22"/>
                <w:lang w:val="es-MX"/>
              </w:rPr>
              <w:t xml:space="preserve"> </w:t>
            </w:r>
            <w:r w:rsidRPr="007A2D96">
              <w:rPr>
                <w:rFonts w:ascii="Arial" w:hAnsi="Arial" w:cs="Arial"/>
                <w:sz w:val="22"/>
                <w:szCs w:val="22"/>
                <w:lang w:val="es-MX"/>
              </w:rPr>
              <w:t>o</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cr</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pacing w:val="2"/>
                <w:sz w:val="22"/>
                <w:szCs w:val="22"/>
                <w:lang w:val="es-MX"/>
              </w:rPr>
              <w:t>o</w:t>
            </w:r>
            <w:r w:rsidRPr="007A2D96">
              <w:rPr>
                <w:rFonts w:ascii="Arial" w:hAnsi="Arial" w:cs="Arial"/>
                <w:sz w:val="22"/>
                <w:szCs w:val="22"/>
                <w:lang w:val="es-MX"/>
              </w:rPr>
              <w:t>gr</w:t>
            </w:r>
            <w:r w:rsidRPr="007A2D96">
              <w:rPr>
                <w:rFonts w:ascii="Arial" w:hAnsi="Arial" w:cs="Arial"/>
                <w:spacing w:val="2"/>
                <w:sz w:val="22"/>
                <w:szCs w:val="22"/>
                <w:lang w:val="es-MX"/>
              </w:rPr>
              <w:t>a</w:t>
            </w:r>
            <w:r w:rsidRPr="007A2D96">
              <w:rPr>
                <w:rFonts w:ascii="Arial" w:hAnsi="Arial" w:cs="Arial"/>
                <w:spacing w:val="4"/>
                <w:sz w:val="22"/>
                <w:szCs w:val="22"/>
                <w:lang w:val="es-MX"/>
              </w:rPr>
              <w:t>m</w:t>
            </w:r>
            <w:r w:rsidRPr="007A2D96">
              <w:rPr>
                <w:rFonts w:ascii="Arial" w:hAnsi="Arial" w:cs="Arial"/>
                <w:sz w:val="22"/>
                <w:szCs w:val="22"/>
                <w:lang w:val="es-MX"/>
              </w:rPr>
              <w:t>a de</w:t>
            </w:r>
            <w:r w:rsidRPr="007A2D96">
              <w:rPr>
                <w:rFonts w:ascii="Arial" w:hAnsi="Arial" w:cs="Arial"/>
                <w:spacing w:val="8"/>
                <w:sz w:val="22"/>
                <w:szCs w:val="22"/>
                <w:lang w:val="es-MX"/>
              </w:rPr>
              <w:t xml:space="preserve"> </w:t>
            </w:r>
            <w:r w:rsidRPr="007A2D96">
              <w:rPr>
                <w:rFonts w:ascii="Arial" w:hAnsi="Arial" w:cs="Arial"/>
                <w:sz w:val="22"/>
                <w:szCs w:val="22"/>
                <w:lang w:val="es-MX"/>
              </w:rPr>
              <w:t>tra</w:t>
            </w:r>
            <w:r w:rsidRPr="007A2D96">
              <w:rPr>
                <w:rFonts w:ascii="Arial" w:hAnsi="Arial" w:cs="Arial"/>
                <w:spacing w:val="-1"/>
                <w:sz w:val="22"/>
                <w:szCs w:val="22"/>
                <w:lang w:val="es-MX"/>
              </w:rPr>
              <w:t>b</w:t>
            </w:r>
            <w:r w:rsidRPr="007A2D96">
              <w:rPr>
                <w:rFonts w:ascii="Arial" w:hAnsi="Arial" w:cs="Arial"/>
                <w:sz w:val="22"/>
                <w:szCs w:val="22"/>
                <w:lang w:val="es-MX"/>
              </w:rPr>
              <w:t>a</w:t>
            </w:r>
            <w:r w:rsidRPr="007A2D96">
              <w:rPr>
                <w:rFonts w:ascii="Arial" w:hAnsi="Arial" w:cs="Arial"/>
                <w:spacing w:val="1"/>
                <w:sz w:val="22"/>
                <w:szCs w:val="22"/>
                <w:lang w:val="es-MX"/>
              </w:rPr>
              <w:t>j</w:t>
            </w:r>
            <w:r w:rsidRPr="007A2D96">
              <w:rPr>
                <w:rFonts w:ascii="Arial" w:hAnsi="Arial" w:cs="Arial"/>
                <w:sz w:val="22"/>
                <w:szCs w:val="22"/>
                <w:lang w:val="es-MX"/>
              </w:rPr>
              <w:t>o</w:t>
            </w:r>
            <w:r w:rsidRPr="007A2D96">
              <w:rPr>
                <w:rFonts w:ascii="Arial" w:hAnsi="Arial" w:cs="Arial"/>
                <w:spacing w:val="5"/>
                <w:sz w:val="22"/>
                <w:szCs w:val="22"/>
                <w:lang w:val="es-MX"/>
              </w:rPr>
              <w:t xml:space="preserve"> </w:t>
            </w:r>
            <w:r w:rsidRPr="007A2D96">
              <w:rPr>
                <w:rFonts w:ascii="Arial" w:hAnsi="Arial" w:cs="Arial"/>
                <w:sz w:val="22"/>
                <w:szCs w:val="22"/>
                <w:lang w:val="es-MX"/>
              </w:rPr>
              <w:t>o</w:t>
            </w:r>
            <w:r w:rsidRPr="007A2D96">
              <w:rPr>
                <w:rFonts w:ascii="Arial" w:hAnsi="Arial" w:cs="Arial"/>
                <w:spacing w:val="10"/>
                <w:sz w:val="22"/>
                <w:szCs w:val="22"/>
                <w:lang w:val="es-MX"/>
              </w:rPr>
              <w:t xml:space="preserve"> </w:t>
            </w:r>
            <w:r w:rsidRPr="007A2D96">
              <w:rPr>
                <w:rFonts w:ascii="Arial" w:hAnsi="Arial" w:cs="Arial"/>
                <w:sz w:val="22"/>
                <w:szCs w:val="22"/>
                <w:lang w:val="es-MX"/>
              </w:rPr>
              <w:t>de</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pacing w:val="1"/>
                <w:sz w:val="22"/>
                <w:szCs w:val="22"/>
                <w:lang w:val="es-MX"/>
              </w:rPr>
              <w:t>c</w:t>
            </w:r>
            <w:r w:rsidRPr="007A2D96">
              <w:rPr>
                <w:rFonts w:ascii="Arial" w:hAnsi="Arial" w:cs="Arial"/>
                <w:spacing w:val="2"/>
                <w:sz w:val="22"/>
                <w:szCs w:val="22"/>
                <w:lang w:val="es-MX"/>
              </w:rPr>
              <w:t>e</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z w:val="22"/>
                <w:szCs w:val="22"/>
                <w:lang w:val="es-MX"/>
              </w:rPr>
              <w:t>ón</w:t>
            </w:r>
            <w:r w:rsidRPr="007A2D96">
              <w:rPr>
                <w:rFonts w:ascii="Arial" w:hAnsi="Arial" w:cs="Arial"/>
                <w:spacing w:val="8"/>
                <w:sz w:val="22"/>
                <w:szCs w:val="22"/>
                <w:lang w:val="es-MX"/>
              </w:rPr>
              <w:t xml:space="preserve"> </w:t>
            </w:r>
            <w:r w:rsidRPr="007A2D96">
              <w:rPr>
                <w:rFonts w:ascii="Arial" w:hAnsi="Arial" w:cs="Arial"/>
                <w:sz w:val="22"/>
                <w:szCs w:val="22"/>
                <w:lang w:val="es-MX"/>
              </w:rPr>
              <w:t xml:space="preserve">de </w:t>
            </w:r>
            <w:r w:rsidRPr="007A2D96">
              <w:rPr>
                <w:rFonts w:ascii="Arial" w:hAnsi="Arial" w:cs="Arial"/>
                <w:spacing w:val="1"/>
                <w:sz w:val="22"/>
                <w:szCs w:val="22"/>
                <w:lang w:val="es-MX"/>
              </w:rPr>
              <w:t>cr</w:t>
            </w:r>
            <w:r w:rsidRPr="007A2D96">
              <w:rPr>
                <w:rFonts w:ascii="Arial" w:hAnsi="Arial" w:cs="Arial"/>
                <w:sz w:val="22"/>
                <w:szCs w:val="22"/>
                <w:lang w:val="es-MX"/>
              </w:rPr>
              <w:t>é</w:t>
            </w:r>
            <w:r w:rsidRPr="007A2D96">
              <w:rPr>
                <w:rFonts w:ascii="Arial" w:hAnsi="Arial" w:cs="Arial"/>
                <w:spacing w:val="-1"/>
                <w:sz w:val="22"/>
                <w:szCs w:val="22"/>
                <w:lang w:val="es-MX"/>
              </w:rPr>
              <w:t>di</w:t>
            </w:r>
            <w:r w:rsidRPr="007A2D96">
              <w:rPr>
                <w:rFonts w:ascii="Arial" w:hAnsi="Arial" w:cs="Arial"/>
                <w:sz w:val="22"/>
                <w:szCs w:val="22"/>
                <w:lang w:val="es-MX"/>
              </w:rPr>
              <w:t>tos,</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s</w:t>
            </w:r>
            <w:r w:rsidRPr="007A2D96">
              <w:rPr>
                <w:rFonts w:ascii="Arial" w:hAnsi="Arial" w:cs="Arial"/>
                <w:sz w:val="22"/>
                <w:szCs w:val="22"/>
                <w:lang w:val="es-MX"/>
              </w:rPr>
              <w:t>e</w:t>
            </w:r>
            <w:r w:rsidRPr="007A2D96">
              <w:rPr>
                <w:rFonts w:ascii="Arial" w:hAnsi="Arial" w:cs="Arial"/>
                <w:spacing w:val="1"/>
                <w:sz w:val="22"/>
                <w:szCs w:val="22"/>
                <w:lang w:val="es-MX"/>
              </w:rPr>
              <w:t>g</w:t>
            </w:r>
            <w:r w:rsidRPr="007A2D96">
              <w:rPr>
                <w:rFonts w:ascii="Arial" w:hAnsi="Arial" w:cs="Arial"/>
                <w:sz w:val="22"/>
                <w:szCs w:val="22"/>
                <w:lang w:val="es-MX"/>
              </w:rPr>
              <w:t>ún</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or</w:t>
            </w:r>
            <w:r w:rsidRPr="007A2D96">
              <w:rPr>
                <w:rFonts w:ascii="Arial" w:hAnsi="Arial" w:cs="Arial"/>
                <w:spacing w:val="1"/>
                <w:sz w:val="22"/>
                <w:szCs w:val="22"/>
                <w:lang w:val="es-MX"/>
              </w:rPr>
              <w:t>r</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pacing w:val="2"/>
                <w:sz w:val="22"/>
                <w:szCs w:val="22"/>
                <w:lang w:val="es-MX"/>
              </w:rPr>
              <w:t>p</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pacing w:val="2"/>
                <w:sz w:val="22"/>
                <w:szCs w:val="22"/>
                <w:lang w:val="es-MX"/>
              </w:rPr>
              <w:t>d</w:t>
            </w:r>
            <w:r w:rsidRPr="007A2D96">
              <w:rPr>
                <w:rFonts w:ascii="Arial" w:hAnsi="Arial" w:cs="Arial"/>
                <w:sz w:val="22"/>
                <w:szCs w:val="22"/>
                <w:lang w:val="es-MX"/>
              </w:rPr>
              <w:t>a.</w:t>
            </w:r>
          </w:p>
          <w:p w14:paraId="39A41641" w14:textId="77777777" w:rsidR="00C01414" w:rsidRPr="007A2D96" w:rsidRDefault="00C01414" w:rsidP="00185F84">
            <w:pPr>
              <w:widowControl w:val="0"/>
              <w:autoSpaceDE w:val="0"/>
              <w:autoSpaceDN w:val="0"/>
              <w:adjustRightInd w:val="0"/>
              <w:spacing w:before="5"/>
              <w:rPr>
                <w:rFonts w:ascii="Arial" w:hAnsi="Arial" w:cs="Arial"/>
                <w:sz w:val="22"/>
                <w:szCs w:val="22"/>
                <w:lang w:val="es-MX"/>
              </w:rPr>
            </w:pPr>
          </w:p>
          <w:p w14:paraId="66F694A0" w14:textId="7A793BD2" w:rsidR="00C01414" w:rsidRPr="007A2D96" w:rsidRDefault="00C01414" w:rsidP="00AC6182">
            <w:pPr>
              <w:pStyle w:val="ListParagraph"/>
              <w:widowControl w:val="0"/>
              <w:numPr>
                <w:ilvl w:val="0"/>
                <w:numId w:val="28"/>
              </w:numPr>
              <w:autoSpaceDE w:val="0"/>
              <w:autoSpaceDN w:val="0"/>
              <w:adjustRightInd w:val="0"/>
              <w:spacing w:after="0" w:line="240" w:lineRule="auto"/>
              <w:ind w:right="74"/>
              <w:jc w:val="both"/>
              <w:rPr>
                <w:rFonts w:ascii="Arial" w:hAnsi="Arial" w:cs="Arial"/>
                <w:sz w:val="22"/>
                <w:szCs w:val="22"/>
                <w:lang w:val="es-MX"/>
              </w:rPr>
            </w:pPr>
            <w:r w:rsidRPr="007A2D96">
              <w:rPr>
                <w:rFonts w:ascii="Arial" w:hAnsi="Arial" w:cs="Arial"/>
                <w:sz w:val="22"/>
                <w:szCs w:val="22"/>
                <w:lang w:val="es-MX"/>
              </w:rPr>
              <w:t xml:space="preserve">Un </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a</w:t>
            </w:r>
            <w:r w:rsidRPr="007A2D96">
              <w:rPr>
                <w:rFonts w:ascii="Arial" w:hAnsi="Arial" w:cs="Arial"/>
                <w:sz w:val="22"/>
                <w:szCs w:val="22"/>
                <w:lang w:val="es-MX"/>
              </w:rPr>
              <w:t>dro de ori</w:t>
            </w:r>
            <w:r w:rsidRPr="007A2D96">
              <w:rPr>
                <w:rFonts w:ascii="Arial" w:hAnsi="Arial" w:cs="Arial"/>
                <w:spacing w:val="1"/>
                <w:sz w:val="22"/>
                <w:szCs w:val="22"/>
                <w:lang w:val="es-MX"/>
              </w:rPr>
              <w:t>g</w:t>
            </w:r>
            <w:r w:rsidRPr="007A2D96">
              <w:rPr>
                <w:rFonts w:ascii="Arial" w:hAnsi="Arial" w:cs="Arial"/>
                <w:sz w:val="22"/>
                <w:szCs w:val="22"/>
                <w:lang w:val="es-MX"/>
              </w:rPr>
              <w:t>en y</w:t>
            </w:r>
            <w:r w:rsidRPr="007A2D96">
              <w:rPr>
                <w:rFonts w:ascii="Arial" w:hAnsi="Arial" w:cs="Arial"/>
                <w:spacing w:val="7"/>
                <w:sz w:val="22"/>
                <w:szCs w:val="22"/>
                <w:lang w:val="es-MX"/>
              </w:rPr>
              <w:t xml:space="preserve"> </w:t>
            </w:r>
            <w:r w:rsidRPr="007A2D96">
              <w:rPr>
                <w:rFonts w:ascii="Arial" w:hAnsi="Arial" w:cs="Arial"/>
                <w:sz w:val="22"/>
                <w:szCs w:val="22"/>
                <w:lang w:val="es-MX"/>
              </w:rPr>
              <w:t>a</w:t>
            </w:r>
            <w:r w:rsidRPr="007A2D96">
              <w:rPr>
                <w:rFonts w:ascii="Arial" w:hAnsi="Arial" w:cs="Arial"/>
                <w:spacing w:val="-1"/>
                <w:sz w:val="22"/>
                <w:szCs w:val="22"/>
                <w:lang w:val="es-MX"/>
              </w:rPr>
              <w:t>p</w:t>
            </w:r>
            <w:r w:rsidRPr="007A2D96">
              <w:rPr>
                <w:rFonts w:ascii="Arial" w:hAnsi="Arial" w:cs="Arial"/>
                <w:spacing w:val="1"/>
                <w:sz w:val="22"/>
                <w:szCs w:val="22"/>
                <w:lang w:val="es-MX"/>
              </w:rPr>
              <w:t>l</w:t>
            </w:r>
            <w:r w:rsidRPr="007A2D96">
              <w:rPr>
                <w:rFonts w:ascii="Arial" w:hAnsi="Arial" w:cs="Arial"/>
                <w:spacing w:val="-1"/>
                <w:sz w:val="22"/>
                <w:szCs w:val="22"/>
                <w:lang w:val="es-MX"/>
              </w:rPr>
              <w:t>i</w:t>
            </w:r>
            <w:r w:rsidRPr="007A2D96">
              <w:rPr>
                <w:rFonts w:ascii="Arial" w:hAnsi="Arial" w:cs="Arial"/>
                <w:spacing w:val="1"/>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pacing w:val="2"/>
                <w:sz w:val="22"/>
                <w:szCs w:val="22"/>
                <w:lang w:val="es-MX"/>
              </w:rPr>
              <w:t>ó</w:t>
            </w:r>
            <w:r w:rsidRPr="007A2D96">
              <w:rPr>
                <w:rFonts w:ascii="Arial" w:hAnsi="Arial" w:cs="Arial"/>
                <w:sz w:val="22"/>
                <w:szCs w:val="22"/>
                <w:lang w:val="es-MX"/>
              </w:rPr>
              <w:t xml:space="preserve">n de </w:t>
            </w:r>
            <w:r w:rsidRPr="007A2D96">
              <w:rPr>
                <w:rFonts w:ascii="Arial" w:hAnsi="Arial" w:cs="Arial"/>
                <w:spacing w:val="2"/>
                <w:sz w:val="22"/>
                <w:szCs w:val="22"/>
                <w:lang w:val="es-MX"/>
              </w:rPr>
              <w:t>f</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d</w:t>
            </w:r>
            <w:r w:rsidRPr="007A2D96">
              <w:rPr>
                <w:rFonts w:ascii="Arial" w:hAnsi="Arial" w:cs="Arial"/>
                <w:spacing w:val="-1"/>
                <w:sz w:val="22"/>
                <w:szCs w:val="22"/>
                <w:lang w:val="es-MX"/>
              </w:rPr>
              <w:t>o</w:t>
            </w:r>
            <w:r w:rsidRPr="007A2D96">
              <w:rPr>
                <w:rFonts w:ascii="Arial" w:hAnsi="Arial" w:cs="Arial"/>
                <w:sz w:val="22"/>
                <w:szCs w:val="22"/>
                <w:lang w:val="es-MX"/>
              </w:rPr>
              <w:t>s</w:t>
            </w:r>
            <w:r w:rsidRPr="007A2D96">
              <w:rPr>
                <w:rFonts w:ascii="Arial" w:hAnsi="Arial" w:cs="Arial"/>
                <w:spacing w:val="4"/>
                <w:sz w:val="22"/>
                <w:szCs w:val="22"/>
                <w:lang w:val="es-MX"/>
              </w:rPr>
              <w:t xml:space="preserve"> </w:t>
            </w:r>
            <w:r w:rsidRPr="007A2D96">
              <w:rPr>
                <w:rFonts w:ascii="Arial" w:hAnsi="Arial" w:cs="Arial"/>
                <w:spacing w:val="2"/>
                <w:sz w:val="22"/>
                <w:szCs w:val="22"/>
                <w:lang w:val="es-MX"/>
              </w:rPr>
              <w:t>e</w:t>
            </w:r>
            <w:r w:rsidRPr="007A2D96">
              <w:rPr>
                <w:rFonts w:ascii="Arial" w:hAnsi="Arial" w:cs="Arial"/>
                <w:sz w:val="22"/>
                <w:szCs w:val="22"/>
                <w:lang w:val="es-MX"/>
              </w:rPr>
              <w:t>n el</w:t>
            </w:r>
            <w:r w:rsidRPr="007A2D96">
              <w:rPr>
                <w:rFonts w:ascii="Arial" w:hAnsi="Arial" w:cs="Arial"/>
                <w:spacing w:val="6"/>
                <w:sz w:val="22"/>
                <w:szCs w:val="22"/>
                <w:lang w:val="es-MX"/>
              </w:rPr>
              <w:t xml:space="preserve"> </w:t>
            </w:r>
            <w:r w:rsidRPr="007A2D96">
              <w:rPr>
                <w:rFonts w:ascii="Arial" w:hAnsi="Arial" w:cs="Arial"/>
                <w:spacing w:val="2"/>
                <w:sz w:val="22"/>
                <w:szCs w:val="22"/>
                <w:lang w:val="es-MX"/>
              </w:rPr>
              <w:t>q</w:t>
            </w:r>
            <w:r w:rsidRPr="007A2D96">
              <w:rPr>
                <w:rFonts w:ascii="Arial" w:hAnsi="Arial" w:cs="Arial"/>
                <w:sz w:val="22"/>
                <w:szCs w:val="22"/>
                <w:lang w:val="es-MX"/>
              </w:rPr>
              <w:t xml:space="preserve">ue </w:t>
            </w:r>
            <w:r w:rsidRPr="007A2D96">
              <w:rPr>
                <w:rFonts w:ascii="Arial" w:hAnsi="Arial" w:cs="Arial"/>
                <w:spacing w:val="1"/>
                <w:sz w:val="22"/>
                <w:szCs w:val="22"/>
                <w:lang w:val="es-MX"/>
              </w:rPr>
              <w:t>c</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pacing w:val="1"/>
                <w:sz w:val="22"/>
                <w:szCs w:val="22"/>
                <w:lang w:val="es-MX"/>
              </w:rPr>
              <w:t>s</w:t>
            </w:r>
            <w:r w:rsidRPr="007A2D96">
              <w:rPr>
                <w:rFonts w:ascii="Arial" w:hAnsi="Arial" w:cs="Arial"/>
                <w:sz w:val="22"/>
                <w:szCs w:val="22"/>
                <w:lang w:val="es-MX"/>
              </w:rPr>
              <w:t>ten</w:t>
            </w:r>
            <w:r w:rsidRPr="007A2D96">
              <w:rPr>
                <w:rFonts w:ascii="Arial" w:hAnsi="Arial" w:cs="Arial"/>
                <w:spacing w:val="3"/>
                <w:sz w:val="22"/>
                <w:szCs w:val="22"/>
                <w:lang w:val="es-MX"/>
              </w:rPr>
              <w:t xml:space="preserve"> </w:t>
            </w:r>
            <w:r w:rsidRPr="007A2D96">
              <w:rPr>
                <w:rFonts w:ascii="Arial" w:hAnsi="Arial" w:cs="Arial"/>
                <w:sz w:val="22"/>
                <w:szCs w:val="22"/>
                <w:lang w:val="es-MX"/>
              </w:rPr>
              <w:t>el</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l</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pacing w:val="2"/>
                <w:sz w:val="22"/>
                <w:szCs w:val="22"/>
                <w:lang w:val="es-MX"/>
              </w:rPr>
              <w:t>d</w:t>
            </w:r>
            <w:r w:rsidRPr="007A2D96">
              <w:rPr>
                <w:rFonts w:ascii="Arial" w:hAnsi="Arial" w:cs="Arial"/>
                <w:sz w:val="22"/>
                <w:szCs w:val="22"/>
                <w:lang w:val="es-MX"/>
              </w:rPr>
              <w:t>ario de</w:t>
            </w:r>
            <w:r w:rsidRPr="007A2D96">
              <w:rPr>
                <w:rFonts w:ascii="Arial" w:hAnsi="Arial" w:cs="Arial"/>
                <w:spacing w:val="7"/>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2"/>
                <w:sz w:val="22"/>
                <w:szCs w:val="22"/>
                <w:lang w:val="es-MX"/>
              </w:rPr>
              <w:t>v</w:t>
            </w:r>
            <w:r w:rsidRPr="007A2D96">
              <w:rPr>
                <w:rFonts w:ascii="Arial" w:hAnsi="Arial" w:cs="Arial"/>
                <w:sz w:val="22"/>
                <w:szCs w:val="22"/>
                <w:lang w:val="es-MX"/>
              </w:rPr>
              <w:t>er</w:t>
            </w:r>
            <w:r w:rsidRPr="007A2D96">
              <w:rPr>
                <w:rFonts w:ascii="Arial" w:hAnsi="Arial" w:cs="Arial"/>
                <w:spacing w:val="2"/>
                <w:sz w:val="22"/>
                <w:szCs w:val="22"/>
                <w:lang w:val="es-MX"/>
              </w:rPr>
              <w:t>s</w:t>
            </w:r>
            <w:r w:rsidRPr="007A2D96">
              <w:rPr>
                <w:rFonts w:ascii="Arial" w:hAnsi="Arial" w:cs="Arial"/>
                <w:spacing w:val="1"/>
                <w:sz w:val="22"/>
                <w:szCs w:val="22"/>
                <w:lang w:val="es-MX"/>
              </w:rPr>
              <w:t>i</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es</w:t>
            </w:r>
            <w:r w:rsidRPr="007A2D96">
              <w:rPr>
                <w:rFonts w:ascii="Arial" w:hAnsi="Arial" w:cs="Arial"/>
                <w:spacing w:val="1"/>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pacing w:val="2"/>
                <w:sz w:val="22"/>
                <w:szCs w:val="22"/>
                <w:lang w:val="es-MX"/>
              </w:rPr>
              <w:t>t</w:t>
            </w:r>
            <w:r w:rsidRPr="007A2D96">
              <w:rPr>
                <w:rFonts w:ascii="Arial" w:hAnsi="Arial" w:cs="Arial"/>
                <w:sz w:val="22"/>
                <w:szCs w:val="22"/>
                <w:lang w:val="es-MX"/>
              </w:rPr>
              <w:t>a</w:t>
            </w:r>
            <w:r w:rsidRPr="007A2D96">
              <w:rPr>
                <w:rFonts w:ascii="Arial" w:hAnsi="Arial" w:cs="Arial"/>
                <w:spacing w:val="1"/>
                <w:sz w:val="22"/>
                <w:szCs w:val="22"/>
                <w:lang w:val="es-MX"/>
              </w:rPr>
              <w:t>l</w:t>
            </w:r>
            <w:r w:rsidRPr="007A2D96">
              <w:rPr>
                <w:rFonts w:ascii="Arial" w:hAnsi="Arial" w:cs="Arial"/>
                <w:spacing w:val="-1"/>
                <w:sz w:val="22"/>
                <w:szCs w:val="22"/>
                <w:lang w:val="es-MX"/>
              </w:rPr>
              <w:t>l</w:t>
            </w:r>
            <w:r w:rsidRPr="007A2D96">
              <w:rPr>
                <w:rFonts w:ascii="Arial" w:hAnsi="Arial" w:cs="Arial"/>
                <w:sz w:val="22"/>
                <w:szCs w:val="22"/>
                <w:lang w:val="es-MX"/>
              </w:rPr>
              <w:t>a</w:t>
            </w:r>
            <w:r w:rsidRPr="007A2D96">
              <w:rPr>
                <w:rFonts w:ascii="Arial" w:hAnsi="Arial" w:cs="Arial"/>
                <w:spacing w:val="1"/>
                <w:sz w:val="22"/>
                <w:szCs w:val="22"/>
                <w:lang w:val="es-MX"/>
              </w:rPr>
              <w:t>d</w:t>
            </w:r>
            <w:r w:rsidRPr="007A2D96">
              <w:rPr>
                <w:rFonts w:ascii="Arial" w:hAnsi="Arial" w:cs="Arial"/>
                <w:sz w:val="22"/>
                <w:szCs w:val="22"/>
                <w:lang w:val="es-MX"/>
              </w:rPr>
              <w:t>o,</w:t>
            </w:r>
            <w:r w:rsidRPr="007A2D96">
              <w:rPr>
                <w:rFonts w:ascii="Arial" w:hAnsi="Arial" w:cs="Arial"/>
                <w:spacing w:val="2"/>
                <w:sz w:val="22"/>
                <w:szCs w:val="22"/>
                <w:lang w:val="es-MX"/>
              </w:rPr>
              <w:t xml:space="preserve"> </w:t>
            </w:r>
            <w:r w:rsidRPr="007A2D96">
              <w:rPr>
                <w:rFonts w:ascii="Arial" w:hAnsi="Arial" w:cs="Arial"/>
                <w:sz w:val="22"/>
                <w:szCs w:val="22"/>
                <w:lang w:val="es-MX"/>
              </w:rPr>
              <w:t>de</w:t>
            </w:r>
            <w:r w:rsidRPr="007A2D96">
              <w:rPr>
                <w:rFonts w:ascii="Arial" w:hAnsi="Arial" w:cs="Arial"/>
                <w:spacing w:val="8"/>
                <w:sz w:val="22"/>
                <w:szCs w:val="22"/>
                <w:lang w:val="es-MX"/>
              </w:rPr>
              <w:t xml:space="preserve"> </w:t>
            </w:r>
            <w:r w:rsidRPr="007A2D96">
              <w:rPr>
                <w:rFonts w:ascii="Arial" w:hAnsi="Arial" w:cs="Arial"/>
                <w:spacing w:val="2"/>
                <w:sz w:val="22"/>
                <w:szCs w:val="22"/>
                <w:lang w:val="es-MX"/>
              </w:rPr>
              <w:t>a</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e</w:t>
            </w:r>
            <w:r w:rsidRPr="007A2D96">
              <w:rPr>
                <w:rFonts w:ascii="Arial" w:hAnsi="Arial" w:cs="Arial"/>
                <w:spacing w:val="1"/>
                <w:sz w:val="22"/>
                <w:szCs w:val="22"/>
                <w:lang w:val="es-MX"/>
              </w:rPr>
              <w:t>r</w:t>
            </w:r>
            <w:r w:rsidRPr="007A2D96">
              <w:rPr>
                <w:rFonts w:ascii="Arial" w:hAnsi="Arial" w:cs="Arial"/>
                <w:sz w:val="22"/>
                <w:szCs w:val="22"/>
                <w:lang w:val="es-MX"/>
              </w:rPr>
              <w:t xml:space="preserve">do </w:t>
            </w:r>
            <w:r w:rsidRPr="007A2D96">
              <w:rPr>
                <w:rFonts w:ascii="Arial" w:hAnsi="Arial" w:cs="Arial"/>
                <w:spacing w:val="1"/>
                <w:sz w:val="22"/>
                <w:szCs w:val="22"/>
                <w:lang w:val="es-MX"/>
              </w:rPr>
              <w:t>c</w:t>
            </w:r>
            <w:r w:rsidRPr="007A2D96">
              <w:rPr>
                <w:rFonts w:ascii="Arial" w:hAnsi="Arial" w:cs="Arial"/>
                <w:sz w:val="22"/>
                <w:szCs w:val="22"/>
                <w:lang w:val="es-MX"/>
              </w:rPr>
              <w:t>on</w:t>
            </w:r>
            <w:r w:rsidRPr="007A2D96">
              <w:rPr>
                <w:rFonts w:ascii="Arial" w:hAnsi="Arial" w:cs="Arial"/>
                <w:spacing w:val="5"/>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as</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at</w:t>
            </w:r>
            <w:r w:rsidRPr="007A2D96">
              <w:rPr>
                <w:rFonts w:ascii="Arial" w:hAnsi="Arial" w:cs="Arial"/>
                <w:spacing w:val="-1"/>
                <w:sz w:val="22"/>
                <w:szCs w:val="22"/>
                <w:lang w:val="es-MX"/>
              </w:rPr>
              <w:t>e</w:t>
            </w:r>
            <w:r w:rsidRPr="007A2D96">
              <w:rPr>
                <w:rFonts w:ascii="Arial" w:hAnsi="Arial" w:cs="Arial"/>
                <w:sz w:val="22"/>
                <w:szCs w:val="22"/>
                <w:lang w:val="es-MX"/>
              </w:rPr>
              <w:t>g</w:t>
            </w:r>
            <w:r w:rsidRPr="007A2D96">
              <w:rPr>
                <w:rFonts w:ascii="Arial" w:hAnsi="Arial" w:cs="Arial"/>
                <w:spacing w:val="-1"/>
                <w:sz w:val="22"/>
                <w:szCs w:val="22"/>
                <w:lang w:val="es-MX"/>
              </w:rPr>
              <w:t>o</w:t>
            </w:r>
            <w:r w:rsidRPr="007A2D96">
              <w:rPr>
                <w:rFonts w:ascii="Arial" w:hAnsi="Arial" w:cs="Arial"/>
                <w:spacing w:val="1"/>
                <w:sz w:val="22"/>
                <w:szCs w:val="22"/>
                <w:lang w:val="es-MX"/>
              </w:rPr>
              <w:t>r</w:t>
            </w:r>
            <w:r w:rsidRPr="007A2D96">
              <w:rPr>
                <w:rFonts w:ascii="Arial" w:hAnsi="Arial" w:cs="Arial"/>
                <w:sz w:val="22"/>
                <w:szCs w:val="22"/>
                <w:lang w:val="es-MX"/>
              </w:rPr>
              <w:t>ías de</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v</w:t>
            </w:r>
            <w:r w:rsidRPr="007A2D96">
              <w:rPr>
                <w:rFonts w:ascii="Arial" w:hAnsi="Arial" w:cs="Arial"/>
                <w:sz w:val="22"/>
                <w:szCs w:val="22"/>
                <w:lang w:val="es-MX"/>
              </w:rPr>
              <w:t>e</w:t>
            </w:r>
            <w:r w:rsidRPr="007A2D96">
              <w:rPr>
                <w:rFonts w:ascii="Arial" w:hAnsi="Arial" w:cs="Arial"/>
                <w:spacing w:val="3"/>
                <w:sz w:val="22"/>
                <w:szCs w:val="22"/>
                <w:lang w:val="es-MX"/>
              </w:rPr>
              <w:t>r</w:t>
            </w:r>
            <w:r w:rsidRPr="007A2D96">
              <w:rPr>
                <w:rFonts w:ascii="Arial" w:hAnsi="Arial" w:cs="Arial"/>
                <w:spacing w:val="1"/>
                <w:sz w:val="22"/>
                <w:szCs w:val="22"/>
                <w:lang w:val="es-MX"/>
              </w:rPr>
              <w:t>s</w:t>
            </w:r>
            <w:r w:rsidRPr="007A2D96">
              <w:rPr>
                <w:rFonts w:ascii="Arial" w:hAnsi="Arial" w:cs="Arial"/>
                <w:spacing w:val="-1"/>
                <w:sz w:val="22"/>
                <w:szCs w:val="22"/>
                <w:lang w:val="es-MX"/>
              </w:rPr>
              <w:t>i</w:t>
            </w:r>
            <w:r w:rsidRPr="007A2D96">
              <w:rPr>
                <w:rFonts w:ascii="Arial" w:hAnsi="Arial" w:cs="Arial"/>
                <w:sz w:val="22"/>
                <w:szCs w:val="22"/>
                <w:lang w:val="es-MX"/>
              </w:rPr>
              <w:t xml:space="preserve">ón </w:t>
            </w:r>
            <w:r w:rsidRPr="007A2D96">
              <w:rPr>
                <w:rFonts w:ascii="Arial" w:hAnsi="Arial" w:cs="Arial"/>
                <w:spacing w:val="-1"/>
                <w:sz w:val="22"/>
                <w:szCs w:val="22"/>
                <w:lang w:val="es-MX"/>
              </w:rPr>
              <w:t>i</w:t>
            </w:r>
            <w:r w:rsidRPr="007A2D96">
              <w:rPr>
                <w:rFonts w:ascii="Arial" w:hAnsi="Arial" w:cs="Arial"/>
                <w:spacing w:val="2"/>
                <w:sz w:val="22"/>
                <w:szCs w:val="22"/>
                <w:lang w:val="es-MX"/>
              </w:rPr>
              <w:t>n</w:t>
            </w:r>
            <w:r w:rsidRPr="007A2D96">
              <w:rPr>
                <w:rFonts w:ascii="Arial" w:hAnsi="Arial" w:cs="Arial"/>
                <w:sz w:val="22"/>
                <w:szCs w:val="22"/>
                <w:lang w:val="es-MX"/>
              </w:rPr>
              <w:t>d</w:t>
            </w:r>
            <w:r w:rsidRPr="007A2D96">
              <w:rPr>
                <w:rFonts w:ascii="Arial" w:hAnsi="Arial" w:cs="Arial"/>
                <w:spacing w:val="-1"/>
                <w:sz w:val="22"/>
                <w:szCs w:val="22"/>
                <w:lang w:val="es-MX"/>
              </w:rPr>
              <w:t>i</w:t>
            </w:r>
            <w:r w:rsidRPr="007A2D96">
              <w:rPr>
                <w:rFonts w:ascii="Arial" w:hAnsi="Arial" w:cs="Arial"/>
                <w:spacing w:val="1"/>
                <w:sz w:val="22"/>
                <w:szCs w:val="22"/>
                <w:lang w:val="es-MX"/>
              </w:rPr>
              <w:t>c</w:t>
            </w:r>
            <w:r w:rsidRPr="007A2D96">
              <w:rPr>
                <w:rFonts w:ascii="Arial" w:hAnsi="Arial" w:cs="Arial"/>
                <w:spacing w:val="2"/>
                <w:sz w:val="22"/>
                <w:szCs w:val="22"/>
                <w:lang w:val="es-MX"/>
              </w:rPr>
              <w:t>a</w:t>
            </w:r>
            <w:r w:rsidRPr="007A2D96">
              <w:rPr>
                <w:rFonts w:ascii="Arial" w:hAnsi="Arial" w:cs="Arial"/>
                <w:sz w:val="22"/>
                <w:szCs w:val="22"/>
                <w:lang w:val="es-MX"/>
              </w:rPr>
              <w:t>d</w:t>
            </w:r>
            <w:r w:rsidRPr="007A2D96">
              <w:rPr>
                <w:rFonts w:ascii="Arial" w:hAnsi="Arial" w:cs="Arial"/>
                <w:spacing w:val="-1"/>
                <w:sz w:val="22"/>
                <w:szCs w:val="22"/>
                <w:lang w:val="es-MX"/>
              </w:rPr>
              <w:t>a</w:t>
            </w:r>
            <w:r w:rsidRPr="007A2D96">
              <w:rPr>
                <w:rFonts w:ascii="Arial" w:hAnsi="Arial" w:cs="Arial"/>
                <w:sz w:val="22"/>
                <w:szCs w:val="22"/>
                <w:lang w:val="es-MX"/>
              </w:rPr>
              <w:t>s</w:t>
            </w:r>
            <w:r w:rsidRPr="007A2D96">
              <w:rPr>
                <w:rFonts w:ascii="Arial" w:hAnsi="Arial" w:cs="Arial"/>
                <w:spacing w:val="2"/>
                <w:sz w:val="22"/>
                <w:szCs w:val="22"/>
                <w:lang w:val="es-MX"/>
              </w:rPr>
              <w:t xml:space="preserve"> </w:t>
            </w:r>
            <w:r w:rsidRPr="007A2D96">
              <w:rPr>
                <w:rFonts w:ascii="Arial" w:hAnsi="Arial" w:cs="Arial"/>
                <w:sz w:val="22"/>
                <w:szCs w:val="22"/>
                <w:lang w:val="es-MX"/>
              </w:rPr>
              <w:t>en</w:t>
            </w:r>
            <w:r w:rsidRPr="007A2D96">
              <w:rPr>
                <w:rFonts w:ascii="Arial" w:hAnsi="Arial" w:cs="Arial"/>
                <w:spacing w:val="6"/>
                <w:sz w:val="22"/>
                <w:szCs w:val="22"/>
                <w:lang w:val="es-MX"/>
              </w:rPr>
              <w:t xml:space="preserve"> </w:t>
            </w:r>
            <w:r w:rsidRPr="007A2D96">
              <w:rPr>
                <w:rFonts w:ascii="Arial" w:hAnsi="Arial" w:cs="Arial"/>
                <w:sz w:val="22"/>
                <w:szCs w:val="22"/>
                <w:lang w:val="es-MX"/>
              </w:rPr>
              <w:t>el</w:t>
            </w:r>
            <w:r w:rsidRPr="007A2D96">
              <w:rPr>
                <w:rFonts w:ascii="Arial" w:hAnsi="Arial" w:cs="Arial"/>
                <w:spacing w:val="7"/>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tr</w:t>
            </w:r>
            <w:r w:rsidRPr="007A2D96">
              <w:rPr>
                <w:rFonts w:ascii="Arial" w:hAnsi="Arial" w:cs="Arial"/>
                <w:spacing w:val="2"/>
                <w:sz w:val="22"/>
                <w:szCs w:val="22"/>
                <w:lang w:val="es-MX"/>
              </w:rPr>
              <w:t>a</w:t>
            </w:r>
            <w:r w:rsidRPr="007A2D96">
              <w:rPr>
                <w:rFonts w:ascii="Arial" w:hAnsi="Arial" w:cs="Arial"/>
                <w:sz w:val="22"/>
                <w:szCs w:val="22"/>
                <w:lang w:val="es-MX"/>
              </w:rPr>
              <w:t>to</w:t>
            </w:r>
            <w:r w:rsidRPr="007A2D96">
              <w:rPr>
                <w:rFonts w:ascii="Arial" w:hAnsi="Arial" w:cs="Arial"/>
                <w:spacing w:val="4"/>
                <w:sz w:val="22"/>
                <w:szCs w:val="22"/>
                <w:lang w:val="es-MX"/>
              </w:rPr>
              <w:t xml:space="preserve"> </w:t>
            </w:r>
            <w:r w:rsidRPr="007A2D96">
              <w:rPr>
                <w:rFonts w:ascii="Arial" w:hAnsi="Arial" w:cs="Arial"/>
                <w:sz w:val="22"/>
                <w:szCs w:val="22"/>
                <w:lang w:val="es-MX"/>
              </w:rPr>
              <w:t>y</w:t>
            </w:r>
            <w:r w:rsidRPr="007A2D96">
              <w:rPr>
                <w:rFonts w:ascii="Arial" w:hAnsi="Arial" w:cs="Arial"/>
                <w:spacing w:val="4"/>
                <w:sz w:val="22"/>
                <w:szCs w:val="22"/>
                <w:lang w:val="es-MX"/>
              </w:rPr>
              <w:t xml:space="preserve"> </w:t>
            </w:r>
            <w:r w:rsidRPr="007A2D96">
              <w:rPr>
                <w:rFonts w:ascii="Arial" w:hAnsi="Arial" w:cs="Arial"/>
                <w:sz w:val="22"/>
                <w:szCs w:val="22"/>
                <w:lang w:val="es-MX"/>
              </w:rPr>
              <w:t xml:space="preserve">el </w:t>
            </w:r>
            <w:r w:rsidRPr="007A2D96">
              <w:rPr>
                <w:rFonts w:ascii="Arial" w:hAnsi="Arial" w:cs="Arial"/>
                <w:spacing w:val="1"/>
                <w:sz w:val="22"/>
                <w:szCs w:val="22"/>
                <w:lang w:val="es-MX"/>
              </w:rPr>
              <w:t>s</w:t>
            </w:r>
            <w:r w:rsidRPr="007A2D96">
              <w:rPr>
                <w:rFonts w:ascii="Arial" w:hAnsi="Arial" w:cs="Arial"/>
                <w:sz w:val="22"/>
                <w:szCs w:val="22"/>
                <w:lang w:val="es-MX"/>
              </w:rPr>
              <w:t>e</w:t>
            </w:r>
            <w:r w:rsidRPr="007A2D96">
              <w:rPr>
                <w:rFonts w:ascii="Arial" w:hAnsi="Arial" w:cs="Arial"/>
                <w:spacing w:val="-1"/>
                <w:sz w:val="22"/>
                <w:szCs w:val="22"/>
                <w:lang w:val="es-MX"/>
              </w:rPr>
              <w:t>ñ</w:t>
            </w:r>
            <w:r w:rsidRPr="007A2D96">
              <w:rPr>
                <w:rFonts w:ascii="Arial" w:hAnsi="Arial" w:cs="Arial"/>
                <w:sz w:val="22"/>
                <w:szCs w:val="22"/>
                <w:lang w:val="es-MX"/>
              </w:rPr>
              <w:t>a</w:t>
            </w:r>
            <w:r w:rsidRPr="007A2D96">
              <w:rPr>
                <w:rFonts w:ascii="Arial" w:hAnsi="Arial" w:cs="Arial"/>
                <w:spacing w:val="1"/>
                <w:sz w:val="22"/>
                <w:szCs w:val="22"/>
                <w:lang w:val="es-MX"/>
              </w:rPr>
              <w:t>l</w:t>
            </w:r>
            <w:r w:rsidRPr="007A2D96">
              <w:rPr>
                <w:rFonts w:ascii="Arial" w:hAnsi="Arial" w:cs="Arial"/>
                <w:sz w:val="22"/>
                <w:szCs w:val="22"/>
                <w:lang w:val="es-MX"/>
              </w:rPr>
              <w:t>a</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to de</w:t>
            </w:r>
            <w:r w:rsidRPr="007A2D96">
              <w:rPr>
                <w:rFonts w:ascii="Arial" w:hAnsi="Arial" w:cs="Arial"/>
                <w:spacing w:val="12"/>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os</w:t>
            </w:r>
            <w:r w:rsidRPr="007A2D96">
              <w:rPr>
                <w:rFonts w:ascii="Arial" w:hAnsi="Arial" w:cs="Arial"/>
                <w:spacing w:val="10"/>
                <w:sz w:val="22"/>
                <w:szCs w:val="22"/>
                <w:lang w:val="es-MX"/>
              </w:rPr>
              <w:t xml:space="preserve"> </w:t>
            </w:r>
            <w:r w:rsidRPr="007A2D96">
              <w:rPr>
                <w:rFonts w:ascii="Arial" w:hAnsi="Arial" w:cs="Arial"/>
                <w:spacing w:val="2"/>
                <w:sz w:val="22"/>
                <w:szCs w:val="22"/>
                <w:lang w:val="es-MX"/>
              </w:rPr>
              <w:t>a</w:t>
            </w:r>
            <w:r w:rsidRPr="007A2D96">
              <w:rPr>
                <w:rFonts w:ascii="Arial" w:hAnsi="Arial" w:cs="Arial"/>
                <w:sz w:val="22"/>
                <w:szCs w:val="22"/>
                <w:lang w:val="es-MX"/>
              </w:rPr>
              <w:t>p</w:t>
            </w:r>
            <w:r w:rsidRPr="007A2D96">
              <w:rPr>
                <w:rFonts w:ascii="Arial" w:hAnsi="Arial" w:cs="Arial"/>
                <w:spacing w:val="1"/>
                <w:sz w:val="22"/>
                <w:szCs w:val="22"/>
                <w:lang w:val="es-MX"/>
              </w:rPr>
              <w:t>or</w:t>
            </w:r>
            <w:r w:rsidRPr="007A2D96">
              <w:rPr>
                <w:rFonts w:ascii="Arial" w:hAnsi="Arial" w:cs="Arial"/>
                <w:sz w:val="22"/>
                <w:szCs w:val="22"/>
                <w:lang w:val="es-MX"/>
              </w:rPr>
              <w:t>tes</w:t>
            </w:r>
            <w:r w:rsidRPr="007A2D96">
              <w:rPr>
                <w:rFonts w:ascii="Arial" w:hAnsi="Arial" w:cs="Arial"/>
                <w:spacing w:val="6"/>
                <w:sz w:val="22"/>
                <w:szCs w:val="22"/>
                <w:lang w:val="es-MX"/>
              </w:rPr>
              <w:t xml:space="preserve"> </w:t>
            </w:r>
            <w:r w:rsidRPr="007A2D96">
              <w:rPr>
                <w:rFonts w:ascii="Arial" w:hAnsi="Arial" w:cs="Arial"/>
                <w:sz w:val="22"/>
                <w:szCs w:val="22"/>
                <w:lang w:val="es-MX"/>
              </w:rPr>
              <w:t>a</w:t>
            </w:r>
            <w:r w:rsidRPr="007A2D96">
              <w:rPr>
                <w:rFonts w:ascii="Arial" w:hAnsi="Arial" w:cs="Arial"/>
                <w:spacing w:val="-1"/>
                <w:sz w:val="22"/>
                <w:szCs w:val="22"/>
                <w:lang w:val="es-MX"/>
              </w:rPr>
              <w:t>n</w:t>
            </w:r>
            <w:r w:rsidRPr="007A2D96">
              <w:rPr>
                <w:rFonts w:ascii="Arial" w:hAnsi="Arial" w:cs="Arial"/>
                <w:sz w:val="22"/>
                <w:szCs w:val="22"/>
                <w:lang w:val="es-MX"/>
              </w:rPr>
              <w:t>u</w:t>
            </w:r>
            <w:r w:rsidRPr="007A2D96">
              <w:rPr>
                <w:rFonts w:ascii="Arial" w:hAnsi="Arial" w:cs="Arial"/>
                <w:spacing w:val="1"/>
                <w:sz w:val="22"/>
                <w:szCs w:val="22"/>
                <w:lang w:val="es-MX"/>
              </w:rPr>
              <w:t>a</w:t>
            </w:r>
            <w:r w:rsidRPr="007A2D96">
              <w:rPr>
                <w:rFonts w:ascii="Arial" w:hAnsi="Arial" w:cs="Arial"/>
                <w:spacing w:val="-1"/>
                <w:sz w:val="22"/>
                <w:szCs w:val="22"/>
                <w:lang w:val="es-MX"/>
              </w:rPr>
              <w:t>l</w:t>
            </w:r>
            <w:r w:rsidRPr="007A2D96">
              <w:rPr>
                <w:rFonts w:ascii="Arial" w:hAnsi="Arial" w:cs="Arial"/>
                <w:sz w:val="22"/>
                <w:szCs w:val="22"/>
                <w:lang w:val="es-MX"/>
              </w:rPr>
              <w:t>es</w:t>
            </w:r>
            <w:r w:rsidRPr="007A2D96">
              <w:rPr>
                <w:rFonts w:ascii="Arial" w:hAnsi="Arial" w:cs="Arial"/>
                <w:spacing w:val="6"/>
                <w:sz w:val="22"/>
                <w:szCs w:val="22"/>
                <w:lang w:val="es-MX"/>
              </w:rPr>
              <w:t xml:space="preserve"> </w:t>
            </w:r>
            <w:r w:rsidRPr="007A2D96">
              <w:rPr>
                <w:rFonts w:ascii="Arial" w:hAnsi="Arial" w:cs="Arial"/>
                <w:spacing w:val="2"/>
                <w:sz w:val="22"/>
                <w:szCs w:val="22"/>
                <w:lang w:val="es-MX"/>
              </w:rPr>
              <w:t>n</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ari</w:t>
            </w:r>
            <w:r w:rsidRPr="007A2D96">
              <w:rPr>
                <w:rFonts w:ascii="Arial" w:hAnsi="Arial" w:cs="Arial"/>
                <w:spacing w:val="-1"/>
                <w:sz w:val="22"/>
                <w:szCs w:val="22"/>
                <w:lang w:val="es-MX"/>
              </w:rPr>
              <w:t>o</w:t>
            </w:r>
            <w:r w:rsidRPr="007A2D96">
              <w:rPr>
                <w:rFonts w:ascii="Arial" w:hAnsi="Arial" w:cs="Arial"/>
                <w:sz w:val="22"/>
                <w:szCs w:val="22"/>
                <w:lang w:val="es-MX"/>
              </w:rPr>
              <w:t>s</w:t>
            </w:r>
            <w:r w:rsidRPr="007A2D96">
              <w:rPr>
                <w:rFonts w:ascii="Arial" w:hAnsi="Arial" w:cs="Arial"/>
                <w:spacing w:val="6"/>
                <w:sz w:val="22"/>
                <w:szCs w:val="22"/>
                <w:lang w:val="es-MX"/>
              </w:rPr>
              <w:t xml:space="preserve"> </w:t>
            </w:r>
            <w:r w:rsidRPr="007A2D96">
              <w:rPr>
                <w:rFonts w:ascii="Arial" w:hAnsi="Arial" w:cs="Arial"/>
                <w:sz w:val="22"/>
                <w:szCs w:val="22"/>
                <w:lang w:val="es-MX"/>
              </w:rPr>
              <w:t>de</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as d</w:t>
            </w:r>
            <w:r w:rsidRPr="007A2D96">
              <w:rPr>
                <w:rFonts w:ascii="Arial" w:hAnsi="Arial" w:cs="Arial"/>
                <w:spacing w:val="-1"/>
                <w:sz w:val="22"/>
                <w:szCs w:val="22"/>
                <w:lang w:val="es-MX"/>
              </w:rPr>
              <w:t>i</w:t>
            </w:r>
            <w:r w:rsidRPr="007A2D96">
              <w:rPr>
                <w:rFonts w:ascii="Arial" w:hAnsi="Arial" w:cs="Arial"/>
                <w:spacing w:val="1"/>
                <w:sz w:val="22"/>
                <w:szCs w:val="22"/>
                <w:lang w:val="es-MX"/>
              </w:rPr>
              <w:t>s</w:t>
            </w:r>
            <w:r w:rsidRPr="007A2D96">
              <w:rPr>
                <w:rFonts w:ascii="Arial" w:hAnsi="Arial" w:cs="Arial"/>
                <w:sz w:val="22"/>
                <w:szCs w:val="22"/>
                <w:lang w:val="es-MX"/>
              </w:rPr>
              <w:t>t</w:t>
            </w:r>
            <w:r w:rsidRPr="007A2D96">
              <w:rPr>
                <w:rFonts w:ascii="Arial" w:hAnsi="Arial" w:cs="Arial"/>
                <w:spacing w:val="1"/>
                <w:sz w:val="22"/>
                <w:szCs w:val="22"/>
                <w:lang w:val="es-MX"/>
              </w:rPr>
              <w:t>i</w:t>
            </w:r>
            <w:r w:rsidRPr="007A2D96">
              <w:rPr>
                <w:rFonts w:ascii="Arial" w:hAnsi="Arial" w:cs="Arial"/>
                <w:sz w:val="22"/>
                <w:szCs w:val="22"/>
                <w:lang w:val="es-MX"/>
              </w:rPr>
              <w:t>nt</w:t>
            </w:r>
            <w:r w:rsidRPr="007A2D96">
              <w:rPr>
                <w:rFonts w:ascii="Arial" w:hAnsi="Arial" w:cs="Arial"/>
                <w:spacing w:val="-1"/>
                <w:sz w:val="22"/>
                <w:szCs w:val="22"/>
                <w:lang w:val="es-MX"/>
              </w:rPr>
              <w:t>a</w:t>
            </w:r>
            <w:r w:rsidRPr="007A2D96">
              <w:rPr>
                <w:rFonts w:ascii="Arial" w:hAnsi="Arial" w:cs="Arial"/>
                <w:sz w:val="22"/>
                <w:szCs w:val="22"/>
                <w:lang w:val="es-MX"/>
              </w:rPr>
              <w:t>s</w:t>
            </w:r>
            <w:r w:rsidRPr="007A2D96">
              <w:rPr>
                <w:rFonts w:ascii="Arial" w:hAnsi="Arial" w:cs="Arial"/>
                <w:spacing w:val="8"/>
                <w:sz w:val="22"/>
                <w:szCs w:val="22"/>
                <w:lang w:val="es-MX"/>
              </w:rPr>
              <w:t xml:space="preserve"> </w:t>
            </w:r>
            <w:r w:rsidRPr="007A2D96">
              <w:rPr>
                <w:rFonts w:ascii="Arial" w:hAnsi="Arial" w:cs="Arial"/>
                <w:spacing w:val="2"/>
                <w:sz w:val="22"/>
                <w:szCs w:val="22"/>
                <w:lang w:val="es-MX"/>
              </w:rPr>
              <w:t>f</w:t>
            </w:r>
            <w:r w:rsidRPr="007A2D96">
              <w:rPr>
                <w:rFonts w:ascii="Arial" w:hAnsi="Arial" w:cs="Arial"/>
                <w:sz w:val="22"/>
                <w:szCs w:val="22"/>
                <w:lang w:val="es-MX"/>
              </w:rPr>
              <w:t>u</w:t>
            </w:r>
            <w:r w:rsidRPr="007A2D96">
              <w:rPr>
                <w:rFonts w:ascii="Arial" w:hAnsi="Arial" w:cs="Arial"/>
                <w:spacing w:val="-1"/>
                <w:sz w:val="22"/>
                <w:szCs w:val="22"/>
                <w:lang w:val="es-MX"/>
              </w:rPr>
              <w:t>e</w:t>
            </w:r>
            <w:r w:rsidRPr="007A2D96">
              <w:rPr>
                <w:rFonts w:ascii="Arial" w:hAnsi="Arial" w:cs="Arial"/>
                <w:sz w:val="22"/>
                <w:szCs w:val="22"/>
                <w:lang w:val="es-MX"/>
              </w:rPr>
              <w:t>n</w:t>
            </w:r>
            <w:r w:rsidRPr="007A2D96">
              <w:rPr>
                <w:rFonts w:ascii="Arial" w:hAnsi="Arial" w:cs="Arial"/>
                <w:spacing w:val="2"/>
                <w:sz w:val="22"/>
                <w:szCs w:val="22"/>
                <w:lang w:val="es-MX"/>
              </w:rPr>
              <w:t>t</w:t>
            </w:r>
            <w:r w:rsidRPr="007A2D96">
              <w:rPr>
                <w:rFonts w:ascii="Arial" w:hAnsi="Arial" w:cs="Arial"/>
                <w:sz w:val="22"/>
                <w:szCs w:val="22"/>
                <w:lang w:val="es-MX"/>
              </w:rPr>
              <w:t>es</w:t>
            </w:r>
            <w:r w:rsidRPr="007A2D96">
              <w:rPr>
                <w:rFonts w:ascii="Arial" w:hAnsi="Arial" w:cs="Arial"/>
                <w:spacing w:val="8"/>
                <w:sz w:val="22"/>
                <w:szCs w:val="22"/>
                <w:lang w:val="es-MX"/>
              </w:rPr>
              <w:t xml:space="preserve"> </w:t>
            </w:r>
            <w:r w:rsidRPr="007A2D96">
              <w:rPr>
                <w:rFonts w:ascii="Arial" w:hAnsi="Arial" w:cs="Arial"/>
                <w:sz w:val="22"/>
                <w:szCs w:val="22"/>
                <w:lang w:val="es-MX"/>
              </w:rPr>
              <w:t>de</w:t>
            </w:r>
            <w:r w:rsidRPr="007A2D96">
              <w:rPr>
                <w:rFonts w:ascii="Arial" w:hAnsi="Arial" w:cs="Arial"/>
                <w:spacing w:val="13"/>
                <w:sz w:val="22"/>
                <w:szCs w:val="22"/>
                <w:lang w:val="es-MX"/>
              </w:rPr>
              <w:t xml:space="preserve"> </w:t>
            </w:r>
            <w:r w:rsidRPr="007A2D96">
              <w:rPr>
                <w:rFonts w:ascii="Arial" w:hAnsi="Arial" w:cs="Arial"/>
                <w:spacing w:val="2"/>
                <w:sz w:val="22"/>
                <w:szCs w:val="22"/>
                <w:lang w:val="es-MX"/>
              </w:rPr>
              <w:t>f</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a</w:t>
            </w:r>
            <w:r w:rsidRPr="007A2D96">
              <w:rPr>
                <w:rFonts w:ascii="Arial" w:hAnsi="Arial" w:cs="Arial"/>
                <w:sz w:val="22"/>
                <w:szCs w:val="22"/>
                <w:lang w:val="es-MX"/>
              </w:rPr>
              <w:t>n</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a</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 xml:space="preserve">to, </w:t>
            </w:r>
            <w:r w:rsidRPr="007A2D96">
              <w:rPr>
                <w:rFonts w:ascii="Arial" w:hAnsi="Arial" w:cs="Arial"/>
                <w:spacing w:val="1"/>
                <w:sz w:val="22"/>
                <w:szCs w:val="22"/>
                <w:lang w:val="es-MX"/>
              </w:rPr>
              <w:t>c</w:t>
            </w:r>
            <w:r w:rsidRPr="007A2D96">
              <w:rPr>
                <w:rFonts w:ascii="Arial" w:hAnsi="Arial" w:cs="Arial"/>
                <w:spacing w:val="2"/>
                <w:sz w:val="22"/>
                <w:szCs w:val="22"/>
                <w:lang w:val="es-MX"/>
              </w:rPr>
              <w:t>o</w:t>
            </w:r>
            <w:r w:rsidRPr="007A2D96">
              <w:rPr>
                <w:rFonts w:ascii="Arial" w:hAnsi="Arial" w:cs="Arial"/>
                <w:sz w:val="22"/>
                <w:szCs w:val="22"/>
                <w:lang w:val="es-MX"/>
              </w:rPr>
              <w:t>n</w:t>
            </w:r>
            <w:r w:rsidRPr="007A2D96">
              <w:rPr>
                <w:rFonts w:ascii="Arial" w:hAnsi="Arial" w:cs="Arial"/>
                <w:spacing w:val="13"/>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os</w:t>
            </w:r>
            <w:r w:rsidRPr="007A2D96">
              <w:rPr>
                <w:rFonts w:ascii="Arial" w:hAnsi="Arial" w:cs="Arial"/>
                <w:spacing w:val="12"/>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al</w:t>
            </w:r>
            <w:r w:rsidRPr="007A2D96">
              <w:rPr>
                <w:rFonts w:ascii="Arial" w:hAnsi="Arial" w:cs="Arial"/>
                <w:sz w:val="22"/>
                <w:szCs w:val="22"/>
                <w:lang w:val="es-MX"/>
              </w:rPr>
              <w:t>es</w:t>
            </w:r>
            <w:r w:rsidRPr="007A2D96">
              <w:rPr>
                <w:rFonts w:ascii="Arial" w:hAnsi="Arial" w:cs="Arial"/>
                <w:spacing w:val="9"/>
                <w:sz w:val="22"/>
                <w:szCs w:val="22"/>
                <w:lang w:val="es-MX"/>
              </w:rPr>
              <w:t xml:space="preserve"> </w:t>
            </w:r>
            <w:r w:rsidRPr="007A2D96">
              <w:rPr>
                <w:rFonts w:ascii="Arial" w:hAnsi="Arial" w:cs="Arial"/>
                <w:spacing w:val="1"/>
                <w:sz w:val="22"/>
                <w:szCs w:val="22"/>
                <w:lang w:val="es-MX"/>
              </w:rPr>
              <w:t>s</w:t>
            </w:r>
            <w:r w:rsidRPr="007A2D96">
              <w:rPr>
                <w:rFonts w:ascii="Arial" w:hAnsi="Arial" w:cs="Arial"/>
                <w:sz w:val="22"/>
                <w:szCs w:val="22"/>
                <w:lang w:val="es-MX"/>
              </w:rPr>
              <w:t xml:space="preserve">e </w:t>
            </w:r>
            <w:r w:rsidRPr="007A2D96">
              <w:rPr>
                <w:rFonts w:ascii="Arial" w:hAnsi="Arial" w:cs="Arial"/>
                <w:spacing w:val="2"/>
                <w:sz w:val="22"/>
                <w:szCs w:val="22"/>
                <w:lang w:val="es-MX"/>
              </w:rPr>
              <w:t>f</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a</w:t>
            </w:r>
            <w:r w:rsidRPr="007A2D96">
              <w:rPr>
                <w:rFonts w:ascii="Arial" w:hAnsi="Arial" w:cs="Arial"/>
                <w:sz w:val="22"/>
                <w:szCs w:val="22"/>
                <w:lang w:val="es-MX"/>
              </w:rPr>
              <w:t>n</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ará</w:t>
            </w:r>
            <w:r w:rsidRPr="007A2D96">
              <w:rPr>
                <w:rFonts w:ascii="Arial" w:hAnsi="Arial" w:cs="Arial"/>
                <w:spacing w:val="-7"/>
                <w:sz w:val="22"/>
                <w:szCs w:val="22"/>
                <w:lang w:val="es-MX"/>
              </w:rPr>
              <w:t xml:space="preserve"> </w:t>
            </w:r>
            <w:r w:rsidRPr="007A2D96">
              <w:rPr>
                <w:rFonts w:ascii="Arial" w:hAnsi="Arial" w:cs="Arial"/>
                <w:sz w:val="22"/>
                <w:szCs w:val="22"/>
                <w:lang w:val="es-MX"/>
              </w:rPr>
              <w:t>el</w:t>
            </w:r>
            <w:r w:rsidRPr="007A2D96">
              <w:rPr>
                <w:rFonts w:ascii="Arial" w:hAnsi="Arial" w:cs="Arial"/>
                <w:spacing w:val="-1"/>
                <w:sz w:val="22"/>
                <w:szCs w:val="22"/>
                <w:lang w:val="es-MX"/>
              </w:rPr>
              <w:t xml:space="preserve"> P</w:t>
            </w:r>
            <w:r w:rsidRPr="007A2D96">
              <w:rPr>
                <w:rFonts w:ascii="Arial" w:hAnsi="Arial" w:cs="Arial"/>
                <w:spacing w:val="1"/>
                <w:sz w:val="22"/>
                <w:szCs w:val="22"/>
                <w:lang w:val="es-MX"/>
              </w:rPr>
              <w:t>r</w:t>
            </w:r>
            <w:r w:rsidRPr="007A2D96">
              <w:rPr>
                <w:rFonts w:ascii="Arial" w:hAnsi="Arial" w:cs="Arial"/>
                <w:spacing w:val="2"/>
                <w:sz w:val="22"/>
                <w:szCs w:val="22"/>
                <w:lang w:val="es-MX"/>
              </w:rPr>
              <w:t>o</w:t>
            </w:r>
            <w:r w:rsidRPr="007A2D96">
              <w:rPr>
                <w:rFonts w:ascii="Arial" w:hAnsi="Arial" w:cs="Arial"/>
                <w:sz w:val="22"/>
                <w:szCs w:val="22"/>
                <w:lang w:val="es-MX"/>
              </w:rPr>
              <w:t>gra</w:t>
            </w:r>
            <w:r w:rsidRPr="007A2D96">
              <w:rPr>
                <w:rFonts w:ascii="Arial" w:hAnsi="Arial" w:cs="Arial"/>
                <w:spacing w:val="4"/>
                <w:sz w:val="22"/>
                <w:szCs w:val="22"/>
                <w:lang w:val="es-MX"/>
              </w:rPr>
              <w:t>m</w:t>
            </w:r>
            <w:r w:rsidRPr="007A2D96">
              <w:rPr>
                <w:rFonts w:ascii="Arial" w:hAnsi="Arial" w:cs="Arial"/>
                <w:spacing w:val="1"/>
                <w:sz w:val="22"/>
                <w:szCs w:val="22"/>
                <w:lang w:val="es-MX"/>
              </w:rPr>
              <w:t>a</w:t>
            </w:r>
            <w:r w:rsidRPr="007A2D96">
              <w:rPr>
                <w:rFonts w:ascii="Arial" w:hAnsi="Arial" w:cs="Arial"/>
                <w:sz w:val="22"/>
                <w:szCs w:val="22"/>
                <w:lang w:val="es-MX"/>
              </w:rPr>
              <w:t>.</w:t>
            </w:r>
          </w:p>
          <w:p w14:paraId="1CB0B63D" w14:textId="77777777" w:rsidR="00C01414" w:rsidRPr="007A2D96" w:rsidRDefault="00C01414" w:rsidP="00185F84">
            <w:pPr>
              <w:widowControl w:val="0"/>
              <w:autoSpaceDE w:val="0"/>
              <w:autoSpaceDN w:val="0"/>
              <w:adjustRightInd w:val="0"/>
              <w:ind w:right="74"/>
              <w:jc w:val="both"/>
              <w:rPr>
                <w:rFonts w:ascii="Arial" w:hAnsi="Arial" w:cs="Arial"/>
                <w:sz w:val="22"/>
                <w:szCs w:val="22"/>
                <w:lang w:val="es-MX"/>
              </w:rPr>
            </w:pPr>
          </w:p>
          <w:p w14:paraId="424BFC28" w14:textId="77777777" w:rsidR="00C01414" w:rsidRPr="007A2D96" w:rsidRDefault="00C01414" w:rsidP="00AC6182">
            <w:pPr>
              <w:pStyle w:val="ListParagraph"/>
              <w:widowControl w:val="0"/>
              <w:numPr>
                <w:ilvl w:val="0"/>
                <w:numId w:val="28"/>
              </w:numPr>
              <w:autoSpaceDE w:val="0"/>
              <w:autoSpaceDN w:val="0"/>
              <w:adjustRightInd w:val="0"/>
              <w:spacing w:after="0" w:line="240" w:lineRule="auto"/>
              <w:ind w:right="76"/>
              <w:jc w:val="both"/>
              <w:rPr>
                <w:rFonts w:ascii="Arial" w:hAnsi="Arial" w:cs="Arial"/>
                <w:sz w:val="22"/>
                <w:szCs w:val="22"/>
                <w:lang w:val="es-MX"/>
              </w:rPr>
            </w:pPr>
            <w:r w:rsidRPr="007A2D96">
              <w:rPr>
                <w:rFonts w:ascii="Arial" w:hAnsi="Arial" w:cs="Arial"/>
                <w:spacing w:val="1"/>
                <w:sz w:val="22"/>
                <w:szCs w:val="22"/>
                <w:lang w:val="es-MX"/>
              </w:rPr>
              <w:t>(</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41"/>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te</w:t>
            </w:r>
            <w:r w:rsidRPr="007A2D96">
              <w:rPr>
                <w:rFonts w:ascii="Arial" w:hAnsi="Arial" w:cs="Arial"/>
                <w:spacing w:val="1"/>
                <w:sz w:val="22"/>
                <w:szCs w:val="22"/>
                <w:lang w:val="es-MX"/>
              </w:rPr>
              <w:t>n</w:t>
            </w:r>
            <w:r w:rsidRPr="007A2D96">
              <w:rPr>
                <w:rFonts w:ascii="Arial" w:hAnsi="Arial" w:cs="Arial"/>
                <w:spacing w:val="-1"/>
                <w:sz w:val="22"/>
                <w:szCs w:val="22"/>
                <w:lang w:val="es-MX"/>
              </w:rPr>
              <w:t>i</w:t>
            </w:r>
            <w:r w:rsidRPr="007A2D96">
              <w:rPr>
                <w:rFonts w:ascii="Arial" w:hAnsi="Arial" w:cs="Arial"/>
                <w:sz w:val="22"/>
                <w:szCs w:val="22"/>
                <w:lang w:val="es-MX"/>
              </w:rPr>
              <w:t>do</w:t>
            </w:r>
            <w:r w:rsidRPr="007A2D96">
              <w:rPr>
                <w:rFonts w:ascii="Arial" w:hAnsi="Arial" w:cs="Arial"/>
                <w:spacing w:val="36"/>
                <w:sz w:val="22"/>
                <w:szCs w:val="22"/>
                <w:lang w:val="es-MX"/>
              </w:rPr>
              <w:t xml:space="preserve"> </w:t>
            </w:r>
            <w:r w:rsidRPr="007A2D96">
              <w:rPr>
                <w:rFonts w:ascii="Arial" w:hAnsi="Arial" w:cs="Arial"/>
                <w:sz w:val="22"/>
                <w:szCs w:val="22"/>
                <w:lang w:val="es-MX"/>
              </w:rPr>
              <w:t>q</w:t>
            </w:r>
            <w:r w:rsidRPr="007A2D96">
              <w:rPr>
                <w:rFonts w:ascii="Arial" w:hAnsi="Arial" w:cs="Arial"/>
                <w:spacing w:val="-1"/>
                <w:sz w:val="22"/>
                <w:szCs w:val="22"/>
                <w:lang w:val="es-MX"/>
              </w:rPr>
              <w:t>u</w:t>
            </w:r>
            <w:r w:rsidRPr="007A2D96">
              <w:rPr>
                <w:rFonts w:ascii="Arial" w:hAnsi="Arial" w:cs="Arial"/>
                <w:sz w:val="22"/>
                <w:szCs w:val="22"/>
                <w:lang w:val="es-MX"/>
              </w:rPr>
              <w:t>e</w:t>
            </w:r>
            <w:r w:rsidRPr="007A2D96">
              <w:rPr>
                <w:rFonts w:ascii="Arial" w:hAnsi="Arial" w:cs="Arial"/>
                <w:spacing w:val="41"/>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pacing w:val="2"/>
                <w:sz w:val="22"/>
                <w:szCs w:val="22"/>
                <w:lang w:val="es-MX"/>
              </w:rPr>
              <w:t>b</w:t>
            </w:r>
            <w:r w:rsidRPr="007A2D96">
              <w:rPr>
                <w:rFonts w:ascii="Arial" w:hAnsi="Arial" w:cs="Arial"/>
                <w:sz w:val="22"/>
                <w:szCs w:val="22"/>
                <w:lang w:val="es-MX"/>
              </w:rPr>
              <w:t>en</w:t>
            </w:r>
            <w:r w:rsidRPr="007A2D96">
              <w:rPr>
                <w:rFonts w:ascii="Arial" w:hAnsi="Arial" w:cs="Arial"/>
                <w:spacing w:val="37"/>
                <w:sz w:val="22"/>
                <w:szCs w:val="22"/>
                <w:lang w:val="es-MX"/>
              </w:rPr>
              <w:t xml:space="preserve"> </w:t>
            </w:r>
            <w:r w:rsidRPr="007A2D96">
              <w:rPr>
                <w:rFonts w:ascii="Arial" w:hAnsi="Arial" w:cs="Arial"/>
                <w:spacing w:val="2"/>
                <w:sz w:val="22"/>
                <w:szCs w:val="22"/>
                <w:lang w:val="es-MX"/>
              </w:rPr>
              <w:t>t</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er</w:t>
            </w:r>
            <w:r w:rsidRPr="007A2D96">
              <w:rPr>
                <w:rFonts w:ascii="Arial" w:hAnsi="Arial" w:cs="Arial"/>
                <w:spacing w:val="39"/>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os</w:t>
            </w:r>
            <w:r w:rsidRPr="007A2D96">
              <w:rPr>
                <w:rFonts w:ascii="Arial" w:hAnsi="Arial" w:cs="Arial"/>
                <w:spacing w:val="41"/>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2"/>
                <w:sz w:val="22"/>
                <w:szCs w:val="22"/>
                <w:lang w:val="es-MX"/>
              </w:rPr>
              <w:t>f</w:t>
            </w:r>
            <w:r w:rsidRPr="007A2D96">
              <w:rPr>
                <w:rFonts w:ascii="Arial" w:hAnsi="Arial" w:cs="Arial"/>
                <w:sz w:val="22"/>
                <w:szCs w:val="22"/>
                <w:lang w:val="es-MX"/>
              </w:rPr>
              <w:t>or</w:t>
            </w:r>
            <w:r w:rsidRPr="007A2D96">
              <w:rPr>
                <w:rFonts w:ascii="Arial" w:hAnsi="Arial" w:cs="Arial"/>
                <w:spacing w:val="5"/>
                <w:sz w:val="22"/>
                <w:szCs w:val="22"/>
                <w:lang w:val="es-MX"/>
              </w:rPr>
              <w:t>m</w:t>
            </w:r>
            <w:r w:rsidRPr="007A2D96">
              <w:rPr>
                <w:rFonts w:ascii="Arial" w:hAnsi="Arial" w:cs="Arial"/>
                <w:sz w:val="22"/>
                <w:szCs w:val="22"/>
                <w:lang w:val="es-MX"/>
              </w:rPr>
              <w:t>es</w:t>
            </w:r>
            <w:r w:rsidRPr="007A2D96">
              <w:rPr>
                <w:rFonts w:ascii="Arial" w:hAnsi="Arial" w:cs="Arial"/>
                <w:spacing w:val="36"/>
                <w:sz w:val="22"/>
                <w:szCs w:val="22"/>
                <w:lang w:val="es-MX"/>
              </w:rPr>
              <w:t xml:space="preserve"> </w:t>
            </w:r>
            <w:r w:rsidRPr="007A2D96">
              <w:rPr>
                <w:rFonts w:ascii="Arial" w:hAnsi="Arial" w:cs="Arial"/>
                <w:sz w:val="22"/>
                <w:szCs w:val="22"/>
                <w:lang w:val="es-MX"/>
              </w:rPr>
              <w:t>de</w:t>
            </w:r>
            <w:r w:rsidRPr="007A2D96">
              <w:rPr>
                <w:rFonts w:ascii="Arial" w:hAnsi="Arial" w:cs="Arial"/>
                <w:spacing w:val="40"/>
                <w:sz w:val="22"/>
                <w:szCs w:val="22"/>
                <w:lang w:val="es-MX"/>
              </w:rPr>
              <w:t xml:space="preserve"> </w:t>
            </w:r>
            <w:r w:rsidRPr="007A2D96">
              <w:rPr>
                <w:rFonts w:ascii="Arial" w:hAnsi="Arial" w:cs="Arial"/>
                <w:sz w:val="22"/>
                <w:szCs w:val="22"/>
                <w:lang w:val="es-MX"/>
              </w:rPr>
              <w:t>progre</w:t>
            </w:r>
            <w:r w:rsidRPr="007A2D96">
              <w:rPr>
                <w:rFonts w:ascii="Arial" w:hAnsi="Arial" w:cs="Arial"/>
                <w:spacing w:val="1"/>
                <w:sz w:val="22"/>
                <w:szCs w:val="22"/>
                <w:lang w:val="es-MX"/>
              </w:rPr>
              <w:t>s</w:t>
            </w:r>
            <w:r w:rsidRPr="007A2D96">
              <w:rPr>
                <w:rFonts w:ascii="Arial" w:hAnsi="Arial" w:cs="Arial"/>
                <w:sz w:val="22"/>
                <w:szCs w:val="22"/>
                <w:lang w:val="es-MX"/>
              </w:rPr>
              <w:t>o</w:t>
            </w:r>
            <w:r w:rsidRPr="007A2D96">
              <w:rPr>
                <w:rFonts w:ascii="Arial" w:hAnsi="Arial" w:cs="Arial"/>
                <w:spacing w:val="35"/>
                <w:sz w:val="22"/>
                <w:szCs w:val="22"/>
                <w:lang w:val="es-MX"/>
              </w:rPr>
              <w:t xml:space="preserve"> </w:t>
            </w:r>
            <w:r w:rsidRPr="007A2D96">
              <w:rPr>
                <w:rFonts w:ascii="Arial" w:hAnsi="Arial" w:cs="Arial"/>
                <w:sz w:val="22"/>
                <w:szCs w:val="22"/>
                <w:lang w:val="es-MX"/>
              </w:rPr>
              <w:t>a q</w:t>
            </w:r>
            <w:r w:rsidRPr="007A2D96">
              <w:rPr>
                <w:rFonts w:ascii="Arial" w:hAnsi="Arial" w:cs="Arial"/>
                <w:spacing w:val="-1"/>
                <w:sz w:val="22"/>
                <w:szCs w:val="22"/>
                <w:lang w:val="es-MX"/>
              </w:rPr>
              <w:t>u</w:t>
            </w:r>
            <w:r w:rsidRPr="007A2D96">
              <w:rPr>
                <w:rFonts w:ascii="Arial" w:hAnsi="Arial" w:cs="Arial"/>
                <w:sz w:val="22"/>
                <w:szCs w:val="22"/>
                <w:lang w:val="es-MX"/>
              </w:rPr>
              <w:t>e</w:t>
            </w:r>
            <w:r w:rsidRPr="007A2D96">
              <w:rPr>
                <w:rFonts w:ascii="Arial" w:hAnsi="Arial" w:cs="Arial"/>
                <w:spacing w:val="-3"/>
                <w:sz w:val="22"/>
                <w:szCs w:val="22"/>
                <w:lang w:val="es-MX"/>
              </w:rPr>
              <w:t xml:space="preserve"> </w:t>
            </w:r>
            <w:r w:rsidRPr="007A2D96">
              <w:rPr>
                <w:rFonts w:ascii="Arial" w:hAnsi="Arial" w:cs="Arial"/>
                <w:sz w:val="22"/>
                <w:szCs w:val="22"/>
                <w:lang w:val="es-MX"/>
              </w:rPr>
              <w:t>se</w:t>
            </w:r>
            <w:r w:rsidRPr="007A2D96">
              <w:rPr>
                <w:rFonts w:ascii="Arial" w:hAnsi="Arial" w:cs="Arial"/>
                <w:spacing w:val="-2"/>
                <w:sz w:val="22"/>
                <w:szCs w:val="22"/>
                <w:lang w:val="es-MX"/>
              </w:rPr>
              <w:t xml:space="preserve"> </w:t>
            </w:r>
            <w:r w:rsidRPr="007A2D96">
              <w:rPr>
                <w:rFonts w:ascii="Arial" w:hAnsi="Arial" w:cs="Arial"/>
                <w:sz w:val="22"/>
                <w:szCs w:val="22"/>
                <w:lang w:val="es-MX"/>
              </w:rPr>
              <w:t>re</w:t>
            </w:r>
            <w:r w:rsidRPr="007A2D96">
              <w:rPr>
                <w:rFonts w:ascii="Arial" w:hAnsi="Arial" w:cs="Arial"/>
                <w:spacing w:val="2"/>
                <w:sz w:val="22"/>
                <w:szCs w:val="22"/>
                <w:lang w:val="es-MX"/>
              </w:rPr>
              <w:t>f</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3"/>
                <w:sz w:val="22"/>
                <w:szCs w:val="22"/>
                <w:lang w:val="es-MX"/>
              </w:rPr>
              <w:t>r</w:t>
            </w:r>
            <w:r w:rsidRPr="007A2D96">
              <w:rPr>
                <w:rFonts w:ascii="Arial" w:hAnsi="Arial" w:cs="Arial"/>
                <w:sz w:val="22"/>
                <w:szCs w:val="22"/>
                <w:lang w:val="es-MX"/>
              </w:rPr>
              <w:t>e</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3"/>
                <w:sz w:val="22"/>
                <w:szCs w:val="22"/>
                <w:lang w:val="es-MX"/>
              </w:rPr>
              <w:t xml:space="preserve"> </w:t>
            </w:r>
            <w:r w:rsidRPr="007A2D96">
              <w:rPr>
                <w:rFonts w:ascii="Arial" w:hAnsi="Arial" w:cs="Arial"/>
                <w:spacing w:val="-1"/>
                <w:sz w:val="22"/>
                <w:szCs w:val="22"/>
                <w:lang w:val="es-MX"/>
              </w:rPr>
              <w:t>A</w:t>
            </w:r>
            <w:r w:rsidRPr="007A2D96">
              <w:rPr>
                <w:rFonts w:ascii="Arial" w:hAnsi="Arial" w:cs="Arial"/>
                <w:spacing w:val="1"/>
                <w:sz w:val="22"/>
                <w:szCs w:val="22"/>
                <w:lang w:val="es-MX"/>
              </w:rPr>
              <w:t>r</w:t>
            </w:r>
            <w:r w:rsidRPr="007A2D96">
              <w:rPr>
                <w:rFonts w:ascii="Arial" w:hAnsi="Arial" w:cs="Arial"/>
                <w:sz w:val="22"/>
                <w:szCs w:val="22"/>
                <w:lang w:val="es-MX"/>
              </w:rPr>
              <w:t>tí</w:t>
            </w:r>
            <w:r w:rsidRPr="007A2D96">
              <w:rPr>
                <w:rFonts w:ascii="Arial" w:hAnsi="Arial" w:cs="Arial"/>
                <w:spacing w:val="1"/>
                <w:sz w:val="22"/>
                <w:szCs w:val="22"/>
                <w:lang w:val="es-MX"/>
              </w:rPr>
              <w:t>c</w:t>
            </w:r>
            <w:r w:rsidRPr="007A2D96">
              <w:rPr>
                <w:rFonts w:ascii="Arial" w:hAnsi="Arial" w:cs="Arial"/>
                <w:spacing w:val="2"/>
                <w:sz w:val="22"/>
                <w:szCs w:val="22"/>
                <w:lang w:val="es-MX"/>
              </w:rPr>
              <w:t>u</w:t>
            </w:r>
            <w:r w:rsidRPr="007A2D96">
              <w:rPr>
                <w:rFonts w:ascii="Arial" w:hAnsi="Arial" w:cs="Arial"/>
                <w:spacing w:val="-1"/>
                <w:sz w:val="22"/>
                <w:szCs w:val="22"/>
                <w:lang w:val="es-MX"/>
              </w:rPr>
              <w:t>l</w:t>
            </w:r>
            <w:r w:rsidRPr="007A2D96">
              <w:rPr>
                <w:rFonts w:ascii="Arial" w:hAnsi="Arial" w:cs="Arial"/>
                <w:sz w:val="22"/>
                <w:szCs w:val="22"/>
                <w:lang w:val="es-MX"/>
              </w:rPr>
              <w:t>o</w:t>
            </w:r>
            <w:r w:rsidRPr="007A2D96">
              <w:rPr>
                <w:rFonts w:ascii="Arial" w:hAnsi="Arial" w:cs="Arial"/>
                <w:spacing w:val="-5"/>
                <w:sz w:val="22"/>
                <w:szCs w:val="22"/>
                <w:lang w:val="es-MX"/>
              </w:rPr>
              <w:t xml:space="preserve"> 8</w:t>
            </w:r>
            <w:r w:rsidRPr="007A2D96">
              <w:rPr>
                <w:rFonts w:ascii="Arial" w:hAnsi="Arial" w:cs="Arial"/>
                <w:spacing w:val="2"/>
                <w:sz w:val="22"/>
                <w:szCs w:val="22"/>
                <w:lang w:val="es-MX"/>
              </w:rPr>
              <w:t>.</w:t>
            </w:r>
            <w:r w:rsidRPr="007A2D96">
              <w:rPr>
                <w:rFonts w:ascii="Arial" w:hAnsi="Arial" w:cs="Arial"/>
                <w:sz w:val="22"/>
                <w:szCs w:val="22"/>
                <w:lang w:val="es-MX"/>
              </w:rPr>
              <w:t>03</w:t>
            </w:r>
            <w:r w:rsidRPr="007A2D96">
              <w:rPr>
                <w:rFonts w:ascii="Arial" w:hAnsi="Arial" w:cs="Arial"/>
                <w:spacing w:val="-5"/>
                <w:sz w:val="22"/>
                <w:szCs w:val="22"/>
                <w:lang w:val="es-MX"/>
              </w:rPr>
              <w:t xml:space="preserve"> </w:t>
            </w:r>
            <w:r w:rsidRPr="007A2D96">
              <w:rPr>
                <w:rFonts w:ascii="Arial" w:hAnsi="Arial" w:cs="Arial"/>
                <w:spacing w:val="2"/>
                <w:sz w:val="22"/>
                <w:szCs w:val="22"/>
                <w:lang w:val="es-MX"/>
              </w:rPr>
              <w:t>d</w:t>
            </w:r>
            <w:r w:rsidRPr="007A2D96">
              <w:rPr>
                <w:rFonts w:ascii="Arial" w:hAnsi="Arial" w:cs="Arial"/>
                <w:sz w:val="22"/>
                <w:szCs w:val="22"/>
                <w:lang w:val="es-MX"/>
              </w:rPr>
              <w:t>e</w:t>
            </w:r>
            <w:r w:rsidRPr="007A2D96">
              <w:rPr>
                <w:rFonts w:ascii="Arial" w:hAnsi="Arial" w:cs="Arial"/>
                <w:spacing w:val="-2"/>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as</w:t>
            </w:r>
            <w:r w:rsidRPr="007A2D96">
              <w:rPr>
                <w:rFonts w:ascii="Arial" w:hAnsi="Arial" w:cs="Arial"/>
                <w:spacing w:val="-2"/>
                <w:sz w:val="22"/>
                <w:szCs w:val="22"/>
                <w:lang w:val="es-MX"/>
              </w:rPr>
              <w:t xml:space="preserve"> </w:t>
            </w:r>
            <w:r w:rsidRPr="007A2D96">
              <w:rPr>
                <w:rFonts w:ascii="Arial" w:hAnsi="Arial" w:cs="Arial"/>
                <w:sz w:val="22"/>
                <w:szCs w:val="22"/>
                <w:lang w:val="es-MX"/>
              </w:rPr>
              <w:t>Nor</w:t>
            </w:r>
            <w:r w:rsidRPr="007A2D96">
              <w:rPr>
                <w:rFonts w:ascii="Arial" w:hAnsi="Arial" w:cs="Arial"/>
                <w:spacing w:val="5"/>
                <w:sz w:val="22"/>
                <w:szCs w:val="22"/>
                <w:lang w:val="es-MX"/>
              </w:rPr>
              <w:t>m</w:t>
            </w:r>
            <w:r w:rsidRPr="007A2D96">
              <w:rPr>
                <w:rFonts w:ascii="Arial" w:hAnsi="Arial" w:cs="Arial"/>
                <w:sz w:val="22"/>
                <w:szCs w:val="22"/>
                <w:lang w:val="es-MX"/>
              </w:rPr>
              <w:t>as</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G</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era</w:t>
            </w:r>
            <w:r w:rsidRPr="007A2D96">
              <w:rPr>
                <w:rFonts w:ascii="Arial" w:hAnsi="Arial" w:cs="Arial"/>
                <w:spacing w:val="-1"/>
                <w:sz w:val="22"/>
                <w:szCs w:val="22"/>
                <w:lang w:val="es-MX"/>
              </w:rPr>
              <w:t>l</w:t>
            </w:r>
            <w:r w:rsidRPr="007A2D96">
              <w:rPr>
                <w:rFonts w:ascii="Arial" w:hAnsi="Arial" w:cs="Arial"/>
                <w:spacing w:val="2"/>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w:t>
            </w:r>
          </w:p>
          <w:p w14:paraId="781554A2" w14:textId="77777777" w:rsidR="00C01414" w:rsidRPr="007A2D96" w:rsidRDefault="00C01414" w:rsidP="00185F84">
            <w:pPr>
              <w:pStyle w:val="ListParagraph"/>
              <w:rPr>
                <w:rFonts w:ascii="Arial" w:hAnsi="Arial" w:cs="Arial"/>
                <w:sz w:val="22"/>
                <w:szCs w:val="22"/>
                <w:lang w:val="es-MX"/>
              </w:rPr>
            </w:pPr>
          </w:p>
          <w:p w14:paraId="655CBD57" w14:textId="20F0DB28" w:rsidR="00C01414" w:rsidRPr="007A2D96" w:rsidRDefault="00C01414" w:rsidP="00AC6182">
            <w:pPr>
              <w:pStyle w:val="ListParagraph"/>
              <w:numPr>
                <w:ilvl w:val="0"/>
                <w:numId w:val="28"/>
              </w:numPr>
              <w:spacing w:after="0" w:line="240" w:lineRule="auto"/>
              <w:jc w:val="both"/>
              <w:rPr>
                <w:rFonts w:ascii="Arial" w:hAnsi="Arial" w:cs="Arial"/>
                <w:sz w:val="22"/>
                <w:szCs w:val="22"/>
                <w:lang w:val="es-MX"/>
              </w:rPr>
            </w:pPr>
            <w:r w:rsidRPr="007A2D96">
              <w:rPr>
                <w:rFonts w:ascii="Arial" w:hAnsi="Arial" w:cs="Arial"/>
                <w:sz w:val="22"/>
                <w:szCs w:val="22"/>
                <w:lang w:val="es-MX"/>
              </w:rPr>
              <w:t>Cua</w:t>
            </w:r>
            <w:r w:rsidRPr="007A2D96">
              <w:rPr>
                <w:rFonts w:ascii="Arial" w:hAnsi="Arial" w:cs="Arial"/>
                <w:spacing w:val="1"/>
                <w:sz w:val="22"/>
                <w:szCs w:val="22"/>
                <w:lang w:val="es-MX"/>
              </w:rPr>
              <w:t>n</w:t>
            </w:r>
            <w:r w:rsidRPr="007A2D96">
              <w:rPr>
                <w:rFonts w:ascii="Arial" w:hAnsi="Arial" w:cs="Arial"/>
                <w:sz w:val="22"/>
                <w:szCs w:val="22"/>
                <w:lang w:val="es-MX"/>
              </w:rPr>
              <w:t xml:space="preserve">do en el </w:t>
            </w:r>
            <w:r w:rsidRPr="007A2D96">
              <w:rPr>
                <w:rFonts w:ascii="Arial" w:hAnsi="Arial" w:cs="Arial"/>
                <w:spacing w:val="1"/>
                <w:sz w:val="22"/>
                <w:szCs w:val="22"/>
                <w:lang w:val="es-MX"/>
              </w:rPr>
              <w:t>c</w:t>
            </w:r>
            <w:r w:rsidRPr="007A2D96">
              <w:rPr>
                <w:rFonts w:ascii="Arial" w:hAnsi="Arial" w:cs="Arial"/>
                <w:sz w:val="22"/>
                <w:szCs w:val="22"/>
                <w:lang w:val="es-MX"/>
              </w:rPr>
              <w:t>o</w:t>
            </w:r>
            <w:r w:rsidRPr="007A2D96">
              <w:rPr>
                <w:rFonts w:ascii="Arial" w:hAnsi="Arial" w:cs="Arial"/>
                <w:spacing w:val="-1"/>
                <w:sz w:val="22"/>
                <w:szCs w:val="22"/>
                <w:lang w:val="es-MX"/>
              </w:rPr>
              <w:t>n</w:t>
            </w:r>
            <w:r w:rsidRPr="007A2D96">
              <w:rPr>
                <w:rFonts w:ascii="Arial" w:hAnsi="Arial" w:cs="Arial"/>
                <w:sz w:val="22"/>
                <w:szCs w:val="22"/>
                <w:lang w:val="es-MX"/>
              </w:rPr>
              <w:t>tra</w:t>
            </w:r>
            <w:r w:rsidRPr="007A2D96">
              <w:rPr>
                <w:rFonts w:ascii="Arial" w:hAnsi="Arial" w:cs="Arial"/>
                <w:spacing w:val="2"/>
                <w:sz w:val="22"/>
                <w:szCs w:val="22"/>
                <w:lang w:val="es-MX"/>
              </w:rPr>
              <w:t>t</w:t>
            </w:r>
            <w:r w:rsidRPr="007A2D96">
              <w:rPr>
                <w:rFonts w:ascii="Arial" w:hAnsi="Arial" w:cs="Arial"/>
                <w:sz w:val="22"/>
                <w:szCs w:val="22"/>
                <w:lang w:val="es-MX"/>
              </w:rPr>
              <w:t>o</w:t>
            </w:r>
            <w:r w:rsidRPr="007A2D96">
              <w:rPr>
                <w:rFonts w:ascii="Arial" w:hAnsi="Arial" w:cs="Arial"/>
                <w:spacing w:val="4"/>
                <w:sz w:val="22"/>
                <w:szCs w:val="22"/>
                <w:lang w:val="es-MX"/>
              </w:rPr>
              <w:t xml:space="preserve"> </w:t>
            </w:r>
            <w:r w:rsidRPr="007A2D96">
              <w:rPr>
                <w:rFonts w:ascii="Arial" w:hAnsi="Arial" w:cs="Arial"/>
                <w:spacing w:val="3"/>
                <w:sz w:val="22"/>
                <w:szCs w:val="22"/>
                <w:lang w:val="es-MX"/>
              </w:rPr>
              <w:t>s</w:t>
            </w:r>
            <w:r w:rsidRPr="007A2D96">
              <w:rPr>
                <w:rFonts w:ascii="Arial" w:hAnsi="Arial" w:cs="Arial"/>
                <w:sz w:val="22"/>
                <w:szCs w:val="22"/>
                <w:lang w:val="es-MX"/>
              </w:rPr>
              <w:t>e</w:t>
            </w:r>
            <w:r w:rsidRPr="007A2D96">
              <w:rPr>
                <w:rFonts w:ascii="Arial" w:hAnsi="Arial" w:cs="Arial"/>
                <w:spacing w:val="9"/>
                <w:sz w:val="22"/>
                <w:szCs w:val="22"/>
                <w:lang w:val="es-MX"/>
              </w:rPr>
              <w:t xml:space="preserve"> </w:t>
            </w:r>
            <w:r w:rsidRPr="007A2D96">
              <w:rPr>
                <w:rFonts w:ascii="Arial" w:hAnsi="Arial" w:cs="Arial"/>
                <w:sz w:val="22"/>
                <w:szCs w:val="22"/>
                <w:lang w:val="es-MX"/>
              </w:rPr>
              <w:t>pr</w:t>
            </w:r>
            <w:r w:rsidRPr="007A2D96">
              <w:rPr>
                <w:rFonts w:ascii="Arial" w:hAnsi="Arial" w:cs="Arial"/>
                <w:spacing w:val="2"/>
                <w:sz w:val="22"/>
                <w:szCs w:val="22"/>
                <w:lang w:val="es-MX"/>
              </w:rPr>
              <w:t>e</w:t>
            </w:r>
            <w:r w:rsidRPr="007A2D96">
              <w:rPr>
                <w:rFonts w:ascii="Arial" w:hAnsi="Arial" w:cs="Arial"/>
                <w:spacing w:val="-1"/>
                <w:sz w:val="22"/>
                <w:szCs w:val="22"/>
                <w:lang w:val="es-MX"/>
              </w:rPr>
              <w:t>v</w:t>
            </w:r>
            <w:r w:rsidRPr="007A2D96">
              <w:rPr>
                <w:rFonts w:ascii="Arial" w:hAnsi="Arial" w:cs="Arial"/>
                <w:spacing w:val="2"/>
                <w:sz w:val="22"/>
                <w:szCs w:val="22"/>
                <w:lang w:val="es-MX"/>
              </w:rPr>
              <w:t>e</w:t>
            </w:r>
            <w:r w:rsidRPr="007A2D96">
              <w:rPr>
                <w:rFonts w:ascii="Arial" w:hAnsi="Arial" w:cs="Arial"/>
                <w:sz w:val="22"/>
                <w:szCs w:val="22"/>
                <w:lang w:val="es-MX"/>
              </w:rPr>
              <w:t>a</w:t>
            </w:r>
            <w:r w:rsidRPr="007A2D96">
              <w:rPr>
                <w:rFonts w:ascii="Arial" w:hAnsi="Arial" w:cs="Arial"/>
                <w:spacing w:val="5"/>
                <w:sz w:val="22"/>
                <w:szCs w:val="22"/>
                <w:lang w:val="es-MX"/>
              </w:rPr>
              <w:t xml:space="preserve"> </w:t>
            </w:r>
            <w:r w:rsidRPr="007A2D96">
              <w:rPr>
                <w:rFonts w:ascii="Arial" w:hAnsi="Arial" w:cs="Arial"/>
                <w:spacing w:val="2"/>
                <w:sz w:val="22"/>
                <w:szCs w:val="22"/>
                <w:lang w:val="es-MX"/>
              </w:rPr>
              <w:t>e</w:t>
            </w:r>
            <w:r w:rsidRPr="007A2D96">
              <w:rPr>
                <w:rFonts w:ascii="Arial" w:hAnsi="Arial" w:cs="Arial"/>
                <w:sz w:val="22"/>
                <w:szCs w:val="22"/>
                <w:lang w:val="es-MX"/>
              </w:rPr>
              <w:t>l</w:t>
            </w:r>
            <w:r w:rsidRPr="007A2D96">
              <w:rPr>
                <w:rFonts w:ascii="Arial" w:hAnsi="Arial" w:cs="Arial"/>
                <w:spacing w:val="9"/>
                <w:sz w:val="22"/>
                <w:szCs w:val="22"/>
                <w:lang w:val="es-MX"/>
              </w:rPr>
              <w:t xml:space="preserve"> </w:t>
            </w:r>
            <w:r w:rsidRPr="007A2D96">
              <w:rPr>
                <w:rFonts w:ascii="Arial" w:hAnsi="Arial" w:cs="Arial"/>
                <w:spacing w:val="1"/>
                <w:sz w:val="22"/>
                <w:szCs w:val="22"/>
                <w:lang w:val="es-MX"/>
              </w:rPr>
              <w:t>r</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pacing w:val="2"/>
                <w:sz w:val="22"/>
                <w:szCs w:val="22"/>
                <w:lang w:val="es-MX"/>
              </w:rPr>
              <w:t>o</w:t>
            </w:r>
            <w:r w:rsidRPr="007A2D96">
              <w:rPr>
                <w:rFonts w:ascii="Arial" w:hAnsi="Arial" w:cs="Arial"/>
                <w:sz w:val="22"/>
                <w:szCs w:val="22"/>
                <w:lang w:val="es-MX"/>
              </w:rPr>
              <w:t>n</w:t>
            </w:r>
            <w:r w:rsidR="00911D49" w:rsidRPr="007A2D96">
              <w:rPr>
                <w:rFonts w:ascii="Arial" w:hAnsi="Arial" w:cs="Arial"/>
                <w:sz w:val="22"/>
                <w:szCs w:val="22"/>
                <w:lang w:val="es-MX"/>
              </w:rPr>
              <w:t xml:space="preserve">ocimiento </w:t>
            </w:r>
            <w:r w:rsidRPr="007A2D96">
              <w:rPr>
                <w:rFonts w:ascii="Arial" w:hAnsi="Arial" w:cs="Arial"/>
                <w:sz w:val="22"/>
                <w:szCs w:val="22"/>
                <w:lang w:val="es-MX"/>
              </w:rPr>
              <w:t>de g</w:t>
            </w:r>
            <w:r w:rsidRPr="007A2D96">
              <w:rPr>
                <w:rFonts w:ascii="Arial" w:hAnsi="Arial" w:cs="Arial"/>
                <w:spacing w:val="-1"/>
                <w:sz w:val="22"/>
                <w:szCs w:val="22"/>
                <w:lang w:val="es-MX"/>
              </w:rPr>
              <w:t>a</w:t>
            </w:r>
            <w:r w:rsidRPr="007A2D96">
              <w:rPr>
                <w:rFonts w:ascii="Arial" w:hAnsi="Arial" w:cs="Arial"/>
                <w:spacing w:val="1"/>
                <w:sz w:val="22"/>
                <w:szCs w:val="22"/>
                <w:lang w:val="es-MX"/>
              </w:rPr>
              <w:t>s</w:t>
            </w:r>
            <w:r w:rsidRPr="007A2D96">
              <w:rPr>
                <w:rFonts w:ascii="Arial" w:hAnsi="Arial" w:cs="Arial"/>
                <w:sz w:val="22"/>
                <w:szCs w:val="22"/>
                <w:lang w:val="es-MX"/>
              </w:rPr>
              <w:t>tos</w:t>
            </w:r>
            <w:r w:rsidRPr="007A2D96">
              <w:rPr>
                <w:rFonts w:ascii="Arial" w:hAnsi="Arial" w:cs="Arial"/>
                <w:spacing w:val="3"/>
                <w:sz w:val="22"/>
                <w:szCs w:val="22"/>
                <w:lang w:val="es-MX"/>
              </w:rPr>
              <w:t xml:space="preserve"> </w:t>
            </w:r>
            <w:r w:rsidRPr="007A2D96">
              <w:rPr>
                <w:rFonts w:ascii="Arial" w:hAnsi="Arial" w:cs="Arial"/>
                <w:sz w:val="22"/>
                <w:szCs w:val="22"/>
                <w:lang w:val="es-MX"/>
              </w:rPr>
              <w:t>a</w:t>
            </w:r>
            <w:r w:rsidRPr="007A2D96">
              <w:rPr>
                <w:rFonts w:ascii="Arial" w:hAnsi="Arial" w:cs="Arial"/>
                <w:spacing w:val="-1"/>
                <w:sz w:val="22"/>
                <w:szCs w:val="22"/>
                <w:lang w:val="es-MX"/>
              </w:rPr>
              <w:t>n</w:t>
            </w:r>
            <w:r w:rsidRPr="007A2D96">
              <w:rPr>
                <w:rFonts w:ascii="Arial" w:hAnsi="Arial" w:cs="Arial"/>
                <w:sz w:val="22"/>
                <w:szCs w:val="22"/>
                <w:lang w:val="es-MX"/>
              </w:rPr>
              <w:t>te</w:t>
            </w:r>
            <w:r w:rsidRPr="007A2D96">
              <w:rPr>
                <w:rFonts w:ascii="Arial" w:hAnsi="Arial" w:cs="Arial"/>
                <w:spacing w:val="3"/>
                <w:sz w:val="22"/>
                <w:szCs w:val="22"/>
                <w:lang w:val="es-MX"/>
              </w:rPr>
              <w:t>r</w:t>
            </w:r>
            <w:r w:rsidRPr="007A2D96">
              <w:rPr>
                <w:rFonts w:ascii="Arial" w:hAnsi="Arial" w:cs="Arial"/>
                <w:spacing w:val="-1"/>
                <w:sz w:val="22"/>
                <w:szCs w:val="22"/>
                <w:lang w:val="es-MX"/>
              </w:rPr>
              <w:t>i</w:t>
            </w:r>
            <w:r w:rsidRPr="007A2D96">
              <w:rPr>
                <w:rFonts w:ascii="Arial" w:hAnsi="Arial" w:cs="Arial"/>
                <w:sz w:val="22"/>
                <w:szCs w:val="22"/>
                <w:lang w:val="es-MX"/>
              </w:rPr>
              <w:t>ores a</w:t>
            </w:r>
            <w:r w:rsidRPr="007A2D96">
              <w:rPr>
                <w:rFonts w:ascii="Arial" w:hAnsi="Arial" w:cs="Arial"/>
                <w:spacing w:val="7"/>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w:t>
            </w:r>
            <w:r w:rsidRPr="007A2D96">
              <w:rPr>
                <w:rFonts w:ascii="Arial" w:hAnsi="Arial" w:cs="Arial"/>
                <w:spacing w:val="6"/>
                <w:sz w:val="22"/>
                <w:szCs w:val="22"/>
                <w:lang w:val="es-MX"/>
              </w:rPr>
              <w:t xml:space="preserve"> </w:t>
            </w:r>
            <w:r w:rsidRPr="007A2D96">
              <w:rPr>
                <w:rFonts w:ascii="Arial" w:hAnsi="Arial" w:cs="Arial"/>
                <w:spacing w:val="2"/>
                <w:sz w:val="22"/>
                <w:szCs w:val="22"/>
                <w:lang w:val="es-MX"/>
              </w:rPr>
              <w:t>f</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pacing w:val="2"/>
                <w:sz w:val="22"/>
                <w:szCs w:val="22"/>
                <w:lang w:val="es-MX"/>
              </w:rPr>
              <w:t>h</w:t>
            </w:r>
            <w:r w:rsidRPr="007A2D96">
              <w:rPr>
                <w:rFonts w:ascii="Arial" w:hAnsi="Arial" w:cs="Arial"/>
                <w:sz w:val="22"/>
                <w:szCs w:val="22"/>
                <w:lang w:val="es-MX"/>
              </w:rPr>
              <w:t>a</w:t>
            </w:r>
            <w:r w:rsidRPr="007A2D96">
              <w:rPr>
                <w:rFonts w:ascii="Arial" w:hAnsi="Arial" w:cs="Arial"/>
                <w:spacing w:val="3"/>
                <w:sz w:val="22"/>
                <w:szCs w:val="22"/>
                <w:lang w:val="es-MX"/>
              </w:rPr>
              <w:t xml:space="preserve"> </w:t>
            </w:r>
            <w:r w:rsidRPr="007A2D96">
              <w:rPr>
                <w:rFonts w:ascii="Arial" w:hAnsi="Arial" w:cs="Arial"/>
                <w:sz w:val="22"/>
                <w:szCs w:val="22"/>
                <w:lang w:val="es-MX"/>
              </w:rPr>
              <w:t>de</w:t>
            </w:r>
            <w:r w:rsidRPr="007A2D96">
              <w:rPr>
                <w:rFonts w:ascii="Arial" w:hAnsi="Arial" w:cs="Arial"/>
                <w:spacing w:val="5"/>
                <w:sz w:val="22"/>
                <w:szCs w:val="22"/>
                <w:lang w:val="es-MX"/>
              </w:rPr>
              <w:t xml:space="preserve"> </w:t>
            </w:r>
            <w:r w:rsidRPr="007A2D96">
              <w:rPr>
                <w:rFonts w:ascii="Arial" w:hAnsi="Arial" w:cs="Arial"/>
                <w:spacing w:val="1"/>
                <w:sz w:val="22"/>
                <w:szCs w:val="22"/>
                <w:lang w:val="es-MX"/>
              </w:rPr>
              <w:t>s</w:t>
            </w:r>
            <w:r w:rsidRPr="007A2D96">
              <w:rPr>
                <w:rFonts w:ascii="Arial" w:hAnsi="Arial" w:cs="Arial"/>
                <w:sz w:val="22"/>
                <w:szCs w:val="22"/>
                <w:lang w:val="es-MX"/>
              </w:rPr>
              <w:t>u</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v</w:t>
            </w:r>
            <w:r w:rsidRPr="007A2D96">
              <w:rPr>
                <w:rFonts w:ascii="Arial" w:hAnsi="Arial" w:cs="Arial"/>
                <w:spacing w:val="1"/>
                <w:sz w:val="22"/>
                <w:szCs w:val="22"/>
                <w:lang w:val="es-MX"/>
              </w:rPr>
              <w:t>i</w:t>
            </w:r>
            <w:r w:rsidRPr="007A2D96">
              <w:rPr>
                <w:rFonts w:ascii="Arial" w:hAnsi="Arial" w:cs="Arial"/>
                <w:sz w:val="22"/>
                <w:szCs w:val="22"/>
                <w:lang w:val="es-MX"/>
              </w:rPr>
              <w:t>g</w:t>
            </w:r>
            <w:r w:rsidRPr="007A2D96">
              <w:rPr>
                <w:rFonts w:ascii="Arial" w:hAnsi="Arial" w:cs="Arial"/>
                <w:spacing w:val="-1"/>
                <w:sz w:val="22"/>
                <w:szCs w:val="22"/>
                <w:lang w:val="es-MX"/>
              </w:rPr>
              <w:t>e</w:t>
            </w:r>
            <w:r w:rsidRPr="007A2D96">
              <w:rPr>
                <w:rFonts w:ascii="Arial" w:hAnsi="Arial" w:cs="Arial"/>
                <w:sz w:val="22"/>
                <w:szCs w:val="22"/>
                <w:lang w:val="es-MX"/>
              </w:rPr>
              <w:t>n</w:t>
            </w:r>
            <w:r w:rsidRPr="007A2D96">
              <w:rPr>
                <w:rFonts w:ascii="Arial" w:hAnsi="Arial" w:cs="Arial"/>
                <w:spacing w:val="3"/>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 xml:space="preserve">a, </w:t>
            </w:r>
            <w:r w:rsidRPr="007A2D96">
              <w:rPr>
                <w:rFonts w:ascii="Arial" w:hAnsi="Arial" w:cs="Arial"/>
                <w:spacing w:val="2"/>
                <w:sz w:val="22"/>
                <w:szCs w:val="22"/>
                <w:lang w:val="es-MX"/>
              </w:rPr>
              <w:t>e</w:t>
            </w:r>
            <w:r w:rsidRPr="007A2D96">
              <w:rPr>
                <w:rFonts w:ascii="Arial" w:hAnsi="Arial" w:cs="Arial"/>
                <w:sz w:val="22"/>
                <w:szCs w:val="22"/>
                <w:lang w:val="es-MX"/>
              </w:rPr>
              <w:t>l</w:t>
            </w:r>
            <w:r w:rsidRPr="007A2D96">
              <w:rPr>
                <w:rFonts w:ascii="Arial" w:hAnsi="Arial" w:cs="Arial"/>
                <w:spacing w:val="5"/>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2"/>
                <w:sz w:val="22"/>
                <w:szCs w:val="22"/>
                <w:lang w:val="es-MX"/>
              </w:rPr>
              <w:t>f</w:t>
            </w:r>
            <w:r w:rsidRPr="007A2D96">
              <w:rPr>
                <w:rFonts w:ascii="Arial" w:hAnsi="Arial" w:cs="Arial"/>
                <w:sz w:val="22"/>
                <w:szCs w:val="22"/>
                <w:lang w:val="es-MX"/>
              </w:rPr>
              <w:t>or</w:t>
            </w:r>
            <w:r w:rsidRPr="007A2D96">
              <w:rPr>
                <w:rFonts w:ascii="Arial" w:hAnsi="Arial" w:cs="Arial"/>
                <w:spacing w:val="2"/>
                <w:sz w:val="22"/>
                <w:szCs w:val="22"/>
                <w:lang w:val="es-MX"/>
              </w:rPr>
              <w:t>m</w:t>
            </w:r>
            <w:r w:rsidRPr="007A2D96">
              <w:rPr>
                <w:rFonts w:ascii="Arial" w:hAnsi="Arial" w:cs="Arial"/>
                <w:sz w:val="22"/>
                <w:szCs w:val="22"/>
                <w:lang w:val="es-MX"/>
              </w:rPr>
              <w:t>e</w:t>
            </w:r>
            <w:r w:rsidRPr="007A2D96">
              <w:rPr>
                <w:rFonts w:ascii="Arial" w:hAnsi="Arial" w:cs="Arial"/>
                <w:spacing w:val="1"/>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i</w:t>
            </w:r>
            <w:r w:rsidRPr="007A2D96">
              <w:rPr>
                <w:rFonts w:ascii="Arial" w:hAnsi="Arial" w:cs="Arial"/>
                <w:spacing w:val="3"/>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al d</w:t>
            </w:r>
            <w:r w:rsidRPr="007A2D96">
              <w:rPr>
                <w:rFonts w:ascii="Arial" w:hAnsi="Arial" w:cs="Arial"/>
                <w:spacing w:val="-1"/>
                <w:sz w:val="22"/>
                <w:szCs w:val="22"/>
                <w:lang w:val="es-MX"/>
              </w:rPr>
              <w:t>e</w:t>
            </w:r>
            <w:r w:rsidRPr="007A2D96">
              <w:rPr>
                <w:rFonts w:ascii="Arial" w:hAnsi="Arial" w:cs="Arial"/>
                <w:sz w:val="22"/>
                <w:szCs w:val="22"/>
                <w:lang w:val="es-MX"/>
              </w:rPr>
              <w:t>b</w:t>
            </w:r>
            <w:r w:rsidRPr="007A2D96">
              <w:rPr>
                <w:rFonts w:ascii="Arial" w:hAnsi="Arial" w:cs="Arial"/>
                <w:spacing w:val="-1"/>
                <w:sz w:val="22"/>
                <w:szCs w:val="22"/>
                <w:lang w:val="es-MX"/>
              </w:rPr>
              <w:t>e</w:t>
            </w:r>
            <w:r w:rsidRPr="007A2D96">
              <w:rPr>
                <w:rFonts w:ascii="Arial" w:hAnsi="Arial" w:cs="Arial"/>
                <w:spacing w:val="3"/>
                <w:sz w:val="22"/>
                <w:szCs w:val="22"/>
                <w:lang w:val="es-MX"/>
              </w:rPr>
              <w:t>r</w:t>
            </w:r>
            <w:r w:rsidRPr="007A2D96">
              <w:rPr>
                <w:rFonts w:ascii="Arial" w:hAnsi="Arial" w:cs="Arial"/>
                <w:sz w:val="22"/>
                <w:szCs w:val="22"/>
                <w:lang w:val="es-MX"/>
              </w:rPr>
              <w:t>á</w:t>
            </w:r>
            <w:r w:rsidRPr="007A2D96">
              <w:rPr>
                <w:rFonts w:ascii="Arial" w:hAnsi="Arial" w:cs="Arial"/>
                <w:spacing w:val="34"/>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cl</w:t>
            </w:r>
            <w:r w:rsidRPr="007A2D96">
              <w:rPr>
                <w:rFonts w:ascii="Arial" w:hAnsi="Arial" w:cs="Arial"/>
                <w:sz w:val="22"/>
                <w:szCs w:val="22"/>
                <w:lang w:val="es-MX"/>
              </w:rPr>
              <w:t>u</w:t>
            </w:r>
            <w:r w:rsidRPr="007A2D96">
              <w:rPr>
                <w:rFonts w:ascii="Arial" w:hAnsi="Arial" w:cs="Arial"/>
                <w:spacing w:val="-1"/>
                <w:sz w:val="22"/>
                <w:szCs w:val="22"/>
                <w:lang w:val="es-MX"/>
              </w:rPr>
              <w:t>i</w:t>
            </w:r>
            <w:r w:rsidRPr="007A2D96">
              <w:rPr>
                <w:rFonts w:ascii="Arial" w:hAnsi="Arial" w:cs="Arial"/>
                <w:sz w:val="22"/>
                <w:szCs w:val="22"/>
                <w:lang w:val="es-MX"/>
              </w:rPr>
              <w:t>r</w:t>
            </w:r>
            <w:r w:rsidRPr="007A2D96">
              <w:rPr>
                <w:rFonts w:ascii="Arial" w:hAnsi="Arial" w:cs="Arial"/>
                <w:spacing w:val="36"/>
                <w:sz w:val="22"/>
                <w:szCs w:val="22"/>
                <w:lang w:val="es-MX"/>
              </w:rPr>
              <w:t xml:space="preserve"> </w:t>
            </w:r>
            <w:r w:rsidRPr="007A2D96">
              <w:rPr>
                <w:rFonts w:ascii="Arial" w:hAnsi="Arial" w:cs="Arial"/>
                <w:spacing w:val="2"/>
                <w:sz w:val="22"/>
                <w:szCs w:val="22"/>
                <w:lang w:val="es-MX"/>
              </w:rPr>
              <w:t>u</w:t>
            </w:r>
            <w:r w:rsidRPr="007A2D96">
              <w:rPr>
                <w:rFonts w:ascii="Arial" w:hAnsi="Arial" w:cs="Arial"/>
                <w:sz w:val="22"/>
                <w:szCs w:val="22"/>
                <w:lang w:val="es-MX"/>
              </w:rPr>
              <w:t>n</w:t>
            </w:r>
            <w:r w:rsidRPr="007A2D96">
              <w:rPr>
                <w:rFonts w:ascii="Arial" w:hAnsi="Arial" w:cs="Arial"/>
                <w:spacing w:val="38"/>
                <w:sz w:val="22"/>
                <w:szCs w:val="22"/>
                <w:lang w:val="es-MX"/>
              </w:rPr>
              <w:t xml:space="preserve"> </w:t>
            </w:r>
            <w:r w:rsidRPr="007A2D96">
              <w:rPr>
                <w:rFonts w:ascii="Arial" w:hAnsi="Arial" w:cs="Arial"/>
                <w:sz w:val="22"/>
                <w:szCs w:val="22"/>
                <w:lang w:val="es-MX"/>
              </w:rPr>
              <w:t>e</w:t>
            </w:r>
            <w:r w:rsidRPr="007A2D96">
              <w:rPr>
                <w:rFonts w:ascii="Arial" w:hAnsi="Arial" w:cs="Arial"/>
                <w:spacing w:val="1"/>
                <w:sz w:val="22"/>
                <w:szCs w:val="22"/>
                <w:lang w:val="es-MX"/>
              </w:rPr>
              <w:t>s</w:t>
            </w:r>
            <w:r w:rsidRPr="007A2D96">
              <w:rPr>
                <w:rFonts w:ascii="Arial" w:hAnsi="Arial" w:cs="Arial"/>
                <w:sz w:val="22"/>
                <w:szCs w:val="22"/>
                <w:lang w:val="es-MX"/>
              </w:rPr>
              <w:t>t</w:t>
            </w:r>
            <w:r w:rsidRPr="007A2D96">
              <w:rPr>
                <w:rFonts w:ascii="Arial" w:hAnsi="Arial" w:cs="Arial"/>
                <w:spacing w:val="2"/>
                <w:sz w:val="22"/>
                <w:szCs w:val="22"/>
                <w:lang w:val="es-MX"/>
              </w:rPr>
              <w:t>a</w:t>
            </w:r>
            <w:r w:rsidRPr="007A2D96">
              <w:rPr>
                <w:rFonts w:ascii="Arial" w:hAnsi="Arial" w:cs="Arial"/>
                <w:sz w:val="22"/>
                <w:szCs w:val="22"/>
                <w:lang w:val="es-MX"/>
              </w:rPr>
              <w:t>do</w:t>
            </w:r>
            <w:r w:rsidRPr="007A2D96">
              <w:rPr>
                <w:rFonts w:ascii="Arial" w:hAnsi="Arial" w:cs="Arial"/>
                <w:spacing w:val="36"/>
                <w:sz w:val="22"/>
                <w:szCs w:val="22"/>
                <w:lang w:val="es-MX"/>
              </w:rPr>
              <w:t xml:space="preserve"> </w:t>
            </w:r>
            <w:r w:rsidRPr="007A2D96">
              <w:rPr>
                <w:rFonts w:ascii="Arial" w:hAnsi="Arial" w:cs="Arial"/>
                <w:sz w:val="22"/>
                <w:szCs w:val="22"/>
                <w:lang w:val="es-MX"/>
              </w:rPr>
              <w:t>de</w:t>
            </w:r>
            <w:r w:rsidRPr="007A2D96">
              <w:rPr>
                <w:rFonts w:ascii="Arial" w:hAnsi="Arial" w:cs="Arial"/>
                <w:spacing w:val="41"/>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as</w:t>
            </w:r>
            <w:r w:rsidRPr="007A2D96">
              <w:rPr>
                <w:rFonts w:ascii="Arial" w:hAnsi="Arial" w:cs="Arial"/>
                <w:spacing w:val="41"/>
                <w:sz w:val="22"/>
                <w:szCs w:val="22"/>
                <w:lang w:val="es-MX"/>
              </w:rPr>
              <w:t xml:space="preserve"> </w:t>
            </w:r>
            <w:r w:rsidRPr="007A2D96">
              <w:rPr>
                <w:rFonts w:ascii="Arial" w:hAnsi="Arial" w:cs="Arial"/>
                <w:spacing w:val="-1"/>
                <w:sz w:val="22"/>
                <w:szCs w:val="22"/>
                <w:lang w:val="es-MX"/>
              </w:rPr>
              <w:t>i</w:t>
            </w:r>
            <w:r w:rsidRPr="007A2D96">
              <w:rPr>
                <w:rFonts w:ascii="Arial" w:hAnsi="Arial" w:cs="Arial"/>
                <w:spacing w:val="2"/>
                <w:sz w:val="22"/>
                <w:szCs w:val="22"/>
                <w:lang w:val="es-MX"/>
              </w:rPr>
              <w:t>n</w:t>
            </w:r>
            <w:r w:rsidRPr="007A2D96">
              <w:rPr>
                <w:rFonts w:ascii="Arial" w:hAnsi="Arial" w:cs="Arial"/>
                <w:spacing w:val="-1"/>
                <w:sz w:val="22"/>
                <w:szCs w:val="22"/>
                <w:lang w:val="es-MX"/>
              </w:rPr>
              <w:t>v</w:t>
            </w:r>
            <w:r w:rsidRPr="007A2D96">
              <w:rPr>
                <w:rFonts w:ascii="Arial" w:hAnsi="Arial" w:cs="Arial"/>
                <w:sz w:val="22"/>
                <w:szCs w:val="22"/>
                <w:lang w:val="es-MX"/>
              </w:rPr>
              <w:t>er</w:t>
            </w:r>
            <w:r w:rsidRPr="007A2D96">
              <w:rPr>
                <w:rFonts w:ascii="Arial" w:hAnsi="Arial" w:cs="Arial"/>
                <w:spacing w:val="2"/>
                <w:sz w:val="22"/>
                <w:szCs w:val="22"/>
                <w:lang w:val="es-MX"/>
              </w:rPr>
              <w:t>s</w:t>
            </w:r>
            <w:r w:rsidRPr="007A2D96">
              <w:rPr>
                <w:rFonts w:ascii="Arial" w:hAnsi="Arial" w:cs="Arial"/>
                <w:spacing w:val="-1"/>
                <w:sz w:val="22"/>
                <w:szCs w:val="22"/>
                <w:lang w:val="es-MX"/>
              </w:rPr>
              <w:t>i</w:t>
            </w:r>
            <w:r w:rsidRPr="007A2D96">
              <w:rPr>
                <w:rFonts w:ascii="Arial" w:hAnsi="Arial" w:cs="Arial"/>
                <w:spacing w:val="2"/>
                <w:sz w:val="22"/>
                <w:szCs w:val="22"/>
                <w:lang w:val="es-MX"/>
              </w:rPr>
              <w:t>o</w:t>
            </w:r>
            <w:r w:rsidRPr="007A2D96">
              <w:rPr>
                <w:rFonts w:ascii="Arial" w:hAnsi="Arial" w:cs="Arial"/>
                <w:sz w:val="22"/>
                <w:szCs w:val="22"/>
                <w:lang w:val="es-MX"/>
              </w:rPr>
              <w:t>n</w:t>
            </w:r>
            <w:r w:rsidRPr="007A2D96">
              <w:rPr>
                <w:rFonts w:ascii="Arial" w:hAnsi="Arial" w:cs="Arial"/>
                <w:spacing w:val="-1"/>
                <w:sz w:val="22"/>
                <w:szCs w:val="22"/>
                <w:lang w:val="es-MX"/>
              </w:rPr>
              <w:t>e</w:t>
            </w:r>
            <w:r w:rsidRPr="007A2D96">
              <w:rPr>
                <w:rFonts w:ascii="Arial" w:hAnsi="Arial" w:cs="Arial"/>
                <w:sz w:val="22"/>
                <w:szCs w:val="22"/>
                <w:lang w:val="es-MX"/>
              </w:rPr>
              <w:t>s</w:t>
            </w:r>
            <w:r w:rsidRPr="007A2D96">
              <w:rPr>
                <w:rFonts w:ascii="Arial" w:hAnsi="Arial" w:cs="Arial"/>
                <w:spacing w:val="33"/>
                <w:sz w:val="22"/>
                <w:szCs w:val="22"/>
                <w:lang w:val="es-MX"/>
              </w:rPr>
              <w:t xml:space="preserve"> </w:t>
            </w:r>
            <w:r w:rsidRPr="007A2D96">
              <w:rPr>
                <w:rFonts w:ascii="Arial" w:hAnsi="Arial" w:cs="Arial"/>
                <w:spacing w:val="-4"/>
                <w:sz w:val="22"/>
                <w:szCs w:val="22"/>
                <w:lang w:val="es-MX"/>
              </w:rPr>
              <w:t>y</w:t>
            </w:r>
            <w:r w:rsidRPr="007A2D96">
              <w:rPr>
                <w:rFonts w:ascii="Arial" w:hAnsi="Arial" w:cs="Arial"/>
                <w:sz w:val="22"/>
                <w:szCs w:val="22"/>
                <w:lang w:val="es-MX"/>
              </w:rPr>
              <w:t>,</w:t>
            </w:r>
            <w:r w:rsidRPr="007A2D96">
              <w:rPr>
                <w:rFonts w:ascii="Arial" w:hAnsi="Arial" w:cs="Arial"/>
                <w:spacing w:val="41"/>
                <w:sz w:val="22"/>
                <w:szCs w:val="22"/>
                <w:lang w:val="es-MX"/>
              </w:rPr>
              <w:t xml:space="preserve"> </w:t>
            </w:r>
            <w:r w:rsidRPr="007A2D96">
              <w:rPr>
                <w:rFonts w:ascii="Arial" w:hAnsi="Arial" w:cs="Arial"/>
                <w:sz w:val="22"/>
                <w:szCs w:val="22"/>
                <w:lang w:val="es-MX"/>
              </w:rPr>
              <w:t>de</w:t>
            </w:r>
            <w:r w:rsidRPr="007A2D96">
              <w:rPr>
                <w:rFonts w:ascii="Arial" w:hAnsi="Arial" w:cs="Arial"/>
                <w:spacing w:val="42"/>
                <w:sz w:val="22"/>
                <w:szCs w:val="22"/>
                <w:lang w:val="es-MX"/>
              </w:rPr>
              <w:t xml:space="preserve"> </w:t>
            </w:r>
            <w:r w:rsidRPr="007A2D96">
              <w:rPr>
                <w:rFonts w:ascii="Arial" w:hAnsi="Arial" w:cs="Arial"/>
                <w:sz w:val="22"/>
                <w:szCs w:val="22"/>
                <w:lang w:val="es-MX"/>
              </w:rPr>
              <w:t>a</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e</w:t>
            </w:r>
            <w:r w:rsidRPr="007A2D96">
              <w:rPr>
                <w:rFonts w:ascii="Arial" w:hAnsi="Arial" w:cs="Arial"/>
                <w:spacing w:val="1"/>
                <w:sz w:val="22"/>
                <w:szCs w:val="22"/>
                <w:lang w:val="es-MX"/>
              </w:rPr>
              <w:t>r</w:t>
            </w:r>
            <w:r w:rsidRPr="007A2D96">
              <w:rPr>
                <w:rFonts w:ascii="Arial" w:hAnsi="Arial" w:cs="Arial"/>
                <w:sz w:val="22"/>
                <w:szCs w:val="22"/>
                <w:lang w:val="es-MX"/>
              </w:rPr>
              <w:t xml:space="preserve">do </w:t>
            </w:r>
            <w:r w:rsidRPr="007A2D96">
              <w:rPr>
                <w:rFonts w:ascii="Arial" w:hAnsi="Arial" w:cs="Arial"/>
                <w:spacing w:val="1"/>
                <w:sz w:val="22"/>
                <w:szCs w:val="22"/>
                <w:lang w:val="es-MX"/>
              </w:rPr>
              <w:t>c</w:t>
            </w:r>
            <w:r w:rsidRPr="007A2D96">
              <w:rPr>
                <w:rFonts w:ascii="Arial" w:hAnsi="Arial" w:cs="Arial"/>
                <w:sz w:val="22"/>
                <w:szCs w:val="22"/>
                <w:lang w:val="es-MX"/>
              </w:rPr>
              <w:t>on</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os</w:t>
            </w:r>
            <w:r w:rsidRPr="007A2D96">
              <w:rPr>
                <w:rFonts w:ascii="Arial" w:hAnsi="Arial" w:cs="Arial"/>
                <w:spacing w:val="15"/>
                <w:sz w:val="22"/>
                <w:szCs w:val="22"/>
                <w:lang w:val="es-MX"/>
              </w:rPr>
              <w:t xml:space="preserve"> </w:t>
            </w:r>
            <w:r w:rsidRPr="007A2D96">
              <w:rPr>
                <w:rFonts w:ascii="Arial" w:hAnsi="Arial" w:cs="Arial"/>
                <w:sz w:val="22"/>
                <w:szCs w:val="22"/>
                <w:lang w:val="es-MX"/>
              </w:rPr>
              <w:t>o</w:t>
            </w:r>
            <w:r w:rsidRPr="007A2D96">
              <w:rPr>
                <w:rFonts w:ascii="Arial" w:hAnsi="Arial" w:cs="Arial"/>
                <w:spacing w:val="-1"/>
                <w:sz w:val="22"/>
                <w:szCs w:val="22"/>
                <w:lang w:val="es-MX"/>
              </w:rPr>
              <w:t>b</w:t>
            </w:r>
            <w:r w:rsidRPr="007A2D96">
              <w:rPr>
                <w:rFonts w:ascii="Arial" w:hAnsi="Arial" w:cs="Arial"/>
                <w:spacing w:val="1"/>
                <w:sz w:val="22"/>
                <w:szCs w:val="22"/>
                <w:lang w:val="es-MX"/>
              </w:rPr>
              <w:t>j</w:t>
            </w:r>
            <w:r w:rsidRPr="007A2D96">
              <w:rPr>
                <w:rFonts w:ascii="Arial" w:hAnsi="Arial" w:cs="Arial"/>
                <w:sz w:val="22"/>
                <w:szCs w:val="22"/>
                <w:lang w:val="es-MX"/>
              </w:rPr>
              <w:t>e</w:t>
            </w:r>
            <w:r w:rsidRPr="007A2D96">
              <w:rPr>
                <w:rFonts w:ascii="Arial" w:hAnsi="Arial" w:cs="Arial"/>
                <w:spacing w:val="2"/>
                <w:sz w:val="22"/>
                <w:szCs w:val="22"/>
                <w:lang w:val="es-MX"/>
              </w:rPr>
              <w:t>t</w:t>
            </w:r>
            <w:r w:rsidRPr="007A2D96">
              <w:rPr>
                <w:rFonts w:ascii="Arial" w:hAnsi="Arial" w:cs="Arial"/>
                <w:spacing w:val="-1"/>
                <w:sz w:val="22"/>
                <w:szCs w:val="22"/>
                <w:lang w:val="es-MX"/>
              </w:rPr>
              <w:t>i</w:t>
            </w:r>
            <w:r w:rsidRPr="007A2D96">
              <w:rPr>
                <w:rFonts w:ascii="Arial" w:hAnsi="Arial" w:cs="Arial"/>
                <w:spacing w:val="1"/>
                <w:sz w:val="22"/>
                <w:szCs w:val="22"/>
                <w:lang w:val="es-MX"/>
              </w:rPr>
              <w:t>v</w:t>
            </w:r>
            <w:r w:rsidRPr="007A2D96">
              <w:rPr>
                <w:rFonts w:ascii="Arial" w:hAnsi="Arial" w:cs="Arial"/>
                <w:sz w:val="22"/>
                <w:szCs w:val="22"/>
                <w:lang w:val="es-MX"/>
              </w:rPr>
              <w:t>os</w:t>
            </w:r>
            <w:r w:rsidRPr="007A2D96">
              <w:rPr>
                <w:rFonts w:ascii="Arial" w:hAnsi="Arial" w:cs="Arial"/>
                <w:spacing w:val="8"/>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11"/>
                <w:sz w:val="22"/>
                <w:szCs w:val="22"/>
                <w:lang w:val="es-MX"/>
              </w:rPr>
              <w:t xml:space="preserve"> </w:t>
            </w:r>
            <w:r w:rsidRPr="007A2D96">
              <w:rPr>
                <w:rFonts w:ascii="Arial" w:hAnsi="Arial" w:cs="Arial"/>
                <w:spacing w:val="5"/>
                <w:sz w:val="22"/>
                <w:szCs w:val="22"/>
                <w:lang w:val="es-MX"/>
              </w:rPr>
              <w:t>f</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1"/>
                <w:sz w:val="22"/>
                <w:szCs w:val="22"/>
                <w:lang w:val="es-MX"/>
              </w:rPr>
              <w:t>a</w:t>
            </w:r>
            <w:r w:rsidRPr="007A2D96">
              <w:rPr>
                <w:rFonts w:ascii="Arial" w:hAnsi="Arial" w:cs="Arial"/>
                <w:spacing w:val="2"/>
                <w:sz w:val="22"/>
                <w:szCs w:val="22"/>
                <w:lang w:val="es-MX"/>
              </w:rPr>
              <w:t>n</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a</w:t>
            </w:r>
            <w:r w:rsidRPr="007A2D96">
              <w:rPr>
                <w:rFonts w:ascii="Arial" w:hAnsi="Arial" w:cs="Arial"/>
                <w:spacing w:val="4"/>
                <w:sz w:val="22"/>
                <w:szCs w:val="22"/>
                <w:lang w:val="es-MX"/>
              </w:rPr>
              <w:t>m</w:t>
            </w:r>
            <w:r w:rsidRPr="007A2D96">
              <w:rPr>
                <w:rFonts w:ascii="Arial" w:hAnsi="Arial" w:cs="Arial"/>
                <w:spacing w:val="-1"/>
                <w:sz w:val="22"/>
                <w:szCs w:val="22"/>
                <w:lang w:val="es-MX"/>
              </w:rPr>
              <w:t>i</w:t>
            </w:r>
            <w:r w:rsidRPr="007A2D96">
              <w:rPr>
                <w:rFonts w:ascii="Arial" w:hAnsi="Arial" w:cs="Arial"/>
                <w:sz w:val="22"/>
                <w:szCs w:val="22"/>
                <w:lang w:val="es-MX"/>
              </w:rPr>
              <w:t>e</w:t>
            </w:r>
            <w:r w:rsidRPr="007A2D96">
              <w:rPr>
                <w:rFonts w:ascii="Arial" w:hAnsi="Arial" w:cs="Arial"/>
                <w:spacing w:val="-1"/>
                <w:sz w:val="22"/>
                <w:szCs w:val="22"/>
                <w:lang w:val="es-MX"/>
              </w:rPr>
              <w:t>n</w:t>
            </w:r>
            <w:r w:rsidRPr="007A2D96">
              <w:rPr>
                <w:rFonts w:ascii="Arial" w:hAnsi="Arial" w:cs="Arial"/>
                <w:sz w:val="22"/>
                <w:szCs w:val="22"/>
                <w:lang w:val="es-MX"/>
              </w:rPr>
              <w:t xml:space="preserve">to, </w:t>
            </w:r>
            <w:r w:rsidRPr="007A2D96">
              <w:rPr>
                <w:rFonts w:ascii="Arial" w:hAnsi="Arial" w:cs="Arial"/>
                <w:spacing w:val="2"/>
                <w:sz w:val="22"/>
                <w:szCs w:val="22"/>
                <w:lang w:val="es-MX"/>
              </w:rPr>
              <w:t>u</w:t>
            </w:r>
            <w:r w:rsidRPr="007A2D96">
              <w:rPr>
                <w:rFonts w:ascii="Arial" w:hAnsi="Arial" w:cs="Arial"/>
                <w:sz w:val="22"/>
                <w:szCs w:val="22"/>
                <w:lang w:val="es-MX"/>
              </w:rPr>
              <w:t>na</w:t>
            </w:r>
            <w:r w:rsidRPr="007A2D96">
              <w:rPr>
                <w:rFonts w:ascii="Arial" w:hAnsi="Arial" w:cs="Arial"/>
                <w:spacing w:val="13"/>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pacing w:val="1"/>
                <w:sz w:val="22"/>
                <w:szCs w:val="22"/>
                <w:lang w:val="es-MX"/>
              </w:rPr>
              <w:t>scr</w:t>
            </w:r>
            <w:r w:rsidRPr="007A2D96">
              <w:rPr>
                <w:rFonts w:ascii="Arial" w:hAnsi="Arial" w:cs="Arial"/>
                <w:spacing w:val="-1"/>
                <w:sz w:val="22"/>
                <w:szCs w:val="22"/>
                <w:lang w:val="es-MX"/>
              </w:rPr>
              <w:t>i</w:t>
            </w:r>
            <w:r w:rsidRPr="007A2D96">
              <w:rPr>
                <w:rFonts w:ascii="Arial" w:hAnsi="Arial" w:cs="Arial"/>
                <w:sz w:val="22"/>
                <w:szCs w:val="22"/>
                <w:lang w:val="es-MX"/>
              </w:rPr>
              <w:t>p</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pacing w:val="2"/>
                <w:sz w:val="22"/>
                <w:szCs w:val="22"/>
                <w:lang w:val="es-MX"/>
              </w:rPr>
              <w:t>ó</w:t>
            </w:r>
            <w:r w:rsidRPr="007A2D96">
              <w:rPr>
                <w:rFonts w:ascii="Arial" w:hAnsi="Arial" w:cs="Arial"/>
                <w:sz w:val="22"/>
                <w:szCs w:val="22"/>
                <w:lang w:val="es-MX"/>
              </w:rPr>
              <w:t>n</w:t>
            </w:r>
            <w:r w:rsidRPr="007A2D96">
              <w:rPr>
                <w:rFonts w:ascii="Arial" w:hAnsi="Arial" w:cs="Arial"/>
                <w:spacing w:val="6"/>
                <w:sz w:val="22"/>
                <w:szCs w:val="22"/>
                <w:lang w:val="es-MX"/>
              </w:rPr>
              <w:t xml:space="preserve"> </w:t>
            </w:r>
            <w:r w:rsidRPr="007A2D96">
              <w:rPr>
                <w:rFonts w:ascii="Arial" w:hAnsi="Arial" w:cs="Arial"/>
                <w:sz w:val="22"/>
                <w:szCs w:val="22"/>
                <w:lang w:val="es-MX"/>
              </w:rPr>
              <w:t>de</w:t>
            </w:r>
            <w:r w:rsidRPr="007A2D96">
              <w:rPr>
                <w:rFonts w:ascii="Arial" w:hAnsi="Arial" w:cs="Arial"/>
                <w:spacing w:val="14"/>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as o</w:t>
            </w:r>
            <w:r w:rsidRPr="007A2D96">
              <w:rPr>
                <w:rFonts w:ascii="Arial" w:hAnsi="Arial" w:cs="Arial"/>
                <w:spacing w:val="-1"/>
                <w:sz w:val="22"/>
                <w:szCs w:val="22"/>
                <w:lang w:val="es-MX"/>
              </w:rPr>
              <w:t>b</w:t>
            </w:r>
            <w:r w:rsidRPr="007A2D96">
              <w:rPr>
                <w:rFonts w:ascii="Arial" w:hAnsi="Arial" w:cs="Arial"/>
                <w:spacing w:val="1"/>
                <w:sz w:val="22"/>
                <w:szCs w:val="22"/>
                <w:lang w:val="es-MX"/>
              </w:rPr>
              <w:t>r</w:t>
            </w:r>
            <w:r w:rsidRPr="007A2D96">
              <w:rPr>
                <w:rFonts w:ascii="Arial" w:hAnsi="Arial" w:cs="Arial"/>
                <w:sz w:val="22"/>
                <w:szCs w:val="22"/>
                <w:lang w:val="es-MX"/>
              </w:rPr>
              <w:t>as</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r</w:t>
            </w:r>
            <w:r w:rsidRPr="007A2D96">
              <w:rPr>
                <w:rFonts w:ascii="Arial" w:hAnsi="Arial" w:cs="Arial"/>
                <w:sz w:val="22"/>
                <w:szCs w:val="22"/>
                <w:lang w:val="es-MX"/>
              </w:rPr>
              <w:t>e</w:t>
            </w:r>
            <w:r w:rsidRPr="007A2D96">
              <w:rPr>
                <w:rFonts w:ascii="Arial" w:hAnsi="Arial" w:cs="Arial"/>
                <w:spacing w:val="-1"/>
                <w:sz w:val="22"/>
                <w:szCs w:val="22"/>
                <w:lang w:val="es-MX"/>
              </w:rPr>
              <w:t>a</w:t>
            </w:r>
            <w:r w:rsidRPr="007A2D96">
              <w:rPr>
                <w:rFonts w:ascii="Arial" w:hAnsi="Arial" w:cs="Arial"/>
                <w:spacing w:val="1"/>
                <w:sz w:val="22"/>
                <w:szCs w:val="22"/>
                <w:lang w:val="es-MX"/>
              </w:rPr>
              <w:t>li</w:t>
            </w:r>
            <w:r w:rsidRPr="007A2D96">
              <w:rPr>
                <w:rFonts w:ascii="Arial" w:hAnsi="Arial" w:cs="Arial"/>
                <w:spacing w:val="-1"/>
                <w:sz w:val="22"/>
                <w:szCs w:val="22"/>
                <w:lang w:val="es-MX"/>
              </w:rPr>
              <w:t>z</w:t>
            </w:r>
            <w:r w:rsidRPr="007A2D96">
              <w:rPr>
                <w:rFonts w:ascii="Arial" w:hAnsi="Arial" w:cs="Arial"/>
                <w:sz w:val="22"/>
                <w:szCs w:val="22"/>
                <w:lang w:val="es-MX"/>
              </w:rPr>
              <w:t>a</w:t>
            </w:r>
            <w:r w:rsidRPr="007A2D96">
              <w:rPr>
                <w:rFonts w:ascii="Arial" w:hAnsi="Arial" w:cs="Arial"/>
                <w:spacing w:val="1"/>
                <w:sz w:val="22"/>
                <w:szCs w:val="22"/>
                <w:lang w:val="es-MX"/>
              </w:rPr>
              <w:t>d</w:t>
            </w:r>
            <w:r w:rsidRPr="007A2D96">
              <w:rPr>
                <w:rFonts w:ascii="Arial" w:hAnsi="Arial" w:cs="Arial"/>
                <w:sz w:val="22"/>
                <w:szCs w:val="22"/>
                <w:lang w:val="es-MX"/>
              </w:rPr>
              <w:t>as</w:t>
            </w:r>
            <w:r w:rsidRPr="007A2D96">
              <w:rPr>
                <w:rFonts w:ascii="Arial" w:hAnsi="Arial" w:cs="Arial"/>
                <w:spacing w:val="2"/>
                <w:sz w:val="22"/>
                <w:szCs w:val="22"/>
                <w:lang w:val="es-MX"/>
              </w:rPr>
              <w:t xml:space="preserve"> </w:t>
            </w:r>
            <w:r w:rsidRPr="007A2D96">
              <w:rPr>
                <w:rFonts w:ascii="Arial" w:hAnsi="Arial" w:cs="Arial"/>
                <w:sz w:val="22"/>
                <w:szCs w:val="22"/>
                <w:lang w:val="es-MX"/>
              </w:rPr>
              <w:t>p</w:t>
            </w:r>
            <w:r w:rsidRPr="007A2D96">
              <w:rPr>
                <w:rFonts w:ascii="Arial" w:hAnsi="Arial" w:cs="Arial"/>
                <w:spacing w:val="-1"/>
                <w:sz w:val="22"/>
                <w:szCs w:val="22"/>
                <w:lang w:val="es-MX"/>
              </w:rPr>
              <w:t>a</w:t>
            </w:r>
            <w:r w:rsidRPr="007A2D96">
              <w:rPr>
                <w:rFonts w:ascii="Arial" w:hAnsi="Arial" w:cs="Arial"/>
                <w:spacing w:val="1"/>
                <w:sz w:val="22"/>
                <w:szCs w:val="22"/>
                <w:lang w:val="es-MX"/>
              </w:rPr>
              <w:t>r</w:t>
            </w:r>
            <w:r w:rsidRPr="007A2D96">
              <w:rPr>
                <w:rFonts w:ascii="Arial" w:hAnsi="Arial" w:cs="Arial"/>
                <w:sz w:val="22"/>
                <w:szCs w:val="22"/>
                <w:lang w:val="es-MX"/>
              </w:rPr>
              <w:t>a</w:t>
            </w:r>
            <w:r w:rsidRPr="007A2D96">
              <w:rPr>
                <w:rFonts w:ascii="Arial" w:hAnsi="Arial" w:cs="Arial"/>
                <w:spacing w:val="8"/>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a</w:t>
            </w:r>
            <w:r w:rsidRPr="007A2D96">
              <w:rPr>
                <w:rFonts w:ascii="Arial" w:hAnsi="Arial" w:cs="Arial"/>
                <w:spacing w:val="10"/>
                <w:sz w:val="22"/>
                <w:szCs w:val="22"/>
                <w:lang w:val="es-MX"/>
              </w:rPr>
              <w:t xml:space="preserve"> </w:t>
            </w:r>
            <w:r w:rsidRPr="007A2D96">
              <w:rPr>
                <w:rFonts w:ascii="Arial" w:hAnsi="Arial" w:cs="Arial"/>
                <w:sz w:val="22"/>
                <w:szCs w:val="22"/>
                <w:lang w:val="es-MX"/>
              </w:rPr>
              <w:t>e</w:t>
            </w:r>
            <w:r w:rsidRPr="007A2D96">
              <w:rPr>
                <w:rFonts w:ascii="Arial" w:hAnsi="Arial" w:cs="Arial"/>
                <w:spacing w:val="1"/>
                <w:sz w:val="22"/>
                <w:szCs w:val="22"/>
                <w:lang w:val="es-MX"/>
              </w:rPr>
              <w:t>j</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z w:val="22"/>
                <w:szCs w:val="22"/>
                <w:lang w:val="es-MX"/>
              </w:rPr>
              <w:t>u</w:t>
            </w:r>
            <w:r w:rsidRPr="007A2D96">
              <w:rPr>
                <w:rFonts w:ascii="Arial" w:hAnsi="Arial" w:cs="Arial"/>
                <w:spacing w:val="1"/>
                <w:sz w:val="22"/>
                <w:szCs w:val="22"/>
                <w:lang w:val="es-MX"/>
              </w:rPr>
              <w:t>c</w:t>
            </w:r>
            <w:r w:rsidRPr="007A2D96">
              <w:rPr>
                <w:rFonts w:ascii="Arial" w:hAnsi="Arial" w:cs="Arial"/>
                <w:spacing w:val="-1"/>
                <w:sz w:val="22"/>
                <w:szCs w:val="22"/>
                <w:lang w:val="es-MX"/>
              </w:rPr>
              <w:t>i</w:t>
            </w:r>
            <w:r w:rsidRPr="007A2D96">
              <w:rPr>
                <w:rFonts w:ascii="Arial" w:hAnsi="Arial" w:cs="Arial"/>
                <w:sz w:val="22"/>
                <w:szCs w:val="22"/>
                <w:lang w:val="es-MX"/>
              </w:rPr>
              <w:t>ón</w:t>
            </w:r>
            <w:r w:rsidRPr="007A2D96">
              <w:rPr>
                <w:rFonts w:ascii="Arial" w:hAnsi="Arial" w:cs="Arial"/>
                <w:spacing w:val="3"/>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13"/>
                <w:sz w:val="22"/>
                <w:szCs w:val="22"/>
                <w:lang w:val="es-MX"/>
              </w:rPr>
              <w:t xml:space="preserve"> </w:t>
            </w:r>
            <w:r w:rsidRPr="007A2D96">
              <w:rPr>
                <w:rFonts w:ascii="Arial" w:hAnsi="Arial" w:cs="Arial"/>
                <w:spacing w:val="-1"/>
                <w:sz w:val="22"/>
                <w:szCs w:val="22"/>
                <w:lang w:val="es-MX"/>
              </w:rPr>
              <w:t>P</w:t>
            </w:r>
            <w:r w:rsidRPr="007A2D96">
              <w:rPr>
                <w:rFonts w:ascii="Arial" w:hAnsi="Arial" w:cs="Arial"/>
                <w:spacing w:val="1"/>
                <w:sz w:val="22"/>
                <w:szCs w:val="22"/>
                <w:lang w:val="es-MX"/>
              </w:rPr>
              <w:t>r</w:t>
            </w:r>
            <w:r w:rsidRPr="007A2D96">
              <w:rPr>
                <w:rFonts w:ascii="Arial" w:hAnsi="Arial" w:cs="Arial"/>
                <w:sz w:val="22"/>
                <w:szCs w:val="22"/>
                <w:lang w:val="es-MX"/>
              </w:rPr>
              <w:t>o</w:t>
            </w:r>
            <w:r w:rsidRPr="007A2D96">
              <w:rPr>
                <w:rFonts w:ascii="Arial" w:hAnsi="Arial" w:cs="Arial"/>
                <w:spacing w:val="-1"/>
                <w:sz w:val="22"/>
                <w:szCs w:val="22"/>
                <w:lang w:val="es-MX"/>
              </w:rPr>
              <w:t>g</w:t>
            </w:r>
            <w:r w:rsidRPr="007A2D96">
              <w:rPr>
                <w:rFonts w:ascii="Arial" w:hAnsi="Arial" w:cs="Arial"/>
                <w:spacing w:val="3"/>
                <w:sz w:val="22"/>
                <w:szCs w:val="22"/>
                <w:lang w:val="es-MX"/>
              </w:rPr>
              <w:t>r</w:t>
            </w:r>
            <w:r w:rsidRPr="007A2D96">
              <w:rPr>
                <w:rFonts w:ascii="Arial" w:hAnsi="Arial" w:cs="Arial"/>
                <w:sz w:val="22"/>
                <w:szCs w:val="22"/>
                <w:lang w:val="es-MX"/>
              </w:rPr>
              <w:t>a</w:t>
            </w:r>
            <w:r w:rsidRPr="007A2D96">
              <w:rPr>
                <w:rFonts w:ascii="Arial" w:hAnsi="Arial" w:cs="Arial"/>
                <w:spacing w:val="4"/>
                <w:sz w:val="22"/>
                <w:szCs w:val="22"/>
                <w:lang w:val="es-MX"/>
              </w:rPr>
              <w:t>m</w:t>
            </w:r>
            <w:r w:rsidRPr="007A2D96">
              <w:rPr>
                <w:rFonts w:ascii="Arial" w:hAnsi="Arial" w:cs="Arial"/>
                <w:sz w:val="22"/>
                <w:szCs w:val="22"/>
                <w:lang w:val="es-MX"/>
              </w:rPr>
              <w:t>a o</w:t>
            </w:r>
            <w:r w:rsidRPr="007A2D96">
              <w:rPr>
                <w:rFonts w:ascii="Arial" w:hAnsi="Arial" w:cs="Arial"/>
                <w:spacing w:val="9"/>
                <w:sz w:val="22"/>
                <w:szCs w:val="22"/>
                <w:lang w:val="es-MX"/>
              </w:rPr>
              <w:t xml:space="preserve"> </w:t>
            </w:r>
            <w:r w:rsidRPr="007A2D96">
              <w:rPr>
                <w:rFonts w:ascii="Arial" w:hAnsi="Arial" w:cs="Arial"/>
                <w:sz w:val="22"/>
                <w:szCs w:val="22"/>
                <w:lang w:val="es-MX"/>
              </w:rPr>
              <w:t>u</w:t>
            </w:r>
            <w:r w:rsidRPr="007A2D96">
              <w:rPr>
                <w:rFonts w:ascii="Arial" w:hAnsi="Arial" w:cs="Arial"/>
                <w:spacing w:val="-1"/>
                <w:sz w:val="22"/>
                <w:szCs w:val="22"/>
                <w:lang w:val="es-MX"/>
              </w:rPr>
              <w:t>n</w:t>
            </w:r>
            <w:r w:rsidRPr="007A2D96">
              <w:rPr>
                <w:rFonts w:ascii="Arial" w:hAnsi="Arial" w:cs="Arial"/>
                <w:sz w:val="22"/>
                <w:szCs w:val="22"/>
                <w:lang w:val="es-MX"/>
              </w:rPr>
              <w:t xml:space="preserve">a </w:t>
            </w:r>
            <w:r w:rsidRPr="007A2D96">
              <w:rPr>
                <w:rFonts w:ascii="Arial" w:hAnsi="Arial" w:cs="Arial"/>
                <w:spacing w:val="1"/>
                <w:sz w:val="22"/>
                <w:szCs w:val="22"/>
                <w:lang w:val="es-MX"/>
              </w:rPr>
              <w:t>r</w:t>
            </w:r>
            <w:r w:rsidRPr="007A2D96">
              <w:rPr>
                <w:rFonts w:ascii="Arial" w:hAnsi="Arial" w:cs="Arial"/>
                <w:sz w:val="22"/>
                <w:szCs w:val="22"/>
                <w:lang w:val="es-MX"/>
              </w:rPr>
              <w:t>e</w:t>
            </w:r>
            <w:r w:rsidRPr="007A2D96">
              <w:rPr>
                <w:rFonts w:ascii="Arial" w:hAnsi="Arial" w:cs="Arial"/>
                <w:spacing w:val="-1"/>
                <w:sz w:val="22"/>
                <w:szCs w:val="22"/>
                <w:lang w:val="es-MX"/>
              </w:rPr>
              <w:t>l</w:t>
            </w:r>
            <w:r w:rsidRPr="007A2D96">
              <w:rPr>
                <w:rFonts w:ascii="Arial" w:hAnsi="Arial" w:cs="Arial"/>
                <w:sz w:val="22"/>
                <w:szCs w:val="22"/>
                <w:lang w:val="es-MX"/>
              </w:rPr>
              <w:t>a</w:t>
            </w:r>
            <w:r w:rsidRPr="007A2D96">
              <w:rPr>
                <w:rFonts w:ascii="Arial" w:hAnsi="Arial" w:cs="Arial"/>
                <w:spacing w:val="1"/>
                <w:sz w:val="22"/>
                <w:szCs w:val="22"/>
                <w:lang w:val="es-MX"/>
              </w:rPr>
              <w:t>ci</w:t>
            </w:r>
            <w:r w:rsidRPr="007A2D96">
              <w:rPr>
                <w:rFonts w:ascii="Arial" w:hAnsi="Arial" w:cs="Arial"/>
                <w:sz w:val="22"/>
                <w:szCs w:val="22"/>
                <w:lang w:val="es-MX"/>
              </w:rPr>
              <w:t>ón</w:t>
            </w:r>
            <w:r w:rsidRPr="007A2D96">
              <w:rPr>
                <w:rFonts w:ascii="Arial" w:hAnsi="Arial" w:cs="Arial"/>
                <w:spacing w:val="5"/>
                <w:sz w:val="22"/>
                <w:szCs w:val="22"/>
                <w:lang w:val="es-MX"/>
              </w:rPr>
              <w:t xml:space="preserve"> </w:t>
            </w:r>
            <w:r w:rsidRPr="007A2D96">
              <w:rPr>
                <w:rFonts w:ascii="Arial" w:hAnsi="Arial" w:cs="Arial"/>
                <w:sz w:val="22"/>
                <w:szCs w:val="22"/>
                <w:lang w:val="es-MX"/>
              </w:rPr>
              <w:t>de</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l</w:t>
            </w:r>
            <w:r w:rsidRPr="007A2D96">
              <w:rPr>
                <w:rFonts w:ascii="Arial" w:hAnsi="Arial" w:cs="Arial"/>
                <w:sz w:val="22"/>
                <w:szCs w:val="22"/>
                <w:lang w:val="es-MX"/>
              </w:rPr>
              <w:t>os</w:t>
            </w:r>
            <w:r w:rsidRPr="007A2D96">
              <w:rPr>
                <w:rFonts w:ascii="Arial" w:hAnsi="Arial" w:cs="Arial"/>
                <w:spacing w:val="10"/>
                <w:sz w:val="22"/>
                <w:szCs w:val="22"/>
                <w:lang w:val="es-MX"/>
              </w:rPr>
              <w:t xml:space="preserve"> </w:t>
            </w:r>
            <w:r w:rsidRPr="007A2D96">
              <w:rPr>
                <w:rFonts w:ascii="Arial" w:hAnsi="Arial" w:cs="Arial"/>
                <w:spacing w:val="1"/>
                <w:sz w:val="22"/>
                <w:szCs w:val="22"/>
                <w:lang w:val="es-MX"/>
              </w:rPr>
              <w:t>cr</w:t>
            </w:r>
            <w:r w:rsidRPr="007A2D96">
              <w:rPr>
                <w:rFonts w:ascii="Arial" w:hAnsi="Arial" w:cs="Arial"/>
                <w:sz w:val="22"/>
                <w:szCs w:val="22"/>
                <w:lang w:val="es-MX"/>
              </w:rPr>
              <w:t>é</w:t>
            </w:r>
            <w:r w:rsidRPr="007A2D96">
              <w:rPr>
                <w:rFonts w:ascii="Arial" w:hAnsi="Arial" w:cs="Arial"/>
                <w:spacing w:val="-1"/>
                <w:sz w:val="22"/>
                <w:szCs w:val="22"/>
                <w:lang w:val="es-MX"/>
              </w:rPr>
              <w:t>di</w:t>
            </w:r>
            <w:r w:rsidRPr="007A2D96">
              <w:rPr>
                <w:rFonts w:ascii="Arial" w:hAnsi="Arial" w:cs="Arial"/>
                <w:sz w:val="22"/>
                <w:szCs w:val="22"/>
                <w:lang w:val="es-MX"/>
              </w:rPr>
              <w:t>tos</w:t>
            </w:r>
            <w:r w:rsidRPr="007A2D96">
              <w:rPr>
                <w:rFonts w:ascii="Arial" w:hAnsi="Arial" w:cs="Arial"/>
                <w:spacing w:val="6"/>
                <w:sz w:val="22"/>
                <w:szCs w:val="22"/>
                <w:lang w:val="es-MX"/>
              </w:rPr>
              <w:t xml:space="preserve"> </w:t>
            </w:r>
            <w:r w:rsidRPr="007A2D96">
              <w:rPr>
                <w:rFonts w:ascii="Arial" w:hAnsi="Arial" w:cs="Arial"/>
                <w:spacing w:val="2"/>
                <w:sz w:val="22"/>
                <w:szCs w:val="22"/>
                <w:lang w:val="es-MX"/>
              </w:rPr>
              <w:t>f</w:t>
            </w:r>
            <w:r w:rsidRPr="007A2D96">
              <w:rPr>
                <w:rFonts w:ascii="Arial" w:hAnsi="Arial" w:cs="Arial"/>
                <w:sz w:val="22"/>
                <w:szCs w:val="22"/>
                <w:lang w:val="es-MX"/>
              </w:rPr>
              <w:t>o</w:t>
            </w:r>
            <w:r w:rsidRPr="007A2D96">
              <w:rPr>
                <w:rFonts w:ascii="Arial" w:hAnsi="Arial" w:cs="Arial"/>
                <w:spacing w:val="-2"/>
                <w:sz w:val="22"/>
                <w:szCs w:val="22"/>
                <w:lang w:val="es-MX"/>
              </w:rPr>
              <w:t>r</w:t>
            </w:r>
            <w:r w:rsidRPr="007A2D96">
              <w:rPr>
                <w:rFonts w:ascii="Arial" w:hAnsi="Arial" w:cs="Arial"/>
                <w:spacing w:val="4"/>
                <w:sz w:val="22"/>
                <w:szCs w:val="22"/>
                <w:lang w:val="es-MX"/>
              </w:rPr>
              <w:t>m</w:t>
            </w:r>
            <w:r w:rsidRPr="007A2D96">
              <w:rPr>
                <w:rFonts w:ascii="Arial" w:hAnsi="Arial" w:cs="Arial"/>
                <w:sz w:val="22"/>
                <w:szCs w:val="22"/>
                <w:lang w:val="es-MX"/>
              </w:rPr>
              <w:t>a</w:t>
            </w:r>
            <w:r w:rsidRPr="007A2D96">
              <w:rPr>
                <w:rFonts w:ascii="Arial" w:hAnsi="Arial" w:cs="Arial"/>
                <w:spacing w:val="-1"/>
                <w:sz w:val="22"/>
                <w:szCs w:val="22"/>
                <w:lang w:val="es-MX"/>
              </w:rPr>
              <w:t>l</w:t>
            </w:r>
            <w:r w:rsidRPr="007A2D96">
              <w:rPr>
                <w:rFonts w:ascii="Arial" w:hAnsi="Arial" w:cs="Arial"/>
                <w:spacing w:val="1"/>
                <w:sz w:val="22"/>
                <w:szCs w:val="22"/>
                <w:lang w:val="es-MX"/>
              </w:rPr>
              <w:t>i</w:t>
            </w:r>
            <w:r w:rsidRPr="007A2D96">
              <w:rPr>
                <w:rFonts w:ascii="Arial" w:hAnsi="Arial" w:cs="Arial"/>
                <w:spacing w:val="-1"/>
                <w:sz w:val="22"/>
                <w:szCs w:val="22"/>
                <w:lang w:val="es-MX"/>
              </w:rPr>
              <w:t>z</w:t>
            </w:r>
            <w:r w:rsidRPr="007A2D96">
              <w:rPr>
                <w:rFonts w:ascii="Arial" w:hAnsi="Arial" w:cs="Arial"/>
                <w:sz w:val="22"/>
                <w:szCs w:val="22"/>
                <w:lang w:val="es-MX"/>
              </w:rPr>
              <w:t>a</w:t>
            </w:r>
            <w:r w:rsidRPr="007A2D96">
              <w:rPr>
                <w:rFonts w:ascii="Arial" w:hAnsi="Arial" w:cs="Arial"/>
                <w:spacing w:val="-1"/>
                <w:sz w:val="22"/>
                <w:szCs w:val="22"/>
                <w:lang w:val="es-MX"/>
              </w:rPr>
              <w:t>d</w:t>
            </w:r>
            <w:r w:rsidRPr="007A2D96">
              <w:rPr>
                <w:rFonts w:ascii="Arial" w:hAnsi="Arial" w:cs="Arial"/>
                <w:sz w:val="22"/>
                <w:szCs w:val="22"/>
                <w:lang w:val="es-MX"/>
              </w:rPr>
              <w:t>o</w:t>
            </w:r>
            <w:r w:rsidRPr="007A2D96">
              <w:rPr>
                <w:rFonts w:ascii="Arial" w:hAnsi="Arial" w:cs="Arial"/>
                <w:spacing w:val="1"/>
                <w:sz w:val="22"/>
                <w:szCs w:val="22"/>
                <w:lang w:val="es-MX"/>
              </w:rPr>
              <w:t>s</w:t>
            </w:r>
            <w:r w:rsidRPr="007A2D96">
              <w:rPr>
                <w:rFonts w:ascii="Arial" w:hAnsi="Arial" w:cs="Arial"/>
                <w:sz w:val="22"/>
                <w:szCs w:val="22"/>
                <w:lang w:val="es-MX"/>
              </w:rPr>
              <w:t xml:space="preserve">, </w:t>
            </w:r>
            <w:r w:rsidRPr="007A2D96">
              <w:rPr>
                <w:rFonts w:ascii="Arial" w:hAnsi="Arial" w:cs="Arial"/>
                <w:spacing w:val="1"/>
                <w:sz w:val="22"/>
                <w:szCs w:val="22"/>
                <w:lang w:val="es-MX"/>
              </w:rPr>
              <w:t>s</w:t>
            </w:r>
            <w:r w:rsidRPr="007A2D96">
              <w:rPr>
                <w:rFonts w:ascii="Arial" w:hAnsi="Arial" w:cs="Arial"/>
                <w:sz w:val="22"/>
                <w:szCs w:val="22"/>
                <w:lang w:val="es-MX"/>
              </w:rPr>
              <w:t>e</w:t>
            </w:r>
            <w:r w:rsidRPr="007A2D96">
              <w:rPr>
                <w:rFonts w:ascii="Arial" w:hAnsi="Arial" w:cs="Arial"/>
                <w:spacing w:val="-1"/>
                <w:sz w:val="22"/>
                <w:szCs w:val="22"/>
                <w:lang w:val="es-MX"/>
              </w:rPr>
              <w:t>g</w:t>
            </w:r>
            <w:r w:rsidRPr="007A2D96">
              <w:rPr>
                <w:rFonts w:ascii="Arial" w:hAnsi="Arial" w:cs="Arial"/>
                <w:spacing w:val="2"/>
                <w:sz w:val="22"/>
                <w:szCs w:val="22"/>
                <w:lang w:val="es-MX"/>
              </w:rPr>
              <w:t>ú</w:t>
            </w:r>
            <w:r w:rsidRPr="007A2D96">
              <w:rPr>
                <w:rFonts w:ascii="Arial" w:hAnsi="Arial" w:cs="Arial"/>
                <w:sz w:val="22"/>
                <w:szCs w:val="22"/>
                <w:lang w:val="es-MX"/>
              </w:rPr>
              <w:t>n</w:t>
            </w:r>
            <w:r w:rsidRPr="007A2D96">
              <w:rPr>
                <w:rFonts w:ascii="Arial" w:hAnsi="Arial" w:cs="Arial"/>
                <w:spacing w:val="6"/>
                <w:sz w:val="22"/>
                <w:szCs w:val="22"/>
                <w:lang w:val="es-MX"/>
              </w:rPr>
              <w:t xml:space="preserve"> </w:t>
            </w:r>
            <w:r w:rsidRPr="007A2D96">
              <w:rPr>
                <w:rFonts w:ascii="Arial" w:hAnsi="Arial" w:cs="Arial"/>
                <w:spacing w:val="1"/>
                <w:sz w:val="22"/>
                <w:szCs w:val="22"/>
                <w:lang w:val="es-MX"/>
              </w:rPr>
              <w:t>s</w:t>
            </w:r>
            <w:r w:rsidRPr="007A2D96">
              <w:rPr>
                <w:rFonts w:ascii="Arial" w:hAnsi="Arial" w:cs="Arial"/>
                <w:sz w:val="22"/>
                <w:szCs w:val="22"/>
                <w:lang w:val="es-MX"/>
              </w:rPr>
              <w:t>ea</w:t>
            </w:r>
            <w:r w:rsidRPr="007A2D96">
              <w:rPr>
                <w:rFonts w:ascii="Arial" w:hAnsi="Arial" w:cs="Arial"/>
                <w:spacing w:val="9"/>
                <w:sz w:val="22"/>
                <w:szCs w:val="22"/>
                <w:lang w:val="es-MX"/>
              </w:rPr>
              <w:t xml:space="preserve"> </w:t>
            </w:r>
            <w:r w:rsidRPr="007A2D96">
              <w:rPr>
                <w:rFonts w:ascii="Arial" w:hAnsi="Arial" w:cs="Arial"/>
                <w:sz w:val="22"/>
                <w:szCs w:val="22"/>
                <w:lang w:val="es-MX"/>
              </w:rPr>
              <w:t>d</w:t>
            </w:r>
            <w:r w:rsidRPr="007A2D96">
              <w:rPr>
                <w:rFonts w:ascii="Arial" w:hAnsi="Arial" w:cs="Arial"/>
                <w:spacing w:val="-1"/>
                <w:sz w:val="22"/>
                <w:szCs w:val="22"/>
                <w:lang w:val="es-MX"/>
              </w:rPr>
              <w:t>e</w:t>
            </w:r>
            <w:r w:rsidRPr="007A2D96">
              <w:rPr>
                <w:rFonts w:ascii="Arial" w:hAnsi="Arial" w:cs="Arial"/>
                <w:sz w:val="22"/>
                <w:szCs w:val="22"/>
                <w:lang w:val="es-MX"/>
              </w:rPr>
              <w:t>l</w:t>
            </w:r>
            <w:r w:rsidRPr="007A2D96">
              <w:rPr>
                <w:rFonts w:ascii="Arial" w:hAnsi="Arial" w:cs="Arial"/>
                <w:spacing w:val="11"/>
                <w:sz w:val="22"/>
                <w:szCs w:val="22"/>
                <w:lang w:val="es-MX"/>
              </w:rPr>
              <w:t xml:space="preserve"> </w:t>
            </w:r>
            <w:r w:rsidRPr="007A2D96">
              <w:rPr>
                <w:rFonts w:ascii="Arial" w:hAnsi="Arial" w:cs="Arial"/>
                <w:spacing w:val="1"/>
                <w:sz w:val="22"/>
                <w:szCs w:val="22"/>
                <w:lang w:val="es-MX"/>
              </w:rPr>
              <w:t>c</w:t>
            </w:r>
            <w:r w:rsidRPr="007A2D96">
              <w:rPr>
                <w:rFonts w:ascii="Arial" w:hAnsi="Arial" w:cs="Arial"/>
                <w:sz w:val="22"/>
                <w:szCs w:val="22"/>
                <w:lang w:val="es-MX"/>
              </w:rPr>
              <w:t>a</w:t>
            </w:r>
            <w:r w:rsidRPr="007A2D96">
              <w:rPr>
                <w:rFonts w:ascii="Arial" w:hAnsi="Arial" w:cs="Arial"/>
                <w:spacing w:val="1"/>
                <w:sz w:val="22"/>
                <w:szCs w:val="22"/>
                <w:lang w:val="es-MX"/>
              </w:rPr>
              <w:t>s</w:t>
            </w:r>
            <w:r w:rsidRPr="007A2D96">
              <w:rPr>
                <w:rFonts w:ascii="Arial" w:hAnsi="Arial" w:cs="Arial"/>
                <w:sz w:val="22"/>
                <w:szCs w:val="22"/>
                <w:lang w:val="es-MX"/>
              </w:rPr>
              <w:t>o, h</w:t>
            </w:r>
            <w:r w:rsidRPr="007A2D96">
              <w:rPr>
                <w:rFonts w:ascii="Arial" w:hAnsi="Arial" w:cs="Arial"/>
                <w:spacing w:val="-1"/>
                <w:sz w:val="22"/>
                <w:szCs w:val="22"/>
                <w:lang w:val="es-MX"/>
              </w:rPr>
              <w:t>a</w:t>
            </w:r>
            <w:r w:rsidRPr="007A2D96">
              <w:rPr>
                <w:rFonts w:ascii="Arial" w:hAnsi="Arial" w:cs="Arial"/>
                <w:spacing w:val="1"/>
                <w:sz w:val="22"/>
                <w:szCs w:val="22"/>
                <w:lang w:val="es-MX"/>
              </w:rPr>
              <w:t>s</w:t>
            </w:r>
            <w:r w:rsidRPr="007A2D96">
              <w:rPr>
                <w:rFonts w:ascii="Arial" w:hAnsi="Arial" w:cs="Arial"/>
                <w:sz w:val="22"/>
                <w:szCs w:val="22"/>
                <w:lang w:val="es-MX"/>
              </w:rPr>
              <w:t>ta</w:t>
            </w:r>
            <w:r w:rsidRPr="007A2D96">
              <w:rPr>
                <w:rFonts w:ascii="Arial" w:hAnsi="Arial" w:cs="Arial"/>
                <w:spacing w:val="-6"/>
                <w:sz w:val="22"/>
                <w:szCs w:val="22"/>
                <w:lang w:val="es-MX"/>
              </w:rPr>
              <w:t xml:space="preserve"> </w:t>
            </w:r>
            <w:r w:rsidRPr="007A2D96">
              <w:rPr>
                <w:rFonts w:ascii="Arial" w:hAnsi="Arial" w:cs="Arial"/>
                <w:spacing w:val="2"/>
                <w:sz w:val="22"/>
                <w:szCs w:val="22"/>
                <w:lang w:val="es-MX"/>
              </w:rPr>
              <w:t>u</w:t>
            </w:r>
            <w:r w:rsidRPr="007A2D96">
              <w:rPr>
                <w:rFonts w:ascii="Arial" w:hAnsi="Arial" w:cs="Arial"/>
                <w:sz w:val="22"/>
                <w:szCs w:val="22"/>
                <w:lang w:val="es-MX"/>
              </w:rPr>
              <w:t>na</w:t>
            </w:r>
            <w:r w:rsidRPr="007A2D96">
              <w:rPr>
                <w:rFonts w:ascii="Arial" w:hAnsi="Arial" w:cs="Arial"/>
                <w:spacing w:val="-4"/>
                <w:sz w:val="22"/>
                <w:szCs w:val="22"/>
                <w:lang w:val="es-MX"/>
              </w:rPr>
              <w:t xml:space="preserve"> </w:t>
            </w:r>
            <w:r w:rsidRPr="007A2D96">
              <w:rPr>
                <w:rFonts w:ascii="Arial" w:hAnsi="Arial" w:cs="Arial"/>
                <w:spacing w:val="2"/>
                <w:sz w:val="22"/>
                <w:szCs w:val="22"/>
                <w:lang w:val="es-MX"/>
              </w:rPr>
              <w:t>f</w:t>
            </w:r>
            <w:r w:rsidRPr="007A2D96">
              <w:rPr>
                <w:rFonts w:ascii="Arial" w:hAnsi="Arial" w:cs="Arial"/>
                <w:sz w:val="22"/>
                <w:szCs w:val="22"/>
                <w:lang w:val="es-MX"/>
              </w:rPr>
              <w:t>e</w:t>
            </w:r>
            <w:r w:rsidRPr="007A2D96">
              <w:rPr>
                <w:rFonts w:ascii="Arial" w:hAnsi="Arial" w:cs="Arial"/>
                <w:spacing w:val="1"/>
                <w:sz w:val="22"/>
                <w:szCs w:val="22"/>
                <w:lang w:val="es-MX"/>
              </w:rPr>
              <w:t>c</w:t>
            </w:r>
            <w:r w:rsidRPr="007A2D96">
              <w:rPr>
                <w:rFonts w:ascii="Arial" w:hAnsi="Arial" w:cs="Arial"/>
                <w:sz w:val="22"/>
                <w:szCs w:val="22"/>
                <w:lang w:val="es-MX"/>
              </w:rPr>
              <w:t>ha</w:t>
            </w:r>
            <w:r w:rsidRPr="007A2D96">
              <w:rPr>
                <w:rFonts w:ascii="Arial" w:hAnsi="Arial" w:cs="Arial"/>
                <w:spacing w:val="-4"/>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4"/>
                <w:sz w:val="22"/>
                <w:szCs w:val="22"/>
                <w:lang w:val="es-MX"/>
              </w:rPr>
              <w:t>m</w:t>
            </w:r>
            <w:r w:rsidRPr="007A2D96">
              <w:rPr>
                <w:rFonts w:ascii="Arial" w:hAnsi="Arial" w:cs="Arial"/>
                <w:sz w:val="22"/>
                <w:szCs w:val="22"/>
                <w:lang w:val="es-MX"/>
              </w:rPr>
              <w:t>e</w:t>
            </w:r>
            <w:r w:rsidRPr="007A2D96">
              <w:rPr>
                <w:rFonts w:ascii="Arial" w:hAnsi="Arial" w:cs="Arial"/>
                <w:spacing w:val="-1"/>
                <w:sz w:val="22"/>
                <w:szCs w:val="22"/>
                <w:lang w:val="es-MX"/>
              </w:rPr>
              <w:t>di</w:t>
            </w:r>
            <w:r w:rsidRPr="007A2D96">
              <w:rPr>
                <w:rFonts w:ascii="Arial" w:hAnsi="Arial" w:cs="Arial"/>
                <w:sz w:val="22"/>
                <w:szCs w:val="22"/>
                <w:lang w:val="es-MX"/>
              </w:rPr>
              <w:t>a</w:t>
            </w:r>
            <w:r w:rsidRPr="007A2D96">
              <w:rPr>
                <w:rFonts w:ascii="Arial" w:hAnsi="Arial" w:cs="Arial"/>
                <w:spacing w:val="2"/>
                <w:sz w:val="22"/>
                <w:szCs w:val="22"/>
                <w:lang w:val="es-MX"/>
              </w:rPr>
              <w:t>t</w:t>
            </w:r>
            <w:r w:rsidRPr="007A2D96">
              <w:rPr>
                <w:rFonts w:ascii="Arial" w:hAnsi="Arial" w:cs="Arial"/>
                <w:sz w:val="22"/>
                <w:szCs w:val="22"/>
                <w:lang w:val="es-MX"/>
              </w:rPr>
              <w:t>a</w:t>
            </w:r>
            <w:r w:rsidRPr="007A2D96">
              <w:rPr>
                <w:rFonts w:ascii="Arial" w:hAnsi="Arial" w:cs="Arial"/>
                <w:spacing w:val="-7"/>
                <w:sz w:val="22"/>
                <w:szCs w:val="22"/>
                <w:lang w:val="es-MX"/>
              </w:rPr>
              <w:t xml:space="preserve"> </w:t>
            </w:r>
            <w:r w:rsidRPr="007A2D96">
              <w:rPr>
                <w:rFonts w:ascii="Arial" w:hAnsi="Arial" w:cs="Arial"/>
                <w:sz w:val="22"/>
                <w:szCs w:val="22"/>
                <w:lang w:val="es-MX"/>
              </w:rPr>
              <w:t>a</w:t>
            </w:r>
            <w:r w:rsidRPr="007A2D96">
              <w:rPr>
                <w:rFonts w:ascii="Arial" w:hAnsi="Arial" w:cs="Arial"/>
                <w:spacing w:val="-1"/>
                <w:sz w:val="22"/>
                <w:szCs w:val="22"/>
                <w:lang w:val="es-MX"/>
              </w:rPr>
              <w:t>n</w:t>
            </w:r>
            <w:r w:rsidRPr="007A2D96">
              <w:rPr>
                <w:rFonts w:ascii="Arial" w:hAnsi="Arial" w:cs="Arial"/>
                <w:sz w:val="22"/>
                <w:szCs w:val="22"/>
                <w:lang w:val="es-MX"/>
              </w:rPr>
              <w:t>ter</w:t>
            </w:r>
            <w:r w:rsidRPr="007A2D96">
              <w:rPr>
                <w:rFonts w:ascii="Arial" w:hAnsi="Arial" w:cs="Arial"/>
                <w:spacing w:val="2"/>
                <w:sz w:val="22"/>
                <w:szCs w:val="22"/>
                <w:lang w:val="es-MX"/>
              </w:rPr>
              <w:t>i</w:t>
            </w:r>
            <w:r w:rsidRPr="007A2D96">
              <w:rPr>
                <w:rFonts w:ascii="Arial" w:hAnsi="Arial" w:cs="Arial"/>
                <w:sz w:val="22"/>
                <w:szCs w:val="22"/>
                <w:lang w:val="es-MX"/>
              </w:rPr>
              <w:t>or</w:t>
            </w:r>
            <w:r w:rsidRPr="007A2D96">
              <w:rPr>
                <w:rFonts w:ascii="Arial" w:hAnsi="Arial" w:cs="Arial"/>
                <w:spacing w:val="-7"/>
                <w:sz w:val="22"/>
                <w:szCs w:val="22"/>
                <w:lang w:val="es-MX"/>
              </w:rPr>
              <w:t xml:space="preserve"> </w:t>
            </w:r>
            <w:r w:rsidRPr="007A2D96">
              <w:rPr>
                <w:rFonts w:ascii="Arial" w:hAnsi="Arial" w:cs="Arial"/>
                <w:spacing w:val="2"/>
                <w:sz w:val="22"/>
                <w:szCs w:val="22"/>
                <w:lang w:val="es-MX"/>
              </w:rPr>
              <w:t>a</w:t>
            </w:r>
            <w:r w:rsidRPr="007A2D96">
              <w:rPr>
                <w:rFonts w:ascii="Arial" w:hAnsi="Arial" w:cs="Arial"/>
                <w:sz w:val="22"/>
                <w:szCs w:val="22"/>
                <w:lang w:val="es-MX"/>
              </w:rPr>
              <w:t>l</w:t>
            </w:r>
            <w:r w:rsidRPr="007A2D96">
              <w:rPr>
                <w:rFonts w:ascii="Arial" w:hAnsi="Arial" w:cs="Arial"/>
                <w:spacing w:val="-3"/>
                <w:sz w:val="22"/>
                <w:szCs w:val="22"/>
                <w:lang w:val="es-MX"/>
              </w:rPr>
              <w:t xml:space="preserve"> </w:t>
            </w:r>
            <w:r w:rsidRPr="007A2D96">
              <w:rPr>
                <w:rFonts w:ascii="Arial" w:hAnsi="Arial" w:cs="Arial"/>
                <w:spacing w:val="1"/>
                <w:sz w:val="22"/>
                <w:szCs w:val="22"/>
                <w:lang w:val="es-MX"/>
              </w:rPr>
              <w:t>i</w:t>
            </w:r>
            <w:r w:rsidRPr="007A2D96">
              <w:rPr>
                <w:rFonts w:ascii="Arial" w:hAnsi="Arial" w:cs="Arial"/>
                <w:sz w:val="22"/>
                <w:szCs w:val="22"/>
                <w:lang w:val="es-MX"/>
              </w:rPr>
              <w:t>n</w:t>
            </w:r>
            <w:r w:rsidRPr="007A2D96">
              <w:rPr>
                <w:rFonts w:ascii="Arial" w:hAnsi="Arial" w:cs="Arial"/>
                <w:spacing w:val="2"/>
                <w:sz w:val="22"/>
                <w:szCs w:val="22"/>
                <w:lang w:val="es-MX"/>
              </w:rPr>
              <w:t>f</w:t>
            </w:r>
            <w:r w:rsidRPr="007A2D96">
              <w:rPr>
                <w:rFonts w:ascii="Arial" w:hAnsi="Arial" w:cs="Arial"/>
                <w:sz w:val="22"/>
                <w:szCs w:val="22"/>
                <w:lang w:val="es-MX"/>
              </w:rPr>
              <w:t>o</w:t>
            </w:r>
            <w:r w:rsidRPr="007A2D96">
              <w:rPr>
                <w:rFonts w:ascii="Arial" w:hAnsi="Arial" w:cs="Arial"/>
                <w:spacing w:val="-2"/>
                <w:sz w:val="22"/>
                <w:szCs w:val="22"/>
                <w:lang w:val="es-MX"/>
              </w:rPr>
              <w:t>r</w:t>
            </w:r>
            <w:r w:rsidRPr="007A2D96">
              <w:rPr>
                <w:rFonts w:ascii="Arial" w:hAnsi="Arial" w:cs="Arial"/>
                <w:spacing w:val="4"/>
                <w:sz w:val="22"/>
                <w:szCs w:val="22"/>
                <w:lang w:val="es-MX"/>
              </w:rPr>
              <w:t>m</w:t>
            </w:r>
            <w:r w:rsidRPr="007A2D96">
              <w:rPr>
                <w:rFonts w:ascii="Arial" w:hAnsi="Arial" w:cs="Arial"/>
                <w:sz w:val="22"/>
                <w:szCs w:val="22"/>
                <w:lang w:val="es-MX"/>
              </w:rPr>
              <w:t>e.</w:t>
            </w:r>
          </w:p>
        </w:tc>
        <w:tc>
          <w:tcPr>
            <w:tcW w:w="1842" w:type="dxa"/>
          </w:tcPr>
          <w:p w14:paraId="31D8A16D" w14:textId="77777777" w:rsidR="00C01414" w:rsidRPr="007A2D96" w:rsidRDefault="00C01414" w:rsidP="00185F84">
            <w:pPr>
              <w:rPr>
                <w:rFonts w:ascii="Arial" w:hAnsi="Arial" w:cs="Arial"/>
                <w:sz w:val="22"/>
                <w:szCs w:val="22"/>
                <w:lang w:val="es-MX"/>
              </w:rPr>
            </w:pPr>
            <w:r w:rsidRPr="007A2D96">
              <w:rPr>
                <w:rFonts w:ascii="Arial" w:hAnsi="Arial" w:cs="Arial"/>
                <w:sz w:val="22"/>
                <w:szCs w:val="22"/>
                <w:lang w:val="es-MX"/>
              </w:rPr>
              <w:t>Una sola vez previo al arranque del proyecto.</w:t>
            </w:r>
          </w:p>
          <w:p w14:paraId="5EB59EE0" w14:textId="77777777" w:rsidR="00C01414" w:rsidRPr="007A2D96" w:rsidRDefault="00C01414" w:rsidP="00185F84">
            <w:pPr>
              <w:rPr>
                <w:rFonts w:ascii="Arial" w:hAnsi="Arial" w:cs="Arial"/>
                <w:sz w:val="22"/>
                <w:szCs w:val="22"/>
                <w:lang w:val="es-MX"/>
              </w:rPr>
            </w:pPr>
            <w:r w:rsidRPr="007A2D96">
              <w:rPr>
                <w:rFonts w:ascii="Arial" w:hAnsi="Arial" w:cs="Arial"/>
                <w:sz w:val="22"/>
                <w:szCs w:val="22"/>
                <w:lang w:val="es-MX"/>
              </w:rPr>
              <w:t xml:space="preserve">A más tardar 6 meses después que se firmó el contrato- </w:t>
            </w:r>
          </w:p>
        </w:tc>
      </w:tr>
    </w:tbl>
    <w:p w14:paraId="328EC29A" w14:textId="77777777" w:rsidR="00C01414" w:rsidRPr="007A2D96" w:rsidRDefault="00C01414" w:rsidP="00C01414">
      <w:pPr>
        <w:jc w:val="center"/>
        <w:rPr>
          <w:rFonts w:ascii="Arial" w:hAnsi="Arial" w:cs="Arial"/>
          <w:lang w:val="es-MX"/>
        </w:rPr>
      </w:pPr>
    </w:p>
    <w:tbl>
      <w:tblPr>
        <w:tblStyle w:val="TableGrid"/>
        <w:tblW w:w="10206" w:type="dxa"/>
        <w:tblInd w:w="-459" w:type="dxa"/>
        <w:tblLook w:val="04A0" w:firstRow="1" w:lastRow="0" w:firstColumn="1" w:lastColumn="0" w:noHBand="0" w:noVBand="1"/>
      </w:tblPr>
      <w:tblGrid>
        <w:gridCol w:w="1985"/>
        <w:gridCol w:w="6379"/>
        <w:gridCol w:w="1842"/>
      </w:tblGrid>
      <w:tr w:rsidR="00C01414" w:rsidRPr="007A2D96" w14:paraId="214EE059" w14:textId="77777777" w:rsidTr="00185F84">
        <w:tc>
          <w:tcPr>
            <w:tcW w:w="10206" w:type="dxa"/>
            <w:gridSpan w:val="3"/>
            <w:shd w:val="clear" w:color="auto" w:fill="A8D08D" w:themeFill="accent6" w:themeFillTint="99"/>
          </w:tcPr>
          <w:p w14:paraId="29CC6517" w14:textId="77777777" w:rsidR="00C01414" w:rsidRPr="007A2D96" w:rsidRDefault="00C01414" w:rsidP="00185F84">
            <w:pPr>
              <w:jc w:val="center"/>
              <w:rPr>
                <w:rFonts w:ascii="Arial" w:hAnsi="Arial" w:cs="Arial"/>
                <w:sz w:val="22"/>
                <w:szCs w:val="22"/>
              </w:rPr>
            </w:pPr>
            <w:r w:rsidRPr="007A2D96">
              <w:rPr>
                <w:rFonts w:ascii="Arial" w:hAnsi="Arial" w:cs="Arial"/>
                <w:b/>
                <w:sz w:val="22"/>
                <w:szCs w:val="22"/>
              </w:rPr>
              <w:t xml:space="preserve">Informe </w:t>
            </w:r>
            <w:proofErr w:type="spellStart"/>
            <w:r w:rsidRPr="007A2D96">
              <w:rPr>
                <w:rFonts w:ascii="Arial" w:hAnsi="Arial" w:cs="Arial"/>
                <w:b/>
                <w:sz w:val="22"/>
                <w:szCs w:val="22"/>
              </w:rPr>
              <w:t>Semestral</w:t>
            </w:r>
            <w:proofErr w:type="spellEnd"/>
          </w:p>
        </w:tc>
      </w:tr>
      <w:tr w:rsidR="00C01414" w:rsidRPr="007A2D96" w14:paraId="110C3D75" w14:textId="77777777" w:rsidTr="00185F84">
        <w:tc>
          <w:tcPr>
            <w:tcW w:w="1985" w:type="dxa"/>
            <w:shd w:val="clear" w:color="auto" w:fill="A8D08D" w:themeFill="accent6" w:themeFillTint="99"/>
          </w:tcPr>
          <w:p w14:paraId="6A018AA0" w14:textId="77777777" w:rsidR="00C01414" w:rsidRPr="007A2D96" w:rsidRDefault="00C01414" w:rsidP="00185F84">
            <w:pPr>
              <w:jc w:val="center"/>
              <w:rPr>
                <w:rFonts w:ascii="Arial" w:hAnsi="Arial" w:cs="Arial"/>
                <w:sz w:val="22"/>
                <w:szCs w:val="22"/>
              </w:rPr>
            </w:pPr>
            <w:r w:rsidRPr="007A2D96">
              <w:rPr>
                <w:rFonts w:ascii="Arial" w:hAnsi="Arial" w:cs="Arial"/>
                <w:sz w:val="22"/>
                <w:szCs w:val="22"/>
              </w:rPr>
              <w:t xml:space="preserve">Tipo de </w:t>
            </w:r>
            <w:proofErr w:type="spellStart"/>
            <w:r w:rsidRPr="007A2D96">
              <w:rPr>
                <w:rFonts w:ascii="Arial" w:hAnsi="Arial" w:cs="Arial"/>
                <w:sz w:val="22"/>
                <w:szCs w:val="22"/>
              </w:rPr>
              <w:t>informe</w:t>
            </w:r>
            <w:proofErr w:type="spellEnd"/>
          </w:p>
        </w:tc>
        <w:tc>
          <w:tcPr>
            <w:tcW w:w="6379" w:type="dxa"/>
            <w:shd w:val="clear" w:color="auto" w:fill="A8D08D" w:themeFill="accent6" w:themeFillTint="99"/>
          </w:tcPr>
          <w:p w14:paraId="5830033A" w14:textId="77777777" w:rsidR="00C01414" w:rsidRPr="007A2D96" w:rsidRDefault="00C01414" w:rsidP="00185F84">
            <w:pPr>
              <w:jc w:val="center"/>
              <w:rPr>
                <w:rFonts w:ascii="Arial" w:hAnsi="Arial" w:cs="Arial"/>
                <w:sz w:val="22"/>
                <w:szCs w:val="22"/>
              </w:rPr>
            </w:pPr>
            <w:proofErr w:type="spellStart"/>
            <w:r w:rsidRPr="007A2D96">
              <w:rPr>
                <w:rFonts w:ascii="Arial" w:hAnsi="Arial" w:cs="Arial"/>
                <w:sz w:val="22"/>
                <w:szCs w:val="22"/>
              </w:rPr>
              <w:t>Descripción</w:t>
            </w:r>
            <w:proofErr w:type="spellEnd"/>
            <w:r w:rsidRPr="007A2D96">
              <w:rPr>
                <w:rFonts w:ascii="Arial" w:hAnsi="Arial" w:cs="Arial"/>
                <w:sz w:val="22"/>
                <w:szCs w:val="22"/>
              </w:rPr>
              <w:t xml:space="preserve"> del </w:t>
            </w:r>
            <w:proofErr w:type="spellStart"/>
            <w:r w:rsidRPr="007A2D96">
              <w:rPr>
                <w:rFonts w:ascii="Arial" w:hAnsi="Arial" w:cs="Arial"/>
                <w:sz w:val="22"/>
                <w:szCs w:val="22"/>
              </w:rPr>
              <w:t>Contenido</w:t>
            </w:r>
            <w:proofErr w:type="spellEnd"/>
          </w:p>
        </w:tc>
        <w:tc>
          <w:tcPr>
            <w:tcW w:w="1842" w:type="dxa"/>
            <w:shd w:val="clear" w:color="auto" w:fill="A8D08D" w:themeFill="accent6" w:themeFillTint="99"/>
          </w:tcPr>
          <w:p w14:paraId="44F89F83" w14:textId="77777777" w:rsidR="00C01414" w:rsidRPr="007A2D96" w:rsidRDefault="00C01414" w:rsidP="00185F84">
            <w:pPr>
              <w:jc w:val="center"/>
              <w:rPr>
                <w:rFonts w:ascii="Arial" w:hAnsi="Arial" w:cs="Arial"/>
                <w:sz w:val="22"/>
                <w:szCs w:val="22"/>
              </w:rPr>
            </w:pPr>
            <w:proofErr w:type="spellStart"/>
            <w:r w:rsidRPr="007A2D96">
              <w:rPr>
                <w:rFonts w:ascii="Arial" w:hAnsi="Arial" w:cs="Arial"/>
                <w:sz w:val="22"/>
                <w:szCs w:val="22"/>
              </w:rPr>
              <w:t>Periodicidad</w:t>
            </w:r>
            <w:proofErr w:type="spellEnd"/>
          </w:p>
        </w:tc>
      </w:tr>
      <w:tr w:rsidR="00C01414" w:rsidRPr="00224B0E" w14:paraId="33379620" w14:textId="77777777" w:rsidTr="00185F84">
        <w:tc>
          <w:tcPr>
            <w:tcW w:w="1985" w:type="dxa"/>
          </w:tcPr>
          <w:p w14:paraId="1D9E7551" w14:textId="77777777" w:rsidR="00C01414" w:rsidRPr="007A2D96" w:rsidRDefault="00C01414" w:rsidP="00185F84">
            <w:pPr>
              <w:widowControl w:val="0"/>
              <w:autoSpaceDE w:val="0"/>
              <w:autoSpaceDN w:val="0"/>
              <w:adjustRightInd w:val="0"/>
              <w:spacing w:before="5" w:line="170" w:lineRule="exact"/>
              <w:rPr>
                <w:rFonts w:ascii="Arial" w:hAnsi="Arial" w:cs="Arial"/>
                <w:spacing w:val="-1"/>
                <w:sz w:val="22"/>
                <w:szCs w:val="22"/>
                <w:lang w:val="es-MX"/>
              </w:rPr>
            </w:pPr>
          </w:p>
          <w:p w14:paraId="630766A9" w14:textId="77777777" w:rsidR="00C01414" w:rsidRPr="007A2D96" w:rsidRDefault="00C01414" w:rsidP="00185F84">
            <w:pPr>
              <w:widowControl w:val="0"/>
              <w:autoSpaceDE w:val="0"/>
              <w:autoSpaceDN w:val="0"/>
              <w:adjustRightInd w:val="0"/>
              <w:ind w:left="102"/>
              <w:rPr>
                <w:rFonts w:ascii="Arial" w:hAnsi="Arial" w:cs="Arial"/>
                <w:spacing w:val="-1"/>
                <w:sz w:val="22"/>
                <w:szCs w:val="22"/>
                <w:lang w:val="es-MX"/>
              </w:rPr>
            </w:pPr>
            <w:r w:rsidRPr="007A2D96">
              <w:rPr>
                <w:rFonts w:ascii="Arial" w:hAnsi="Arial" w:cs="Arial"/>
                <w:spacing w:val="-1"/>
                <w:sz w:val="22"/>
                <w:szCs w:val="22"/>
                <w:lang w:val="es-MX"/>
              </w:rPr>
              <w:t>Informe de Ejecución Semestral</w:t>
            </w:r>
          </w:p>
          <w:p w14:paraId="2DFA511D" w14:textId="77777777" w:rsidR="00C01414" w:rsidRPr="007A2D96" w:rsidRDefault="00C01414" w:rsidP="00185F84">
            <w:pPr>
              <w:widowControl w:val="0"/>
              <w:autoSpaceDE w:val="0"/>
              <w:autoSpaceDN w:val="0"/>
              <w:adjustRightInd w:val="0"/>
              <w:ind w:left="102"/>
              <w:rPr>
                <w:rFonts w:ascii="Arial" w:hAnsi="Arial" w:cs="Arial"/>
                <w:spacing w:val="-1"/>
                <w:sz w:val="22"/>
                <w:szCs w:val="22"/>
                <w:lang w:val="es-MX"/>
              </w:rPr>
            </w:pPr>
            <w:r w:rsidRPr="007A2D96">
              <w:rPr>
                <w:rFonts w:ascii="Arial" w:hAnsi="Arial" w:cs="Arial"/>
                <w:spacing w:val="-1"/>
                <w:sz w:val="22"/>
                <w:szCs w:val="22"/>
                <w:lang w:val="es-MX"/>
              </w:rPr>
              <w:t xml:space="preserve">Ver formato de informe semestral en siguiente pagina </w:t>
            </w:r>
          </w:p>
        </w:tc>
        <w:tc>
          <w:tcPr>
            <w:tcW w:w="6379" w:type="dxa"/>
          </w:tcPr>
          <w:p w14:paraId="770698B4" w14:textId="77777777" w:rsidR="00C01414" w:rsidRPr="007A2D96" w:rsidRDefault="00C01414" w:rsidP="00185F84">
            <w:pPr>
              <w:widowControl w:val="0"/>
              <w:autoSpaceDE w:val="0"/>
              <w:autoSpaceDN w:val="0"/>
              <w:adjustRightInd w:val="0"/>
              <w:spacing w:line="226" w:lineRule="exact"/>
              <w:ind w:left="103" w:right="75"/>
              <w:jc w:val="both"/>
              <w:rPr>
                <w:rFonts w:ascii="Arial" w:hAnsi="Arial" w:cs="Arial"/>
                <w:spacing w:val="-1"/>
                <w:sz w:val="22"/>
                <w:szCs w:val="22"/>
                <w:lang w:val="es-MX"/>
              </w:rPr>
            </w:pPr>
          </w:p>
          <w:p w14:paraId="1FD6BF0F" w14:textId="52D85D2E" w:rsidR="00C01414" w:rsidRPr="007A2D96" w:rsidRDefault="00C01414" w:rsidP="00563565">
            <w:pPr>
              <w:widowControl w:val="0"/>
              <w:autoSpaceDE w:val="0"/>
              <w:autoSpaceDN w:val="0"/>
              <w:adjustRightInd w:val="0"/>
              <w:spacing w:line="226" w:lineRule="exact"/>
              <w:ind w:left="103" w:right="75"/>
              <w:jc w:val="both"/>
              <w:rPr>
                <w:rFonts w:ascii="Arial" w:hAnsi="Arial" w:cs="Arial"/>
                <w:spacing w:val="-1"/>
                <w:sz w:val="22"/>
                <w:szCs w:val="22"/>
                <w:lang w:val="es-MX"/>
              </w:rPr>
            </w:pPr>
            <w:r w:rsidRPr="007A2D96">
              <w:rPr>
                <w:rFonts w:ascii="Arial" w:hAnsi="Arial" w:cs="Arial"/>
                <w:spacing w:val="-1"/>
                <w:sz w:val="22"/>
                <w:szCs w:val="22"/>
                <w:lang w:val="es-MX"/>
              </w:rPr>
              <w:t xml:space="preserve">Lo elaborará la </w:t>
            </w:r>
            <w:r w:rsidR="00693A8A" w:rsidRPr="007A2D96">
              <w:rPr>
                <w:rFonts w:ascii="Arial" w:hAnsi="Arial" w:cs="Arial"/>
                <w:spacing w:val="-1"/>
                <w:sz w:val="22"/>
                <w:szCs w:val="22"/>
                <w:lang w:val="es-MX"/>
              </w:rPr>
              <w:t>Unidad Gestora</w:t>
            </w:r>
            <w:r w:rsidRPr="007A2D96">
              <w:rPr>
                <w:rFonts w:ascii="Arial" w:hAnsi="Arial" w:cs="Arial"/>
                <w:spacing w:val="-1"/>
                <w:sz w:val="22"/>
                <w:szCs w:val="22"/>
                <w:lang w:val="es-MX"/>
              </w:rPr>
              <w:t xml:space="preserve"> a partir de los datos del Sistema de</w:t>
            </w:r>
            <w:r w:rsidR="00EB587C">
              <w:rPr>
                <w:rFonts w:ascii="Arial" w:hAnsi="Arial" w:cs="Arial"/>
                <w:spacing w:val="-1"/>
                <w:sz w:val="22"/>
                <w:szCs w:val="22"/>
                <w:lang w:val="es-MX"/>
              </w:rPr>
              <w:t xml:space="preserve"> </w:t>
            </w:r>
            <w:r w:rsidRPr="007A2D96">
              <w:rPr>
                <w:rFonts w:ascii="Arial" w:hAnsi="Arial" w:cs="Arial"/>
                <w:spacing w:val="-1"/>
                <w:sz w:val="22"/>
                <w:szCs w:val="22"/>
                <w:lang w:val="es-MX"/>
              </w:rPr>
              <w:t xml:space="preserve">Monitoreo y Seguimiento y considerará los avances logrados </w:t>
            </w:r>
            <w:r w:rsidR="00C223C4" w:rsidRPr="007A2D96">
              <w:rPr>
                <w:rFonts w:ascii="Arial" w:hAnsi="Arial" w:cs="Arial"/>
                <w:spacing w:val="-1"/>
                <w:sz w:val="22"/>
                <w:szCs w:val="22"/>
                <w:lang w:val="es-MX"/>
              </w:rPr>
              <w:t>de acuerdo con</w:t>
            </w:r>
            <w:r w:rsidRPr="007A2D96">
              <w:rPr>
                <w:rFonts w:ascii="Arial" w:hAnsi="Arial" w:cs="Arial"/>
                <w:spacing w:val="-1"/>
                <w:sz w:val="22"/>
                <w:szCs w:val="22"/>
                <w:lang w:val="es-MX"/>
              </w:rPr>
              <w:t xml:space="preserve"> lo previsto en el PEP, en el Plan de Adquisiciones y Contrataciones y en el avance de las metas de productos, así como los obstáculos encontrados y acciones correctivas instrumentadas.</w:t>
            </w:r>
          </w:p>
        </w:tc>
        <w:tc>
          <w:tcPr>
            <w:tcW w:w="1842" w:type="dxa"/>
          </w:tcPr>
          <w:p w14:paraId="0C6C564E" w14:textId="77777777" w:rsidR="00C01414" w:rsidRPr="007A2D96" w:rsidRDefault="00C01414" w:rsidP="00185F84">
            <w:pPr>
              <w:widowControl w:val="0"/>
              <w:autoSpaceDE w:val="0"/>
              <w:autoSpaceDN w:val="0"/>
              <w:adjustRightInd w:val="0"/>
              <w:spacing w:line="226" w:lineRule="exact"/>
              <w:ind w:left="102"/>
              <w:rPr>
                <w:rFonts w:ascii="Arial" w:hAnsi="Arial" w:cs="Arial"/>
                <w:spacing w:val="-1"/>
                <w:sz w:val="22"/>
                <w:szCs w:val="22"/>
                <w:lang w:val="es-MX"/>
              </w:rPr>
            </w:pPr>
            <w:r w:rsidRPr="007A2D96">
              <w:rPr>
                <w:rFonts w:ascii="Arial" w:hAnsi="Arial" w:cs="Arial"/>
                <w:spacing w:val="-1"/>
                <w:sz w:val="22"/>
                <w:szCs w:val="22"/>
                <w:lang w:val="es-MX"/>
              </w:rPr>
              <w:t>Agosto 30 y febrero 28 de cada año</w:t>
            </w:r>
          </w:p>
        </w:tc>
      </w:tr>
    </w:tbl>
    <w:p w14:paraId="76870E68" w14:textId="77777777" w:rsidR="00C01414" w:rsidRPr="007A2D96" w:rsidRDefault="00C01414" w:rsidP="00C01414">
      <w:pPr>
        <w:jc w:val="both"/>
        <w:rPr>
          <w:rFonts w:ascii="Arial" w:hAnsi="Arial" w:cs="Arial"/>
          <w:spacing w:val="-1"/>
          <w:lang w:val="es-MX"/>
        </w:rPr>
      </w:pPr>
    </w:p>
    <w:tbl>
      <w:tblPr>
        <w:tblStyle w:val="TableGrid"/>
        <w:tblW w:w="0" w:type="auto"/>
        <w:tblLook w:val="04A0" w:firstRow="1" w:lastRow="0" w:firstColumn="1" w:lastColumn="0" w:noHBand="0" w:noVBand="1"/>
      </w:tblPr>
      <w:tblGrid>
        <w:gridCol w:w="4489"/>
        <w:gridCol w:w="4489"/>
      </w:tblGrid>
      <w:tr w:rsidR="00C01414" w:rsidRPr="007A2D96" w14:paraId="689D051B" w14:textId="77777777" w:rsidTr="00185F84">
        <w:tc>
          <w:tcPr>
            <w:tcW w:w="8978" w:type="dxa"/>
            <w:gridSpan w:val="2"/>
          </w:tcPr>
          <w:p w14:paraId="3640A23E" w14:textId="77777777" w:rsidR="00C01414" w:rsidRPr="007A2D96" w:rsidRDefault="00C01414" w:rsidP="00185F84">
            <w:pPr>
              <w:jc w:val="center"/>
              <w:rPr>
                <w:rFonts w:ascii="Arial" w:hAnsi="Arial" w:cs="Arial"/>
                <w:b/>
                <w:spacing w:val="-1"/>
                <w:sz w:val="22"/>
                <w:szCs w:val="22"/>
              </w:rPr>
            </w:pPr>
            <w:r w:rsidRPr="007A2D96">
              <w:rPr>
                <w:rFonts w:ascii="Arial" w:hAnsi="Arial" w:cs="Arial"/>
                <w:b/>
                <w:spacing w:val="-1"/>
                <w:sz w:val="22"/>
                <w:szCs w:val="22"/>
              </w:rPr>
              <w:t>FORMATO DE INFORME SEMESTRAL</w:t>
            </w:r>
          </w:p>
        </w:tc>
      </w:tr>
      <w:tr w:rsidR="00C01414" w:rsidRPr="007A2D96" w14:paraId="3E07270E" w14:textId="77777777" w:rsidTr="00185F84">
        <w:tc>
          <w:tcPr>
            <w:tcW w:w="8978" w:type="dxa"/>
            <w:gridSpan w:val="2"/>
          </w:tcPr>
          <w:p w14:paraId="6AD9BBD1" w14:textId="77777777" w:rsidR="00C01414" w:rsidRPr="007A2D96" w:rsidRDefault="00C01414" w:rsidP="00C01414">
            <w:pPr>
              <w:jc w:val="center"/>
              <w:rPr>
                <w:rFonts w:ascii="Arial" w:hAnsi="Arial" w:cs="Arial"/>
                <w:spacing w:val="-1"/>
                <w:sz w:val="22"/>
                <w:szCs w:val="22"/>
                <w:lang w:val="es-MX"/>
              </w:rPr>
            </w:pPr>
            <w:r w:rsidRPr="007A2D96">
              <w:rPr>
                <w:rStyle w:val="A7"/>
                <w:rFonts w:ascii="Arial" w:hAnsi="Arial" w:cs="Arial"/>
                <w:sz w:val="22"/>
                <w:szCs w:val="22"/>
                <w:lang w:val="es-MX"/>
              </w:rPr>
              <w:t>N</w:t>
            </w:r>
            <w:r w:rsidRPr="007A2D96">
              <w:rPr>
                <w:rStyle w:val="A7"/>
                <w:rFonts w:ascii="Arial" w:hAnsi="Arial" w:cs="Arial"/>
                <w:sz w:val="22"/>
                <w:szCs w:val="22"/>
              </w:rPr>
              <w:t xml:space="preserve">ombre </w:t>
            </w:r>
            <w:r w:rsidRPr="007A2D96">
              <w:rPr>
                <w:rStyle w:val="A7"/>
                <w:rFonts w:ascii="Arial" w:hAnsi="Arial" w:cs="Arial"/>
                <w:sz w:val="22"/>
                <w:szCs w:val="22"/>
                <w:lang w:val="es-MX"/>
              </w:rPr>
              <w:t>P</w:t>
            </w:r>
            <w:proofErr w:type="spellStart"/>
            <w:r w:rsidRPr="007A2D96">
              <w:rPr>
                <w:rStyle w:val="A7"/>
                <w:rFonts w:ascii="Arial" w:hAnsi="Arial" w:cs="Arial"/>
                <w:sz w:val="22"/>
                <w:szCs w:val="22"/>
              </w:rPr>
              <w:t>rograma</w:t>
            </w:r>
            <w:proofErr w:type="spellEnd"/>
          </w:p>
        </w:tc>
      </w:tr>
      <w:tr w:rsidR="00C01414" w:rsidRPr="00224B0E" w14:paraId="63EFAC92" w14:textId="77777777" w:rsidTr="00185F84">
        <w:tc>
          <w:tcPr>
            <w:tcW w:w="4489" w:type="dxa"/>
          </w:tcPr>
          <w:p w14:paraId="33720DBE" w14:textId="749DFD1F" w:rsidR="00C01414" w:rsidRPr="007A2D96" w:rsidRDefault="00C01414" w:rsidP="00185F84">
            <w:pPr>
              <w:jc w:val="center"/>
              <w:rPr>
                <w:rFonts w:ascii="Arial" w:hAnsi="Arial" w:cs="Arial"/>
                <w:b/>
                <w:sz w:val="22"/>
                <w:szCs w:val="22"/>
                <w:lang w:val="es-MX"/>
              </w:rPr>
            </w:pPr>
            <w:r w:rsidRPr="007A2D96">
              <w:rPr>
                <w:rStyle w:val="A7"/>
                <w:rFonts w:ascii="Arial" w:hAnsi="Arial" w:cs="Arial"/>
                <w:sz w:val="22"/>
                <w:szCs w:val="22"/>
                <w:lang w:val="es-MX"/>
              </w:rPr>
              <w:t>Este informe se presentará como máximo 60 días después de finalizado el semestre.</w:t>
            </w:r>
          </w:p>
        </w:tc>
        <w:tc>
          <w:tcPr>
            <w:tcW w:w="4489" w:type="dxa"/>
          </w:tcPr>
          <w:p w14:paraId="3985FAB4" w14:textId="77777777" w:rsidR="00C01414" w:rsidRPr="007A2D96" w:rsidRDefault="00C01414" w:rsidP="00185F84">
            <w:pPr>
              <w:jc w:val="center"/>
              <w:rPr>
                <w:rFonts w:ascii="Arial" w:hAnsi="Arial" w:cs="Arial"/>
                <w:b/>
                <w:spacing w:val="-1"/>
                <w:sz w:val="22"/>
                <w:szCs w:val="22"/>
                <w:lang w:val="es-MX"/>
              </w:rPr>
            </w:pPr>
            <w:r w:rsidRPr="007A2D96">
              <w:rPr>
                <w:rFonts w:ascii="Arial" w:hAnsi="Arial" w:cs="Arial"/>
                <w:b/>
                <w:spacing w:val="-1"/>
                <w:sz w:val="22"/>
                <w:szCs w:val="22"/>
                <w:lang w:val="es-MX"/>
              </w:rPr>
              <w:t>Agosto 30 y febrero 28 de cada año</w:t>
            </w:r>
          </w:p>
        </w:tc>
      </w:tr>
      <w:tr w:rsidR="00C01414" w:rsidRPr="007A2D96" w14:paraId="5939CDFF" w14:textId="77777777" w:rsidTr="00185F84">
        <w:tc>
          <w:tcPr>
            <w:tcW w:w="8978" w:type="dxa"/>
            <w:gridSpan w:val="2"/>
          </w:tcPr>
          <w:p w14:paraId="7CBC4D6E" w14:textId="77777777" w:rsidR="00C01414" w:rsidRPr="007A2D96" w:rsidRDefault="00C01414" w:rsidP="00185F84">
            <w:pPr>
              <w:jc w:val="both"/>
              <w:rPr>
                <w:rFonts w:ascii="Arial" w:hAnsi="Arial" w:cs="Arial"/>
                <w:spacing w:val="-1"/>
                <w:sz w:val="22"/>
                <w:szCs w:val="22"/>
                <w:lang w:val="es-MX"/>
              </w:rPr>
            </w:pPr>
          </w:p>
          <w:p w14:paraId="5EF3607B" w14:textId="77777777" w:rsidR="00C01414" w:rsidRPr="007A2D96" w:rsidRDefault="00C01414" w:rsidP="00185F84">
            <w:pPr>
              <w:autoSpaceDE w:val="0"/>
              <w:autoSpaceDN w:val="0"/>
              <w:adjustRightInd w:val="0"/>
              <w:spacing w:line="241" w:lineRule="atLeast"/>
              <w:ind w:left="540" w:hanging="440"/>
              <w:rPr>
                <w:rFonts w:ascii="Arial" w:hAnsi="Arial" w:cs="Arial"/>
                <w:color w:val="000000"/>
                <w:sz w:val="22"/>
                <w:szCs w:val="22"/>
                <w:lang w:val="es-MX"/>
              </w:rPr>
            </w:pPr>
            <w:r w:rsidRPr="007A2D96">
              <w:rPr>
                <w:rFonts w:ascii="Arial" w:hAnsi="Arial" w:cs="Arial"/>
                <w:color w:val="000000"/>
                <w:sz w:val="22"/>
                <w:szCs w:val="22"/>
                <w:lang w:val="es-MX"/>
              </w:rPr>
              <w:t xml:space="preserve">I. Descripción del avance cualitativo de cada componente, subcomponente y actividades. </w:t>
            </w:r>
          </w:p>
          <w:p w14:paraId="39C941B3" w14:textId="517B9EC7" w:rsidR="00C01414" w:rsidRPr="007A2D96" w:rsidRDefault="00C01414" w:rsidP="00185F84">
            <w:pPr>
              <w:autoSpaceDE w:val="0"/>
              <w:autoSpaceDN w:val="0"/>
              <w:adjustRightInd w:val="0"/>
              <w:spacing w:line="241" w:lineRule="atLeast"/>
              <w:ind w:left="540" w:hanging="440"/>
              <w:rPr>
                <w:rFonts w:ascii="Arial" w:hAnsi="Arial" w:cs="Arial"/>
                <w:color w:val="000000"/>
                <w:sz w:val="22"/>
                <w:szCs w:val="22"/>
                <w:lang w:val="es-MX"/>
              </w:rPr>
            </w:pPr>
            <w:r w:rsidRPr="007A2D96">
              <w:rPr>
                <w:rFonts w:ascii="Arial" w:hAnsi="Arial" w:cs="Arial"/>
                <w:color w:val="000000"/>
                <w:sz w:val="22"/>
                <w:szCs w:val="22"/>
                <w:lang w:val="es-MX"/>
              </w:rPr>
              <w:t xml:space="preserve">II. Actualización de la matriz de indicadores y resultados de cada componente y </w:t>
            </w:r>
            <w:r w:rsidR="00C223C4" w:rsidRPr="007A2D96">
              <w:rPr>
                <w:rFonts w:ascii="Arial" w:hAnsi="Arial" w:cs="Arial"/>
                <w:color w:val="000000"/>
                <w:sz w:val="22"/>
                <w:szCs w:val="22"/>
                <w:lang w:val="es-MX"/>
              </w:rPr>
              <w:t>subcomponente</w:t>
            </w:r>
            <w:r w:rsidRPr="007A2D96">
              <w:rPr>
                <w:rFonts w:ascii="Arial" w:hAnsi="Arial" w:cs="Arial"/>
                <w:color w:val="000000"/>
                <w:sz w:val="22"/>
                <w:szCs w:val="22"/>
                <w:lang w:val="es-MX"/>
              </w:rPr>
              <w:t xml:space="preserve"> </w:t>
            </w:r>
          </w:p>
          <w:p w14:paraId="78EA42E5" w14:textId="28582AF6" w:rsidR="00C01414" w:rsidRPr="007A2D96" w:rsidRDefault="00C01414" w:rsidP="00185F84">
            <w:pPr>
              <w:autoSpaceDE w:val="0"/>
              <w:autoSpaceDN w:val="0"/>
              <w:adjustRightInd w:val="0"/>
              <w:spacing w:line="241" w:lineRule="atLeast"/>
              <w:ind w:left="540" w:hanging="440"/>
              <w:rPr>
                <w:rFonts w:ascii="Arial" w:hAnsi="Arial" w:cs="Arial"/>
                <w:color w:val="000000"/>
                <w:sz w:val="22"/>
                <w:szCs w:val="22"/>
                <w:lang w:val="es-MX"/>
              </w:rPr>
            </w:pPr>
            <w:r w:rsidRPr="007A2D96">
              <w:rPr>
                <w:rFonts w:ascii="Arial" w:hAnsi="Arial" w:cs="Arial"/>
                <w:color w:val="000000"/>
                <w:sz w:val="22"/>
                <w:szCs w:val="22"/>
                <w:lang w:val="es-MX"/>
              </w:rPr>
              <w:t xml:space="preserve">III. </w:t>
            </w:r>
          </w:p>
          <w:p w14:paraId="4E154759" w14:textId="77777777" w:rsidR="00C01414" w:rsidRPr="007A2D96" w:rsidRDefault="00C01414" w:rsidP="00185F84">
            <w:pPr>
              <w:autoSpaceDE w:val="0"/>
              <w:autoSpaceDN w:val="0"/>
              <w:adjustRightInd w:val="0"/>
              <w:spacing w:line="241" w:lineRule="atLeast"/>
              <w:ind w:left="540" w:hanging="440"/>
              <w:rPr>
                <w:rFonts w:ascii="Arial" w:hAnsi="Arial" w:cs="Arial"/>
                <w:color w:val="000000"/>
                <w:sz w:val="22"/>
                <w:szCs w:val="22"/>
                <w:lang w:val="es-MX"/>
              </w:rPr>
            </w:pPr>
            <w:r w:rsidRPr="007A2D96">
              <w:rPr>
                <w:rFonts w:ascii="Arial" w:hAnsi="Arial" w:cs="Arial"/>
                <w:color w:val="000000"/>
                <w:sz w:val="22"/>
                <w:szCs w:val="22"/>
                <w:lang w:val="es-MX"/>
              </w:rPr>
              <w:t xml:space="preserve">IV. PMR actualizado </w:t>
            </w:r>
          </w:p>
          <w:p w14:paraId="215EFA6D" w14:textId="77777777" w:rsidR="00C01414" w:rsidRPr="007A2D96" w:rsidRDefault="00C01414" w:rsidP="00185F84">
            <w:pPr>
              <w:autoSpaceDE w:val="0"/>
              <w:autoSpaceDN w:val="0"/>
              <w:adjustRightInd w:val="0"/>
              <w:spacing w:line="241" w:lineRule="atLeast"/>
              <w:ind w:left="540" w:hanging="440"/>
              <w:rPr>
                <w:rFonts w:ascii="Arial" w:hAnsi="Arial" w:cs="Arial"/>
                <w:color w:val="000000"/>
                <w:sz w:val="22"/>
                <w:szCs w:val="22"/>
                <w:lang w:val="es-MX"/>
              </w:rPr>
            </w:pPr>
            <w:r w:rsidRPr="007A2D96">
              <w:rPr>
                <w:rFonts w:ascii="Arial" w:hAnsi="Arial" w:cs="Arial"/>
                <w:color w:val="000000"/>
                <w:sz w:val="22"/>
                <w:szCs w:val="22"/>
                <w:lang w:val="es-MX"/>
              </w:rPr>
              <w:t xml:space="preserve">V. El Plan de implementación del Proyecto Actualizado (PEP – POA) </w:t>
            </w:r>
          </w:p>
          <w:p w14:paraId="53B9D9F3" w14:textId="77777777" w:rsidR="00C01414" w:rsidRPr="007A2D96" w:rsidRDefault="00C01414" w:rsidP="00185F84">
            <w:pPr>
              <w:autoSpaceDE w:val="0"/>
              <w:autoSpaceDN w:val="0"/>
              <w:adjustRightInd w:val="0"/>
              <w:spacing w:line="241" w:lineRule="atLeast"/>
              <w:ind w:left="540" w:hanging="440"/>
              <w:rPr>
                <w:rFonts w:ascii="Arial" w:hAnsi="Arial" w:cs="Arial"/>
                <w:color w:val="000000"/>
                <w:sz w:val="22"/>
                <w:szCs w:val="22"/>
                <w:lang w:val="es-MX"/>
              </w:rPr>
            </w:pPr>
            <w:r w:rsidRPr="007A2D96">
              <w:rPr>
                <w:rFonts w:ascii="Arial" w:hAnsi="Arial" w:cs="Arial"/>
                <w:color w:val="000000"/>
                <w:sz w:val="22"/>
                <w:szCs w:val="22"/>
                <w:lang w:val="es-MX"/>
              </w:rPr>
              <w:t xml:space="preserve">VI. Plan de adquisiciones actualizada para el siguiente semestre </w:t>
            </w:r>
          </w:p>
          <w:p w14:paraId="1BEB1B84" w14:textId="77777777" w:rsidR="00C01414" w:rsidRPr="007A2D96" w:rsidRDefault="00C01414" w:rsidP="00185F84">
            <w:pPr>
              <w:autoSpaceDE w:val="0"/>
              <w:autoSpaceDN w:val="0"/>
              <w:adjustRightInd w:val="0"/>
              <w:spacing w:line="241" w:lineRule="atLeast"/>
              <w:ind w:left="540" w:hanging="440"/>
              <w:rPr>
                <w:rFonts w:ascii="Arial" w:hAnsi="Arial" w:cs="Arial"/>
                <w:color w:val="000000"/>
                <w:sz w:val="22"/>
                <w:szCs w:val="22"/>
                <w:lang w:val="es-MX"/>
              </w:rPr>
            </w:pPr>
            <w:r w:rsidRPr="007A2D96">
              <w:rPr>
                <w:rFonts w:ascii="Arial" w:hAnsi="Arial" w:cs="Arial"/>
                <w:color w:val="000000"/>
                <w:sz w:val="22"/>
                <w:szCs w:val="22"/>
                <w:lang w:val="es-MX"/>
              </w:rPr>
              <w:t xml:space="preserve">VII. Ejecución financiera siguiente semestre </w:t>
            </w:r>
          </w:p>
          <w:p w14:paraId="258B616F" w14:textId="0E8715CF" w:rsidR="00C01414" w:rsidRPr="007A2D96" w:rsidRDefault="00C01414" w:rsidP="00563565">
            <w:pPr>
              <w:ind w:left="512" w:hanging="450"/>
              <w:rPr>
                <w:rFonts w:ascii="Arial" w:hAnsi="Arial" w:cs="Arial"/>
                <w:spacing w:val="-1"/>
                <w:sz w:val="22"/>
                <w:szCs w:val="22"/>
              </w:rPr>
            </w:pPr>
            <w:r w:rsidRPr="007A2D96">
              <w:rPr>
                <w:rFonts w:ascii="Arial" w:hAnsi="Arial" w:cs="Arial"/>
                <w:color w:val="000000"/>
                <w:sz w:val="22"/>
                <w:szCs w:val="22"/>
                <w:lang w:val="es-MX"/>
              </w:rPr>
              <w:t xml:space="preserve">VIII. </w:t>
            </w:r>
            <w:proofErr w:type="spellStart"/>
            <w:r w:rsidRPr="007A2D96">
              <w:rPr>
                <w:rFonts w:ascii="Arial" w:hAnsi="Arial" w:cs="Arial"/>
                <w:color w:val="000000"/>
                <w:sz w:val="22"/>
                <w:szCs w:val="22"/>
              </w:rPr>
              <w:t>Ejecución</w:t>
            </w:r>
            <w:proofErr w:type="spellEnd"/>
            <w:r w:rsidRPr="007A2D96">
              <w:rPr>
                <w:rFonts w:ascii="Arial" w:hAnsi="Arial" w:cs="Arial"/>
                <w:color w:val="000000"/>
                <w:sz w:val="22"/>
                <w:szCs w:val="22"/>
              </w:rPr>
              <w:t xml:space="preserve"> </w:t>
            </w:r>
            <w:proofErr w:type="spellStart"/>
            <w:r w:rsidRPr="007A2D96">
              <w:rPr>
                <w:rFonts w:ascii="Arial" w:hAnsi="Arial" w:cs="Arial"/>
                <w:color w:val="000000"/>
                <w:sz w:val="22"/>
                <w:szCs w:val="22"/>
              </w:rPr>
              <w:t>presupuestaria</w:t>
            </w:r>
            <w:proofErr w:type="spellEnd"/>
            <w:r w:rsidRPr="007A2D96">
              <w:rPr>
                <w:rFonts w:ascii="Arial" w:hAnsi="Arial" w:cs="Arial"/>
                <w:color w:val="000000"/>
                <w:sz w:val="22"/>
                <w:szCs w:val="22"/>
              </w:rPr>
              <w:t xml:space="preserve"> para </w:t>
            </w:r>
            <w:proofErr w:type="spellStart"/>
            <w:r w:rsidRPr="007A2D96">
              <w:rPr>
                <w:rFonts w:ascii="Arial" w:hAnsi="Arial" w:cs="Arial"/>
                <w:color w:val="000000"/>
                <w:sz w:val="22"/>
                <w:szCs w:val="22"/>
              </w:rPr>
              <w:t>siguiente</w:t>
            </w:r>
            <w:proofErr w:type="spellEnd"/>
            <w:r w:rsidRPr="007A2D96">
              <w:rPr>
                <w:rFonts w:ascii="Arial" w:hAnsi="Arial" w:cs="Arial"/>
                <w:color w:val="000000"/>
                <w:sz w:val="22"/>
                <w:szCs w:val="22"/>
              </w:rPr>
              <w:t xml:space="preserve"> </w:t>
            </w:r>
            <w:proofErr w:type="spellStart"/>
            <w:r w:rsidRPr="007A2D96">
              <w:rPr>
                <w:rFonts w:ascii="Arial" w:hAnsi="Arial" w:cs="Arial"/>
                <w:color w:val="000000"/>
                <w:sz w:val="22"/>
                <w:szCs w:val="22"/>
              </w:rPr>
              <w:t>semestre</w:t>
            </w:r>
            <w:proofErr w:type="spellEnd"/>
          </w:p>
          <w:p w14:paraId="6F25A7ED" w14:textId="77777777" w:rsidR="00C01414" w:rsidRPr="007A2D96" w:rsidRDefault="00C01414" w:rsidP="00185F84">
            <w:pPr>
              <w:jc w:val="both"/>
              <w:rPr>
                <w:rFonts w:ascii="Arial" w:hAnsi="Arial" w:cs="Arial"/>
                <w:spacing w:val="-1"/>
                <w:sz w:val="22"/>
                <w:szCs w:val="22"/>
              </w:rPr>
            </w:pPr>
          </w:p>
          <w:p w14:paraId="12A82FAD" w14:textId="77777777" w:rsidR="00C01414" w:rsidRPr="007A2D96" w:rsidRDefault="00C01414" w:rsidP="00185F84">
            <w:pPr>
              <w:jc w:val="both"/>
              <w:rPr>
                <w:rFonts w:ascii="Arial" w:hAnsi="Arial" w:cs="Arial"/>
                <w:spacing w:val="-1"/>
                <w:sz w:val="22"/>
                <w:szCs w:val="22"/>
              </w:rPr>
            </w:pPr>
          </w:p>
        </w:tc>
      </w:tr>
    </w:tbl>
    <w:p w14:paraId="19A09AC9" w14:textId="77777777" w:rsidR="00C01414" w:rsidRPr="007A2D96" w:rsidRDefault="00C01414" w:rsidP="00C01414">
      <w:pPr>
        <w:jc w:val="both"/>
        <w:rPr>
          <w:rFonts w:ascii="Arial" w:hAnsi="Arial" w:cs="Arial"/>
          <w:spacing w:val="-1"/>
        </w:rPr>
      </w:pPr>
    </w:p>
    <w:p w14:paraId="415EE11E" w14:textId="77777777" w:rsidR="00703A38" w:rsidRPr="007A2D96" w:rsidRDefault="00703A38" w:rsidP="000C5F00">
      <w:pPr>
        <w:pStyle w:val="Heading2"/>
        <w:tabs>
          <w:tab w:val="clear" w:pos="1080"/>
          <w:tab w:val="num" w:pos="360"/>
        </w:tabs>
        <w:spacing w:before="120" w:after="120" w:line="23" w:lineRule="atLeast"/>
        <w:ind w:left="0"/>
        <w:rPr>
          <w:rFonts w:cs="Arial"/>
          <w:i w:val="0"/>
          <w:sz w:val="22"/>
          <w:szCs w:val="22"/>
          <w:lang w:val="es-MX"/>
        </w:rPr>
      </w:pPr>
      <w:bookmarkStart w:id="140" w:name="_Toc421553007"/>
      <w:bookmarkStart w:id="141" w:name="_Toc421553008"/>
      <w:bookmarkStart w:id="142" w:name="_Toc421553009"/>
      <w:bookmarkStart w:id="143" w:name="_Toc421553010"/>
      <w:bookmarkStart w:id="144" w:name="_Toc421553011"/>
      <w:bookmarkStart w:id="145" w:name="_Toc421553012"/>
      <w:bookmarkStart w:id="146" w:name="_Toc528247882"/>
      <w:bookmarkEnd w:id="140"/>
      <w:bookmarkEnd w:id="141"/>
      <w:bookmarkEnd w:id="142"/>
      <w:bookmarkEnd w:id="143"/>
      <w:bookmarkEnd w:id="144"/>
      <w:r w:rsidRPr="007A2D96">
        <w:rPr>
          <w:rFonts w:cs="Arial"/>
          <w:i w:val="0"/>
          <w:sz w:val="22"/>
          <w:szCs w:val="22"/>
          <w:lang w:val="es-MX"/>
        </w:rPr>
        <w:t>Auditoría Externa</w:t>
      </w:r>
      <w:bookmarkEnd w:id="145"/>
      <w:bookmarkEnd w:id="146"/>
    </w:p>
    <w:p w14:paraId="6FEF1C67" w14:textId="6F5C4DAF" w:rsidR="00C01414" w:rsidRPr="007A2D96" w:rsidRDefault="00C01414" w:rsidP="00AC6182">
      <w:pPr>
        <w:pStyle w:val="ListParagraph"/>
        <w:numPr>
          <w:ilvl w:val="1"/>
          <w:numId w:val="31"/>
        </w:numPr>
        <w:spacing w:before="120" w:after="120"/>
        <w:ind w:left="720" w:right="53" w:hanging="720"/>
        <w:contextualSpacing w:val="0"/>
        <w:jc w:val="both"/>
        <w:rPr>
          <w:rFonts w:ascii="Arial" w:hAnsi="Arial" w:cs="Arial"/>
          <w:lang w:val="es-MX"/>
        </w:rPr>
      </w:pPr>
      <w:r w:rsidRPr="007A2D96">
        <w:rPr>
          <w:rFonts w:ascii="Arial" w:hAnsi="Arial" w:cs="Arial"/>
          <w:lang w:val="es-MX"/>
        </w:rPr>
        <w:t>La auditoría externa del Programa se hará a través de una Firma de Auditoría Independiente elegible al Banco de conformidad con la Guía de Informes Financieros y Auditoría Externa de las Operaciones Financiadas por el Banco. Para la selección y contratación de los servicios de auditoría externa, debe utilizarse la solicitud estándar de propuesta (Documento AF-200), y con base en los términos de referencia previamente acordados con el Banco. Los informes financieros anuales auditados del programa serán presentados dentro de los 120 días de finalizado el cierre económico del año y los de cierre dentro de los 120 días del último desembolso. Adicionalmente se presentará un informe financiero intermedio auditado de las actividades financiadas en el semestre enero-junio de cada año. Los costos de la auditoría forman parte del costo del programa y serán financiados con recursos del préstamo.</w:t>
      </w:r>
    </w:p>
    <w:p w14:paraId="432199D2" w14:textId="431D2836" w:rsidR="003D341C" w:rsidRDefault="003D341C" w:rsidP="000C5F00">
      <w:pPr>
        <w:spacing w:before="120" w:after="120" w:line="23" w:lineRule="atLeast"/>
        <w:rPr>
          <w:rFonts w:ascii="Times New Roman" w:hAnsi="Times New Roman"/>
          <w:sz w:val="24"/>
          <w:lang w:val="es-MX" w:eastAsia="es-MX"/>
        </w:rPr>
      </w:pPr>
    </w:p>
    <w:sectPr w:rsidR="003D341C" w:rsidSect="00216A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A8272" w14:textId="77777777" w:rsidR="0091501B" w:rsidRDefault="0091501B" w:rsidP="00CB28F4">
      <w:pPr>
        <w:spacing w:after="0" w:line="240" w:lineRule="auto"/>
      </w:pPr>
      <w:r>
        <w:separator/>
      </w:r>
    </w:p>
  </w:endnote>
  <w:endnote w:type="continuationSeparator" w:id="0">
    <w:p w14:paraId="35111615" w14:textId="77777777" w:rsidR="0091501B" w:rsidRDefault="0091501B" w:rsidP="00CB28F4">
      <w:pPr>
        <w:spacing w:after="0" w:line="240" w:lineRule="auto"/>
      </w:pPr>
      <w:r>
        <w:continuationSeparator/>
      </w:r>
    </w:p>
  </w:endnote>
  <w:endnote w:type="continuationNotice" w:id="1">
    <w:p w14:paraId="7D858366" w14:textId="77777777" w:rsidR="0091501B" w:rsidRDefault="009150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Narrow">
    <w:altName w:val="Arial"/>
    <w:charset w:val="00"/>
    <w:family w:val="swiss"/>
    <w:pitch w:val="variable"/>
    <w:sig w:usb0="00000287" w:usb1="00000800" w:usb2="00000000" w:usb3="00000000" w:csb0="0000009F" w:csb1="00000000"/>
  </w:font>
  <w:font w:name="Soberana Sans Light">
    <w:altName w:val="Soberana Sans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60767" w14:textId="77777777" w:rsidR="00096016" w:rsidRDefault="00096016">
    <w:pPr>
      <w:spacing w:after="0" w:line="240" w:lineRule="atLeas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657797"/>
      <w:docPartObj>
        <w:docPartGallery w:val="Page Numbers (Bottom of Page)"/>
        <w:docPartUnique/>
      </w:docPartObj>
    </w:sdtPr>
    <w:sdtContent>
      <w:p w14:paraId="3B4E22AB" w14:textId="77777777" w:rsidR="00096016" w:rsidRDefault="0091501B">
        <w:pPr>
          <w:pStyle w:val="Footer"/>
          <w:jc w:val="right"/>
        </w:pPr>
      </w:p>
    </w:sdtContent>
  </w:sdt>
  <w:p w14:paraId="3F94C533" w14:textId="77777777" w:rsidR="00096016" w:rsidRDefault="00096016">
    <w:pPr>
      <w:spacing w:after="0" w:line="240" w:lineRule="atLeas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5938973"/>
      <w:docPartObj>
        <w:docPartGallery w:val="Page Numbers (Bottom of Page)"/>
        <w:docPartUnique/>
      </w:docPartObj>
    </w:sdtPr>
    <w:sdtContent>
      <w:p w14:paraId="38861A90" w14:textId="77777777" w:rsidR="00096016" w:rsidRDefault="00096016">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14:paraId="0BB5D777" w14:textId="77777777" w:rsidR="00096016" w:rsidRDefault="00096016">
    <w:pPr>
      <w:spacing w:after="0" w:line="240" w:lineRule="atLeas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BD2A2" w14:textId="77777777" w:rsidR="0091501B" w:rsidRDefault="0091501B" w:rsidP="00CB28F4">
      <w:pPr>
        <w:spacing w:after="0" w:line="240" w:lineRule="auto"/>
      </w:pPr>
      <w:r>
        <w:separator/>
      </w:r>
    </w:p>
  </w:footnote>
  <w:footnote w:type="continuationSeparator" w:id="0">
    <w:p w14:paraId="026B0262" w14:textId="77777777" w:rsidR="0091501B" w:rsidRDefault="0091501B" w:rsidP="00CB28F4">
      <w:pPr>
        <w:spacing w:after="0" w:line="240" w:lineRule="auto"/>
      </w:pPr>
      <w:r>
        <w:continuationSeparator/>
      </w:r>
    </w:p>
  </w:footnote>
  <w:footnote w:type="continuationNotice" w:id="1">
    <w:p w14:paraId="690B1BC0" w14:textId="77777777" w:rsidR="0091501B" w:rsidRDefault="0091501B">
      <w:pPr>
        <w:spacing w:after="0" w:line="240" w:lineRule="auto"/>
      </w:pPr>
    </w:p>
  </w:footnote>
  <w:footnote w:id="2">
    <w:p w14:paraId="00FA8F0E" w14:textId="77777777" w:rsidR="00E72F7A" w:rsidRPr="00DA12EE" w:rsidRDefault="00E72F7A" w:rsidP="00563565">
      <w:pPr>
        <w:pStyle w:val="FootnoteText"/>
        <w:spacing w:after="0"/>
        <w:ind w:left="360" w:hanging="360"/>
        <w:rPr>
          <w:rFonts w:ascii="Arial" w:hAnsi="Arial" w:cs="Arial"/>
          <w:sz w:val="18"/>
          <w:szCs w:val="18"/>
          <w:lang w:val="es-419"/>
        </w:rPr>
      </w:pPr>
      <w:r w:rsidRPr="00DA12EE">
        <w:rPr>
          <w:rStyle w:val="FootnoteReference"/>
          <w:rFonts w:ascii="Arial" w:hAnsi="Arial" w:cs="Arial"/>
          <w:sz w:val="18"/>
          <w:szCs w:val="18"/>
        </w:rPr>
        <w:footnoteRef/>
      </w:r>
      <w:r w:rsidRPr="00DA12EE">
        <w:rPr>
          <w:rFonts w:ascii="Arial" w:hAnsi="Arial" w:cs="Arial"/>
          <w:sz w:val="18"/>
          <w:szCs w:val="18"/>
          <w:lang w:val="es-419"/>
        </w:rPr>
        <w:t xml:space="preserve"> </w:t>
      </w:r>
      <w:r w:rsidRPr="00DA12EE">
        <w:rPr>
          <w:rFonts w:ascii="Arial" w:hAnsi="Arial" w:cs="Arial"/>
          <w:sz w:val="18"/>
          <w:szCs w:val="18"/>
          <w:lang w:val="es-419"/>
        </w:rPr>
        <w:tab/>
        <w:t>Se financiarán 221 asistentes pedagógicos de primera infancia</w:t>
      </w:r>
    </w:p>
  </w:footnote>
  <w:footnote w:id="3">
    <w:p w14:paraId="274EC34F" w14:textId="77777777" w:rsidR="00E72F7A" w:rsidRPr="00DA12EE" w:rsidRDefault="00E72F7A" w:rsidP="00563565">
      <w:pPr>
        <w:spacing w:after="0"/>
        <w:ind w:left="360" w:hanging="360"/>
        <w:jc w:val="both"/>
        <w:rPr>
          <w:rFonts w:ascii="Arial" w:hAnsi="Arial" w:cs="Arial"/>
          <w:sz w:val="18"/>
          <w:szCs w:val="18"/>
          <w:lang w:val="es-419"/>
        </w:rPr>
      </w:pPr>
      <w:r w:rsidRPr="00DA12EE">
        <w:rPr>
          <w:rFonts w:ascii="Arial" w:hAnsi="Arial" w:cs="Arial"/>
          <w:sz w:val="18"/>
          <w:szCs w:val="18"/>
          <w:vertAlign w:val="superscript"/>
        </w:rPr>
        <w:footnoteRef/>
      </w:r>
      <w:r w:rsidRPr="00DA12EE">
        <w:rPr>
          <w:rFonts w:ascii="Arial" w:hAnsi="Arial" w:cs="Arial"/>
          <w:sz w:val="18"/>
          <w:szCs w:val="18"/>
          <w:vertAlign w:val="superscript"/>
          <w:lang w:val="es-419"/>
        </w:rPr>
        <w:t xml:space="preserve"> </w:t>
      </w:r>
      <w:r w:rsidRPr="00DA12EE">
        <w:rPr>
          <w:rFonts w:ascii="Arial" w:hAnsi="Arial" w:cs="Arial"/>
          <w:sz w:val="18"/>
          <w:szCs w:val="18"/>
          <w:lang w:val="es-419"/>
        </w:rPr>
        <w:tab/>
        <w:t>Estos materiales fueron desarrollados dentro del marco del ES-T1282.</w:t>
      </w:r>
    </w:p>
  </w:footnote>
  <w:footnote w:id="4">
    <w:p w14:paraId="13A78286" w14:textId="77777777" w:rsidR="00E72F7A" w:rsidRPr="00DA12EE" w:rsidRDefault="00E72F7A" w:rsidP="00563565">
      <w:pPr>
        <w:pStyle w:val="FootnoteText"/>
        <w:spacing w:after="0"/>
        <w:ind w:left="360" w:hanging="360"/>
        <w:rPr>
          <w:rFonts w:ascii="Arial" w:hAnsi="Arial" w:cs="Arial"/>
          <w:sz w:val="18"/>
          <w:szCs w:val="18"/>
          <w:lang w:val="es-419"/>
        </w:rPr>
      </w:pPr>
      <w:r w:rsidRPr="00DA12EE">
        <w:rPr>
          <w:rStyle w:val="FootnoteReference"/>
          <w:rFonts w:ascii="Arial" w:hAnsi="Arial" w:cs="Arial"/>
          <w:sz w:val="18"/>
          <w:szCs w:val="18"/>
        </w:rPr>
        <w:footnoteRef/>
      </w:r>
      <w:r w:rsidRPr="00DA12EE">
        <w:rPr>
          <w:rFonts w:ascii="Arial" w:hAnsi="Arial" w:cs="Arial"/>
          <w:sz w:val="18"/>
          <w:szCs w:val="18"/>
          <w:lang w:val="es-419"/>
        </w:rPr>
        <w:tab/>
        <w:t xml:space="preserve">Todas las obras se realizarán en edificios existentes con terrenos propiedad de MINEDUCYT. En el caso de que la expansión de </w:t>
      </w:r>
      <w:proofErr w:type="spellStart"/>
      <w:r w:rsidRPr="00DA12EE">
        <w:rPr>
          <w:rFonts w:ascii="Arial" w:hAnsi="Arial" w:cs="Arial"/>
          <w:sz w:val="18"/>
          <w:szCs w:val="18"/>
          <w:lang w:val="es-419"/>
        </w:rPr>
        <w:t>parvularia</w:t>
      </w:r>
      <w:proofErr w:type="spellEnd"/>
      <w:r w:rsidRPr="00DA12EE">
        <w:rPr>
          <w:rFonts w:ascii="Arial" w:hAnsi="Arial" w:cs="Arial"/>
          <w:sz w:val="18"/>
          <w:szCs w:val="18"/>
          <w:lang w:val="es-419"/>
        </w:rPr>
        <w:t xml:space="preserve"> esté ubicada en un centro educativo clasificado con alto o medio riesgo sísmico, se reemplazará o rehabilitará el centro educativo completo. El riesgo sísmico es el indicador con más ponderación en el índice de priorización. </w:t>
      </w:r>
    </w:p>
  </w:footnote>
  <w:footnote w:id="5">
    <w:p w14:paraId="764713A2" w14:textId="77777777" w:rsidR="006A2BCD" w:rsidRPr="00DA12EE" w:rsidRDefault="006A2BCD" w:rsidP="00563565">
      <w:pPr>
        <w:pStyle w:val="FootnoteText"/>
        <w:spacing w:after="0"/>
        <w:ind w:left="360" w:hanging="360"/>
        <w:rPr>
          <w:rFonts w:ascii="Arial" w:hAnsi="Arial" w:cs="Arial"/>
          <w:sz w:val="18"/>
          <w:szCs w:val="18"/>
          <w:lang w:val="es-419"/>
        </w:rPr>
      </w:pPr>
      <w:r w:rsidRPr="00DA12EE">
        <w:rPr>
          <w:rStyle w:val="FootnoteReference"/>
          <w:rFonts w:ascii="Arial" w:hAnsi="Arial" w:cs="Arial"/>
          <w:sz w:val="18"/>
          <w:szCs w:val="18"/>
        </w:rPr>
        <w:footnoteRef/>
      </w:r>
      <w:r w:rsidRPr="00DA12EE">
        <w:rPr>
          <w:rFonts w:ascii="Arial" w:hAnsi="Arial" w:cs="Arial"/>
          <w:sz w:val="18"/>
          <w:szCs w:val="18"/>
          <w:lang w:val="es-419"/>
        </w:rPr>
        <w:tab/>
        <w:t>Todas las obras se realizarán en edificios existentes con terrenos propiedad de MINEDUCYT o bajo contrato de comodato de largo plazo.</w:t>
      </w:r>
    </w:p>
  </w:footnote>
  <w:footnote w:id="6">
    <w:p w14:paraId="6AB05FB2" w14:textId="77777777" w:rsidR="00E72F7A" w:rsidRPr="00DA12EE" w:rsidRDefault="00E72F7A" w:rsidP="00563565">
      <w:pPr>
        <w:pStyle w:val="FootnoteText"/>
        <w:spacing w:after="0"/>
        <w:ind w:left="360" w:hanging="360"/>
        <w:rPr>
          <w:rFonts w:ascii="Arial" w:hAnsi="Arial" w:cs="Arial"/>
          <w:sz w:val="18"/>
          <w:szCs w:val="18"/>
          <w:lang w:val="es-ES_tradnl"/>
        </w:rPr>
      </w:pPr>
      <w:r w:rsidRPr="00DA12EE">
        <w:rPr>
          <w:rStyle w:val="FootnoteReference"/>
          <w:rFonts w:ascii="Arial" w:hAnsi="Arial" w:cs="Arial"/>
          <w:sz w:val="18"/>
          <w:szCs w:val="18"/>
        </w:rPr>
        <w:footnoteRef/>
      </w:r>
      <w:r w:rsidRPr="00DA12EE">
        <w:rPr>
          <w:rFonts w:ascii="Arial" w:hAnsi="Arial" w:cs="Arial"/>
          <w:sz w:val="18"/>
          <w:szCs w:val="18"/>
          <w:lang w:val="es-419"/>
        </w:rPr>
        <w:tab/>
        <w:t>Aproximadamente un 88% de los recursos del Componente 1 será para infraestructura.</w:t>
      </w:r>
    </w:p>
  </w:footnote>
  <w:footnote w:id="7">
    <w:p w14:paraId="0B5431EE" w14:textId="77777777" w:rsidR="00E72F7A" w:rsidRPr="00DA12EE" w:rsidRDefault="00E72F7A" w:rsidP="00563565">
      <w:pPr>
        <w:pStyle w:val="FootnoteText"/>
        <w:spacing w:after="0"/>
        <w:ind w:left="360" w:hanging="360"/>
        <w:rPr>
          <w:rFonts w:ascii="Arial" w:hAnsi="Arial" w:cs="Arial"/>
          <w:sz w:val="18"/>
          <w:szCs w:val="18"/>
          <w:lang w:val="es-419"/>
        </w:rPr>
      </w:pPr>
      <w:r w:rsidRPr="00DA12EE">
        <w:rPr>
          <w:rStyle w:val="FootnoteReference"/>
          <w:rFonts w:ascii="Arial" w:hAnsi="Arial" w:cs="Arial"/>
          <w:sz w:val="18"/>
          <w:szCs w:val="18"/>
        </w:rPr>
        <w:footnoteRef/>
      </w:r>
      <w:r w:rsidRPr="00DA12EE">
        <w:rPr>
          <w:rFonts w:ascii="Arial" w:hAnsi="Arial" w:cs="Arial"/>
          <w:sz w:val="18"/>
          <w:szCs w:val="18"/>
          <w:lang w:val="es-419"/>
        </w:rPr>
        <w:tab/>
      </w:r>
      <w:r w:rsidRPr="00DA12EE">
        <w:rPr>
          <w:rFonts w:ascii="Arial" w:hAnsi="Arial" w:cs="Arial"/>
          <w:sz w:val="18"/>
          <w:szCs w:val="18"/>
          <w:lang w:val="es-419" w:eastAsia="es-ES_tradnl"/>
        </w:rPr>
        <w:t>Para superar los desafíos que las jóvenes madres enfrentan para continuar sus estudios, dentro del módulo de habilidades para la vida se trabajará el tema de embarazo adolescente, incluyendo proyectos de desarrollo de planes de vida con metas concretas en los ámbitos profesional y personal de los estudiantes.</w:t>
      </w:r>
    </w:p>
  </w:footnote>
  <w:footnote w:id="8">
    <w:p w14:paraId="3D69BCD7" w14:textId="77777777" w:rsidR="00096016" w:rsidRPr="00563565" w:rsidRDefault="00096016" w:rsidP="00563565">
      <w:pPr>
        <w:pStyle w:val="FootnoteText"/>
        <w:spacing w:after="0"/>
        <w:rPr>
          <w:rFonts w:ascii="Arial" w:hAnsi="Arial" w:cs="Arial"/>
          <w:sz w:val="18"/>
          <w:szCs w:val="18"/>
          <w:lang w:val="es-MX"/>
        </w:rPr>
      </w:pPr>
      <w:r w:rsidRPr="00563565">
        <w:rPr>
          <w:rStyle w:val="FootnoteReference"/>
          <w:rFonts w:ascii="Arial" w:hAnsi="Arial" w:cs="Arial"/>
          <w:sz w:val="18"/>
          <w:szCs w:val="18"/>
        </w:rPr>
        <w:footnoteRef/>
      </w:r>
      <w:r w:rsidRPr="00563565">
        <w:rPr>
          <w:rFonts w:ascii="Arial" w:hAnsi="Arial" w:cs="Arial"/>
          <w:sz w:val="18"/>
          <w:szCs w:val="18"/>
          <w:lang w:val="es-MX"/>
        </w:rPr>
        <w:t xml:space="preserve"> Normas Generales BID de junio de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D933C" w14:textId="77777777" w:rsidR="00096016" w:rsidRDefault="00096016">
    <w:pPr>
      <w:spacing w:after="0" w:line="200" w:lineRule="exac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05730" w14:textId="77777777" w:rsidR="00096016" w:rsidRDefault="00096016" w:rsidP="0012678B">
    <w:pPr>
      <w:pStyle w:val="Header"/>
      <w:framePr w:wrap="around" w:vAnchor="text" w:hAnchor="margin" w:xAlign="right" w:y="1"/>
      <w:rPr>
        <w:rStyle w:val="PageNumber"/>
      </w:rPr>
    </w:pPr>
  </w:p>
  <w:p w14:paraId="6CADCA9D" w14:textId="77777777" w:rsidR="00096016" w:rsidRDefault="00096016" w:rsidP="0012678B">
    <w:pPr>
      <w:spacing w:after="0" w:line="200" w:lineRule="exact"/>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9065C"/>
    <w:multiLevelType w:val="singleLevel"/>
    <w:tmpl w:val="4104ACAE"/>
    <w:lvl w:ilvl="0">
      <w:start w:val="1"/>
      <w:numFmt w:val="bullet"/>
      <w:pStyle w:val="Caption"/>
      <w:lvlText w:val=""/>
      <w:lvlJc w:val="left"/>
      <w:pPr>
        <w:tabs>
          <w:tab w:val="num" w:pos="432"/>
        </w:tabs>
        <w:ind w:left="432" w:hanging="432"/>
      </w:pPr>
      <w:rPr>
        <w:rFonts w:ascii="Wingdings" w:hAnsi="Wingdings" w:hint="default"/>
      </w:rPr>
    </w:lvl>
  </w:abstractNum>
  <w:abstractNum w:abstractNumId="1" w15:restartNumberingAfterBreak="0">
    <w:nsid w:val="086A02EA"/>
    <w:multiLevelType w:val="hybridMultilevel"/>
    <w:tmpl w:val="1730EE34"/>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089904C6"/>
    <w:multiLevelType w:val="hybridMultilevel"/>
    <w:tmpl w:val="D71E17DC"/>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468B4"/>
    <w:multiLevelType w:val="hybridMultilevel"/>
    <w:tmpl w:val="1FA6ACAE"/>
    <w:lvl w:ilvl="0" w:tplc="04090001">
      <w:numFmt w:val="bullet"/>
      <w:lvlText w:val=""/>
      <w:lvlJc w:val="left"/>
      <w:pPr>
        <w:ind w:left="1980" w:hanging="360"/>
      </w:pPr>
      <w:rPr>
        <w:rFonts w:ascii="Symbol" w:eastAsia="Times New Roman" w:hAnsi="Symbol" w:cs="Times New Roman" w:hint="default"/>
      </w:rPr>
    </w:lvl>
    <w:lvl w:ilvl="1" w:tplc="580A0003" w:tentative="1">
      <w:start w:val="1"/>
      <w:numFmt w:val="bullet"/>
      <w:lvlText w:val="o"/>
      <w:lvlJc w:val="left"/>
      <w:pPr>
        <w:ind w:left="2700" w:hanging="360"/>
      </w:pPr>
      <w:rPr>
        <w:rFonts w:ascii="Courier New" w:hAnsi="Courier New" w:cs="Courier New" w:hint="default"/>
      </w:rPr>
    </w:lvl>
    <w:lvl w:ilvl="2" w:tplc="580A0005" w:tentative="1">
      <w:start w:val="1"/>
      <w:numFmt w:val="bullet"/>
      <w:lvlText w:val=""/>
      <w:lvlJc w:val="left"/>
      <w:pPr>
        <w:ind w:left="3420" w:hanging="360"/>
      </w:pPr>
      <w:rPr>
        <w:rFonts w:ascii="Wingdings" w:hAnsi="Wingdings" w:hint="default"/>
      </w:rPr>
    </w:lvl>
    <w:lvl w:ilvl="3" w:tplc="580A0001" w:tentative="1">
      <w:start w:val="1"/>
      <w:numFmt w:val="bullet"/>
      <w:lvlText w:val=""/>
      <w:lvlJc w:val="left"/>
      <w:pPr>
        <w:ind w:left="4140" w:hanging="360"/>
      </w:pPr>
      <w:rPr>
        <w:rFonts w:ascii="Symbol" w:hAnsi="Symbol" w:hint="default"/>
      </w:rPr>
    </w:lvl>
    <w:lvl w:ilvl="4" w:tplc="580A0003" w:tentative="1">
      <w:start w:val="1"/>
      <w:numFmt w:val="bullet"/>
      <w:lvlText w:val="o"/>
      <w:lvlJc w:val="left"/>
      <w:pPr>
        <w:ind w:left="4860" w:hanging="360"/>
      </w:pPr>
      <w:rPr>
        <w:rFonts w:ascii="Courier New" w:hAnsi="Courier New" w:cs="Courier New" w:hint="default"/>
      </w:rPr>
    </w:lvl>
    <w:lvl w:ilvl="5" w:tplc="580A0005" w:tentative="1">
      <w:start w:val="1"/>
      <w:numFmt w:val="bullet"/>
      <w:lvlText w:val=""/>
      <w:lvlJc w:val="left"/>
      <w:pPr>
        <w:ind w:left="5580" w:hanging="360"/>
      </w:pPr>
      <w:rPr>
        <w:rFonts w:ascii="Wingdings" w:hAnsi="Wingdings" w:hint="default"/>
      </w:rPr>
    </w:lvl>
    <w:lvl w:ilvl="6" w:tplc="580A0001" w:tentative="1">
      <w:start w:val="1"/>
      <w:numFmt w:val="bullet"/>
      <w:lvlText w:val=""/>
      <w:lvlJc w:val="left"/>
      <w:pPr>
        <w:ind w:left="6300" w:hanging="360"/>
      </w:pPr>
      <w:rPr>
        <w:rFonts w:ascii="Symbol" w:hAnsi="Symbol" w:hint="default"/>
      </w:rPr>
    </w:lvl>
    <w:lvl w:ilvl="7" w:tplc="580A0003" w:tentative="1">
      <w:start w:val="1"/>
      <w:numFmt w:val="bullet"/>
      <w:lvlText w:val="o"/>
      <w:lvlJc w:val="left"/>
      <w:pPr>
        <w:ind w:left="7020" w:hanging="360"/>
      </w:pPr>
      <w:rPr>
        <w:rFonts w:ascii="Courier New" w:hAnsi="Courier New" w:cs="Courier New" w:hint="default"/>
      </w:rPr>
    </w:lvl>
    <w:lvl w:ilvl="8" w:tplc="580A0005" w:tentative="1">
      <w:start w:val="1"/>
      <w:numFmt w:val="bullet"/>
      <w:lvlText w:val=""/>
      <w:lvlJc w:val="left"/>
      <w:pPr>
        <w:ind w:left="7740" w:hanging="360"/>
      </w:pPr>
      <w:rPr>
        <w:rFonts w:ascii="Wingdings" w:hAnsi="Wingdings" w:hint="default"/>
      </w:rPr>
    </w:lvl>
  </w:abstractNum>
  <w:abstractNum w:abstractNumId="4" w15:restartNumberingAfterBreak="0">
    <w:nsid w:val="16074890"/>
    <w:multiLevelType w:val="hybridMultilevel"/>
    <w:tmpl w:val="A328BC72"/>
    <w:lvl w:ilvl="0" w:tplc="EE50364C">
      <w:start w:val="1"/>
      <w:numFmt w:val="lowerRoman"/>
      <w:lvlText w:val="%1)"/>
      <w:lvlJc w:val="left"/>
      <w:pPr>
        <w:ind w:left="1429" w:hanging="360"/>
      </w:pPr>
      <w:rPr>
        <w:rFonts w:ascii="Arial" w:eastAsia="Times New Roman" w:hAnsi="Arial" w:cs="Arial" w:hint="default"/>
        <w:b w:val="0"/>
        <w:color w:val="auto"/>
        <w:sz w:val="22"/>
        <w:u w:val="none"/>
      </w:rPr>
    </w:lvl>
    <w:lvl w:ilvl="1" w:tplc="82906A9C" w:tentative="1">
      <w:start w:val="1"/>
      <w:numFmt w:val="bullet"/>
      <w:lvlText w:val="o"/>
      <w:lvlJc w:val="left"/>
      <w:pPr>
        <w:ind w:left="2149" w:hanging="360"/>
      </w:pPr>
      <w:rPr>
        <w:rFonts w:ascii="Courier New" w:hAnsi="Courier New" w:cs="Courier New" w:hint="default"/>
      </w:rPr>
    </w:lvl>
    <w:lvl w:ilvl="2" w:tplc="76BCAA36" w:tentative="1">
      <w:start w:val="1"/>
      <w:numFmt w:val="bullet"/>
      <w:lvlText w:val=""/>
      <w:lvlJc w:val="left"/>
      <w:pPr>
        <w:ind w:left="2869" w:hanging="360"/>
      </w:pPr>
      <w:rPr>
        <w:rFonts w:ascii="Wingdings" w:hAnsi="Wingdings" w:hint="default"/>
      </w:rPr>
    </w:lvl>
    <w:lvl w:ilvl="3" w:tplc="7DF2132A" w:tentative="1">
      <w:start w:val="1"/>
      <w:numFmt w:val="bullet"/>
      <w:lvlText w:val=""/>
      <w:lvlJc w:val="left"/>
      <w:pPr>
        <w:ind w:left="3589" w:hanging="360"/>
      </w:pPr>
      <w:rPr>
        <w:rFonts w:ascii="Symbol" w:hAnsi="Symbol" w:hint="default"/>
      </w:rPr>
    </w:lvl>
    <w:lvl w:ilvl="4" w:tplc="B224802A" w:tentative="1">
      <w:start w:val="1"/>
      <w:numFmt w:val="bullet"/>
      <w:lvlText w:val="o"/>
      <w:lvlJc w:val="left"/>
      <w:pPr>
        <w:ind w:left="4309" w:hanging="360"/>
      </w:pPr>
      <w:rPr>
        <w:rFonts w:ascii="Courier New" w:hAnsi="Courier New" w:cs="Courier New" w:hint="default"/>
      </w:rPr>
    </w:lvl>
    <w:lvl w:ilvl="5" w:tplc="60309B26" w:tentative="1">
      <w:start w:val="1"/>
      <w:numFmt w:val="bullet"/>
      <w:lvlText w:val=""/>
      <w:lvlJc w:val="left"/>
      <w:pPr>
        <w:ind w:left="5029" w:hanging="360"/>
      </w:pPr>
      <w:rPr>
        <w:rFonts w:ascii="Wingdings" w:hAnsi="Wingdings" w:hint="default"/>
      </w:rPr>
    </w:lvl>
    <w:lvl w:ilvl="6" w:tplc="B1B60C38" w:tentative="1">
      <w:start w:val="1"/>
      <w:numFmt w:val="bullet"/>
      <w:lvlText w:val=""/>
      <w:lvlJc w:val="left"/>
      <w:pPr>
        <w:ind w:left="5749" w:hanging="360"/>
      </w:pPr>
      <w:rPr>
        <w:rFonts w:ascii="Symbol" w:hAnsi="Symbol" w:hint="default"/>
      </w:rPr>
    </w:lvl>
    <w:lvl w:ilvl="7" w:tplc="3E304C84" w:tentative="1">
      <w:start w:val="1"/>
      <w:numFmt w:val="bullet"/>
      <w:lvlText w:val="o"/>
      <w:lvlJc w:val="left"/>
      <w:pPr>
        <w:ind w:left="6469" w:hanging="360"/>
      </w:pPr>
      <w:rPr>
        <w:rFonts w:ascii="Courier New" w:hAnsi="Courier New" w:cs="Courier New" w:hint="default"/>
      </w:rPr>
    </w:lvl>
    <w:lvl w:ilvl="8" w:tplc="F3222038" w:tentative="1">
      <w:start w:val="1"/>
      <w:numFmt w:val="bullet"/>
      <w:lvlText w:val=""/>
      <w:lvlJc w:val="left"/>
      <w:pPr>
        <w:ind w:left="7189" w:hanging="360"/>
      </w:pPr>
      <w:rPr>
        <w:rFonts w:ascii="Wingdings" w:hAnsi="Wingdings" w:hint="default"/>
      </w:rPr>
    </w:lvl>
  </w:abstractNum>
  <w:abstractNum w:abstractNumId="5" w15:restartNumberingAfterBreak="0">
    <w:nsid w:val="191B4519"/>
    <w:multiLevelType w:val="hybridMultilevel"/>
    <w:tmpl w:val="2F52CCDA"/>
    <w:lvl w:ilvl="0" w:tplc="7A9AF7F2">
      <w:start w:val="1"/>
      <w:numFmt w:val="decimal"/>
      <w:lvlText w:val="%1."/>
      <w:lvlJc w:val="left"/>
      <w:pPr>
        <w:ind w:left="508"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15:restartNumberingAfterBreak="0">
    <w:nsid w:val="19463A76"/>
    <w:multiLevelType w:val="hybridMultilevel"/>
    <w:tmpl w:val="E8DE1192"/>
    <w:lvl w:ilvl="0" w:tplc="B0F41558">
      <w:start w:val="1"/>
      <w:numFmt w:val="bullet"/>
      <w:lvlText w:val=""/>
      <w:lvlJc w:val="left"/>
      <w:pPr>
        <w:ind w:left="720" w:hanging="360"/>
      </w:pPr>
      <w:rPr>
        <w:rFonts w:ascii="Symbol" w:hAnsi="Symbol" w:hint="default"/>
        <w:sz w:val="2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15:restartNumberingAfterBreak="0">
    <w:nsid w:val="19FB7A80"/>
    <w:multiLevelType w:val="hybridMultilevel"/>
    <w:tmpl w:val="A4526624"/>
    <w:lvl w:ilvl="0" w:tplc="04090001">
      <w:numFmt w:val="bullet"/>
      <w:lvlText w:val=""/>
      <w:lvlJc w:val="left"/>
      <w:pPr>
        <w:ind w:left="1980" w:hanging="360"/>
      </w:pPr>
      <w:rPr>
        <w:rFonts w:ascii="Symbol" w:eastAsia="Times New Roman" w:hAnsi="Symbol" w:cs="Times New Roman" w:hint="default"/>
      </w:rPr>
    </w:lvl>
    <w:lvl w:ilvl="1" w:tplc="580A0003" w:tentative="1">
      <w:start w:val="1"/>
      <w:numFmt w:val="bullet"/>
      <w:lvlText w:val="o"/>
      <w:lvlJc w:val="left"/>
      <w:pPr>
        <w:ind w:left="2700" w:hanging="360"/>
      </w:pPr>
      <w:rPr>
        <w:rFonts w:ascii="Courier New" w:hAnsi="Courier New" w:cs="Courier New" w:hint="default"/>
      </w:rPr>
    </w:lvl>
    <w:lvl w:ilvl="2" w:tplc="580A0005" w:tentative="1">
      <w:start w:val="1"/>
      <w:numFmt w:val="bullet"/>
      <w:lvlText w:val=""/>
      <w:lvlJc w:val="left"/>
      <w:pPr>
        <w:ind w:left="3420" w:hanging="360"/>
      </w:pPr>
      <w:rPr>
        <w:rFonts w:ascii="Wingdings" w:hAnsi="Wingdings" w:hint="default"/>
      </w:rPr>
    </w:lvl>
    <w:lvl w:ilvl="3" w:tplc="580A0001" w:tentative="1">
      <w:start w:val="1"/>
      <w:numFmt w:val="bullet"/>
      <w:lvlText w:val=""/>
      <w:lvlJc w:val="left"/>
      <w:pPr>
        <w:ind w:left="4140" w:hanging="360"/>
      </w:pPr>
      <w:rPr>
        <w:rFonts w:ascii="Symbol" w:hAnsi="Symbol" w:hint="default"/>
      </w:rPr>
    </w:lvl>
    <w:lvl w:ilvl="4" w:tplc="580A0003" w:tentative="1">
      <w:start w:val="1"/>
      <w:numFmt w:val="bullet"/>
      <w:lvlText w:val="o"/>
      <w:lvlJc w:val="left"/>
      <w:pPr>
        <w:ind w:left="4860" w:hanging="360"/>
      </w:pPr>
      <w:rPr>
        <w:rFonts w:ascii="Courier New" w:hAnsi="Courier New" w:cs="Courier New" w:hint="default"/>
      </w:rPr>
    </w:lvl>
    <w:lvl w:ilvl="5" w:tplc="580A0005" w:tentative="1">
      <w:start w:val="1"/>
      <w:numFmt w:val="bullet"/>
      <w:lvlText w:val=""/>
      <w:lvlJc w:val="left"/>
      <w:pPr>
        <w:ind w:left="5580" w:hanging="360"/>
      </w:pPr>
      <w:rPr>
        <w:rFonts w:ascii="Wingdings" w:hAnsi="Wingdings" w:hint="default"/>
      </w:rPr>
    </w:lvl>
    <w:lvl w:ilvl="6" w:tplc="580A0001" w:tentative="1">
      <w:start w:val="1"/>
      <w:numFmt w:val="bullet"/>
      <w:lvlText w:val=""/>
      <w:lvlJc w:val="left"/>
      <w:pPr>
        <w:ind w:left="6300" w:hanging="360"/>
      </w:pPr>
      <w:rPr>
        <w:rFonts w:ascii="Symbol" w:hAnsi="Symbol" w:hint="default"/>
      </w:rPr>
    </w:lvl>
    <w:lvl w:ilvl="7" w:tplc="580A0003" w:tentative="1">
      <w:start w:val="1"/>
      <w:numFmt w:val="bullet"/>
      <w:lvlText w:val="o"/>
      <w:lvlJc w:val="left"/>
      <w:pPr>
        <w:ind w:left="7020" w:hanging="360"/>
      </w:pPr>
      <w:rPr>
        <w:rFonts w:ascii="Courier New" w:hAnsi="Courier New" w:cs="Courier New" w:hint="default"/>
      </w:rPr>
    </w:lvl>
    <w:lvl w:ilvl="8" w:tplc="580A0005" w:tentative="1">
      <w:start w:val="1"/>
      <w:numFmt w:val="bullet"/>
      <w:lvlText w:val=""/>
      <w:lvlJc w:val="left"/>
      <w:pPr>
        <w:ind w:left="7740" w:hanging="360"/>
      </w:pPr>
      <w:rPr>
        <w:rFonts w:ascii="Wingdings" w:hAnsi="Wingdings" w:hint="default"/>
      </w:rPr>
    </w:lvl>
  </w:abstractNum>
  <w:abstractNum w:abstractNumId="8" w15:restartNumberingAfterBreak="0">
    <w:nsid w:val="20E079AA"/>
    <w:multiLevelType w:val="hybridMultilevel"/>
    <w:tmpl w:val="77464464"/>
    <w:lvl w:ilvl="0" w:tplc="04090001">
      <w:numFmt w:val="bullet"/>
      <w:lvlText w:val=""/>
      <w:lvlJc w:val="left"/>
      <w:pPr>
        <w:ind w:left="720" w:hanging="360"/>
      </w:pPr>
      <w:rPr>
        <w:rFonts w:ascii="Symbol" w:eastAsia="Times New Roman" w:hAnsi="Symbol"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9" w15:restartNumberingAfterBreak="0">
    <w:nsid w:val="234C55CA"/>
    <w:multiLevelType w:val="hybridMultilevel"/>
    <w:tmpl w:val="3A96FBEA"/>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E127F5"/>
    <w:multiLevelType w:val="hybridMultilevel"/>
    <w:tmpl w:val="3DEE254A"/>
    <w:lvl w:ilvl="0" w:tplc="FE6E4BF4">
      <w:start w:val="1"/>
      <w:numFmt w:val="low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35EDB"/>
    <w:multiLevelType w:val="hybridMultilevel"/>
    <w:tmpl w:val="3542B464"/>
    <w:lvl w:ilvl="0" w:tplc="0C2422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12456E"/>
    <w:multiLevelType w:val="hybridMultilevel"/>
    <w:tmpl w:val="55784480"/>
    <w:lvl w:ilvl="0" w:tplc="C16A88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205FAD"/>
    <w:multiLevelType w:val="hybridMultilevel"/>
    <w:tmpl w:val="E96EDA66"/>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156822"/>
    <w:multiLevelType w:val="hybridMultilevel"/>
    <w:tmpl w:val="EF6E0848"/>
    <w:lvl w:ilvl="0" w:tplc="29504FCA">
      <w:start w:val="1"/>
      <w:numFmt w:val="lowerRoman"/>
      <w:lvlText w:val="%1)"/>
      <w:lvlJc w:val="left"/>
      <w:pPr>
        <w:ind w:left="1080" w:hanging="720"/>
      </w:pPr>
      <w:rPr>
        <w:rFonts w:hint="default"/>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7921878"/>
    <w:multiLevelType w:val="multilevel"/>
    <w:tmpl w:val="DCBCBC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E369DE"/>
    <w:multiLevelType w:val="hybridMultilevel"/>
    <w:tmpl w:val="067293B0"/>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513F9E"/>
    <w:multiLevelType w:val="hybridMultilevel"/>
    <w:tmpl w:val="04F8DC00"/>
    <w:lvl w:ilvl="0" w:tplc="E56C14C8">
      <w:start w:val="1"/>
      <w:numFmt w:val="bullet"/>
      <w:lvlText w:val=""/>
      <w:lvlJc w:val="left"/>
      <w:pPr>
        <w:ind w:left="720" w:hanging="360"/>
      </w:pPr>
      <w:rPr>
        <w:rFonts w:ascii="Symbol" w:hAnsi="Symbol" w:hint="default"/>
        <w:sz w:val="20"/>
      </w:rPr>
    </w:lvl>
    <w:lvl w:ilvl="1" w:tplc="ABBA6C1C" w:tentative="1">
      <w:start w:val="1"/>
      <w:numFmt w:val="bullet"/>
      <w:lvlText w:val="o"/>
      <w:lvlJc w:val="left"/>
      <w:pPr>
        <w:ind w:left="1440" w:hanging="360"/>
      </w:pPr>
      <w:rPr>
        <w:rFonts w:ascii="Courier New" w:hAnsi="Courier New" w:hint="default"/>
      </w:rPr>
    </w:lvl>
    <w:lvl w:ilvl="2" w:tplc="E9EA5FD4" w:tentative="1">
      <w:start w:val="1"/>
      <w:numFmt w:val="bullet"/>
      <w:lvlText w:val=""/>
      <w:lvlJc w:val="left"/>
      <w:pPr>
        <w:ind w:left="2160" w:hanging="360"/>
      </w:pPr>
      <w:rPr>
        <w:rFonts w:ascii="Wingdings" w:hAnsi="Wingdings" w:hint="default"/>
      </w:rPr>
    </w:lvl>
    <w:lvl w:ilvl="3" w:tplc="B6B0EF4E" w:tentative="1">
      <w:start w:val="1"/>
      <w:numFmt w:val="bullet"/>
      <w:lvlText w:val=""/>
      <w:lvlJc w:val="left"/>
      <w:pPr>
        <w:ind w:left="2880" w:hanging="360"/>
      </w:pPr>
      <w:rPr>
        <w:rFonts w:ascii="Symbol" w:hAnsi="Symbol" w:hint="default"/>
      </w:rPr>
    </w:lvl>
    <w:lvl w:ilvl="4" w:tplc="20D028EE" w:tentative="1">
      <w:start w:val="1"/>
      <w:numFmt w:val="bullet"/>
      <w:lvlText w:val="o"/>
      <w:lvlJc w:val="left"/>
      <w:pPr>
        <w:ind w:left="3600" w:hanging="360"/>
      </w:pPr>
      <w:rPr>
        <w:rFonts w:ascii="Courier New" w:hAnsi="Courier New" w:hint="default"/>
      </w:rPr>
    </w:lvl>
    <w:lvl w:ilvl="5" w:tplc="BDB2DFC8" w:tentative="1">
      <w:start w:val="1"/>
      <w:numFmt w:val="bullet"/>
      <w:lvlText w:val=""/>
      <w:lvlJc w:val="left"/>
      <w:pPr>
        <w:ind w:left="4320" w:hanging="360"/>
      </w:pPr>
      <w:rPr>
        <w:rFonts w:ascii="Wingdings" w:hAnsi="Wingdings" w:hint="default"/>
      </w:rPr>
    </w:lvl>
    <w:lvl w:ilvl="6" w:tplc="9F389A92" w:tentative="1">
      <w:start w:val="1"/>
      <w:numFmt w:val="bullet"/>
      <w:lvlText w:val=""/>
      <w:lvlJc w:val="left"/>
      <w:pPr>
        <w:ind w:left="5040" w:hanging="360"/>
      </w:pPr>
      <w:rPr>
        <w:rFonts w:ascii="Symbol" w:hAnsi="Symbol" w:hint="default"/>
      </w:rPr>
    </w:lvl>
    <w:lvl w:ilvl="7" w:tplc="517A4F04" w:tentative="1">
      <w:start w:val="1"/>
      <w:numFmt w:val="bullet"/>
      <w:lvlText w:val="o"/>
      <w:lvlJc w:val="left"/>
      <w:pPr>
        <w:ind w:left="5760" w:hanging="360"/>
      </w:pPr>
      <w:rPr>
        <w:rFonts w:ascii="Courier New" w:hAnsi="Courier New" w:hint="default"/>
      </w:rPr>
    </w:lvl>
    <w:lvl w:ilvl="8" w:tplc="A96E63C6" w:tentative="1">
      <w:start w:val="1"/>
      <w:numFmt w:val="bullet"/>
      <w:lvlText w:val=""/>
      <w:lvlJc w:val="left"/>
      <w:pPr>
        <w:ind w:left="6480" w:hanging="360"/>
      </w:pPr>
      <w:rPr>
        <w:rFonts w:ascii="Wingdings" w:hAnsi="Wingdings" w:hint="default"/>
      </w:rPr>
    </w:lvl>
  </w:abstractNum>
  <w:abstractNum w:abstractNumId="19" w15:restartNumberingAfterBreak="0">
    <w:nsid w:val="401A628D"/>
    <w:multiLevelType w:val="multilevel"/>
    <w:tmpl w:val="F2949F34"/>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1400D7"/>
    <w:multiLevelType w:val="hybridMultilevel"/>
    <w:tmpl w:val="AA54FCA8"/>
    <w:lvl w:ilvl="0" w:tplc="312E28A4">
      <w:start w:val="1"/>
      <w:numFmt w:val="lowerRoman"/>
      <w:lvlText w:val="(%1)"/>
      <w:lvlJc w:val="left"/>
      <w:pPr>
        <w:ind w:left="1710" w:hanging="720"/>
      </w:pPr>
      <w:rPr>
        <w:u w:val="single"/>
      </w:rPr>
    </w:lvl>
    <w:lvl w:ilvl="1" w:tplc="0C0A0019">
      <w:start w:val="1"/>
      <w:numFmt w:val="lowerLetter"/>
      <w:lvlText w:val="%2."/>
      <w:lvlJc w:val="left"/>
      <w:pPr>
        <w:ind w:left="2070" w:hanging="360"/>
      </w:pPr>
    </w:lvl>
    <w:lvl w:ilvl="2" w:tplc="0C0A001B">
      <w:start w:val="1"/>
      <w:numFmt w:val="lowerRoman"/>
      <w:lvlText w:val="%3."/>
      <w:lvlJc w:val="right"/>
      <w:pPr>
        <w:ind w:left="2790" w:hanging="180"/>
      </w:pPr>
    </w:lvl>
    <w:lvl w:ilvl="3" w:tplc="0C0A000F">
      <w:start w:val="1"/>
      <w:numFmt w:val="decimal"/>
      <w:lvlText w:val="%4."/>
      <w:lvlJc w:val="left"/>
      <w:pPr>
        <w:ind w:left="3510" w:hanging="360"/>
      </w:pPr>
    </w:lvl>
    <w:lvl w:ilvl="4" w:tplc="0C0A0019">
      <w:start w:val="1"/>
      <w:numFmt w:val="lowerLetter"/>
      <w:lvlText w:val="%5."/>
      <w:lvlJc w:val="left"/>
      <w:pPr>
        <w:ind w:left="4230" w:hanging="360"/>
      </w:pPr>
    </w:lvl>
    <w:lvl w:ilvl="5" w:tplc="0C0A001B">
      <w:start w:val="1"/>
      <w:numFmt w:val="lowerRoman"/>
      <w:lvlText w:val="%6."/>
      <w:lvlJc w:val="right"/>
      <w:pPr>
        <w:ind w:left="4950" w:hanging="180"/>
      </w:pPr>
    </w:lvl>
    <w:lvl w:ilvl="6" w:tplc="0C0A000F">
      <w:start w:val="1"/>
      <w:numFmt w:val="decimal"/>
      <w:lvlText w:val="%7."/>
      <w:lvlJc w:val="left"/>
      <w:pPr>
        <w:ind w:left="5670" w:hanging="360"/>
      </w:pPr>
    </w:lvl>
    <w:lvl w:ilvl="7" w:tplc="0C0A0019">
      <w:start w:val="1"/>
      <w:numFmt w:val="lowerLetter"/>
      <w:lvlText w:val="%8."/>
      <w:lvlJc w:val="left"/>
      <w:pPr>
        <w:ind w:left="6390" w:hanging="360"/>
      </w:pPr>
    </w:lvl>
    <w:lvl w:ilvl="8" w:tplc="0C0A001B">
      <w:start w:val="1"/>
      <w:numFmt w:val="lowerRoman"/>
      <w:lvlText w:val="%9."/>
      <w:lvlJc w:val="right"/>
      <w:pPr>
        <w:ind w:left="7110" w:hanging="180"/>
      </w:pPr>
    </w:lvl>
  </w:abstractNum>
  <w:abstractNum w:abstractNumId="21" w15:restartNumberingAfterBreak="0">
    <w:nsid w:val="44594911"/>
    <w:multiLevelType w:val="multilevel"/>
    <w:tmpl w:val="42B22842"/>
    <w:lvl w:ilvl="0">
      <w:start w:val="1"/>
      <w:numFmt w:val="decimal"/>
      <w:lvlText w:val="%1"/>
      <w:lvlJc w:val="left"/>
      <w:pPr>
        <w:ind w:left="360" w:hanging="360"/>
      </w:pPr>
    </w:lvl>
    <w:lvl w:ilvl="1">
      <w:start w:val="1"/>
      <w:numFmt w:val="decimal"/>
      <w:lvlText w:val="%1.%2"/>
      <w:lvlJc w:val="left"/>
      <w:pPr>
        <w:ind w:left="5670" w:hanging="360"/>
      </w:pPr>
      <w:rPr>
        <w:b w:val="0"/>
        <w:bCs w:val="0"/>
        <w:sz w:val="22"/>
        <w:szCs w:val="22"/>
        <w:vertAlign w:val="baseline"/>
        <w:lang w:val="es-E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7647F78"/>
    <w:multiLevelType w:val="hybridMultilevel"/>
    <w:tmpl w:val="920EAAFE"/>
    <w:lvl w:ilvl="0" w:tplc="441A25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8B1477"/>
    <w:multiLevelType w:val="multilevel"/>
    <w:tmpl w:val="A97A32F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4" w15:restartNumberingAfterBreak="0">
    <w:nsid w:val="4E83396F"/>
    <w:multiLevelType w:val="hybridMultilevel"/>
    <w:tmpl w:val="3BA492B6"/>
    <w:lvl w:ilvl="0" w:tplc="237473FA">
      <w:start w:val="1"/>
      <w:numFmt w:val="bullet"/>
      <w:lvlText w:val=""/>
      <w:lvlJc w:val="left"/>
      <w:pPr>
        <w:ind w:left="720" w:hanging="360"/>
      </w:pPr>
      <w:rPr>
        <w:rFonts w:ascii="Wingdings" w:hAnsi="Wingdings" w:hint="default"/>
      </w:rPr>
    </w:lvl>
    <w:lvl w:ilvl="1" w:tplc="C3065930" w:tentative="1">
      <w:start w:val="1"/>
      <w:numFmt w:val="bullet"/>
      <w:lvlText w:val="o"/>
      <w:lvlJc w:val="left"/>
      <w:pPr>
        <w:ind w:left="1440" w:hanging="360"/>
      </w:pPr>
      <w:rPr>
        <w:rFonts w:ascii="Courier New" w:hAnsi="Courier New" w:cs="Courier New" w:hint="default"/>
      </w:rPr>
    </w:lvl>
    <w:lvl w:ilvl="2" w:tplc="FF1C603A" w:tentative="1">
      <w:start w:val="1"/>
      <w:numFmt w:val="bullet"/>
      <w:lvlText w:val=""/>
      <w:lvlJc w:val="left"/>
      <w:pPr>
        <w:ind w:left="2160" w:hanging="360"/>
      </w:pPr>
      <w:rPr>
        <w:rFonts w:ascii="Wingdings" w:hAnsi="Wingdings" w:hint="default"/>
      </w:rPr>
    </w:lvl>
    <w:lvl w:ilvl="3" w:tplc="ED301314" w:tentative="1">
      <w:start w:val="1"/>
      <w:numFmt w:val="bullet"/>
      <w:lvlText w:val=""/>
      <w:lvlJc w:val="left"/>
      <w:pPr>
        <w:ind w:left="2880" w:hanging="360"/>
      </w:pPr>
      <w:rPr>
        <w:rFonts w:ascii="Symbol" w:hAnsi="Symbol" w:hint="default"/>
      </w:rPr>
    </w:lvl>
    <w:lvl w:ilvl="4" w:tplc="25D021D0" w:tentative="1">
      <w:start w:val="1"/>
      <w:numFmt w:val="bullet"/>
      <w:lvlText w:val="o"/>
      <w:lvlJc w:val="left"/>
      <w:pPr>
        <w:ind w:left="3600" w:hanging="360"/>
      </w:pPr>
      <w:rPr>
        <w:rFonts w:ascii="Courier New" w:hAnsi="Courier New" w:cs="Courier New" w:hint="default"/>
      </w:rPr>
    </w:lvl>
    <w:lvl w:ilvl="5" w:tplc="B35A1B8C" w:tentative="1">
      <w:start w:val="1"/>
      <w:numFmt w:val="bullet"/>
      <w:lvlText w:val=""/>
      <w:lvlJc w:val="left"/>
      <w:pPr>
        <w:ind w:left="4320" w:hanging="360"/>
      </w:pPr>
      <w:rPr>
        <w:rFonts w:ascii="Wingdings" w:hAnsi="Wingdings" w:hint="default"/>
      </w:rPr>
    </w:lvl>
    <w:lvl w:ilvl="6" w:tplc="1CB49042" w:tentative="1">
      <w:start w:val="1"/>
      <w:numFmt w:val="bullet"/>
      <w:lvlText w:val=""/>
      <w:lvlJc w:val="left"/>
      <w:pPr>
        <w:ind w:left="5040" w:hanging="360"/>
      </w:pPr>
      <w:rPr>
        <w:rFonts w:ascii="Symbol" w:hAnsi="Symbol" w:hint="default"/>
      </w:rPr>
    </w:lvl>
    <w:lvl w:ilvl="7" w:tplc="B5F2BA44" w:tentative="1">
      <w:start w:val="1"/>
      <w:numFmt w:val="bullet"/>
      <w:lvlText w:val="o"/>
      <w:lvlJc w:val="left"/>
      <w:pPr>
        <w:ind w:left="5760" w:hanging="360"/>
      </w:pPr>
      <w:rPr>
        <w:rFonts w:ascii="Courier New" w:hAnsi="Courier New" w:cs="Courier New" w:hint="default"/>
      </w:rPr>
    </w:lvl>
    <w:lvl w:ilvl="8" w:tplc="3AC2A6B6" w:tentative="1">
      <w:start w:val="1"/>
      <w:numFmt w:val="bullet"/>
      <w:lvlText w:val=""/>
      <w:lvlJc w:val="left"/>
      <w:pPr>
        <w:ind w:left="6480" w:hanging="360"/>
      </w:pPr>
      <w:rPr>
        <w:rFonts w:ascii="Wingdings" w:hAnsi="Wingdings" w:hint="default"/>
      </w:rPr>
    </w:lvl>
  </w:abstractNum>
  <w:abstractNum w:abstractNumId="25" w15:restartNumberingAfterBreak="0">
    <w:nsid w:val="537D182C"/>
    <w:multiLevelType w:val="hybridMultilevel"/>
    <w:tmpl w:val="9D041A2C"/>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2255F4"/>
    <w:multiLevelType w:val="multilevel"/>
    <w:tmpl w:val="54989E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560C27"/>
    <w:multiLevelType w:val="hybridMultilevel"/>
    <w:tmpl w:val="3A44C350"/>
    <w:lvl w:ilvl="0" w:tplc="88709CDC">
      <w:start w:val="1"/>
      <w:numFmt w:val="lowerRoman"/>
      <w:lvlText w:val="%1)"/>
      <w:lvlJc w:val="left"/>
      <w:pPr>
        <w:ind w:left="1440" w:hanging="360"/>
      </w:pPr>
      <w:rPr>
        <w:rFonts w:ascii="Arial" w:eastAsia="Times New Roman" w:hAnsi="Arial" w:cs="Aria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8" w15:restartNumberingAfterBreak="0">
    <w:nsid w:val="565F5296"/>
    <w:multiLevelType w:val="hybridMultilevel"/>
    <w:tmpl w:val="CA0CC18E"/>
    <w:lvl w:ilvl="0" w:tplc="6CCC3530">
      <w:start w:val="1"/>
      <w:numFmt w:val="lowerRoman"/>
      <w:lvlText w:val="%1)"/>
      <w:lvlJc w:val="left"/>
      <w:pPr>
        <w:ind w:left="1440" w:hanging="360"/>
      </w:pPr>
      <w:rPr>
        <w:rFonts w:ascii="Times New Roman" w:eastAsia="Times New Roman" w:hAnsi="Times New Roman" w:cs="Times New Roman"/>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9" w15:restartNumberingAfterBreak="0">
    <w:nsid w:val="5D9D0BCB"/>
    <w:multiLevelType w:val="multilevel"/>
    <w:tmpl w:val="F9FCF5CE"/>
    <w:lvl w:ilvl="0">
      <w:start w:val="3"/>
      <w:numFmt w:val="decimal"/>
      <w:lvlText w:val="%1"/>
      <w:lvlJc w:val="left"/>
      <w:pPr>
        <w:ind w:left="360" w:hanging="360"/>
      </w:pPr>
      <w:rPr>
        <w:rFonts w:eastAsia="Arial"/>
        <w:b/>
      </w:rPr>
    </w:lvl>
    <w:lvl w:ilvl="1">
      <w:start w:val="1"/>
      <w:numFmt w:val="decimal"/>
      <w:lvlText w:val="%1.%2"/>
      <w:lvlJc w:val="left"/>
      <w:pPr>
        <w:ind w:left="360" w:hanging="360"/>
      </w:pPr>
      <w:rPr>
        <w:rFonts w:ascii="Arial" w:eastAsia="Arial" w:hAnsi="Arial" w:cs="Arial" w:hint="default"/>
        <w:b w:val="0"/>
        <w:bCs/>
      </w:rPr>
    </w:lvl>
    <w:lvl w:ilvl="2">
      <w:start w:val="1"/>
      <w:numFmt w:val="decimal"/>
      <w:lvlText w:val="%1.%2.%3"/>
      <w:lvlJc w:val="left"/>
      <w:pPr>
        <w:ind w:left="720" w:hanging="720"/>
      </w:pPr>
      <w:rPr>
        <w:rFonts w:eastAsia="Arial"/>
        <w:b/>
      </w:rPr>
    </w:lvl>
    <w:lvl w:ilvl="3">
      <w:start w:val="1"/>
      <w:numFmt w:val="decimal"/>
      <w:lvlText w:val="%1.%2.%3.%4"/>
      <w:lvlJc w:val="left"/>
      <w:pPr>
        <w:ind w:left="720" w:hanging="720"/>
      </w:pPr>
      <w:rPr>
        <w:rFonts w:eastAsia="Arial"/>
        <w:b/>
      </w:rPr>
    </w:lvl>
    <w:lvl w:ilvl="4">
      <w:start w:val="1"/>
      <w:numFmt w:val="decimal"/>
      <w:lvlText w:val="%1.%2.%3.%4.%5"/>
      <w:lvlJc w:val="left"/>
      <w:pPr>
        <w:ind w:left="1080" w:hanging="1080"/>
      </w:pPr>
      <w:rPr>
        <w:rFonts w:eastAsia="Arial"/>
        <w:b/>
      </w:rPr>
    </w:lvl>
    <w:lvl w:ilvl="5">
      <w:start w:val="1"/>
      <w:numFmt w:val="decimal"/>
      <w:lvlText w:val="%1.%2.%3.%4.%5.%6"/>
      <w:lvlJc w:val="left"/>
      <w:pPr>
        <w:ind w:left="1080" w:hanging="1080"/>
      </w:pPr>
      <w:rPr>
        <w:rFonts w:eastAsia="Arial"/>
        <w:b/>
      </w:rPr>
    </w:lvl>
    <w:lvl w:ilvl="6">
      <w:start w:val="1"/>
      <w:numFmt w:val="decimal"/>
      <w:lvlText w:val="%1.%2.%3.%4.%5.%6.%7"/>
      <w:lvlJc w:val="left"/>
      <w:pPr>
        <w:ind w:left="1440" w:hanging="1440"/>
      </w:pPr>
      <w:rPr>
        <w:rFonts w:eastAsia="Arial"/>
        <w:b/>
      </w:rPr>
    </w:lvl>
    <w:lvl w:ilvl="7">
      <w:start w:val="1"/>
      <w:numFmt w:val="decimal"/>
      <w:lvlText w:val="%1.%2.%3.%4.%5.%6.%7.%8"/>
      <w:lvlJc w:val="left"/>
      <w:pPr>
        <w:ind w:left="1440" w:hanging="1440"/>
      </w:pPr>
      <w:rPr>
        <w:rFonts w:eastAsia="Arial"/>
        <w:b/>
      </w:rPr>
    </w:lvl>
    <w:lvl w:ilvl="8">
      <w:start w:val="1"/>
      <w:numFmt w:val="decimal"/>
      <w:lvlText w:val="%1.%2.%3.%4.%5.%6.%7.%8.%9"/>
      <w:lvlJc w:val="left"/>
      <w:pPr>
        <w:ind w:left="1800" w:hanging="1800"/>
      </w:pPr>
      <w:rPr>
        <w:rFonts w:eastAsia="Arial"/>
        <w:b/>
      </w:rPr>
    </w:lvl>
  </w:abstractNum>
  <w:abstractNum w:abstractNumId="30" w15:restartNumberingAfterBreak="0">
    <w:nsid w:val="5E66492D"/>
    <w:multiLevelType w:val="hybridMultilevel"/>
    <w:tmpl w:val="263AECBE"/>
    <w:lvl w:ilvl="0" w:tplc="E9F861DC">
      <w:start w:val="7"/>
      <w:numFmt w:val="bullet"/>
      <w:pStyle w:val="Sec1-Clauses"/>
      <w:lvlText w:val="-"/>
      <w:lvlJc w:val="left"/>
      <w:pPr>
        <w:ind w:left="72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EA73A6C"/>
    <w:multiLevelType w:val="hybridMultilevel"/>
    <w:tmpl w:val="DD5A4238"/>
    <w:lvl w:ilvl="0" w:tplc="6CCC3530">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2020317"/>
    <w:multiLevelType w:val="hybridMultilevel"/>
    <w:tmpl w:val="77A0B5A0"/>
    <w:lvl w:ilvl="0" w:tplc="580A001B">
      <w:start w:val="1"/>
      <w:numFmt w:val="lowerRoman"/>
      <w:lvlText w:val="%1."/>
      <w:lvlJc w:val="right"/>
      <w:pPr>
        <w:ind w:left="1440" w:hanging="360"/>
      </w:p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33" w15:restartNumberingAfterBreak="0">
    <w:nsid w:val="74C74592"/>
    <w:multiLevelType w:val="multilevel"/>
    <w:tmpl w:val="68EA48FE"/>
    <w:lvl w:ilvl="0">
      <w:start w:val="1"/>
      <w:numFmt w:val="upperRoman"/>
      <w:pStyle w:val="Heading1"/>
      <w:lvlText w:val="%1."/>
      <w:lvlJc w:val="left"/>
      <w:pPr>
        <w:tabs>
          <w:tab w:val="num" w:pos="5180"/>
        </w:tabs>
        <w:ind w:left="4820" w:firstLine="0"/>
      </w:pPr>
      <w:rPr>
        <w:i w:val="0"/>
        <w:sz w:val="28"/>
      </w:rPr>
    </w:lvl>
    <w:lvl w:ilvl="1">
      <w:start w:val="1"/>
      <w:numFmt w:val="upperLetter"/>
      <w:pStyle w:val="Heading2"/>
      <w:lvlText w:val="%2."/>
      <w:lvlJc w:val="left"/>
      <w:pPr>
        <w:tabs>
          <w:tab w:val="num" w:pos="4410"/>
        </w:tabs>
        <w:ind w:left="4050" w:firstLine="0"/>
      </w:pPr>
      <w:rPr>
        <w:i w:val="0"/>
      </w:rPr>
    </w:lvl>
    <w:lvl w:ilvl="2">
      <w:start w:val="1"/>
      <w:numFmt w:val="decimal"/>
      <w:pStyle w:val="Heading3"/>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rPr>
        <w:rFonts w:ascii="Times New Roman" w:eastAsia="Times New Roman" w:hAnsi="Times New Roman" w:cs="Times New Roman"/>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75830245"/>
    <w:multiLevelType w:val="hybridMultilevel"/>
    <w:tmpl w:val="218C3808"/>
    <w:lvl w:ilvl="0" w:tplc="1342364A">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4C0D04"/>
    <w:multiLevelType w:val="multilevel"/>
    <w:tmpl w:val="2B72040E"/>
    <w:lvl w:ilvl="0">
      <w:start w:val="1"/>
      <w:numFmt w:val="decimal"/>
      <w:lvlText w:val="%1"/>
      <w:lvlJc w:val="left"/>
      <w:pPr>
        <w:ind w:left="360" w:hanging="360"/>
      </w:pPr>
      <w:rPr>
        <w:rFonts w:cs="Times New Roman" w:hint="default"/>
      </w:rPr>
    </w:lvl>
    <w:lvl w:ilvl="1">
      <w:start w:val="1"/>
      <w:numFmt w:val="decimal"/>
      <w:lvlText w:val="%1.%2"/>
      <w:lvlJc w:val="left"/>
      <w:pPr>
        <w:ind w:left="480" w:hanging="360"/>
      </w:pPr>
      <w:rPr>
        <w:rFonts w:cs="Times New Roman" w:hint="default"/>
      </w:rPr>
    </w:lvl>
    <w:lvl w:ilvl="2">
      <w:start w:val="1"/>
      <w:numFmt w:val="decimal"/>
      <w:lvlText w:val="%1.%2.%3"/>
      <w:lvlJc w:val="left"/>
      <w:pPr>
        <w:ind w:left="96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36" w15:restartNumberingAfterBreak="0">
    <w:nsid w:val="7660156C"/>
    <w:multiLevelType w:val="multilevel"/>
    <w:tmpl w:val="F9DE4784"/>
    <w:lvl w:ilvl="0">
      <w:start w:val="3"/>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7E09A5"/>
    <w:multiLevelType w:val="hybridMultilevel"/>
    <w:tmpl w:val="C0AC264E"/>
    <w:lvl w:ilvl="0" w:tplc="4CF009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2B06B6"/>
    <w:multiLevelType w:val="hybridMultilevel"/>
    <w:tmpl w:val="DB40BA02"/>
    <w:lvl w:ilvl="0" w:tplc="41D4EC78">
      <w:start w:val="1"/>
      <w:numFmt w:val="lowerRoman"/>
      <w:lvlText w:val="%1)"/>
      <w:lvlJc w:val="left"/>
      <w:pPr>
        <w:ind w:left="1620" w:hanging="72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774A1A0B"/>
    <w:multiLevelType w:val="hybridMultilevel"/>
    <w:tmpl w:val="C6843184"/>
    <w:lvl w:ilvl="0" w:tplc="6B1ED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0"/>
  </w:num>
  <w:num w:numId="3">
    <w:abstractNumId w:val="35"/>
  </w:num>
  <w:num w:numId="4">
    <w:abstractNumId w:val="38"/>
  </w:num>
  <w:num w:numId="5">
    <w:abstractNumId w:val="30"/>
  </w:num>
  <w:num w:numId="6">
    <w:abstractNumId w:val="12"/>
  </w:num>
  <w:num w:numId="7">
    <w:abstractNumId w:val="31"/>
  </w:num>
  <w:num w:numId="8">
    <w:abstractNumId w:val="24"/>
  </w:num>
  <w:num w:numId="9">
    <w:abstractNumId w:val="18"/>
  </w:num>
  <w:num w:numId="10">
    <w:abstractNumId w:val="6"/>
  </w:num>
  <w:num w:numId="11">
    <w:abstractNumId w:val="23"/>
  </w:num>
  <w:num w:numId="12">
    <w:abstractNumId w:val="14"/>
  </w:num>
  <w:num w:numId="13">
    <w:abstractNumId w:val="36"/>
  </w:num>
  <w:num w:numId="14">
    <w:abstractNumId w:val="4"/>
  </w:num>
  <w:num w:numId="15">
    <w:abstractNumId w:val="27"/>
  </w:num>
  <w:num w:numId="16">
    <w:abstractNumId w:val="22"/>
  </w:num>
  <w:num w:numId="17">
    <w:abstractNumId w:val="37"/>
  </w:num>
  <w:num w:numId="18">
    <w:abstractNumId w:val="10"/>
  </w:num>
  <w:num w:numId="19">
    <w:abstractNumId w:val="34"/>
  </w:num>
  <w:num w:numId="20">
    <w:abstractNumId w:val="11"/>
  </w:num>
  <w:num w:numId="21">
    <w:abstractNumId w:val="13"/>
  </w:num>
  <w:num w:numId="22">
    <w:abstractNumId w:val="9"/>
  </w:num>
  <w:num w:numId="23">
    <w:abstractNumId w:val="17"/>
  </w:num>
  <w:num w:numId="24">
    <w:abstractNumId w:val="25"/>
  </w:num>
  <w:num w:numId="25">
    <w:abstractNumId w:val="39"/>
  </w:num>
  <w:num w:numId="26">
    <w:abstractNumId w:val="2"/>
  </w:num>
  <w:num w:numId="27">
    <w:abstractNumId w:val="28"/>
  </w:num>
  <w:num w:numId="28">
    <w:abstractNumId w:val="5"/>
  </w:num>
  <w:num w:numId="29">
    <w:abstractNumId w:val="1"/>
  </w:num>
  <w:num w:numId="30">
    <w:abstractNumId w:val="26"/>
  </w:num>
  <w:num w:numId="31">
    <w:abstractNumId w:val="16"/>
  </w:num>
  <w:num w:numId="32">
    <w:abstractNumId w:val="3"/>
  </w:num>
  <w:num w:numId="33">
    <w:abstractNumId w:val="8"/>
  </w:num>
  <w:num w:numId="34">
    <w:abstractNumId w:val="7"/>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32"/>
  </w:num>
  <w:num w:numId="40">
    <w:abstractNumId w:val="19"/>
  </w:num>
  <w:num w:numId="4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8F4"/>
    <w:rsid w:val="0000268D"/>
    <w:rsid w:val="000046FE"/>
    <w:rsid w:val="0000783B"/>
    <w:rsid w:val="00010DDB"/>
    <w:rsid w:val="000111CC"/>
    <w:rsid w:val="00012284"/>
    <w:rsid w:val="00013118"/>
    <w:rsid w:val="00013679"/>
    <w:rsid w:val="000161CB"/>
    <w:rsid w:val="00016425"/>
    <w:rsid w:val="00016901"/>
    <w:rsid w:val="0002154F"/>
    <w:rsid w:val="00022F5F"/>
    <w:rsid w:val="00024D45"/>
    <w:rsid w:val="00025E46"/>
    <w:rsid w:val="00034CA8"/>
    <w:rsid w:val="000363AC"/>
    <w:rsid w:val="000379A6"/>
    <w:rsid w:val="00042409"/>
    <w:rsid w:val="00043A8A"/>
    <w:rsid w:val="000477C0"/>
    <w:rsid w:val="00052895"/>
    <w:rsid w:val="00053EF2"/>
    <w:rsid w:val="000548CC"/>
    <w:rsid w:val="00056333"/>
    <w:rsid w:val="000602F6"/>
    <w:rsid w:val="00060676"/>
    <w:rsid w:val="00063FE7"/>
    <w:rsid w:val="00064127"/>
    <w:rsid w:val="00064DDE"/>
    <w:rsid w:val="00064E43"/>
    <w:rsid w:val="000651E9"/>
    <w:rsid w:val="000655DB"/>
    <w:rsid w:val="00065A85"/>
    <w:rsid w:val="00066193"/>
    <w:rsid w:val="0006733A"/>
    <w:rsid w:val="000700EC"/>
    <w:rsid w:val="00070C91"/>
    <w:rsid w:val="00071F00"/>
    <w:rsid w:val="0007750F"/>
    <w:rsid w:val="00083B40"/>
    <w:rsid w:val="00084A8B"/>
    <w:rsid w:val="000871C1"/>
    <w:rsid w:val="00087367"/>
    <w:rsid w:val="000877C3"/>
    <w:rsid w:val="0008791B"/>
    <w:rsid w:val="00087B3B"/>
    <w:rsid w:val="00092742"/>
    <w:rsid w:val="0009368C"/>
    <w:rsid w:val="0009409B"/>
    <w:rsid w:val="0009411E"/>
    <w:rsid w:val="00096016"/>
    <w:rsid w:val="000969D2"/>
    <w:rsid w:val="00096C00"/>
    <w:rsid w:val="00097FAC"/>
    <w:rsid w:val="000B038E"/>
    <w:rsid w:val="000B0F1B"/>
    <w:rsid w:val="000B4296"/>
    <w:rsid w:val="000B575C"/>
    <w:rsid w:val="000B671D"/>
    <w:rsid w:val="000B76AC"/>
    <w:rsid w:val="000C38BE"/>
    <w:rsid w:val="000C5A71"/>
    <w:rsid w:val="000C5F00"/>
    <w:rsid w:val="000D190C"/>
    <w:rsid w:val="000D281B"/>
    <w:rsid w:val="000D34EB"/>
    <w:rsid w:val="000D76EA"/>
    <w:rsid w:val="000E1042"/>
    <w:rsid w:val="000E3221"/>
    <w:rsid w:val="000E74C6"/>
    <w:rsid w:val="000F0077"/>
    <w:rsid w:val="000F06D3"/>
    <w:rsid w:val="000F0781"/>
    <w:rsid w:val="000F2E94"/>
    <w:rsid w:val="000F3EBB"/>
    <w:rsid w:val="000F5468"/>
    <w:rsid w:val="00100538"/>
    <w:rsid w:val="00100BEF"/>
    <w:rsid w:val="0010141F"/>
    <w:rsid w:val="00101F02"/>
    <w:rsid w:val="00102B73"/>
    <w:rsid w:val="001057D8"/>
    <w:rsid w:val="0010676E"/>
    <w:rsid w:val="00110B24"/>
    <w:rsid w:val="00113F40"/>
    <w:rsid w:val="00116B6C"/>
    <w:rsid w:val="00116E09"/>
    <w:rsid w:val="00117178"/>
    <w:rsid w:val="001251F6"/>
    <w:rsid w:val="0012678B"/>
    <w:rsid w:val="00130F45"/>
    <w:rsid w:val="0013276E"/>
    <w:rsid w:val="00135072"/>
    <w:rsid w:val="00140135"/>
    <w:rsid w:val="00141D15"/>
    <w:rsid w:val="00141DA2"/>
    <w:rsid w:val="001433D2"/>
    <w:rsid w:val="00143617"/>
    <w:rsid w:val="001437CB"/>
    <w:rsid w:val="00145434"/>
    <w:rsid w:val="00145EF6"/>
    <w:rsid w:val="001502F0"/>
    <w:rsid w:val="00151E0F"/>
    <w:rsid w:val="0015775D"/>
    <w:rsid w:val="0016056F"/>
    <w:rsid w:val="001616CD"/>
    <w:rsid w:val="00161865"/>
    <w:rsid w:val="001702C3"/>
    <w:rsid w:val="001702C5"/>
    <w:rsid w:val="00172E18"/>
    <w:rsid w:val="00175162"/>
    <w:rsid w:val="00175B5E"/>
    <w:rsid w:val="00180B55"/>
    <w:rsid w:val="00180BEE"/>
    <w:rsid w:val="00181482"/>
    <w:rsid w:val="0018319F"/>
    <w:rsid w:val="00185F84"/>
    <w:rsid w:val="00187AD1"/>
    <w:rsid w:val="00190033"/>
    <w:rsid w:val="00195D63"/>
    <w:rsid w:val="001A1426"/>
    <w:rsid w:val="001A2AD6"/>
    <w:rsid w:val="001A46D7"/>
    <w:rsid w:val="001A58C6"/>
    <w:rsid w:val="001A5E89"/>
    <w:rsid w:val="001A6308"/>
    <w:rsid w:val="001A636D"/>
    <w:rsid w:val="001A688B"/>
    <w:rsid w:val="001B440E"/>
    <w:rsid w:val="001B5D37"/>
    <w:rsid w:val="001B6ADD"/>
    <w:rsid w:val="001B6AFB"/>
    <w:rsid w:val="001B7952"/>
    <w:rsid w:val="001B7D45"/>
    <w:rsid w:val="001C50D6"/>
    <w:rsid w:val="001C7047"/>
    <w:rsid w:val="001C7DE3"/>
    <w:rsid w:val="001D0B86"/>
    <w:rsid w:val="001D169E"/>
    <w:rsid w:val="001D284A"/>
    <w:rsid w:val="001E0B23"/>
    <w:rsid w:val="001E1451"/>
    <w:rsid w:val="001E1C04"/>
    <w:rsid w:val="001E2A0F"/>
    <w:rsid w:val="001E6F28"/>
    <w:rsid w:val="001E73EC"/>
    <w:rsid w:val="001E78DD"/>
    <w:rsid w:val="001F107A"/>
    <w:rsid w:val="001F1AC9"/>
    <w:rsid w:val="001F6479"/>
    <w:rsid w:val="001F76B7"/>
    <w:rsid w:val="002000C6"/>
    <w:rsid w:val="00201EA4"/>
    <w:rsid w:val="0020366B"/>
    <w:rsid w:val="00205098"/>
    <w:rsid w:val="00206BCE"/>
    <w:rsid w:val="00210D7F"/>
    <w:rsid w:val="00213C11"/>
    <w:rsid w:val="00215C4B"/>
    <w:rsid w:val="00216A14"/>
    <w:rsid w:val="002212FD"/>
    <w:rsid w:val="00224B0E"/>
    <w:rsid w:val="002255A8"/>
    <w:rsid w:val="002313AD"/>
    <w:rsid w:val="0023482D"/>
    <w:rsid w:val="002355DD"/>
    <w:rsid w:val="00241CB5"/>
    <w:rsid w:val="00242417"/>
    <w:rsid w:val="00242CB4"/>
    <w:rsid w:val="00244E13"/>
    <w:rsid w:val="002510D0"/>
    <w:rsid w:val="00251C0E"/>
    <w:rsid w:val="00260FD1"/>
    <w:rsid w:val="00262410"/>
    <w:rsid w:val="00270F57"/>
    <w:rsid w:val="0027104A"/>
    <w:rsid w:val="00271F1A"/>
    <w:rsid w:val="00272B41"/>
    <w:rsid w:val="002740A6"/>
    <w:rsid w:val="002747BF"/>
    <w:rsid w:val="0027670C"/>
    <w:rsid w:val="002767E8"/>
    <w:rsid w:val="00276DF1"/>
    <w:rsid w:val="00277270"/>
    <w:rsid w:val="00277B29"/>
    <w:rsid w:val="00280DE4"/>
    <w:rsid w:val="002848D3"/>
    <w:rsid w:val="00286D9F"/>
    <w:rsid w:val="0028797D"/>
    <w:rsid w:val="00287985"/>
    <w:rsid w:val="00291234"/>
    <w:rsid w:val="002A10FC"/>
    <w:rsid w:val="002A11F4"/>
    <w:rsid w:val="002A2F83"/>
    <w:rsid w:val="002A5459"/>
    <w:rsid w:val="002B2A21"/>
    <w:rsid w:val="002B2F37"/>
    <w:rsid w:val="002B3C78"/>
    <w:rsid w:val="002B642B"/>
    <w:rsid w:val="002B716A"/>
    <w:rsid w:val="002C232A"/>
    <w:rsid w:val="002C2B50"/>
    <w:rsid w:val="002C4D78"/>
    <w:rsid w:val="002C55DB"/>
    <w:rsid w:val="002D0F49"/>
    <w:rsid w:val="002D30B6"/>
    <w:rsid w:val="002D452C"/>
    <w:rsid w:val="002D652E"/>
    <w:rsid w:val="002E1758"/>
    <w:rsid w:val="002E19D9"/>
    <w:rsid w:val="002E2D59"/>
    <w:rsid w:val="002E33F7"/>
    <w:rsid w:val="002E54F8"/>
    <w:rsid w:val="002F1ED1"/>
    <w:rsid w:val="002F4887"/>
    <w:rsid w:val="002F50F1"/>
    <w:rsid w:val="002F7530"/>
    <w:rsid w:val="00312F1D"/>
    <w:rsid w:val="003131C7"/>
    <w:rsid w:val="0031365B"/>
    <w:rsid w:val="00313ED5"/>
    <w:rsid w:val="0031575B"/>
    <w:rsid w:val="00320494"/>
    <w:rsid w:val="00320986"/>
    <w:rsid w:val="00326BA3"/>
    <w:rsid w:val="00330170"/>
    <w:rsid w:val="0033421D"/>
    <w:rsid w:val="00335AD2"/>
    <w:rsid w:val="00337671"/>
    <w:rsid w:val="00344406"/>
    <w:rsid w:val="0034451C"/>
    <w:rsid w:val="00347ACE"/>
    <w:rsid w:val="00351DA0"/>
    <w:rsid w:val="0035271B"/>
    <w:rsid w:val="003530FD"/>
    <w:rsid w:val="00354ECF"/>
    <w:rsid w:val="003604B2"/>
    <w:rsid w:val="003661DE"/>
    <w:rsid w:val="003739F6"/>
    <w:rsid w:val="00373A7F"/>
    <w:rsid w:val="003770B3"/>
    <w:rsid w:val="00382E4F"/>
    <w:rsid w:val="00383B9B"/>
    <w:rsid w:val="003848D8"/>
    <w:rsid w:val="00387FC3"/>
    <w:rsid w:val="0039302A"/>
    <w:rsid w:val="00393CAD"/>
    <w:rsid w:val="00396FD4"/>
    <w:rsid w:val="00397C79"/>
    <w:rsid w:val="003A5C56"/>
    <w:rsid w:val="003B2A4C"/>
    <w:rsid w:val="003B4294"/>
    <w:rsid w:val="003B6F48"/>
    <w:rsid w:val="003C0EF5"/>
    <w:rsid w:val="003C1369"/>
    <w:rsid w:val="003C1BA4"/>
    <w:rsid w:val="003C5440"/>
    <w:rsid w:val="003C5C35"/>
    <w:rsid w:val="003C7268"/>
    <w:rsid w:val="003C7535"/>
    <w:rsid w:val="003D0B33"/>
    <w:rsid w:val="003D1704"/>
    <w:rsid w:val="003D341C"/>
    <w:rsid w:val="003D51C4"/>
    <w:rsid w:val="003D58A6"/>
    <w:rsid w:val="003E07AE"/>
    <w:rsid w:val="003E3A46"/>
    <w:rsid w:val="003E5AC6"/>
    <w:rsid w:val="003E7090"/>
    <w:rsid w:val="003F1E2F"/>
    <w:rsid w:val="003F49FE"/>
    <w:rsid w:val="003F4C17"/>
    <w:rsid w:val="003F62D5"/>
    <w:rsid w:val="0040128A"/>
    <w:rsid w:val="00402683"/>
    <w:rsid w:val="00403C1B"/>
    <w:rsid w:val="00404BB8"/>
    <w:rsid w:val="00406DFD"/>
    <w:rsid w:val="004124D4"/>
    <w:rsid w:val="00414170"/>
    <w:rsid w:val="00420A1E"/>
    <w:rsid w:val="004220E2"/>
    <w:rsid w:val="004233E2"/>
    <w:rsid w:val="00424497"/>
    <w:rsid w:val="004247C1"/>
    <w:rsid w:val="004272BF"/>
    <w:rsid w:val="00430063"/>
    <w:rsid w:val="00431435"/>
    <w:rsid w:val="00431972"/>
    <w:rsid w:val="00431D83"/>
    <w:rsid w:val="004321DE"/>
    <w:rsid w:val="00432574"/>
    <w:rsid w:val="004333D3"/>
    <w:rsid w:val="0043571D"/>
    <w:rsid w:val="004376E3"/>
    <w:rsid w:val="004401C9"/>
    <w:rsid w:val="00440C91"/>
    <w:rsid w:val="0044140B"/>
    <w:rsid w:val="004418A4"/>
    <w:rsid w:val="00443E5A"/>
    <w:rsid w:val="004445CD"/>
    <w:rsid w:val="004475C5"/>
    <w:rsid w:val="00452875"/>
    <w:rsid w:val="0045458E"/>
    <w:rsid w:val="00455916"/>
    <w:rsid w:val="00460F59"/>
    <w:rsid w:val="0046375C"/>
    <w:rsid w:val="00463C7E"/>
    <w:rsid w:val="00465E59"/>
    <w:rsid w:val="004662FA"/>
    <w:rsid w:val="004679C7"/>
    <w:rsid w:val="004706BA"/>
    <w:rsid w:val="00471469"/>
    <w:rsid w:val="00471C20"/>
    <w:rsid w:val="00472BCA"/>
    <w:rsid w:val="00474A3A"/>
    <w:rsid w:val="00476E0B"/>
    <w:rsid w:val="00477228"/>
    <w:rsid w:val="0047732A"/>
    <w:rsid w:val="004809F5"/>
    <w:rsid w:val="00480B62"/>
    <w:rsid w:val="00480D57"/>
    <w:rsid w:val="00482A22"/>
    <w:rsid w:val="004864C3"/>
    <w:rsid w:val="004901F1"/>
    <w:rsid w:val="00491471"/>
    <w:rsid w:val="00491ACA"/>
    <w:rsid w:val="00491D29"/>
    <w:rsid w:val="004951CB"/>
    <w:rsid w:val="00495604"/>
    <w:rsid w:val="004958AF"/>
    <w:rsid w:val="004A0F71"/>
    <w:rsid w:val="004A34E2"/>
    <w:rsid w:val="004A4A14"/>
    <w:rsid w:val="004B01C7"/>
    <w:rsid w:val="004B0538"/>
    <w:rsid w:val="004B1778"/>
    <w:rsid w:val="004B2CAF"/>
    <w:rsid w:val="004B395C"/>
    <w:rsid w:val="004C0729"/>
    <w:rsid w:val="004C0EB6"/>
    <w:rsid w:val="004C2077"/>
    <w:rsid w:val="004C224E"/>
    <w:rsid w:val="004C23A6"/>
    <w:rsid w:val="004D093B"/>
    <w:rsid w:val="004D141B"/>
    <w:rsid w:val="004D19C2"/>
    <w:rsid w:val="004D1BD4"/>
    <w:rsid w:val="004D308B"/>
    <w:rsid w:val="004D3EE2"/>
    <w:rsid w:val="004D5DEA"/>
    <w:rsid w:val="004D6EC8"/>
    <w:rsid w:val="004D766A"/>
    <w:rsid w:val="004E09E2"/>
    <w:rsid w:val="004E2B50"/>
    <w:rsid w:val="004E3492"/>
    <w:rsid w:val="004E3F12"/>
    <w:rsid w:val="004E6154"/>
    <w:rsid w:val="004F47B8"/>
    <w:rsid w:val="004F4848"/>
    <w:rsid w:val="004F6338"/>
    <w:rsid w:val="005001A8"/>
    <w:rsid w:val="00502177"/>
    <w:rsid w:val="00503E28"/>
    <w:rsid w:val="005052B7"/>
    <w:rsid w:val="0050560C"/>
    <w:rsid w:val="0050588E"/>
    <w:rsid w:val="005068D8"/>
    <w:rsid w:val="00506CF9"/>
    <w:rsid w:val="00507E84"/>
    <w:rsid w:val="0051199A"/>
    <w:rsid w:val="00512D70"/>
    <w:rsid w:val="00513ED9"/>
    <w:rsid w:val="00514C1A"/>
    <w:rsid w:val="005153BB"/>
    <w:rsid w:val="00521D88"/>
    <w:rsid w:val="00524764"/>
    <w:rsid w:val="00530DD1"/>
    <w:rsid w:val="0053181F"/>
    <w:rsid w:val="00532A65"/>
    <w:rsid w:val="00534C80"/>
    <w:rsid w:val="0053632B"/>
    <w:rsid w:val="0053766F"/>
    <w:rsid w:val="00540940"/>
    <w:rsid w:val="00540E22"/>
    <w:rsid w:val="00540EDB"/>
    <w:rsid w:val="00542456"/>
    <w:rsid w:val="00542859"/>
    <w:rsid w:val="00544F2F"/>
    <w:rsid w:val="005466B7"/>
    <w:rsid w:val="005472DA"/>
    <w:rsid w:val="005504EA"/>
    <w:rsid w:val="00552DBC"/>
    <w:rsid w:val="00552F9E"/>
    <w:rsid w:val="00553313"/>
    <w:rsid w:val="005577A1"/>
    <w:rsid w:val="0056170D"/>
    <w:rsid w:val="0056313E"/>
    <w:rsid w:val="00563565"/>
    <w:rsid w:val="005641BE"/>
    <w:rsid w:val="00566EB9"/>
    <w:rsid w:val="00570F58"/>
    <w:rsid w:val="005738BA"/>
    <w:rsid w:val="00573FE2"/>
    <w:rsid w:val="005743EF"/>
    <w:rsid w:val="005763B1"/>
    <w:rsid w:val="00582690"/>
    <w:rsid w:val="00582772"/>
    <w:rsid w:val="00583E58"/>
    <w:rsid w:val="00590354"/>
    <w:rsid w:val="0059354A"/>
    <w:rsid w:val="00595B14"/>
    <w:rsid w:val="005A006F"/>
    <w:rsid w:val="005A04A3"/>
    <w:rsid w:val="005A58A0"/>
    <w:rsid w:val="005B151C"/>
    <w:rsid w:val="005B5464"/>
    <w:rsid w:val="005B611C"/>
    <w:rsid w:val="005C0843"/>
    <w:rsid w:val="005D5597"/>
    <w:rsid w:val="005D5D0B"/>
    <w:rsid w:val="005D6F50"/>
    <w:rsid w:val="005D71F5"/>
    <w:rsid w:val="005E0E26"/>
    <w:rsid w:val="005E17AF"/>
    <w:rsid w:val="005E19B4"/>
    <w:rsid w:val="005E1AA9"/>
    <w:rsid w:val="005E25E7"/>
    <w:rsid w:val="005E26EF"/>
    <w:rsid w:val="005F302C"/>
    <w:rsid w:val="005F5248"/>
    <w:rsid w:val="005F667B"/>
    <w:rsid w:val="005F7C9B"/>
    <w:rsid w:val="0060035D"/>
    <w:rsid w:val="006005B8"/>
    <w:rsid w:val="00600A2C"/>
    <w:rsid w:val="00601816"/>
    <w:rsid w:val="006023E6"/>
    <w:rsid w:val="00613551"/>
    <w:rsid w:val="00613CE2"/>
    <w:rsid w:val="00613D3F"/>
    <w:rsid w:val="00615537"/>
    <w:rsid w:val="00616C25"/>
    <w:rsid w:val="006217AF"/>
    <w:rsid w:val="00626A39"/>
    <w:rsid w:val="0063022F"/>
    <w:rsid w:val="0063650D"/>
    <w:rsid w:val="0064479F"/>
    <w:rsid w:val="00645549"/>
    <w:rsid w:val="00645B18"/>
    <w:rsid w:val="006467D6"/>
    <w:rsid w:val="00647855"/>
    <w:rsid w:val="0065304B"/>
    <w:rsid w:val="0065338D"/>
    <w:rsid w:val="00654F27"/>
    <w:rsid w:val="006563EE"/>
    <w:rsid w:val="006578D8"/>
    <w:rsid w:val="006608F9"/>
    <w:rsid w:val="0066090C"/>
    <w:rsid w:val="00661DE4"/>
    <w:rsid w:val="00664B12"/>
    <w:rsid w:val="00666799"/>
    <w:rsid w:val="00670872"/>
    <w:rsid w:val="00673113"/>
    <w:rsid w:val="00676A18"/>
    <w:rsid w:val="00676EC8"/>
    <w:rsid w:val="006817BF"/>
    <w:rsid w:val="00682EFB"/>
    <w:rsid w:val="006853BB"/>
    <w:rsid w:val="00687483"/>
    <w:rsid w:val="00690585"/>
    <w:rsid w:val="006915AA"/>
    <w:rsid w:val="006922A0"/>
    <w:rsid w:val="00693A8A"/>
    <w:rsid w:val="00694C49"/>
    <w:rsid w:val="00696298"/>
    <w:rsid w:val="0069693B"/>
    <w:rsid w:val="006974D9"/>
    <w:rsid w:val="006A238D"/>
    <w:rsid w:val="006A2BCD"/>
    <w:rsid w:val="006A52B2"/>
    <w:rsid w:val="006A7C16"/>
    <w:rsid w:val="006A7F3B"/>
    <w:rsid w:val="006B2E6B"/>
    <w:rsid w:val="006B5926"/>
    <w:rsid w:val="006C04A9"/>
    <w:rsid w:val="006C0F66"/>
    <w:rsid w:val="006C106E"/>
    <w:rsid w:val="006C1340"/>
    <w:rsid w:val="006C1D97"/>
    <w:rsid w:val="006C34DA"/>
    <w:rsid w:val="006C3781"/>
    <w:rsid w:val="006C458F"/>
    <w:rsid w:val="006D0FE1"/>
    <w:rsid w:val="006D3524"/>
    <w:rsid w:val="006D35A2"/>
    <w:rsid w:val="006D5B8C"/>
    <w:rsid w:val="006D7610"/>
    <w:rsid w:val="006E0509"/>
    <w:rsid w:val="006E0C27"/>
    <w:rsid w:val="006E0E52"/>
    <w:rsid w:val="006E235E"/>
    <w:rsid w:val="006E342D"/>
    <w:rsid w:val="006E4FD7"/>
    <w:rsid w:val="006E5FEE"/>
    <w:rsid w:val="006E71E8"/>
    <w:rsid w:val="006E770E"/>
    <w:rsid w:val="006F038B"/>
    <w:rsid w:val="006F3EFB"/>
    <w:rsid w:val="006F45B6"/>
    <w:rsid w:val="006F727A"/>
    <w:rsid w:val="00701874"/>
    <w:rsid w:val="00703A38"/>
    <w:rsid w:val="00703D7C"/>
    <w:rsid w:val="007050B5"/>
    <w:rsid w:val="0070764A"/>
    <w:rsid w:val="0071147B"/>
    <w:rsid w:val="0071225D"/>
    <w:rsid w:val="00715755"/>
    <w:rsid w:val="0072042A"/>
    <w:rsid w:val="00720828"/>
    <w:rsid w:val="007208AE"/>
    <w:rsid w:val="00720CDA"/>
    <w:rsid w:val="00726C22"/>
    <w:rsid w:val="00730402"/>
    <w:rsid w:val="00730D32"/>
    <w:rsid w:val="00731B2A"/>
    <w:rsid w:val="00732627"/>
    <w:rsid w:val="0073293F"/>
    <w:rsid w:val="00733E59"/>
    <w:rsid w:val="00734ED4"/>
    <w:rsid w:val="0073676E"/>
    <w:rsid w:val="007417EA"/>
    <w:rsid w:val="0074246E"/>
    <w:rsid w:val="00747827"/>
    <w:rsid w:val="0074787C"/>
    <w:rsid w:val="0075318F"/>
    <w:rsid w:val="00754757"/>
    <w:rsid w:val="00757AFF"/>
    <w:rsid w:val="00762892"/>
    <w:rsid w:val="007635DC"/>
    <w:rsid w:val="00763DEB"/>
    <w:rsid w:val="00763F1D"/>
    <w:rsid w:val="00764069"/>
    <w:rsid w:val="007656BB"/>
    <w:rsid w:val="007715DD"/>
    <w:rsid w:val="00771CF2"/>
    <w:rsid w:val="00772170"/>
    <w:rsid w:val="0077244A"/>
    <w:rsid w:val="00776B29"/>
    <w:rsid w:val="00777090"/>
    <w:rsid w:val="00777AC4"/>
    <w:rsid w:val="007803DE"/>
    <w:rsid w:val="007804CF"/>
    <w:rsid w:val="007804D4"/>
    <w:rsid w:val="007806AD"/>
    <w:rsid w:val="00780CE3"/>
    <w:rsid w:val="007814A2"/>
    <w:rsid w:val="00784214"/>
    <w:rsid w:val="007859C6"/>
    <w:rsid w:val="00786F1D"/>
    <w:rsid w:val="00786FFB"/>
    <w:rsid w:val="007909F8"/>
    <w:rsid w:val="007923C4"/>
    <w:rsid w:val="007A04C1"/>
    <w:rsid w:val="007A18E9"/>
    <w:rsid w:val="007A1B1C"/>
    <w:rsid w:val="007A2D96"/>
    <w:rsid w:val="007A48A6"/>
    <w:rsid w:val="007A52F7"/>
    <w:rsid w:val="007A7EE6"/>
    <w:rsid w:val="007B1F5F"/>
    <w:rsid w:val="007B1FA8"/>
    <w:rsid w:val="007B27D9"/>
    <w:rsid w:val="007C2133"/>
    <w:rsid w:val="007C27AD"/>
    <w:rsid w:val="007D2D01"/>
    <w:rsid w:val="007D3020"/>
    <w:rsid w:val="007E1279"/>
    <w:rsid w:val="007E2D25"/>
    <w:rsid w:val="007E3067"/>
    <w:rsid w:val="007E6B9D"/>
    <w:rsid w:val="007E7FDA"/>
    <w:rsid w:val="007F0F84"/>
    <w:rsid w:val="007F1D12"/>
    <w:rsid w:val="007F34D0"/>
    <w:rsid w:val="007F75AA"/>
    <w:rsid w:val="007F7A3E"/>
    <w:rsid w:val="0080027B"/>
    <w:rsid w:val="00800A3D"/>
    <w:rsid w:val="00801D56"/>
    <w:rsid w:val="00806CCA"/>
    <w:rsid w:val="00812153"/>
    <w:rsid w:val="00812E5C"/>
    <w:rsid w:val="0082365A"/>
    <w:rsid w:val="00824970"/>
    <w:rsid w:val="00830549"/>
    <w:rsid w:val="00830BDD"/>
    <w:rsid w:val="00834801"/>
    <w:rsid w:val="00836AB3"/>
    <w:rsid w:val="00842471"/>
    <w:rsid w:val="008438DF"/>
    <w:rsid w:val="00844D06"/>
    <w:rsid w:val="00844FBB"/>
    <w:rsid w:val="00853DB4"/>
    <w:rsid w:val="00856B12"/>
    <w:rsid w:val="00857184"/>
    <w:rsid w:val="008602E8"/>
    <w:rsid w:val="008615A8"/>
    <w:rsid w:val="00862321"/>
    <w:rsid w:val="008644E3"/>
    <w:rsid w:val="00864ECE"/>
    <w:rsid w:val="0086529A"/>
    <w:rsid w:val="008658D4"/>
    <w:rsid w:val="00865F83"/>
    <w:rsid w:val="00873181"/>
    <w:rsid w:val="00873B74"/>
    <w:rsid w:val="00873E6F"/>
    <w:rsid w:val="008756D9"/>
    <w:rsid w:val="008762AC"/>
    <w:rsid w:val="00876310"/>
    <w:rsid w:val="00876334"/>
    <w:rsid w:val="00876449"/>
    <w:rsid w:val="008831D8"/>
    <w:rsid w:val="008879DA"/>
    <w:rsid w:val="00891B45"/>
    <w:rsid w:val="00891F5F"/>
    <w:rsid w:val="00892222"/>
    <w:rsid w:val="00893078"/>
    <w:rsid w:val="0089432A"/>
    <w:rsid w:val="00894912"/>
    <w:rsid w:val="008A2DE2"/>
    <w:rsid w:val="008A369B"/>
    <w:rsid w:val="008A36B7"/>
    <w:rsid w:val="008A406D"/>
    <w:rsid w:val="008A536D"/>
    <w:rsid w:val="008A65A5"/>
    <w:rsid w:val="008A6DE0"/>
    <w:rsid w:val="008A7203"/>
    <w:rsid w:val="008B0FEB"/>
    <w:rsid w:val="008B209C"/>
    <w:rsid w:val="008B37F1"/>
    <w:rsid w:val="008C6476"/>
    <w:rsid w:val="008D11AD"/>
    <w:rsid w:val="008D2DB6"/>
    <w:rsid w:val="008D3580"/>
    <w:rsid w:val="008D3636"/>
    <w:rsid w:val="008D4C9C"/>
    <w:rsid w:val="008D638A"/>
    <w:rsid w:val="008D7CF0"/>
    <w:rsid w:val="008E05A8"/>
    <w:rsid w:val="008E0982"/>
    <w:rsid w:val="008E55E6"/>
    <w:rsid w:val="008E75E4"/>
    <w:rsid w:val="008F31C2"/>
    <w:rsid w:val="00901186"/>
    <w:rsid w:val="00901B58"/>
    <w:rsid w:val="00903202"/>
    <w:rsid w:val="00904825"/>
    <w:rsid w:val="00904957"/>
    <w:rsid w:val="009074C1"/>
    <w:rsid w:val="00911D49"/>
    <w:rsid w:val="00912CEC"/>
    <w:rsid w:val="00913710"/>
    <w:rsid w:val="0091501B"/>
    <w:rsid w:val="009156A8"/>
    <w:rsid w:val="00915DBF"/>
    <w:rsid w:val="00916216"/>
    <w:rsid w:val="00917CEA"/>
    <w:rsid w:val="0092198F"/>
    <w:rsid w:val="009225E6"/>
    <w:rsid w:val="009240C8"/>
    <w:rsid w:val="00924D00"/>
    <w:rsid w:val="0092644A"/>
    <w:rsid w:val="00927B8D"/>
    <w:rsid w:val="00930045"/>
    <w:rsid w:val="00930DAD"/>
    <w:rsid w:val="0093241D"/>
    <w:rsid w:val="009333B7"/>
    <w:rsid w:val="0093497C"/>
    <w:rsid w:val="00935D44"/>
    <w:rsid w:val="009411EE"/>
    <w:rsid w:val="00941632"/>
    <w:rsid w:val="00943990"/>
    <w:rsid w:val="00944F05"/>
    <w:rsid w:val="009460D0"/>
    <w:rsid w:val="00946A63"/>
    <w:rsid w:val="009501AE"/>
    <w:rsid w:val="00950BF7"/>
    <w:rsid w:val="0095217F"/>
    <w:rsid w:val="00952439"/>
    <w:rsid w:val="00961AE0"/>
    <w:rsid w:val="0096448B"/>
    <w:rsid w:val="00967944"/>
    <w:rsid w:val="009706D1"/>
    <w:rsid w:val="00975209"/>
    <w:rsid w:val="00980F16"/>
    <w:rsid w:val="009832F3"/>
    <w:rsid w:val="00985548"/>
    <w:rsid w:val="00986490"/>
    <w:rsid w:val="00986CE6"/>
    <w:rsid w:val="00987DCB"/>
    <w:rsid w:val="00991331"/>
    <w:rsid w:val="0099182A"/>
    <w:rsid w:val="00993D93"/>
    <w:rsid w:val="00995094"/>
    <w:rsid w:val="009952B5"/>
    <w:rsid w:val="00995643"/>
    <w:rsid w:val="00995BDC"/>
    <w:rsid w:val="00995E7D"/>
    <w:rsid w:val="009965DE"/>
    <w:rsid w:val="009A138C"/>
    <w:rsid w:val="009A34A7"/>
    <w:rsid w:val="009A7498"/>
    <w:rsid w:val="009A7648"/>
    <w:rsid w:val="009A779C"/>
    <w:rsid w:val="009A7A66"/>
    <w:rsid w:val="009B20A8"/>
    <w:rsid w:val="009B707C"/>
    <w:rsid w:val="009C42D4"/>
    <w:rsid w:val="009C5A6E"/>
    <w:rsid w:val="009D0110"/>
    <w:rsid w:val="009D1877"/>
    <w:rsid w:val="009D3776"/>
    <w:rsid w:val="009D4B5E"/>
    <w:rsid w:val="009D58C9"/>
    <w:rsid w:val="009E0840"/>
    <w:rsid w:val="009E09E0"/>
    <w:rsid w:val="009E12FA"/>
    <w:rsid w:val="009E3D7B"/>
    <w:rsid w:val="009F17C7"/>
    <w:rsid w:val="009F34A4"/>
    <w:rsid w:val="009F35A7"/>
    <w:rsid w:val="009F4141"/>
    <w:rsid w:val="009F5C4B"/>
    <w:rsid w:val="009F6DF4"/>
    <w:rsid w:val="00A02DBE"/>
    <w:rsid w:val="00A02EBA"/>
    <w:rsid w:val="00A04357"/>
    <w:rsid w:val="00A05C45"/>
    <w:rsid w:val="00A06462"/>
    <w:rsid w:val="00A078D3"/>
    <w:rsid w:val="00A07BB5"/>
    <w:rsid w:val="00A116C1"/>
    <w:rsid w:val="00A119C9"/>
    <w:rsid w:val="00A11CAF"/>
    <w:rsid w:val="00A1377B"/>
    <w:rsid w:val="00A13D0C"/>
    <w:rsid w:val="00A14380"/>
    <w:rsid w:val="00A152F3"/>
    <w:rsid w:val="00A2077E"/>
    <w:rsid w:val="00A215E6"/>
    <w:rsid w:val="00A217F9"/>
    <w:rsid w:val="00A22229"/>
    <w:rsid w:val="00A233D5"/>
    <w:rsid w:val="00A24618"/>
    <w:rsid w:val="00A25DAB"/>
    <w:rsid w:val="00A26DBD"/>
    <w:rsid w:val="00A30207"/>
    <w:rsid w:val="00A32CFE"/>
    <w:rsid w:val="00A35B7B"/>
    <w:rsid w:val="00A423B6"/>
    <w:rsid w:val="00A428E2"/>
    <w:rsid w:val="00A42C6D"/>
    <w:rsid w:val="00A42F5B"/>
    <w:rsid w:val="00A4506A"/>
    <w:rsid w:val="00A4565E"/>
    <w:rsid w:val="00A50094"/>
    <w:rsid w:val="00A51C8B"/>
    <w:rsid w:val="00A52F93"/>
    <w:rsid w:val="00A53B36"/>
    <w:rsid w:val="00A56593"/>
    <w:rsid w:val="00A56618"/>
    <w:rsid w:val="00A57E62"/>
    <w:rsid w:val="00A61568"/>
    <w:rsid w:val="00A628A6"/>
    <w:rsid w:val="00A64329"/>
    <w:rsid w:val="00A6441E"/>
    <w:rsid w:val="00A64511"/>
    <w:rsid w:val="00A670F4"/>
    <w:rsid w:val="00A7131C"/>
    <w:rsid w:val="00A763D2"/>
    <w:rsid w:val="00A804D1"/>
    <w:rsid w:val="00A80E09"/>
    <w:rsid w:val="00A8357E"/>
    <w:rsid w:val="00A83612"/>
    <w:rsid w:val="00A83AFE"/>
    <w:rsid w:val="00A85A23"/>
    <w:rsid w:val="00A8610E"/>
    <w:rsid w:val="00A934B6"/>
    <w:rsid w:val="00AA0458"/>
    <w:rsid w:val="00AB1F5F"/>
    <w:rsid w:val="00AB4C0B"/>
    <w:rsid w:val="00AC202D"/>
    <w:rsid w:val="00AC203A"/>
    <w:rsid w:val="00AC34E4"/>
    <w:rsid w:val="00AC6182"/>
    <w:rsid w:val="00AC6756"/>
    <w:rsid w:val="00AC7056"/>
    <w:rsid w:val="00AD1B64"/>
    <w:rsid w:val="00AD38EB"/>
    <w:rsid w:val="00AD490E"/>
    <w:rsid w:val="00AD7DEE"/>
    <w:rsid w:val="00AE0326"/>
    <w:rsid w:val="00AE198D"/>
    <w:rsid w:val="00AE5E4A"/>
    <w:rsid w:val="00AE7A9A"/>
    <w:rsid w:val="00AF1038"/>
    <w:rsid w:val="00AF1088"/>
    <w:rsid w:val="00AF26AF"/>
    <w:rsid w:val="00AF652B"/>
    <w:rsid w:val="00B00E81"/>
    <w:rsid w:val="00B023CC"/>
    <w:rsid w:val="00B10162"/>
    <w:rsid w:val="00B1321A"/>
    <w:rsid w:val="00B133BC"/>
    <w:rsid w:val="00B13B29"/>
    <w:rsid w:val="00B13E03"/>
    <w:rsid w:val="00B1695F"/>
    <w:rsid w:val="00B205A7"/>
    <w:rsid w:val="00B2094F"/>
    <w:rsid w:val="00B24847"/>
    <w:rsid w:val="00B25F45"/>
    <w:rsid w:val="00B3191A"/>
    <w:rsid w:val="00B34A8F"/>
    <w:rsid w:val="00B37F5C"/>
    <w:rsid w:val="00B4086B"/>
    <w:rsid w:val="00B4730C"/>
    <w:rsid w:val="00B50AEB"/>
    <w:rsid w:val="00B51A14"/>
    <w:rsid w:val="00B525B0"/>
    <w:rsid w:val="00B53F0C"/>
    <w:rsid w:val="00B60299"/>
    <w:rsid w:val="00B6416D"/>
    <w:rsid w:val="00B64E2D"/>
    <w:rsid w:val="00B66105"/>
    <w:rsid w:val="00B700FF"/>
    <w:rsid w:val="00B70677"/>
    <w:rsid w:val="00B766B3"/>
    <w:rsid w:val="00B768AF"/>
    <w:rsid w:val="00B81082"/>
    <w:rsid w:val="00B81126"/>
    <w:rsid w:val="00B81AB0"/>
    <w:rsid w:val="00B820AD"/>
    <w:rsid w:val="00B823F6"/>
    <w:rsid w:val="00B83658"/>
    <w:rsid w:val="00B92B46"/>
    <w:rsid w:val="00B92D16"/>
    <w:rsid w:val="00B93B73"/>
    <w:rsid w:val="00B95E0F"/>
    <w:rsid w:val="00B96A85"/>
    <w:rsid w:val="00B96AAB"/>
    <w:rsid w:val="00B9739A"/>
    <w:rsid w:val="00BA0581"/>
    <w:rsid w:val="00BA09B5"/>
    <w:rsid w:val="00BA65EF"/>
    <w:rsid w:val="00BB0068"/>
    <w:rsid w:val="00BB4936"/>
    <w:rsid w:val="00BB52F2"/>
    <w:rsid w:val="00BC0288"/>
    <w:rsid w:val="00BC2D47"/>
    <w:rsid w:val="00BC3EFA"/>
    <w:rsid w:val="00BC5A81"/>
    <w:rsid w:val="00BC740A"/>
    <w:rsid w:val="00BD7313"/>
    <w:rsid w:val="00BE15AF"/>
    <w:rsid w:val="00BE2A1E"/>
    <w:rsid w:val="00BE6D1A"/>
    <w:rsid w:val="00BE6EBF"/>
    <w:rsid w:val="00BF1D1A"/>
    <w:rsid w:val="00BF4F02"/>
    <w:rsid w:val="00BF5DD1"/>
    <w:rsid w:val="00C00881"/>
    <w:rsid w:val="00C01414"/>
    <w:rsid w:val="00C035F2"/>
    <w:rsid w:val="00C13B21"/>
    <w:rsid w:val="00C13CE8"/>
    <w:rsid w:val="00C13F53"/>
    <w:rsid w:val="00C17F90"/>
    <w:rsid w:val="00C20B19"/>
    <w:rsid w:val="00C223C4"/>
    <w:rsid w:val="00C22C2E"/>
    <w:rsid w:val="00C2633C"/>
    <w:rsid w:val="00C279E0"/>
    <w:rsid w:val="00C307EC"/>
    <w:rsid w:val="00C322C4"/>
    <w:rsid w:val="00C333C3"/>
    <w:rsid w:val="00C33962"/>
    <w:rsid w:val="00C37174"/>
    <w:rsid w:val="00C43FCB"/>
    <w:rsid w:val="00C4507E"/>
    <w:rsid w:val="00C4525F"/>
    <w:rsid w:val="00C528AF"/>
    <w:rsid w:val="00C601EE"/>
    <w:rsid w:val="00C6069F"/>
    <w:rsid w:val="00C60794"/>
    <w:rsid w:val="00C61D61"/>
    <w:rsid w:val="00C62022"/>
    <w:rsid w:val="00C64846"/>
    <w:rsid w:val="00C679A4"/>
    <w:rsid w:val="00C70940"/>
    <w:rsid w:val="00C74BDC"/>
    <w:rsid w:val="00C822D1"/>
    <w:rsid w:val="00C849F0"/>
    <w:rsid w:val="00C85912"/>
    <w:rsid w:val="00C85BA2"/>
    <w:rsid w:val="00C86551"/>
    <w:rsid w:val="00C86680"/>
    <w:rsid w:val="00C90075"/>
    <w:rsid w:val="00C9278A"/>
    <w:rsid w:val="00C92A13"/>
    <w:rsid w:val="00C954EB"/>
    <w:rsid w:val="00C96548"/>
    <w:rsid w:val="00C97782"/>
    <w:rsid w:val="00C97A11"/>
    <w:rsid w:val="00CA4356"/>
    <w:rsid w:val="00CA5D17"/>
    <w:rsid w:val="00CA70E4"/>
    <w:rsid w:val="00CB05A7"/>
    <w:rsid w:val="00CB0682"/>
    <w:rsid w:val="00CB2788"/>
    <w:rsid w:val="00CB28F4"/>
    <w:rsid w:val="00CB3959"/>
    <w:rsid w:val="00CB4533"/>
    <w:rsid w:val="00CB494C"/>
    <w:rsid w:val="00CB79D3"/>
    <w:rsid w:val="00CC5254"/>
    <w:rsid w:val="00CC5D1E"/>
    <w:rsid w:val="00CC69C3"/>
    <w:rsid w:val="00CC7745"/>
    <w:rsid w:val="00CD1E02"/>
    <w:rsid w:val="00CD2ACA"/>
    <w:rsid w:val="00CD38EA"/>
    <w:rsid w:val="00CD3E9B"/>
    <w:rsid w:val="00CD5E5A"/>
    <w:rsid w:val="00CD6DF4"/>
    <w:rsid w:val="00CE3146"/>
    <w:rsid w:val="00CE331B"/>
    <w:rsid w:val="00CE6764"/>
    <w:rsid w:val="00CF3581"/>
    <w:rsid w:val="00CF397A"/>
    <w:rsid w:val="00CF7598"/>
    <w:rsid w:val="00CF7D28"/>
    <w:rsid w:val="00D010D9"/>
    <w:rsid w:val="00D0233A"/>
    <w:rsid w:val="00D03AC9"/>
    <w:rsid w:val="00D0486F"/>
    <w:rsid w:val="00D07ADF"/>
    <w:rsid w:val="00D1413E"/>
    <w:rsid w:val="00D14585"/>
    <w:rsid w:val="00D14726"/>
    <w:rsid w:val="00D164AA"/>
    <w:rsid w:val="00D16E7A"/>
    <w:rsid w:val="00D22863"/>
    <w:rsid w:val="00D26682"/>
    <w:rsid w:val="00D2711E"/>
    <w:rsid w:val="00D30CB0"/>
    <w:rsid w:val="00D31BA7"/>
    <w:rsid w:val="00D33F0C"/>
    <w:rsid w:val="00D34110"/>
    <w:rsid w:val="00D360A0"/>
    <w:rsid w:val="00D36779"/>
    <w:rsid w:val="00D37B32"/>
    <w:rsid w:val="00D4034F"/>
    <w:rsid w:val="00D416DD"/>
    <w:rsid w:val="00D417B5"/>
    <w:rsid w:val="00D45971"/>
    <w:rsid w:val="00D470DC"/>
    <w:rsid w:val="00D53D95"/>
    <w:rsid w:val="00D56A8D"/>
    <w:rsid w:val="00D57690"/>
    <w:rsid w:val="00D60301"/>
    <w:rsid w:val="00D626A6"/>
    <w:rsid w:val="00D635FE"/>
    <w:rsid w:val="00D65EA5"/>
    <w:rsid w:val="00D66BE8"/>
    <w:rsid w:val="00D70137"/>
    <w:rsid w:val="00D70609"/>
    <w:rsid w:val="00D718CB"/>
    <w:rsid w:val="00D7289F"/>
    <w:rsid w:val="00D74FA8"/>
    <w:rsid w:val="00D75F1F"/>
    <w:rsid w:val="00D76215"/>
    <w:rsid w:val="00D768C6"/>
    <w:rsid w:val="00D803E9"/>
    <w:rsid w:val="00D816B9"/>
    <w:rsid w:val="00D829AC"/>
    <w:rsid w:val="00D90652"/>
    <w:rsid w:val="00D90F1C"/>
    <w:rsid w:val="00D91818"/>
    <w:rsid w:val="00D93B24"/>
    <w:rsid w:val="00D973F6"/>
    <w:rsid w:val="00D9749E"/>
    <w:rsid w:val="00D976CA"/>
    <w:rsid w:val="00DA12EE"/>
    <w:rsid w:val="00DA4B12"/>
    <w:rsid w:val="00DA686A"/>
    <w:rsid w:val="00DB0204"/>
    <w:rsid w:val="00DB1892"/>
    <w:rsid w:val="00DB2FBE"/>
    <w:rsid w:val="00DB35D5"/>
    <w:rsid w:val="00DB44FD"/>
    <w:rsid w:val="00DC2351"/>
    <w:rsid w:val="00DC3F71"/>
    <w:rsid w:val="00DC54D4"/>
    <w:rsid w:val="00DC59CC"/>
    <w:rsid w:val="00DD4500"/>
    <w:rsid w:val="00DE56B3"/>
    <w:rsid w:val="00DE5B4E"/>
    <w:rsid w:val="00DF0832"/>
    <w:rsid w:val="00DF476E"/>
    <w:rsid w:val="00E00555"/>
    <w:rsid w:val="00E007D6"/>
    <w:rsid w:val="00E00A0B"/>
    <w:rsid w:val="00E02D13"/>
    <w:rsid w:val="00E0437B"/>
    <w:rsid w:val="00E05F1E"/>
    <w:rsid w:val="00E07444"/>
    <w:rsid w:val="00E12824"/>
    <w:rsid w:val="00E15CBB"/>
    <w:rsid w:val="00E15F62"/>
    <w:rsid w:val="00E168F3"/>
    <w:rsid w:val="00E22A4A"/>
    <w:rsid w:val="00E242C4"/>
    <w:rsid w:val="00E258FA"/>
    <w:rsid w:val="00E26509"/>
    <w:rsid w:val="00E27BEC"/>
    <w:rsid w:val="00E3027E"/>
    <w:rsid w:val="00E32110"/>
    <w:rsid w:val="00E331E0"/>
    <w:rsid w:val="00E342BA"/>
    <w:rsid w:val="00E34363"/>
    <w:rsid w:val="00E35CB7"/>
    <w:rsid w:val="00E421CF"/>
    <w:rsid w:val="00E42CDE"/>
    <w:rsid w:val="00E44591"/>
    <w:rsid w:val="00E451BB"/>
    <w:rsid w:val="00E45A4A"/>
    <w:rsid w:val="00E479B5"/>
    <w:rsid w:val="00E51FA9"/>
    <w:rsid w:val="00E57F8D"/>
    <w:rsid w:val="00E60912"/>
    <w:rsid w:val="00E60EBD"/>
    <w:rsid w:val="00E63812"/>
    <w:rsid w:val="00E63D6A"/>
    <w:rsid w:val="00E65438"/>
    <w:rsid w:val="00E662E7"/>
    <w:rsid w:val="00E672F9"/>
    <w:rsid w:val="00E71975"/>
    <w:rsid w:val="00E72506"/>
    <w:rsid w:val="00E72C7B"/>
    <w:rsid w:val="00E72F7A"/>
    <w:rsid w:val="00E80F01"/>
    <w:rsid w:val="00E80F37"/>
    <w:rsid w:val="00E832DE"/>
    <w:rsid w:val="00E850E1"/>
    <w:rsid w:val="00E857EF"/>
    <w:rsid w:val="00E9055E"/>
    <w:rsid w:val="00E90808"/>
    <w:rsid w:val="00E94112"/>
    <w:rsid w:val="00E9452F"/>
    <w:rsid w:val="00EA0E76"/>
    <w:rsid w:val="00EA1E3F"/>
    <w:rsid w:val="00EA2343"/>
    <w:rsid w:val="00EA371F"/>
    <w:rsid w:val="00EA72D1"/>
    <w:rsid w:val="00EA7BF8"/>
    <w:rsid w:val="00EB05E8"/>
    <w:rsid w:val="00EB236C"/>
    <w:rsid w:val="00EB4706"/>
    <w:rsid w:val="00EB4CFD"/>
    <w:rsid w:val="00EB587C"/>
    <w:rsid w:val="00EB6618"/>
    <w:rsid w:val="00EC004E"/>
    <w:rsid w:val="00EC4178"/>
    <w:rsid w:val="00EC4BC3"/>
    <w:rsid w:val="00ED2CE6"/>
    <w:rsid w:val="00ED47E9"/>
    <w:rsid w:val="00ED4990"/>
    <w:rsid w:val="00ED5983"/>
    <w:rsid w:val="00ED6866"/>
    <w:rsid w:val="00EE0540"/>
    <w:rsid w:val="00EE2D01"/>
    <w:rsid w:val="00EE3FE5"/>
    <w:rsid w:val="00EE600C"/>
    <w:rsid w:val="00EE65EF"/>
    <w:rsid w:val="00EF40E7"/>
    <w:rsid w:val="00EF450E"/>
    <w:rsid w:val="00EF7B52"/>
    <w:rsid w:val="00F04B36"/>
    <w:rsid w:val="00F050B9"/>
    <w:rsid w:val="00F06A25"/>
    <w:rsid w:val="00F06FF8"/>
    <w:rsid w:val="00F15A83"/>
    <w:rsid w:val="00F172C6"/>
    <w:rsid w:val="00F23DB2"/>
    <w:rsid w:val="00F23FA8"/>
    <w:rsid w:val="00F2576D"/>
    <w:rsid w:val="00F25A1D"/>
    <w:rsid w:val="00F26106"/>
    <w:rsid w:val="00F27BD1"/>
    <w:rsid w:val="00F30EAB"/>
    <w:rsid w:val="00F31545"/>
    <w:rsid w:val="00F32D8A"/>
    <w:rsid w:val="00F35562"/>
    <w:rsid w:val="00F36138"/>
    <w:rsid w:val="00F44715"/>
    <w:rsid w:val="00F45FA7"/>
    <w:rsid w:val="00F46F28"/>
    <w:rsid w:val="00F474C0"/>
    <w:rsid w:val="00F47C33"/>
    <w:rsid w:val="00F52DC3"/>
    <w:rsid w:val="00F5533A"/>
    <w:rsid w:val="00F56DEF"/>
    <w:rsid w:val="00F6116C"/>
    <w:rsid w:val="00F61AA3"/>
    <w:rsid w:val="00F65F6C"/>
    <w:rsid w:val="00F67BED"/>
    <w:rsid w:val="00F72F52"/>
    <w:rsid w:val="00F7405C"/>
    <w:rsid w:val="00F767DD"/>
    <w:rsid w:val="00F77854"/>
    <w:rsid w:val="00F84565"/>
    <w:rsid w:val="00F8551A"/>
    <w:rsid w:val="00F91BE3"/>
    <w:rsid w:val="00F939D7"/>
    <w:rsid w:val="00F9482B"/>
    <w:rsid w:val="00FA2318"/>
    <w:rsid w:val="00FA28B4"/>
    <w:rsid w:val="00FB1163"/>
    <w:rsid w:val="00FB664F"/>
    <w:rsid w:val="00FB7B8D"/>
    <w:rsid w:val="00FC01F0"/>
    <w:rsid w:val="00FC2D89"/>
    <w:rsid w:val="00FC2FFE"/>
    <w:rsid w:val="00FC6C40"/>
    <w:rsid w:val="00FC711D"/>
    <w:rsid w:val="00FD01E5"/>
    <w:rsid w:val="00FD1932"/>
    <w:rsid w:val="00FD1F32"/>
    <w:rsid w:val="00FD20BB"/>
    <w:rsid w:val="00FD5635"/>
    <w:rsid w:val="00FD5D21"/>
    <w:rsid w:val="00FD600C"/>
    <w:rsid w:val="00FE0401"/>
    <w:rsid w:val="00FE0D71"/>
    <w:rsid w:val="00FE3309"/>
    <w:rsid w:val="00FE3478"/>
    <w:rsid w:val="00FE37C4"/>
    <w:rsid w:val="00FE5600"/>
    <w:rsid w:val="00FE5A25"/>
    <w:rsid w:val="00FE6993"/>
    <w:rsid w:val="00FE6E45"/>
    <w:rsid w:val="00FE70B0"/>
    <w:rsid w:val="00FF12C3"/>
    <w:rsid w:val="00FF214C"/>
    <w:rsid w:val="00FF22AB"/>
    <w:rsid w:val="00FF4CA8"/>
    <w:rsid w:val="00FF6F68"/>
    <w:rsid w:val="054E2266"/>
    <w:rsid w:val="13B7EEF2"/>
    <w:rsid w:val="1AF9680F"/>
    <w:rsid w:val="1DB5E75A"/>
    <w:rsid w:val="4B68810E"/>
    <w:rsid w:val="5D099A73"/>
    <w:rsid w:val="713C075C"/>
    <w:rsid w:val="79FC9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048467"/>
  <w15:docId w15:val="{60AC4DEE-3F95-4671-A772-9800291C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8F4"/>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CB28F4"/>
    <w:pPr>
      <w:keepNext/>
      <w:numPr>
        <w:numId w:val="1"/>
      </w:numPr>
      <w:spacing w:before="240" w:after="60" w:line="240" w:lineRule="auto"/>
      <w:outlineLvl w:val="0"/>
    </w:pPr>
    <w:rPr>
      <w:rFonts w:ascii="Arial" w:hAnsi="Arial"/>
      <w:b/>
      <w:kern w:val="28"/>
      <w:sz w:val="28"/>
      <w:szCs w:val="20"/>
    </w:rPr>
  </w:style>
  <w:style w:type="paragraph" w:styleId="Heading2">
    <w:name w:val="heading 2"/>
    <w:basedOn w:val="Normal"/>
    <w:next w:val="Normal"/>
    <w:link w:val="Heading2Char"/>
    <w:uiPriority w:val="9"/>
    <w:qFormat/>
    <w:rsid w:val="00CB28F4"/>
    <w:pPr>
      <w:keepNext/>
      <w:numPr>
        <w:ilvl w:val="1"/>
        <w:numId w:val="1"/>
      </w:numPr>
      <w:tabs>
        <w:tab w:val="clear" w:pos="4410"/>
        <w:tab w:val="num" w:pos="1080"/>
      </w:tabs>
      <w:spacing w:before="240" w:after="60" w:line="240" w:lineRule="auto"/>
      <w:ind w:left="720"/>
      <w:outlineLvl w:val="1"/>
    </w:pPr>
    <w:rPr>
      <w:rFonts w:ascii="Arial" w:hAnsi="Arial"/>
      <w:b/>
      <w:i/>
      <w:sz w:val="24"/>
      <w:szCs w:val="20"/>
    </w:rPr>
  </w:style>
  <w:style w:type="paragraph" w:styleId="Heading3">
    <w:name w:val="heading 3"/>
    <w:basedOn w:val="Normal"/>
    <w:next w:val="Normal"/>
    <w:link w:val="Heading3Char"/>
    <w:uiPriority w:val="9"/>
    <w:qFormat/>
    <w:rsid w:val="00CB28F4"/>
    <w:pPr>
      <w:keepNext/>
      <w:numPr>
        <w:ilvl w:val="2"/>
        <w:numId w:val="1"/>
      </w:numPr>
      <w:spacing w:before="240" w:after="60" w:line="240" w:lineRule="auto"/>
      <w:outlineLvl w:val="2"/>
    </w:pPr>
    <w:rPr>
      <w:rFonts w:ascii="Arial" w:hAnsi="Arial"/>
      <w:sz w:val="24"/>
      <w:szCs w:val="20"/>
    </w:rPr>
  </w:style>
  <w:style w:type="paragraph" w:styleId="Heading4">
    <w:name w:val="heading 4"/>
    <w:basedOn w:val="Normal"/>
    <w:next w:val="Normal"/>
    <w:link w:val="Heading4Char"/>
    <w:qFormat/>
    <w:rsid w:val="00CB28F4"/>
    <w:pPr>
      <w:keepNext/>
      <w:spacing w:before="240" w:after="60" w:line="240" w:lineRule="auto"/>
      <w:outlineLvl w:val="3"/>
    </w:pPr>
    <w:rPr>
      <w:rFonts w:ascii="Arial" w:hAnsi="Arial"/>
      <w:b/>
      <w:sz w:val="24"/>
      <w:szCs w:val="20"/>
    </w:rPr>
  </w:style>
  <w:style w:type="paragraph" w:styleId="Heading5">
    <w:name w:val="heading 5"/>
    <w:basedOn w:val="Normal"/>
    <w:next w:val="Normal"/>
    <w:link w:val="Heading5Char"/>
    <w:qFormat/>
    <w:rsid w:val="00CB28F4"/>
    <w:pPr>
      <w:tabs>
        <w:tab w:val="num" w:pos="5112"/>
      </w:tabs>
      <w:spacing w:before="240" w:after="60" w:line="240" w:lineRule="auto"/>
      <w:ind w:left="5112" w:hanging="432"/>
      <w:outlineLvl w:val="4"/>
    </w:pPr>
    <w:rPr>
      <w:rFonts w:ascii="Times New Roman" w:hAnsi="Times New Roman"/>
      <w:sz w:val="20"/>
      <w:szCs w:val="20"/>
    </w:rPr>
  </w:style>
  <w:style w:type="paragraph" w:styleId="Heading6">
    <w:name w:val="heading 6"/>
    <w:basedOn w:val="Normal"/>
    <w:next w:val="Normal"/>
    <w:link w:val="Heading6Char"/>
    <w:qFormat/>
    <w:rsid w:val="00CB28F4"/>
    <w:pPr>
      <w:tabs>
        <w:tab w:val="num" w:pos="5256"/>
      </w:tabs>
      <w:spacing w:before="240" w:after="60" w:line="240" w:lineRule="auto"/>
      <w:ind w:left="5256" w:hanging="432"/>
      <w:outlineLvl w:val="5"/>
    </w:pPr>
    <w:rPr>
      <w:rFonts w:ascii="Times New Roman" w:hAnsi="Times New Roman"/>
      <w:i/>
      <w:sz w:val="20"/>
      <w:szCs w:val="20"/>
    </w:rPr>
  </w:style>
  <w:style w:type="paragraph" w:styleId="Heading7">
    <w:name w:val="heading 7"/>
    <w:basedOn w:val="Normal"/>
    <w:next w:val="Normal"/>
    <w:link w:val="Heading7Char"/>
    <w:qFormat/>
    <w:rsid w:val="00CB28F4"/>
    <w:pPr>
      <w:tabs>
        <w:tab w:val="num" w:pos="5400"/>
      </w:tabs>
      <w:spacing w:before="240" w:after="60" w:line="240" w:lineRule="auto"/>
      <w:ind w:left="5400" w:hanging="288"/>
      <w:outlineLvl w:val="6"/>
    </w:pPr>
    <w:rPr>
      <w:rFonts w:ascii="Arial" w:hAnsi="Arial"/>
      <w:sz w:val="24"/>
      <w:szCs w:val="20"/>
    </w:rPr>
  </w:style>
  <w:style w:type="paragraph" w:styleId="Heading8">
    <w:name w:val="heading 8"/>
    <w:basedOn w:val="Normal"/>
    <w:next w:val="Normal"/>
    <w:link w:val="Heading8Char"/>
    <w:qFormat/>
    <w:rsid w:val="00CB28F4"/>
    <w:pPr>
      <w:tabs>
        <w:tab w:val="num" w:pos="5544"/>
      </w:tabs>
      <w:spacing w:before="240" w:after="60" w:line="240" w:lineRule="auto"/>
      <w:ind w:left="5544" w:hanging="432"/>
      <w:outlineLvl w:val="7"/>
    </w:pPr>
    <w:rPr>
      <w:rFonts w:ascii="Arial" w:hAnsi="Arial"/>
      <w:i/>
      <w:sz w:val="24"/>
      <w:szCs w:val="20"/>
    </w:rPr>
  </w:style>
  <w:style w:type="paragraph" w:styleId="Heading9">
    <w:name w:val="heading 9"/>
    <w:basedOn w:val="Normal"/>
    <w:next w:val="Normal"/>
    <w:link w:val="Heading9Char"/>
    <w:qFormat/>
    <w:rsid w:val="00CB28F4"/>
    <w:pPr>
      <w:tabs>
        <w:tab w:val="num" w:pos="5688"/>
      </w:tabs>
      <w:spacing w:before="240" w:after="60" w:line="240" w:lineRule="auto"/>
      <w:ind w:left="5688" w:hanging="144"/>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8F4"/>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CB28F4"/>
    <w:rPr>
      <w:rFonts w:ascii="Arial" w:eastAsia="Times New Roman" w:hAnsi="Arial" w:cs="Times New Roman"/>
      <w:b/>
      <w:i/>
      <w:sz w:val="24"/>
      <w:szCs w:val="20"/>
    </w:rPr>
  </w:style>
  <w:style w:type="character" w:customStyle="1" w:styleId="Heading3Char">
    <w:name w:val="Heading 3 Char"/>
    <w:basedOn w:val="DefaultParagraphFont"/>
    <w:link w:val="Heading3"/>
    <w:uiPriority w:val="9"/>
    <w:rsid w:val="00CB28F4"/>
    <w:rPr>
      <w:rFonts w:ascii="Arial" w:eastAsia="Times New Roman" w:hAnsi="Arial" w:cs="Times New Roman"/>
      <w:sz w:val="24"/>
      <w:szCs w:val="20"/>
    </w:rPr>
  </w:style>
  <w:style w:type="character" w:customStyle="1" w:styleId="Heading4Char">
    <w:name w:val="Heading 4 Char"/>
    <w:basedOn w:val="DefaultParagraphFont"/>
    <w:link w:val="Heading4"/>
    <w:rsid w:val="00CB28F4"/>
    <w:rPr>
      <w:rFonts w:ascii="Arial" w:eastAsia="Times New Roman" w:hAnsi="Arial" w:cs="Times New Roman"/>
      <w:b/>
      <w:sz w:val="24"/>
      <w:szCs w:val="20"/>
    </w:rPr>
  </w:style>
  <w:style w:type="character" w:customStyle="1" w:styleId="Heading5Char">
    <w:name w:val="Heading 5 Char"/>
    <w:basedOn w:val="DefaultParagraphFont"/>
    <w:link w:val="Heading5"/>
    <w:rsid w:val="00CB28F4"/>
    <w:rPr>
      <w:rFonts w:ascii="Times New Roman" w:eastAsia="Times New Roman" w:hAnsi="Times New Roman" w:cs="Times New Roman"/>
      <w:sz w:val="20"/>
      <w:szCs w:val="20"/>
    </w:rPr>
  </w:style>
  <w:style w:type="character" w:customStyle="1" w:styleId="Heading6Char">
    <w:name w:val="Heading 6 Char"/>
    <w:basedOn w:val="DefaultParagraphFont"/>
    <w:link w:val="Heading6"/>
    <w:rsid w:val="00CB28F4"/>
    <w:rPr>
      <w:rFonts w:ascii="Times New Roman" w:eastAsia="Times New Roman" w:hAnsi="Times New Roman" w:cs="Times New Roman"/>
      <w:i/>
      <w:sz w:val="20"/>
      <w:szCs w:val="20"/>
    </w:rPr>
  </w:style>
  <w:style w:type="character" w:customStyle="1" w:styleId="Heading7Char">
    <w:name w:val="Heading 7 Char"/>
    <w:basedOn w:val="DefaultParagraphFont"/>
    <w:link w:val="Heading7"/>
    <w:rsid w:val="00CB28F4"/>
    <w:rPr>
      <w:rFonts w:ascii="Arial" w:eastAsia="Times New Roman" w:hAnsi="Arial" w:cs="Times New Roman"/>
      <w:sz w:val="24"/>
      <w:szCs w:val="20"/>
    </w:rPr>
  </w:style>
  <w:style w:type="character" w:customStyle="1" w:styleId="Heading8Char">
    <w:name w:val="Heading 8 Char"/>
    <w:basedOn w:val="DefaultParagraphFont"/>
    <w:link w:val="Heading8"/>
    <w:rsid w:val="00CB28F4"/>
    <w:rPr>
      <w:rFonts w:ascii="Arial" w:eastAsia="Times New Roman" w:hAnsi="Arial" w:cs="Times New Roman"/>
      <w:i/>
      <w:sz w:val="24"/>
      <w:szCs w:val="20"/>
    </w:rPr>
  </w:style>
  <w:style w:type="character" w:customStyle="1" w:styleId="Heading9Char">
    <w:name w:val="Heading 9 Char"/>
    <w:basedOn w:val="DefaultParagraphFont"/>
    <w:link w:val="Heading9"/>
    <w:rsid w:val="00CB28F4"/>
    <w:rPr>
      <w:rFonts w:ascii="Arial" w:eastAsia="Times New Roman" w:hAnsi="Arial" w:cs="Times New Roman"/>
      <w:b/>
      <w:i/>
      <w:sz w:val="18"/>
      <w:szCs w:val="20"/>
    </w:rPr>
  </w:style>
  <w:style w:type="paragraph" w:customStyle="1" w:styleId="i">
    <w:name w:val="i"/>
    <w:aliases w:val="ii,iii"/>
    <w:rsid w:val="00CB28F4"/>
    <w:pPr>
      <w:autoSpaceDE w:val="0"/>
      <w:autoSpaceDN w:val="0"/>
      <w:adjustRightInd w:val="0"/>
      <w:spacing w:after="0" w:line="240" w:lineRule="auto"/>
      <w:ind w:left="-1440"/>
    </w:pPr>
    <w:rPr>
      <w:rFonts w:ascii="Times New Roman" w:eastAsia="Times New Roman" w:hAnsi="Times New Roman" w:cs="Times New Roman"/>
      <w:sz w:val="24"/>
      <w:szCs w:val="24"/>
    </w:rPr>
  </w:style>
  <w:style w:type="paragraph" w:styleId="Header">
    <w:name w:val="header"/>
    <w:basedOn w:val="Normal"/>
    <w:link w:val="HeaderChar"/>
    <w:uiPriority w:val="99"/>
    <w:rsid w:val="00CB28F4"/>
    <w:pPr>
      <w:widowControl w:val="0"/>
      <w:tabs>
        <w:tab w:val="center" w:pos="4320"/>
        <w:tab w:val="right" w:pos="8640"/>
      </w:tabs>
    </w:pPr>
    <w:rPr>
      <w:sz w:val="20"/>
      <w:szCs w:val="20"/>
    </w:rPr>
  </w:style>
  <w:style w:type="character" w:customStyle="1" w:styleId="HeaderChar">
    <w:name w:val="Header Char"/>
    <w:basedOn w:val="DefaultParagraphFont"/>
    <w:link w:val="Header"/>
    <w:uiPriority w:val="99"/>
    <w:rsid w:val="00CB28F4"/>
    <w:rPr>
      <w:rFonts w:ascii="Calibri" w:eastAsia="Times New Roman" w:hAnsi="Calibri" w:cs="Times New Roman"/>
      <w:sz w:val="20"/>
      <w:szCs w:val="20"/>
    </w:rPr>
  </w:style>
  <w:style w:type="paragraph" w:styleId="Footer">
    <w:name w:val="footer"/>
    <w:basedOn w:val="Normal"/>
    <w:link w:val="FooterChar"/>
    <w:uiPriority w:val="99"/>
    <w:rsid w:val="00CB28F4"/>
    <w:pPr>
      <w:widowControl w:val="0"/>
      <w:tabs>
        <w:tab w:val="center" w:pos="4320"/>
        <w:tab w:val="right" w:pos="8640"/>
      </w:tabs>
    </w:pPr>
    <w:rPr>
      <w:sz w:val="20"/>
      <w:szCs w:val="20"/>
    </w:rPr>
  </w:style>
  <w:style w:type="character" w:customStyle="1" w:styleId="FooterChar">
    <w:name w:val="Footer Char"/>
    <w:basedOn w:val="DefaultParagraphFont"/>
    <w:link w:val="Footer"/>
    <w:uiPriority w:val="99"/>
    <w:rsid w:val="00CB28F4"/>
    <w:rPr>
      <w:rFonts w:ascii="Calibri" w:eastAsia="Times New Roman" w:hAnsi="Calibri" w:cs="Times New Roman"/>
      <w:sz w:val="20"/>
      <w:szCs w:val="20"/>
    </w:rPr>
  </w:style>
  <w:style w:type="character" w:styleId="PageNumber">
    <w:name w:val="page number"/>
    <w:basedOn w:val="DefaultParagraphFont"/>
    <w:rsid w:val="00CB28F4"/>
  </w:style>
  <w:style w:type="paragraph" w:styleId="BalloonText">
    <w:name w:val="Balloon Text"/>
    <w:basedOn w:val="Normal"/>
    <w:link w:val="BalloonTextChar"/>
    <w:uiPriority w:val="99"/>
    <w:rsid w:val="00CB28F4"/>
    <w:pPr>
      <w:widowControl w:val="0"/>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CB28F4"/>
    <w:rPr>
      <w:rFonts w:ascii="Tahoma" w:eastAsia="Times New Roman" w:hAnsi="Tahoma" w:cs="Times New Roman"/>
      <w:sz w:val="16"/>
      <w:szCs w:val="16"/>
    </w:rPr>
  </w:style>
  <w:style w:type="character" w:styleId="CommentReference">
    <w:name w:val="annotation reference"/>
    <w:uiPriority w:val="99"/>
    <w:rsid w:val="00CB28F4"/>
    <w:rPr>
      <w:sz w:val="16"/>
      <w:szCs w:val="16"/>
    </w:rPr>
  </w:style>
  <w:style w:type="paragraph" w:styleId="CommentText">
    <w:name w:val="annotation text"/>
    <w:basedOn w:val="Normal"/>
    <w:link w:val="CommentTextChar"/>
    <w:uiPriority w:val="99"/>
    <w:rsid w:val="00CB28F4"/>
    <w:pPr>
      <w:widowControl w:val="0"/>
    </w:pPr>
    <w:rPr>
      <w:sz w:val="20"/>
      <w:szCs w:val="20"/>
    </w:rPr>
  </w:style>
  <w:style w:type="character" w:customStyle="1" w:styleId="CommentTextChar">
    <w:name w:val="Comment Text Char"/>
    <w:basedOn w:val="DefaultParagraphFont"/>
    <w:link w:val="CommentText"/>
    <w:uiPriority w:val="99"/>
    <w:rsid w:val="00CB28F4"/>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CB28F4"/>
    <w:rPr>
      <w:b/>
      <w:bCs/>
    </w:rPr>
  </w:style>
  <w:style w:type="character" w:customStyle="1" w:styleId="CommentSubjectChar">
    <w:name w:val="Comment Subject Char"/>
    <w:basedOn w:val="CommentTextChar"/>
    <w:link w:val="CommentSubject"/>
    <w:rsid w:val="00CB28F4"/>
    <w:rPr>
      <w:rFonts w:ascii="Calibri" w:eastAsia="Times New Roman" w:hAnsi="Calibri" w:cs="Times New Roman"/>
      <w:b/>
      <w:bCs/>
      <w:sz w:val="20"/>
      <w:szCs w:val="20"/>
    </w:rPr>
  </w:style>
  <w:style w:type="paragraph" w:customStyle="1" w:styleId="Paragraph">
    <w:name w:val="Paragraph"/>
    <w:aliases w:val="p,PARAGRAPH,PG,pa,at,paragraph"/>
    <w:basedOn w:val="BodyTextIndent"/>
    <w:link w:val="ParagraphChar"/>
    <w:qFormat/>
    <w:rsid w:val="00CB28F4"/>
    <w:pPr>
      <w:widowControl/>
      <w:tabs>
        <w:tab w:val="num" w:pos="432"/>
        <w:tab w:val="num" w:pos="720"/>
      </w:tabs>
      <w:spacing w:before="120" w:line="252" w:lineRule="auto"/>
      <w:ind w:left="720" w:hanging="720"/>
      <w:jc w:val="both"/>
      <w:outlineLvl w:val="1"/>
    </w:pPr>
    <w:rPr>
      <w:rFonts w:ascii="Cambria" w:hAnsi="Cambria"/>
    </w:rPr>
  </w:style>
  <w:style w:type="paragraph" w:styleId="BodyTextIndent">
    <w:name w:val="Body Text Indent"/>
    <w:basedOn w:val="Normal"/>
    <w:link w:val="BodyTextIndentChar"/>
    <w:uiPriority w:val="99"/>
    <w:rsid w:val="00CB28F4"/>
    <w:pPr>
      <w:widowControl w:val="0"/>
      <w:spacing w:after="120"/>
      <w:ind w:left="360"/>
    </w:pPr>
    <w:rPr>
      <w:sz w:val="20"/>
      <w:szCs w:val="20"/>
    </w:rPr>
  </w:style>
  <w:style w:type="character" w:customStyle="1" w:styleId="BodyTextIndentChar">
    <w:name w:val="Body Text Indent Char"/>
    <w:basedOn w:val="DefaultParagraphFont"/>
    <w:link w:val="BodyTextIndent"/>
    <w:uiPriority w:val="99"/>
    <w:rsid w:val="00CB28F4"/>
    <w:rPr>
      <w:rFonts w:ascii="Calibri" w:eastAsia="Times New Roman" w:hAnsi="Calibri" w:cs="Times New Roman"/>
      <w:sz w:val="20"/>
      <w:szCs w:val="20"/>
    </w:rPr>
  </w:style>
  <w:style w:type="character" w:customStyle="1" w:styleId="ParagraphChar">
    <w:name w:val="Paragraph Char"/>
    <w:aliases w:val="p Char,PARAGRAPH Char,PG Char,pa Char,at Char,paragraph Char"/>
    <w:link w:val="Paragraph"/>
    <w:rsid w:val="00CB28F4"/>
    <w:rPr>
      <w:rFonts w:ascii="Cambria" w:eastAsia="Times New Roman" w:hAnsi="Cambria" w:cs="Times New Roman"/>
      <w:sz w:val="20"/>
      <w:szCs w:val="20"/>
    </w:rPr>
  </w:style>
  <w:style w:type="table" w:styleId="TableGrid">
    <w:name w:val="Table Grid"/>
    <w:basedOn w:val="TableNormal"/>
    <w:uiPriority w:val="59"/>
    <w:rsid w:val="00CB28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CB28F4"/>
    <w:pPr>
      <w:keepNext/>
      <w:tabs>
        <w:tab w:val="num" w:pos="720"/>
        <w:tab w:val="left" w:pos="1440"/>
      </w:tabs>
      <w:spacing w:before="240" w:after="240" w:line="240" w:lineRule="auto"/>
      <w:ind w:left="720" w:hanging="360"/>
      <w:jc w:val="center"/>
    </w:pPr>
    <w:rPr>
      <w:rFonts w:ascii="Times New Roman" w:hAnsi="Times New Roman"/>
      <w:b/>
      <w:smallCaps/>
      <w:sz w:val="24"/>
      <w:szCs w:val="20"/>
    </w:rPr>
  </w:style>
  <w:style w:type="paragraph" w:customStyle="1" w:styleId="subpar">
    <w:name w:val="subpar"/>
    <w:basedOn w:val="BodyTextIndent3"/>
    <w:rsid w:val="00CB28F4"/>
    <w:pPr>
      <w:widowControl/>
      <w:tabs>
        <w:tab w:val="num" w:pos="2592"/>
      </w:tabs>
      <w:spacing w:before="120" w:line="240" w:lineRule="auto"/>
      <w:ind w:left="2592" w:hanging="432"/>
      <w:jc w:val="both"/>
      <w:outlineLvl w:val="2"/>
    </w:pPr>
    <w:rPr>
      <w:rFonts w:ascii="Times New Roman" w:hAnsi="Times New Roman"/>
      <w:sz w:val="24"/>
      <w:szCs w:val="20"/>
    </w:rPr>
  </w:style>
  <w:style w:type="paragraph" w:styleId="BodyTextIndent3">
    <w:name w:val="Body Text Indent 3"/>
    <w:basedOn w:val="Normal"/>
    <w:link w:val="BodyTextIndent3Char"/>
    <w:uiPriority w:val="99"/>
    <w:rsid w:val="00CB28F4"/>
    <w:pPr>
      <w:widowControl w:val="0"/>
      <w:spacing w:after="120"/>
      <w:ind w:left="360"/>
    </w:pPr>
    <w:rPr>
      <w:sz w:val="16"/>
      <w:szCs w:val="16"/>
    </w:rPr>
  </w:style>
  <w:style w:type="character" w:customStyle="1" w:styleId="BodyTextIndent3Char">
    <w:name w:val="Body Text Indent 3 Char"/>
    <w:basedOn w:val="DefaultParagraphFont"/>
    <w:link w:val="BodyTextIndent3"/>
    <w:uiPriority w:val="99"/>
    <w:rsid w:val="00CB28F4"/>
    <w:rPr>
      <w:rFonts w:ascii="Calibri" w:eastAsia="Times New Roman" w:hAnsi="Calibri" w:cs="Times New Roman"/>
      <w:sz w:val="16"/>
      <w:szCs w:val="16"/>
    </w:rPr>
  </w:style>
  <w:style w:type="paragraph" w:customStyle="1" w:styleId="SubSubPar">
    <w:name w:val="SubSubPar"/>
    <w:basedOn w:val="subpar"/>
    <w:rsid w:val="00CB28F4"/>
  </w:style>
  <w:style w:type="character" w:styleId="Hyperlink">
    <w:name w:val="Hyperlink"/>
    <w:uiPriority w:val="99"/>
    <w:rsid w:val="00CB28F4"/>
    <w:rPr>
      <w:color w:val="0000FF"/>
      <w:u w:val="single"/>
    </w:rPr>
  </w:style>
  <w:style w:type="paragraph" w:styleId="BodyText">
    <w:name w:val="Body Text"/>
    <w:basedOn w:val="Normal"/>
    <w:link w:val="BodyTextChar"/>
    <w:uiPriority w:val="99"/>
    <w:rsid w:val="00CB28F4"/>
    <w:pPr>
      <w:widowControl w:val="0"/>
      <w:spacing w:after="120"/>
    </w:pPr>
    <w:rPr>
      <w:sz w:val="20"/>
      <w:szCs w:val="20"/>
    </w:rPr>
  </w:style>
  <w:style w:type="character" w:customStyle="1" w:styleId="BodyTextChar">
    <w:name w:val="Body Text Char"/>
    <w:basedOn w:val="DefaultParagraphFont"/>
    <w:link w:val="BodyText"/>
    <w:uiPriority w:val="99"/>
    <w:rsid w:val="00CB28F4"/>
    <w:rPr>
      <w:rFonts w:ascii="Calibri" w:eastAsia="Times New Roman" w:hAnsi="Calibri" w:cs="Times New Roman"/>
      <w:sz w:val="20"/>
      <w:szCs w:val="20"/>
    </w:rPr>
  </w:style>
  <w:style w:type="paragraph" w:customStyle="1" w:styleId="Newpage">
    <w:name w:val="Newpage"/>
    <w:basedOn w:val="Normal"/>
    <w:rsid w:val="00CB28F4"/>
    <w:pPr>
      <w:tabs>
        <w:tab w:val="left" w:pos="1440"/>
        <w:tab w:val="left" w:pos="3060"/>
      </w:tabs>
      <w:spacing w:after="0" w:line="240" w:lineRule="auto"/>
      <w:jc w:val="center"/>
    </w:pPr>
    <w:rPr>
      <w:rFonts w:ascii="Times New Roman" w:hAnsi="Times New Roman" w:cs="Arial"/>
      <w:b/>
      <w:smallCaps/>
      <w:sz w:val="24"/>
      <w:szCs w:val="20"/>
    </w:rPr>
  </w:style>
  <w:style w:type="paragraph" w:customStyle="1" w:styleId="Annex">
    <w:name w:val="Annex"/>
    <w:basedOn w:val="Normal"/>
    <w:rsid w:val="00CB28F4"/>
    <w:pPr>
      <w:spacing w:after="0" w:line="240" w:lineRule="auto"/>
    </w:pPr>
    <w:rPr>
      <w:rFonts w:ascii="Times New Roman" w:hAnsi="Times New Roman"/>
      <w:caps/>
      <w:sz w:val="24"/>
      <w:szCs w:val="20"/>
    </w:rPr>
  </w:style>
  <w:style w:type="paragraph" w:customStyle="1" w:styleId="FirstHeading">
    <w:name w:val="FirstHeading"/>
    <w:basedOn w:val="Normal"/>
    <w:next w:val="Normal"/>
    <w:link w:val="FirstHeadingChar"/>
    <w:rsid w:val="00CB28F4"/>
    <w:pPr>
      <w:keepNext/>
      <w:tabs>
        <w:tab w:val="left" w:pos="0"/>
        <w:tab w:val="left" w:pos="86"/>
      </w:tabs>
      <w:spacing w:before="120" w:after="120" w:line="240" w:lineRule="auto"/>
      <w:ind w:left="720" w:hanging="720"/>
    </w:pPr>
    <w:rPr>
      <w:rFonts w:ascii="Times New Roman" w:hAnsi="Times New Roman"/>
      <w:b/>
      <w:sz w:val="24"/>
      <w:szCs w:val="20"/>
    </w:rPr>
  </w:style>
  <w:style w:type="paragraph" w:styleId="FootnoteText">
    <w:name w:val="footnote text"/>
    <w:aliases w:val="fn,Geneva 9,Font: Geneva 9,Boston 10,f,Char Char,texto de nota al pie,NOTA AL PIE TESIS PUCP,footnote,single space,FOOTNOTES,footnote text,ft,Footnote,foottextfra,F,Footnote Text Char Char Char Char Char Char Char,ADB,Texto de rodapé,Car"/>
    <w:basedOn w:val="Normal"/>
    <w:link w:val="FootnoteTextChar"/>
    <w:uiPriority w:val="99"/>
    <w:qFormat/>
    <w:rsid w:val="00CB28F4"/>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Geneva 9 Char,Font: Geneva 9 Char,Boston 10 Char,f Char,Char Char Char,texto de nota al pie Char,NOTA AL PIE TESIS PUCP Char,footnote Char,single space Char,FOOTNOTES Char,footnote text Char,ft Char,Footnote Char,F Char"/>
    <w:basedOn w:val="DefaultParagraphFont"/>
    <w:link w:val="FootnoteText"/>
    <w:uiPriority w:val="99"/>
    <w:rsid w:val="00CB28F4"/>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CB28F4"/>
    <w:pPr>
      <w:keepNext/>
      <w:tabs>
        <w:tab w:val="num" w:pos="1296"/>
      </w:tabs>
      <w:spacing w:before="120" w:after="120" w:line="240" w:lineRule="auto"/>
      <w:ind w:left="1296" w:hanging="576"/>
    </w:pPr>
    <w:rPr>
      <w:rFonts w:ascii="Times New Roman" w:hAnsi="Times New Roman"/>
      <w:b/>
      <w:sz w:val="24"/>
      <w:szCs w:val="20"/>
    </w:rPr>
  </w:style>
  <w:style w:type="paragraph" w:customStyle="1" w:styleId="SubHeading1">
    <w:name w:val="SubHeading1"/>
    <w:basedOn w:val="SecHeading"/>
    <w:rsid w:val="00CB28F4"/>
    <w:pPr>
      <w:tabs>
        <w:tab w:val="clear" w:pos="1296"/>
        <w:tab w:val="num" w:pos="1872"/>
      </w:tabs>
      <w:ind w:left="1872"/>
    </w:pPr>
  </w:style>
  <w:style w:type="paragraph" w:customStyle="1" w:styleId="Subheading2">
    <w:name w:val="Subheading2"/>
    <w:basedOn w:val="SecHeading"/>
    <w:rsid w:val="00CB28F4"/>
    <w:pPr>
      <w:tabs>
        <w:tab w:val="clear" w:pos="1296"/>
        <w:tab w:val="num" w:pos="2376"/>
      </w:tabs>
      <w:ind w:left="2376" w:hanging="288"/>
    </w:pPr>
  </w:style>
  <w:style w:type="character" w:styleId="FootnoteReference">
    <w:name w:val="footnote reference"/>
    <w:aliases w:val="16 Point,Superscript 6 Point,Fußnotenzeichen DISS,FC,ftref,referencia nota al pie,titulo 2,Style 24,pie pddes,Footnote Reference.SES,Footnote Reference Number,Footnote Reference_LVL6,Footnote Reference_LVL61,Footnote Reference_LVL62"/>
    <w:link w:val="Char2"/>
    <w:uiPriority w:val="99"/>
    <w:qFormat/>
    <w:rsid w:val="00CB28F4"/>
    <w:rPr>
      <w:vertAlign w:val="superscript"/>
    </w:rPr>
  </w:style>
  <w:style w:type="paragraph" w:styleId="DocumentMap">
    <w:name w:val="Document Map"/>
    <w:basedOn w:val="Normal"/>
    <w:link w:val="DocumentMapChar"/>
    <w:semiHidden/>
    <w:rsid w:val="00CB28F4"/>
    <w:pPr>
      <w:shd w:val="clear" w:color="auto" w:fill="000080"/>
      <w:spacing w:after="0" w:line="240" w:lineRule="auto"/>
    </w:pPr>
    <w:rPr>
      <w:rFonts w:ascii="Tahoma" w:hAnsi="Tahoma"/>
      <w:sz w:val="20"/>
      <w:szCs w:val="20"/>
    </w:rPr>
  </w:style>
  <w:style w:type="character" w:customStyle="1" w:styleId="DocumentMapChar">
    <w:name w:val="Document Map Char"/>
    <w:basedOn w:val="DefaultParagraphFont"/>
    <w:link w:val="DocumentMap"/>
    <w:semiHidden/>
    <w:rsid w:val="00CB28F4"/>
    <w:rPr>
      <w:rFonts w:ascii="Tahoma" w:eastAsia="Times New Roman" w:hAnsi="Tahoma" w:cs="Times New Roman"/>
      <w:sz w:val="20"/>
      <w:szCs w:val="20"/>
      <w:shd w:val="clear" w:color="auto" w:fill="000080"/>
    </w:rPr>
  </w:style>
  <w:style w:type="paragraph" w:customStyle="1" w:styleId="ABBR">
    <w:name w:val="ABBR"/>
    <w:basedOn w:val="Annex"/>
    <w:rsid w:val="00CB28F4"/>
  </w:style>
  <w:style w:type="paragraph" w:customStyle="1" w:styleId="AbbrDesc">
    <w:name w:val="AbbrDesc"/>
    <w:basedOn w:val="Normal"/>
    <w:rsid w:val="00CB28F4"/>
    <w:pPr>
      <w:tabs>
        <w:tab w:val="left" w:pos="3060"/>
      </w:tabs>
      <w:spacing w:after="0" w:line="240" w:lineRule="auto"/>
      <w:jc w:val="both"/>
    </w:pPr>
    <w:rPr>
      <w:rFonts w:ascii="Times New Roman" w:hAnsi="Times New Roman"/>
      <w:sz w:val="24"/>
      <w:szCs w:val="20"/>
    </w:rPr>
  </w:style>
  <w:style w:type="paragraph" w:customStyle="1" w:styleId="Regtable">
    <w:name w:val="Regtable"/>
    <w:basedOn w:val="Normal"/>
    <w:rsid w:val="00CB28F4"/>
    <w:pPr>
      <w:keepLines/>
      <w:framePr w:wrap="around" w:vAnchor="text" w:hAnchor="text" w:y="1"/>
      <w:numPr>
        <w:ilvl w:val="1"/>
      </w:numPr>
      <w:tabs>
        <w:tab w:val="num" w:pos="720"/>
      </w:tabs>
      <w:spacing w:before="20" w:after="20" w:line="240" w:lineRule="auto"/>
    </w:pPr>
    <w:rPr>
      <w:rFonts w:ascii="Times New Roman" w:hAnsi="Times New Roman"/>
      <w:sz w:val="20"/>
      <w:szCs w:val="20"/>
    </w:rPr>
  </w:style>
  <w:style w:type="paragraph" w:customStyle="1" w:styleId="TableTitle">
    <w:name w:val="TableTitle"/>
    <w:basedOn w:val="Normal"/>
    <w:rsid w:val="00CB28F4"/>
    <w:pPr>
      <w:keepNext/>
      <w:framePr w:wrap="around" w:vAnchor="text" w:hAnchor="text" w:y="1"/>
      <w:numPr>
        <w:ilvl w:val="1"/>
      </w:numPr>
      <w:tabs>
        <w:tab w:val="num" w:pos="720"/>
      </w:tabs>
      <w:spacing w:before="20" w:after="20" w:line="240" w:lineRule="auto"/>
      <w:jc w:val="center"/>
    </w:pPr>
    <w:rPr>
      <w:rFonts w:ascii="Times New Roman Bold" w:hAnsi="Times New Roman Bold"/>
      <w:b/>
      <w:spacing w:val="-3"/>
      <w:sz w:val="20"/>
      <w:szCs w:val="20"/>
    </w:rPr>
  </w:style>
  <w:style w:type="paragraph" w:customStyle="1" w:styleId="StandardParagraph">
    <w:name w:val="Standard Paragraph"/>
    <w:basedOn w:val="Normal"/>
    <w:rsid w:val="00CB28F4"/>
    <w:pPr>
      <w:spacing w:after="240" w:line="280" w:lineRule="atLeast"/>
    </w:pPr>
    <w:rPr>
      <w:rFonts w:ascii="Arial" w:hAnsi="Arial"/>
      <w:szCs w:val="20"/>
      <w:lang w:val="en-GB"/>
    </w:rPr>
  </w:style>
  <w:style w:type="paragraph" w:customStyle="1" w:styleId="SmallBullets">
    <w:name w:val="Small Bullets"/>
    <w:basedOn w:val="StandardParagraph"/>
    <w:rsid w:val="00CB28F4"/>
    <w:pPr>
      <w:tabs>
        <w:tab w:val="num" w:pos="432"/>
      </w:tabs>
      <w:spacing w:after="120"/>
      <w:ind w:left="432" w:hanging="432"/>
    </w:pPr>
  </w:style>
  <w:style w:type="paragraph" w:customStyle="1" w:styleId="SubSubHeading">
    <w:name w:val="Sub Sub Heading"/>
    <w:basedOn w:val="Heading4"/>
    <w:autoRedefine/>
    <w:rsid w:val="00CB28F4"/>
    <w:pPr>
      <w:tabs>
        <w:tab w:val="num" w:pos="3528"/>
      </w:tabs>
      <w:spacing w:line="360" w:lineRule="auto"/>
      <w:ind w:left="3528" w:hanging="360"/>
    </w:pPr>
    <w:rPr>
      <w:rFonts w:ascii="Times New Roman" w:hAnsi="Times New Roman"/>
      <w:b w:val="0"/>
      <w:i/>
      <w:color w:val="000000"/>
      <w:lang w:val="en-029"/>
    </w:rPr>
  </w:style>
  <w:style w:type="character" w:customStyle="1" w:styleId="A1">
    <w:name w:val="A1"/>
    <w:rsid w:val="00CB28F4"/>
    <w:rPr>
      <w:b/>
      <w:bCs/>
      <w:color w:val="000000"/>
    </w:rPr>
  </w:style>
  <w:style w:type="paragraph" w:styleId="Caption">
    <w:name w:val="caption"/>
    <w:basedOn w:val="Normal"/>
    <w:next w:val="Normal"/>
    <w:qFormat/>
    <w:rsid w:val="00CB28F4"/>
    <w:pPr>
      <w:numPr>
        <w:numId w:val="2"/>
      </w:numPr>
      <w:tabs>
        <w:tab w:val="clear" w:pos="432"/>
      </w:tabs>
      <w:spacing w:before="120" w:after="120" w:line="240" w:lineRule="auto"/>
      <w:ind w:left="0" w:firstLine="0"/>
    </w:pPr>
    <w:rPr>
      <w:rFonts w:ascii="Times New Roman" w:hAnsi="Times New Roman"/>
      <w:b/>
      <w:bCs/>
      <w:sz w:val="20"/>
      <w:szCs w:val="20"/>
      <w:lang w:val="en-GB"/>
    </w:rPr>
  </w:style>
  <w:style w:type="paragraph" w:styleId="NormalWeb">
    <w:name w:val="Normal (Web)"/>
    <w:basedOn w:val="Normal"/>
    <w:uiPriority w:val="99"/>
    <w:unhideWhenUsed/>
    <w:rsid w:val="00CB28F4"/>
    <w:pPr>
      <w:spacing w:before="100" w:beforeAutospacing="1" w:after="100" w:afterAutospacing="1" w:line="240" w:lineRule="auto"/>
    </w:pPr>
    <w:rPr>
      <w:rFonts w:ascii="Times New Roman" w:hAnsi="Times New Roman"/>
      <w:sz w:val="24"/>
      <w:szCs w:val="24"/>
    </w:rPr>
  </w:style>
  <w:style w:type="character" w:styleId="FollowedHyperlink">
    <w:name w:val="FollowedHyperlink"/>
    <w:uiPriority w:val="99"/>
    <w:rsid w:val="00CB28F4"/>
    <w:rPr>
      <w:color w:val="800080"/>
      <w:u w:val="single"/>
    </w:rPr>
  </w:style>
  <w:style w:type="paragraph" w:customStyle="1" w:styleId="Default">
    <w:name w:val="Default"/>
    <w:rsid w:val="00CB28F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Emphasis">
    <w:name w:val="Emphasis"/>
    <w:uiPriority w:val="20"/>
    <w:qFormat/>
    <w:rsid w:val="00CB28F4"/>
    <w:rPr>
      <w:i/>
      <w:iCs/>
    </w:rPr>
  </w:style>
  <w:style w:type="character" w:customStyle="1" w:styleId="apple-converted-space">
    <w:name w:val="apple-converted-space"/>
    <w:basedOn w:val="DefaultParagraphFont"/>
    <w:rsid w:val="00CB28F4"/>
  </w:style>
  <w:style w:type="paragraph" w:customStyle="1" w:styleId="Style">
    <w:name w:val="Style"/>
    <w:rsid w:val="00CB28F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2">
    <w:name w:val="Head2 Знак Знак"/>
    <w:basedOn w:val="Normal"/>
    <w:rsid w:val="00CB28F4"/>
    <w:pPr>
      <w:keepNext/>
      <w:suppressAutoHyphens/>
      <w:spacing w:before="100" w:after="100" w:line="240" w:lineRule="auto"/>
    </w:pPr>
    <w:rPr>
      <w:rFonts w:ascii="Times New Roman Bold" w:hAnsi="Times New Roman Bold"/>
      <w:b/>
      <w:sz w:val="20"/>
      <w:szCs w:val="20"/>
    </w:rPr>
  </w:style>
  <w:style w:type="paragraph" w:styleId="TOCHeading">
    <w:name w:val="TOC Heading"/>
    <w:basedOn w:val="Heading1"/>
    <w:next w:val="Normal"/>
    <w:uiPriority w:val="39"/>
    <w:semiHidden/>
    <w:unhideWhenUsed/>
    <w:qFormat/>
    <w:rsid w:val="00CB28F4"/>
    <w:pPr>
      <w:keepLines/>
      <w:numPr>
        <w:numId w:val="0"/>
      </w:numPr>
      <w:spacing w:before="480" w:after="0" w:line="276" w:lineRule="auto"/>
      <w:outlineLvl w:val="9"/>
    </w:pPr>
    <w:rPr>
      <w:rFonts w:ascii="Cambria" w:hAnsi="Cambria"/>
      <w:bCs/>
      <w:color w:val="365F91"/>
      <w:kern w:val="0"/>
      <w:szCs w:val="28"/>
    </w:rPr>
  </w:style>
  <w:style w:type="paragraph" w:styleId="TOC2">
    <w:name w:val="toc 2"/>
    <w:basedOn w:val="Normal"/>
    <w:next w:val="Normal"/>
    <w:autoRedefine/>
    <w:uiPriority w:val="39"/>
    <w:unhideWhenUsed/>
    <w:rsid w:val="00CB28F4"/>
    <w:pPr>
      <w:tabs>
        <w:tab w:val="left" w:pos="1080"/>
        <w:tab w:val="right" w:leader="dot" w:pos="8616"/>
      </w:tabs>
      <w:spacing w:after="100"/>
      <w:ind w:left="1080" w:hanging="450"/>
    </w:pPr>
  </w:style>
  <w:style w:type="paragraph" w:styleId="TOC1">
    <w:name w:val="toc 1"/>
    <w:basedOn w:val="Normal"/>
    <w:next w:val="Normal"/>
    <w:autoRedefine/>
    <w:uiPriority w:val="39"/>
    <w:unhideWhenUsed/>
    <w:rsid w:val="009C42D4"/>
    <w:pPr>
      <w:tabs>
        <w:tab w:val="left" w:pos="630"/>
        <w:tab w:val="right" w:leader="dot" w:pos="8616"/>
      </w:tabs>
      <w:spacing w:after="100"/>
    </w:pPr>
    <w:rPr>
      <w:rFonts w:ascii="Times New Roman" w:hAnsi="Times New Roman"/>
      <w:b/>
      <w:smallCaps/>
      <w:noProof/>
      <w:lang w:val="es-MX"/>
    </w:rPr>
  </w:style>
  <w:style w:type="paragraph" w:styleId="TOC3">
    <w:name w:val="toc 3"/>
    <w:basedOn w:val="Normal"/>
    <w:next w:val="Normal"/>
    <w:autoRedefine/>
    <w:uiPriority w:val="39"/>
    <w:unhideWhenUsed/>
    <w:rsid w:val="000379A6"/>
    <w:pPr>
      <w:tabs>
        <w:tab w:val="left" w:pos="1080"/>
        <w:tab w:val="right" w:leader="dot" w:pos="8616"/>
      </w:tabs>
      <w:spacing w:after="100"/>
      <w:ind w:left="1080" w:hanging="446"/>
    </w:pPr>
  </w:style>
  <w:style w:type="paragraph" w:styleId="NoSpacing">
    <w:name w:val="No Spacing"/>
    <w:link w:val="NoSpacingChar"/>
    <w:uiPriority w:val="99"/>
    <w:qFormat/>
    <w:rsid w:val="00CB28F4"/>
    <w:pPr>
      <w:spacing w:after="0" w:line="240" w:lineRule="auto"/>
    </w:pPr>
    <w:rPr>
      <w:rFonts w:ascii="Calibri" w:eastAsia="Calibri" w:hAnsi="Calibri" w:cs="Times New Roman"/>
    </w:rPr>
  </w:style>
  <w:style w:type="paragraph" w:customStyle="1" w:styleId="xl29">
    <w:name w:val="xl29"/>
    <w:basedOn w:val="Normal"/>
    <w:rsid w:val="00CB28F4"/>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Sec1-Clauses">
    <w:name w:val="Sec1-Clauses"/>
    <w:basedOn w:val="Normal"/>
    <w:rsid w:val="00CB28F4"/>
    <w:pPr>
      <w:numPr>
        <w:numId w:val="5"/>
      </w:numPr>
      <w:spacing w:before="120" w:after="120" w:line="240" w:lineRule="auto"/>
    </w:pPr>
    <w:rPr>
      <w:rFonts w:ascii="Times New Roman" w:hAnsi="Times New Roman"/>
      <w:b/>
      <w:sz w:val="24"/>
      <w:szCs w:val="20"/>
    </w:rPr>
  </w:style>
  <w:style w:type="paragraph" w:styleId="Revision">
    <w:name w:val="Revision"/>
    <w:hidden/>
    <w:uiPriority w:val="99"/>
    <w:semiHidden/>
    <w:rsid w:val="00CB28F4"/>
    <w:pPr>
      <w:spacing w:after="0" w:line="240" w:lineRule="auto"/>
    </w:pPr>
    <w:rPr>
      <w:rFonts w:ascii="Calibri" w:eastAsia="Times New Roman" w:hAnsi="Calibri" w:cs="Times New Roman"/>
    </w:rPr>
  </w:style>
  <w:style w:type="paragraph" w:styleId="ListParagraph">
    <w:name w:val="List Paragraph"/>
    <w:aliases w:val="Fundamentacion,Título 2."/>
    <w:basedOn w:val="Normal"/>
    <w:link w:val="ListParagraphChar"/>
    <w:uiPriority w:val="34"/>
    <w:qFormat/>
    <w:rsid w:val="000F5468"/>
    <w:pPr>
      <w:ind w:left="720"/>
      <w:contextualSpacing/>
    </w:pPr>
  </w:style>
  <w:style w:type="paragraph" w:customStyle="1" w:styleId="Style2">
    <w:name w:val="Style 2"/>
    <w:uiPriority w:val="99"/>
    <w:rsid w:val="00CC5D1E"/>
    <w:pPr>
      <w:widowControl w:val="0"/>
      <w:autoSpaceDE w:val="0"/>
      <w:autoSpaceDN w:val="0"/>
      <w:adjustRightInd w:val="0"/>
      <w:spacing w:after="0" w:line="240" w:lineRule="auto"/>
    </w:pPr>
    <w:rPr>
      <w:rFonts w:ascii="Times New Roman" w:eastAsia="Times New Roman" w:hAnsi="Times New Roman" w:cs="Times New Roman"/>
      <w:sz w:val="20"/>
      <w:szCs w:val="20"/>
      <w:lang w:eastAsia="es-MX"/>
    </w:rPr>
  </w:style>
  <w:style w:type="character" w:styleId="Strong">
    <w:name w:val="Strong"/>
    <w:basedOn w:val="DefaultParagraphFont"/>
    <w:uiPriority w:val="22"/>
    <w:qFormat/>
    <w:rsid w:val="009F4141"/>
    <w:rPr>
      <w:b/>
      <w:bCs/>
    </w:rPr>
  </w:style>
  <w:style w:type="character" w:customStyle="1" w:styleId="CharacterStyle2">
    <w:name w:val="Character Style 2"/>
    <w:uiPriority w:val="99"/>
    <w:rsid w:val="00D57690"/>
    <w:rPr>
      <w:rFonts w:ascii="Arial Narrow" w:hAnsi="Arial Narrow"/>
      <w:sz w:val="22"/>
    </w:rPr>
  </w:style>
  <w:style w:type="character" w:customStyle="1" w:styleId="NoSpacingChar">
    <w:name w:val="No Spacing Char"/>
    <w:link w:val="NoSpacing"/>
    <w:uiPriority w:val="99"/>
    <w:locked/>
    <w:rsid w:val="00E00555"/>
    <w:rPr>
      <w:rFonts w:ascii="Calibri" w:eastAsia="Calibri" w:hAnsi="Calibri" w:cs="Times New Roman"/>
    </w:rPr>
  </w:style>
  <w:style w:type="paragraph" w:customStyle="1" w:styleId="estndar">
    <w:name w:val="estándar"/>
    <w:uiPriority w:val="99"/>
    <w:rsid w:val="00E00555"/>
    <w:pPr>
      <w:spacing w:after="0" w:line="360" w:lineRule="auto"/>
      <w:jc w:val="both"/>
    </w:pPr>
    <w:rPr>
      <w:rFonts w:ascii="Times New Roman" w:eastAsia="Times New Roman" w:hAnsi="Times New Roman" w:cs="Times New Roman"/>
      <w:sz w:val="24"/>
      <w:szCs w:val="24"/>
      <w:lang w:val="es-ES" w:eastAsia="es-ES"/>
    </w:rPr>
  </w:style>
  <w:style w:type="paragraph" w:customStyle="1" w:styleId="Pa9">
    <w:name w:val="Pa9"/>
    <w:basedOn w:val="Default"/>
    <w:next w:val="Default"/>
    <w:uiPriority w:val="99"/>
    <w:rsid w:val="00A2077E"/>
    <w:pPr>
      <w:spacing w:line="241" w:lineRule="atLeast"/>
    </w:pPr>
    <w:rPr>
      <w:rFonts w:ascii="Soberana Sans Light" w:eastAsiaTheme="minorHAnsi" w:hAnsi="Soberana Sans Light" w:cstheme="minorBidi"/>
      <w:color w:val="auto"/>
    </w:rPr>
  </w:style>
  <w:style w:type="character" w:customStyle="1" w:styleId="A0">
    <w:name w:val="A0"/>
    <w:uiPriority w:val="99"/>
    <w:rsid w:val="00A2077E"/>
    <w:rPr>
      <w:rFonts w:cs="Soberana Sans Light"/>
      <w:i/>
      <w:iCs/>
      <w:color w:val="000000"/>
      <w:sz w:val="22"/>
      <w:szCs w:val="22"/>
    </w:rPr>
  </w:style>
  <w:style w:type="character" w:customStyle="1" w:styleId="FirstHeadingChar">
    <w:name w:val="FirstHeading Char"/>
    <w:basedOn w:val="DefaultParagraphFont"/>
    <w:link w:val="FirstHeading"/>
    <w:rsid w:val="003C5C35"/>
    <w:rPr>
      <w:rFonts w:ascii="Times New Roman" w:eastAsia="Times New Roman" w:hAnsi="Times New Roman" w:cs="Times New Roman"/>
      <w:b/>
      <w:sz w:val="24"/>
      <w:szCs w:val="20"/>
    </w:rPr>
  </w:style>
  <w:style w:type="paragraph" w:customStyle="1" w:styleId="SEPgraltexto">
    <w:name w:val="SEP gral texto"/>
    <w:basedOn w:val="Normal"/>
    <w:link w:val="SEPgraltextoCar"/>
    <w:rsid w:val="00E22A4A"/>
    <w:pPr>
      <w:spacing w:after="0" w:line="312" w:lineRule="auto"/>
      <w:ind w:firstLine="18"/>
      <w:jc w:val="both"/>
    </w:pPr>
    <w:rPr>
      <w:rFonts w:ascii="Arial" w:hAnsi="Arial"/>
      <w:szCs w:val="20"/>
      <w:lang w:val="es-MX" w:eastAsia="es-ES"/>
    </w:rPr>
  </w:style>
  <w:style w:type="character" w:customStyle="1" w:styleId="SEPgraltextoCar">
    <w:name w:val="SEP gral texto Car"/>
    <w:basedOn w:val="DefaultParagraphFont"/>
    <w:link w:val="SEPgraltexto"/>
    <w:rsid w:val="00E22A4A"/>
    <w:rPr>
      <w:rFonts w:ascii="Arial" w:eastAsia="Times New Roman" w:hAnsi="Arial" w:cs="Times New Roman"/>
      <w:szCs w:val="20"/>
      <w:lang w:val="es-MX" w:eastAsia="es-ES"/>
    </w:rPr>
  </w:style>
  <w:style w:type="paragraph" w:styleId="EndnoteText">
    <w:name w:val="endnote text"/>
    <w:basedOn w:val="Normal"/>
    <w:link w:val="EndnoteTextChar"/>
    <w:uiPriority w:val="99"/>
    <w:semiHidden/>
    <w:unhideWhenUsed/>
    <w:rsid w:val="00B133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33BC"/>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B133BC"/>
    <w:rPr>
      <w:vertAlign w:val="superscript"/>
    </w:rPr>
  </w:style>
  <w:style w:type="paragraph" w:customStyle="1" w:styleId="Prrafodelista1">
    <w:name w:val="Párrafo de lista1"/>
    <w:basedOn w:val="Normal"/>
    <w:rsid w:val="00C01414"/>
    <w:pPr>
      <w:spacing w:line="240" w:lineRule="auto"/>
      <w:ind w:left="720"/>
      <w:jc w:val="both"/>
    </w:pPr>
    <w:rPr>
      <w:rFonts w:ascii="Verdana" w:hAnsi="Verdana"/>
      <w:sz w:val="20"/>
    </w:rPr>
  </w:style>
  <w:style w:type="paragraph" w:customStyle="1" w:styleId="Pa0">
    <w:name w:val="Pa0"/>
    <w:basedOn w:val="Default"/>
    <w:next w:val="Default"/>
    <w:uiPriority w:val="99"/>
    <w:rsid w:val="00C01414"/>
    <w:pPr>
      <w:spacing w:line="241" w:lineRule="atLeast"/>
    </w:pPr>
    <w:rPr>
      <w:rFonts w:ascii="Helvetica" w:eastAsiaTheme="minorEastAsia" w:hAnsi="Helvetica" w:cs="Helvetica"/>
      <w:color w:val="auto"/>
      <w:lang w:val="es-SV" w:eastAsia="es-SV"/>
    </w:rPr>
  </w:style>
  <w:style w:type="character" w:customStyle="1" w:styleId="A7">
    <w:name w:val="A7"/>
    <w:uiPriority w:val="99"/>
    <w:rsid w:val="00C01414"/>
    <w:rPr>
      <w:b/>
      <w:bCs/>
      <w:color w:val="000000"/>
      <w:sz w:val="20"/>
      <w:szCs w:val="20"/>
    </w:rPr>
  </w:style>
  <w:style w:type="character" w:customStyle="1" w:styleId="A4">
    <w:name w:val="A4"/>
    <w:uiPriority w:val="99"/>
    <w:rsid w:val="00C01414"/>
    <w:rPr>
      <w:rFonts w:cs="Arial Narrow"/>
      <w:b/>
      <w:bCs/>
      <w:color w:val="000000"/>
      <w:sz w:val="90"/>
      <w:szCs w:val="90"/>
    </w:rPr>
  </w:style>
  <w:style w:type="character" w:customStyle="1" w:styleId="A5">
    <w:name w:val="A5"/>
    <w:uiPriority w:val="99"/>
    <w:rsid w:val="00C01414"/>
    <w:rPr>
      <w:rFonts w:ascii="Helvetica" w:hAnsi="Helvetica" w:cs="Helvetica"/>
      <w:b/>
      <w:bCs/>
      <w:color w:val="000000"/>
      <w:sz w:val="32"/>
      <w:szCs w:val="32"/>
    </w:rPr>
  </w:style>
  <w:style w:type="character" w:customStyle="1" w:styleId="A6">
    <w:name w:val="A6"/>
    <w:uiPriority w:val="99"/>
    <w:rsid w:val="00C01414"/>
    <w:rPr>
      <w:rFonts w:ascii="Helvetica" w:hAnsi="Helvetica" w:cs="Helvetica"/>
      <w:b/>
      <w:bCs/>
      <w:color w:val="000000"/>
      <w:sz w:val="25"/>
      <w:szCs w:val="25"/>
    </w:rPr>
  </w:style>
  <w:style w:type="paragraph" w:customStyle="1" w:styleId="Pa2">
    <w:name w:val="Pa2"/>
    <w:basedOn w:val="Default"/>
    <w:next w:val="Default"/>
    <w:uiPriority w:val="99"/>
    <w:rsid w:val="00C01414"/>
    <w:pPr>
      <w:spacing w:line="241" w:lineRule="atLeast"/>
    </w:pPr>
    <w:rPr>
      <w:rFonts w:ascii="Arial Narrow" w:eastAsiaTheme="minorEastAsia" w:hAnsi="Arial Narrow" w:cstheme="minorBidi"/>
      <w:color w:val="auto"/>
      <w:lang w:val="es-SV" w:eastAsia="es-SV"/>
    </w:rPr>
  </w:style>
  <w:style w:type="character" w:customStyle="1" w:styleId="A8">
    <w:name w:val="A8"/>
    <w:uiPriority w:val="99"/>
    <w:rsid w:val="00C01414"/>
    <w:rPr>
      <w:rFonts w:cs="Arial Narrow"/>
      <w:color w:val="000000"/>
      <w:sz w:val="28"/>
      <w:szCs w:val="28"/>
    </w:rPr>
  </w:style>
  <w:style w:type="paragraph" w:customStyle="1" w:styleId="Pa7">
    <w:name w:val="Pa7"/>
    <w:basedOn w:val="Default"/>
    <w:next w:val="Default"/>
    <w:uiPriority w:val="99"/>
    <w:rsid w:val="00C01414"/>
    <w:pPr>
      <w:spacing w:line="241" w:lineRule="atLeast"/>
    </w:pPr>
    <w:rPr>
      <w:rFonts w:ascii="Arial Narrow" w:eastAsiaTheme="minorEastAsia" w:hAnsi="Arial Narrow" w:cstheme="minorBidi"/>
      <w:color w:val="auto"/>
      <w:lang w:val="es-SV" w:eastAsia="es-SV"/>
    </w:rPr>
  </w:style>
  <w:style w:type="paragraph" w:customStyle="1" w:styleId="Pa30">
    <w:name w:val="Pa30"/>
    <w:basedOn w:val="Default"/>
    <w:next w:val="Default"/>
    <w:uiPriority w:val="99"/>
    <w:rsid w:val="00C01414"/>
    <w:pPr>
      <w:spacing w:line="241" w:lineRule="atLeast"/>
    </w:pPr>
    <w:rPr>
      <w:rFonts w:ascii="Helvetica" w:eastAsiaTheme="minorEastAsia" w:hAnsi="Helvetica" w:cs="Helvetica"/>
      <w:color w:val="auto"/>
      <w:lang w:val="es-SV" w:eastAsia="es-SV"/>
    </w:rPr>
  </w:style>
  <w:style w:type="character" w:customStyle="1" w:styleId="ListParagraphChar">
    <w:name w:val="List Paragraph Char"/>
    <w:aliases w:val="Fundamentacion Char,Título 2. Char"/>
    <w:basedOn w:val="DefaultParagraphFont"/>
    <w:link w:val="ListParagraph"/>
    <w:uiPriority w:val="34"/>
    <w:locked/>
    <w:rsid w:val="00E72F7A"/>
    <w:rPr>
      <w:rFonts w:ascii="Calibri" w:eastAsia="Times New Roman" w:hAnsi="Calibri" w:cs="Times New Roman"/>
    </w:rPr>
  </w:style>
  <w:style w:type="paragraph" w:customStyle="1" w:styleId="Char2">
    <w:name w:val="Char2"/>
    <w:basedOn w:val="Normal"/>
    <w:link w:val="FootnoteReference"/>
    <w:uiPriority w:val="99"/>
    <w:rsid w:val="00E72F7A"/>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19282">
      <w:bodyDiv w:val="1"/>
      <w:marLeft w:val="0"/>
      <w:marRight w:val="0"/>
      <w:marTop w:val="0"/>
      <w:marBottom w:val="0"/>
      <w:divBdr>
        <w:top w:val="none" w:sz="0" w:space="0" w:color="auto"/>
        <w:left w:val="none" w:sz="0" w:space="0" w:color="auto"/>
        <w:bottom w:val="none" w:sz="0" w:space="0" w:color="auto"/>
        <w:right w:val="none" w:sz="0" w:space="0" w:color="auto"/>
      </w:divBdr>
    </w:div>
    <w:div w:id="230695871">
      <w:bodyDiv w:val="1"/>
      <w:marLeft w:val="0"/>
      <w:marRight w:val="0"/>
      <w:marTop w:val="0"/>
      <w:marBottom w:val="0"/>
      <w:divBdr>
        <w:top w:val="none" w:sz="0" w:space="0" w:color="auto"/>
        <w:left w:val="none" w:sz="0" w:space="0" w:color="auto"/>
        <w:bottom w:val="none" w:sz="0" w:space="0" w:color="auto"/>
        <w:right w:val="none" w:sz="0" w:space="0" w:color="auto"/>
      </w:divBdr>
    </w:div>
    <w:div w:id="289483896">
      <w:bodyDiv w:val="1"/>
      <w:marLeft w:val="0"/>
      <w:marRight w:val="0"/>
      <w:marTop w:val="0"/>
      <w:marBottom w:val="0"/>
      <w:divBdr>
        <w:top w:val="none" w:sz="0" w:space="0" w:color="auto"/>
        <w:left w:val="none" w:sz="0" w:space="0" w:color="auto"/>
        <w:bottom w:val="none" w:sz="0" w:space="0" w:color="auto"/>
        <w:right w:val="none" w:sz="0" w:space="0" w:color="auto"/>
      </w:divBdr>
    </w:div>
    <w:div w:id="676149761">
      <w:bodyDiv w:val="1"/>
      <w:marLeft w:val="0"/>
      <w:marRight w:val="0"/>
      <w:marTop w:val="0"/>
      <w:marBottom w:val="0"/>
      <w:divBdr>
        <w:top w:val="none" w:sz="0" w:space="0" w:color="auto"/>
        <w:left w:val="none" w:sz="0" w:space="0" w:color="auto"/>
        <w:bottom w:val="none" w:sz="0" w:space="0" w:color="auto"/>
        <w:right w:val="none" w:sz="0" w:space="0" w:color="auto"/>
      </w:divBdr>
    </w:div>
    <w:div w:id="1576010787">
      <w:bodyDiv w:val="1"/>
      <w:marLeft w:val="0"/>
      <w:marRight w:val="0"/>
      <w:marTop w:val="0"/>
      <w:marBottom w:val="0"/>
      <w:divBdr>
        <w:top w:val="none" w:sz="0" w:space="0" w:color="auto"/>
        <w:left w:val="none" w:sz="0" w:space="0" w:color="auto"/>
        <w:bottom w:val="none" w:sz="0" w:space="0" w:color="auto"/>
        <w:right w:val="none" w:sz="0" w:space="0" w:color="auto"/>
      </w:divBdr>
    </w:div>
    <w:div w:id="1632444619">
      <w:bodyDiv w:val="1"/>
      <w:marLeft w:val="0"/>
      <w:marRight w:val="0"/>
      <w:marTop w:val="0"/>
      <w:marBottom w:val="0"/>
      <w:divBdr>
        <w:top w:val="none" w:sz="0" w:space="0" w:color="auto"/>
        <w:left w:val="none" w:sz="0" w:space="0" w:color="auto"/>
        <w:bottom w:val="none" w:sz="0" w:space="0" w:color="auto"/>
        <w:right w:val="none" w:sz="0" w:space="0" w:color="auto"/>
      </w:divBdr>
    </w:div>
    <w:div w:id="1644654724">
      <w:bodyDiv w:val="1"/>
      <w:marLeft w:val="0"/>
      <w:marRight w:val="0"/>
      <w:marTop w:val="0"/>
      <w:marBottom w:val="0"/>
      <w:divBdr>
        <w:top w:val="none" w:sz="0" w:space="0" w:color="auto"/>
        <w:left w:val="none" w:sz="0" w:space="0" w:color="auto"/>
        <w:bottom w:val="none" w:sz="0" w:space="0" w:color="auto"/>
        <w:right w:val="none" w:sz="0" w:space="0" w:color="auto"/>
      </w:divBdr>
      <w:divsChild>
        <w:div w:id="37552145">
          <w:marLeft w:val="446"/>
          <w:marRight w:val="0"/>
          <w:marTop w:val="0"/>
          <w:marBottom w:val="0"/>
          <w:divBdr>
            <w:top w:val="none" w:sz="0" w:space="0" w:color="auto"/>
            <w:left w:val="none" w:sz="0" w:space="0" w:color="auto"/>
            <w:bottom w:val="none" w:sz="0" w:space="0" w:color="auto"/>
            <w:right w:val="none" w:sz="0" w:space="0" w:color="auto"/>
          </w:divBdr>
        </w:div>
        <w:div w:id="412775337">
          <w:marLeft w:val="446"/>
          <w:marRight w:val="0"/>
          <w:marTop w:val="0"/>
          <w:marBottom w:val="0"/>
          <w:divBdr>
            <w:top w:val="none" w:sz="0" w:space="0" w:color="auto"/>
            <w:left w:val="none" w:sz="0" w:space="0" w:color="auto"/>
            <w:bottom w:val="none" w:sz="0" w:space="0" w:color="auto"/>
            <w:right w:val="none" w:sz="0" w:space="0" w:color="auto"/>
          </w:divBdr>
        </w:div>
        <w:div w:id="930547200">
          <w:marLeft w:val="446"/>
          <w:marRight w:val="0"/>
          <w:marTop w:val="0"/>
          <w:marBottom w:val="0"/>
          <w:divBdr>
            <w:top w:val="none" w:sz="0" w:space="0" w:color="auto"/>
            <w:left w:val="none" w:sz="0" w:space="0" w:color="auto"/>
            <w:bottom w:val="none" w:sz="0" w:space="0" w:color="auto"/>
            <w:right w:val="none" w:sz="0" w:space="0" w:color="auto"/>
          </w:divBdr>
        </w:div>
        <w:div w:id="1284775921">
          <w:marLeft w:val="446"/>
          <w:marRight w:val="0"/>
          <w:marTop w:val="0"/>
          <w:marBottom w:val="0"/>
          <w:divBdr>
            <w:top w:val="none" w:sz="0" w:space="0" w:color="auto"/>
            <w:left w:val="none" w:sz="0" w:space="0" w:color="auto"/>
            <w:bottom w:val="none" w:sz="0" w:space="0" w:color="auto"/>
            <w:right w:val="none" w:sz="0" w:space="0" w:color="auto"/>
          </w:divBdr>
        </w:div>
        <w:div w:id="1347097646">
          <w:marLeft w:val="446"/>
          <w:marRight w:val="0"/>
          <w:marTop w:val="0"/>
          <w:marBottom w:val="0"/>
          <w:divBdr>
            <w:top w:val="none" w:sz="0" w:space="0" w:color="auto"/>
            <w:left w:val="none" w:sz="0" w:space="0" w:color="auto"/>
            <w:bottom w:val="none" w:sz="0" w:space="0" w:color="auto"/>
            <w:right w:val="none" w:sz="0" w:space="0" w:color="auto"/>
          </w:divBdr>
        </w:div>
        <w:div w:id="20206912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PRESCHOOL ＆ EARLY CHILDHOOD EDUCATION</TermName>
          <TermId xmlns="http://schemas.microsoft.com/office/infopath/2007/PartnerControls">f0594eea-4be1-44fb-8b69-68fd4f4e4ebb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208</Value>
      <Value>207</Value>
      <Value>24</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ES-L1139;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EZSHARE-915024565-10</_dlc_DocId>
    <_dlc_DocIdUrl xmlns="cdc7663a-08f0-4737-9e8c-148ce897a09c">
      <Url>https://idbg.sharepoint.com/teams/EZ-ES-LON/ES-L1139/_layouts/15/DocIdRedir.aspx?ID=EZSHARE-915024565-10</Url>
      <Description>EZSHARE-915024565-10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5440654842E8D469CD789AE1BEA83F5" ma:contentTypeVersion="0" ma:contentTypeDescription="A content type to manage public (operations) IDB documents" ma:contentTypeScope="" ma:versionID="a218f1a906457477fe8073a24b71f42b">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9BC6419-42A6-4B5A-A169-46A9D94A54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121EEE-C60B-48C0-BF41-6CEED41DF19E}"/>
</file>

<file path=customXml/itemProps3.xml><?xml version="1.0" encoding="utf-8"?>
<ds:datastoreItem xmlns:ds="http://schemas.openxmlformats.org/officeDocument/2006/customXml" ds:itemID="{80B9DAA1-26EA-443B-839D-A81450D9AFCF}">
  <ds:schemaRefs>
    <ds:schemaRef ds:uri="http://schemas.openxmlformats.org/officeDocument/2006/bibliography"/>
  </ds:schemaRefs>
</ds:datastoreItem>
</file>

<file path=customXml/itemProps4.xml><?xml version="1.0" encoding="utf-8"?>
<ds:datastoreItem xmlns:ds="http://schemas.openxmlformats.org/officeDocument/2006/customXml" ds:itemID="{B1619FF4-47A9-4FF6-BA55-CF9EB3885A25}">
  <ds:schemaRefs>
    <ds:schemaRef ds:uri="http://schemas.microsoft.com/sharepoint/v3/contenttype/forms"/>
  </ds:schemaRefs>
</ds:datastoreItem>
</file>

<file path=customXml/itemProps5.xml><?xml version="1.0" encoding="utf-8"?>
<ds:datastoreItem xmlns:ds="http://schemas.openxmlformats.org/officeDocument/2006/customXml" ds:itemID="{D1581880-958C-49D4-84E8-BFA550AEC4CF}"/>
</file>

<file path=customXml/itemProps6.xml><?xml version="1.0" encoding="utf-8"?>
<ds:datastoreItem xmlns:ds="http://schemas.openxmlformats.org/officeDocument/2006/customXml" ds:itemID="{4412DBB9-A6CB-4718-977B-040201144597}"/>
</file>

<file path=customXml/itemProps7.xml><?xml version="1.0" encoding="utf-8"?>
<ds:datastoreItem xmlns:ds="http://schemas.openxmlformats.org/officeDocument/2006/customXml" ds:itemID="{D5235B0C-085B-487B-A2F8-20D716BC2BD1}"/>
</file>

<file path=docProps/app.xml><?xml version="1.0" encoding="utf-8"?>
<Properties xmlns="http://schemas.openxmlformats.org/officeDocument/2006/extended-properties" xmlns:vt="http://schemas.openxmlformats.org/officeDocument/2006/docPropsVTypes">
  <Template>Normal.dotm</Template>
  <TotalTime>3</TotalTime>
  <Pages>1</Pages>
  <Words>7850</Words>
  <Characters>44751</Characters>
  <Application>Microsoft Office Word</Application>
  <DocSecurity>4</DocSecurity>
  <Lines>372</Lines>
  <Paragraphs>104</Paragraphs>
  <ScaleCrop>false</ScaleCrop>
  <Company>Inter-American Development Bank</Company>
  <LinksUpToDate>false</LinksUpToDate>
  <CharactersWithSpaces>52497</CharactersWithSpaces>
  <SharedDoc>false</SharedDoc>
  <HLinks>
    <vt:vector size="150" baseType="variant">
      <vt:variant>
        <vt:i4>7405670</vt:i4>
      </vt:variant>
      <vt:variant>
        <vt:i4>147</vt:i4>
      </vt:variant>
      <vt:variant>
        <vt:i4>0</vt:i4>
      </vt:variant>
      <vt:variant>
        <vt:i4>5</vt:i4>
      </vt:variant>
      <vt:variant>
        <vt:lpwstr>https://www.brookings.edu/blog/education-plus-development/2017/04/03/skills-for-a-gendered-world-adding-a-gender-perspective-to-the-skills-debate/</vt:lpwstr>
      </vt:variant>
      <vt:variant>
        <vt:lpwstr/>
      </vt:variant>
      <vt:variant>
        <vt:i4>1572913</vt:i4>
      </vt:variant>
      <vt:variant>
        <vt:i4>140</vt:i4>
      </vt:variant>
      <vt:variant>
        <vt:i4>0</vt:i4>
      </vt:variant>
      <vt:variant>
        <vt:i4>5</vt:i4>
      </vt:variant>
      <vt:variant>
        <vt:lpwstr/>
      </vt:variant>
      <vt:variant>
        <vt:lpwstr>_Toc528247882</vt:lpwstr>
      </vt:variant>
      <vt:variant>
        <vt:i4>1507377</vt:i4>
      </vt:variant>
      <vt:variant>
        <vt:i4>134</vt:i4>
      </vt:variant>
      <vt:variant>
        <vt:i4>0</vt:i4>
      </vt:variant>
      <vt:variant>
        <vt:i4>5</vt:i4>
      </vt:variant>
      <vt:variant>
        <vt:lpwstr/>
      </vt:variant>
      <vt:variant>
        <vt:lpwstr>_Toc528247877</vt:lpwstr>
      </vt:variant>
      <vt:variant>
        <vt:i4>1507377</vt:i4>
      </vt:variant>
      <vt:variant>
        <vt:i4>128</vt:i4>
      </vt:variant>
      <vt:variant>
        <vt:i4>0</vt:i4>
      </vt:variant>
      <vt:variant>
        <vt:i4>5</vt:i4>
      </vt:variant>
      <vt:variant>
        <vt:lpwstr/>
      </vt:variant>
      <vt:variant>
        <vt:lpwstr>_Toc528247876</vt:lpwstr>
      </vt:variant>
      <vt:variant>
        <vt:i4>1507377</vt:i4>
      </vt:variant>
      <vt:variant>
        <vt:i4>122</vt:i4>
      </vt:variant>
      <vt:variant>
        <vt:i4>0</vt:i4>
      </vt:variant>
      <vt:variant>
        <vt:i4>5</vt:i4>
      </vt:variant>
      <vt:variant>
        <vt:lpwstr/>
      </vt:variant>
      <vt:variant>
        <vt:lpwstr>_Toc528247875</vt:lpwstr>
      </vt:variant>
      <vt:variant>
        <vt:i4>1507377</vt:i4>
      </vt:variant>
      <vt:variant>
        <vt:i4>116</vt:i4>
      </vt:variant>
      <vt:variant>
        <vt:i4>0</vt:i4>
      </vt:variant>
      <vt:variant>
        <vt:i4>5</vt:i4>
      </vt:variant>
      <vt:variant>
        <vt:lpwstr/>
      </vt:variant>
      <vt:variant>
        <vt:lpwstr>_Toc528247874</vt:lpwstr>
      </vt:variant>
      <vt:variant>
        <vt:i4>1507377</vt:i4>
      </vt:variant>
      <vt:variant>
        <vt:i4>110</vt:i4>
      </vt:variant>
      <vt:variant>
        <vt:i4>0</vt:i4>
      </vt:variant>
      <vt:variant>
        <vt:i4>5</vt:i4>
      </vt:variant>
      <vt:variant>
        <vt:lpwstr/>
      </vt:variant>
      <vt:variant>
        <vt:lpwstr>_Toc528247872</vt:lpwstr>
      </vt:variant>
      <vt:variant>
        <vt:i4>1507377</vt:i4>
      </vt:variant>
      <vt:variant>
        <vt:i4>104</vt:i4>
      </vt:variant>
      <vt:variant>
        <vt:i4>0</vt:i4>
      </vt:variant>
      <vt:variant>
        <vt:i4>5</vt:i4>
      </vt:variant>
      <vt:variant>
        <vt:lpwstr/>
      </vt:variant>
      <vt:variant>
        <vt:lpwstr>_Toc528247871</vt:lpwstr>
      </vt:variant>
      <vt:variant>
        <vt:i4>1507377</vt:i4>
      </vt:variant>
      <vt:variant>
        <vt:i4>98</vt:i4>
      </vt:variant>
      <vt:variant>
        <vt:i4>0</vt:i4>
      </vt:variant>
      <vt:variant>
        <vt:i4>5</vt:i4>
      </vt:variant>
      <vt:variant>
        <vt:lpwstr/>
      </vt:variant>
      <vt:variant>
        <vt:lpwstr>_Toc528247870</vt:lpwstr>
      </vt:variant>
      <vt:variant>
        <vt:i4>1441841</vt:i4>
      </vt:variant>
      <vt:variant>
        <vt:i4>92</vt:i4>
      </vt:variant>
      <vt:variant>
        <vt:i4>0</vt:i4>
      </vt:variant>
      <vt:variant>
        <vt:i4>5</vt:i4>
      </vt:variant>
      <vt:variant>
        <vt:lpwstr/>
      </vt:variant>
      <vt:variant>
        <vt:lpwstr>_Toc528247869</vt:lpwstr>
      </vt:variant>
      <vt:variant>
        <vt:i4>1441841</vt:i4>
      </vt:variant>
      <vt:variant>
        <vt:i4>86</vt:i4>
      </vt:variant>
      <vt:variant>
        <vt:i4>0</vt:i4>
      </vt:variant>
      <vt:variant>
        <vt:i4>5</vt:i4>
      </vt:variant>
      <vt:variant>
        <vt:lpwstr/>
      </vt:variant>
      <vt:variant>
        <vt:lpwstr>_Toc528247868</vt:lpwstr>
      </vt:variant>
      <vt:variant>
        <vt:i4>1441841</vt:i4>
      </vt:variant>
      <vt:variant>
        <vt:i4>80</vt:i4>
      </vt:variant>
      <vt:variant>
        <vt:i4>0</vt:i4>
      </vt:variant>
      <vt:variant>
        <vt:i4>5</vt:i4>
      </vt:variant>
      <vt:variant>
        <vt:lpwstr/>
      </vt:variant>
      <vt:variant>
        <vt:lpwstr>_Toc528247867</vt:lpwstr>
      </vt:variant>
      <vt:variant>
        <vt:i4>1441841</vt:i4>
      </vt:variant>
      <vt:variant>
        <vt:i4>74</vt:i4>
      </vt:variant>
      <vt:variant>
        <vt:i4>0</vt:i4>
      </vt:variant>
      <vt:variant>
        <vt:i4>5</vt:i4>
      </vt:variant>
      <vt:variant>
        <vt:lpwstr/>
      </vt:variant>
      <vt:variant>
        <vt:lpwstr>_Toc528247866</vt:lpwstr>
      </vt:variant>
      <vt:variant>
        <vt:i4>1441841</vt:i4>
      </vt:variant>
      <vt:variant>
        <vt:i4>68</vt:i4>
      </vt:variant>
      <vt:variant>
        <vt:i4>0</vt:i4>
      </vt:variant>
      <vt:variant>
        <vt:i4>5</vt:i4>
      </vt:variant>
      <vt:variant>
        <vt:lpwstr/>
      </vt:variant>
      <vt:variant>
        <vt:lpwstr>_Toc528247865</vt:lpwstr>
      </vt:variant>
      <vt:variant>
        <vt:i4>1441841</vt:i4>
      </vt:variant>
      <vt:variant>
        <vt:i4>62</vt:i4>
      </vt:variant>
      <vt:variant>
        <vt:i4>0</vt:i4>
      </vt:variant>
      <vt:variant>
        <vt:i4>5</vt:i4>
      </vt:variant>
      <vt:variant>
        <vt:lpwstr/>
      </vt:variant>
      <vt:variant>
        <vt:lpwstr>_Toc528247864</vt:lpwstr>
      </vt:variant>
      <vt:variant>
        <vt:i4>1441841</vt:i4>
      </vt:variant>
      <vt:variant>
        <vt:i4>56</vt:i4>
      </vt:variant>
      <vt:variant>
        <vt:i4>0</vt:i4>
      </vt:variant>
      <vt:variant>
        <vt:i4>5</vt:i4>
      </vt:variant>
      <vt:variant>
        <vt:lpwstr/>
      </vt:variant>
      <vt:variant>
        <vt:lpwstr>_Toc528247863</vt:lpwstr>
      </vt:variant>
      <vt:variant>
        <vt:i4>1441841</vt:i4>
      </vt:variant>
      <vt:variant>
        <vt:i4>50</vt:i4>
      </vt:variant>
      <vt:variant>
        <vt:i4>0</vt:i4>
      </vt:variant>
      <vt:variant>
        <vt:i4>5</vt:i4>
      </vt:variant>
      <vt:variant>
        <vt:lpwstr/>
      </vt:variant>
      <vt:variant>
        <vt:lpwstr>_Toc528247862</vt:lpwstr>
      </vt:variant>
      <vt:variant>
        <vt:i4>1441841</vt:i4>
      </vt:variant>
      <vt:variant>
        <vt:i4>44</vt:i4>
      </vt:variant>
      <vt:variant>
        <vt:i4>0</vt:i4>
      </vt:variant>
      <vt:variant>
        <vt:i4>5</vt:i4>
      </vt:variant>
      <vt:variant>
        <vt:lpwstr/>
      </vt:variant>
      <vt:variant>
        <vt:lpwstr>_Toc528247861</vt:lpwstr>
      </vt:variant>
      <vt:variant>
        <vt:i4>1441841</vt:i4>
      </vt:variant>
      <vt:variant>
        <vt:i4>38</vt:i4>
      </vt:variant>
      <vt:variant>
        <vt:i4>0</vt:i4>
      </vt:variant>
      <vt:variant>
        <vt:i4>5</vt:i4>
      </vt:variant>
      <vt:variant>
        <vt:lpwstr/>
      </vt:variant>
      <vt:variant>
        <vt:lpwstr>_Toc528247860</vt:lpwstr>
      </vt:variant>
      <vt:variant>
        <vt:i4>1376305</vt:i4>
      </vt:variant>
      <vt:variant>
        <vt:i4>32</vt:i4>
      </vt:variant>
      <vt:variant>
        <vt:i4>0</vt:i4>
      </vt:variant>
      <vt:variant>
        <vt:i4>5</vt:i4>
      </vt:variant>
      <vt:variant>
        <vt:lpwstr/>
      </vt:variant>
      <vt:variant>
        <vt:lpwstr>_Toc528247859</vt:lpwstr>
      </vt:variant>
      <vt:variant>
        <vt:i4>1376305</vt:i4>
      </vt:variant>
      <vt:variant>
        <vt:i4>26</vt:i4>
      </vt:variant>
      <vt:variant>
        <vt:i4>0</vt:i4>
      </vt:variant>
      <vt:variant>
        <vt:i4>5</vt:i4>
      </vt:variant>
      <vt:variant>
        <vt:lpwstr/>
      </vt:variant>
      <vt:variant>
        <vt:lpwstr>_Toc528247858</vt:lpwstr>
      </vt:variant>
      <vt:variant>
        <vt:i4>1376305</vt:i4>
      </vt:variant>
      <vt:variant>
        <vt:i4>20</vt:i4>
      </vt:variant>
      <vt:variant>
        <vt:i4>0</vt:i4>
      </vt:variant>
      <vt:variant>
        <vt:i4>5</vt:i4>
      </vt:variant>
      <vt:variant>
        <vt:lpwstr/>
      </vt:variant>
      <vt:variant>
        <vt:lpwstr>_Toc528247857</vt:lpwstr>
      </vt:variant>
      <vt:variant>
        <vt:i4>1376305</vt:i4>
      </vt:variant>
      <vt:variant>
        <vt:i4>14</vt:i4>
      </vt:variant>
      <vt:variant>
        <vt:i4>0</vt:i4>
      </vt:variant>
      <vt:variant>
        <vt:i4>5</vt:i4>
      </vt:variant>
      <vt:variant>
        <vt:lpwstr/>
      </vt:variant>
      <vt:variant>
        <vt:lpwstr>_Toc528247856</vt:lpwstr>
      </vt:variant>
      <vt:variant>
        <vt:i4>1376305</vt:i4>
      </vt:variant>
      <vt:variant>
        <vt:i4>8</vt:i4>
      </vt:variant>
      <vt:variant>
        <vt:i4>0</vt:i4>
      </vt:variant>
      <vt:variant>
        <vt:i4>5</vt:i4>
      </vt:variant>
      <vt:variant>
        <vt:lpwstr/>
      </vt:variant>
      <vt:variant>
        <vt:lpwstr>_Toc528247855</vt:lpwstr>
      </vt:variant>
      <vt:variant>
        <vt:i4>1376305</vt:i4>
      </vt:variant>
      <vt:variant>
        <vt:i4>2</vt:i4>
      </vt:variant>
      <vt:variant>
        <vt:i4>0</vt:i4>
      </vt:variant>
      <vt:variant>
        <vt:i4>5</vt:i4>
      </vt:variant>
      <vt:variant>
        <vt:lpwstr/>
      </vt:variant>
      <vt:variant>
        <vt:lpwstr>_Toc528247854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ACF</dc:creator>
  <cp:keywords/>
  <dc:description/>
  <cp:lastModifiedBy>Thompson, Jennelle</cp:lastModifiedBy>
  <cp:revision>26</cp:revision>
  <cp:lastPrinted>2015-06-02T01:56:00Z</cp:lastPrinted>
  <dcterms:created xsi:type="dcterms:W3CDTF">2020-06-14T21:12:00Z</dcterms:created>
  <dcterms:modified xsi:type="dcterms:W3CDTF">2020-06-23T23:51:00Z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208;#PRESCHOOL ＆ EARLY CHILDHOOD EDUCATION|f0594eea-4be1-44fb-8b69-68fd4f4e4ebb</vt:lpwstr>
  </property>
  <property fmtid="{D5CDD505-2E9C-101B-9397-08002B2CF9AE}" pid="7" name="Country">
    <vt:lpwstr>24;#El Salvador|057b77a9-2761-48a1-b9dc-78a115c002df</vt:lpwstr>
  </property>
  <property fmtid="{D5CDD505-2E9C-101B-9397-08002B2CF9AE}" pid="8" name="_dlc_DocIdItemGuid">
    <vt:lpwstr>16d13cc2-65bb-4da4-864a-e6559fb2d6c1</vt:lpwstr>
  </property>
  <property fmtid="{D5CDD505-2E9C-101B-9397-08002B2CF9AE}" pid="9" name="Fund IDB">
    <vt:lpwstr>27;#ORC|c028a4b2-ad8b-4cf4-9cac-a2ae6a778e23</vt:lpwstr>
  </property>
  <property fmtid="{D5CDD505-2E9C-101B-9397-08002B2CF9AE}" pid="10" name="Sector IDB">
    <vt:lpwstr>207;#EDUCATION|e61db9d8-dcb9-423f-a737-53d6e603e7c4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0x0101001A458A224826124E8B45B1D613300CFC0065440654842E8D469CD789AE1BEA83F5</vt:lpwstr>
  </property>
</Properties>
</file>