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622892660"/>
        <w:docPartObj>
          <w:docPartGallery w:val="Bibliographies"/>
          <w:docPartUnique/>
        </w:docPartObj>
      </w:sdtPr>
      <w:sdtEndPr/>
      <w:sdtContent>
        <w:p w14:paraId="233FDA43" w14:textId="530A44F6" w:rsidR="0083699D" w:rsidRPr="00204FCE" w:rsidRDefault="0083699D" w:rsidP="0083699D">
          <w:pPr>
            <w:pStyle w:val="Heading1"/>
            <w:spacing w:after="240"/>
            <w:rPr>
              <w:rFonts w:ascii="Arial" w:hAnsi="Arial" w:cs="Arial"/>
              <w:b/>
              <w:bCs/>
              <w:color w:val="auto"/>
              <w:sz w:val="22"/>
              <w:szCs w:val="22"/>
              <w:lang w:val="es-419"/>
            </w:rPr>
          </w:pPr>
          <w:r w:rsidRPr="00204FCE">
            <w:rPr>
              <w:rFonts w:ascii="Arial" w:hAnsi="Arial" w:cs="Arial"/>
              <w:b/>
              <w:bCs/>
              <w:color w:val="auto"/>
              <w:sz w:val="22"/>
              <w:szCs w:val="22"/>
              <w:lang w:val="es-419"/>
            </w:rPr>
            <w:t>Bibliogra</w:t>
          </w:r>
          <w:r w:rsidR="00AD219C">
            <w:rPr>
              <w:rFonts w:ascii="Arial" w:hAnsi="Arial" w:cs="Arial"/>
              <w:b/>
              <w:bCs/>
              <w:color w:val="auto"/>
              <w:sz w:val="22"/>
              <w:szCs w:val="22"/>
              <w:lang w:val="es-419"/>
            </w:rPr>
            <w:t>fía</w:t>
          </w:r>
        </w:p>
        <w:sdt>
          <w:sdtPr>
            <w:rPr>
              <w:rFonts w:ascii="Arial" w:hAnsi="Arial" w:cs="Arial"/>
            </w:rPr>
            <w:id w:val="111145805"/>
            <w:bibliography/>
          </w:sdtPr>
          <w:sdtEndPr/>
          <w:sdtContent>
            <w:p w14:paraId="07F97A8F" w14:textId="732DB6AA" w:rsidR="007A7C2A" w:rsidRPr="00ED2358" w:rsidRDefault="007A7C2A" w:rsidP="008B1A49">
              <w:pPr>
                <w:pStyle w:val="Bibliography"/>
                <w:ind w:left="720" w:hanging="720"/>
                <w:rPr>
                  <w:ins w:id="0" w:author="Thompson, Jennelle" w:date="2020-04-27T11:30:00Z"/>
                  <w:rFonts w:ascii="Arial" w:hAnsi="Arial" w:cs="Arial"/>
                  <w:sz w:val="20"/>
                  <w:szCs w:val="20"/>
                  <w:rPrChange w:id="1" w:author="Thompson, Jennelle" w:date="2020-04-27T11:33:00Z">
                    <w:rPr>
                      <w:ins w:id="2" w:author="Thompson, Jennelle" w:date="2020-04-27T11:30:00Z"/>
                      <w:rFonts w:ascii="Arial" w:hAnsi="Arial" w:cs="Arial"/>
                    </w:rPr>
                  </w:rPrChange>
                </w:rPr>
              </w:pPr>
            </w:p>
            <w:p w14:paraId="67263852" w14:textId="0A0BF66D" w:rsidR="008B1A49" w:rsidRDefault="0083699D" w:rsidP="008B1A49">
              <w:pPr>
                <w:pStyle w:val="Bibliography"/>
                <w:ind w:left="720" w:hanging="720"/>
                <w:rPr>
                  <w:noProof/>
                  <w:sz w:val="24"/>
                  <w:szCs w:val="24"/>
                  <w:lang w:val="es-419"/>
                </w:rPr>
              </w:pPr>
              <w:r w:rsidRPr="00204FCE">
                <w:rPr>
                  <w:rFonts w:ascii="Arial" w:hAnsi="Arial" w:cs="Arial"/>
                </w:rPr>
                <w:fldChar w:fldCharType="begin"/>
              </w:r>
              <w:r w:rsidRPr="00783699">
                <w:rPr>
                  <w:rFonts w:ascii="Arial" w:hAnsi="Arial" w:cs="Arial"/>
                  <w:lang w:val="es-419"/>
                </w:rPr>
                <w:instrText xml:space="preserve"> BIBLIOGRAPHY </w:instrText>
              </w:r>
              <w:r w:rsidRPr="00204FCE">
                <w:rPr>
                  <w:rFonts w:ascii="Arial" w:hAnsi="Arial" w:cs="Arial"/>
                </w:rPr>
                <w:fldChar w:fldCharType="separate"/>
              </w:r>
              <w:r w:rsidR="008B1A49" w:rsidRPr="00783699">
                <w:rPr>
                  <w:noProof/>
                  <w:lang w:val="es-419"/>
                </w:rPr>
                <w:t xml:space="preserve">BID. (2011). </w:t>
              </w:r>
              <w:r w:rsidR="008B1A49">
                <w:rPr>
                  <w:i/>
                  <w:iCs/>
                  <w:noProof/>
                  <w:lang w:val="es-419"/>
                </w:rPr>
                <w:t>Infraestructura Escolar y Aprendizajes en la Educación Básica Latinoamericana: Un análisis a partir del SERCE.</w:t>
              </w:r>
              <w:r w:rsidR="008B1A49">
                <w:rPr>
                  <w:noProof/>
                  <w:lang w:val="es-419"/>
                </w:rPr>
                <w:t xml:space="preserve"> (J. Duarte, C. Gargiulo, &amp; M. Moreno, Edits.) Obtenido de https://publications.iadb.org/es/infraestructura-escolar-y-aprendizajes-en-la-educacion-basica-latinoamericana-un-analisis-partir</w:t>
              </w:r>
            </w:p>
            <w:p w14:paraId="404B9E3F" w14:textId="77777777" w:rsidR="008B1A49" w:rsidRDefault="008B1A49" w:rsidP="008B1A49">
              <w:pPr>
                <w:pStyle w:val="Bibliography"/>
                <w:ind w:left="720" w:hanging="720"/>
                <w:rPr>
                  <w:noProof/>
                  <w:lang w:val="es-419"/>
                </w:rPr>
              </w:pPr>
              <w:r>
                <w:rPr>
                  <w:noProof/>
                  <w:lang w:val="es-419"/>
                </w:rPr>
                <w:t xml:space="preserve">BID. (2015). </w:t>
              </w:r>
              <w:r>
                <w:rPr>
                  <w:i/>
                  <w:iCs/>
                  <w:noProof/>
                  <w:lang w:val="es-419"/>
                </w:rPr>
                <w:t>LOS PRIMEROS AÑOS El bienestar infantil y el papel de las políticas públicas.</w:t>
              </w:r>
              <w:r>
                <w:rPr>
                  <w:noProof/>
                  <w:lang w:val="es-419"/>
                </w:rPr>
                <w:t xml:space="preserve"> (S. Berlinski, &amp; N. Schady, Edits.) Obtenido de https://publications.iadb.org/publications/spanish/document/Los_primeros_a%C3%B1os_El_bienestar_infantil_y_el_papel_de_las_pol%C3%ADticas_p%C3%BAblicas.pdf</w:t>
              </w:r>
            </w:p>
            <w:p w14:paraId="3002A56A" w14:textId="77777777" w:rsidR="008B1A49" w:rsidRDefault="008B1A49" w:rsidP="008B1A49">
              <w:pPr>
                <w:pStyle w:val="Bibliography"/>
                <w:ind w:left="720" w:hanging="720"/>
                <w:rPr>
                  <w:noProof/>
                  <w:lang w:val="es-419"/>
                </w:rPr>
              </w:pPr>
              <w:r>
                <w:rPr>
                  <w:noProof/>
                  <w:lang w:val="es-419"/>
                </w:rPr>
                <w:t xml:space="preserve">BID. (2016). </w:t>
              </w:r>
              <w:r>
                <w:rPr>
                  <w:i/>
                  <w:iCs/>
                  <w:noProof/>
                  <w:lang w:val="es-419"/>
                </w:rPr>
                <w:t>Marco Sectorial de Educación y Primera Infancia.</w:t>
              </w:r>
              <w:r>
                <w:rPr>
                  <w:noProof/>
                  <w:lang w:val="es-419"/>
                </w:rPr>
                <w:t xml:space="preserve"> </w:t>
              </w:r>
            </w:p>
            <w:p w14:paraId="709094C5" w14:textId="77777777" w:rsidR="008B1A49" w:rsidRDefault="008B1A49" w:rsidP="008B1A49">
              <w:pPr>
                <w:pStyle w:val="Bibliography"/>
                <w:ind w:left="720" w:hanging="720"/>
                <w:rPr>
                  <w:noProof/>
                  <w:lang w:val="es-419"/>
                </w:rPr>
              </w:pPr>
              <w:r>
                <w:rPr>
                  <w:noProof/>
                  <w:lang w:val="es-419"/>
                </w:rPr>
                <w:t xml:space="preserve">BID. (2017). </w:t>
              </w:r>
              <w:r>
                <w:rPr>
                  <w:i/>
                  <w:iCs/>
                  <w:noProof/>
                  <w:lang w:val="es-419"/>
                </w:rPr>
                <w:t>Suficiencia, equidad y efectividad de la infraestructura escolar en América Latina según el TERCE.</w:t>
              </w:r>
              <w:r>
                <w:rPr>
                  <w:noProof/>
                  <w:lang w:val="es-419"/>
                </w:rPr>
                <w:t xml:space="preserve"> Santiago: OREALC/UNESCO. Obtenido de https://publications.iadb.org/publications/spanish/document/Suficiencia-equidad-y-efectividad-de-la-infraestructura-escolar-en-Am%C3%A9rica-Latina-seg%C3%BAn-el-TERCE.pdf</w:t>
              </w:r>
            </w:p>
            <w:p w14:paraId="75A82B6B" w14:textId="77777777" w:rsidR="008B1A49" w:rsidRDefault="008B1A49" w:rsidP="008B1A49">
              <w:pPr>
                <w:pStyle w:val="Bibliography"/>
                <w:ind w:left="720" w:hanging="720"/>
                <w:rPr>
                  <w:noProof/>
                  <w:lang w:val="es-419"/>
                </w:rPr>
              </w:pPr>
              <w:r>
                <w:rPr>
                  <w:noProof/>
                  <w:lang w:val="es-419"/>
                </w:rPr>
                <w:t>BID. (2018). Obtenido de Sistema de Información de Mercados Laborales y Seguridad Social: https://www.iadb.org/en/sector/social-investment/sims/home</w:t>
              </w:r>
            </w:p>
            <w:p w14:paraId="4F96B0C4" w14:textId="77777777" w:rsidR="008B1A49" w:rsidRDefault="008B1A49" w:rsidP="008B1A49">
              <w:pPr>
                <w:pStyle w:val="Bibliography"/>
                <w:ind w:left="720" w:hanging="720"/>
                <w:rPr>
                  <w:noProof/>
                  <w:lang w:val="es-419"/>
                </w:rPr>
              </w:pPr>
              <w:r>
                <w:rPr>
                  <w:noProof/>
                  <w:lang w:val="es-419"/>
                </w:rPr>
                <w:t xml:space="preserve">BID. (2018). </w:t>
              </w:r>
              <w:r>
                <w:rPr>
                  <w:i/>
                  <w:iCs/>
                  <w:noProof/>
                  <w:lang w:val="es-419"/>
                </w:rPr>
                <w:t>Millennials en América Latina y el Caribe: ¿trabajar o estudiar?</w:t>
              </w:r>
              <w:r>
                <w:rPr>
                  <w:noProof/>
                  <w:lang w:val="es-419"/>
                </w:rPr>
                <w:t xml:space="preserve"> (R. Novella, A. Repetto, C. Robino, &amp; G. Rucci, Edits.) Obtenido de https://publications.iadb.org/en/millennials-en-america-latina-y-el-caribe-trabajar-o-estudiar</w:t>
              </w:r>
            </w:p>
            <w:p w14:paraId="630823A5" w14:textId="77777777" w:rsidR="008B1A49" w:rsidRDefault="008B1A49" w:rsidP="008B1A49">
              <w:pPr>
                <w:pStyle w:val="Bibliography"/>
                <w:ind w:left="720" w:hanging="720"/>
                <w:rPr>
                  <w:noProof/>
                  <w:lang w:val="es-419"/>
                </w:rPr>
              </w:pPr>
              <w:r>
                <w:rPr>
                  <w:noProof/>
                  <w:lang w:val="es-419"/>
                </w:rPr>
                <w:t xml:space="preserve">BID. (2019). </w:t>
              </w:r>
              <w:r>
                <w:rPr>
                  <w:i/>
                  <w:iCs/>
                  <w:noProof/>
                  <w:lang w:val="es-419"/>
                </w:rPr>
                <w:t>Del papel a la nube: Cómo guiar la trasnformación digital Sistemas de Información y Gestión Educativa (SIGED).</w:t>
              </w:r>
              <w:r>
                <w:rPr>
                  <w:noProof/>
                  <w:lang w:val="es-419"/>
                </w:rPr>
                <w:t xml:space="preserve"> (E. Arias Ortiz, J. Eusebio, M. Pérez Alfaro, M. Vásquez, &amp; P. Zoido, Edits.) Obtenido de http://dx.doi.org/10.18235/0001749</w:t>
              </w:r>
            </w:p>
            <w:p w14:paraId="4A4C65FB" w14:textId="77777777" w:rsidR="008B1A49" w:rsidRPr="008B1A49" w:rsidRDefault="008B1A49" w:rsidP="008B1A49">
              <w:pPr>
                <w:pStyle w:val="Bibliography"/>
                <w:ind w:left="720" w:hanging="720"/>
                <w:rPr>
                  <w:noProof/>
                  <w:lang w:val="pt-BR"/>
                </w:rPr>
              </w:pPr>
              <w:r>
                <w:rPr>
                  <w:noProof/>
                  <w:lang w:val="es-419"/>
                </w:rPr>
                <w:t xml:space="preserve">BID. (2019). </w:t>
              </w:r>
              <w:r>
                <w:rPr>
                  <w:i/>
                  <w:iCs/>
                  <w:noProof/>
                  <w:lang w:val="es-419"/>
                </w:rPr>
                <w:t>Pombo, Cristina; Ortega, Gloria; Olmedo, Federico; Solalinde, MauEl ABC de la interoperabilidad de los servicios sociales Marco conceptual y metodológico.</w:t>
              </w:r>
              <w:r>
                <w:rPr>
                  <w:noProof/>
                  <w:lang w:val="es-419"/>
                </w:rPr>
                <w:t xml:space="preserve"> </w:t>
              </w:r>
              <w:r w:rsidRPr="008B1A49">
                <w:rPr>
                  <w:noProof/>
                  <w:lang w:val="pt-BR"/>
                </w:rPr>
                <w:t>(C. Pombo, G. Ortega, F. Olmedo, &amp; M. Solalinde, Edits.) doi:http://dx.doi.org/10.18235/0001834</w:t>
              </w:r>
            </w:p>
            <w:p w14:paraId="6FF11D61" w14:textId="40934DEB" w:rsidR="008B1A49" w:rsidRDefault="008B1A49" w:rsidP="008B1A49">
              <w:pPr>
                <w:pStyle w:val="Bibliography"/>
                <w:ind w:left="720" w:hanging="720"/>
                <w:rPr>
                  <w:ins w:id="3" w:author="Thompson, Jennelle" w:date="2020-05-24T15:08:00Z"/>
                  <w:noProof/>
                  <w:lang w:val="es-419"/>
                </w:rPr>
              </w:pPr>
              <w:r>
                <w:rPr>
                  <w:noProof/>
                  <w:lang w:val="es-419"/>
                </w:rPr>
                <w:t>BID. (2020). Obtenido de BASE DE DATOS: CIMA: https://www.iadb.org/es/sectores/educacion/cima/inicio</w:t>
              </w:r>
            </w:p>
            <w:p w14:paraId="6E20F9B9" w14:textId="3E6AD195" w:rsidR="00AE034D" w:rsidRPr="00AE034D" w:rsidRDefault="00AE034D">
              <w:pPr>
                <w:rPr>
                  <w:ins w:id="4" w:author="Thompson, Jennelle" w:date="2020-04-27T11:39:00Z"/>
                  <w:lang w:val="es-419"/>
                  <w:rPrChange w:id="5" w:author="Thompson, Jennelle" w:date="2020-05-24T15:08:00Z">
                    <w:rPr>
                      <w:ins w:id="6" w:author="Thompson, Jennelle" w:date="2020-04-27T11:39:00Z"/>
                      <w:noProof/>
                      <w:lang w:val="es-419"/>
                    </w:rPr>
                  </w:rPrChange>
                </w:rPr>
                <w:pPrChange w:id="7" w:author="Thompson, Jennelle" w:date="2020-05-24T15:08:00Z">
                  <w:pPr>
                    <w:pStyle w:val="Bibliography"/>
                    <w:ind w:left="720" w:hanging="720"/>
                  </w:pPr>
                </w:pPrChange>
              </w:pPr>
              <w:ins w:id="8" w:author="Thompson, Jennelle" w:date="2020-05-24T15:08:00Z">
                <w:r>
                  <w:rPr>
                    <w:lang w:val="es-419"/>
                  </w:rPr>
                  <w:t>Bos, S</w:t>
                </w:r>
                <w:r w:rsidR="00F80B76">
                  <w:rPr>
                    <w:lang w:val="es-419"/>
                  </w:rPr>
                  <w:t>., D</w:t>
                </w:r>
              </w:ins>
              <w:ins w:id="9" w:author="Thompson, Jennelle" w:date="2020-05-24T15:09:00Z">
                <w:r w:rsidR="00F80B76">
                  <w:rPr>
                    <w:lang w:val="es-419"/>
                  </w:rPr>
                  <w:t>ala</w:t>
                </w:r>
                <w:r w:rsidR="00E70715">
                  <w:rPr>
                    <w:lang w:val="es-419"/>
                  </w:rPr>
                  <w:t>i</w:t>
                </w:r>
                <w:r w:rsidR="00F80B76">
                  <w:rPr>
                    <w:lang w:val="es-419"/>
                  </w:rPr>
                  <w:t xml:space="preserve">son W. y </w:t>
                </w:r>
              </w:ins>
              <w:ins w:id="10" w:author="Thompson, Jennelle" w:date="2020-05-24T15:08:00Z">
                <w:r w:rsidR="00F80B76">
                  <w:rPr>
                    <w:lang w:val="es-419"/>
                  </w:rPr>
                  <w:t xml:space="preserve">Minojo, L. </w:t>
                </w:r>
              </w:ins>
              <w:ins w:id="11" w:author="Thompson, Jennelle" w:date="2020-05-24T15:11:00Z">
                <w:r w:rsidR="00D93328">
                  <w:rPr>
                    <w:lang w:val="es-419"/>
                  </w:rPr>
                  <w:t>(2020).</w:t>
                </w:r>
              </w:ins>
              <w:ins w:id="12" w:author="Thompson, Jennelle" w:date="2020-05-24T15:08:00Z">
                <w:r w:rsidR="00F80B76">
                  <w:rPr>
                    <w:lang w:val="es-419"/>
                  </w:rPr>
                  <w:t xml:space="preserve"> </w:t>
                </w:r>
              </w:ins>
              <w:ins w:id="13" w:author="Thompson, Jennelle" w:date="2020-05-24T15:10:00Z">
                <w:r w:rsidR="002F6F84">
                  <w:rPr>
                    <w:lang w:val="es-419"/>
                  </w:rPr>
                  <w:t xml:space="preserve">Estrategias de Reapertura de Escuelas Durante COVID-19.  </w:t>
                </w:r>
              </w:ins>
              <w:ins w:id="14" w:author="Thompson, Jennelle" w:date="2020-05-24T15:11:00Z">
                <w:r w:rsidR="002F6F84">
                  <w:rPr>
                    <w:lang w:val="es-419"/>
                  </w:rPr>
                  <w:t xml:space="preserve">Washington, DC: </w:t>
                </w:r>
              </w:ins>
              <w:ins w:id="15" w:author="Thompson, Jennelle" w:date="2020-05-24T15:10:00Z">
                <w:r w:rsidR="002F6F84">
                  <w:rPr>
                    <w:lang w:val="es-419"/>
                  </w:rPr>
                  <w:t>Banco Interamericano de Desarrollo.</w:t>
                </w:r>
              </w:ins>
            </w:p>
            <w:p w14:paraId="7095886C" w14:textId="023E0EBD" w:rsidR="00F74AD2" w:rsidRPr="00E70715" w:rsidRDefault="00F74AD2" w:rsidP="00E70715">
              <w:pPr>
                <w:rPr>
                  <w:lang w:val="es-419"/>
                </w:rPr>
              </w:pPr>
              <w:r>
                <w:rPr>
                  <w:lang w:val="es-419"/>
                </w:rPr>
                <w:t>Bruns, B. y Luque, J. (2014). Profesores excelentes</w:t>
              </w:r>
              <w:r w:rsidR="005A3027">
                <w:rPr>
                  <w:lang w:val="es-419"/>
                </w:rPr>
                <w:t>.  C</w:t>
              </w:r>
              <w:r w:rsidR="005A3027" w:rsidRPr="00E70715">
                <w:rPr>
                  <w:lang w:val="es-419"/>
                </w:rPr>
                <w:t>ómo mejorar</w:t>
              </w:r>
              <w:r w:rsidR="005A3027">
                <w:rPr>
                  <w:lang w:val="es-419"/>
                </w:rPr>
                <w:t xml:space="preserve"> el aprendizaje en América Latina y el Caribe.</w:t>
              </w:r>
              <w:r w:rsidR="00A333DE">
                <w:rPr>
                  <w:lang w:val="es-419"/>
                </w:rPr>
                <w:t xml:space="preserve">  Washington, DC: Banco Mundial.</w:t>
              </w:r>
            </w:p>
            <w:p w14:paraId="10011238" w14:textId="77777777" w:rsidR="008B1A49" w:rsidRDefault="008B1A49" w:rsidP="008B1A49">
              <w:pPr>
                <w:pStyle w:val="Bibliography"/>
                <w:ind w:left="720" w:hanging="720"/>
                <w:rPr>
                  <w:noProof/>
                  <w:lang w:val="es-419"/>
                </w:rPr>
              </w:pPr>
              <w:r>
                <w:rPr>
                  <w:noProof/>
                  <w:lang w:val="es-419"/>
                </w:rPr>
                <w:t xml:space="preserve">Carneiro, P., &amp; Heckman, J. (Febrero de 2003). </w:t>
              </w:r>
              <w:r w:rsidRPr="008B1A49">
                <w:rPr>
                  <w:noProof/>
                </w:rPr>
                <w:t xml:space="preserve">Human Capital Policy. </w:t>
              </w:r>
              <w:r w:rsidRPr="008B1A49">
                <w:rPr>
                  <w:i/>
                  <w:iCs/>
                  <w:noProof/>
                </w:rPr>
                <w:t>National Bureau of Economic Research, 12</w:t>
              </w:r>
              <w:r w:rsidRPr="008B1A49">
                <w:rPr>
                  <w:noProof/>
                </w:rPr>
                <w:t xml:space="preserve">(128). </w:t>
              </w:r>
              <w:r>
                <w:rPr>
                  <w:noProof/>
                  <w:lang w:val="es-419"/>
                </w:rPr>
                <w:t>Obtenido de https://www.nber.org/papers/w9495.pdf</w:t>
              </w:r>
            </w:p>
            <w:p w14:paraId="1424AB1D" w14:textId="77777777" w:rsidR="008B1A49" w:rsidRDefault="008B1A49" w:rsidP="008B1A49">
              <w:pPr>
                <w:pStyle w:val="Bibliography"/>
                <w:ind w:left="720" w:hanging="720"/>
                <w:rPr>
                  <w:noProof/>
                  <w:lang w:val="es-419"/>
                </w:rPr>
              </w:pPr>
              <w:r>
                <w:rPr>
                  <w:noProof/>
                  <w:lang w:val="es-419"/>
                </w:rPr>
                <w:t xml:space="preserve">DIGESTYC. (2018). </w:t>
              </w:r>
              <w:r>
                <w:rPr>
                  <w:i/>
                  <w:iCs/>
                  <w:noProof/>
                  <w:lang w:val="es-419"/>
                </w:rPr>
                <w:t>Encuesta de Hogares de Poprópositos Múltiples 2017.</w:t>
              </w:r>
              <w:r>
                <w:rPr>
                  <w:noProof/>
                  <w:lang w:val="es-419"/>
                </w:rPr>
                <w:t xml:space="preserve"> Delgado, El Salvador: Ministerio de Economía.</w:t>
              </w:r>
            </w:p>
            <w:p w14:paraId="5DC536EC" w14:textId="77777777" w:rsidR="008B1A49" w:rsidRDefault="008B1A49" w:rsidP="008B1A49">
              <w:pPr>
                <w:pStyle w:val="Bibliography"/>
                <w:ind w:left="720" w:hanging="720"/>
                <w:rPr>
                  <w:noProof/>
                  <w:lang w:val="es-419"/>
                </w:rPr>
              </w:pPr>
              <w:r>
                <w:rPr>
                  <w:noProof/>
                  <w:lang w:val="es-419"/>
                </w:rPr>
                <w:lastRenderedPageBreak/>
                <w:t xml:space="preserve">DIGESTYC. (2019). </w:t>
              </w:r>
              <w:r>
                <w:rPr>
                  <w:i/>
                  <w:iCs/>
                  <w:noProof/>
                  <w:lang w:val="es-419"/>
                </w:rPr>
                <w:t>Encuesta de Hogares de Porpósitos Múltiples 2018.</w:t>
              </w:r>
              <w:r>
                <w:rPr>
                  <w:noProof/>
                  <w:lang w:val="es-419"/>
                </w:rPr>
                <w:t xml:space="preserve"> Delgado, El Salvador: Miniterio de Economía.</w:t>
              </w:r>
            </w:p>
            <w:p w14:paraId="71D8EF32" w14:textId="77777777" w:rsidR="008B1A49" w:rsidRPr="00352D1C" w:rsidRDefault="008B1A49" w:rsidP="008B1A49">
              <w:pPr>
                <w:pStyle w:val="Bibliography"/>
                <w:ind w:left="720" w:hanging="720"/>
                <w:rPr>
                  <w:noProof/>
                  <w:lang w:val="es-419"/>
                </w:rPr>
              </w:pPr>
              <w:r>
                <w:rPr>
                  <w:noProof/>
                  <w:lang w:val="es-419"/>
                </w:rPr>
                <w:t xml:space="preserve">DIGESTYC. (2019). </w:t>
              </w:r>
              <w:r>
                <w:rPr>
                  <w:i/>
                  <w:iCs/>
                  <w:noProof/>
                  <w:lang w:val="es-419"/>
                </w:rPr>
                <w:t xml:space="preserve">Encuesta Nacional sobre Violencia Sexual en El Salvador, 2019. </w:t>
              </w:r>
              <w:r w:rsidRPr="00352D1C">
                <w:rPr>
                  <w:i/>
                  <w:iCs/>
                  <w:noProof/>
                  <w:lang w:val="es-419"/>
                </w:rPr>
                <w:t>El Salvador: resultados preliminares.</w:t>
              </w:r>
              <w:r w:rsidRPr="00352D1C">
                <w:rPr>
                  <w:noProof/>
                  <w:lang w:val="es-419"/>
                </w:rPr>
                <w:t xml:space="preserve"> </w:t>
              </w:r>
            </w:p>
            <w:p w14:paraId="2A5D4DD9" w14:textId="77777777" w:rsidR="008B1A49" w:rsidRPr="008B1A49" w:rsidRDefault="008B1A49" w:rsidP="008B1A49">
              <w:pPr>
                <w:pStyle w:val="Bibliography"/>
                <w:ind w:left="720" w:hanging="720"/>
                <w:rPr>
                  <w:noProof/>
                </w:rPr>
              </w:pPr>
              <w:r w:rsidRPr="00352D1C">
                <w:rPr>
                  <w:noProof/>
                  <w:lang w:val="es-419"/>
                </w:rPr>
                <w:t xml:space="preserve">Durlak, J., Weissberg, R., Dymnicki, A., Taylor, R., &amp; Schellinger, K. (2011). </w:t>
              </w:r>
              <w:r w:rsidRPr="008B1A49">
                <w:rPr>
                  <w:noProof/>
                </w:rPr>
                <w:t xml:space="preserve">The impact of enhancing students’ social and emotional learning: A meta-analysis of school-based universal interventions. </w:t>
              </w:r>
              <w:r w:rsidRPr="008B1A49">
                <w:rPr>
                  <w:i/>
                  <w:iCs/>
                  <w:noProof/>
                </w:rPr>
                <w:t>Child Development, 82</w:t>
              </w:r>
              <w:r w:rsidRPr="008B1A49">
                <w:rPr>
                  <w:noProof/>
                </w:rPr>
                <w:t>, 405-432. Obtenido de https://www.casel.org/wp-content/uploads/2016/08/PDF-3-Durlak-Weissberg-Dymnicki-Taylor-_-Schellinger-2011-Meta-analysis.pdf</w:t>
              </w:r>
            </w:p>
            <w:p w14:paraId="58803AE6" w14:textId="77777777" w:rsidR="008B1A49" w:rsidRDefault="008B1A49" w:rsidP="008B1A49">
              <w:pPr>
                <w:pStyle w:val="Bibliography"/>
                <w:ind w:left="720" w:hanging="720"/>
                <w:rPr>
                  <w:noProof/>
                  <w:lang w:val="es-419"/>
                </w:rPr>
              </w:pPr>
              <w:r w:rsidRPr="00352D1C">
                <w:rPr>
                  <w:noProof/>
                </w:rPr>
                <w:t xml:space="preserve">FOMILENIO/MINED. </w:t>
              </w:r>
              <w:r>
                <w:rPr>
                  <w:noProof/>
                  <w:lang w:val="es-419"/>
                </w:rPr>
                <w:t xml:space="preserve">(2013). </w:t>
              </w:r>
              <w:r>
                <w:rPr>
                  <w:i/>
                  <w:iCs/>
                  <w:noProof/>
                  <w:lang w:val="es-419"/>
                </w:rPr>
                <w:t>Estudio para la Transversalización de Género en el Sistema Educativo.</w:t>
              </w:r>
              <w:r>
                <w:rPr>
                  <w:noProof/>
                  <w:lang w:val="es-419"/>
                </w:rPr>
                <w:t xml:space="preserve"> </w:t>
              </w:r>
            </w:p>
            <w:p w14:paraId="4A6064D1" w14:textId="62CD436D" w:rsidR="008B1A49" w:rsidRDefault="008B1A49" w:rsidP="008B1A49">
              <w:pPr>
                <w:pStyle w:val="Bibliography"/>
                <w:ind w:left="720" w:hanging="720"/>
                <w:rPr>
                  <w:ins w:id="16" w:author="Thompson, Jennelle" w:date="2020-04-27T11:35:00Z"/>
                  <w:noProof/>
                  <w:lang w:val="es-419"/>
                </w:rPr>
              </w:pPr>
              <w:r>
                <w:rPr>
                  <w:noProof/>
                  <w:lang w:val="es-419"/>
                </w:rPr>
                <w:t xml:space="preserve">FUSADES. (2018). </w:t>
              </w:r>
              <w:r>
                <w:rPr>
                  <w:i/>
                  <w:iCs/>
                  <w:noProof/>
                  <w:lang w:val="es-419"/>
                </w:rPr>
                <w:t>Informe de coyuntura económica.</w:t>
              </w:r>
              <w:r>
                <w:rPr>
                  <w:noProof/>
                  <w:lang w:val="es-419"/>
                </w:rPr>
                <w:t xml:space="preserve"> Antiguo Cuscatlán, El Salvador: DEC. Obtenido de http://fusades.org/sites/default/files/investigaciones/Informe%20de%20Coyuntura%20Econ%C3%B3mica_Noviembre%20de%202018%20%281%29.pdf</w:t>
              </w:r>
            </w:p>
            <w:p w14:paraId="77A09AAA" w14:textId="724B6F5F" w:rsidR="00704438" w:rsidRPr="0045660E" w:rsidDel="00783699" w:rsidRDefault="002C2A4C">
              <w:pPr>
                <w:rPr>
                  <w:del w:id="17" w:author="Thompson, Jennelle" w:date="2020-05-11T19:24:00Z"/>
                  <w:rPrChange w:id="18" w:author="Thompson, Jennelle" w:date="2020-04-27T11:35:00Z">
                    <w:rPr>
                      <w:del w:id="19" w:author="Thompson, Jennelle" w:date="2020-05-11T19:24:00Z"/>
                      <w:noProof/>
                      <w:lang w:val="es-419"/>
                    </w:rPr>
                  </w:rPrChange>
                </w:rPr>
                <w:pPrChange w:id="20" w:author="Thompson, Jennelle" w:date="2020-04-27T11:35:00Z">
                  <w:pPr>
                    <w:pStyle w:val="Bibliography"/>
                    <w:ind w:left="720" w:hanging="720"/>
                  </w:pPr>
                </w:pPrChange>
              </w:pPr>
              <w:ins w:id="21" w:author="Thompson, Jennelle" w:date="2020-05-25T10:31:00Z">
                <w:r>
                  <w:t>Gardner S.P., Giese K., Parrott, S.M.</w:t>
                </w:r>
                <w:r>
                  <w:t xml:space="preserve"> (2014). </w:t>
                </w:r>
                <w:r>
                  <w:t xml:space="preserve"> Evaluation of the “Connections: Relationships and Marriage” Curriculum. Family Relations</w:t>
                </w:r>
                <w:r>
                  <w:t xml:space="preserve">, </w:t>
                </w:r>
                <w:r>
                  <w:t>53(5):521-527.</w:t>
                </w:r>
              </w:ins>
            </w:p>
            <w:p w14:paraId="6F0888E7" w14:textId="77777777" w:rsidR="008B1A49" w:rsidRPr="008B1A49" w:rsidRDefault="008B1A49" w:rsidP="008B1A49">
              <w:pPr>
                <w:pStyle w:val="Bibliography"/>
                <w:ind w:left="720" w:hanging="720"/>
                <w:rPr>
                  <w:noProof/>
                </w:rPr>
              </w:pPr>
              <w:r w:rsidRPr="008B1A49">
                <w:rPr>
                  <w:noProof/>
                </w:rPr>
                <w:t xml:space="preserve">Heckman, J., &amp; Kautz, T. (2014). Fostering and Measuring Skills: Interventions That Improve Character and Cognition. </w:t>
              </w:r>
              <w:r w:rsidRPr="008B1A49">
                <w:rPr>
                  <w:i/>
                  <w:iCs/>
                  <w:noProof/>
                </w:rPr>
                <w:t>University of Chicago Press</w:t>
              </w:r>
              <w:r w:rsidRPr="008B1A49">
                <w:rPr>
                  <w:noProof/>
                </w:rPr>
                <w:t>, 341-430. Obtenido de https://www.nber.org/papers/w19656</w:t>
              </w:r>
            </w:p>
            <w:p w14:paraId="35790419" w14:textId="77777777" w:rsidR="008B1A49" w:rsidRPr="00352D1C" w:rsidRDefault="008B1A49" w:rsidP="008B1A49">
              <w:pPr>
                <w:pStyle w:val="Bibliography"/>
                <w:ind w:left="720" w:hanging="720"/>
                <w:rPr>
                  <w:noProof/>
                  <w:lang w:val="es-419"/>
                </w:rPr>
              </w:pPr>
              <w:r w:rsidRPr="008B1A49">
                <w:rPr>
                  <w:noProof/>
                </w:rPr>
                <w:t xml:space="preserve">Heckman, J., &amp; Materov, D. (2007). The Productivity Argument for Investing in Young Children. </w:t>
              </w:r>
              <w:r w:rsidRPr="00352D1C">
                <w:rPr>
                  <w:i/>
                  <w:iCs/>
                  <w:noProof/>
                  <w:lang w:val="es-419"/>
                </w:rPr>
                <w:t>Review of Agricultural Economics, 29</w:t>
              </w:r>
              <w:r w:rsidRPr="00352D1C">
                <w:rPr>
                  <w:noProof/>
                  <w:lang w:val="es-419"/>
                </w:rPr>
                <w:t>(3), 446-493. Obtenido de https://www.nber.org/papers/w13016</w:t>
              </w:r>
            </w:p>
            <w:p w14:paraId="7E9F086C" w14:textId="77777777" w:rsidR="008B1A49" w:rsidRPr="008B1A49" w:rsidRDefault="008B1A49" w:rsidP="008B1A49">
              <w:pPr>
                <w:pStyle w:val="Bibliography"/>
                <w:ind w:left="720" w:hanging="720"/>
                <w:rPr>
                  <w:noProof/>
                </w:rPr>
              </w:pPr>
              <w:r w:rsidRPr="00352D1C">
                <w:rPr>
                  <w:noProof/>
                  <w:lang w:val="es-419"/>
                </w:rPr>
                <w:t xml:space="preserve">INSEAD; ADECCO; &amp; HCLI. </w:t>
              </w:r>
              <w:r w:rsidRPr="008B1A49">
                <w:rPr>
                  <w:noProof/>
                </w:rPr>
                <w:t xml:space="preserve">(2014). </w:t>
              </w:r>
              <w:r w:rsidRPr="008B1A49">
                <w:rPr>
                  <w:i/>
                  <w:iCs/>
                  <w:noProof/>
                </w:rPr>
                <w:t>The Global Talent Competitiveness Index: Growing talent for today and tomorrow 2014.</w:t>
              </w:r>
              <w:r w:rsidRPr="008B1A49">
                <w:rPr>
                  <w:noProof/>
                </w:rPr>
                <w:t xml:space="preserve"> (B. Lanvin, &amp; P. Evans, Edits.) Singapore: FSC. Obtenido de https://www.insead.edu/sites/default/files/assets/dept/globalindices/docs/GTCI-2014-report.pdf</w:t>
              </w:r>
            </w:p>
            <w:p w14:paraId="0E3A8574" w14:textId="3E98A691" w:rsidR="00352D1C" w:rsidRDefault="00352D1C" w:rsidP="00352D1C">
              <w:pPr>
                <w:pStyle w:val="Bibliography"/>
                <w:ind w:left="720" w:hanging="720"/>
                <w:rPr>
                  <w:noProof/>
                  <w:lang w:val="es-419"/>
                </w:rPr>
              </w:pPr>
              <w:r>
                <w:rPr>
                  <w:noProof/>
                  <w:lang w:val="es-419"/>
                </w:rPr>
                <w:t xml:space="preserve">IPA. (2020). </w:t>
              </w:r>
              <w:r>
                <w:rPr>
                  <w:i/>
                  <w:iCs/>
                  <w:noProof/>
                  <w:lang w:val="es-419"/>
                </w:rPr>
                <w:t>Resultados de la línea de base de la evaluación de hogares con niño/as de 1 a 7 años en el municipio de Soyapango y San Salvador</w:t>
              </w:r>
              <w:r w:rsidR="00A417AE">
                <w:rPr>
                  <w:i/>
                  <w:iCs/>
                  <w:noProof/>
                  <w:lang w:val="es-419"/>
                </w:rPr>
                <w:t>.</w:t>
              </w:r>
              <w:r>
                <w:rPr>
                  <w:noProof/>
                  <w:lang w:val="es-419"/>
                </w:rPr>
                <w:t xml:space="preserve"> </w:t>
              </w:r>
            </w:p>
            <w:p w14:paraId="013AE31E" w14:textId="15A7E267" w:rsidR="003A71AF" w:rsidRPr="00E02724" w:rsidRDefault="003A71AF" w:rsidP="00E02724">
              <w:pPr>
                <w:ind w:left="720" w:hanging="720"/>
                <w:rPr>
                  <w:lang w:val="es-419"/>
                </w:rPr>
              </w:pPr>
              <w:r w:rsidRPr="00DE6981">
                <w:t>K</w:t>
              </w:r>
              <w:r w:rsidR="00002732" w:rsidRPr="00DE6981">
                <w:t>wauk</w:t>
              </w:r>
              <w:r w:rsidR="00C65163" w:rsidRPr="00DE6981">
                <w:t>, C.,</w:t>
              </w:r>
              <w:r w:rsidR="007D280E" w:rsidRPr="00DE6981">
                <w:t xml:space="preserve">Braga </w:t>
              </w:r>
              <w:r w:rsidR="00A2461A" w:rsidRPr="00DE6981">
                <w:t>A.,</w:t>
              </w:r>
              <w:r w:rsidR="008A1436" w:rsidRPr="00DE6981">
                <w:t xml:space="preserve"> &amp; Kim, H</w:t>
              </w:r>
              <w:r w:rsidR="009E6C32" w:rsidRPr="00DE6981">
                <w:t>. (April de 2017).</w:t>
              </w:r>
              <w:r w:rsidR="00DE6981" w:rsidRPr="00DE6981">
                <w:t xml:space="preserve">  S</w:t>
              </w:r>
              <w:r w:rsidR="00DE6981">
                <w:t>kills</w:t>
              </w:r>
              <w:r w:rsidR="00BF2539">
                <w:t xml:space="preserve"> for a "gendered" world: Adding a gender perspective to the skills </w:t>
              </w:r>
              <w:r w:rsidR="00591E50">
                <w:t>debate.</w:t>
              </w:r>
              <w:r w:rsidR="00AE560E">
                <w:t xml:space="preserve"> </w:t>
              </w:r>
              <w:r w:rsidR="00E62BEB" w:rsidRPr="00E02724">
                <w:rPr>
                  <w:lang w:val="es-419"/>
                </w:rPr>
                <w:t>Obtenido</w:t>
              </w:r>
              <w:r w:rsidR="0061419A" w:rsidRPr="00E02724">
                <w:rPr>
                  <w:lang w:val="es-419"/>
                </w:rPr>
                <w:t xml:space="preserve"> de </w:t>
              </w:r>
              <w:r w:rsidR="00A333DE">
                <w:fldChar w:fldCharType="begin"/>
              </w:r>
              <w:r w:rsidR="00A333DE" w:rsidRPr="007A7C2A">
                <w:rPr>
                  <w:lang w:val="es-419"/>
                  <w:rPrChange w:id="22" w:author="Thompson, Jennelle" w:date="2020-04-27T11:30:00Z">
                    <w:rPr/>
                  </w:rPrChange>
                </w:rPr>
                <w:instrText xml:space="preserve"> HYPERLINK "https://www.brookings.edu/blog/education-plus-development/2017/04/03/skills-for-a-gendered-world-adding-a-gender-perspective-to-the-skills-debate/" </w:instrText>
              </w:r>
              <w:r w:rsidR="00A333DE">
                <w:fldChar w:fldCharType="separate"/>
              </w:r>
              <w:r w:rsidR="0061419A" w:rsidRPr="00E02724">
                <w:rPr>
                  <w:rStyle w:val="Hyperlink"/>
                  <w:color w:val="000000" w:themeColor="text1"/>
                  <w:lang w:val="es-419"/>
                </w:rPr>
                <w:t>https://www.brookings.edu/blog/education-plus-development/2017/04/03/skills-for-a-gendered-world-adding-a-gender-perspective-to-the-skills-debate/</w:t>
              </w:r>
              <w:r w:rsidR="00A333DE">
                <w:rPr>
                  <w:rStyle w:val="Hyperlink"/>
                  <w:color w:val="000000" w:themeColor="text1"/>
                  <w:lang w:val="es-419"/>
                </w:rPr>
                <w:fldChar w:fldCharType="end"/>
              </w:r>
            </w:p>
            <w:p w14:paraId="0207CFCA" w14:textId="77777777" w:rsidR="008B1A49" w:rsidRPr="008B1A49" w:rsidRDefault="008B1A49" w:rsidP="008B1A49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  <w:lang w:val="es-419"/>
                </w:rPr>
                <w:t xml:space="preserve">Marshall, J., Aguilar, C., Alas, M., Rápalo, R., Castro, L., Enamorado, R., &amp; Fonseca, E. (Marzo de 2014). </w:t>
              </w:r>
              <w:r w:rsidRPr="008B1A49">
                <w:rPr>
                  <w:noProof/>
                </w:rPr>
                <w:t xml:space="preserve">Alternative education programmes and middle school dropout in Honduras. </w:t>
              </w:r>
              <w:r w:rsidRPr="008B1A49">
                <w:rPr>
                  <w:i/>
                  <w:iCs/>
                  <w:noProof/>
                </w:rPr>
                <w:t>International Review of Education, 60</w:t>
              </w:r>
              <w:r w:rsidRPr="008B1A49">
                <w:rPr>
                  <w:noProof/>
                </w:rPr>
                <w:t>(1), 51-77.</w:t>
              </w:r>
            </w:p>
            <w:p w14:paraId="00BB2904" w14:textId="77777777" w:rsidR="008B1A49" w:rsidRPr="008B1A49" w:rsidRDefault="008B1A49" w:rsidP="008B1A49">
              <w:pPr>
                <w:pStyle w:val="Bibliography"/>
                <w:ind w:left="720" w:hanging="720"/>
                <w:rPr>
                  <w:noProof/>
                </w:rPr>
              </w:pPr>
              <w:r w:rsidRPr="00352D1C">
                <w:rPr>
                  <w:noProof/>
                  <w:lang w:val="es-419"/>
                </w:rPr>
                <w:t xml:space="preserve">McEwan, P., Murphy-Graham, E., Torres Irribarra, D., Aguilar, C., &amp; Rápalo, R. (Marzo de 2015). </w:t>
              </w:r>
              <w:r w:rsidRPr="008B1A49">
                <w:rPr>
                  <w:noProof/>
                </w:rPr>
                <w:t xml:space="preserve">Improving Middle School Quality in Poor Countries: Evidence From the Honduran Ssitema de Aprendizaje Tutorial. </w:t>
              </w:r>
              <w:r w:rsidRPr="008B1A49">
                <w:rPr>
                  <w:i/>
                  <w:iCs/>
                  <w:noProof/>
                </w:rPr>
                <w:t>Educational Evaluation and Policy Analysis, 37</w:t>
              </w:r>
              <w:r w:rsidRPr="008B1A49">
                <w:rPr>
                  <w:noProof/>
                </w:rPr>
                <w:t>(1), 113-137. Obtenido de http://academics.wellesley.edu/Economics/mcewan/PDF/sat.pdf</w:t>
              </w:r>
            </w:p>
            <w:p w14:paraId="27212D83" w14:textId="77777777" w:rsidR="008B1A49" w:rsidRDefault="008B1A49" w:rsidP="008B1A49">
              <w:pPr>
                <w:pStyle w:val="Bibliography"/>
                <w:ind w:left="720" w:hanging="720"/>
                <w:rPr>
                  <w:noProof/>
                  <w:lang w:val="es-419"/>
                </w:rPr>
              </w:pPr>
              <w:r>
                <w:rPr>
                  <w:noProof/>
                  <w:lang w:val="es-419"/>
                </w:rPr>
                <w:lastRenderedPageBreak/>
                <w:t>Ministerio de Educación. (s.f.). Obtenido de Estadísticas Educativas: https://www.mined.gob.sv/estadisticas-educativas.html</w:t>
              </w:r>
            </w:p>
            <w:p w14:paraId="3EDBC7C3" w14:textId="77777777" w:rsidR="008B1A49" w:rsidRDefault="008B1A49" w:rsidP="008B1A49">
              <w:pPr>
                <w:pStyle w:val="Bibliography"/>
                <w:ind w:left="720" w:hanging="720"/>
                <w:rPr>
                  <w:noProof/>
                  <w:lang w:val="es-419"/>
                </w:rPr>
              </w:pPr>
              <w:r>
                <w:rPr>
                  <w:noProof/>
                  <w:lang w:val="es-419"/>
                </w:rPr>
                <w:t xml:space="preserve">Ministerio de Educación . (2016). </w:t>
              </w:r>
              <w:r>
                <w:rPr>
                  <w:i/>
                  <w:iCs/>
                  <w:noProof/>
                  <w:lang w:val="es-419"/>
                </w:rPr>
                <w:t>Política de Equidad e Igualdad de Género: Plan de Implementación del Ministerio de Educación El Salvador.</w:t>
              </w:r>
              <w:r>
                <w:rPr>
                  <w:noProof/>
                  <w:lang w:val="es-419"/>
                </w:rPr>
                <w:t xml:space="preserve"> El Salvador. Obtenido de https://planipolis.iiep.unesco.org/sites/planipolis/files/ressources/politica_de_genero_mined.pdf</w:t>
              </w:r>
            </w:p>
            <w:p w14:paraId="108B4DFC" w14:textId="77777777" w:rsidR="008B1A49" w:rsidRDefault="008B1A49" w:rsidP="008B1A49">
              <w:pPr>
                <w:pStyle w:val="Bibliography"/>
                <w:ind w:left="720" w:hanging="720"/>
                <w:rPr>
                  <w:noProof/>
                  <w:lang w:val="es-419"/>
                </w:rPr>
              </w:pPr>
              <w:r>
                <w:rPr>
                  <w:noProof/>
                  <w:lang w:val="es-419"/>
                </w:rPr>
                <w:t xml:space="preserve">Ministerio de Educación. (2013). </w:t>
              </w:r>
              <w:r>
                <w:rPr>
                  <w:i/>
                  <w:iCs/>
                  <w:noProof/>
                  <w:lang w:val="es-419"/>
                </w:rPr>
                <w:t>Protocolo de actuación para el abordaje de la violencia sexual en las comunidades edacativas de El Salvador.</w:t>
              </w:r>
              <w:r>
                <w:rPr>
                  <w:noProof/>
                  <w:lang w:val="es-419"/>
                </w:rPr>
                <w:t xml:space="preserve"> El Salvador. Recuperado el 8 de abril de 2020, de https://www.mined.gob.sv/sexualidad/PROTOCOLO%20DE%20ACTUACION.pdf</w:t>
              </w:r>
            </w:p>
            <w:p w14:paraId="4B3B78F0" w14:textId="77777777" w:rsidR="008B1A49" w:rsidRDefault="008B1A49" w:rsidP="008B1A49">
              <w:pPr>
                <w:pStyle w:val="Bibliography"/>
                <w:ind w:left="720" w:hanging="720"/>
                <w:rPr>
                  <w:noProof/>
                  <w:lang w:val="es-419"/>
                </w:rPr>
              </w:pPr>
              <w:r>
                <w:rPr>
                  <w:noProof/>
                  <w:lang w:val="es-419"/>
                </w:rPr>
                <w:t xml:space="preserve">Ministerio de Justicia y Seguridad Pública y Dirección General de Estadísticas y Censos. (2019). </w:t>
              </w:r>
              <w:r>
                <w:rPr>
                  <w:i/>
                  <w:iCs/>
                  <w:noProof/>
                  <w:lang w:val="es-419"/>
                </w:rPr>
                <w:t>El Salvador Encuesta de Violencia Contra Niños, Niñas y Adolescentes 2017.</w:t>
              </w:r>
              <w:r>
                <w:rPr>
                  <w:noProof/>
                  <w:lang w:val="es-419"/>
                </w:rPr>
                <w:t xml:space="preserve"> Obtenido de https://www.togetherforgirls.org/wp-content/uploads/VACS-Reporte-ESA-22-MAYO.pdf</w:t>
              </w:r>
            </w:p>
            <w:p w14:paraId="439B7876" w14:textId="77777777" w:rsidR="008B1A49" w:rsidRPr="008B1A49" w:rsidRDefault="008B1A49" w:rsidP="008B1A49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  <w:lang w:val="es-419"/>
                </w:rPr>
                <w:t xml:space="preserve">Paxson, C., &amp; Schady, N. (Mayo de 2002). </w:t>
              </w:r>
              <w:r w:rsidRPr="008B1A49">
                <w:rPr>
                  <w:noProof/>
                </w:rPr>
                <w:t xml:space="preserve">The Allocation and Impact of Social Funds: Spending on School Infrastructure in Peru. </w:t>
              </w:r>
              <w:r w:rsidRPr="008B1A49">
                <w:rPr>
                  <w:i/>
                  <w:iCs/>
                  <w:noProof/>
                </w:rPr>
                <w:t>The World Bank economic review, 16</w:t>
              </w:r>
              <w:r w:rsidRPr="008B1A49">
                <w:rPr>
                  <w:noProof/>
                </w:rPr>
                <w:t>(2), 297-319. Obtenido de http://documents.worldbank.org/curated/en/754171468293403751/Allocation-and-impact-of-social-funds-spending-on-school-infrastructure-in-Peru</w:t>
              </w:r>
            </w:p>
            <w:p w14:paraId="3E692893" w14:textId="77777777" w:rsidR="008B1A49" w:rsidRDefault="008B1A49" w:rsidP="008B1A49">
              <w:pPr>
                <w:pStyle w:val="Bibliography"/>
                <w:ind w:left="720" w:hanging="720"/>
                <w:rPr>
                  <w:noProof/>
                  <w:lang w:val="es-419"/>
                </w:rPr>
              </w:pPr>
              <w:r>
                <w:rPr>
                  <w:noProof/>
                  <w:lang w:val="es-419"/>
                </w:rPr>
                <w:t xml:space="preserve">Smith, G., &amp; Palmieri, P. (Octubre de 2007). </w:t>
              </w:r>
              <w:r w:rsidRPr="008B1A49">
                <w:rPr>
                  <w:noProof/>
                </w:rPr>
                <w:t xml:space="preserve">Risk of Psychological Difficulties Among Children Raised by Custodial Grandparents. </w:t>
              </w:r>
              <w:r>
                <w:rPr>
                  <w:i/>
                  <w:iCs/>
                  <w:noProof/>
                  <w:lang w:val="es-419"/>
                </w:rPr>
                <w:t>Psychiatric Services, 58</w:t>
              </w:r>
              <w:r>
                <w:rPr>
                  <w:noProof/>
                  <w:lang w:val="es-419"/>
                </w:rPr>
                <w:t>, 1303-1310.</w:t>
              </w:r>
            </w:p>
            <w:p w14:paraId="634663D8" w14:textId="77777777" w:rsidR="008B1A49" w:rsidRDefault="008B1A49" w:rsidP="008B1A49">
              <w:pPr>
                <w:pStyle w:val="Bibliography"/>
                <w:ind w:left="720" w:hanging="720"/>
                <w:rPr>
                  <w:noProof/>
                  <w:lang w:val="es-419"/>
                </w:rPr>
              </w:pPr>
              <w:r>
                <w:rPr>
                  <w:noProof/>
                  <w:lang w:val="es-419"/>
                </w:rPr>
                <w:t xml:space="preserve">SOTEMARI. (2019). </w:t>
              </w:r>
              <w:r>
                <w:rPr>
                  <w:i/>
                  <w:iCs/>
                  <w:noProof/>
                  <w:lang w:val="es-419"/>
                </w:rPr>
                <w:t>Informe de los principales diagnósticos existentes sobre oportunidades y retos para la educación salvadoreña. SOTEMARI.</w:t>
              </w:r>
              <w:r>
                <w:rPr>
                  <w:noProof/>
                  <w:lang w:val="es-419"/>
                </w:rPr>
                <w:t xml:space="preserve"> </w:t>
              </w:r>
            </w:p>
            <w:p w14:paraId="1E714A82" w14:textId="77777777" w:rsidR="008B1A49" w:rsidRDefault="008B1A49" w:rsidP="008B1A49">
              <w:pPr>
                <w:pStyle w:val="Bibliography"/>
                <w:ind w:left="720" w:hanging="720"/>
                <w:rPr>
                  <w:noProof/>
                  <w:lang w:val="es-419"/>
                </w:rPr>
              </w:pPr>
              <w:r>
                <w:rPr>
                  <w:noProof/>
                  <w:lang w:val="es-419"/>
                </w:rPr>
                <w:t xml:space="preserve">SOTEMARI. (2019). </w:t>
              </w:r>
              <w:r>
                <w:rPr>
                  <w:i/>
                  <w:iCs/>
                  <w:noProof/>
                  <w:lang w:val="es-419"/>
                </w:rPr>
                <w:t>Propuestas de intervención para educación.</w:t>
              </w:r>
              <w:r>
                <w:rPr>
                  <w:noProof/>
                  <w:lang w:val="es-419"/>
                </w:rPr>
                <w:t xml:space="preserve"> El Salvador.</w:t>
              </w:r>
            </w:p>
            <w:p w14:paraId="7B442C6C" w14:textId="77777777" w:rsidR="008B1A49" w:rsidRDefault="008B1A49" w:rsidP="008B1A49">
              <w:pPr>
                <w:pStyle w:val="Bibliography"/>
                <w:ind w:left="720" w:hanging="720"/>
                <w:rPr>
                  <w:noProof/>
                  <w:lang w:val="es-419"/>
                </w:rPr>
              </w:pPr>
              <w:r>
                <w:rPr>
                  <w:noProof/>
                  <w:lang w:val="es-419"/>
                </w:rPr>
                <w:t xml:space="preserve">UNFPA. (2017). </w:t>
              </w:r>
              <w:r>
                <w:rPr>
                  <w:i/>
                  <w:iCs/>
                  <w:noProof/>
                  <w:lang w:val="es-419"/>
                </w:rPr>
                <w:t>El costo económico del embarazo en niñas y adolescentes.</w:t>
              </w:r>
              <w:r>
                <w:rPr>
                  <w:noProof/>
                  <w:lang w:val="es-419"/>
                </w:rPr>
                <w:t xml:space="preserve"> El Salvador. Obtenido de https://elsalvador.un.org/sites/default/files/2019-08/Documento%20Costo_Economico_Embarazo_unfpaEls2017.pdf</w:t>
              </w:r>
            </w:p>
            <w:p w14:paraId="01692B37" w14:textId="77777777" w:rsidR="008B1A49" w:rsidRDefault="008B1A49" w:rsidP="008B1A49">
              <w:pPr>
                <w:pStyle w:val="Bibliography"/>
                <w:ind w:left="720" w:hanging="720"/>
                <w:rPr>
                  <w:noProof/>
                  <w:lang w:val="es-419"/>
                </w:rPr>
              </w:pPr>
              <w:r>
                <w:rPr>
                  <w:noProof/>
                  <w:lang w:val="es-419"/>
                </w:rPr>
                <w:t xml:space="preserve">UNICEF. (2018). </w:t>
              </w:r>
              <w:r>
                <w:rPr>
                  <w:i/>
                  <w:iCs/>
                  <w:noProof/>
                  <w:lang w:val="es-419"/>
                </w:rPr>
                <w:t>Invertir en nuestros niños: el norte común. Una propuesta de políticas transformadoras centrada en la infancia.</w:t>
              </w:r>
              <w:r>
                <w:rPr>
                  <w:noProof/>
                  <w:lang w:val="es-419"/>
                </w:rPr>
                <w:t xml:space="preserve"> El Salvador: UNICEF. Obtenido de https://www.unicef.org/elsalvador/sites/unicef.org.elsalvador/files/2018-11/invertir-en-nuestros-ninos-el-norte-comun-el-salvador-UNICEF%20%281%29.pdf</w:t>
              </w:r>
            </w:p>
            <w:p w14:paraId="3AAB99BF" w14:textId="77777777" w:rsidR="008B1A49" w:rsidRDefault="008B1A49" w:rsidP="008B1A49">
              <w:pPr>
                <w:pStyle w:val="Bibliography"/>
                <w:ind w:left="720" w:hanging="720"/>
                <w:rPr>
                  <w:noProof/>
                  <w:lang w:val="es-419"/>
                </w:rPr>
              </w:pPr>
              <w:r>
                <w:rPr>
                  <w:noProof/>
                  <w:lang w:val="es-419"/>
                </w:rPr>
                <w:t xml:space="preserve">Universidad de Duke. (2016). </w:t>
              </w:r>
              <w:r>
                <w:rPr>
                  <w:i/>
                  <w:iCs/>
                  <w:noProof/>
                  <w:lang w:val="es-419"/>
                </w:rPr>
                <w:t>Evaluación Nacional de la Calidad del Cuidado Infantil en El Salvador.</w:t>
              </w:r>
              <w:r>
                <w:rPr>
                  <w:noProof/>
                  <w:lang w:val="es-419"/>
                </w:rPr>
                <w:t xml:space="preserve"> </w:t>
              </w:r>
            </w:p>
            <w:p w14:paraId="64361A23" w14:textId="77777777" w:rsidR="008B1A49" w:rsidRDefault="008B1A49" w:rsidP="008B1A49">
              <w:pPr>
                <w:pStyle w:val="Bibliography"/>
                <w:ind w:left="720" w:hanging="720"/>
                <w:rPr>
                  <w:noProof/>
                  <w:lang w:val="es-419"/>
                </w:rPr>
              </w:pPr>
              <w:r>
                <w:rPr>
                  <w:noProof/>
                  <w:lang w:val="es-419"/>
                </w:rPr>
                <w:t xml:space="preserve">USAID. (2017). </w:t>
              </w:r>
              <w:r>
                <w:rPr>
                  <w:i/>
                  <w:iCs/>
                  <w:noProof/>
                  <w:lang w:val="es-419"/>
                </w:rPr>
                <w:t>Proyecto de USAID Puentes para el Empleo: Evaluación del Mercado Laboral.</w:t>
              </w:r>
              <w:r>
                <w:rPr>
                  <w:noProof/>
                  <w:lang w:val="es-419"/>
                </w:rPr>
                <w:t xml:space="preserve"> El Salvador. Obtenido de https://pdf.usaid.gov/pdf_docs/PA00MTVM.pdf</w:t>
              </w:r>
            </w:p>
            <w:p w14:paraId="2751048D" w14:textId="60AC689B" w:rsidR="0083699D" w:rsidRDefault="0083699D" w:rsidP="008B1A49">
              <w:r w:rsidRPr="00204FCE">
                <w:rPr>
                  <w:rFonts w:ascii="Arial" w:hAnsi="Arial" w:cs="Arial"/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14:paraId="76E03FAD" w14:textId="77777777" w:rsidR="004F640F" w:rsidRDefault="004F640F">
      <w:pPr>
        <w:rPr>
          <w:rFonts w:ascii="Arial" w:hAnsi="Arial" w:cs="Arial"/>
          <w:sz w:val="18"/>
          <w:szCs w:val="18"/>
          <w:highlight w:val="lightGray"/>
        </w:rPr>
      </w:pPr>
    </w:p>
    <w:p w14:paraId="743425E9" w14:textId="4A5C2DBE" w:rsidR="00BC2919" w:rsidRDefault="00BC2919">
      <w:pPr>
        <w:rPr>
          <w:rFonts w:ascii="Arial" w:hAnsi="Arial" w:cs="Arial"/>
          <w:sz w:val="18"/>
          <w:szCs w:val="18"/>
          <w:highlight w:val="lightGray"/>
        </w:rPr>
      </w:pPr>
    </w:p>
    <w:sectPr w:rsidR="00BC29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69CBDF" w14:textId="77777777" w:rsidR="000665E1" w:rsidRDefault="000665E1" w:rsidP="00AD219C">
      <w:pPr>
        <w:spacing w:after="0" w:line="240" w:lineRule="auto"/>
      </w:pPr>
      <w:r>
        <w:separator/>
      </w:r>
    </w:p>
  </w:endnote>
  <w:endnote w:type="continuationSeparator" w:id="0">
    <w:p w14:paraId="4495D640" w14:textId="77777777" w:rsidR="000665E1" w:rsidRDefault="000665E1" w:rsidP="00AD2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0D9012" w14:textId="77777777" w:rsidR="000665E1" w:rsidRDefault="000665E1" w:rsidP="00AD219C">
      <w:pPr>
        <w:spacing w:after="0" w:line="240" w:lineRule="auto"/>
      </w:pPr>
      <w:r>
        <w:separator/>
      </w:r>
    </w:p>
  </w:footnote>
  <w:footnote w:type="continuationSeparator" w:id="0">
    <w:p w14:paraId="10D80BE2" w14:textId="77777777" w:rsidR="000665E1" w:rsidRDefault="000665E1" w:rsidP="00AD219C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Thompson, Jennelle">
    <w15:presenceInfo w15:providerId="AD" w15:userId="S::JENNELLET@iadb.org::d99995d3-b8c3-4000-9929-919e8984cdb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2B8"/>
    <w:rsid w:val="00002732"/>
    <w:rsid w:val="00007E4F"/>
    <w:rsid w:val="00007F94"/>
    <w:rsid w:val="00034607"/>
    <w:rsid w:val="000665E1"/>
    <w:rsid w:val="00077BA0"/>
    <w:rsid w:val="00083546"/>
    <w:rsid w:val="00085064"/>
    <w:rsid w:val="000A159A"/>
    <w:rsid w:val="000C07C1"/>
    <w:rsid w:val="000D4783"/>
    <w:rsid w:val="000F5F40"/>
    <w:rsid w:val="00105DB3"/>
    <w:rsid w:val="001114D7"/>
    <w:rsid w:val="00136075"/>
    <w:rsid w:val="001642B8"/>
    <w:rsid w:val="001670FC"/>
    <w:rsid w:val="00177700"/>
    <w:rsid w:val="00192C81"/>
    <w:rsid w:val="001A08A3"/>
    <w:rsid w:val="001A752E"/>
    <w:rsid w:val="001B0034"/>
    <w:rsid w:val="001D5A77"/>
    <w:rsid w:val="001F6FFE"/>
    <w:rsid w:val="00204FCE"/>
    <w:rsid w:val="0021741B"/>
    <w:rsid w:val="00222405"/>
    <w:rsid w:val="0022293A"/>
    <w:rsid w:val="00266F67"/>
    <w:rsid w:val="00283A33"/>
    <w:rsid w:val="002B0B6D"/>
    <w:rsid w:val="002B165A"/>
    <w:rsid w:val="002C2A4C"/>
    <w:rsid w:val="002D2D13"/>
    <w:rsid w:val="002E3D01"/>
    <w:rsid w:val="002F1A35"/>
    <w:rsid w:val="002F6F84"/>
    <w:rsid w:val="0030148A"/>
    <w:rsid w:val="00333858"/>
    <w:rsid w:val="00333C02"/>
    <w:rsid w:val="00336014"/>
    <w:rsid w:val="00345777"/>
    <w:rsid w:val="00352D1C"/>
    <w:rsid w:val="0036105A"/>
    <w:rsid w:val="00363750"/>
    <w:rsid w:val="003735CA"/>
    <w:rsid w:val="003751C1"/>
    <w:rsid w:val="00377221"/>
    <w:rsid w:val="003853F7"/>
    <w:rsid w:val="003878AA"/>
    <w:rsid w:val="003A136F"/>
    <w:rsid w:val="003A71AF"/>
    <w:rsid w:val="003D3BCD"/>
    <w:rsid w:val="003D5A79"/>
    <w:rsid w:val="003E0704"/>
    <w:rsid w:val="003F6AA5"/>
    <w:rsid w:val="00404E85"/>
    <w:rsid w:val="00410B09"/>
    <w:rsid w:val="004204B0"/>
    <w:rsid w:val="004349DB"/>
    <w:rsid w:val="00441699"/>
    <w:rsid w:val="0044298E"/>
    <w:rsid w:val="00444108"/>
    <w:rsid w:val="00456446"/>
    <w:rsid w:val="0045660E"/>
    <w:rsid w:val="00484407"/>
    <w:rsid w:val="004B181D"/>
    <w:rsid w:val="004C6E8E"/>
    <w:rsid w:val="004E0355"/>
    <w:rsid w:val="004E7CA3"/>
    <w:rsid w:val="004E7FE7"/>
    <w:rsid w:val="004F5B3D"/>
    <w:rsid w:val="004F640F"/>
    <w:rsid w:val="00516766"/>
    <w:rsid w:val="00522C8F"/>
    <w:rsid w:val="00525A9E"/>
    <w:rsid w:val="00551881"/>
    <w:rsid w:val="00560B87"/>
    <w:rsid w:val="00587782"/>
    <w:rsid w:val="00587AB4"/>
    <w:rsid w:val="00591E50"/>
    <w:rsid w:val="005A3027"/>
    <w:rsid w:val="005E1608"/>
    <w:rsid w:val="005E3AFA"/>
    <w:rsid w:val="005E59DA"/>
    <w:rsid w:val="005E7C21"/>
    <w:rsid w:val="0061419A"/>
    <w:rsid w:val="006179EE"/>
    <w:rsid w:val="0063534C"/>
    <w:rsid w:val="006A1A28"/>
    <w:rsid w:val="006B4AED"/>
    <w:rsid w:val="006C6001"/>
    <w:rsid w:val="006E2859"/>
    <w:rsid w:val="00701C37"/>
    <w:rsid w:val="00704438"/>
    <w:rsid w:val="00712F73"/>
    <w:rsid w:val="00721B40"/>
    <w:rsid w:val="007755A0"/>
    <w:rsid w:val="00783699"/>
    <w:rsid w:val="00791E33"/>
    <w:rsid w:val="007979B0"/>
    <w:rsid w:val="007A6DFB"/>
    <w:rsid w:val="007A70B8"/>
    <w:rsid w:val="007A7C2A"/>
    <w:rsid w:val="007C0938"/>
    <w:rsid w:val="007C4DD9"/>
    <w:rsid w:val="007D280E"/>
    <w:rsid w:val="007D4BCB"/>
    <w:rsid w:val="007F2935"/>
    <w:rsid w:val="00801687"/>
    <w:rsid w:val="00805A08"/>
    <w:rsid w:val="00823BAD"/>
    <w:rsid w:val="00831A33"/>
    <w:rsid w:val="0083699D"/>
    <w:rsid w:val="00871DFF"/>
    <w:rsid w:val="008A1436"/>
    <w:rsid w:val="008B1A49"/>
    <w:rsid w:val="008C0B51"/>
    <w:rsid w:val="008C2CFC"/>
    <w:rsid w:val="008C3D29"/>
    <w:rsid w:val="008C4484"/>
    <w:rsid w:val="008C7E4B"/>
    <w:rsid w:val="008E0235"/>
    <w:rsid w:val="008E1758"/>
    <w:rsid w:val="008F1548"/>
    <w:rsid w:val="00910037"/>
    <w:rsid w:val="00912A0C"/>
    <w:rsid w:val="00924C66"/>
    <w:rsid w:val="00982926"/>
    <w:rsid w:val="009A42D0"/>
    <w:rsid w:val="009A5678"/>
    <w:rsid w:val="009A5B41"/>
    <w:rsid w:val="009D11D8"/>
    <w:rsid w:val="009D1E89"/>
    <w:rsid w:val="009E6C32"/>
    <w:rsid w:val="00A014A9"/>
    <w:rsid w:val="00A0202C"/>
    <w:rsid w:val="00A04314"/>
    <w:rsid w:val="00A2461A"/>
    <w:rsid w:val="00A2482F"/>
    <w:rsid w:val="00A27240"/>
    <w:rsid w:val="00A279CE"/>
    <w:rsid w:val="00A333DE"/>
    <w:rsid w:val="00A33699"/>
    <w:rsid w:val="00A417AE"/>
    <w:rsid w:val="00A62194"/>
    <w:rsid w:val="00A94CDB"/>
    <w:rsid w:val="00AB2438"/>
    <w:rsid w:val="00AB41F7"/>
    <w:rsid w:val="00AC7E4D"/>
    <w:rsid w:val="00AD219C"/>
    <w:rsid w:val="00AD4846"/>
    <w:rsid w:val="00AE034D"/>
    <w:rsid w:val="00AE560E"/>
    <w:rsid w:val="00B07EE1"/>
    <w:rsid w:val="00B3226B"/>
    <w:rsid w:val="00B71A4E"/>
    <w:rsid w:val="00BB54FC"/>
    <w:rsid w:val="00BC2919"/>
    <w:rsid w:val="00BF2539"/>
    <w:rsid w:val="00C01C42"/>
    <w:rsid w:val="00C058BA"/>
    <w:rsid w:val="00C20465"/>
    <w:rsid w:val="00C24E70"/>
    <w:rsid w:val="00C2749E"/>
    <w:rsid w:val="00C44E28"/>
    <w:rsid w:val="00C63DAE"/>
    <w:rsid w:val="00C65163"/>
    <w:rsid w:val="00C66B0F"/>
    <w:rsid w:val="00C70F81"/>
    <w:rsid w:val="00C743FB"/>
    <w:rsid w:val="00C91496"/>
    <w:rsid w:val="00CD2A2F"/>
    <w:rsid w:val="00CE3BC0"/>
    <w:rsid w:val="00CF31D7"/>
    <w:rsid w:val="00CF37C4"/>
    <w:rsid w:val="00D128BB"/>
    <w:rsid w:val="00D14212"/>
    <w:rsid w:val="00D334E6"/>
    <w:rsid w:val="00D532AE"/>
    <w:rsid w:val="00D84817"/>
    <w:rsid w:val="00D93328"/>
    <w:rsid w:val="00D9724A"/>
    <w:rsid w:val="00DA697E"/>
    <w:rsid w:val="00DB0870"/>
    <w:rsid w:val="00DC100F"/>
    <w:rsid w:val="00DC385D"/>
    <w:rsid w:val="00DD0F5C"/>
    <w:rsid w:val="00DD1A19"/>
    <w:rsid w:val="00DD28CF"/>
    <w:rsid w:val="00DE1BF9"/>
    <w:rsid w:val="00DE1C95"/>
    <w:rsid w:val="00DE5F2C"/>
    <w:rsid w:val="00DE653A"/>
    <w:rsid w:val="00DE6981"/>
    <w:rsid w:val="00E01D63"/>
    <w:rsid w:val="00E02724"/>
    <w:rsid w:val="00E12893"/>
    <w:rsid w:val="00E471D3"/>
    <w:rsid w:val="00E56458"/>
    <w:rsid w:val="00E578C6"/>
    <w:rsid w:val="00E62BEB"/>
    <w:rsid w:val="00E70715"/>
    <w:rsid w:val="00E7264E"/>
    <w:rsid w:val="00E8677A"/>
    <w:rsid w:val="00E91D54"/>
    <w:rsid w:val="00E94487"/>
    <w:rsid w:val="00E94910"/>
    <w:rsid w:val="00EA1F84"/>
    <w:rsid w:val="00EA3C1B"/>
    <w:rsid w:val="00EB2DE6"/>
    <w:rsid w:val="00EB4BC7"/>
    <w:rsid w:val="00EB65F6"/>
    <w:rsid w:val="00EC4909"/>
    <w:rsid w:val="00ED2358"/>
    <w:rsid w:val="00EE40CF"/>
    <w:rsid w:val="00EE6EEA"/>
    <w:rsid w:val="00EF35FF"/>
    <w:rsid w:val="00EF6ACF"/>
    <w:rsid w:val="00EF7D4E"/>
    <w:rsid w:val="00F0291F"/>
    <w:rsid w:val="00F222CD"/>
    <w:rsid w:val="00F236FE"/>
    <w:rsid w:val="00F240AD"/>
    <w:rsid w:val="00F521E7"/>
    <w:rsid w:val="00F52468"/>
    <w:rsid w:val="00F649EB"/>
    <w:rsid w:val="00F67A3A"/>
    <w:rsid w:val="00F74AD2"/>
    <w:rsid w:val="00F773F8"/>
    <w:rsid w:val="00F80B76"/>
    <w:rsid w:val="00FA6E98"/>
    <w:rsid w:val="00FA746C"/>
    <w:rsid w:val="00FC3CC5"/>
    <w:rsid w:val="00FD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3054C"/>
  <w15:chartTrackingRefBased/>
  <w15:docId w15:val="{98EDCD82-3A8B-446B-805D-8327BEBE9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69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4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1F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rsid w:val="008F1548"/>
    <w:rPr>
      <w:color w:val="0000FF"/>
      <w:u w:val="single"/>
    </w:rPr>
  </w:style>
  <w:style w:type="paragraph" w:styleId="FootnoteText">
    <w:name w:val="footnote text"/>
    <w:aliases w:val="fn,Texto nota pie IIRSA,footnote,foottextfra,F,Texto nota pie Car Car,Texto de rodapé,nota_rodapé,nota de rodapé,single space,FOOTNOTES,footnote text,Footnote Text Char Char,ft,Footnote Text Char Char Char Char,Footnote,testo pié di pagin"/>
    <w:basedOn w:val="Normal"/>
    <w:link w:val="FootnoteTextChar"/>
    <w:uiPriority w:val="99"/>
    <w:qFormat/>
    <w:rsid w:val="00982926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customStyle="1" w:styleId="FootnoteTextChar">
    <w:name w:val="Footnote Text Char"/>
    <w:aliases w:val="fn Char,Texto nota pie IIRSA Char,footnote Char,foottextfra Char,F Char,Texto nota pie Car Car Char,Texto de rodapé Char,nota_rodapé Char,nota de rodapé Char,single space Char,FOOTNOTES Char,footnote text Char,ft Char,Footnote Char"/>
    <w:basedOn w:val="DefaultParagraphFont"/>
    <w:link w:val="FootnoteText"/>
    <w:uiPriority w:val="99"/>
    <w:rsid w:val="00982926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styleId="FootnoteReference">
    <w:name w:val="footnote reference"/>
    <w:aliases w:val="referencia nota al pie,FC,ftref,titulo 2,Style 24,pie pddes,Footnote Reference.SES,16 Point,Superscript 6 Point,Referência de rodapé,Ref. de nota al pie.,Footnote Reference Number,Footnote Reference_LVL6,Footnote Reference_LVL61,fr"/>
    <w:basedOn w:val="DefaultParagraphFont"/>
    <w:link w:val="Char2"/>
    <w:uiPriority w:val="99"/>
    <w:qFormat/>
    <w:rsid w:val="00982926"/>
    <w:rPr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982926"/>
    <w:pPr>
      <w:spacing w:line="240" w:lineRule="exact"/>
    </w:pPr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8369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ibliography">
    <w:name w:val="Bibliography"/>
    <w:basedOn w:val="Normal"/>
    <w:next w:val="Normal"/>
    <w:uiPriority w:val="37"/>
    <w:unhideWhenUsed/>
    <w:rsid w:val="0083699D"/>
  </w:style>
  <w:style w:type="character" w:styleId="FollowedHyperlink">
    <w:name w:val="FollowedHyperlink"/>
    <w:basedOn w:val="DefaultParagraphFont"/>
    <w:uiPriority w:val="99"/>
    <w:semiHidden/>
    <w:unhideWhenUsed/>
    <w:rsid w:val="00C01C42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577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D21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19C"/>
  </w:style>
  <w:style w:type="paragraph" w:styleId="Footer">
    <w:name w:val="footer"/>
    <w:basedOn w:val="Normal"/>
    <w:link w:val="FooterChar"/>
    <w:uiPriority w:val="99"/>
    <w:unhideWhenUsed/>
    <w:rsid w:val="00AD21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45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people" Target="people.xml"/><Relationship Id="rId5" Type="http://schemas.openxmlformats.org/officeDocument/2006/relationships/styles" Target="styles.xml"/><Relationship Id="rId15" Type="http://schemas.openxmlformats.org/officeDocument/2006/relationships/customXml" Target="../customXml/item7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El Salvador</TermName>
          <TermId xmlns="http://schemas.microsoft.com/office/infopath/2007/PartnerControls">057b77a9-2761-48a1-b9dc-78a115c002df</TermId>
        </TermInfo>
      </Terms>
    </ic46d7e087fd4a108fb86518ca413cc6>
    <IDBDocs_x0020_Number xmlns="cdc7663a-08f0-4737-9e8c-148ce897a09c" xsi:nil="true"/>
    <Division_x0020_or_x0020_Unit xmlns="cdc7663a-08f0-4737-9e8c-148ce897a09c">SCL/EDU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Blasco Ivana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PRESCHOOL ＆ EARLY CHILDHOOD EDUCATION</TermName>
          <TermId xmlns="http://schemas.microsoft.com/office/infopath/2007/PartnerControls">f0594eea-4be1-44fb-8b69-68fd4f4e4ebb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27</Value>
      <Value>208</Value>
      <Value>207</Value>
      <Value>24</Value>
      <Value>1</Value>
    </TaxCatchAll>
    <Operation_x0020_Type xmlns="cdc7663a-08f0-4737-9e8c-148ce897a09c" xsi:nil="true"/>
    <Package_x0020_Code xmlns="cdc7663a-08f0-4737-9e8c-148ce897a09c" xsi:nil="true"/>
    <Identifier xmlns="cdc7663a-08f0-4737-9e8c-148ce897a09c" xsi:nil="true"/>
    <Project_x0020_Number xmlns="cdc7663a-08f0-4737-9e8c-148ce897a09c">ES-L1139;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EDUCATION</TermName>
          <TermId xmlns="http://schemas.microsoft.com/office/infopath/2007/PartnerControls">e61db9d8-dcb9-423f-a737-53d6e603e7c4</TermId>
        </TermInfo>
      </Terms>
    </nddeef1749674d76abdbe4b239a70bc6>
    <Record_x0020_Number xmlns="cdc7663a-08f0-4737-9e8c-148ce897a09c" xsi:nil="true"/>
    <_dlc_DocId xmlns="cdc7663a-08f0-4737-9e8c-148ce897a09c">EZSHARE-915024565-11</_dlc_DocId>
    <_dlc_DocIdUrl xmlns="cdc7663a-08f0-4737-9e8c-148ce897a09c">
      <Url>https://idbg.sharepoint.com/teams/EZ-ES-LON/ES-L1139/_layouts/15/DocIdRedir.aspx?ID=EZSHARE-915024565-11</Url>
      <Description>EZSHARE-915024565-11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INS15</b:Tag>
    <b:SourceType>Book</b:SourceType>
    <b:Guid>{FDB0A62F-FEE1-4C71-BA05-26A4C4319178}</b:Guid>
    <b:Author>
      <b:Author>
        <b:Corporate>INSEAD; ADECCO; &amp; HCLI</b:Corporate>
      </b:Author>
      <b:Editor>
        <b:NameList>
          <b:Person>
            <b:Last>Lanvin</b:Last>
            <b:First>Bruno</b:First>
          </b:Person>
          <b:Person>
            <b:Last>Evans</b:Last>
            <b:First>Paul</b:First>
          </b:Person>
        </b:NameList>
      </b:Editor>
    </b:Author>
    <b:Title>The Global Talent Competitiveness Index: Talent Attraction and International Mobility 2016-16</b:Title>
    <b:Year>2015</b:Year>
    <b:Publisher>INSEAD</b:Publisher>
    <b:City>Fontainebleau</b:City>
    <b:ShortTitle>The Global Talent Competitiveness Inde 2015-16</b:ShortTitle>
    <b:URL>https://www.insead.edu/sites/default/files/assets/dept/globalindices/docs/GTCI-2015-2016-report.pdf</b:URL>
    <b:CountryRegion>France</b:CountryRegion>
    <b:RefOrder>1</b:RefOrder>
  </b:Source>
  <b:Source>
    <b:Tag>INS14</b:Tag>
    <b:SourceType>Book</b:SourceType>
    <b:Guid>{06E6A206-4921-4013-A331-F4E4F5358E25}</b:Guid>
    <b:Author>
      <b:Author>
        <b:Corporate>INSEAD; ADECCO; &amp; HCLI</b:Corporate>
      </b:Author>
      <b:Editor>
        <b:NameList>
          <b:Person>
            <b:Last>Lanvin</b:Last>
            <b:First>Bruno</b:First>
          </b:Person>
          <b:Person>
            <b:Last>Evans</b:Last>
            <b:First>Paul</b:First>
          </b:Person>
        </b:NameList>
      </b:Editor>
    </b:Author>
    <b:Title>The Global Talent Competitiveness Index: Growing talent for today and tomorrow 2014</b:Title>
    <b:Year>2014</b:Year>
    <b:City>Singapore</b:City>
    <b:Publisher>FSC</b:Publisher>
    <b:URL>https://www.insead.edu/sites/default/files/assets/dept/globalindices/docs/GTCI-2014-report.pdf</b:URL>
    <b:RefOrder>2</b:RefOrder>
  </b:Source>
  <b:Source>
    <b:Tag>Smi07</b:Tag>
    <b:SourceType>JournalArticle</b:SourceType>
    <b:Guid>{7CC634EE-E597-4B3A-8E2E-A1373438995D}</b:Guid>
    <b:Title>Risk of Psychological Difficulties Among Children Raised by Custodial Grandparents</b:Title>
    <b:Year>2007</b:Year>
    <b:Pages>1303-1310</b:Pages>
    <b:Author>
      <b:Author>
        <b:NameList>
          <b:Person>
            <b:Last>Smith</b:Last>
            <b:First>Gregory</b:First>
          </b:Person>
          <b:Person>
            <b:Last>Palmieri</b:Last>
            <b:First>Patrick</b:First>
          </b:Person>
        </b:NameList>
      </b:Author>
    </b:Author>
    <b:JournalName>Psychiatric Services</b:JournalName>
    <b:Month>Octubre</b:Month>
    <b:Volume>58</b:Volume>
    <b:RefOrder>3</b:RefOrder>
  </b:Source>
  <b:Source>
    <b:Tag>UNI18</b:Tag>
    <b:SourceType>Book</b:SourceType>
    <b:Guid>{40855895-3208-4512-AF72-65BF20E786D1}</b:Guid>
    <b:Author>
      <b:Author>
        <b:Corporate>UNICEF</b:Corporate>
      </b:Author>
    </b:Author>
    <b:Title> Invertir en nuestros niños: el norte común. Una propuesta de políticas transformadoras centrada en la infancia</b:Title>
    <b:Year>2018</b:Year>
    <b:Publisher>UNICEF</b:Publisher>
    <b:CountryRegion>El Salvador</b:CountryRegion>
    <b:ShortTitle>Invertir en nuestros niños</b:ShortTitle>
    <b:URL>https://www.unicef.org/elsalvador/sites/unicef.org.elsalvador/files/2018-11/invertir-en-nuestros-ninos-el-norte-comun-el-salvador-UNICEF%20%281%29.pdf</b:URL>
    <b:RefOrder>4</b:RefOrder>
  </b:Source>
  <b:Source>
    <b:Tag>BID20</b:Tag>
    <b:SourceType>InternetSite</b:SourceType>
    <b:Guid>{BBA00B78-5D84-4DF1-AC85-3D27389A8872}</b:Guid>
    <b:Year>2020</b:Year>
    <b:Author>
      <b:Author>
        <b:Corporate>BID</b:Corporate>
      </b:Author>
    </b:Author>
    <b:InternetSiteTitle>BASE DE DATOS: CIMA</b:InternetSiteTitle>
    <b:URL>https://www.iadb.org/es/sectores/educacion/cima/inicio</b:URL>
    <b:RefOrder>5</b:RefOrder>
  </b:Source>
  <b:Source>
    <b:Tag>BID17</b:Tag>
    <b:SourceType>Book</b:SourceType>
    <b:Guid>{1C8A137C-3140-42AE-983C-07F0F3C9A9D4}</b:Guid>
    <b:Author>
      <b:Author>
        <b:Corporate>BID</b:Corporate>
      </b:Author>
    </b:Author>
    <b:Title>Suficiencia, equidad y efectividad de la infraestructura escolar en América Latina según el TERCE</b:Title>
    <b:Year>2017</b:Year>
    <b:URL>https://publications.iadb.org/publications/spanish/document/Suficiencia-equidad-y-efectividad-de-la-infraestructura-escolar-en-Am%C3%A9rica-Latina-seg%C3%BAn-el-TERCE.pdf</b:URL>
    <b:City>Santiago</b:City>
    <b:Publisher>OREALC/UNESCO</b:Publisher>
    <b:RefOrder>6</b:RefOrder>
  </b:Source>
  <b:Source>
    <b:Tag>Uni16</b:Tag>
    <b:SourceType>Book</b:SourceType>
    <b:Guid>{C78B5ED3-A84E-40ED-8740-E0B74334F5A7}</b:Guid>
    <b:Author>
      <b:Author>
        <b:Corporate>Universidad de Duke</b:Corporate>
      </b:Author>
    </b:Author>
    <b:Title>Evaluación Nacional de la Calidad del Cuidado Infantil en El Salvador</b:Title>
    <b:Year>2016</b:Year>
    <b:RefOrder>7</b:RefOrder>
  </b:Source>
  <b:Source>
    <b:Tag>FUS18</b:Tag>
    <b:SourceType>Report</b:SourceType>
    <b:Guid>{37FEE18D-5392-4369-944A-92E0735A0C14}</b:Guid>
    <b:Author>
      <b:Author>
        <b:Corporate>FUSADES</b:Corporate>
      </b:Author>
    </b:Author>
    <b:Title>Informe de coyuntura económica</b:Title>
    <b:Year>2018</b:Year>
    <b:Publisher>DEC</b:Publisher>
    <b:CountryRegion>El Salvador</b:CountryRegion>
    <b:URL>http://fusades.org/sites/default/files/investigaciones/Informe%20de%20Coyuntura%20Econ%C3%B3mica_Noviembre%20de%202018%20%281%29.pdf</b:URL>
    <b:City>Antiguo Cuscatlán, El Salvador</b:City>
    <b:RefOrder>8</b:RefOrder>
  </b:Source>
  <b:Source>
    <b:Tag>BID18</b:Tag>
    <b:SourceType>Book</b:SourceType>
    <b:Guid>{EF8A008D-E27F-4FA0-BFD0-A25F2A9AA7F8}</b:Guid>
    <b:Title>Millennials en América Latina y el Caribe: ¿trabajar o estudiar?</b:Title>
    <b:Year>2018</b:Year>
    <b:Author>
      <b:Author>
        <b:Corporate>BID</b:Corporate>
      </b:Author>
      <b:Editor>
        <b:NameList>
          <b:Person>
            <b:Last>Novella</b:Last>
            <b:First>Rafael</b:First>
          </b:Person>
          <b:Person>
            <b:Last>Repetto</b:Last>
            <b:First>Andrea</b:First>
          </b:Person>
          <b:Person>
            <b:Last>Robino</b:Last>
            <b:First>Carolina</b:First>
          </b:Person>
          <b:Person>
            <b:Last>Rucci</b:Last>
            <b:First>Graciana</b:First>
          </b:Person>
        </b:NameList>
      </b:Editor>
    </b:Author>
    <b:URL>https://publications.iadb.org/en/millennials-en-america-latina-y-el-caribe-trabajar-o-estudiar</b:URL>
    <b:RefOrder>9</b:RefOrder>
  </b:Source>
  <b:Source>
    <b:Tag>DIG19</b:Tag>
    <b:SourceType>Book</b:SourceType>
    <b:Guid>{9ACE1AE3-5C44-4D7A-A509-5A1662381FD5}</b:Guid>
    <b:Author>
      <b:Author>
        <b:Corporate>DIGESTYC</b:Corporate>
      </b:Author>
    </b:Author>
    <b:Title>Encuesta de Hogares de Porpósitos Múltiples 2018</b:Title>
    <b:Year>2019</b:Year>
    <b:City>Delgado</b:City>
    <b:Publisher>Miniterio de Economía</b:Publisher>
    <b:CountryRegion>El Salvador</b:CountryRegion>
    <b:RefOrder>10</b:RefOrder>
  </b:Source>
  <b:Source>
    <b:Tag>UNF17</b:Tag>
    <b:SourceType>Book</b:SourceType>
    <b:Guid>{368101FC-4AA4-4D1B-9124-76EF7C09CE6C}</b:Guid>
    <b:Author>
      <b:Author>
        <b:Corporate>UNFPA</b:Corporate>
      </b:Author>
    </b:Author>
    <b:Title>El costo económico del embarazo en niñas y adolescentes</b:Title>
    <b:Year>2017</b:Year>
    <b:CountryRegion>El Salvador</b:CountryRegion>
    <b:URL>https://elsalvador.un.org/sites/default/files/2019-08/Documento%20Costo_Economico_Embarazo_unfpaEls2017.pdf</b:URL>
    <b:RefOrder>11</b:RefOrder>
  </b:Source>
  <b:Source>
    <b:Tag>SOT19</b:Tag>
    <b:SourceType>Book</b:SourceType>
    <b:Guid>{D36C97A7-E74D-44C8-A04B-8D8CA6EFD228}</b:Guid>
    <b:Author>
      <b:Author>
        <b:Corporate>SOTEMARI</b:Corporate>
      </b:Author>
    </b:Author>
    <b:Title>Informe de los principales diagnósticos existentes sobre oportunidades y retos para la educación salvadoreña. SOTEMARI</b:Title>
    <b:Year>2019</b:Year>
    <b:RefOrder>12</b:RefOrder>
  </b:Source>
  <b:Source>
    <b:Tag>BID191</b:Tag>
    <b:SourceType>Book</b:SourceType>
    <b:Guid>{26D1575A-57AE-446E-B4C0-E2B1E380117B}</b:Guid>
    <b:Author>
      <b:Author>
        <b:Corporate>BID</b:Corporate>
      </b:Author>
      <b:Editor>
        <b:NameList>
          <b:Person>
            <b:Last>Arias Ortiz</b:Last>
            <b:First>Elena</b:First>
          </b:Person>
          <b:Person>
            <b:Last>Eusebio</b:Last>
            <b:First>Javier</b:First>
          </b:Person>
          <b:Person>
            <b:Last>Pérez Alfaro</b:Last>
            <b:First>Marcelo</b:First>
          </b:Person>
          <b:Person>
            <b:Last>Vásquez</b:Last>
            <b:First>Madiery</b:First>
          </b:Person>
          <b:Person>
            <b:Last>Zoido</b:Last>
            <b:First>Pablo</b:First>
          </b:Person>
        </b:NameList>
      </b:Editor>
    </b:Author>
    <b:Title>Del papel a la nube: Cómo guiar la trasnformación digital Sistemas de Información y Gestión Educativa (SIGED)</b:Title>
    <b:Year>2019</b:Year>
    <b:ShortTitle>Del papel a la nube</b:ShortTitle>
    <b:URL>http://dx.doi.org/10.18235/0001749</b:URL>
    <b:RefOrder>13</b:RefOrder>
  </b:Source>
  <b:Source>
    <b:Tag>FOM13</b:Tag>
    <b:SourceType>Book</b:SourceType>
    <b:Guid>{DEC9BEEA-15FC-433F-809B-309E1228F0D9}</b:Guid>
    <b:Author>
      <b:Author>
        <b:Corporate>FOMILENIO/MINED</b:Corporate>
      </b:Author>
    </b:Author>
    <b:Title>Estudio para la Transversalización de Género en el Sistema Educativo</b:Title>
    <b:Year>2013</b:Year>
    <b:RefOrder>14</b:RefOrder>
  </b:Source>
  <b:Source>
    <b:Tag>Min16</b:Tag>
    <b:SourceType>Book</b:SourceType>
    <b:Guid>{953C21D2-7EF5-4E11-A125-FC85BFD69D3F}</b:Guid>
    <b:Title>Política de Equidad e Igualdad de Género: Plan de Implementación del Ministerio de Educación El Salvador</b:Title>
    <b:Year>2016</b:Year>
    <b:Author>
      <b:Author>
        <b:Corporate>Ministerio de Educación </b:Corporate>
      </b:Author>
    </b:Author>
    <b:CountryRegion>El Salvador</b:CountryRegion>
    <b:URL>https://planipolis.iiep.unesco.org/sites/planipolis/files/ressources/politica_de_genero_mined.pdf</b:URL>
    <b:RefOrder>15</b:RefOrder>
  </b:Source>
  <b:Source>
    <b:Tag>Min19</b:Tag>
    <b:SourceType>Book</b:SourceType>
    <b:Guid>{A34A0073-712E-427D-BDDA-1C10EE16B5E8}</b:Guid>
    <b:Author>
      <b:Author>
        <b:Corporate>Ministerio de Justicia y Seguridad Pública y Dirección General de Estadísticas y Censos</b:Corporate>
      </b:Author>
    </b:Author>
    <b:Title>El Salvador Encuesta de Violencia Contra Niños, Niñas y Adolescentes 2017</b:Title>
    <b:Year>2019</b:Year>
    <b:URL>https://www.togetherforgirls.org/wp-content/uploads/VACS-Reporte-ESA-22-MAYO.pdf</b:URL>
    <b:RefOrder>16</b:RefOrder>
  </b:Source>
  <b:Source>
    <b:Tag>DIG191</b:Tag>
    <b:SourceType>Book</b:SourceType>
    <b:Guid>{58CB7C87-96D1-4A22-8899-4C43E31F47A9}</b:Guid>
    <b:Author>
      <b:Author>
        <b:Corporate>DIGESTYC</b:Corporate>
      </b:Author>
    </b:Author>
    <b:Title>Encuesta Nacional sobre Violencia Sexual en El Salvador, 2019. El Salvador: resultados preliminares</b:Title>
    <b:Year>2019</b:Year>
    <b:RefOrder>17</b:RefOrder>
  </b:Source>
  <b:Source>
    <b:Tag>Min13</b:Tag>
    <b:SourceType>Book</b:SourceType>
    <b:Guid>{44336847-1EE0-4926-A044-EC78F15E700C}</b:Guid>
    <b:Author>
      <b:Author>
        <b:Corporate>Ministerio de Educación</b:Corporate>
      </b:Author>
    </b:Author>
    <b:Title>Protocolo de actuación para el abordaje de la violencia sexual en las comunidades edacativas de El Salvador</b:Title>
    <b:Year>2013</b:Year>
    <b:CountryRegion>El Salvador</b:CountryRegion>
    <b:URL>https://www.mined.gob.sv/sexualidad/PROTOCOLO%20DE%20ACTUACION.pdf</b:URL>
    <b:YearAccessed>2020</b:YearAccessed>
    <b:MonthAccessed>abril</b:MonthAccessed>
    <b:DayAccessed>8</b:DayAccessed>
    <b:RefOrder>18</b:RefOrder>
  </b:Source>
  <b:Source>
    <b:Tag>BID192</b:Tag>
    <b:SourceType>Book</b:SourceType>
    <b:Guid>{3FCF9FBA-38F1-48BD-9629-BCF9A5D77729}</b:Guid>
    <b:Title>Pombo, Cristina; Ortega, Gloria; Olmedo, Federico; Solalinde, MauEl ABC de la interoperabilidad de los servicios sociales Marco conceptual y metodológico</b:Title>
    <b:Year>2019</b:Year>
    <b:DOI>http://dx.doi.org/10.18235/0001834</b:DOI>
    <b:Author>
      <b:Author>
        <b:Corporate>BID</b:Corporate>
      </b:Author>
      <b:Editor>
        <b:NameList>
          <b:Person>
            <b:Last>Pombo</b:Last>
            <b:First>Cristina</b:First>
          </b:Person>
          <b:Person>
            <b:Last>Ortega</b:Last>
            <b:First>Gloria</b:First>
          </b:Person>
          <b:Person>
            <b:Last>Olmedo</b:Last>
            <b:First>Federico</b:First>
          </b:Person>
          <b:Person>
            <b:Last>Solalinde</b:Last>
            <b:First>Mauricio</b:First>
          </b:Person>
        </b:NameList>
      </b:Editor>
    </b:Author>
    <b:RefOrder>19</b:RefOrder>
  </b:Source>
  <b:Source>
    <b:Tag>Hec14</b:Tag>
    <b:SourceType>JournalArticle</b:SourceType>
    <b:Guid>{57CA8C99-E019-4A34-B14A-C42428E20814}</b:Guid>
    <b:Title>Fostering and Measuring Skills: Interventions That Improve Character and Cognition</b:Title>
    <b:Year>2014</b:Year>
    <b:JournalName>University of Chicago Press</b:JournalName>
    <b:Pages>341-430</b:Pages>
    <b:Author>
      <b:Author>
        <b:NameList>
          <b:Person>
            <b:Last>Heckman</b:Last>
            <b:First>James</b:First>
          </b:Person>
          <b:Person>
            <b:Last>Kautz</b:Last>
            <b:First>Tim</b:First>
          </b:Person>
        </b:NameList>
      </b:Author>
    </b:Author>
    <b:URL>https://www.nber.org/papers/w19656</b:URL>
    <b:RefOrder>20</b:RefOrder>
  </b:Source>
  <b:Source>
    <b:Tag>Dur11</b:Tag>
    <b:SourceType>JournalArticle</b:SourceType>
    <b:Guid>{E89491F3-8527-43B4-959A-C9249F64D6A9}</b:Guid>
    <b:Title>The impact of enhancing students’ social and emotional learning: A meta-analysis of school-based universal interventions</b:Title>
    <b:JournalName>Child Development</b:JournalName>
    <b:Year>2011</b:Year>
    <b:Pages>405-432</b:Pages>
    <b:Volume>82</b:Volume>
    <b:URL>https://www.casel.org/wp-content/uploads/2016/08/PDF-3-Durlak-Weissberg-Dymnicki-Taylor-_-Schellinger-2011-Meta-analysis.pdf</b:URL>
    <b:Author>
      <b:Author>
        <b:NameList>
          <b:Person>
            <b:Last>Durlak</b:Last>
            <b:First>Joseph</b:First>
          </b:Person>
          <b:Person>
            <b:Last>Weissberg</b:Last>
            <b:First>Roger</b:First>
          </b:Person>
          <b:Person>
            <b:Last>Dymnicki</b:Last>
            <b:First>Allison</b:First>
          </b:Person>
          <b:Person>
            <b:Last>Taylor</b:Last>
            <b:First>Rebecca</b:First>
          </b:Person>
          <b:Person>
            <b:Last>Schellinger</b:Last>
            <b:First>Kriston</b:First>
          </b:Person>
        </b:NameList>
      </b:Author>
    </b:Author>
    <b:RefOrder>21</b:RefOrder>
  </b:Source>
  <b:Source>
    <b:Tag>USA17</b:Tag>
    <b:SourceType>Book</b:SourceType>
    <b:Guid>{CA79EEA6-BA4D-471A-A347-720978AF2FDF}</b:Guid>
    <b:Author>
      <b:Author>
        <b:Corporate>USAID</b:Corporate>
      </b:Author>
    </b:Author>
    <b:Title>Proyecto de USAID Puentes para el Empleo: Evaluación del Mercado Laboral</b:Title>
    <b:Year>2017</b:Year>
    <b:CountryRegion>El Salvador</b:CountryRegion>
    <b:URL>https://pdf.usaid.gov/pdf_docs/PA00MTVM.pdf</b:URL>
    <b:RefOrder>22</b:RefOrder>
  </b:Source>
  <b:Source>
    <b:Tag>IPA19</b:Tag>
    <b:SourceType>Book</b:SourceType>
    <b:Guid>{A5FDFDF6-FE4C-4EF1-845C-C89AF9F842F3}</b:Guid>
    <b:Author>
      <b:Author>
        <b:Corporate>IPA</b:Corporate>
      </b:Author>
    </b:Author>
    <b:Title>Informe del censo de hogares con niño/as de 1 a 7 años en el municipio de Soyapango y San Salvador - Diferencias en el desarrollo del niño/a y ambientes para el desarrollo según la estructura del hogar -</b:Title>
    <b:Year>2019</b:Year>
    <b:RefOrder>23</b:RefOrder>
  </b:Source>
  <b:Source>
    <b:Tag>Min</b:Tag>
    <b:SourceType>InternetSite</b:SourceType>
    <b:Guid>{A9ADC52F-C023-4B9D-8BB3-7BBC99CE5447}</b:Guid>
    <b:Author>
      <b:Author>
        <b:Corporate>Ministerio de Educación</b:Corporate>
      </b:Author>
    </b:Author>
    <b:InternetSiteTitle>Estadísticas Educativas</b:InternetSiteTitle>
    <b:URL>https://www.mined.gob.sv/estadisticas-educativas.html</b:URL>
    <b:RefOrder>24</b:RefOrder>
  </b:Source>
  <b:Source>
    <b:Tag>SOT191</b:Tag>
    <b:SourceType>Book</b:SourceType>
    <b:Guid>{73BD4B18-6D0C-46B2-91EE-257A78ABC344}</b:Guid>
    <b:Author>
      <b:Author>
        <b:Corporate>SOTEMARI</b:Corporate>
      </b:Author>
    </b:Author>
    <b:Title>Propuestas de intervención para educación</b:Title>
    <b:Year>2019</b:Year>
    <b:CountryRegion>El Salvador</b:CountryRegion>
    <b:RefOrder>25</b:RefOrder>
  </b:Source>
  <b:Source>
    <b:Tag>BID16</b:Tag>
    <b:SourceType>Book</b:SourceType>
    <b:Guid>{79728216-6A18-4758-8DC5-88D99FFCF996}</b:Guid>
    <b:Author>
      <b:Author>
        <b:Corporate>BID</b:Corporate>
      </b:Author>
    </b:Author>
    <b:Title>Marco Sectorial de Educación y Primera Infancia</b:Title>
    <b:Year>2016</b:Year>
    <b:RefOrder>26</b:RefOrder>
  </b:Source>
  <b:Source>
    <b:Tag>BID19</b:Tag>
    <b:SourceType>InternetSite</b:SourceType>
    <b:Guid>{8DC6CA08-9786-42C7-B982-256A5A099185}</b:Guid>
    <b:Author>
      <b:Author>
        <b:Corporate>BID</b:Corporate>
      </b:Author>
    </b:Author>
    <b:InternetSiteTitle>Sistema de Información de Mercados Laborales y Seguridad Social</b:InternetSiteTitle>
    <b:URL>https://www.iadb.org/en/sector/social-investment/sims/home</b:URL>
    <b:Year>2018</b:Year>
    <b:ShortTitle>SIMS</b:ShortTitle>
    <b:RefOrder>27</b:RefOrder>
  </b:Source>
  <b:Source>
    <b:Tag>BID15</b:Tag>
    <b:SourceType>Book</b:SourceType>
    <b:Guid>{34BCF033-452F-4EF0-B92C-D629D3B58399}</b:Guid>
    <b:Title>LOS PRIMEROS AÑOS El bienestar infantil y el papel de las políticas públicas</b:Title>
    <b:Year>2015</b:Year>
    <b:Author>
      <b:Editor>
        <b:NameList>
          <b:Person>
            <b:Last>Berlinski</b:Last>
            <b:First>Samuel</b:First>
          </b:Person>
          <b:Person>
            <b:Last>Schady</b:Last>
            <b:First>Norbert</b:First>
          </b:Person>
        </b:NameList>
      </b:Editor>
      <b:Author>
        <b:Corporate>BID</b:Corporate>
      </b:Author>
    </b:Author>
    <b:URL>https://publications.iadb.org/publications/spanish/document/Los_primeros_a%C3%B1os_El_bienestar_infantil_y_el_papel_de_las_pol%C3%ADticas_p%C3%BAblicas.pdf</b:URL>
    <b:RefOrder>28</b:RefOrder>
  </b:Source>
  <b:Source>
    <b:Tag>BID11</b:Tag>
    <b:SourceType>Book</b:SourceType>
    <b:Guid>{F71FAF49-F4CD-4DDE-884E-6AB291AED3A8}</b:Guid>
    <b:Title>Infraestructura Escolar y Aprendizajes en la Educación Básica Latinoamericana: Un análisis a partir del SERCE</b:Title>
    <b:Year>2011</b:Year>
    <b:Author>
      <b:Author>
        <b:Corporate>BID</b:Corporate>
      </b:Author>
      <b:Editor>
        <b:NameList>
          <b:Person>
            <b:Last>Duarte</b:Last>
            <b:First>Jesús </b:First>
          </b:Person>
          <b:Person>
            <b:Last>Gargiulo</b:Last>
            <b:First>Carlos</b:First>
          </b:Person>
          <b:Person>
            <b:Last>Moreno</b:Last>
            <b:First>Martín</b:First>
          </b:Person>
        </b:NameList>
      </b:Editor>
    </b:Author>
    <b:URL>https://publications.iadb.org/es/infraestructura-escolar-y-aprendizajes-en-la-educacion-basica-latinoamericana-un-analisis-partir</b:URL>
    <b:RefOrder>29</b:RefOrder>
  </b:Source>
  <b:Source>
    <b:Tag>McE15</b:Tag>
    <b:SourceType>JournalArticle</b:SourceType>
    <b:Guid>{A487C185-377C-435E-94A1-8DF776CE7AE8}</b:Guid>
    <b:Title>Improving Middle School Quality in Poor Countries: Evidence From the Honduran Ssitema de Aprendizaje Tutorial</b:Title>
    <b:JournalName>Educational Evaluation and Policy Analysis</b:JournalName>
    <b:Year>2015</b:Year>
    <b:Pages>113-137</b:Pages>
    <b:Author>
      <b:Author>
        <b:NameList>
          <b:Person>
            <b:Last>McEwan</b:Last>
            <b:First>Patrick</b:First>
          </b:Person>
          <b:Person>
            <b:Last>Murphy-Graham</b:Last>
            <b:First>Erin</b:First>
          </b:Person>
          <b:Person>
            <b:Last>Torres Irribarra</b:Last>
            <b:First>David</b:First>
          </b:Person>
          <b:Person>
            <b:Last>Aguilar</b:Last>
            <b:First>Claudia</b:First>
          </b:Person>
          <b:Person>
            <b:Last>Rápalo</b:Last>
            <b:First>Renán</b:First>
          </b:Person>
        </b:NameList>
      </b:Author>
    </b:Author>
    <b:Month>Marzo</b:Month>
    <b:Volume>37</b:Volume>
    <b:URL>http://academics.wellesley.edu/Economics/mcewan/PDF/sat.pdf</b:URL>
    <b:Issue>1</b:Issue>
    <b:RefOrder>30</b:RefOrder>
  </b:Source>
  <b:Source>
    <b:Tag>Car03</b:Tag>
    <b:SourceType>JournalArticle</b:SourceType>
    <b:Guid>{D0F7CCED-4B74-42E6-90B2-86C24C782FF0}</b:Guid>
    <b:Title>Human Capital Policy</b:Title>
    <b:Year>2003</b:Year>
    <b:Author>
      <b:Author>
        <b:NameList>
          <b:Person>
            <b:Last>Carneiro</b:Last>
            <b:First>Pedro</b:First>
          </b:Person>
          <b:Person>
            <b:Last>Heckman</b:Last>
            <b:First>James</b:First>
          </b:Person>
        </b:NameList>
      </b:Author>
    </b:Author>
    <b:JournalName>National Bureau of Economic Research</b:JournalName>
    <b:Month>Febrero</b:Month>
    <b:Volume>12</b:Volume>
    <b:URL>https://www.nber.org/papers/w9495.pdf</b:URL>
    <b:Issue>128</b:Issue>
    <b:RefOrder>31</b:RefOrder>
  </b:Source>
  <b:Source>
    <b:Tag>DIG18</b:Tag>
    <b:SourceType>Book</b:SourceType>
    <b:Guid>{EDE706D2-D1CD-43D0-B8AC-5CEA5C081D7A}</b:Guid>
    <b:Title>Encuesta de Hogares de Poprópositos Múltiples 2017</b:Title>
    <b:Year>2018</b:Year>
    <b:Author>
      <b:Author>
        <b:Corporate>DIGESTYC</b:Corporate>
      </b:Author>
    </b:Author>
    <b:Publisher>Ministerio de Economía</b:Publisher>
    <b:CountryRegion>El Salvador</b:CountryRegion>
    <b:ShortTitle>EHPM</b:ShortTitle>
    <b:City>Delgado</b:City>
    <b:RefOrder>32</b:RefOrder>
  </b:Source>
  <b:Source>
    <b:Tag>Hec07</b:Tag>
    <b:SourceType>JournalArticle</b:SourceType>
    <b:Guid>{8B162ABE-CA35-45B1-90F2-4CE0961FD60F}</b:Guid>
    <b:Title>The Productivity Argument for Investing in Young Children</b:Title>
    <b:JournalName>Review of Agricultural Economics</b:JournalName>
    <b:Year>2007</b:Year>
    <b:Pages>446-493</b:Pages>
    <b:Author>
      <b:Author>
        <b:NameList>
          <b:Person>
            <b:Last>Heckman</b:Last>
            <b:First>James</b:First>
          </b:Person>
          <b:Person>
            <b:Last>Materov</b:Last>
            <b:First>Dimitriy</b:First>
          </b:Person>
        </b:NameList>
      </b:Author>
    </b:Author>
    <b:Volume>29</b:Volume>
    <b:URL>https://www.nber.org/papers/w13016</b:URL>
    <b:Issue>3</b:Issue>
    <b:RefOrder>33</b:RefOrder>
  </b:Source>
  <b:Source>
    <b:Tag>Mar14</b:Tag>
    <b:SourceType>JournalArticle</b:SourceType>
    <b:Guid>{065AB20B-EC75-4807-BA54-39105F2C6C60}</b:Guid>
    <b:Title>Alternative education programmes and middle school dropout in Honduras</b:Title>
    <b:JournalName>International Review of Education</b:JournalName>
    <b:Year>2014</b:Year>
    <b:Author>
      <b:Author>
        <b:NameList>
          <b:Person>
            <b:Last>Marshall</b:Last>
            <b:First>Jeffrey</b:First>
          </b:Person>
          <b:Person>
            <b:Last>Aguilar</b:Last>
            <b:First>Claudia</b:First>
          </b:Person>
          <b:Person>
            <b:Last>Alas</b:Last>
            <b:First>Mario</b:First>
          </b:Person>
          <b:Person>
            <b:Last>Rápalo</b:Last>
            <b:First>Renán</b:First>
          </b:Person>
          <b:Person>
            <b:Last>Castro</b:Last>
            <b:First>Levi</b:First>
          </b:Person>
          <b:Person>
            <b:Last>Enamorado</b:Last>
            <b:First>Ramón</b:First>
          </b:Person>
          <b:Person>
            <b:Last>Fonseca</b:Last>
            <b:First>Esther</b:First>
          </b:Person>
        </b:NameList>
      </b:Author>
    </b:Author>
    <b:Month>Marzo</b:Month>
    <b:Volume>60</b:Volume>
    <b:Issue>1</b:Issue>
    <b:Pages>51-77</b:Pages>
    <b:RefOrder>34</b:RefOrder>
  </b:Source>
  <b:Source>
    <b:Tag>Pax021</b:Tag>
    <b:SourceType>JournalArticle</b:SourceType>
    <b:Guid>{5C9ABA8B-2D83-4E9A-8BB3-B6ED48413DC0}</b:Guid>
    <b:Title>The Allocation and Impact of Social Funds: Spending on School Infrastructure in Peru</b:Title>
    <b:Year>2002</b:Year>
    <b:Author>
      <b:Author>
        <b:NameList>
          <b:Person>
            <b:Last>Paxson</b:Last>
            <b:First>Christina</b:First>
          </b:Person>
          <b:Person>
            <b:Last>Schady</b:Last>
            <b:First>Norbert</b:First>
          </b:Person>
        </b:NameList>
      </b:Author>
    </b:Author>
    <b:Volume>16</b:Volume>
    <b:Pages>297-319</b:Pages>
    <b:JournalName>The World Bank economic review</b:JournalName>
    <b:Month>Mayo</b:Month>
    <b:URL>http://documents.worldbank.org/curated/en/754171468293403751/Allocation-and-impact-of-social-funds-spending-on-school-infrastructure-in-Peru</b:URL>
    <b:Issue>2</b:Issue>
    <b:RefOrder>35</b:RefOrder>
  </b:Source>
</b:Sourc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5440654842E8D469CD789AE1BEA83F5" ma:contentTypeVersion="0" ma:contentTypeDescription="A content type to manage public (operations) IDB documents" ma:contentTypeScope="" ma:versionID="a218f1a906457477fe8073a24b71f42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8175d51e1797af223cc37070fea672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701CD566-B15D-4AB5-AFB0-E28DDC64B09B}"/>
</file>

<file path=customXml/itemProps2.xml><?xml version="1.0" encoding="utf-8"?>
<ds:datastoreItem xmlns:ds="http://schemas.openxmlformats.org/officeDocument/2006/customXml" ds:itemID="{5411E981-C8E5-4C57-8AB1-F1D469D154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83E794-92FE-47DD-87B3-644730ACBD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F9F955A-BE03-4FC2-976D-BE7E5F64BDA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347DAE1-F6A0-4E8B-AE1E-CD1867431061}"/>
</file>

<file path=customXml/itemProps6.xml><?xml version="1.0" encoding="utf-8"?>
<ds:datastoreItem xmlns:ds="http://schemas.openxmlformats.org/officeDocument/2006/customXml" ds:itemID="{88DD807B-6A95-42AE-9181-B448552F7DAF}"/>
</file>

<file path=customXml/itemProps7.xml><?xml version="1.0" encoding="utf-8"?>
<ds:datastoreItem xmlns:ds="http://schemas.openxmlformats.org/officeDocument/2006/customXml" ds:itemID="{A2E0AD69-0FA9-451E-B14B-12158A04B5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1217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Matos Mena, Deyanara</dc:creator>
  <cp:keywords/>
  <dc:description/>
  <cp:lastModifiedBy>Thompson, Jennelle</cp:lastModifiedBy>
  <cp:revision>42</cp:revision>
  <dcterms:created xsi:type="dcterms:W3CDTF">2020-04-16T12:25:00Z</dcterms:created>
  <dcterms:modified xsi:type="dcterms:W3CDTF">2020-05-25T14:32:00Z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208;#PRESCHOOL ＆ EARLY CHILDHOOD EDUCATION|f0594eea-4be1-44fb-8b69-68fd4f4e4ebb</vt:lpwstr>
  </property>
  <property fmtid="{D5CDD505-2E9C-101B-9397-08002B2CF9AE}" pid="7" name="Country">
    <vt:lpwstr>24;#El Salvador|057b77a9-2761-48a1-b9dc-78a115c002df</vt:lpwstr>
  </property>
  <property fmtid="{D5CDD505-2E9C-101B-9397-08002B2CF9AE}" pid="8" name="_dlc_DocIdItemGuid">
    <vt:lpwstr>89f97f70-6499-44e5-8b3b-f957fb848c9f</vt:lpwstr>
  </property>
  <property fmtid="{D5CDD505-2E9C-101B-9397-08002B2CF9AE}" pid="9" name="Fund IDB">
    <vt:lpwstr>27;#ORC|c028a4b2-ad8b-4cf4-9cac-a2ae6a778e23</vt:lpwstr>
  </property>
  <property fmtid="{D5CDD505-2E9C-101B-9397-08002B2CF9AE}" pid="10" name="Sector IDB">
    <vt:lpwstr>207;#EDUCATION|e61db9d8-dcb9-423f-a737-53d6e603e7c4</vt:lpwstr>
  </property>
  <property fmtid="{D5CDD505-2E9C-101B-9397-08002B2CF9AE}" pid="11" name="Function Operations IDB">
    <vt:lpwstr>1;#Project Preparation Planning and Design|29ca0c72-1fc4-435f-a09c-28585cb5eac9</vt:lpwstr>
  </property>
  <property fmtid="{D5CDD505-2E9C-101B-9397-08002B2CF9AE}" pid="12" name="ContentTypeId">
    <vt:lpwstr>0x0101001A458A224826124E8B45B1D613300CFC0065440654842E8D469CD789AE1BEA83F5</vt:lpwstr>
  </property>
</Properties>
</file>