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9.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109" w:rsidRPr="00FC530F" w:rsidRDefault="00BD77A6" w:rsidP="00ED1109">
      <w:pPr>
        <w:pStyle w:val="Inter-Ametitle"/>
        <w:jc w:val="right"/>
      </w:pPr>
      <w:bookmarkStart w:id="0" w:name="Dropdown"/>
      <w:r w:rsidRPr="00FC530F">
        <w:t>Público</w:t>
      </w:r>
    </w:p>
    <w:bookmarkEnd w:id="0"/>
    <w:p w:rsidR="004F75FE" w:rsidRPr="00FC530F" w:rsidRDefault="004F75FE" w:rsidP="00ED1109">
      <w:pPr>
        <w:pStyle w:val="Inter-Ametitle"/>
        <w:spacing w:before="240"/>
      </w:pPr>
      <w:r w:rsidRPr="00FC530F">
        <w:t>Document</w:t>
      </w:r>
      <w:r w:rsidR="00595B5F" w:rsidRPr="00FC530F">
        <w:t>o</w:t>
      </w:r>
      <w:r w:rsidRPr="00FC530F">
        <w:t xml:space="preserve"> </w:t>
      </w:r>
      <w:r w:rsidR="00595B5F" w:rsidRPr="00FC530F">
        <w:t>del Banco Intera</w:t>
      </w:r>
      <w:r w:rsidRPr="00FC530F">
        <w:t>merican</w:t>
      </w:r>
      <w:r w:rsidR="00595B5F" w:rsidRPr="00FC530F">
        <w:t>o</w:t>
      </w:r>
      <w:r w:rsidRPr="00FC530F">
        <w:t xml:space="preserve"> </w:t>
      </w:r>
      <w:r w:rsidR="00595B5F" w:rsidRPr="00FC530F">
        <w:t xml:space="preserve">de </w:t>
      </w:r>
      <w:r w:rsidRPr="00FC530F">
        <w:t>De</w:t>
      </w:r>
      <w:r w:rsidR="00595B5F" w:rsidRPr="00FC530F">
        <w:t>sarrollo</w:t>
      </w:r>
      <w:r w:rsidRPr="00FC530F">
        <w:t xml:space="preserve"> </w:t>
      </w:r>
      <w:r w:rsidRPr="00FC530F">
        <w:br/>
      </w:r>
      <w:r w:rsidR="008E0FA8" w:rsidRPr="00FC530F">
        <w:t>Fondo Multilateral de Inversiones</w:t>
      </w:r>
    </w:p>
    <w:p w:rsidR="004F75FE" w:rsidRPr="00FC530F" w:rsidRDefault="004F75FE"/>
    <w:p w:rsidR="004F75FE" w:rsidRPr="00FC530F" w:rsidRDefault="004F75FE"/>
    <w:p w:rsidR="004F75FE" w:rsidRPr="00FC530F" w:rsidRDefault="004F75FE"/>
    <w:p w:rsidR="004F75FE" w:rsidRPr="00FC530F" w:rsidRDefault="00427A35" w:rsidP="00155175">
      <w:pPr>
        <w:pStyle w:val="CountryName"/>
      </w:pPr>
      <w:r w:rsidRPr="00FC530F">
        <w:t>Honduras</w:t>
      </w:r>
    </w:p>
    <w:p w:rsidR="004F75FE" w:rsidRPr="00FC530F" w:rsidRDefault="004F75FE"/>
    <w:bookmarkStart w:id="1" w:name="ProjectName"/>
    <w:p w:rsidR="004F75FE" w:rsidRPr="00FC530F" w:rsidRDefault="00B613DC">
      <w:pPr>
        <w:pStyle w:val="ProjectTitle"/>
        <w:rPr>
          <w:noProof w:val="0"/>
          <w:lang w:val="es-ES"/>
        </w:rPr>
      </w:pPr>
      <w:r w:rsidRPr="00FC530F">
        <w:rPr>
          <w:noProof w:val="0"/>
          <w:lang w:val="es-ES"/>
        </w:rPr>
        <w:fldChar w:fldCharType="begin"/>
      </w:r>
      <w:r w:rsidR="004F75FE" w:rsidRPr="00FC530F">
        <w:rPr>
          <w:noProof w:val="0"/>
          <w:lang w:val="es-ES"/>
        </w:rPr>
        <w:instrText xml:space="preserve"> FILLIN "Insert project name (title case)" \* MERGEFORMAT </w:instrText>
      </w:r>
      <w:r w:rsidRPr="00FC530F">
        <w:rPr>
          <w:noProof w:val="0"/>
          <w:lang w:val="es-ES"/>
        </w:rPr>
        <w:fldChar w:fldCharType="separate"/>
      </w:r>
      <w:r w:rsidR="00BD77A6" w:rsidRPr="00FC530F">
        <w:rPr>
          <w:noProof w:val="0"/>
          <w:lang w:val="es-ES"/>
        </w:rPr>
        <w:t xml:space="preserve"> </w:t>
      </w:r>
      <w:del w:id="2" w:author="Test" w:date="2013-09-24T11:45:00Z">
        <w:r w:rsidR="00427A35" w:rsidRPr="00FC530F" w:rsidDel="008B5695">
          <w:rPr>
            <w:noProof w:val="0"/>
            <w:lang w:val="es-ES"/>
          </w:rPr>
          <w:delText xml:space="preserve">Reducción de impactos ambientales y </w:delText>
        </w:r>
      </w:del>
      <w:r w:rsidR="00427A35" w:rsidRPr="00FC530F">
        <w:rPr>
          <w:noProof w:val="0"/>
          <w:lang w:val="es-ES"/>
        </w:rPr>
        <w:t>mejora de la eficiencia en el procesamiento de café</w:t>
      </w:r>
      <w:ins w:id="3" w:author="Test" w:date="2013-09-24T11:45:00Z">
        <w:r w:rsidR="008B5695">
          <w:rPr>
            <w:noProof w:val="0"/>
            <w:lang w:val="es-ES"/>
          </w:rPr>
          <w:t xml:space="preserve"> </w:t>
        </w:r>
      </w:ins>
      <w:ins w:id="4" w:author="Test" w:date="2013-09-24T14:47:00Z">
        <w:r w:rsidR="00B123E6">
          <w:rPr>
            <w:noProof w:val="0"/>
            <w:lang w:val="es-ES"/>
          </w:rPr>
          <w:t>y r</w:t>
        </w:r>
      </w:ins>
      <w:ins w:id="5" w:author="Test" w:date="2013-09-24T11:45:00Z">
        <w:r w:rsidR="008B5695" w:rsidRPr="00FC530F">
          <w:rPr>
            <w:noProof w:val="0"/>
            <w:lang w:val="es-ES"/>
          </w:rPr>
          <w:t xml:space="preserve">educción de </w:t>
        </w:r>
      </w:ins>
      <w:ins w:id="6" w:author="Test" w:date="2013-09-24T14:47:00Z">
        <w:r w:rsidR="00B123E6">
          <w:rPr>
            <w:noProof w:val="0"/>
            <w:lang w:val="es-ES"/>
          </w:rPr>
          <w:t xml:space="preserve">su </w:t>
        </w:r>
      </w:ins>
      <w:ins w:id="7" w:author="Test" w:date="2013-09-24T11:45:00Z">
        <w:r w:rsidR="008B5695" w:rsidRPr="00FC530F">
          <w:rPr>
            <w:noProof w:val="0"/>
            <w:lang w:val="es-ES"/>
          </w:rPr>
          <w:t>impacto ambiental</w:t>
        </w:r>
      </w:ins>
      <w:r w:rsidR="00155175" w:rsidRPr="00FC530F">
        <w:rPr>
          <w:noProof w:val="0"/>
          <w:lang w:val="es-ES"/>
        </w:rPr>
        <w:t xml:space="preserve"> </w:t>
      </w:r>
      <w:r w:rsidRPr="00FC530F">
        <w:rPr>
          <w:noProof w:val="0"/>
          <w:lang w:val="es-ES"/>
        </w:rPr>
        <w:fldChar w:fldCharType="end"/>
      </w:r>
      <w:bookmarkEnd w:id="1"/>
    </w:p>
    <w:p w:rsidR="004F75FE" w:rsidRPr="00FC530F" w:rsidRDefault="004F75FE">
      <w:pPr>
        <w:pStyle w:val="ProjectNumber"/>
        <w:rPr>
          <w:rStyle w:val="StyleProjectNumberBoldChar"/>
          <w:lang w:val="es-ES"/>
        </w:rPr>
      </w:pPr>
      <w:r w:rsidRPr="00FC530F">
        <w:rPr>
          <w:rStyle w:val="StyleProjectNumberBoldChar"/>
          <w:lang w:val="es-ES"/>
        </w:rPr>
        <w:t>(</w:t>
      </w:r>
      <w:r w:rsidR="00427A35" w:rsidRPr="00FC530F">
        <w:rPr>
          <w:rStyle w:val="StyleProjectNumberBoldChar"/>
          <w:lang w:val="es-ES"/>
        </w:rPr>
        <w:t>HO-M1036</w:t>
      </w:r>
      <w:r w:rsidRPr="00FC530F">
        <w:rPr>
          <w:rStyle w:val="StyleProjectNumberBoldChar"/>
          <w:lang w:val="es-ES"/>
        </w:rPr>
        <w:t>)</w:t>
      </w:r>
    </w:p>
    <w:p w:rsidR="004F75FE" w:rsidRPr="00FC530F" w:rsidRDefault="008E0FA8">
      <w:pPr>
        <w:pStyle w:val="LoanProposal"/>
        <w:rPr>
          <w:noProof w:val="0"/>
          <w:lang w:val="es-ES"/>
        </w:rPr>
      </w:pPr>
      <w:r w:rsidRPr="00FC530F">
        <w:rPr>
          <w:noProof w:val="0"/>
          <w:lang w:val="es-ES"/>
        </w:rPr>
        <w:t>Memorando a los Donantes</w:t>
      </w:r>
      <w:r w:rsidR="004F75FE" w:rsidRPr="00FC530F">
        <w:rPr>
          <w:noProof w:val="0"/>
          <w:lang w:val="es-ES"/>
        </w:rPr>
        <w:br/>
      </w:r>
      <w:r w:rsidR="004F75FE" w:rsidRPr="00FC530F">
        <w:rPr>
          <w:noProof w:val="0"/>
          <w:lang w:val="es-ES"/>
        </w:rPr>
        <w:br/>
      </w:r>
      <w:r w:rsidR="004F75FE" w:rsidRPr="00FC530F">
        <w:rPr>
          <w:noProof w:val="0"/>
          <w:lang w:val="es-ES"/>
        </w:rPr>
        <w:br/>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0"/>
      </w:tblGrid>
      <w:tr w:rsidR="004F75FE" w:rsidRPr="00FC530F">
        <w:tc>
          <w:tcPr>
            <w:tcW w:w="8370" w:type="dxa"/>
          </w:tcPr>
          <w:p w:rsidR="004F75FE" w:rsidRPr="00FC530F" w:rsidRDefault="0067306A" w:rsidP="00FC530F">
            <w:pPr>
              <w:spacing w:before="120" w:after="120"/>
              <w:jc w:val="both"/>
              <w:rPr>
                <w:szCs w:val="24"/>
              </w:rPr>
            </w:pPr>
            <w:r w:rsidRPr="00FC530F">
              <w:rPr>
                <w:szCs w:val="24"/>
              </w:rPr>
              <w:t>Este documento fue preparado por el equipo de proyecto integrado por</w:t>
            </w:r>
            <w:r w:rsidR="00AF782E" w:rsidRPr="00FC530F">
              <w:rPr>
                <w:szCs w:val="24"/>
              </w:rPr>
              <w:t>:</w:t>
            </w:r>
            <w:r w:rsidR="00A715C5" w:rsidRPr="00FC530F">
              <w:rPr>
                <w:szCs w:val="24"/>
              </w:rPr>
              <w:t xml:space="preserve"> </w:t>
            </w:r>
            <w:r w:rsidR="005011B2" w:rsidRPr="00FC530F">
              <w:rPr>
                <w:szCs w:val="24"/>
              </w:rPr>
              <w:t>Lorena Mejicanos Rios (FOMIN/A</w:t>
            </w:r>
            <w:del w:id="8" w:author="Test" w:date="2013-09-24T11:21:00Z">
              <w:r w:rsidR="00427A35" w:rsidRPr="00FC530F" w:rsidDel="00FC530F">
                <w:rPr>
                  <w:szCs w:val="24"/>
                </w:rPr>
                <w:delText>2</w:delText>
              </w:r>
            </w:del>
            <w:r w:rsidR="00427A35" w:rsidRPr="00172277">
              <w:rPr>
                <w:szCs w:val="24"/>
              </w:rPr>
              <w:t>B</w:t>
            </w:r>
            <w:ins w:id="9" w:author="Test" w:date="2013-09-24T11:21:00Z">
              <w:r w:rsidR="00FC530F" w:rsidRPr="006140EB">
                <w:rPr>
                  <w:szCs w:val="24"/>
                </w:rPr>
                <w:t>G</w:t>
              </w:r>
            </w:ins>
            <w:del w:id="10" w:author="Test" w:date="2013-09-24T11:21:00Z">
              <w:r w:rsidR="00427A35" w:rsidRPr="008B5695" w:rsidDel="00FC530F">
                <w:rPr>
                  <w:szCs w:val="24"/>
                </w:rPr>
                <w:delText>S</w:delText>
              </w:r>
            </w:del>
            <w:r w:rsidR="005011B2" w:rsidRPr="008B5695">
              <w:rPr>
                <w:szCs w:val="24"/>
              </w:rPr>
              <w:t xml:space="preserve">), </w:t>
            </w:r>
            <w:r w:rsidR="005242A5" w:rsidRPr="008B5695">
              <w:rPr>
                <w:szCs w:val="24"/>
              </w:rPr>
              <w:t>Jefe de Equipo</w:t>
            </w:r>
            <w:r w:rsidR="005011B2" w:rsidRPr="008B5695">
              <w:rPr>
                <w:szCs w:val="24"/>
              </w:rPr>
              <w:t xml:space="preserve">, </w:t>
            </w:r>
            <w:r w:rsidR="00427A35" w:rsidRPr="008B5695">
              <w:rPr>
                <w:szCs w:val="24"/>
              </w:rPr>
              <w:t>Fausto Castillo</w:t>
            </w:r>
            <w:r w:rsidR="005011B2" w:rsidRPr="008B5695">
              <w:rPr>
                <w:szCs w:val="24"/>
              </w:rPr>
              <w:t xml:space="preserve"> (</w:t>
            </w:r>
            <w:r w:rsidR="00427A35" w:rsidRPr="008B5695">
              <w:rPr>
                <w:szCs w:val="24"/>
              </w:rPr>
              <w:t>CHO/</w:t>
            </w:r>
            <w:r w:rsidR="005011B2" w:rsidRPr="008B5695">
              <w:rPr>
                <w:szCs w:val="24"/>
              </w:rPr>
              <w:t xml:space="preserve">FOMIN), Ruben Doboin (FOMIN/DEU), George Neumann (FOMIN/KSC), </w:t>
            </w:r>
            <w:ins w:id="11" w:author="Test" w:date="2013-09-24T11:20:00Z">
              <w:r w:rsidR="00FC530F" w:rsidRPr="00FC530F">
                <w:rPr>
                  <w:szCs w:val="24"/>
                </w:rPr>
                <w:t>Alma García (</w:t>
              </w:r>
            </w:ins>
            <w:ins w:id="12" w:author="Test" w:date="2013-09-24T11:21:00Z">
              <w:r w:rsidR="00FC530F" w:rsidRPr="00FC530F">
                <w:rPr>
                  <w:szCs w:val="24"/>
                </w:rPr>
                <w:t xml:space="preserve">FOMIN/ABG); </w:t>
              </w:r>
            </w:ins>
            <w:r w:rsidR="005011B2" w:rsidRPr="00FC530F">
              <w:rPr>
                <w:szCs w:val="24"/>
              </w:rPr>
              <w:t>Isabel Auge (FOMIN/A</w:t>
            </w:r>
            <w:del w:id="13" w:author="Test" w:date="2013-09-24T11:21:00Z">
              <w:r w:rsidR="00427A35" w:rsidRPr="00FC530F" w:rsidDel="00FC530F">
                <w:rPr>
                  <w:szCs w:val="24"/>
                </w:rPr>
                <w:delText>2</w:delText>
              </w:r>
            </w:del>
            <w:r w:rsidR="00427A35" w:rsidRPr="00FC530F">
              <w:rPr>
                <w:szCs w:val="24"/>
              </w:rPr>
              <w:t>B</w:t>
            </w:r>
            <w:ins w:id="14" w:author="Test" w:date="2013-09-24T11:21:00Z">
              <w:r w:rsidR="00FC530F" w:rsidRPr="00FC530F">
                <w:rPr>
                  <w:szCs w:val="24"/>
                </w:rPr>
                <w:t>G</w:t>
              </w:r>
            </w:ins>
            <w:del w:id="15" w:author="Test" w:date="2013-09-24T11:21:00Z">
              <w:r w:rsidR="00427A35" w:rsidRPr="00FC530F" w:rsidDel="00FC530F">
                <w:rPr>
                  <w:szCs w:val="24"/>
                </w:rPr>
                <w:delText>S</w:delText>
              </w:r>
            </w:del>
            <w:r w:rsidR="005011B2" w:rsidRPr="00FC530F">
              <w:rPr>
                <w:szCs w:val="24"/>
              </w:rPr>
              <w:t>)</w:t>
            </w:r>
            <w:r w:rsidR="00427A35" w:rsidRPr="00FC530F">
              <w:rPr>
                <w:szCs w:val="24"/>
              </w:rPr>
              <w:t xml:space="preserve">, Betsy Murray (FOMIN/CCR), Alejandro Escobar (FOMIN/A2M), Dora Moscoso (FOMIN/DEU), Carlos Jacome (ENE/CHO) </w:t>
            </w:r>
            <w:del w:id="16" w:author="Test" w:date="2013-09-24T11:20:00Z">
              <w:r w:rsidR="00427A35" w:rsidRPr="00FC530F" w:rsidDel="00FC530F">
                <w:rPr>
                  <w:szCs w:val="24"/>
                </w:rPr>
                <w:delText xml:space="preserve">and </w:delText>
              </w:r>
            </w:del>
            <w:r w:rsidR="00427A35" w:rsidRPr="00FC530F">
              <w:rPr>
                <w:szCs w:val="24"/>
              </w:rPr>
              <w:t>Enrique Alvarado (CID/CHO)</w:t>
            </w:r>
            <w:r w:rsidR="005011B2" w:rsidRPr="00FC530F">
              <w:rPr>
                <w:szCs w:val="24"/>
              </w:rPr>
              <w:t xml:space="preserve">. </w:t>
            </w:r>
            <w:r w:rsidR="00B613DC" w:rsidRPr="00FC530F">
              <w:rPr>
                <w:szCs w:val="24"/>
              </w:rPr>
              <w:fldChar w:fldCharType="begin"/>
            </w:r>
            <w:r w:rsidRPr="00FC530F">
              <w:rPr>
                <w:szCs w:val="24"/>
              </w:rPr>
              <w:instrText xml:space="preserve"> FILLIN "Insert project team names and departments as per original text" \* MERGEFORMAT </w:instrText>
            </w:r>
            <w:r w:rsidR="00B613DC" w:rsidRPr="00FC530F">
              <w:rPr>
                <w:szCs w:val="24"/>
                <w:rPrChange w:id="17" w:author="Test" w:date="2013-09-24T11:27:00Z">
                  <w:rPr>
                    <w:szCs w:val="24"/>
                  </w:rPr>
                </w:rPrChange>
              </w:rPr>
              <w:fldChar w:fldCharType="end"/>
            </w:r>
          </w:p>
        </w:tc>
      </w:tr>
    </w:tbl>
    <w:p w:rsidR="003E74A8" w:rsidRPr="00FC530F" w:rsidRDefault="003E74A8">
      <w:pPr>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tblGrid>
      <w:tr w:rsidR="003E74A8" w:rsidRPr="00FC530F" w:rsidTr="00BD77A6">
        <w:trPr>
          <w:jc w:val="center"/>
        </w:trPr>
        <w:tc>
          <w:tcPr>
            <w:tcW w:w="8370" w:type="dxa"/>
            <w:shd w:val="clear" w:color="auto" w:fill="auto"/>
          </w:tcPr>
          <w:p w:rsidR="003E74A8" w:rsidRPr="00FC530F" w:rsidRDefault="00BD77A6" w:rsidP="00BD77A6">
            <w:pPr>
              <w:spacing w:before="120" w:after="120"/>
              <w:jc w:val="both"/>
              <w:rPr>
                <w:spacing w:val="0"/>
                <w:sz w:val="20"/>
              </w:rPr>
            </w:pPr>
            <w:r w:rsidRPr="00FC530F">
              <w:rPr>
                <w:spacing w:val="0"/>
                <w:sz w:val="20"/>
              </w:rPr>
              <w:t>De conformidad con la Política de Acceso a Información, el presente documento está sujeto a divulgación pública.</w:t>
            </w:r>
          </w:p>
        </w:tc>
      </w:tr>
    </w:tbl>
    <w:p w:rsidR="004F75FE" w:rsidRPr="00FC530F" w:rsidRDefault="004F75FE">
      <w:pPr>
        <w:sectPr w:rsidR="004F75FE" w:rsidRPr="00FC530F" w:rsidSect="00DD19FE">
          <w:headerReference w:type="even" r:id="rId9"/>
          <w:headerReference w:type="default" r:id="rId10"/>
          <w:headerReference w:type="first" r:id="rId11"/>
          <w:pgSz w:w="12240" w:h="15840" w:code="1"/>
          <w:pgMar w:top="1440" w:right="1800" w:bottom="1440" w:left="1800" w:header="720" w:footer="1440" w:gutter="0"/>
          <w:cols w:space="720"/>
          <w:vAlign w:val="both"/>
          <w:noEndnote/>
          <w:docGrid w:linePitch="326"/>
        </w:sectPr>
      </w:pPr>
      <w:r w:rsidRPr="00FC530F">
        <w:br/>
      </w:r>
    </w:p>
    <w:p w:rsidR="004F75FE" w:rsidRPr="00FC530F" w:rsidRDefault="004A24F0">
      <w:pPr>
        <w:pStyle w:val="TableContentsTitle"/>
      </w:pPr>
      <w:r w:rsidRPr="00FC530F">
        <w:lastRenderedPageBreak/>
        <w:t>Índice</w:t>
      </w:r>
    </w:p>
    <w:p w:rsidR="00AC3594" w:rsidRPr="00FC530F" w:rsidRDefault="00B613DC">
      <w:pPr>
        <w:pStyle w:val="TOC1"/>
        <w:rPr>
          <w:rFonts w:asciiTheme="minorHAnsi" w:eastAsiaTheme="minorEastAsia" w:hAnsiTheme="minorHAnsi" w:cstheme="minorBidi"/>
          <w:smallCaps w:val="0"/>
          <w:noProof/>
          <w:spacing w:val="0"/>
          <w:sz w:val="22"/>
          <w:szCs w:val="22"/>
          <w:rPrChange w:id="18" w:author="Test" w:date="2013-09-24T11:27:00Z">
            <w:rPr>
              <w:rFonts w:asciiTheme="minorHAnsi" w:eastAsiaTheme="minorEastAsia" w:hAnsiTheme="minorHAnsi" w:cstheme="minorBidi"/>
              <w:smallCaps w:val="0"/>
              <w:noProof/>
              <w:spacing w:val="0"/>
              <w:sz w:val="22"/>
              <w:szCs w:val="22"/>
              <w:lang w:val="en-US"/>
            </w:rPr>
          </w:rPrChange>
        </w:rPr>
      </w:pPr>
      <w:r w:rsidRPr="00FC530F">
        <w:rPr>
          <w:rFonts w:ascii="Times New Roman Bold" w:hAnsi="Times New Roman Bold"/>
          <w:b/>
          <w:smallCaps w:val="0"/>
          <w:rPrChange w:id="19" w:author="Test" w:date="2013-09-24T11:27:00Z">
            <w:rPr>
              <w:rFonts w:ascii="Times New Roman Bold" w:hAnsi="Times New Roman Bold"/>
              <w:b/>
            </w:rPr>
          </w:rPrChange>
        </w:rPr>
        <w:fldChar w:fldCharType="begin"/>
      </w:r>
      <w:r w:rsidR="004F75FE" w:rsidRPr="00FC530F">
        <w:rPr>
          <w:rFonts w:ascii="Times New Roman Bold" w:hAnsi="Times New Roman Bold"/>
          <w:b/>
          <w:smallCaps w:val="0"/>
        </w:rPr>
        <w:instrText xml:space="preserve"> TOC \o "1-3" </w:instrText>
      </w:r>
      <w:r w:rsidRPr="00FC530F">
        <w:rPr>
          <w:rFonts w:ascii="Times New Roman Bold" w:hAnsi="Times New Roman Bold"/>
          <w:b/>
          <w:smallCaps w:val="0"/>
          <w:rPrChange w:id="20" w:author="Test" w:date="2013-09-24T11:27:00Z">
            <w:rPr>
              <w:rFonts w:ascii="Times New Roman Bold" w:hAnsi="Times New Roman Bold"/>
              <w:b/>
            </w:rPr>
          </w:rPrChange>
        </w:rPr>
        <w:fldChar w:fldCharType="separate"/>
      </w:r>
      <w:r w:rsidR="00AC3594" w:rsidRPr="00FC530F">
        <w:rPr>
          <w:noProof/>
        </w:rPr>
        <w:t>I.</w:t>
      </w:r>
      <w:r w:rsidR="00AC3594" w:rsidRPr="00FC530F">
        <w:rPr>
          <w:rFonts w:asciiTheme="minorHAnsi" w:eastAsiaTheme="minorEastAsia" w:hAnsiTheme="minorHAnsi" w:cstheme="minorBidi"/>
          <w:smallCaps w:val="0"/>
          <w:noProof/>
          <w:spacing w:val="0"/>
          <w:sz w:val="22"/>
          <w:szCs w:val="22"/>
          <w:rPrChange w:id="21" w:author="Test" w:date="2013-09-24T11:27:00Z">
            <w:rPr>
              <w:rFonts w:asciiTheme="minorHAnsi" w:eastAsiaTheme="minorEastAsia" w:hAnsiTheme="minorHAnsi" w:cstheme="minorBidi"/>
              <w:smallCaps w:val="0"/>
              <w:noProof/>
              <w:spacing w:val="0"/>
              <w:sz w:val="22"/>
              <w:szCs w:val="22"/>
              <w:lang w:val="en-US"/>
            </w:rPr>
          </w:rPrChange>
        </w:rPr>
        <w:tab/>
      </w:r>
      <w:r w:rsidR="00AC3594" w:rsidRPr="00FC530F">
        <w:rPr>
          <w:noProof/>
        </w:rPr>
        <w:t>Resumen Ejecutivo</w:t>
      </w:r>
      <w:r w:rsidR="00AC3594" w:rsidRPr="00FC530F">
        <w:rPr>
          <w:noProof/>
        </w:rPr>
        <w:tab/>
      </w:r>
      <w:r w:rsidR="00AC3594" w:rsidRPr="00FC530F">
        <w:rPr>
          <w:noProof/>
          <w:rPrChange w:id="22" w:author="Test" w:date="2013-09-24T11:27:00Z">
            <w:rPr>
              <w:noProof/>
            </w:rPr>
          </w:rPrChange>
        </w:rPr>
        <w:fldChar w:fldCharType="begin"/>
      </w:r>
      <w:r w:rsidR="00AC3594" w:rsidRPr="00FC530F">
        <w:rPr>
          <w:noProof/>
        </w:rPr>
        <w:instrText xml:space="preserve"> PAGEREF _Toc365558009 \h </w:instrText>
      </w:r>
      <w:r w:rsidR="00AC3594" w:rsidRPr="00FC530F">
        <w:rPr>
          <w:noProof/>
          <w:rPrChange w:id="23" w:author="Test" w:date="2013-09-24T11:27:00Z">
            <w:rPr>
              <w:noProof/>
            </w:rPr>
          </w:rPrChange>
        </w:rPr>
      </w:r>
      <w:r w:rsidR="00AC3594" w:rsidRPr="00FC530F">
        <w:rPr>
          <w:noProof/>
          <w:rPrChange w:id="24" w:author="Test" w:date="2013-09-24T11:27:00Z">
            <w:rPr>
              <w:noProof/>
            </w:rPr>
          </w:rPrChange>
        </w:rPr>
        <w:fldChar w:fldCharType="separate"/>
      </w:r>
      <w:r w:rsidR="00AC3594" w:rsidRPr="00FC530F">
        <w:rPr>
          <w:noProof/>
        </w:rPr>
        <w:t>1</w:t>
      </w:r>
      <w:r w:rsidR="00AC3594" w:rsidRPr="00FC530F">
        <w:rPr>
          <w:noProof/>
          <w:rPrChange w:id="25" w:author="Test" w:date="2013-09-24T11:27:00Z">
            <w:rPr>
              <w:noProof/>
            </w:rPr>
          </w:rPrChange>
        </w:rPr>
        <w:fldChar w:fldCharType="end"/>
      </w:r>
    </w:p>
    <w:p w:rsidR="00AC3594" w:rsidRPr="00FC530F" w:rsidRDefault="00AC3594">
      <w:pPr>
        <w:pStyle w:val="TOC1"/>
        <w:rPr>
          <w:rFonts w:asciiTheme="minorHAnsi" w:eastAsiaTheme="minorEastAsia" w:hAnsiTheme="minorHAnsi" w:cstheme="minorBidi"/>
          <w:smallCaps w:val="0"/>
          <w:noProof/>
          <w:spacing w:val="0"/>
          <w:sz w:val="22"/>
          <w:szCs w:val="22"/>
          <w:rPrChange w:id="26" w:author="Test" w:date="2013-09-24T11:27:00Z">
            <w:rPr>
              <w:rFonts w:asciiTheme="minorHAnsi" w:eastAsiaTheme="minorEastAsia" w:hAnsiTheme="minorHAnsi" w:cstheme="minorBidi"/>
              <w:smallCaps w:val="0"/>
              <w:noProof/>
              <w:spacing w:val="0"/>
              <w:sz w:val="22"/>
              <w:szCs w:val="22"/>
              <w:lang w:val="en-US"/>
            </w:rPr>
          </w:rPrChange>
        </w:rPr>
      </w:pPr>
      <w:r w:rsidRPr="00FC530F">
        <w:rPr>
          <w:noProof/>
        </w:rPr>
        <w:t>II.</w:t>
      </w:r>
      <w:r w:rsidRPr="00FC530F">
        <w:rPr>
          <w:rFonts w:asciiTheme="minorHAnsi" w:eastAsiaTheme="minorEastAsia" w:hAnsiTheme="minorHAnsi" w:cstheme="minorBidi"/>
          <w:smallCaps w:val="0"/>
          <w:noProof/>
          <w:spacing w:val="0"/>
          <w:sz w:val="22"/>
          <w:szCs w:val="22"/>
          <w:rPrChange w:id="27" w:author="Test" w:date="2013-09-24T11:27:00Z">
            <w:rPr>
              <w:rFonts w:asciiTheme="minorHAnsi" w:eastAsiaTheme="minorEastAsia" w:hAnsiTheme="minorHAnsi" w:cstheme="minorBidi"/>
              <w:smallCaps w:val="0"/>
              <w:noProof/>
              <w:spacing w:val="0"/>
              <w:sz w:val="22"/>
              <w:szCs w:val="22"/>
              <w:lang w:val="en-US"/>
            </w:rPr>
          </w:rPrChange>
        </w:rPr>
        <w:tab/>
      </w:r>
      <w:r w:rsidRPr="00FC530F">
        <w:rPr>
          <w:noProof/>
        </w:rPr>
        <w:t>Antecedentes y Justificacion</w:t>
      </w:r>
      <w:r w:rsidRPr="00FC530F">
        <w:rPr>
          <w:noProof/>
        </w:rPr>
        <w:tab/>
      </w:r>
      <w:r w:rsidRPr="00FC530F">
        <w:rPr>
          <w:noProof/>
          <w:rPrChange w:id="28" w:author="Test" w:date="2013-09-24T11:27:00Z">
            <w:rPr>
              <w:noProof/>
            </w:rPr>
          </w:rPrChange>
        </w:rPr>
        <w:fldChar w:fldCharType="begin"/>
      </w:r>
      <w:r w:rsidRPr="00FC530F">
        <w:rPr>
          <w:noProof/>
        </w:rPr>
        <w:instrText xml:space="preserve"> PAGEREF _Toc365558010 \h </w:instrText>
      </w:r>
      <w:r w:rsidRPr="00FC530F">
        <w:rPr>
          <w:noProof/>
          <w:rPrChange w:id="29" w:author="Test" w:date="2013-09-24T11:27:00Z">
            <w:rPr>
              <w:noProof/>
            </w:rPr>
          </w:rPrChange>
        </w:rPr>
      </w:r>
      <w:r w:rsidRPr="00FC530F">
        <w:rPr>
          <w:noProof/>
          <w:rPrChange w:id="30" w:author="Test" w:date="2013-09-24T11:27:00Z">
            <w:rPr>
              <w:noProof/>
            </w:rPr>
          </w:rPrChange>
        </w:rPr>
        <w:fldChar w:fldCharType="separate"/>
      </w:r>
      <w:r w:rsidRPr="00FC530F">
        <w:rPr>
          <w:noProof/>
        </w:rPr>
        <w:t>3</w:t>
      </w:r>
      <w:r w:rsidRPr="00FC530F">
        <w:rPr>
          <w:noProof/>
          <w:rPrChange w:id="31" w:author="Test" w:date="2013-09-24T11:27:00Z">
            <w:rPr>
              <w:noProof/>
            </w:rPr>
          </w:rPrChange>
        </w:rPr>
        <w:fldChar w:fldCharType="end"/>
      </w:r>
    </w:p>
    <w:p w:rsidR="00AC3594" w:rsidRPr="00FC530F" w:rsidRDefault="00AC3594">
      <w:pPr>
        <w:pStyle w:val="TOC2"/>
        <w:rPr>
          <w:rFonts w:asciiTheme="minorHAnsi" w:eastAsiaTheme="minorEastAsia" w:hAnsiTheme="minorHAnsi" w:cstheme="minorBidi"/>
          <w:noProof/>
          <w:spacing w:val="0"/>
          <w:sz w:val="22"/>
          <w:szCs w:val="22"/>
          <w:rPrChange w:id="32" w:author="Test" w:date="2013-09-24T11:27:00Z">
            <w:rPr>
              <w:rFonts w:asciiTheme="minorHAnsi" w:eastAsiaTheme="minorEastAsia" w:hAnsiTheme="minorHAnsi" w:cstheme="minorBidi"/>
              <w:noProof/>
              <w:spacing w:val="0"/>
              <w:sz w:val="22"/>
              <w:szCs w:val="22"/>
              <w:lang w:val="en-US"/>
            </w:rPr>
          </w:rPrChange>
        </w:rPr>
      </w:pPr>
      <w:r w:rsidRPr="00FC530F">
        <w:rPr>
          <w:noProof/>
        </w:rPr>
        <w:t>E.</w:t>
      </w:r>
      <w:r w:rsidRPr="00FC530F">
        <w:rPr>
          <w:rFonts w:asciiTheme="minorHAnsi" w:eastAsiaTheme="minorEastAsia" w:hAnsiTheme="minorHAnsi" w:cstheme="minorBidi"/>
          <w:noProof/>
          <w:spacing w:val="0"/>
          <w:sz w:val="22"/>
          <w:szCs w:val="22"/>
          <w:rPrChange w:id="33" w:author="Test" w:date="2013-09-24T11:27:00Z">
            <w:rPr>
              <w:rFonts w:asciiTheme="minorHAnsi" w:eastAsiaTheme="minorEastAsia" w:hAnsiTheme="minorHAnsi" w:cstheme="minorBidi"/>
              <w:noProof/>
              <w:spacing w:val="0"/>
              <w:sz w:val="22"/>
              <w:szCs w:val="22"/>
              <w:lang w:val="en-US"/>
            </w:rPr>
          </w:rPrChange>
        </w:rPr>
        <w:tab/>
      </w:r>
      <w:r w:rsidRPr="00FC530F">
        <w:rPr>
          <w:noProof/>
        </w:rPr>
        <w:t>Díagnóstico del problema a ser atendido por el proyecto</w:t>
      </w:r>
      <w:r w:rsidRPr="00FC530F">
        <w:rPr>
          <w:noProof/>
        </w:rPr>
        <w:tab/>
      </w:r>
      <w:r w:rsidRPr="00FC530F">
        <w:rPr>
          <w:noProof/>
          <w:rPrChange w:id="34" w:author="Test" w:date="2013-09-24T11:27:00Z">
            <w:rPr>
              <w:noProof/>
            </w:rPr>
          </w:rPrChange>
        </w:rPr>
        <w:fldChar w:fldCharType="begin"/>
      </w:r>
      <w:r w:rsidRPr="00FC530F">
        <w:rPr>
          <w:noProof/>
        </w:rPr>
        <w:instrText xml:space="preserve"> PAGEREF _Toc365558011 \h </w:instrText>
      </w:r>
      <w:r w:rsidRPr="00FC530F">
        <w:rPr>
          <w:noProof/>
          <w:rPrChange w:id="35" w:author="Test" w:date="2013-09-24T11:27:00Z">
            <w:rPr>
              <w:noProof/>
            </w:rPr>
          </w:rPrChange>
        </w:rPr>
      </w:r>
      <w:r w:rsidRPr="00FC530F">
        <w:rPr>
          <w:noProof/>
          <w:rPrChange w:id="36" w:author="Test" w:date="2013-09-24T11:27:00Z">
            <w:rPr>
              <w:noProof/>
            </w:rPr>
          </w:rPrChange>
        </w:rPr>
        <w:fldChar w:fldCharType="separate"/>
      </w:r>
      <w:r w:rsidRPr="00FC530F">
        <w:rPr>
          <w:noProof/>
        </w:rPr>
        <w:t>3</w:t>
      </w:r>
      <w:r w:rsidRPr="00FC530F">
        <w:rPr>
          <w:noProof/>
          <w:rPrChange w:id="37" w:author="Test" w:date="2013-09-24T11:27:00Z">
            <w:rPr>
              <w:noProof/>
            </w:rPr>
          </w:rPrChange>
        </w:rPr>
        <w:fldChar w:fldCharType="end"/>
      </w:r>
    </w:p>
    <w:p w:rsidR="00AC3594" w:rsidRPr="00FC530F" w:rsidRDefault="00AC3594">
      <w:pPr>
        <w:pStyle w:val="TOC2"/>
        <w:rPr>
          <w:rFonts w:asciiTheme="minorHAnsi" w:eastAsiaTheme="minorEastAsia" w:hAnsiTheme="minorHAnsi" w:cstheme="minorBidi"/>
          <w:noProof/>
          <w:spacing w:val="0"/>
          <w:sz w:val="22"/>
          <w:szCs w:val="22"/>
          <w:rPrChange w:id="38" w:author="Test" w:date="2013-09-24T11:27:00Z">
            <w:rPr>
              <w:rFonts w:asciiTheme="minorHAnsi" w:eastAsiaTheme="minorEastAsia" w:hAnsiTheme="minorHAnsi" w:cstheme="minorBidi"/>
              <w:noProof/>
              <w:spacing w:val="0"/>
              <w:sz w:val="22"/>
              <w:szCs w:val="22"/>
              <w:lang w:val="en-US"/>
            </w:rPr>
          </w:rPrChange>
        </w:rPr>
      </w:pPr>
      <w:r w:rsidRPr="00FC530F">
        <w:rPr>
          <w:noProof/>
        </w:rPr>
        <w:t>F.</w:t>
      </w:r>
      <w:r w:rsidRPr="00FC530F">
        <w:rPr>
          <w:rFonts w:asciiTheme="minorHAnsi" w:eastAsiaTheme="minorEastAsia" w:hAnsiTheme="minorHAnsi" w:cstheme="minorBidi"/>
          <w:noProof/>
          <w:spacing w:val="0"/>
          <w:sz w:val="22"/>
          <w:szCs w:val="22"/>
          <w:rPrChange w:id="39" w:author="Test" w:date="2013-09-24T11:27:00Z">
            <w:rPr>
              <w:rFonts w:asciiTheme="minorHAnsi" w:eastAsiaTheme="minorEastAsia" w:hAnsiTheme="minorHAnsi" w:cstheme="minorBidi"/>
              <w:noProof/>
              <w:spacing w:val="0"/>
              <w:sz w:val="22"/>
              <w:szCs w:val="22"/>
              <w:lang w:val="en-US"/>
            </w:rPr>
          </w:rPrChange>
        </w:rPr>
        <w:tab/>
      </w:r>
      <w:r w:rsidRPr="00FC530F">
        <w:rPr>
          <w:noProof/>
        </w:rPr>
        <w:t>Beneficiarios del proyecto</w:t>
      </w:r>
      <w:r w:rsidRPr="00FC530F">
        <w:rPr>
          <w:noProof/>
        </w:rPr>
        <w:tab/>
      </w:r>
      <w:r w:rsidRPr="00FC530F">
        <w:rPr>
          <w:noProof/>
          <w:rPrChange w:id="40" w:author="Test" w:date="2013-09-24T11:27:00Z">
            <w:rPr>
              <w:noProof/>
            </w:rPr>
          </w:rPrChange>
        </w:rPr>
        <w:fldChar w:fldCharType="begin"/>
      </w:r>
      <w:r w:rsidRPr="00FC530F">
        <w:rPr>
          <w:noProof/>
        </w:rPr>
        <w:instrText xml:space="preserve"> PAGEREF _Toc365558012 \h </w:instrText>
      </w:r>
      <w:r w:rsidRPr="00FC530F">
        <w:rPr>
          <w:noProof/>
          <w:rPrChange w:id="41" w:author="Test" w:date="2013-09-24T11:27:00Z">
            <w:rPr>
              <w:noProof/>
            </w:rPr>
          </w:rPrChange>
        </w:rPr>
      </w:r>
      <w:r w:rsidRPr="00FC530F">
        <w:rPr>
          <w:noProof/>
          <w:rPrChange w:id="42" w:author="Test" w:date="2013-09-24T11:27:00Z">
            <w:rPr>
              <w:noProof/>
            </w:rPr>
          </w:rPrChange>
        </w:rPr>
        <w:fldChar w:fldCharType="separate"/>
      </w:r>
      <w:r w:rsidRPr="00FC530F">
        <w:rPr>
          <w:noProof/>
        </w:rPr>
        <w:t>6</w:t>
      </w:r>
      <w:r w:rsidRPr="00FC530F">
        <w:rPr>
          <w:noProof/>
          <w:rPrChange w:id="43" w:author="Test" w:date="2013-09-24T11:27:00Z">
            <w:rPr>
              <w:noProof/>
            </w:rPr>
          </w:rPrChange>
        </w:rPr>
        <w:fldChar w:fldCharType="end"/>
      </w:r>
    </w:p>
    <w:p w:rsidR="00AC3594" w:rsidRPr="00FC530F" w:rsidRDefault="00AC3594">
      <w:pPr>
        <w:pStyle w:val="TOC2"/>
        <w:rPr>
          <w:rFonts w:asciiTheme="minorHAnsi" w:eastAsiaTheme="minorEastAsia" w:hAnsiTheme="minorHAnsi" w:cstheme="minorBidi"/>
          <w:noProof/>
          <w:spacing w:val="0"/>
          <w:sz w:val="22"/>
          <w:szCs w:val="22"/>
          <w:rPrChange w:id="44" w:author="Test" w:date="2013-09-24T11:27:00Z">
            <w:rPr>
              <w:rFonts w:asciiTheme="minorHAnsi" w:eastAsiaTheme="minorEastAsia" w:hAnsiTheme="minorHAnsi" w:cstheme="minorBidi"/>
              <w:noProof/>
              <w:spacing w:val="0"/>
              <w:sz w:val="22"/>
              <w:szCs w:val="22"/>
              <w:lang w:val="en-US"/>
            </w:rPr>
          </w:rPrChange>
        </w:rPr>
      </w:pPr>
      <w:r w:rsidRPr="00FC530F">
        <w:rPr>
          <w:noProof/>
        </w:rPr>
        <w:t>G.</w:t>
      </w:r>
      <w:r w:rsidRPr="00FC530F">
        <w:rPr>
          <w:rFonts w:asciiTheme="minorHAnsi" w:eastAsiaTheme="minorEastAsia" w:hAnsiTheme="minorHAnsi" w:cstheme="minorBidi"/>
          <w:noProof/>
          <w:spacing w:val="0"/>
          <w:sz w:val="22"/>
          <w:szCs w:val="22"/>
          <w:rPrChange w:id="45" w:author="Test" w:date="2013-09-24T11:27:00Z">
            <w:rPr>
              <w:rFonts w:asciiTheme="minorHAnsi" w:eastAsiaTheme="minorEastAsia" w:hAnsiTheme="minorHAnsi" w:cstheme="minorBidi"/>
              <w:noProof/>
              <w:spacing w:val="0"/>
              <w:sz w:val="22"/>
              <w:szCs w:val="22"/>
              <w:lang w:val="en-US"/>
            </w:rPr>
          </w:rPrChange>
        </w:rPr>
        <w:tab/>
      </w:r>
      <w:r w:rsidRPr="00FC530F">
        <w:rPr>
          <w:noProof/>
        </w:rPr>
        <w:t>Contribución al Mandato FOMIN, Marco de Acceso y Estrategia BID</w:t>
      </w:r>
      <w:r w:rsidRPr="00FC530F">
        <w:rPr>
          <w:noProof/>
        </w:rPr>
        <w:tab/>
      </w:r>
      <w:r w:rsidRPr="00FC530F">
        <w:rPr>
          <w:noProof/>
          <w:rPrChange w:id="46" w:author="Test" w:date="2013-09-24T11:27:00Z">
            <w:rPr>
              <w:noProof/>
            </w:rPr>
          </w:rPrChange>
        </w:rPr>
        <w:fldChar w:fldCharType="begin"/>
      </w:r>
      <w:r w:rsidRPr="00FC530F">
        <w:rPr>
          <w:noProof/>
        </w:rPr>
        <w:instrText xml:space="preserve"> PAGEREF _Toc365558013 \h </w:instrText>
      </w:r>
      <w:r w:rsidRPr="00FC530F">
        <w:rPr>
          <w:noProof/>
          <w:rPrChange w:id="47" w:author="Test" w:date="2013-09-24T11:27:00Z">
            <w:rPr>
              <w:noProof/>
            </w:rPr>
          </w:rPrChange>
        </w:rPr>
      </w:r>
      <w:r w:rsidRPr="00FC530F">
        <w:rPr>
          <w:noProof/>
          <w:rPrChange w:id="48" w:author="Test" w:date="2013-09-24T11:27:00Z">
            <w:rPr>
              <w:noProof/>
            </w:rPr>
          </w:rPrChange>
        </w:rPr>
        <w:fldChar w:fldCharType="separate"/>
      </w:r>
      <w:r w:rsidRPr="00FC530F">
        <w:rPr>
          <w:noProof/>
        </w:rPr>
        <w:t>7</w:t>
      </w:r>
      <w:r w:rsidRPr="00FC530F">
        <w:rPr>
          <w:noProof/>
          <w:rPrChange w:id="49" w:author="Test" w:date="2013-09-24T11:27:00Z">
            <w:rPr>
              <w:noProof/>
            </w:rPr>
          </w:rPrChange>
        </w:rPr>
        <w:fldChar w:fldCharType="end"/>
      </w:r>
    </w:p>
    <w:p w:rsidR="00AC3594" w:rsidRPr="00FC530F" w:rsidRDefault="00AC3594">
      <w:pPr>
        <w:pStyle w:val="TOC1"/>
        <w:rPr>
          <w:rFonts w:asciiTheme="minorHAnsi" w:eastAsiaTheme="minorEastAsia" w:hAnsiTheme="minorHAnsi" w:cstheme="minorBidi"/>
          <w:smallCaps w:val="0"/>
          <w:noProof/>
          <w:spacing w:val="0"/>
          <w:sz w:val="22"/>
          <w:szCs w:val="22"/>
          <w:rPrChange w:id="50" w:author="Test" w:date="2013-09-24T11:27:00Z">
            <w:rPr>
              <w:rFonts w:asciiTheme="minorHAnsi" w:eastAsiaTheme="minorEastAsia" w:hAnsiTheme="minorHAnsi" w:cstheme="minorBidi"/>
              <w:smallCaps w:val="0"/>
              <w:noProof/>
              <w:spacing w:val="0"/>
              <w:sz w:val="22"/>
              <w:szCs w:val="22"/>
              <w:lang w:val="en-US"/>
            </w:rPr>
          </w:rPrChange>
        </w:rPr>
      </w:pPr>
      <w:r w:rsidRPr="00FC530F">
        <w:rPr>
          <w:noProof/>
        </w:rPr>
        <w:t>III.</w:t>
      </w:r>
      <w:r w:rsidRPr="00FC530F">
        <w:rPr>
          <w:rFonts w:asciiTheme="minorHAnsi" w:eastAsiaTheme="minorEastAsia" w:hAnsiTheme="minorHAnsi" w:cstheme="minorBidi"/>
          <w:smallCaps w:val="0"/>
          <w:noProof/>
          <w:spacing w:val="0"/>
          <w:sz w:val="22"/>
          <w:szCs w:val="22"/>
          <w:rPrChange w:id="51" w:author="Test" w:date="2013-09-24T11:27:00Z">
            <w:rPr>
              <w:rFonts w:asciiTheme="minorHAnsi" w:eastAsiaTheme="minorEastAsia" w:hAnsiTheme="minorHAnsi" w:cstheme="minorBidi"/>
              <w:smallCaps w:val="0"/>
              <w:noProof/>
              <w:spacing w:val="0"/>
              <w:sz w:val="22"/>
              <w:szCs w:val="22"/>
              <w:lang w:val="en-US"/>
            </w:rPr>
          </w:rPrChange>
        </w:rPr>
        <w:tab/>
      </w:r>
      <w:r w:rsidRPr="00FC530F">
        <w:rPr>
          <w:noProof/>
        </w:rPr>
        <w:t>Objetivos y Componentes del Proyecto</w:t>
      </w:r>
      <w:r w:rsidRPr="00FC530F">
        <w:rPr>
          <w:noProof/>
        </w:rPr>
        <w:tab/>
      </w:r>
      <w:r w:rsidRPr="00FC530F">
        <w:rPr>
          <w:noProof/>
          <w:rPrChange w:id="52" w:author="Test" w:date="2013-09-24T11:27:00Z">
            <w:rPr>
              <w:noProof/>
            </w:rPr>
          </w:rPrChange>
        </w:rPr>
        <w:fldChar w:fldCharType="begin"/>
      </w:r>
      <w:r w:rsidRPr="00FC530F">
        <w:rPr>
          <w:noProof/>
        </w:rPr>
        <w:instrText xml:space="preserve"> PAGEREF _Toc365558014 \h </w:instrText>
      </w:r>
      <w:r w:rsidRPr="00FC530F">
        <w:rPr>
          <w:noProof/>
          <w:rPrChange w:id="53" w:author="Test" w:date="2013-09-24T11:27:00Z">
            <w:rPr>
              <w:noProof/>
            </w:rPr>
          </w:rPrChange>
        </w:rPr>
      </w:r>
      <w:r w:rsidRPr="00FC530F">
        <w:rPr>
          <w:noProof/>
          <w:rPrChange w:id="54" w:author="Test" w:date="2013-09-24T11:27:00Z">
            <w:rPr>
              <w:noProof/>
            </w:rPr>
          </w:rPrChange>
        </w:rPr>
        <w:fldChar w:fldCharType="separate"/>
      </w:r>
      <w:r w:rsidRPr="00FC530F">
        <w:rPr>
          <w:noProof/>
        </w:rPr>
        <w:t>8</w:t>
      </w:r>
      <w:r w:rsidRPr="00FC530F">
        <w:rPr>
          <w:noProof/>
          <w:rPrChange w:id="55" w:author="Test" w:date="2013-09-24T11:27:00Z">
            <w:rPr>
              <w:noProof/>
            </w:rPr>
          </w:rPrChange>
        </w:rPr>
        <w:fldChar w:fldCharType="end"/>
      </w:r>
    </w:p>
    <w:p w:rsidR="00AC3594" w:rsidRPr="00FC530F" w:rsidRDefault="00AC3594">
      <w:pPr>
        <w:pStyle w:val="TOC2"/>
        <w:rPr>
          <w:rFonts w:asciiTheme="minorHAnsi" w:eastAsiaTheme="minorEastAsia" w:hAnsiTheme="minorHAnsi" w:cstheme="minorBidi"/>
          <w:noProof/>
          <w:spacing w:val="0"/>
          <w:sz w:val="22"/>
          <w:szCs w:val="22"/>
          <w:rPrChange w:id="56" w:author="Test" w:date="2013-09-24T11:27:00Z">
            <w:rPr>
              <w:rFonts w:asciiTheme="minorHAnsi" w:eastAsiaTheme="minorEastAsia" w:hAnsiTheme="minorHAnsi" w:cstheme="minorBidi"/>
              <w:noProof/>
              <w:spacing w:val="0"/>
              <w:sz w:val="22"/>
              <w:szCs w:val="22"/>
              <w:lang w:val="en-US"/>
            </w:rPr>
          </w:rPrChange>
        </w:rPr>
      </w:pPr>
      <w:r w:rsidRPr="00FC530F">
        <w:rPr>
          <w:noProof/>
        </w:rPr>
        <w:t>B.</w:t>
      </w:r>
      <w:r w:rsidRPr="00FC530F">
        <w:rPr>
          <w:rFonts w:asciiTheme="minorHAnsi" w:eastAsiaTheme="minorEastAsia" w:hAnsiTheme="minorHAnsi" w:cstheme="minorBidi"/>
          <w:noProof/>
          <w:spacing w:val="0"/>
          <w:sz w:val="22"/>
          <w:szCs w:val="22"/>
          <w:rPrChange w:id="57" w:author="Test" w:date="2013-09-24T11:27:00Z">
            <w:rPr>
              <w:rFonts w:asciiTheme="minorHAnsi" w:eastAsiaTheme="minorEastAsia" w:hAnsiTheme="minorHAnsi" w:cstheme="minorBidi"/>
              <w:noProof/>
              <w:spacing w:val="0"/>
              <w:sz w:val="22"/>
              <w:szCs w:val="22"/>
              <w:lang w:val="en-US"/>
            </w:rPr>
          </w:rPrChange>
        </w:rPr>
        <w:tab/>
      </w:r>
      <w:r w:rsidRPr="00FC530F">
        <w:rPr>
          <w:noProof/>
        </w:rPr>
        <w:t>El modelo de intervención</w:t>
      </w:r>
      <w:r w:rsidRPr="00FC530F">
        <w:rPr>
          <w:noProof/>
        </w:rPr>
        <w:tab/>
      </w:r>
      <w:r w:rsidRPr="00FC530F">
        <w:rPr>
          <w:noProof/>
          <w:rPrChange w:id="58" w:author="Test" w:date="2013-09-24T11:27:00Z">
            <w:rPr>
              <w:noProof/>
            </w:rPr>
          </w:rPrChange>
        </w:rPr>
        <w:fldChar w:fldCharType="begin"/>
      </w:r>
      <w:r w:rsidRPr="00FC530F">
        <w:rPr>
          <w:noProof/>
        </w:rPr>
        <w:instrText xml:space="preserve"> PAGEREF _Toc365558015 \h </w:instrText>
      </w:r>
      <w:r w:rsidRPr="00FC530F">
        <w:rPr>
          <w:noProof/>
          <w:rPrChange w:id="59" w:author="Test" w:date="2013-09-24T11:27:00Z">
            <w:rPr>
              <w:noProof/>
            </w:rPr>
          </w:rPrChange>
        </w:rPr>
      </w:r>
      <w:r w:rsidRPr="00FC530F">
        <w:rPr>
          <w:noProof/>
          <w:rPrChange w:id="60" w:author="Test" w:date="2013-09-24T11:27:00Z">
            <w:rPr>
              <w:noProof/>
            </w:rPr>
          </w:rPrChange>
        </w:rPr>
        <w:fldChar w:fldCharType="separate"/>
      </w:r>
      <w:r w:rsidRPr="00FC530F">
        <w:rPr>
          <w:noProof/>
        </w:rPr>
        <w:t>8</w:t>
      </w:r>
      <w:r w:rsidRPr="00FC530F">
        <w:rPr>
          <w:noProof/>
          <w:rPrChange w:id="61" w:author="Test" w:date="2013-09-24T11:27:00Z">
            <w:rPr>
              <w:noProof/>
            </w:rPr>
          </w:rPrChange>
        </w:rPr>
        <w:fldChar w:fldCharType="end"/>
      </w:r>
    </w:p>
    <w:p w:rsidR="00AC3594" w:rsidRPr="00FC530F" w:rsidRDefault="00AC3594">
      <w:pPr>
        <w:pStyle w:val="TOC2"/>
        <w:rPr>
          <w:rFonts w:asciiTheme="minorHAnsi" w:eastAsiaTheme="minorEastAsia" w:hAnsiTheme="minorHAnsi" w:cstheme="minorBidi"/>
          <w:noProof/>
          <w:spacing w:val="0"/>
          <w:sz w:val="22"/>
          <w:szCs w:val="22"/>
          <w:rPrChange w:id="62" w:author="Test" w:date="2013-09-24T11:27:00Z">
            <w:rPr>
              <w:rFonts w:asciiTheme="minorHAnsi" w:eastAsiaTheme="minorEastAsia" w:hAnsiTheme="minorHAnsi" w:cstheme="minorBidi"/>
              <w:noProof/>
              <w:spacing w:val="0"/>
              <w:sz w:val="22"/>
              <w:szCs w:val="22"/>
              <w:lang w:val="en-US"/>
            </w:rPr>
          </w:rPrChange>
        </w:rPr>
      </w:pPr>
      <w:r w:rsidRPr="00FC530F">
        <w:rPr>
          <w:noProof/>
        </w:rPr>
        <w:t xml:space="preserve">F. </w:t>
      </w:r>
      <w:r w:rsidRPr="00FC530F">
        <w:rPr>
          <w:rFonts w:asciiTheme="minorHAnsi" w:eastAsiaTheme="minorEastAsia" w:hAnsiTheme="minorHAnsi" w:cstheme="minorBidi"/>
          <w:noProof/>
          <w:spacing w:val="0"/>
          <w:sz w:val="22"/>
          <w:szCs w:val="22"/>
          <w:rPrChange w:id="63" w:author="Test" w:date="2013-09-24T11:27:00Z">
            <w:rPr>
              <w:rFonts w:asciiTheme="minorHAnsi" w:eastAsiaTheme="minorEastAsia" w:hAnsiTheme="minorHAnsi" w:cstheme="minorBidi"/>
              <w:noProof/>
              <w:spacing w:val="0"/>
              <w:sz w:val="22"/>
              <w:szCs w:val="22"/>
              <w:lang w:val="en-US"/>
            </w:rPr>
          </w:rPrChange>
        </w:rPr>
        <w:tab/>
      </w:r>
      <w:r w:rsidRPr="00FC530F">
        <w:rPr>
          <w:noProof/>
        </w:rPr>
        <w:t>Lecciones aprendidas del FOMIN u otras instituciones en el diseño del proyecto</w:t>
      </w:r>
      <w:r w:rsidRPr="00FC530F">
        <w:rPr>
          <w:noProof/>
        </w:rPr>
        <w:tab/>
      </w:r>
      <w:r w:rsidRPr="00FC530F">
        <w:rPr>
          <w:noProof/>
          <w:rPrChange w:id="64" w:author="Test" w:date="2013-09-24T11:27:00Z">
            <w:rPr>
              <w:noProof/>
            </w:rPr>
          </w:rPrChange>
        </w:rPr>
        <w:fldChar w:fldCharType="begin"/>
      </w:r>
      <w:r w:rsidRPr="00FC530F">
        <w:rPr>
          <w:noProof/>
        </w:rPr>
        <w:instrText xml:space="preserve"> PAGEREF _Toc365558016 \h </w:instrText>
      </w:r>
      <w:r w:rsidRPr="00FC530F">
        <w:rPr>
          <w:noProof/>
          <w:rPrChange w:id="65" w:author="Test" w:date="2013-09-24T11:27:00Z">
            <w:rPr>
              <w:noProof/>
            </w:rPr>
          </w:rPrChange>
        </w:rPr>
      </w:r>
      <w:r w:rsidRPr="00FC530F">
        <w:rPr>
          <w:noProof/>
          <w:rPrChange w:id="66" w:author="Test" w:date="2013-09-24T11:27:00Z">
            <w:rPr>
              <w:noProof/>
            </w:rPr>
          </w:rPrChange>
        </w:rPr>
        <w:fldChar w:fldCharType="separate"/>
      </w:r>
      <w:r w:rsidRPr="00FC530F">
        <w:rPr>
          <w:noProof/>
        </w:rPr>
        <w:t>11</w:t>
      </w:r>
      <w:r w:rsidRPr="00FC530F">
        <w:rPr>
          <w:noProof/>
          <w:rPrChange w:id="67" w:author="Test" w:date="2013-09-24T11:27:00Z">
            <w:rPr>
              <w:noProof/>
            </w:rPr>
          </w:rPrChange>
        </w:rPr>
        <w:fldChar w:fldCharType="end"/>
      </w:r>
    </w:p>
    <w:p w:rsidR="00AC3594" w:rsidRPr="00FC530F" w:rsidRDefault="00AC3594">
      <w:pPr>
        <w:pStyle w:val="TOC1"/>
        <w:rPr>
          <w:rFonts w:asciiTheme="minorHAnsi" w:eastAsiaTheme="minorEastAsia" w:hAnsiTheme="minorHAnsi" w:cstheme="minorBidi"/>
          <w:smallCaps w:val="0"/>
          <w:noProof/>
          <w:spacing w:val="0"/>
          <w:sz w:val="22"/>
          <w:szCs w:val="22"/>
          <w:rPrChange w:id="68" w:author="Test" w:date="2013-09-24T11:27:00Z">
            <w:rPr>
              <w:rFonts w:asciiTheme="minorHAnsi" w:eastAsiaTheme="minorEastAsia" w:hAnsiTheme="minorHAnsi" w:cstheme="minorBidi"/>
              <w:smallCaps w:val="0"/>
              <w:noProof/>
              <w:spacing w:val="0"/>
              <w:sz w:val="22"/>
              <w:szCs w:val="22"/>
              <w:lang w:val="en-US"/>
            </w:rPr>
          </w:rPrChange>
        </w:rPr>
      </w:pPr>
      <w:r w:rsidRPr="00FC530F">
        <w:rPr>
          <w:noProof/>
        </w:rPr>
        <w:t>IV.</w:t>
      </w:r>
      <w:r w:rsidRPr="00FC530F">
        <w:rPr>
          <w:rFonts w:asciiTheme="minorHAnsi" w:eastAsiaTheme="minorEastAsia" w:hAnsiTheme="minorHAnsi" w:cstheme="minorBidi"/>
          <w:smallCaps w:val="0"/>
          <w:noProof/>
          <w:spacing w:val="0"/>
          <w:sz w:val="22"/>
          <w:szCs w:val="22"/>
          <w:rPrChange w:id="69" w:author="Test" w:date="2013-09-24T11:27:00Z">
            <w:rPr>
              <w:rFonts w:asciiTheme="minorHAnsi" w:eastAsiaTheme="minorEastAsia" w:hAnsiTheme="minorHAnsi" w:cstheme="minorBidi"/>
              <w:smallCaps w:val="0"/>
              <w:noProof/>
              <w:spacing w:val="0"/>
              <w:sz w:val="22"/>
              <w:szCs w:val="22"/>
              <w:lang w:val="en-US"/>
            </w:rPr>
          </w:rPrChange>
        </w:rPr>
        <w:tab/>
      </w:r>
      <w:r w:rsidRPr="00FC530F">
        <w:rPr>
          <w:noProof/>
        </w:rPr>
        <w:t>ESTRATEGIA DE SEGUIMIENTO Y EVALUACION</w:t>
      </w:r>
      <w:r w:rsidRPr="00FC530F">
        <w:rPr>
          <w:noProof/>
        </w:rPr>
        <w:tab/>
      </w:r>
      <w:r w:rsidRPr="00FC530F">
        <w:rPr>
          <w:noProof/>
          <w:rPrChange w:id="70" w:author="Test" w:date="2013-09-24T11:27:00Z">
            <w:rPr>
              <w:noProof/>
            </w:rPr>
          </w:rPrChange>
        </w:rPr>
        <w:fldChar w:fldCharType="begin"/>
      </w:r>
      <w:r w:rsidRPr="00FC530F">
        <w:rPr>
          <w:noProof/>
        </w:rPr>
        <w:instrText xml:space="preserve"> PAGEREF _Toc365558017 \h </w:instrText>
      </w:r>
      <w:r w:rsidRPr="00FC530F">
        <w:rPr>
          <w:noProof/>
          <w:rPrChange w:id="71" w:author="Test" w:date="2013-09-24T11:27:00Z">
            <w:rPr>
              <w:noProof/>
            </w:rPr>
          </w:rPrChange>
        </w:rPr>
      </w:r>
      <w:r w:rsidRPr="00FC530F">
        <w:rPr>
          <w:noProof/>
          <w:rPrChange w:id="72" w:author="Test" w:date="2013-09-24T11:27:00Z">
            <w:rPr>
              <w:noProof/>
            </w:rPr>
          </w:rPrChange>
        </w:rPr>
        <w:fldChar w:fldCharType="separate"/>
      </w:r>
      <w:r w:rsidRPr="00FC530F">
        <w:rPr>
          <w:noProof/>
        </w:rPr>
        <w:t>14</w:t>
      </w:r>
      <w:r w:rsidRPr="00FC530F">
        <w:rPr>
          <w:noProof/>
          <w:rPrChange w:id="73" w:author="Test" w:date="2013-09-24T11:27:00Z">
            <w:rPr>
              <w:noProof/>
            </w:rPr>
          </w:rPrChange>
        </w:rPr>
        <w:fldChar w:fldCharType="end"/>
      </w:r>
    </w:p>
    <w:p w:rsidR="00AC3594" w:rsidRPr="00FC530F" w:rsidRDefault="00AC3594">
      <w:pPr>
        <w:pStyle w:val="TOC1"/>
        <w:rPr>
          <w:rFonts w:asciiTheme="minorHAnsi" w:eastAsiaTheme="minorEastAsia" w:hAnsiTheme="minorHAnsi" w:cstheme="minorBidi"/>
          <w:smallCaps w:val="0"/>
          <w:noProof/>
          <w:spacing w:val="0"/>
          <w:sz w:val="22"/>
          <w:szCs w:val="22"/>
          <w:rPrChange w:id="74" w:author="Test" w:date="2013-09-24T11:27:00Z">
            <w:rPr>
              <w:rFonts w:asciiTheme="minorHAnsi" w:eastAsiaTheme="minorEastAsia" w:hAnsiTheme="minorHAnsi" w:cstheme="minorBidi"/>
              <w:smallCaps w:val="0"/>
              <w:noProof/>
              <w:spacing w:val="0"/>
              <w:sz w:val="22"/>
              <w:szCs w:val="22"/>
              <w:lang w:val="en-US"/>
            </w:rPr>
          </w:rPrChange>
        </w:rPr>
      </w:pPr>
      <w:r w:rsidRPr="00FC530F">
        <w:rPr>
          <w:noProof/>
        </w:rPr>
        <w:t>V.</w:t>
      </w:r>
      <w:r w:rsidRPr="00FC530F">
        <w:rPr>
          <w:rFonts w:asciiTheme="minorHAnsi" w:eastAsiaTheme="minorEastAsia" w:hAnsiTheme="minorHAnsi" w:cstheme="minorBidi"/>
          <w:smallCaps w:val="0"/>
          <w:noProof/>
          <w:spacing w:val="0"/>
          <w:sz w:val="22"/>
          <w:szCs w:val="22"/>
          <w:rPrChange w:id="75" w:author="Test" w:date="2013-09-24T11:27:00Z">
            <w:rPr>
              <w:rFonts w:asciiTheme="minorHAnsi" w:eastAsiaTheme="minorEastAsia" w:hAnsiTheme="minorHAnsi" w:cstheme="minorBidi"/>
              <w:smallCaps w:val="0"/>
              <w:noProof/>
              <w:spacing w:val="0"/>
              <w:sz w:val="22"/>
              <w:szCs w:val="22"/>
              <w:lang w:val="en-US"/>
            </w:rPr>
          </w:rPrChange>
        </w:rPr>
        <w:tab/>
      </w:r>
      <w:r w:rsidRPr="00FC530F">
        <w:rPr>
          <w:noProof/>
        </w:rPr>
        <w:t>COSTO Y FINANCIAMIENTO</w:t>
      </w:r>
      <w:r w:rsidRPr="00FC530F">
        <w:rPr>
          <w:noProof/>
        </w:rPr>
        <w:tab/>
      </w:r>
      <w:r w:rsidRPr="00FC530F">
        <w:rPr>
          <w:noProof/>
          <w:rPrChange w:id="76" w:author="Test" w:date="2013-09-24T11:27:00Z">
            <w:rPr>
              <w:noProof/>
            </w:rPr>
          </w:rPrChange>
        </w:rPr>
        <w:fldChar w:fldCharType="begin"/>
      </w:r>
      <w:r w:rsidRPr="00FC530F">
        <w:rPr>
          <w:noProof/>
        </w:rPr>
        <w:instrText xml:space="preserve"> PAGEREF _Toc365558018 \h </w:instrText>
      </w:r>
      <w:r w:rsidRPr="00FC530F">
        <w:rPr>
          <w:noProof/>
          <w:rPrChange w:id="77" w:author="Test" w:date="2013-09-24T11:27:00Z">
            <w:rPr>
              <w:noProof/>
            </w:rPr>
          </w:rPrChange>
        </w:rPr>
      </w:r>
      <w:r w:rsidRPr="00FC530F">
        <w:rPr>
          <w:noProof/>
          <w:rPrChange w:id="78" w:author="Test" w:date="2013-09-24T11:27:00Z">
            <w:rPr>
              <w:noProof/>
            </w:rPr>
          </w:rPrChange>
        </w:rPr>
        <w:fldChar w:fldCharType="separate"/>
      </w:r>
      <w:r w:rsidRPr="00FC530F">
        <w:rPr>
          <w:noProof/>
        </w:rPr>
        <w:t>14</w:t>
      </w:r>
      <w:r w:rsidRPr="00FC530F">
        <w:rPr>
          <w:noProof/>
          <w:rPrChange w:id="79" w:author="Test" w:date="2013-09-24T11:27:00Z">
            <w:rPr>
              <w:noProof/>
            </w:rPr>
          </w:rPrChange>
        </w:rPr>
        <w:fldChar w:fldCharType="end"/>
      </w:r>
    </w:p>
    <w:p w:rsidR="00AC3594" w:rsidRPr="00FC530F" w:rsidRDefault="00AC3594">
      <w:pPr>
        <w:pStyle w:val="TOC1"/>
        <w:rPr>
          <w:rFonts w:asciiTheme="minorHAnsi" w:eastAsiaTheme="minorEastAsia" w:hAnsiTheme="minorHAnsi" w:cstheme="minorBidi"/>
          <w:smallCaps w:val="0"/>
          <w:noProof/>
          <w:spacing w:val="0"/>
          <w:sz w:val="22"/>
          <w:szCs w:val="22"/>
          <w:rPrChange w:id="80" w:author="Test" w:date="2013-09-24T11:27:00Z">
            <w:rPr>
              <w:rFonts w:asciiTheme="minorHAnsi" w:eastAsiaTheme="minorEastAsia" w:hAnsiTheme="minorHAnsi" w:cstheme="minorBidi"/>
              <w:smallCaps w:val="0"/>
              <w:noProof/>
              <w:spacing w:val="0"/>
              <w:sz w:val="22"/>
              <w:szCs w:val="22"/>
              <w:lang w:val="en-US"/>
            </w:rPr>
          </w:rPrChange>
        </w:rPr>
      </w:pPr>
      <w:r w:rsidRPr="00FC530F">
        <w:rPr>
          <w:noProof/>
        </w:rPr>
        <w:t>VI.</w:t>
      </w:r>
      <w:r w:rsidRPr="00FC530F">
        <w:rPr>
          <w:rFonts w:asciiTheme="minorHAnsi" w:eastAsiaTheme="minorEastAsia" w:hAnsiTheme="minorHAnsi" w:cstheme="minorBidi"/>
          <w:smallCaps w:val="0"/>
          <w:noProof/>
          <w:spacing w:val="0"/>
          <w:sz w:val="22"/>
          <w:szCs w:val="22"/>
          <w:rPrChange w:id="81" w:author="Test" w:date="2013-09-24T11:27:00Z">
            <w:rPr>
              <w:rFonts w:asciiTheme="minorHAnsi" w:eastAsiaTheme="minorEastAsia" w:hAnsiTheme="minorHAnsi" w:cstheme="minorBidi"/>
              <w:smallCaps w:val="0"/>
              <w:noProof/>
              <w:spacing w:val="0"/>
              <w:sz w:val="22"/>
              <w:szCs w:val="22"/>
              <w:lang w:val="en-US"/>
            </w:rPr>
          </w:rPrChange>
        </w:rPr>
        <w:tab/>
      </w:r>
      <w:r w:rsidRPr="00FC530F">
        <w:rPr>
          <w:noProof/>
        </w:rPr>
        <w:t>AGENCIA EJECUTORA</w:t>
      </w:r>
      <w:r w:rsidRPr="00FC530F">
        <w:rPr>
          <w:noProof/>
        </w:rPr>
        <w:tab/>
      </w:r>
      <w:r w:rsidRPr="00FC530F">
        <w:rPr>
          <w:noProof/>
          <w:rPrChange w:id="82" w:author="Test" w:date="2013-09-24T11:27:00Z">
            <w:rPr>
              <w:noProof/>
            </w:rPr>
          </w:rPrChange>
        </w:rPr>
        <w:fldChar w:fldCharType="begin"/>
      </w:r>
      <w:r w:rsidRPr="00FC530F">
        <w:rPr>
          <w:noProof/>
        </w:rPr>
        <w:instrText xml:space="preserve"> PAGEREF _Toc365558019 \h </w:instrText>
      </w:r>
      <w:r w:rsidRPr="00FC530F">
        <w:rPr>
          <w:noProof/>
          <w:rPrChange w:id="83" w:author="Test" w:date="2013-09-24T11:27:00Z">
            <w:rPr>
              <w:noProof/>
            </w:rPr>
          </w:rPrChange>
        </w:rPr>
      </w:r>
      <w:r w:rsidRPr="00FC530F">
        <w:rPr>
          <w:noProof/>
          <w:rPrChange w:id="84" w:author="Test" w:date="2013-09-24T11:27:00Z">
            <w:rPr>
              <w:noProof/>
            </w:rPr>
          </w:rPrChange>
        </w:rPr>
        <w:fldChar w:fldCharType="separate"/>
      </w:r>
      <w:r w:rsidRPr="00FC530F">
        <w:rPr>
          <w:noProof/>
        </w:rPr>
        <w:t>15</w:t>
      </w:r>
      <w:r w:rsidRPr="00FC530F">
        <w:rPr>
          <w:noProof/>
          <w:rPrChange w:id="85" w:author="Test" w:date="2013-09-24T11:27:00Z">
            <w:rPr>
              <w:noProof/>
            </w:rPr>
          </w:rPrChange>
        </w:rPr>
        <w:fldChar w:fldCharType="end"/>
      </w:r>
    </w:p>
    <w:p w:rsidR="00AC3594" w:rsidRPr="00FC530F" w:rsidRDefault="00AC3594">
      <w:pPr>
        <w:pStyle w:val="TOC1"/>
        <w:rPr>
          <w:rFonts w:asciiTheme="minorHAnsi" w:eastAsiaTheme="minorEastAsia" w:hAnsiTheme="minorHAnsi" w:cstheme="minorBidi"/>
          <w:smallCaps w:val="0"/>
          <w:noProof/>
          <w:spacing w:val="0"/>
          <w:sz w:val="22"/>
          <w:szCs w:val="22"/>
          <w:rPrChange w:id="86" w:author="Test" w:date="2013-09-24T11:27:00Z">
            <w:rPr>
              <w:rFonts w:asciiTheme="minorHAnsi" w:eastAsiaTheme="minorEastAsia" w:hAnsiTheme="minorHAnsi" w:cstheme="minorBidi"/>
              <w:smallCaps w:val="0"/>
              <w:noProof/>
              <w:spacing w:val="0"/>
              <w:sz w:val="22"/>
              <w:szCs w:val="22"/>
              <w:lang w:val="en-US"/>
            </w:rPr>
          </w:rPrChange>
        </w:rPr>
      </w:pPr>
      <w:r w:rsidRPr="00FC530F">
        <w:rPr>
          <w:noProof/>
        </w:rPr>
        <w:t>VII.</w:t>
      </w:r>
      <w:r w:rsidRPr="00FC530F">
        <w:rPr>
          <w:rFonts w:asciiTheme="minorHAnsi" w:eastAsiaTheme="minorEastAsia" w:hAnsiTheme="minorHAnsi" w:cstheme="minorBidi"/>
          <w:smallCaps w:val="0"/>
          <w:noProof/>
          <w:spacing w:val="0"/>
          <w:sz w:val="22"/>
          <w:szCs w:val="22"/>
          <w:rPrChange w:id="87" w:author="Test" w:date="2013-09-24T11:27:00Z">
            <w:rPr>
              <w:rFonts w:asciiTheme="minorHAnsi" w:eastAsiaTheme="minorEastAsia" w:hAnsiTheme="minorHAnsi" w:cstheme="minorBidi"/>
              <w:smallCaps w:val="0"/>
              <w:noProof/>
              <w:spacing w:val="0"/>
              <w:sz w:val="22"/>
              <w:szCs w:val="22"/>
              <w:lang w:val="en-US"/>
            </w:rPr>
          </w:rPrChange>
        </w:rPr>
        <w:tab/>
      </w:r>
      <w:r w:rsidRPr="00FC530F">
        <w:rPr>
          <w:noProof/>
        </w:rPr>
        <w:t>RIESGOS DEL PROYECTO</w:t>
      </w:r>
      <w:r w:rsidRPr="00FC530F">
        <w:rPr>
          <w:noProof/>
        </w:rPr>
        <w:tab/>
      </w:r>
      <w:r w:rsidRPr="00FC530F">
        <w:rPr>
          <w:noProof/>
          <w:rPrChange w:id="88" w:author="Test" w:date="2013-09-24T11:27:00Z">
            <w:rPr>
              <w:noProof/>
            </w:rPr>
          </w:rPrChange>
        </w:rPr>
        <w:fldChar w:fldCharType="begin"/>
      </w:r>
      <w:r w:rsidRPr="00FC530F">
        <w:rPr>
          <w:noProof/>
        </w:rPr>
        <w:instrText xml:space="preserve"> PAGEREF _Toc365558020 \h </w:instrText>
      </w:r>
      <w:r w:rsidRPr="00FC530F">
        <w:rPr>
          <w:noProof/>
          <w:rPrChange w:id="89" w:author="Test" w:date="2013-09-24T11:27:00Z">
            <w:rPr>
              <w:noProof/>
            </w:rPr>
          </w:rPrChange>
        </w:rPr>
      </w:r>
      <w:r w:rsidRPr="00FC530F">
        <w:rPr>
          <w:noProof/>
          <w:rPrChange w:id="90" w:author="Test" w:date="2013-09-24T11:27:00Z">
            <w:rPr>
              <w:noProof/>
            </w:rPr>
          </w:rPrChange>
        </w:rPr>
        <w:fldChar w:fldCharType="separate"/>
      </w:r>
      <w:r w:rsidRPr="00FC530F">
        <w:rPr>
          <w:noProof/>
        </w:rPr>
        <w:t>16</w:t>
      </w:r>
      <w:r w:rsidRPr="00FC530F">
        <w:rPr>
          <w:noProof/>
          <w:rPrChange w:id="91" w:author="Test" w:date="2013-09-24T11:27:00Z">
            <w:rPr>
              <w:noProof/>
            </w:rPr>
          </w:rPrChange>
        </w:rPr>
        <w:fldChar w:fldCharType="end"/>
      </w:r>
    </w:p>
    <w:p w:rsidR="00AC3594" w:rsidRPr="00FC530F" w:rsidRDefault="00AC3594">
      <w:pPr>
        <w:pStyle w:val="TOC1"/>
        <w:rPr>
          <w:rFonts w:asciiTheme="minorHAnsi" w:eastAsiaTheme="minorEastAsia" w:hAnsiTheme="minorHAnsi" w:cstheme="minorBidi"/>
          <w:smallCaps w:val="0"/>
          <w:noProof/>
          <w:spacing w:val="0"/>
          <w:sz w:val="22"/>
          <w:szCs w:val="22"/>
          <w:rPrChange w:id="92" w:author="Test" w:date="2013-09-24T11:27:00Z">
            <w:rPr>
              <w:rFonts w:asciiTheme="minorHAnsi" w:eastAsiaTheme="minorEastAsia" w:hAnsiTheme="minorHAnsi" w:cstheme="minorBidi"/>
              <w:smallCaps w:val="0"/>
              <w:noProof/>
              <w:spacing w:val="0"/>
              <w:sz w:val="22"/>
              <w:szCs w:val="22"/>
              <w:lang w:val="en-US"/>
            </w:rPr>
          </w:rPrChange>
        </w:rPr>
      </w:pPr>
      <w:r w:rsidRPr="00FC530F">
        <w:rPr>
          <w:noProof/>
        </w:rPr>
        <w:t>VIII.</w:t>
      </w:r>
      <w:r w:rsidRPr="00FC530F">
        <w:rPr>
          <w:rFonts w:asciiTheme="minorHAnsi" w:eastAsiaTheme="minorEastAsia" w:hAnsiTheme="minorHAnsi" w:cstheme="minorBidi"/>
          <w:smallCaps w:val="0"/>
          <w:noProof/>
          <w:spacing w:val="0"/>
          <w:sz w:val="22"/>
          <w:szCs w:val="22"/>
          <w:rPrChange w:id="93" w:author="Test" w:date="2013-09-24T11:27:00Z">
            <w:rPr>
              <w:rFonts w:asciiTheme="minorHAnsi" w:eastAsiaTheme="minorEastAsia" w:hAnsiTheme="minorHAnsi" w:cstheme="minorBidi"/>
              <w:smallCaps w:val="0"/>
              <w:noProof/>
              <w:spacing w:val="0"/>
              <w:sz w:val="22"/>
              <w:szCs w:val="22"/>
              <w:lang w:val="en-US"/>
            </w:rPr>
          </w:rPrChange>
        </w:rPr>
        <w:tab/>
      </w:r>
      <w:r w:rsidRPr="00FC530F">
        <w:rPr>
          <w:noProof/>
        </w:rPr>
        <w:t>EFECTOS AMBIENTALES Y SOCIALES</w:t>
      </w:r>
      <w:r w:rsidRPr="00FC530F">
        <w:rPr>
          <w:noProof/>
        </w:rPr>
        <w:tab/>
      </w:r>
      <w:r w:rsidRPr="00FC530F">
        <w:rPr>
          <w:noProof/>
          <w:rPrChange w:id="94" w:author="Test" w:date="2013-09-24T11:27:00Z">
            <w:rPr>
              <w:noProof/>
            </w:rPr>
          </w:rPrChange>
        </w:rPr>
        <w:fldChar w:fldCharType="begin"/>
      </w:r>
      <w:r w:rsidRPr="00FC530F">
        <w:rPr>
          <w:noProof/>
        </w:rPr>
        <w:instrText xml:space="preserve"> PAGEREF _Toc365558021 \h </w:instrText>
      </w:r>
      <w:r w:rsidRPr="00FC530F">
        <w:rPr>
          <w:noProof/>
          <w:rPrChange w:id="95" w:author="Test" w:date="2013-09-24T11:27:00Z">
            <w:rPr>
              <w:noProof/>
            </w:rPr>
          </w:rPrChange>
        </w:rPr>
      </w:r>
      <w:r w:rsidRPr="00FC530F">
        <w:rPr>
          <w:noProof/>
          <w:rPrChange w:id="96" w:author="Test" w:date="2013-09-24T11:27:00Z">
            <w:rPr>
              <w:noProof/>
            </w:rPr>
          </w:rPrChange>
        </w:rPr>
        <w:fldChar w:fldCharType="separate"/>
      </w:r>
      <w:r w:rsidRPr="00FC530F">
        <w:rPr>
          <w:noProof/>
        </w:rPr>
        <w:t>17</w:t>
      </w:r>
      <w:r w:rsidRPr="00FC530F">
        <w:rPr>
          <w:noProof/>
          <w:rPrChange w:id="97" w:author="Test" w:date="2013-09-24T11:27:00Z">
            <w:rPr>
              <w:noProof/>
            </w:rPr>
          </w:rPrChange>
        </w:rPr>
        <w:fldChar w:fldCharType="end"/>
      </w:r>
    </w:p>
    <w:p w:rsidR="00AC3594" w:rsidRPr="00FC530F" w:rsidRDefault="00AC3594">
      <w:pPr>
        <w:pStyle w:val="TOC1"/>
        <w:rPr>
          <w:rFonts w:asciiTheme="minorHAnsi" w:eastAsiaTheme="minorEastAsia" w:hAnsiTheme="minorHAnsi" w:cstheme="minorBidi"/>
          <w:smallCaps w:val="0"/>
          <w:noProof/>
          <w:spacing w:val="0"/>
          <w:sz w:val="22"/>
          <w:szCs w:val="22"/>
          <w:rPrChange w:id="98" w:author="Test" w:date="2013-09-24T11:27:00Z">
            <w:rPr>
              <w:rFonts w:asciiTheme="minorHAnsi" w:eastAsiaTheme="minorEastAsia" w:hAnsiTheme="minorHAnsi" w:cstheme="minorBidi"/>
              <w:smallCaps w:val="0"/>
              <w:noProof/>
              <w:spacing w:val="0"/>
              <w:sz w:val="22"/>
              <w:szCs w:val="22"/>
              <w:lang w:val="en-US"/>
            </w:rPr>
          </w:rPrChange>
        </w:rPr>
      </w:pPr>
      <w:r w:rsidRPr="00FC530F">
        <w:rPr>
          <w:noProof/>
        </w:rPr>
        <w:t>IX.</w:t>
      </w:r>
      <w:r w:rsidRPr="00FC530F">
        <w:rPr>
          <w:rFonts w:asciiTheme="minorHAnsi" w:eastAsiaTheme="minorEastAsia" w:hAnsiTheme="minorHAnsi" w:cstheme="minorBidi"/>
          <w:smallCaps w:val="0"/>
          <w:noProof/>
          <w:spacing w:val="0"/>
          <w:sz w:val="22"/>
          <w:szCs w:val="22"/>
          <w:rPrChange w:id="99" w:author="Test" w:date="2013-09-24T11:27:00Z">
            <w:rPr>
              <w:rFonts w:asciiTheme="minorHAnsi" w:eastAsiaTheme="minorEastAsia" w:hAnsiTheme="minorHAnsi" w:cstheme="minorBidi"/>
              <w:smallCaps w:val="0"/>
              <w:noProof/>
              <w:spacing w:val="0"/>
              <w:sz w:val="22"/>
              <w:szCs w:val="22"/>
              <w:lang w:val="en-US"/>
            </w:rPr>
          </w:rPrChange>
        </w:rPr>
        <w:tab/>
      </w:r>
      <w:r w:rsidRPr="00FC530F">
        <w:rPr>
          <w:noProof/>
        </w:rPr>
        <w:t>CUMPLIMIENTO CON HITOS Y ARREGLOS FIDUCIARIOS ESPECIALES</w:t>
      </w:r>
      <w:r w:rsidRPr="00FC530F">
        <w:rPr>
          <w:noProof/>
        </w:rPr>
        <w:tab/>
      </w:r>
      <w:r w:rsidRPr="00FC530F">
        <w:rPr>
          <w:noProof/>
          <w:rPrChange w:id="100" w:author="Test" w:date="2013-09-24T11:27:00Z">
            <w:rPr>
              <w:noProof/>
            </w:rPr>
          </w:rPrChange>
        </w:rPr>
        <w:fldChar w:fldCharType="begin"/>
      </w:r>
      <w:r w:rsidRPr="00FC530F">
        <w:rPr>
          <w:noProof/>
        </w:rPr>
        <w:instrText xml:space="preserve"> PAGEREF _Toc365558022 \h </w:instrText>
      </w:r>
      <w:r w:rsidRPr="00FC530F">
        <w:rPr>
          <w:noProof/>
          <w:rPrChange w:id="101" w:author="Test" w:date="2013-09-24T11:27:00Z">
            <w:rPr>
              <w:noProof/>
            </w:rPr>
          </w:rPrChange>
        </w:rPr>
      </w:r>
      <w:r w:rsidRPr="00FC530F">
        <w:rPr>
          <w:noProof/>
          <w:rPrChange w:id="102" w:author="Test" w:date="2013-09-24T11:27:00Z">
            <w:rPr>
              <w:noProof/>
            </w:rPr>
          </w:rPrChange>
        </w:rPr>
        <w:fldChar w:fldCharType="separate"/>
      </w:r>
      <w:r w:rsidRPr="00FC530F">
        <w:rPr>
          <w:noProof/>
        </w:rPr>
        <w:t>18</w:t>
      </w:r>
      <w:r w:rsidRPr="00FC530F">
        <w:rPr>
          <w:noProof/>
          <w:rPrChange w:id="103" w:author="Test" w:date="2013-09-24T11:27:00Z">
            <w:rPr>
              <w:noProof/>
            </w:rPr>
          </w:rPrChange>
        </w:rPr>
        <w:fldChar w:fldCharType="end"/>
      </w:r>
    </w:p>
    <w:p w:rsidR="00AC3594" w:rsidRPr="00FC530F" w:rsidRDefault="00AC3594">
      <w:pPr>
        <w:pStyle w:val="TOC1"/>
        <w:rPr>
          <w:rFonts w:asciiTheme="minorHAnsi" w:eastAsiaTheme="minorEastAsia" w:hAnsiTheme="minorHAnsi" w:cstheme="minorBidi"/>
          <w:smallCaps w:val="0"/>
          <w:noProof/>
          <w:spacing w:val="0"/>
          <w:sz w:val="22"/>
          <w:szCs w:val="22"/>
          <w:rPrChange w:id="104" w:author="Test" w:date="2013-09-24T11:27:00Z">
            <w:rPr>
              <w:rFonts w:asciiTheme="minorHAnsi" w:eastAsiaTheme="minorEastAsia" w:hAnsiTheme="minorHAnsi" w:cstheme="minorBidi"/>
              <w:smallCaps w:val="0"/>
              <w:noProof/>
              <w:spacing w:val="0"/>
              <w:sz w:val="22"/>
              <w:szCs w:val="22"/>
              <w:lang w:val="en-US"/>
            </w:rPr>
          </w:rPrChange>
        </w:rPr>
      </w:pPr>
      <w:r w:rsidRPr="00FC530F">
        <w:rPr>
          <w:noProof/>
        </w:rPr>
        <w:t>X.</w:t>
      </w:r>
      <w:r w:rsidRPr="00FC530F">
        <w:rPr>
          <w:rFonts w:asciiTheme="minorHAnsi" w:eastAsiaTheme="minorEastAsia" w:hAnsiTheme="minorHAnsi" w:cstheme="minorBidi"/>
          <w:smallCaps w:val="0"/>
          <w:noProof/>
          <w:spacing w:val="0"/>
          <w:sz w:val="22"/>
          <w:szCs w:val="22"/>
          <w:rPrChange w:id="105" w:author="Test" w:date="2013-09-24T11:27:00Z">
            <w:rPr>
              <w:rFonts w:asciiTheme="minorHAnsi" w:eastAsiaTheme="minorEastAsia" w:hAnsiTheme="minorHAnsi" w:cstheme="minorBidi"/>
              <w:smallCaps w:val="0"/>
              <w:noProof/>
              <w:spacing w:val="0"/>
              <w:sz w:val="22"/>
              <w:szCs w:val="22"/>
              <w:lang w:val="en-US"/>
            </w:rPr>
          </w:rPrChange>
        </w:rPr>
        <w:tab/>
      </w:r>
      <w:r w:rsidRPr="00FC530F">
        <w:rPr>
          <w:noProof/>
        </w:rPr>
        <w:t>ACCESO A LA INFORMACION Y PROPIEDAD INTELECTUAL</w:t>
      </w:r>
      <w:r w:rsidRPr="00FC530F">
        <w:rPr>
          <w:noProof/>
        </w:rPr>
        <w:tab/>
      </w:r>
      <w:r w:rsidRPr="00FC530F">
        <w:rPr>
          <w:noProof/>
          <w:rPrChange w:id="106" w:author="Test" w:date="2013-09-24T11:27:00Z">
            <w:rPr>
              <w:noProof/>
            </w:rPr>
          </w:rPrChange>
        </w:rPr>
        <w:fldChar w:fldCharType="begin"/>
      </w:r>
      <w:r w:rsidRPr="00FC530F">
        <w:rPr>
          <w:noProof/>
        </w:rPr>
        <w:instrText xml:space="preserve"> PAGEREF _Toc365558023 \h </w:instrText>
      </w:r>
      <w:r w:rsidRPr="00FC530F">
        <w:rPr>
          <w:noProof/>
          <w:rPrChange w:id="107" w:author="Test" w:date="2013-09-24T11:27:00Z">
            <w:rPr>
              <w:noProof/>
            </w:rPr>
          </w:rPrChange>
        </w:rPr>
      </w:r>
      <w:r w:rsidRPr="00FC530F">
        <w:rPr>
          <w:noProof/>
          <w:rPrChange w:id="108" w:author="Test" w:date="2013-09-24T11:27:00Z">
            <w:rPr>
              <w:noProof/>
            </w:rPr>
          </w:rPrChange>
        </w:rPr>
        <w:fldChar w:fldCharType="separate"/>
      </w:r>
      <w:r w:rsidRPr="00FC530F">
        <w:rPr>
          <w:noProof/>
        </w:rPr>
        <w:t>18</w:t>
      </w:r>
      <w:r w:rsidRPr="00FC530F">
        <w:rPr>
          <w:noProof/>
          <w:rPrChange w:id="109" w:author="Test" w:date="2013-09-24T11:27:00Z">
            <w:rPr>
              <w:noProof/>
            </w:rPr>
          </w:rPrChange>
        </w:rPr>
        <w:fldChar w:fldCharType="end"/>
      </w:r>
    </w:p>
    <w:p w:rsidR="004F75FE" w:rsidRPr="00FC530F" w:rsidRDefault="00B613DC" w:rsidP="00D60C1F">
      <w:pPr>
        <w:tabs>
          <w:tab w:val="left" w:pos="0"/>
        </w:tabs>
        <w:rPr>
          <w:rFonts w:ascii="Times New Roman Bold" w:hAnsi="Times New Roman Bold"/>
          <w:b/>
          <w:smallCaps/>
        </w:rPr>
      </w:pPr>
      <w:r w:rsidRPr="00FC530F">
        <w:rPr>
          <w:rFonts w:ascii="Times New Roman Bold" w:hAnsi="Times New Roman Bold"/>
          <w:b/>
          <w:smallCaps/>
          <w:rPrChange w:id="110" w:author="Test" w:date="2013-09-24T11:27:00Z">
            <w:rPr>
              <w:rFonts w:ascii="Times New Roman Bold" w:hAnsi="Times New Roman Bold"/>
              <w:b/>
              <w:smallCaps/>
            </w:rPr>
          </w:rPrChange>
        </w:rPr>
        <w:fldChar w:fldCharType="end"/>
      </w:r>
    </w:p>
    <w:p w:rsidR="004F75FE" w:rsidRPr="00172277" w:rsidRDefault="004F75FE" w:rsidP="00C56290"/>
    <w:p w:rsidR="00D71EE4" w:rsidRPr="00FC530F" w:rsidRDefault="004F75FE">
      <w:pPr>
        <w:pStyle w:val="Listabbreviations"/>
      </w:pPr>
      <w:r w:rsidRPr="00FC530F">
        <w:br w:type="page"/>
      </w:r>
    </w:p>
    <w:p w:rsidR="00D71EE4" w:rsidRPr="00FC530F" w:rsidRDefault="00676BB6" w:rsidP="00676BB6">
      <w:pPr>
        <w:pStyle w:val="heading-b24"/>
      </w:pPr>
      <w:r w:rsidRPr="00FC530F">
        <w:rPr>
          <w:highlight w:val="yellow"/>
        </w:rPr>
        <w:lastRenderedPageBreak/>
        <w:t>Anexos</w:t>
      </w:r>
      <w:r w:rsidR="00E806E9" w:rsidRPr="00FC530F">
        <w:rPr>
          <w:highlight w:val="yellow"/>
        </w:rPr>
        <w:t xml:space="preserve"> (POR REVISAR AL FINAL)</w:t>
      </w:r>
    </w:p>
    <w:p w:rsidR="00676BB6" w:rsidRPr="00FC530F" w:rsidRDefault="00676BB6" w:rsidP="00676BB6">
      <w:pPr>
        <w:pStyle w:val="Listabbreviations"/>
        <w:rPr>
          <w:highlight w:val="yellow"/>
        </w:rPr>
      </w:pPr>
      <w:r w:rsidRPr="00FC530F">
        <w:rPr>
          <w:highlight w:val="yellow"/>
        </w:rPr>
        <w:t>Anexo I</w:t>
      </w:r>
      <w:r w:rsidRPr="00FC530F">
        <w:rPr>
          <w:highlight w:val="yellow"/>
        </w:rPr>
        <w:tab/>
      </w:r>
      <w:r w:rsidR="00A715C5" w:rsidRPr="00FC530F">
        <w:rPr>
          <w:sz w:val="22"/>
          <w:szCs w:val="22"/>
          <w:highlight w:val="yellow"/>
        </w:rPr>
        <w:t>Marco lógico resumido</w:t>
      </w:r>
      <w:r w:rsidR="00462092" w:rsidRPr="00FC530F">
        <w:rPr>
          <w:sz w:val="22"/>
          <w:szCs w:val="22"/>
          <w:highlight w:val="yellow"/>
        </w:rPr>
        <w:t xml:space="preserve"> </w:t>
      </w:r>
    </w:p>
    <w:p w:rsidR="00427A35" w:rsidRPr="00FC530F" w:rsidRDefault="00A715C5" w:rsidP="00A715C5">
      <w:pPr>
        <w:pStyle w:val="Listabbreviations"/>
        <w:rPr>
          <w:sz w:val="22"/>
          <w:szCs w:val="22"/>
          <w:highlight w:val="yellow"/>
        </w:rPr>
      </w:pPr>
      <w:r w:rsidRPr="00FC530F">
        <w:rPr>
          <w:sz w:val="22"/>
          <w:szCs w:val="22"/>
          <w:highlight w:val="yellow"/>
        </w:rPr>
        <w:t>Anexo II</w:t>
      </w:r>
      <w:r w:rsidRPr="00FC530F">
        <w:rPr>
          <w:sz w:val="22"/>
          <w:szCs w:val="22"/>
          <w:highlight w:val="yellow"/>
        </w:rPr>
        <w:tab/>
        <w:t>Presupuesto detallado</w:t>
      </w:r>
      <w:r w:rsidR="000318FE" w:rsidRPr="00FC530F">
        <w:rPr>
          <w:sz w:val="22"/>
          <w:szCs w:val="22"/>
          <w:highlight w:val="yellow"/>
        </w:rPr>
        <w:t xml:space="preserve"> </w:t>
      </w:r>
    </w:p>
    <w:p w:rsidR="00A715C5" w:rsidRPr="00FC530F" w:rsidRDefault="00A715C5" w:rsidP="00A715C5">
      <w:pPr>
        <w:pStyle w:val="Listabbreviations"/>
        <w:rPr>
          <w:sz w:val="22"/>
          <w:szCs w:val="22"/>
          <w:highlight w:val="yellow"/>
        </w:rPr>
      </w:pPr>
      <w:r w:rsidRPr="00FC530F">
        <w:rPr>
          <w:sz w:val="22"/>
          <w:szCs w:val="22"/>
          <w:highlight w:val="yellow"/>
        </w:rPr>
        <w:t>Anexo III</w:t>
      </w:r>
      <w:r w:rsidRPr="00FC530F">
        <w:rPr>
          <w:sz w:val="22"/>
          <w:szCs w:val="22"/>
          <w:highlight w:val="yellow"/>
        </w:rPr>
        <w:tab/>
      </w:r>
      <w:r w:rsidR="00D92FDB" w:rsidRPr="00FC530F">
        <w:rPr>
          <w:sz w:val="22"/>
          <w:szCs w:val="22"/>
          <w:highlight w:val="yellow"/>
        </w:rPr>
        <w:t xml:space="preserve">Matriz de </w:t>
      </w:r>
      <w:r w:rsidRPr="00FC530F">
        <w:rPr>
          <w:sz w:val="22"/>
          <w:szCs w:val="22"/>
          <w:highlight w:val="yellow"/>
        </w:rPr>
        <w:t>Calidad para la Efectividad en el Desarrollo (QED)</w:t>
      </w:r>
      <w:r w:rsidR="000318FE" w:rsidRPr="00FC530F">
        <w:rPr>
          <w:sz w:val="22"/>
          <w:szCs w:val="22"/>
          <w:highlight w:val="yellow"/>
        </w:rPr>
        <w:t xml:space="preserve"> </w:t>
      </w:r>
    </w:p>
    <w:p w:rsidR="00676BB6" w:rsidRPr="00FC530F" w:rsidRDefault="00676BB6" w:rsidP="00E147AB">
      <w:pPr>
        <w:rPr>
          <w:highlight w:val="yellow"/>
        </w:rPr>
      </w:pPr>
    </w:p>
    <w:p w:rsidR="004F75FE" w:rsidRPr="00FC530F" w:rsidRDefault="00443658">
      <w:pPr>
        <w:pStyle w:val="heading-b24"/>
        <w:rPr>
          <w:highlight w:val="yellow"/>
        </w:rPr>
      </w:pPr>
      <w:r w:rsidRPr="00FC530F">
        <w:rPr>
          <w:highlight w:val="yellow"/>
        </w:rPr>
        <w:t>Informaci</w:t>
      </w:r>
      <w:r w:rsidRPr="00FC530F">
        <w:rPr>
          <w:rFonts w:hint="eastAsia"/>
          <w:highlight w:val="yellow"/>
        </w:rPr>
        <w:t>ó</w:t>
      </w:r>
      <w:r w:rsidRPr="00FC530F">
        <w:rPr>
          <w:highlight w:val="yellow"/>
        </w:rPr>
        <w:t>n Disponible en los Archivos T</w:t>
      </w:r>
      <w:r w:rsidRPr="00FC530F">
        <w:rPr>
          <w:rFonts w:hint="eastAsia"/>
          <w:highlight w:val="yellow"/>
        </w:rPr>
        <w:t>é</w:t>
      </w:r>
      <w:r w:rsidRPr="00FC530F">
        <w:rPr>
          <w:highlight w:val="yellow"/>
        </w:rPr>
        <w:t>cnicos</w:t>
      </w:r>
      <w:r w:rsidR="0067306A" w:rsidRPr="00FC530F">
        <w:rPr>
          <w:highlight w:val="yellow"/>
        </w:rPr>
        <w:t xml:space="preserve"> del Proyecto</w:t>
      </w:r>
    </w:p>
    <w:tbl>
      <w:tblPr>
        <w:tblW w:w="8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7128"/>
      </w:tblGrid>
      <w:tr w:rsidR="00EC0CF1" w:rsidRPr="00FC530F" w:rsidTr="00ED7DF5">
        <w:trPr>
          <w:trHeight w:val="403"/>
        </w:trPr>
        <w:tc>
          <w:tcPr>
            <w:tcW w:w="1843" w:type="dxa"/>
            <w:vAlign w:val="center"/>
          </w:tcPr>
          <w:p w:rsidR="00EC0CF1" w:rsidRPr="00FC530F" w:rsidRDefault="00EC0CF1" w:rsidP="00EF0E62">
            <w:pPr>
              <w:pStyle w:val="AbbrDesc"/>
              <w:jc w:val="left"/>
              <w:rPr>
                <w:highlight w:val="yellow"/>
              </w:rPr>
            </w:pPr>
            <w:r w:rsidRPr="00FC530F">
              <w:rPr>
                <w:highlight w:val="yellow"/>
              </w:rPr>
              <w:t xml:space="preserve">ANEXO </w:t>
            </w:r>
            <w:r w:rsidR="00553725" w:rsidRPr="00FC530F">
              <w:rPr>
                <w:highlight w:val="yellow"/>
              </w:rPr>
              <w:t>I</w:t>
            </w:r>
            <w:r w:rsidRPr="00FC530F">
              <w:rPr>
                <w:highlight w:val="yellow"/>
              </w:rPr>
              <w:t>V</w:t>
            </w:r>
          </w:p>
        </w:tc>
        <w:tc>
          <w:tcPr>
            <w:tcW w:w="7128" w:type="dxa"/>
            <w:vAlign w:val="center"/>
          </w:tcPr>
          <w:p w:rsidR="00EC0CF1" w:rsidRPr="00FC530F" w:rsidRDefault="00EC0CF1" w:rsidP="00EF0E62">
            <w:pPr>
              <w:pStyle w:val="AbbrDesc"/>
              <w:jc w:val="left"/>
              <w:rPr>
                <w:highlight w:val="yellow"/>
              </w:rPr>
            </w:pPr>
            <w:r w:rsidRPr="00FC530F">
              <w:rPr>
                <w:highlight w:val="yellow"/>
              </w:rPr>
              <w:t>Lista Preliminar de Hitos</w:t>
            </w:r>
          </w:p>
        </w:tc>
      </w:tr>
      <w:tr w:rsidR="00EC0CF1" w:rsidRPr="00FC530F" w:rsidTr="00ED7DF5">
        <w:trPr>
          <w:trHeight w:val="403"/>
        </w:trPr>
        <w:tc>
          <w:tcPr>
            <w:tcW w:w="1843" w:type="dxa"/>
            <w:vAlign w:val="center"/>
          </w:tcPr>
          <w:p w:rsidR="00EC0CF1" w:rsidRPr="00FC530F" w:rsidRDefault="00EC0CF1" w:rsidP="00553725">
            <w:pPr>
              <w:pStyle w:val="AbbrDesc"/>
              <w:jc w:val="left"/>
              <w:rPr>
                <w:highlight w:val="yellow"/>
              </w:rPr>
            </w:pPr>
            <w:r w:rsidRPr="00FC530F">
              <w:rPr>
                <w:highlight w:val="yellow"/>
              </w:rPr>
              <w:t>ANEXO V</w:t>
            </w:r>
          </w:p>
        </w:tc>
        <w:tc>
          <w:tcPr>
            <w:tcW w:w="7128" w:type="dxa"/>
            <w:vAlign w:val="center"/>
          </w:tcPr>
          <w:p w:rsidR="00EC0CF1" w:rsidRPr="00FC530F" w:rsidRDefault="00EC0CF1" w:rsidP="00EF0E62">
            <w:pPr>
              <w:pStyle w:val="AbbrDesc"/>
              <w:jc w:val="left"/>
              <w:rPr>
                <w:highlight w:val="yellow"/>
              </w:rPr>
            </w:pPr>
            <w:r w:rsidRPr="00FC530F">
              <w:rPr>
                <w:highlight w:val="yellow"/>
              </w:rPr>
              <w:t>Diagnóstico de las Necesidades de la Agencia Ejecutora (DNA)</w:t>
            </w:r>
          </w:p>
        </w:tc>
      </w:tr>
      <w:tr w:rsidR="00EC0CF1" w:rsidRPr="00FC530F" w:rsidTr="00ED7DF5">
        <w:trPr>
          <w:trHeight w:val="403"/>
        </w:trPr>
        <w:tc>
          <w:tcPr>
            <w:tcW w:w="1843" w:type="dxa"/>
            <w:vAlign w:val="center"/>
          </w:tcPr>
          <w:p w:rsidR="00EC0CF1" w:rsidRPr="00FC530F" w:rsidRDefault="00EC0CF1" w:rsidP="00553725">
            <w:pPr>
              <w:pStyle w:val="AbbrDesc"/>
              <w:jc w:val="left"/>
              <w:rPr>
                <w:highlight w:val="yellow"/>
              </w:rPr>
            </w:pPr>
            <w:r w:rsidRPr="00FC530F">
              <w:rPr>
                <w:highlight w:val="yellow"/>
              </w:rPr>
              <w:t>ANEXO VI</w:t>
            </w:r>
          </w:p>
        </w:tc>
        <w:tc>
          <w:tcPr>
            <w:tcW w:w="7128" w:type="dxa"/>
            <w:vAlign w:val="center"/>
          </w:tcPr>
          <w:p w:rsidR="00EC0CF1" w:rsidRPr="00FC530F" w:rsidRDefault="00EC0CF1" w:rsidP="00EF0E62">
            <w:pPr>
              <w:pStyle w:val="AbbrDesc"/>
              <w:jc w:val="left"/>
              <w:rPr>
                <w:highlight w:val="yellow"/>
              </w:rPr>
            </w:pPr>
            <w:r w:rsidRPr="00FC530F">
              <w:rPr>
                <w:highlight w:val="yellow"/>
              </w:rPr>
              <w:t>Informes de Avance (PSR), Cumplimiento con Hitos, Acuerdos Fiduciarios e Integridad Institucional</w:t>
            </w:r>
          </w:p>
        </w:tc>
      </w:tr>
      <w:tr w:rsidR="00EC0CF1" w:rsidRPr="00FC530F" w:rsidTr="00ED7DF5">
        <w:trPr>
          <w:trHeight w:val="403"/>
        </w:trPr>
        <w:tc>
          <w:tcPr>
            <w:tcW w:w="1843" w:type="dxa"/>
            <w:vAlign w:val="center"/>
          </w:tcPr>
          <w:p w:rsidR="00EC0CF1" w:rsidRPr="00FC530F" w:rsidRDefault="00EC0CF1" w:rsidP="00553725">
            <w:pPr>
              <w:pStyle w:val="AbbrDesc"/>
              <w:jc w:val="left"/>
              <w:rPr>
                <w:highlight w:val="yellow"/>
              </w:rPr>
            </w:pPr>
            <w:r w:rsidRPr="00FC530F">
              <w:rPr>
                <w:highlight w:val="yellow"/>
              </w:rPr>
              <w:t>ANEXO VI</w:t>
            </w:r>
            <w:r w:rsidR="00553725" w:rsidRPr="00FC530F">
              <w:rPr>
                <w:highlight w:val="yellow"/>
              </w:rPr>
              <w:t>I</w:t>
            </w:r>
          </w:p>
        </w:tc>
        <w:tc>
          <w:tcPr>
            <w:tcW w:w="7128" w:type="dxa"/>
            <w:vAlign w:val="center"/>
          </w:tcPr>
          <w:p w:rsidR="00EC0CF1" w:rsidRPr="00FC530F" w:rsidRDefault="00EC0CF1" w:rsidP="00EF0E62">
            <w:pPr>
              <w:pStyle w:val="AbbrDesc"/>
              <w:jc w:val="left"/>
              <w:rPr>
                <w:highlight w:val="yellow"/>
              </w:rPr>
            </w:pPr>
            <w:r w:rsidRPr="00FC530F">
              <w:rPr>
                <w:highlight w:val="yellow"/>
              </w:rPr>
              <w:t>Plan de Adquisiciones y Contrataciones</w:t>
            </w:r>
          </w:p>
        </w:tc>
      </w:tr>
      <w:tr w:rsidR="00EC0CF1" w:rsidRPr="00FC530F" w:rsidTr="00ED7DF5">
        <w:trPr>
          <w:trHeight w:val="403"/>
        </w:trPr>
        <w:tc>
          <w:tcPr>
            <w:tcW w:w="1843" w:type="dxa"/>
            <w:vAlign w:val="center"/>
          </w:tcPr>
          <w:p w:rsidR="00EC0CF1" w:rsidRPr="00FC530F" w:rsidRDefault="00EC0CF1" w:rsidP="00553725">
            <w:pPr>
              <w:pStyle w:val="Annex"/>
              <w:rPr>
                <w:highlight w:val="yellow"/>
              </w:rPr>
            </w:pPr>
            <w:r w:rsidRPr="00FC530F">
              <w:rPr>
                <w:highlight w:val="yellow"/>
              </w:rPr>
              <w:t xml:space="preserve">Anexo </w:t>
            </w:r>
            <w:r w:rsidR="00553725" w:rsidRPr="00FC530F">
              <w:rPr>
                <w:highlight w:val="yellow"/>
              </w:rPr>
              <w:t>VII</w:t>
            </w:r>
          </w:p>
        </w:tc>
        <w:tc>
          <w:tcPr>
            <w:tcW w:w="7128" w:type="dxa"/>
            <w:vAlign w:val="center"/>
          </w:tcPr>
          <w:p w:rsidR="00EC0CF1" w:rsidRPr="00FC530F" w:rsidRDefault="00EC0CF1" w:rsidP="00427A35">
            <w:pPr>
              <w:pStyle w:val="Listabbreviations"/>
              <w:rPr>
                <w:highlight w:val="yellow"/>
              </w:rPr>
            </w:pPr>
            <w:r w:rsidRPr="00FC530F">
              <w:rPr>
                <w:highlight w:val="yellow"/>
              </w:rPr>
              <w:t xml:space="preserve">Cronograma de Actividades </w:t>
            </w:r>
          </w:p>
        </w:tc>
      </w:tr>
      <w:tr w:rsidR="00EC0CF1" w:rsidRPr="00FC530F" w:rsidTr="00ED7DF5">
        <w:trPr>
          <w:trHeight w:val="403"/>
        </w:trPr>
        <w:tc>
          <w:tcPr>
            <w:tcW w:w="1843" w:type="dxa"/>
            <w:vAlign w:val="center"/>
          </w:tcPr>
          <w:p w:rsidR="00EC0CF1" w:rsidRPr="00FC530F" w:rsidRDefault="00EC0CF1" w:rsidP="00EF0E62">
            <w:pPr>
              <w:pStyle w:val="Annex"/>
              <w:rPr>
                <w:highlight w:val="yellow"/>
              </w:rPr>
            </w:pPr>
            <w:r w:rsidRPr="00FC530F">
              <w:rPr>
                <w:highlight w:val="yellow"/>
              </w:rPr>
              <w:t xml:space="preserve">Anexo </w:t>
            </w:r>
            <w:r w:rsidR="00553725" w:rsidRPr="00FC530F">
              <w:rPr>
                <w:highlight w:val="yellow"/>
              </w:rPr>
              <w:t>I</w:t>
            </w:r>
            <w:r w:rsidRPr="00FC530F">
              <w:rPr>
                <w:highlight w:val="yellow"/>
              </w:rPr>
              <w:t>X</w:t>
            </w:r>
          </w:p>
        </w:tc>
        <w:tc>
          <w:tcPr>
            <w:tcW w:w="7128" w:type="dxa"/>
            <w:vAlign w:val="center"/>
          </w:tcPr>
          <w:p w:rsidR="00EC0CF1" w:rsidRPr="00FC530F" w:rsidRDefault="00EC0CF1" w:rsidP="00EF0E62">
            <w:pPr>
              <w:pStyle w:val="AbbrDesc"/>
              <w:jc w:val="left"/>
              <w:rPr>
                <w:highlight w:val="yellow"/>
              </w:rPr>
            </w:pPr>
            <w:r w:rsidRPr="00FC530F">
              <w:rPr>
                <w:highlight w:val="yellow"/>
              </w:rPr>
              <w:t xml:space="preserve">Reglamento Operativo </w:t>
            </w:r>
          </w:p>
        </w:tc>
      </w:tr>
      <w:tr w:rsidR="00EC0CF1" w:rsidRPr="00FC530F" w:rsidTr="00ED7DF5">
        <w:trPr>
          <w:trHeight w:val="374"/>
        </w:trPr>
        <w:tc>
          <w:tcPr>
            <w:tcW w:w="1843" w:type="dxa"/>
            <w:vAlign w:val="center"/>
          </w:tcPr>
          <w:p w:rsidR="00EC0CF1" w:rsidRPr="00FC530F" w:rsidRDefault="00EC0CF1" w:rsidP="00EF0E62">
            <w:pPr>
              <w:pStyle w:val="Annex"/>
              <w:rPr>
                <w:highlight w:val="yellow"/>
              </w:rPr>
            </w:pPr>
            <w:r w:rsidRPr="00FC530F">
              <w:rPr>
                <w:highlight w:val="yellow"/>
              </w:rPr>
              <w:t>Anexo X</w:t>
            </w:r>
          </w:p>
        </w:tc>
        <w:tc>
          <w:tcPr>
            <w:tcW w:w="7128" w:type="dxa"/>
            <w:vAlign w:val="center"/>
          </w:tcPr>
          <w:p w:rsidR="00EC0CF1" w:rsidRPr="00FC530F" w:rsidRDefault="00EC0CF1" w:rsidP="00EF0E62">
            <w:pPr>
              <w:pStyle w:val="AbbrDesc"/>
              <w:jc w:val="left"/>
              <w:rPr>
                <w:highlight w:val="yellow"/>
              </w:rPr>
            </w:pPr>
            <w:r w:rsidRPr="00FC530F">
              <w:rPr>
                <w:highlight w:val="yellow"/>
              </w:rPr>
              <w:t>Términos de Referencia del Coordinador del Proyecto</w:t>
            </w:r>
            <w:r w:rsidR="000318FE" w:rsidRPr="00FC530F">
              <w:rPr>
                <w:highlight w:val="yellow"/>
              </w:rPr>
              <w:t xml:space="preserve"> </w:t>
            </w:r>
          </w:p>
        </w:tc>
      </w:tr>
      <w:tr w:rsidR="00EC0CF1" w:rsidRPr="00FC530F" w:rsidTr="00ED7DF5">
        <w:trPr>
          <w:trHeight w:val="373"/>
        </w:trPr>
        <w:tc>
          <w:tcPr>
            <w:tcW w:w="1843" w:type="dxa"/>
            <w:vAlign w:val="center"/>
          </w:tcPr>
          <w:p w:rsidR="00EC0CF1" w:rsidRPr="00FC530F" w:rsidRDefault="00EC0CF1" w:rsidP="00553725">
            <w:pPr>
              <w:pStyle w:val="Annex"/>
              <w:rPr>
                <w:highlight w:val="yellow"/>
              </w:rPr>
            </w:pPr>
            <w:r w:rsidRPr="00FC530F">
              <w:rPr>
                <w:highlight w:val="yellow"/>
              </w:rPr>
              <w:t>Anexo XI</w:t>
            </w:r>
          </w:p>
        </w:tc>
        <w:tc>
          <w:tcPr>
            <w:tcW w:w="7128" w:type="dxa"/>
            <w:vAlign w:val="center"/>
          </w:tcPr>
          <w:p w:rsidR="00EC0CF1" w:rsidRPr="00FC530F" w:rsidRDefault="00EC0CF1" w:rsidP="00EF0E62">
            <w:pPr>
              <w:pStyle w:val="AbbrDesc"/>
              <w:jc w:val="left"/>
            </w:pPr>
            <w:r w:rsidRPr="00FC530F">
              <w:rPr>
                <w:highlight w:val="yellow"/>
              </w:rPr>
              <w:t>Plan de Monitoreo y Evaluación para Evaluación de Impacto</w:t>
            </w:r>
          </w:p>
        </w:tc>
      </w:tr>
    </w:tbl>
    <w:p w:rsidR="004F75FE" w:rsidRPr="00FC530F" w:rsidRDefault="004F75FE">
      <w:pPr>
        <w:pStyle w:val="heading-b24"/>
      </w:pPr>
      <w:r w:rsidRPr="00FC530F">
        <w:br w:type="page"/>
      </w:r>
      <w:r w:rsidR="00443658" w:rsidRPr="00FC530F">
        <w:rPr>
          <w:highlight w:val="yellow"/>
        </w:rPr>
        <w:lastRenderedPageBreak/>
        <w:t>Siglas y Abreviaturas</w:t>
      </w:r>
      <w:r w:rsidR="00E806E9" w:rsidRPr="00FC530F">
        <w:rPr>
          <w:highlight w:val="yellow"/>
        </w:rPr>
        <w:t xml:space="preserve"> (por revisar al final)</w:t>
      </w:r>
    </w:p>
    <w:p w:rsidR="00075D60" w:rsidRPr="00FC530F" w:rsidRDefault="00075D60" w:rsidP="00075D60"/>
    <w:tbl>
      <w:tblPr>
        <w:tblW w:w="9402"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2" w:type="dxa"/>
          <w:left w:w="86" w:type="dxa"/>
          <w:bottom w:w="72" w:type="dxa"/>
          <w:right w:w="86" w:type="dxa"/>
        </w:tblCellMar>
        <w:tblLook w:val="00A0" w:firstRow="1" w:lastRow="0" w:firstColumn="1" w:lastColumn="0" w:noHBand="0" w:noVBand="0"/>
      </w:tblPr>
      <w:tblGrid>
        <w:gridCol w:w="2000"/>
        <w:gridCol w:w="7402"/>
      </w:tblGrid>
      <w:tr w:rsidR="00075D60" w:rsidRPr="00FC530F" w:rsidTr="00C63AD0">
        <w:trPr>
          <w:tblHeader/>
        </w:trPr>
        <w:tc>
          <w:tcPr>
            <w:tcW w:w="2000" w:type="dxa"/>
            <w:shd w:val="clear" w:color="auto" w:fill="000000"/>
          </w:tcPr>
          <w:p w:rsidR="00075D60" w:rsidRPr="00FC530F" w:rsidRDefault="00075D60" w:rsidP="00C63AD0">
            <w:pPr>
              <w:ind w:left="720" w:hanging="720"/>
              <w:jc w:val="center"/>
              <w:rPr>
                <w:b/>
                <w:szCs w:val="24"/>
                <w:lang w:eastAsia="en-GB"/>
              </w:rPr>
            </w:pPr>
            <w:r w:rsidRPr="00FC530F">
              <w:rPr>
                <w:b/>
                <w:szCs w:val="24"/>
                <w:lang w:eastAsia="en-GB"/>
              </w:rPr>
              <w:t>Término</w:t>
            </w:r>
          </w:p>
        </w:tc>
        <w:tc>
          <w:tcPr>
            <w:tcW w:w="7402" w:type="dxa"/>
            <w:shd w:val="clear" w:color="auto" w:fill="000000"/>
          </w:tcPr>
          <w:p w:rsidR="00075D60" w:rsidRPr="00FC530F" w:rsidRDefault="00075D60" w:rsidP="00C63AD0">
            <w:pPr>
              <w:ind w:left="720" w:hanging="720"/>
              <w:jc w:val="center"/>
              <w:rPr>
                <w:b/>
                <w:szCs w:val="24"/>
                <w:lang w:eastAsia="en-GB"/>
              </w:rPr>
            </w:pPr>
            <w:r w:rsidRPr="00FC530F">
              <w:rPr>
                <w:b/>
                <w:szCs w:val="24"/>
                <w:lang w:eastAsia="en-GB"/>
              </w:rPr>
              <w:t>Significado</w:t>
            </w:r>
          </w:p>
        </w:tc>
      </w:tr>
      <w:tr w:rsidR="00E4336F" w:rsidRPr="00FC530F" w:rsidTr="00C63AD0">
        <w:tc>
          <w:tcPr>
            <w:tcW w:w="2000" w:type="dxa"/>
          </w:tcPr>
          <w:p w:rsidR="00E4336F" w:rsidRPr="00FC530F" w:rsidRDefault="00E4336F" w:rsidP="00C63AD0">
            <w:pPr>
              <w:ind w:left="720" w:hanging="720"/>
              <w:rPr>
                <w:b/>
                <w:lang w:eastAsia="en-GB"/>
              </w:rPr>
            </w:pPr>
            <w:r w:rsidRPr="00FC530F">
              <w:rPr>
                <w:b/>
              </w:rPr>
              <w:t>AE</w:t>
            </w:r>
          </w:p>
        </w:tc>
        <w:tc>
          <w:tcPr>
            <w:tcW w:w="7402" w:type="dxa"/>
          </w:tcPr>
          <w:p w:rsidR="00E4336F" w:rsidRPr="00FC530F" w:rsidRDefault="00E4336F" w:rsidP="00C63AD0">
            <w:pPr>
              <w:spacing w:before="100" w:beforeAutospacing="1" w:after="100" w:afterAutospacing="1" w:line="240" w:lineRule="atLeast"/>
              <w:ind w:left="720" w:hanging="720"/>
              <w:rPr>
                <w:lang w:eastAsia="en-GB"/>
              </w:rPr>
            </w:pPr>
            <w:r w:rsidRPr="00FC530F">
              <w:t>Agencia Ejecutora</w:t>
            </w:r>
          </w:p>
        </w:tc>
      </w:tr>
      <w:tr w:rsidR="00E4336F" w:rsidRPr="00FC530F" w:rsidTr="00C63AD0">
        <w:tc>
          <w:tcPr>
            <w:tcW w:w="2000" w:type="dxa"/>
          </w:tcPr>
          <w:p w:rsidR="00E4336F" w:rsidRPr="00FC530F" w:rsidRDefault="00E4336F" w:rsidP="00C63AD0">
            <w:pPr>
              <w:ind w:left="720" w:hanging="720"/>
              <w:rPr>
                <w:b/>
              </w:rPr>
            </w:pPr>
            <w:r w:rsidRPr="00FC530F">
              <w:rPr>
                <w:b/>
              </w:rPr>
              <w:t>ALC</w:t>
            </w:r>
          </w:p>
        </w:tc>
        <w:tc>
          <w:tcPr>
            <w:tcW w:w="7402" w:type="dxa"/>
          </w:tcPr>
          <w:p w:rsidR="00E4336F" w:rsidRPr="00FC530F" w:rsidRDefault="00E4336F" w:rsidP="00C63AD0">
            <w:pPr>
              <w:ind w:left="720" w:hanging="720"/>
            </w:pPr>
            <w:r w:rsidRPr="00FC530F">
              <w:t>América Latina y el Caribe</w:t>
            </w:r>
          </w:p>
        </w:tc>
      </w:tr>
      <w:tr w:rsidR="00E4336F" w:rsidRPr="00FC530F" w:rsidTr="00C63AD0">
        <w:tc>
          <w:tcPr>
            <w:tcW w:w="2000" w:type="dxa"/>
          </w:tcPr>
          <w:p w:rsidR="00E4336F" w:rsidRPr="00FC530F" w:rsidRDefault="00E4336F" w:rsidP="00C63AD0">
            <w:pPr>
              <w:ind w:left="720" w:hanging="720"/>
              <w:rPr>
                <w:b/>
                <w:lang w:eastAsia="en-GB"/>
              </w:rPr>
            </w:pPr>
            <w:r w:rsidRPr="00FC530F">
              <w:rPr>
                <w:b/>
                <w:lang w:eastAsia="en-GB"/>
              </w:rPr>
              <w:t>BID</w:t>
            </w:r>
          </w:p>
        </w:tc>
        <w:tc>
          <w:tcPr>
            <w:tcW w:w="7402" w:type="dxa"/>
          </w:tcPr>
          <w:p w:rsidR="00E4336F" w:rsidRPr="00FC530F" w:rsidRDefault="00E4336F" w:rsidP="00C63AD0">
            <w:pPr>
              <w:ind w:left="720" w:hanging="720"/>
              <w:rPr>
                <w:lang w:eastAsia="en-GB"/>
              </w:rPr>
            </w:pPr>
            <w:r w:rsidRPr="00FC530F">
              <w:rPr>
                <w:lang w:eastAsia="en-GB"/>
              </w:rPr>
              <w:t>Banco Interamericano de Desarrollo</w:t>
            </w:r>
          </w:p>
        </w:tc>
      </w:tr>
      <w:tr w:rsidR="00E4336F" w:rsidRPr="00FC530F" w:rsidTr="00C63AD0">
        <w:tc>
          <w:tcPr>
            <w:tcW w:w="2000" w:type="dxa"/>
          </w:tcPr>
          <w:p w:rsidR="00E4336F" w:rsidRPr="00FC530F" w:rsidRDefault="00E4336F" w:rsidP="00080C50">
            <w:pPr>
              <w:rPr>
                <w:b/>
                <w:lang w:eastAsia="en-GB"/>
              </w:rPr>
            </w:pPr>
            <w:r w:rsidRPr="00FC530F">
              <w:rPr>
                <w:b/>
                <w:lang w:eastAsia="en-GB"/>
              </w:rPr>
              <w:t>CMNUCC</w:t>
            </w:r>
          </w:p>
        </w:tc>
        <w:tc>
          <w:tcPr>
            <w:tcW w:w="7402" w:type="dxa"/>
          </w:tcPr>
          <w:p w:rsidR="00E4336F" w:rsidRPr="00FC530F" w:rsidRDefault="00E4336F" w:rsidP="00C63AD0">
            <w:pPr>
              <w:ind w:left="720" w:hanging="720"/>
              <w:rPr>
                <w:lang w:eastAsia="en-GB"/>
              </w:rPr>
            </w:pPr>
            <w:r w:rsidRPr="00FC530F">
              <w:rPr>
                <w:lang w:eastAsia="en-GB"/>
              </w:rPr>
              <w:t>Convención Marco de las Naciones Unidas sobre el Cambio Climático</w:t>
            </w:r>
          </w:p>
        </w:tc>
      </w:tr>
      <w:tr w:rsidR="00E4336F" w:rsidRPr="00FC530F" w:rsidTr="00C63AD0">
        <w:tc>
          <w:tcPr>
            <w:tcW w:w="2000" w:type="dxa"/>
          </w:tcPr>
          <w:p w:rsidR="00E4336F" w:rsidRPr="00FC530F" w:rsidRDefault="00E4336F" w:rsidP="00C63AD0">
            <w:pPr>
              <w:ind w:left="720" w:hanging="720"/>
              <w:rPr>
                <w:b/>
                <w:lang w:eastAsia="en-GB"/>
              </w:rPr>
            </w:pPr>
            <w:r w:rsidRPr="00FC530F">
              <w:rPr>
                <w:b/>
                <w:lang w:eastAsia="en-GB"/>
              </w:rPr>
              <w:t>C-Neutral</w:t>
            </w:r>
          </w:p>
        </w:tc>
        <w:tc>
          <w:tcPr>
            <w:tcW w:w="7402" w:type="dxa"/>
          </w:tcPr>
          <w:p w:rsidR="00E4336F" w:rsidRPr="00FC530F" w:rsidRDefault="00E4336F" w:rsidP="00C63AD0">
            <w:pPr>
              <w:ind w:left="720" w:hanging="720"/>
              <w:rPr>
                <w:lang w:eastAsia="en-GB"/>
              </w:rPr>
            </w:pPr>
            <w:r w:rsidRPr="00FC530F">
              <w:rPr>
                <w:lang w:eastAsia="en-GB"/>
              </w:rPr>
              <w:t>Carbono Neutral</w:t>
            </w:r>
          </w:p>
        </w:tc>
      </w:tr>
      <w:tr w:rsidR="00E4336F" w:rsidRPr="00FC530F" w:rsidTr="00C63AD0">
        <w:tc>
          <w:tcPr>
            <w:tcW w:w="2000" w:type="dxa"/>
          </w:tcPr>
          <w:p w:rsidR="00E4336F" w:rsidRPr="00FC530F" w:rsidRDefault="00E4336F" w:rsidP="00C63AD0">
            <w:pPr>
              <w:ind w:left="720" w:hanging="720"/>
              <w:rPr>
                <w:b/>
                <w:lang w:eastAsia="en-GB"/>
              </w:rPr>
            </w:pPr>
            <w:r w:rsidRPr="00FC530F">
              <w:rPr>
                <w:b/>
                <w:lang w:eastAsia="en-GB"/>
              </w:rPr>
              <w:t xml:space="preserve">FOMIN </w:t>
            </w:r>
          </w:p>
        </w:tc>
        <w:tc>
          <w:tcPr>
            <w:tcW w:w="7402" w:type="dxa"/>
          </w:tcPr>
          <w:p w:rsidR="00E4336F" w:rsidRPr="00FC530F" w:rsidRDefault="00E4336F" w:rsidP="00C63AD0">
            <w:pPr>
              <w:ind w:left="720" w:hanging="720"/>
              <w:rPr>
                <w:lang w:eastAsia="en-GB"/>
              </w:rPr>
            </w:pPr>
            <w:r w:rsidRPr="00FC530F">
              <w:rPr>
                <w:lang w:eastAsia="en-GB"/>
              </w:rPr>
              <w:t>Fondo Multilateral de Inversiones</w:t>
            </w:r>
          </w:p>
        </w:tc>
      </w:tr>
      <w:tr w:rsidR="00E4336F" w:rsidRPr="00FC530F" w:rsidTr="00C63AD0">
        <w:tc>
          <w:tcPr>
            <w:tcW w:w="2000" w:type="dxa"/>
          </w:tcPr>
          <w:p w:rsidR="00E4336F" w:rsidRPr="00FC530F" w:rsidRDefault="00E4336F" w:rsidP="00C63AD0">
            <w:pPr>
              <w:ind w:left="720" w:hanging="720"/>
              <w:rPr>
                <w:b/>
              </w:rPr>
            </w:pPr>
            <w:r w:rsidRPr="00FC530F">
              <w:rPr>
                <w:b/>
              </w:rPr>
              <w:t>GEI</w:t>
            </w:r>
          </w:p>
        </w:tc>
        <w:tc>
          <w:tcPr>
            <w:tcW w:w="7402" w:type="dxa"/>
          </w:tcPr>
          <w:p w:rsidR="00E4336F" w:rsidRPr="00FC530F" w:rsidRDefault="00E4336F" w:rsidP="00C63AD0">
            <w:pPr>
              <w:ind w:left="720" w:hanging="720"/>
            </w:pPr>
            <w:r w:rsidRPr="00FC530F">
              <w:t>Gases de Efecto Invernadero</w:t>
            </w:r>
          </w:p>
        </w:tc>
      </w:tr>
      <w:tr w:rsidR="00E4336F" w:rsidRPr="00FC530F" w:rsidTr="00C63AD0">
        <w:tc>
          <w:tcPr>
            <w:tcW w:w="2000" w:type="dxa"/>
          </w:tcPr>
          <w:p w:rsidR="00E4336F" w:rsidRPr="00FC530F" w:rsidRDefault="00E4336F" w:rsidP="00C63AD0">
            <w:pPr>
              <w:ind w:left="720" w:hanging="720"/>
              <w:rPr>
                <w:b/>
                <w:lang w:eastAsia="en-GB"/>
              </w:rPr>
            </w:pPr>
            <w:r w:rsidRPr="00FC530F">
              <w:rPr>
                <w:b/>
                <w:szCs w:val="24"/>
              </w:rPr>
              <w:t>I</w:t>
            </w:r>
            <w:r w:rsidR="00AC3594" w:rsidRPr="00FC530F">
              <w:rPr>
                <w:b/>
                <w:szCs w:val="24"/>
              </w:rPr>
              <w:t>H</w:t>
            </w:r>
            <w:r w:rsidRPr="00FC530F">
              <w:rPr>
                <w:b/>
                <w:szCs w:val="24"/>
              </w:rPr>
              <w:t>CAFE</w:t>
            </w:r>
          </w:p>
        </w:tc>
        <w:tc>
          <w:tcPr>
            <w:tcW w:w="7402" w:type="dxa"/>
          </w:tcPr>
          <w:p w:rsidR="00E4336F" w:rsidRPr="00FC530F" w:rsidRDefault="00E4336F" w:rsidP="00AC3594">
            <w:pPr>
              <w:ind w:left="720" w:hanging="720"/>
              <w:rPr>
                <w:lang w:eastAsia="en-GB"/>
              </w:rPr>
            </w:pPr>
            <w:r w:rsidRPr="00FC530F">
              <w:rPr>
                <w:szCs w:val="24"/>
              </w:rPr>
              <w:t xml:space="preserve">Instituto </w:t>
            </w:r>
            <w:r w:rsidR="00AC3594" w:rsidRPr="00FC530F">
              <w:rPr>
                <w:szCs w:val="24"/>
              </w:rPr>
              <w:t xml:space="preserve">Hondureño </w:t>
            </w:r>
            <w:r w:rsidRPr="00FC530F">
              <w:rPr>
                <w:szCs w:val="24"/>
              </w:rPr>
              <w:t xml:space="preserve">del Café </w:t>
            </w:r>
          </w:p>
        </w:tc>
      </w:tr>
      <w:tr w:rsidR="008E1A84" w:rsidRPr="00FC530F" w:rsidTr="00C63AD0">
        <w:tc>
          <w:tcPr>
            <w:tcW w:w="2000" w:type="dxa"/>
          </w:tcPr>
          <w:p w:rsidR="008E1A84" w:rsidRPr="00FC530F" w:rsidRDefault="008E1A84" w:rsidP="00C63AD0">
            <w:pPr>
              <w:ind w:left="720" w:hanging="720"/>
              <w:rPr>
                <w:b/>
                <w:lang w:eastAsia="en-GB"/>
              </w:rPr>
            </w:pPr>
            <w:r w:rsidRPr="00FC530F">
              <w:rPr>
                <w:b/>
              </w:rPr>
              <w:t>ML</w:t>
            </w:r>
          </w:p>
        </w:tc>
        <w:tc>
          <w:tcPr>
            <w:tcW w:w="7402" w:type="dxa"/>
          </w:tcPr>
          <w:p w:rsidR="008E1A84" w:rsidRPr="00FC530F" w:rsidRDefault="008E1A84" w:rsidP="00C63AD0">
            <w:pPr>
              <w:ind w:left="720" w:hanging="720"/>
              <w:rPr>
                <w:lang w:eastAsia="en-GB"/>
              </w:rPr>
            </w:pPr>
            <w:r w:rsidRPr="00FC530F">
              <w:t>Marco Lógico</w:t>
            </w:r>
          </w:p>
        </w:tc>
      </w:tr>
      <w:tr w:rsidR="008E1A84" w:rsidRPr="00FC530F" w:rsidTr="00C63AD0">
        <w:tc>
          <w:tcPr>
            <w:tcW w:w="2000" w:type="dxa"/>
          </w:tcPr>
          <w:p w:rsidR="008E1A84" w:rsidRPr="00FC530F" w:rsidRDefault="008E1A84" w:rsidP="00427A35">
            <w:pPr>
              <w:ind w:left="720" w:hanging="720"/>
              <w:rPr>
                <w:b/>
                <w:lang w:eastAsia="en-GB"/>
              </w:rPr>
            </w:pPr>
            <w:r w:rsidRPr="00FC530F">
              <w:rPr>
                <w:b/>
                <w:lang w:eastAsia="en-GB"/>
              </w:rPr>
              <w:t>MRV</w:t>
            </w:r>
          </w:p>
        </w:tc>
        <w:tc>
          <w:tcPr>
            <w:tcW w:w="7402" w:type="dxa"/>
          </w:tcPr>
          <w:p w:rsidR="008E1A84" w:rsidRPr="00FC530F" w:rsidRDefault="008E1A84" w:rsidP="00427A35">
            <w:pPr>
              <w:rPr>
                <w:lang w:eastAsia="en-GB"/>
              </w:rPr>
            </w:pPr>
            <w:r w:rsidRPr="00FC530F">
              <w:rPr>
                <w:lang w:eastAsia="en-GB"/>
              </w:rPr>
              <w:t>Sistema de monitoreo, reporte y verificación</w:t>
            </w:r>
          </w:p>
        </w:tc>
      </w:tr>
      <w:tr w:rsidR="008E1A84" w:rsidRPr="00FC530F" w:rsidTr="00C63AD0">
        <w:tc>
          <w:tcPr>
            <w:tcW w:w="2000" w:type="dxa"/>
          </w:tcPr>
          <w:p w:rsidR="008E1A84" w:rsidRPr="00FC530F" w:rsidRDefault="008E1A84" w:rsidP="00C63AD0">
            <w:pPr>
              <w:ind w:left="720" w:hanging="720"/>
              <w:rPr>
                <w:b/>
                <w:lang w:eastAsia="en-GB"/>
              </w:rPr>
            </w:pPr>
            <w:r w:rsidRPr="00FC530F">
              <w:rPr>
                <w:b/>
              </w:rPr>
              <w:t>PEP</w:t>
            </w:r>
          </w:p>
        </w:tc>
        <w:tc>
          <w:tcPr>
            <w:tcW w:w="7402" w:type="dxa"/>
          </w:tcPr>
          <w:p w:rsidR="008E1A84" w:rsidRPr="00FC530F" w:rsidRDefault="008E1A84" w:rsidP="00C63AD0">
            <w:pPr>
              <w:ind w:left="720" w:hanging="720"/>
              <w:rPr>
                <w:lang w:eastAsia="en-GB"/>
              </w:rPr>
            </w:pPr>
            <w:r w:rsidRPr="00FC530F">
              <w:t>Plan de Ejecución del Proyecto</w:t>
            </w:r>
          </w:p>
        </w:tc>
      </w:tr>
      <w:tr w:rsidR="008E1A84" w:rsidRPr="00FC530F" w:rsidTr="00C63AD0">
        <w:tc>
          <w:tcPr>
            <w:tcW w:w="2000" w:type="dxa"/>
          </w:tcPr>
          <w:p w:rsidR="008E1A84" w:rsidRPr="00FC530F" w:rsidRDefault="008E1A84" w:rsidP="00C63AD0">
            <w:pPr>
              <w:ind w:left="720" w:hanging="720"/>
              <w:rPr>
                <w:b/>
                <w:lang w:eastAsia="en-GB"/>
              </w:rPr>
            </w:pPr>
            <w:r w:rsidRPr="00FC530F">
              <w:rPr>
                <w:b/>
              </w:rPr>
              <w:t>PSR</w:t>
            </w:r>
          </w:p>
        </w:tc>
        <w:tc>
          <w:tcPr>
            <w:tcW w:w="7402" w:type="dxa"/>
          </w:tcPr>
          <w:p w:rsidR="008E1A84" w:rsidRPr="00FC530F" w:rsidRDefault="008E1A84" w:rsidP="00C63AD0">
            <w:pPr>
              <w:ind w:left="720" w:hanging="720"/>
              <w:rPr>
                <w:lang w:eastAsia="en-GB"/>
              </w:rPr>
            </w:pPr>
            <w:r w:rsidRPr="00FC530F">
              <w:t>Informe de terminación de proyecto, por sus siglas en inglés</w:t>
            </w:r>
          </w:p>
        </w:tc>
      </w:tr>
      <w:tr w:rsidR="008E1A84" w:rsidRPr="00FC530F" w:rsidTr="00C63AD0">
        <w:tc>
          <w:tcPr>
            <w:tcW w:w="2000" w:type="dxa"/>
          </w:tcPr>
          <w:p w:rsidR="008E1A84" w:rsidRPr="00FC530F" w:rsidRDefault="008E1A84" w:rsidP="00C63AD0">
            <w:pPr>
              <w:ind w:left="720" w:hanging="720"/>
              <w:rPr>
                <w:b/>
              </w:rPr>
            </w:pPr>
            <w:r w:rsidRPr="00FC530F">
              <w:rPr>
                <w:b/>
                <w:bCs/>
              </w:rPr>
              <w:t>QED</w:t>
            </w:r>
          </w:p>
        </w:tc>
        <w:tc>
          <w:tcPr>
            <w:tcW w:w="7402" w:type="dxa"/>
          </w:tcPr>
          <w:p w:rsidR="008E1A84" w:rsidRPr="00FC530F" w:rsidRDefault="008E1A84" w:rsidP="00C63AD0">
            <w:pPr>
              <w:ind w:left="720" w:hanging="720"/>
            </w:pPr>
            <w:r w:rsidRPr="00FC530F">
              <w:t>Matriz de Calidad para la Efectividad en el Desarrollo</w:t>
            </w:r>
          </w:p>
        </w:tc>
      </w:tr>
      <w:tr w:rsidR="008E1A84" w:rsidRPr="00FC530F" w:rsidTr="00C63AD0">
        <w:tc>
          <w:tcPr>
            <w:tcW w:w="2000" w:type="dxa"/>
          </w:tcPr>
          <w:p w:rsidR="008E1A84" w:rsidRPr="00FC530F" w:rsidRDefault="008E1A84" w:rsidP="00C63AD0">
            <w:pPr>
              <w:ind w:left="720" w:hanging="720"/>
              <w:rPr>
                <w:b/>
              </w:rPr>
            </w:pPr>
            <w:proofErr w:type="spellStart"/>
            <w:r w:rsidRPr="00FC530F">
              <w:rPr>
                <w:b/>
              </w:rPr>
              <w:t>qq</w:t>
            </w:r>
            <w:proofErr w:type="spellEnd"/>
          </w:p>
        </w:tc>
        <w:tc>
          <w:tcPr>
            <w:tcW w:w="7402" w:type="dxa"/>
          </w:tcPr>
          <w:p w:rsidR="008E1A84" w:rsidRPr="00FC530F" w:rsidRDefault="008E1A84" w:rsidP="00C63AD0">
            <w:pPr>
              <w:ind w:left="720" w:hanging="720"/>
            </w:pPr>
            <w:r w:rsidRPr="00FC530F">
              <w:t xml:space="preserve">Quintales </w:t>
            </w:r>
          </w:p>
        </w:tc>
      </w:tr>
      <w:tr w:rsidR="008E1A84" w:rsidRPr="00FC530F" w:rsidTr="00C63AD0">
        <w:tc>
          <w:tcPr>
            <w:tcW w:w="2000" w:type="dxa"/>
          </w:tcPr>
          <w:p w:rsidR="008E1A84" w:rsidRPr="00FC530F" w:rsidRDefault="008E1A84" w:rsidP="00C63AD0">
            <w:pPr>
              <w:ind w:left="720" w:hanging="720"/>
              <w:rPr>
                <w:b/>
                <w:lang w:eastAsia="en-GB"/>
              </w:rPr>
            </w:pPr>
            <w:r w:rsidRPr="00FC530F">
              <w:rPr>
                <w:b/>
              </w:rPr>
              <w:t>RO</w:t>
            </w:r>
          </w:p>
        </w:tc>
        <w:tc>
          <w:tcPr>
            <w:tcW w:w="7402" w:type="dxa"/>
          </w:tcPr>
          <w:p w:rsidR="008E1A84" w:rsidRPr="00FC530F" w:rsidRDefault="008E1A84" w:rsidP="00C63AD0">
            <w:pPr>
              <w:ind w:left="720" w:hanging="720"/>
              <w:rPr>
                <w:lang w:eastAsia="en-GB"/>
              </w:rPr>
            </w:pPr>
            <w:r w:rsidRPr="00FC530F">
              <w:t>Reglamento Operativo</w:t>
            </w:r>
          </w:p>
        </w:tc>
      </w:tr>
      <w:tr w:rsidR="008E1A84" w:rsidRPr="00FC530F" w:rsidTr="00C63AD0">
        <w:tc>
          <w:tcPr>
            <w:tcW w:w="2000" w:type="dxa"/>
          </w:tcPr>
          <w:p w:rsidR="008E1A84" w:rsidRPr="00FC530F" w:rsidRDefault="008E1A84" w:rsidP="00C63AD0">
            <w:pPr>
              <w:ind w:left="720" w:hanging="720"/>
              <w:rPr>
                <w:b/>
              </w:rPr>
            </w:pPr>
            <w:r w:rsidRPr="00FC530F">
              <w:rPr>
                <w:b/>
              </w:rPr>
              <w:t>tCO</w:t>
            </w:r>
            <w:r w:rsidRPr="00FC530F">
              <w:rPr>
                <w:b/>
                <w:vertAlign w:val="subscript"/>
              </w:rPr>
              <w:t>2</w:t>
            </w:r>
            <w:r w:rsidRPr="00FC530F">
              <w:rPr>
                <w:b/>
              </w:rPr>
              <w:t>e</w:t>
            </w:r>
          </w:p>
        </w:tc>
        <w:tc>
          <w:tcPr>
            <w:tcW w:w="7402" w:type="dxa"/>
          </w:tcPr>
          <w:p w:rsidR="008E1A84" w:rsidRPr="00FC530F" w:rsidRDefault="008E1A84" w:rsidP="008E1A84">
            <w:pPr>
              <w:ind w:left="720" w:hanging="720"/>
            </w:pPr>
            <w:r w:rsidRPr="00FC530F">
              <w:t xml:space="preserve">Toneladas equivalente de dióxido de carbono </w:t>
            </w:r>
          </w:p>
        </w:tc>
      </w:tr>
      <w:tr w:rsidR="008E1A84" w:rsidRPr="00FC530F" w:rsidTr="00AA3375">
        <w:tc>
          <w:tcPr>
            <w:tcW w:w="2000" w:type="dxa"/>
            <w:vAlign w:val="center"/>
          </w:tcPr>
          <w:p w:rsidR="008E1A84" w:rsidRPr="00FC530F" w:rsidRDefault="008E1A84" w:rsidP="00AA3375">
            <w:pPr>
              <w:rPr>
                <w:rFonts w:eastAsia="Arial Unicode MS"/>
                <w:b/>
                <w:bCs/>
              </w:rPr>
            </w:pPr>
            <w:proofErr w:type="spellStart"/>
            <w:r w:rsidRPr="00FC530F">
              <w:rPr>
                <w:b/>
                <w:bCs/>
              </w:rPr>
              <w:t>TdR</w:t>
            </w:r>
            <w:proofErr w:type="spellEnd"/>
          </w:p>
        </w:tc>
        <w:tc>
          <w:tcPr>
            <w:tcW w:w="7402" w:type="dxa"/>
            <w:vAlign w:val="center"/>
          </w:tcPr>
          <w:p w:rsidR="008E1A84" w:rsidRPr="00FC530F" w:rsidRDefault="008E1A84" w:rsidP="00AA3375">
            <w:pPr>
              <w:rPr>
                <w:rFonts w:eastAsia="Arial Unicode MS"/>
              </w:rPr>
            </w:pPr>
            <w:r w:rsidRPr="00FC530F">
              <w:t>Términos de Referencia</w:t>
            </w:r>
          </w:p>
        </w:tc>
      </w:tr>
      <w:tr w:rsidR="008E1A84" w:rsidRPr="00FC530F" w:rsidTr="00C63AD0">
        <w:tc>
          <w:tcPr>
            <w:tcW w:w="2000" w:type="dxa"/>
          </w:tcPr>
          <w:p w:rsidR="008E1A84" w:rsidRPr="00FC530F" w:rsidRDefault="008E1A84" w:rsidP="00C63AD0">
            <w:pPr>
              <w:ind w:left="720" w:hanging="720"/>
              <w:rPr>
                <w:b/>
              </w:rPr>
            </w:pPr>
            <w:r w:rsidRPr="00FC530F">
              <w:rPr>
                <w:b/>
              </w:rPr>
              <w:t>UE</w:t>
            </w:r>
          </w:p>
        </w:tc>
        <w:tc>
          <w:tcPr>
            <w:tcW w:w="7402" w:type="dxa"/>
          </w:tcPr>
          <w:p w:rsidR="008E1A84" w:rsidRPr="00FC530F" w:rsidRDefault="008E1A84" w:rsidP="00C63AD0">
            <w:pPr>
              <w:ind w:left="720" w:hanging="720"/>
            </w:pPr>
            <w:r w:rsidRPr="00FC530F">
              <w:t>Unidad Ejecutora</w:t>
            </w:r>
          </w:p>
        </w:tc>
      </w:tr>
    </w:tbl>
    <w:p w:rsidR="00A715C5" w:rsidRPr="00FC530F" w:rsidRDefault="00A715C5">
      <w:pPr>
        <w:pStyle w:val="Listabbreviations"/>
        <w:sectPr w:rsidR="00A715C5" w:rsidRPr="00FC530F" w:rsidSect="00DD19FE">
          <w:headerReference w:type="even" r:id="rId12"/>
          <w:headerReference w:type="default" r:id="rId13"/>
          <w:headerReference w:type="first" r:id="rId14"/>
          <w:type w:val="oddPage"/>
          <w:pgSz w:w="12240" w:h="15840" w:code="1"/>
          <w:pgMar w:top="1440" w:right="1800" w:bottom="1440" w:left="1800" w:header="1008" w:footer="1440" w:gutter="0"/>
          <w:pgNumType w:fmt="lowerRoman" w:start="1"/>
          <w:cols w:space="720"/>
          <w:noEndnote/>
          <w:titlePg/>
          <w:docGrid w:linePitch="326"/>
        </w:sectPr>
      </w:pPr>
    </w:p>
    <w:p w:rsidR="00A715C5" w:rsidRPr="00FC530F" w:rsidRDefault="00A715C5" w:rsidP="00A715C5">
      <w:pPr>
        <w:pStyle w:val="heading-b24"/>
        <w:rPr>
          <w:highlight w:val="yellow"/>
        </w:rPr>
      </w:pPr>
      <w:r w:rsidRPr="00FC530F">
        <w:rPr>
          <w:highlight w:val="yellow"/>
        </w:rPr>
        <w:lastRenderedPageBreak/>
        <w:t>Descripci</w:t>
      </w:r>
      <w:r w:rsidRPr="00FC530F">
        <w:rPr>
          <w:rFonts w:hint="eastAsia"/>
          <w:highlight w:val="yellow"/>
        </w:rPr>
        <w:t>ó</w:t>
      </w:r>
      <w:r w:rsidRPr="00FC530F">
        <w:rPr>
          <w:highlight w:val="yellow"/>
        </w:rPr>
        <w:t>n del Proyecto</w:t>
      </w:r>
    </w:p>
    <w:p w:rsidR="00A715C5" w:rsidRPr="00FC530F" w:rsidRDefault="00F307C7" w:rsidP="00A715C5">
      <w:pPr>
        <w:pStyle w:val="IndentedParagr"/>
        <w:ind w:left="0"/>
      </w:pPr>
      <w:r w:rsidRPr="00FC530F">
        <w:rPr>
          <w:highlight w:val="yellow"/>
        </w:rPr>
        <w:t>Por preparar al final que tengamos todo el documento listo</w:t>
      </w:r>
      <w:r w:rsidR="00A715C5" w:rsidRPr="00FC530F">
        <w:rPr>
          <w:highlight w:val="yellow"/>
        </w:rPr>
        <w:t>.</w:t>
      </w:r>
      <w:r w:rsidR="00A715C5" w:rsidRPr="00FC530F">
        <w:t xml:space="preserve"> </w:t>
      </w:r>
    </w:p>
    <w:p w:rsidR="00A715C5" w:rsidRPr="00FC530F" w:rsidRDefault="00A715C5" w:rsidP="002B1DE4">
      <w:pPr>
        <w:pStyle w:val="Listabbreviations"/>
        <w:ind w:left="0" w:firstLine="0"/>
        <w:jc w:val="both"/>
        <w:sectPr w:rsidR="00A715C5" w:rsidRPr="00FC530F" w:rsidSect="00A715C5">
          <w:pgSz w:w="12240" w:h="15840" w:code="1"/>
          <w:pgMar w:top="1440" w:right="1800" w:bottom="1440" w:left="1800" w:header="1008" w:footer="1440" w:gutter="0"/>
          <w:pgNumType w:fmt="lowerRoman" w:start="1"/>
          <w:cols w:space="720"/>
          <w:noEndnote/>
          <w:titlePg/>
          <w:docGrid w:linePitch="326"/>
        </w:sectPr>
      </w:pPr>
    </w:p>
    <w:p w:rsidR="004F75FE" w:rsidRPr="00FC530F" w:rsidRDefault="004F75FE">
      <w:pPr>
        <w:pStyle w:val="Listabbreviations"/>
      </w:pPr>
    </w:p>
    <w:tbl>
      <w:tblPr>
        <w:tblW w:w="9165" w:type="dxa"/>
        <w:jc w:val="center"/>
        <w:tblInd w:w="-448" w:type="dxa"/>
        <w:tblLayout w:type="fixed"/>
        <w:tblCellMar>
          <w:left w:w="0" w:type="dxa"/>
          <w:right w:w="0" w:type="dxa"/>
        </w:tblCellMar>
        <w:tblLook w:val="0000" w:firstRow="0" w:lastRow="0" w:firstColumn="0" w:lastColumn="0" w:noHBand="0" w:noVBand="0"/>
      </w:tblPr>
      <w:tblGrid>
        <w:gridCol w:w="9165"/>
      </w:tblGrid>
      <w:tr w:rsidR="00E147AB" w:rsidRPr="00FC530F" w:rsidTr="002A6ED6">
        <w:trPr>
          <w:trHeight w:val="315"/>
          <w:jc w:val="center"/>
        </w:trPr>
        <w:tc>
          <w:tcPr>
            <w:tcW w:w="9165" w:type="dxa"/>
            <w:tcBorders>
              <w:top w:val="nil"/>
              <w:left w:val="nil"/>
              <w:right w:val="nil"/>
            </w:tcBorders>
            <w:vAlign w:val="bottom"/>
          </w:tcPr>
          <w:p w:rsidR="003B1A01" w:rsidRPr="00FC530F" w:rsidRDefault="00ED7DF5" w:rsidP="009972D2">
            <w:pPr>
              <w:pStyle w:val="ProjecName"/>
              <w:rPr>
                <w:rFonts w:eastAsia="Arial Unicode MS" w:hint="eastAsia"/>
              </w:rPr>
            </w:pPr>
            <w:r w:rsidRPr="00FC530F">
              <w:t>Honduras</w:t>
            </w:r>
          </w:p>
        </w:tc>
      </w:tr>
      <w:tr w:rsidR="00E147AB" w:rsidRPr="00FC530F" w:rsidTr="002A6ED6">
        <w:trPr>
          <w:trHeight w:val="315"/>
          <w:jc w:val="center"/>
        </w:trPr>
        <w:tc>
          <w:tcPr>
            <w:tcW w:w="9165" w:type="dxa"/>
            <w:tcBorders>
              <w:top w:val="nil"/>
              <w:left w:val="nil"/>
              <w:right w:val="nil"/>
            </w:tcBorders>
            <w:vAlign w:val="bottom"/>
          </w:tcPr>
          <w:p w:rsidR="003B1A01" w:rsidRPr="00FC530F" w:rsidRDefault="003B1A01" w:rsidP="002A6ED6">
            <w:pPr>
              <w:pStyle w:val="ProjecName"/>
            </w:pPr>
            <w:r w:rsidRPr="001F4899">
              <w:fldChar w:fldCharType="begin"/>
            </w:r>
            <w:r w:rsidRPr="00FC530F">
              <w:instrText xml:space="preserve"> REF ProjectName \h  \* MERGEFORMAT </w:instrText>
            </w:r>
            <w:r w:rsidRPr="00FC530F">
              <w:rPr>
                <w:rPrChange w:id="111" w:author="Test" w:date="2013-09-24T11:27:00Z">
                  <w:rPr/>
                </w:rPrChange>
              </w:rPr>
            </w:r>
            <w:r w:rsidRPr="00FC530F">
              <w:rPr>
                <w:rPrChange w:id="112" w:author="Test" w:date="2013-09-24T11:27:00Z">
                  <w:rPr/>
                </w:rPrChange>
              </w:rPr>
              <w:fldChar w:fldCharType="separate"/>
            </w:r>
            <w:r w:rsidR="00036467" w:rsidRPr="00FC530F">
              <w:t xml:space="preserve"> </w:t>
            </w:r>
            <w:ins w:id="113" w:author="Test" w:date="2013-09-24T11:46:00Z">
              <w:r w:rsidR="008B5695">
                <w:t xml:space="preserve">Mejora en la eficiencia </w:t>
              </w:r>
            </w:ins>
            <w:del w:id="114" w:author="Test" w:date="2013-09-24T11:46:00Z">
              <w:r w:rsidR="00AC3594" w:rsidRPr="00FC530F" w:rsidDel="008B5695">
                <w:delText>Optimizaci</w:delText>
              </w:r>
              <w:r w:rsidR="00AC3594" w:rsidRPr="00FC530F" w:rsidDel="008B5695">
                <w:rPr>
                  <w:rFonts w:hint="eastAsia"/>
                </w:rPr>
                <w:delText>ó</w:delText>
              </w:r>
              <w:r w:rsidR="00AC3594" w:rsidRPr="00FC530F" w:rsidDel="008B5695">
                <w:delText xml:space="preserve">n </w:delText>
              </w:r>
            </w:del>
            <w:r w:rsidR="00AC3594" w:rsidRPr="00FC530F">
              <w:t>del procesamiento de</w:t>
            </w:r>
            <w:ins w:id="115" w:author="Test" w:date="2013-09-24T11:46:00Z">
              <w:r w:rsidR="008B5695">
                <w:t>l</w:t>
              </w:r>
            </w:ins>
            <w:r w:rsidR="00AC3594" w:rsidRPr="00FC530F">
              <w:t xml:space="preserve"> caf</w:t>
            </w:r>
            <w:r w:rsidR="00AC3594" w:rsidRPr="00FC530F">
              <w:rPr>
                <w:rFonts w:hint="eastAsia"/>
              </w:rPr>
              <w:t>é</w:t>
            </w:r>
            <w:r w:rsidR="00AC3594" w:rsidRPr="00FC530F">
              <w:t xml:space="preserve"> y reducci</w:t>
            </w:r>
            <w:r w:rsidR="00AC3594" w:rsidRPr="00FC530F">
              <w:rPr>
                <w:rFonts w:hint="eastAsia"/>
              </w:rPr>
              <w:t>ó</w:t>
            </w:r>
            <w:r w:rsidR="00AC3594" w:rsidRPr="00FC530F">
              <w:t>n de su</w:t>
            </w:r>
            <w:del w:id="116" w:author="Test" w:date="2013-09-24T14:49:00Z">
              <w:r w:rsidR="00AC3594" w:rsidRPr="00FC530F" w:rsidDel="00B123E6">
                <w:delText>s</w:delText>
              </w:r>
            </w:del>
            <w:r w:rsidR="00AC3594" w:rsidRPr="00FC530F">
              <w:t xml:space="preserve"> impacto</w:t>
            </w:r>
            <w:del w:id="117" w:author="Test" w:date="2013-09-24T14:49:00Z">
              <w:r w:rsidR="00AC3594" w:rsidRPr="00FC530F" w:rsidDel="00B123E6">
                <w:delText>s</w:delText>
              </w:r>
            </w:del>
            <w:r w:rsidR="00AC3594" w:rsidRPr="00FC530F">
              <w:t xml:space="preserve"> ambiental</w:t>
            </w:r>
            <w:del w:id="118" w:author="Test" w:date="2013-09-24T14:49:00Z">
              <w:r w:rsidR="00AC3594" w:rsidRPr="00FC530F" w:rsidDel="00B123E6">
                <w:delText>es</w:delText>
              </w:r>
              <w:r w:rsidR="00036467" w:rsidRPr="00FC530F" w:rsidDel="00B123E6">
                <w:delText xml:space="preserve"> </w:delText>
              </w:r>
            </w:del>
            <w:r w:rsidRPr="00701D8A">
              <w:fldChar w:fldCharType="end"/>
            </w:r>
          </w:p>
          <w:p w:rsidR="003B1A01" w:rsidRPr="00FC530F" w:rsidRDefault="003B1A01" w:rsidP="00ED7DF5">
            <w:pPr>
              <w:pStyle w:val="StyleTimesNewRomanBoldBoldAllcapsCentered"/>
              <w:spacing w:after="240"/>
              <w:rPr>
                <w:rFonts w:eastAsia="Arial Unicode MS" w:hint="eastAsia"/>
              </w:rPr>
            </w:pPr>
            <w:r w:rsidRPr="00FC530F">
              <w:t>(</w:t>
            </w:r>
            <w:r w:rsidR="00ED7DF5" w:rsidRPr="00FC530F">
              <w:t>ho-m1036</w:t>
            </w:r>
            <w:r w:rsidRPr="001F4899">
              <w:fldChar w:fldCharType="begin"/>
            </w:r>
            <w:r w:rsidRPr="00FC530F">
              <w:instrText xml:space="preserve"> REF ProjectNumber \h  \* MERGEFORMAT </w:instrText>
            </w:r>
            <w:r w:rsidRPr="00FC530F">
              <w:rPr>
                <w:rPrChange w:id="119" w:author="Test" w:date="2013-09-24T11:27:00Z">
                  <w:rPr/>
                </w:rPrChange>
              </w:rPr>
            </w:r>
            <w:r w:rsidRPr="00FC530F">
              <w:rPr>
                <w:rPrChange w:id="120" w:author="Test" w:date="2013-09-24T11:27:00Z">
                  <w:rPr/>
                </w:rPrChange>
              </w:rPr>
              <w:fldChar w:fldCharType="end"/>
            </w:r>
            <w:r w:rsidRPr="00FC530F">
              <w:t>)</w:t>
            </w:r>
          </w:p>
        </w:tc>
      </w:tr>
    </w:tbl>
    <w:p w:rsidR="003B1A01" w:rsidRPr="00FC530F" w:rsidRDefault="009B082B" w:rsidP="00E147AB">
      <w:pPr>
        <w:pStyle w:val="Heading1"/>
        <w:rPr>
          <w:lang w:val="es-ES"/>
        </w:rPr>
      </w:pPr>
      <w:bookmarkStart w:id="121" w:name="_Toc365558009"/>
      <w:r w:rsidRPr="00FC530F">
        <w:rPr>
          <w:lang w:val="es-ES"/>
        </w:rPr>
        <w:t>Resumen Ejecutivo</w:t>
      </w:r>
      <w:bookmarkEnd w:id="121"/>
    </w:p>
    <w:tbl>
      <w:tblPr>
        <w:tblW w:w="8901" w:type="dxa"/>
        <w:jc w:val="center"/>
        <w:tblLayout w:type="fixed"/>
        <w:tblCellMar>
          <w:left w:w="0" w:type="dxa"/>
          <w:right w:w="0" w:type="dxa"/>
        </w:tblCellMar>
        <w:tblLook w:val="0000" w:firstRow="0" w:lastRow="0" w:firstColumn="0" w:lastColumn="0" w:noHBand="0" w:noVBand="0"/>
      </w:tblPr>
      <w:tblGrid>
        <w:gridCol w:w="120"/>
        <w:gridCol w:w="1920"/>
        <w:gridCol w:w="125"/>
        <w:gridCol w:w="235"/>
        <w:gridCol w:w="125"/>
        <w:gridCol w:w="3173"/>
        <w:gridCol w:w="9"/>
        <w:gridCol w:w="3023"/>
        <w:gridCol w:w="171"/>
      </w:tblGrid>
      <w:tr w:rsidR="003B1A01" w:rsidRPr="00FC530F" w:rsidTr="00661F89">
        <w:trPr>
          <w:gridBefore w:val="1"/>
          <w:wBefore w:w="120" w:type="dxa"/>
          <w:jc w:val="center"/>
        </w:trPr>
        <w:tc>
          <w:tcPr>
            <w:tcW w:w="2045" w:type="dxa"/>
            <w:gridSpan w:val="2"/>
          </w:tcPr>
          <w:p w:rsidR="003B1A01" w:rsidRPr="00FC530F" w:rsidRDefault="003B1A01" w:rsidP="003C58EF">
            <w:pPr>
              <w:pStyle w:val="ExSumSubTitles"/>
            </w:pPr>
            <w:r w:rsidRPr="00FC530F">
              <w:t>Pa</w:t>
            </w:r>
            <w:r w:rsidRPr="00FC530F">
              <w:rPr>
                <w:rFonts w:hint="eastAsia"/>
              </w:rPr>
              <w:t>í</w:t>
            </w:r>
            <w:r w:rsidRPr="00FC530F">
              <w:t>s:</w:t>
            </w:r>
          </w:p>
        </w:tc>
        <w:tc>
          <w:tcPr>
            <w:tcW w:w="360" w:type="dxa"/>
            <w:gridSpan w:val="2"/>
          </w:tcPr>
          <w:p w:rsidR="003B1A01" w:rsidRPr="00FC530F" w:rsidRDefault="003B1A01" w:rsidP="002A6ED6">
            <w:pPr>
              <w:pStyle w:val="EXSUMPARAGR"/>
            </w:pPr>
          </w:p>
        </w:tc>
        <w:tc>
          <w:tcPr>
            <w:tcW w:w="6376" w:type="dxa"/>
            <w:gridSpan w:val="4"/>
          </w:tcPr>
          <w:p w:rsidR="003B1A01" w:rsidRPr="00FC530F" w:rsidRDefault="00ED7DF5" w:rsidP="009972D2">
            <w:pPr>
              <w:pStyle w:val="EXSUMPARAGR"/>
            </w:pPr>
            <w:r w:rsidRPr="00FC530F">
              <w:t>Honduras</w:t>
            </w:r>
          </w:p>
        </w:tc>
      </w:tr>
      <w:tr w:rsidR="003B1A01" w:rsidRPr="00FC530F" w:rsidTr="009033F1">
        <w:trPr>
          <w:gridBefore w:val="1"/>
          <w:wBefore w:w="120" w:type="dxa"/>
          <w:trHeight w:val="783"/>
          <w:jc w:val="center"/>
        </w:trPr>
        <w:tc>
          <w:tcPr>
            <w:tcW w:w="2045" w:type="dxa"/>
            <w:gridSpan w:val="2"/>
          </w:tcPr>
          <w:p w:rsidR="00B72E6B" w:rsidRPr="00FC530F" w:rsidRDefault="003B1A01" w:rsidP="009033F1">
            <w:pPr>
              <w:pStyle w:val="ExSumSubTitles"/>
              <w:spacing w:before="0" w:after="0"/>
            </w:pPr>
            <w:r w:rsidRPr="00FC530F">
              <w:t>Organismo ejecutor:</w:t>
            </w:r>
          </w:p>
        </w:tc>
        <w:tc>
          <w:tcPr>
            <w:tcW w:w="360" w:type="dxa"/>
            <w:gridSpan w:val="2"/>
          </w:tcPr>
          <w:p w:rsidR="003B1A01" w:rsidRPr="00FC530F" w:rsidRDefault="003B1A01" w:rsidP="002A6ED6">
            <w:pPr>
              <w:pStyle w:val="EXSUMPARAGR"/>
            </w:pPr>
          </w:p>
        </w:tc>
        <w:tc>
          <w:tcPr>
            <w:tcW w:w="6376" w:type="dxa"/>
            <w:gridSpan w:val="4"/>
          </w:tcPr>
          <w:p w:rsidR="009B082B" w:rsidRPr="00FC530F" w:rsidRDefault="00ED7DF5" w:rsidP="00DD077D">
            <w:pPr>
              <w:pStyle w:val="EXSUMPARAGR"/>
              <w:rPr>
                <w:szCs w:val="24"/>
              </w:rPr>
            </w:pPr>
            <w:r w:rsidRPr="00FC530F">
              <w:rPr>
                <w:szCs w:val="24"/>
              </w:rPr>
              <w:t>SNV Honduras</w:t>
            </w:r>
          </w:p>
        </w:tc>
      </w:tr>
      <w:tr w:rsidR="00B72E6B" w:rsidRPr="00FC530F" w:rsidTr="009033F1">
        <w:trPr>
          <w:gridBefore w:val="1"/>
          <w:wBefore w:w="120" w:type="dxa"/>
          <w:trHeight w:val="585"/>
          <w:jc w:val="center"/>
        </w:trPr>
        <w:tc>
          <w:tcPr>
            <w:tcW w:w="2045" w:type="dxa"/>
            <w:gridSpan w:val="2"/>
          </w:tcPr>
          <w:p w:rsidR="00B72E6B" w:rsidRPr="00FC530F" w:rsidRDefault="00B72E6B" w:rsidP="00CC5FC2">
            <w:pPr>
              <w:pStyle w:val="ExSumSubTitles"/>
              <w:spacing w:before="0" w:after="0"/>
              <w:rPr>
                <w:spacing w:val="-3"/>
              </w:rPr>
            </w:pPr>
            <w:r w:rsidRPr="00FC530F">
              <w:rPr>
                <w:rFonts w:hint="eastAsia"/>
                <w:spacing w:val="-3"/>
              </w:rPr>
              <w:t>Á</w:t>
            </w:r>
            <w:r w:rsidRPr="00FC530F">
              <w:rPr>
                <w:spacing w:val="-3"/>
              </w:rPr>
              <w:t>rea de Acceso:</w:t>
            </w:r>
          </w:p>
          <w:p w:rsidR="00CC5FC2" w:rsidRPr="00FC530F" w:rsidRDefault="00CC5FC2" w:rsidP="00CC5FC2">
            <w:pPr>
              <w:pStyle w:val="ExSumSubTitles"/>
              <w:spacing w:before="0" w:after="0"/>
              <w:rPr>
                <w:spacing w:val="-3"/>
              </w:rPr>
            </w:pPr>
          </w:p>
          <w:p w:rsidR="00B72E6B" w:rsidRPr="00FC530F" w:rsidRDefault="00B72E6B" w:rsidP="00CC5FC2">
            <w:pPr>
              <w:pStyle w:val="ExSumSubTitles"/>
              <w:spacing w:before="0" w:after="0"/>
              <w:rPr>
                <w:spacing w:val="-3"/>
              </w:rPr>
            </w:pPr>
            <w:r w:rsidRPr="00FC530F">
              <w:rPr>
                <w:spacing w:val="-3"/>
              </w:rPr>
              <w:t xml:space="preserve">Agenda: </w:t>
            </w:r>
          </w:p>
        </w:tc>
        <w:tc>
          <w:tcPr>
            <w:tcW w:w="360" w:type="dxa"/>
            <w:gridSpan w:val="2"/>
          </w:tcPr>
          <w:p w:rsidR="00B72E6B" w:rsidRPr="00FC530F" w:rsidRDefault="00B72E6B" w:rsidP="00CC5FC2">
            <w:pPr>
              <w:pStyle w:val="EXSUMPARAGR"/>
              <w:keepNext/>
              <w:spacing w:before="0" w:after="0"/>
            </w:pPr>
          </w:p>
        </w:tc>
        <w:tc>
          <w:tcPr>
            <w:tcW w:w="6376" w:type="dxa"/>
            <w:gridSpan w:val="4"/>
          </w:tcPr>
          <w:p w:rsidR="00B72E6B" w:rsidRPr="00FC530F" w:rsidRDefault="00B72E6B" w:rsidP="00CC5FC2">
            <w:pPr>
              <w:pStyle w:val="EXSUMPARAGR"/>
              <w:spacing w:before="0" w:after="0"/>
              <w:rPr>
                <w:szCs w:val="24"/>
                <w:lang w:eastAsia="x-none" w:bidi="en-US"/>
              </w:rPr>
            </w:pPr>
            <w:r w:rsidRPr="00FC530F">
              <w:rPr>
                <w:szCs w:val="24"/>
                <w:lang w:eastAsia="x-none" w:bidi="en-US"/>
              </w:rPr>
              <w:t>Servicios Básicos y Crecimiento Verde</w:t>
            </w:r>
          </w:p>
          <w:p w:rsidR="00CC5FC2" w:rsidRPr="00FC530F" w:rsidRDefault="00CC5FC2" w:rsidP="00CC5FC2">
            <w:pPr>
              <w:pStyle w:val="EXSUMPARAGR"/>
              <w:spacing w:before="0" w:after="0"/>
              <w:rPr>
                <w:szCs w:val="24"/>
                <w:lang w:eastAsia="x-none" w:bidi="en-US"/>
              </w:rPr>
            </w:pPr>
          </w:p>
          <w:p w:rsidR="00ED7DF5" w:rsidRPr="00FC530F" w:rsidRDefault="00ED7DF5" w:rsidP="00ED7DF5">
            <w:pPr>
              <w:pStyle w:val="EXSUMPARAGR"/>
              <w:numPr>
                <w:ilvl w:val="0"/>
                <w:numId w:val="13"/>
              </w:numPr>
              <w:spacing w:before="0" w:after="0"/>
              <w:rPr>
                <w:szCs w:val="24"/>
                <w:lang w:eastAsia="x-none" w:bidi="en-US"/>
              </w:rPr>
            </w:pPr>
            <w:r w:rsidRPr="00FC530F">
              <w:rPr>
                <w:szCs w:val="24"/>
                <w:lang w:eastAsia="x-none" w:bidi="en-US"/>
              </w:rPr>
              <w:t xml:space="preserve">Eficiencia </w:t>
            </w:r>
            <w:r w:rsidR="00F05A35" w:rsidRPr="00FC530F">
              <w:rPr>
                <w:szCs w:val="24"/>
                <w:lang w:eastAsia="x-none" w:bidi="en-US"/>
              </w:rPr>
              <w:t>energética</w:t>
            </w:r>
            <w:r w:rsidRPr="00FC530F">
              <w:rPr>
                <w:szCs w:val="24"/>
                <w:lang w:eastAsia="x-none" w:bidi="en-US"/>
              </w:rPr>
              <w:t xml:space="preserve"> y </w:t>
            </w:r>
            <w:r w:rsidR="00F05A35" w:rsidRPr="00FC530F">
              <w:rPr>
                <w:szCs w:val="24"/>
                <w:lang w:eastAsia="x-none" w:bidi="en-US"/>
              </w:rPr>
              <w:t>energía</w:t>
            </w:r>
            <w:r w:rsidRPr="00FC530F">
              <w:rPr>
                <w:szCs w:val="24"/>
                <w:lang w:eastAsia="x-none" w:bidi="en-US"/>
              </w:rPr>
              <w:t xml:space="preserve"> renovable</w:t>
            </w:r>
          </w:p>
          <w:p w:rsidR="00B72E6B" w:rsidRPr="00FC530F" w:rsidRDefault="00B72E6B" w:rsidP="00ED7DF5">
            <w:pPr>
              <w:pStyle w:val="EXSUMPARAGR"/>
              <w:numPr>
                <w:ilvl w:val="0"/>
                <w:numId w:val="13"/>
              </w:numPr>
              <w:spacing w:before="0" w:after="0"/>
              <w:rPr>
                <w:szCs w:val="24"/>
                <w:lang w:eastAsia="x-none" w:bidi="en-US"/>
              </w:rPr>
            </w:pPr>
            <w:r w:rsidRPr="00FC530F">
              <w:rPr>
                <w:szCs w:val="24"/>
                <w:lang w:eastAsia="x-none" w:bidi="en-US"/>
              </w:rPr>
              <w:t>Capital Natural</w:t>
            </w:r>
            <w:r w:rsidR="00825A3D" w:rsidRPr="00FC530F">
              <w:rPr>
                <w:szCs w:val="24"/>
                <w:lang w:eastAsia="x-none" w:bidi="en-US"/>
              </w:rPr>
              <w:t xml:space="preserve"> </w:t>
            </w:r>
          </w:p>
        </w:tc>
      </w:tr>
      <w:tr w:rsidR="00B72E6B" w:rsidRPr="00FC530F" w:rsidTr="00C64CB9">
        <w:trPr>
          <w:gridBefore w:val="1"/>
          <w:wBefore w:w="120" w:type="dxa"/>
          <w:trHeight w:val="1530"/>
          <w:jc w:val="center"/>
        </w:trPr>
        <w:tc>
          <w:tcPr>
            <w:tcW w:w="2045" w:type="dxa"/>
            <w:gridSpan w:val="2"/>
          </w:tcPr>
          <w:p w:rsidR="00B72E6B" w:rsidRPr="00FC530F" w:rsidRDefault="00B72E6B" w:rsidP="0058469F">
            <w:pPr>
              <w:pStyle w:val="ExSumSubTitles"/>
              <w:rPr>
                <w:spacing w:val="-3"/>
              </w:rPr>
            </w:pPr>
            <w:r w:rsidRPr="00FC530F">
              <w:rPr>
                <w:spacing w:val="-3"/>
              </w:rPr>
              <w:t>Coordinaci</w:t>
            </w:r>
            <w:r w:rsidRPr="00FC530F">
              <w:rPr>
                <w:rFonts w:hint="eastAsia"/>
                <w:spacing w:val="-3"/>
              </w:rPr>
              <w:t>ó</w:t>
            </w:r>
            <w:r w:rsidRPr="00FC530F">
              <w:rPr>
                <w:spacing w:val="-3"/>
              </w:rPr>
              <w:t>n con otr</w:t>
            </w:r>
            <w:r w:rsidR="0058469F" w:rsidRPr="00FC530F">
              <w:rPr>
                <w:spacing w:val="-3"/>
              </w:rPr>
              <w:t>os donantes / Operaciones del Banco</w:t>
            </w:r>
            <w:r w:rsidRPr="00FC530F">
              <w:rPr>
                <w:spacing w:val="-3"/>
              </w:rPr>
              <w:t>:</w:t>
            </w:r>
          </w:p>
        </w:tc>
        <w:tc>
          <w:tcPr>
            <w:tcW w:w="360" w:type="dxa"/>
            <w:gridSpan w:val="2"/>
          </w:tcPr>
          <w:p w:rsidR="00B72E6B" w:rsidRPr="00FC530F" w:rsidRDefault="00B72E6B" w:rsidP="00EF0E62">
            <w:pPr>
              <w:pStyle w:val="EXSUMPARAGR"/>
              <w:keepNext/>
            </w:pPr>
          </w:p>
        </w:tc>
        <w:tc>
          <w:tcPr>
            <w:tcW w:w="6376" w:type="dxa"/>
            <w:gridSpan w:val="4"/>
          </w:tcPr>
          <w:p w:rsidR="00B72E6B" w:rsidRPr="00FC530F" w:rsidRDefault="00334CF6" w:rsidP="00334CF6">
            <w:pPr>
              <w:ind w:left="360"/>
              <w:jc w:val="both"/>
              <w:rPr>
                <w:szCs w:val="24"/>
                <w:lang w:eastAsia="x-none" w:bidi="en-US"/>
              </w:rPr>
              <w:pPrChange w:id="122" w:author="Test" w:date="2013-09-24T16:39:00Z">
                <w:pPr>
                  <w:pStyle w:val="EXSUMPARAGR"/>
                </w:pPr>
              </w:pPrChange>
            </w:pPr>
            <w:ins w:id="123" w:author="Test" w:date="2013-09-24T16:38:00Z">
              <w:r>
                <w:rPr>
                  <w:szCs w:val="24"/>
                </w:rPr>
                <w:t>L</w:t>
              </w:r>
              <w:r>
                <w:rPr>
                  <w:szCs w:val="24"/>
                </w:rPr>
                <w:t xml:space="preserve">a agencia ejecutora realiza gestiones con el </w:t>
              </w:r>
              <w:r w:rsidRPr="00055E24">
                <w:rPr>
                  <w:szCs w:val="24"/>
                </w:rPr>
                <w:t>Proyecto CO</w:t>
              </w:r>
              <w:r>
                <w:rPr>
                  <w:szCs w:val="24"/>
                </w:rPr>
                <w:t>M</w:t>
              </w:r>
              <w:r w:rsidRPr="00055E24">
                <w:rPr>
                  <w:szCs w:val="24"/>
                </w:rPr>
                <w:t>RURAL</w:t>
              </w:r>
              <w:r>
                <w:rPr>
                  <w:szCs w:val="24"/>
                </w:rPr>
                <w:t xml:space="preserve"> y otros donante</w:t>
              </w:r>
            </w:ins>
            <w:ins w:id="124" w:author="Test" w:date="2013-09-24T16:42:00Z">
              <w:r w:rsidR="008A4261">
                <w:rPr>
                  <w:szCs w:val="24"/>
                </w:rPr>
                <w:t>s</w:t>
              </w:r>
            </w:ins>
            <w:ins w:id="125" w:author="Test" w:date="2013-09-24T16:38:00Z">
              <w:r>
                <w:rPr>
                  <w:szCs w:val="24"/>
                </w:rPr>
                <w:t xml:space="preserve"> (Fondo Nórdico)</w:t>
              </w:r>
            </w:ins>
            <w:ins w:id="126" w:author="Test" w:date="2013-09-24T16:39:00Z">
              <w:r>
                <w:rPr>
                  <w:szCs w:val="24"/>
                </w:rPr>
                <w:t xml:space="preserve">, para financiar la </w:t>
              </w:r>
            </w:ins>
            <w:ins w:id="127" w:author="Test" w:date="2013-09-24T16:20:00Z">
              <w:r w:rsidR="00D206BB">
                <w:rPr>
                  <w:szCs w:val="24"/>
                </w:rPr>
                <w:t xml:space="preserve">adquisición de </w:t>
              </w:r>
            </w:ins>
            <w:ins w:id="128" w:author="Test" w:date="2013-09-24T16:32:00Z">
              <w:r>
                <w:rPr>
                  <w:szCs w:val="24"/>
                </w:rPr>
                <w:t>e</w:t>
              </w:r>
            </w:ins>
            <w:ins w:id="129" w:author="Test" w:date="2013-09-24T16:20:00Z">
              <w:r w:rsidR="00D206BB">
                <w:rPr>
                  <w:szCs w:val="24"/>
                </w:rPr>
                <w:t>quipo</w:t>
              </w:r>
            </w:ins>
            <w:ins w:id="130" w:author="Test" w:date="2013-09-24T16:38:00Z">
              <w:r>
                <w:rPr>
                  <w:szCs w:val="24"/>
                </w:rPr>
                <w:t xml:space="preserve"> </w:t>
              </w:r>
            </w:ins>
            <w:ins w:id="131" w:author="Test" w:date="2013-09-24T16:39:00Z">
              <w:r>
                <w:rPr>
                  <w:szCs w:val="24"/>
                </w:rPr>
                <w:t>(</w:t>
              </w:r>
              <w:proofErr w:type="spellStart"/>
              <w:r w:rsidRPr="00055E24">
                <w:rPr>
                  <w:szCs w:val="24"/>
                </w:rPr>
                <w:t>biodigestores</w:t>
              </w:r>
              <w:proofErr w:type="spellEnd"/>
              <w:r>
                <w:rPr>
                  <w:szCs w:val="24"/>
                </w:rPr>
                <w:t>)</w:t>
              </w:r>
              <w:r w:rsidRPr="00055E24">
                <w:rPr>
                  <w:szCs w:val="24"/>
                </w:rPr>
                <w:t xml:space="preserve"> </w:t>
              </w:r>
            </w:ins>
            <w:proofErr w:type="spellStart"/>
            <w:proofErr w:type="gramStart"/>
            <w:ins w:id="132" w:author="Test" w:date="2013-09-24T16:38:00Z">
              <w:r>
                <w:rPr>
                  <w:szCs w:val="24"/>
                </w:rPr>
                <w:t>y</w:t>
              </w:r>
              <w:proofErr w:type="spellEnd"/>
              <w:proofErr w:type="gramEnd"/>
              <w:r>
                <w:rPr>
                  <w:szCs w:val="24"/>
                </w:rPr>
                <w:t xml:space="preserve"> </w:t>
              </w:r>
            </w:ins>
            <w:ins w:id="133" w:author="Test" w:date="2013-09-24T16:20:00Z">
              <w:r w:rsidR="00D206BB" w:rsidRPr="00055E24">
                <w:rPr>
                  <w:szCs w:val="24"/>
                </w:rPr>
                <w:t>instalaciones</w:t>
              </w:r>
            </w:ins>
            <w:ins w:id="134" w:author="Test" w:date="2013-09-24T16:39:00Z">
              <w:r>
                <w:rPr>
                  <w:szCs w:val="24"/>
                </w:rPr>
                <w:t xml:space="preserve">, en caso sea necesario. </w:t>
              </w:r>
            </w:ins>
            <w:commentRangeStart w:id="135"/>
            <w:del w:id="136" w:author="Test" w:date="2013-09-24T14:49:00Z">
              <w:r w:rsidR="00BE79FE" w:rsidRPr="00FC530F" w:rsidDel="00B123E6">
                <w:rPr>
                  <w:szCs w:val="24"/>
                  <w:highlight w:val="yellow"/>
                  <w:lang w:eastAsia="x-none" w:bidi="en-US"/>
                </w:rPr>
                <w:delText>Pendiente</w:delText>
              </w:r>
            </w:del>
            <w:commentRangeEnd w:id="135"/>
            <w:r w:rsidR="00D206BB">
              <w:rPr>
                <w:rStyle w:val="CommentReference"/>
              </w:rPr>
              <w:commentReference w:id="135"/>
            </w:r>
          </w:p>
        </w:tc>
      </w:tr>
      <w:tr w:rsidR="001F2375" w:rsidRPr="00FC530F" w:rsidTr="003103BD">
        <w:trPr>
          <w:gridBefore w:val="1"/>
          <w:wBefore w:w="120" w:type="dxa"/>
          <w:trHeight w:val="1260"/>
          <w:jc w:val="center"/>
        </w:trPr>
        <w:tc>
          <w:tcPr>
            <w:tcW w:w="2045" w:type="dxa"/>
            <w:gridSpan w:val="2"/>
          </w:tcPr>
          <w:p w:rsidR="001F2375" w:rsidRPr="00FC530F" w:rsidRDefault="001F2375" w:rsidP="00EF0E62">
            <w:pPr>
              <w:pStyle w:val="ExSumSubTitles"/>
              <w:rPr>
                <w:spacing w:val="-3"/>
              </w:rPr>
            </w:pPr>
            <w:r w:rsidRPr="00FC530F">
              <w:rPr>
                <w:spacing w:val="-3"/>
              </w:rPr>
              <w:t xml:space="preserve">Beneficiarios directos: </w:t>
            </w:r>
          </w:p>
        </w:tc>
        <w:tc>
          <w:tcPr>
            <w:tcW w:w="360" w:type="dxa"/>
            <w:gridSpan w:val="2"/>
          </w:tcPr>
          <w:p w:rsidR="001F2375" w:rsidRPr="00FC530F" w:rsidRDefault="001F2375" w:rsidP="00EF0E62">
            <w:pPr>
              <w:pStyle w:val="EXSUMPARAGR"/>
              <w:keepNext/>
            </w:pPr>
          </w:p>
        </w:tc>
        <w:tc>
          <w:tcPr>
            <w:tcW w:w="6376" w:type="dxa"/>
            <w:gridSpan w:val="4"/>
          </w:tcPr>
          <w:p w:rsidR="001F2375" w:rsidRPr="00FC530F" w:rsidRDefault="00BE79FE" w:rsidP="005754E0">
            <w:pPr>
              <w:pStyle w:val="Heading5"/>
              <w:tabs>
                <w:tab w:val="clear" w:pos="2088"/>
                <w:tab w:val="num" w:pos="666"/>
              </w:tabs>
              <w:spacing w:before="0" w:after="0"/>
              <w:ind w:left="666" w:hanging="450"/>
              <w:rPr>
                <w:rFonts w:ascii="Times New Roman" w:hAnsi="Times New Roman"/>
                <w:b w:val="0"/>
                <w:lang w:val="es-ES" w:bidi="en-US"/>
                <w:rPrChange w:id="137" w:author="Test" w:date="2013-09-24T11:27:00Z">
                  <w:rPr>
                    <w:rFonts w:ascii="Times New Roman" w:hAnsi="Times New Roman"/>
                    <w:b w:val="0"/>
                    <w:spacing w:val="-3"/>
                    <w:lang w:val="es-ES" w:bidi="en-US"/>
                  </w:rPr>
                </w:rPrChange>
              </w:rPr>
            </w:pPr>
            <w:r w:rsidRPr="00FC530F">
              <w:rPr>
                <w:rFonts w:ascii="Times New Roman" w:hAnsi="Times New Roman"/>
                <w:b w:val="0"/>
                <w:lang w:val="es-ES" w:bidi="en-US"/>
              </w:rPr>
              <w:t xml:space="preserve">Al menos </w:t>
            </w:r>
            <w:r w:rsidR="00ED7DF5" w:rsidRPr="00FC530F">
              <w:rPr>
                <w:rFonts w:ascii="Times New Roman" w:hAnsi="Times New Roman"/>
                <w:b w:val="0"/>
                <w:lang w:val="es-ES" w:bidi="en-US"/>
              </w:rPr>
              <w:t>3 cooperativas de productores de café (COMSA, COCAFELOL y ARUCO)</w:t>
            </w:r>
            <w:r w:rsidR="005754E0" w:rsidRPr="00FC530F">
              <w:rPr>
                <w:rFonts w:ascii="Times New Roman" w:hAnsi="Times New Roman"/>
                <w:b w:val="0"/>
                <w:lang w:val="es-ES" w:bidi="en-US"/>
              </w:rPr>
              <w:t>,</w:t>
            </w:r>
          </w:p>
          <w:p w:rsidR="00BE79FE" w:rsidRPr="00FC530F" w:rsidRDefault="00ED7DF5" w:rsidP="00ED7DF5">
            <w:pPr>
              <w:pStyle w:val="Heading5"/>
              <w:tabs>
                <w:tab w:val="clear" w:pos="2088"/>
                <w:tab w:val="left" w:pos="306"/>
                <w:tab w:val="num" w:pos="666"/>
              </w:tabs>
              <w:spacing w:before="0" w:after="0"/>
              <w:ind w:left="666" w:hanging="360"/>
              <w:rPr>
                <w:rFonts w:ascii="Times New Roman" w:hAnsi="Times New Roman"/>
                <w:b w:val="0"/>
                <w:szCs w:val="24"/>
                <w:lang w:val="es-ES" w:eastAsia="x-none" w:bidi="en-US"/>
                <w:rPrChange w:id="138" w:author="Test" w:date="2013-09-24T11:27:00Z">
                  <w:rPr>
                    <w:rFonts w:ascii="Times New Roman" w:hAnsi="Times New Roman"/>
                    <w:b w:val="0"/>
                    <w:spacing w:val="-3"/>
                    <w:szCs w:val="24"/>
                    <w:lang w:val="es-ES" w:eastAsia="x-none" w:bidi="en-US"/>
                  </w:rPr>
                </w:rPrChange>
              </w:rPr>
            </w:pPr>
            <w:r w:rsidRPr="00FC530F">
              <w:rPr>
                <w:rFonts w:ascii="Times New Roman" w:hAnsi="Times New Roman"/>
                <w:b w:val="0"/>
                <w:szCs w:val="24"/>
                <w:lang w:val="es-ES" w:eastAsia="x-none" w:bidi="en-US"/>
              </w:rPr>
              <w:t xml:space="preserve">     </w:t>
            </w:r>
            <w:r w:rsidR="00BE79FE" w:rsidRPr="00FC530F">
              <w:rPr>
                <w:rFonts w:ascii="Times New Roman" w:hAnsi="Times New Roman"/>
                <w:b w:val="0"/>
                <w:szCs w:val="24"/>
                <w:lang w:val="es-ES" w:eastAsia="x-none" w:bidi="en-US"/>
              </w:rPr>
              <w:t>Al menos</w:t>
            </w:r>
            <w:r w:rsidRPr="00FC530F">
              <w:rPr>
                <w:rFonts w:ascii="Times New Roman" w:hAnsi="Times New Roman"/>
                <w:b w:val="0"/>
                <w:szCs w:val="24"/>
                <w:lang w:val="es-ES" w:eastAsia="x-none" w:bidi="en-US"/>
              </w:rPr>
              <w:t xml:space="preserve"> 1,485 </w:t>
            </w:r>
            <w:r w:rsidR="001F2375" w:rsidRPr="00FC530F">
              <w:rPr>
                <w:rFonts w:ascii="Times New Roman" w:hAnsi="Times New Roman"/>
                <w:b w:val="0"/>
                <w:szCs w:val="24"/>
                <w:lang w:val="es-ES" w:eastAsia="x-none" w:bidi="en-US"/>
              </w:rPr>
              <w:t xml:space="preserve"> </w:t>
            </w:r>
            <w:r w:rsidRPr="00FC530F">
              <w:rPr>
                <w:rFonts w:ascii="Times New Roman" w:hAnsi="Times New Roman"/>
                <w:b w:val="0"/>
                <w:szCs w:val="24"/>
                <w:lang w:val="es-ES" w:eastAsia="x-none" w:bidi="en-US"/>
              </w:rPr>
              <w:t>peque</w:t>
            </w:r>
            <w:ins w:id="139" w:author="Test" w:date="2013-09-24T11:22:00Z">
              <w:r w:rsidR="00FC530F" w:rsidRPr="00FC530F">
                <w:rPr>
                  <w:rFonts w:ascii="Times New Roman" w:hAnsi="Times New Roman"/>
                  <w:b w:val="0"/>
                  <w:szCs w:val="24"/>
                  <w:lang w:val="es-ES" w:eastAsia="x-none" w:bidi="en-US"/>
                </w:rPr>
                <w:t>ñ</w:t>
              </w:r>
            </w:ins>
            <w:del w:id="140" w:author="Test" w:date="2013-09-24T11:22:00Z">
              <w:r w:rsidRPr="00FC530F" w:rsidDel="00FC530F">
                <w:rPr>
                  <w:rFonts w:ascii="Times New Roman" w:hAnsi="Times New Roman"/>
                  <w:b w:val="0"/>
                  <w:szCs w:val="24"/>
                  <w:lang w:val="es-ES" w:eastAsia="x-none" w:bidi="en-US"/>
                </w:rPr>
                <w:delText>n</w:delText>
              </w:r>
            </w:del>
            <w:r w:rsidRPr="00FC530F">
              <w:rPr>
                <w:rFonts w:ascii="Times New Roman" w:hAnsi="Times New Roman"/>
                <w:b w:val="0"/>
                <w:szCs w:val="24"/>
                <w:lang w:val="es-ES" w:eastAsia="x-none" w:bidi="en-US"/>
              </w:rPr>
              <w:t xml:space="preserve">os productores de café </w:t>
            </w:r>
            <w:r w:rsidR="005754E0" w:rsidRPr="00FC530F">
              <w:rPr>
                <w:rFonts w:ascii="Times New Roman" w:hAnsi="Times New Roman"/>
                <w:b w:val="0"/>
                <w:szCs w:val="24"/>
                <w:lang w:val="es-ES" w:eastAsia="x-none" w:bidi="en-US"/>
              </w:rPr>
              <w:t>(miembros de las cooperativas)</w:t>
            </w:r>
          </w:p>
          <w:p w:rsidR="007F7341" w:rsidRPr="00FC530F" w:rsidRDefault="00FC530F" w:rsidP="00BE79FE">
            <w:pPr>
              <w:pStyle w:val="Heading5"/>
              <w:tabs>
                <w:tab w:val="clear" w:pos="2088"/>
                <w:tab w:val="left" w:pos="306"/>
                <w:tab w:val="num" w:pos="666"/>
              </w:tabs>
              <w:spacing w:before="0" w:after="0"/>
              <w:ind w:left="666" w:hanging="270"/>
              <w:rPr>
                <w:rFonts w:ascii="Times New Roman" w:hAnsi="Times New Roman"/>
                <w:b w:val="0"/>
                <w:szCs w:val="24"/>
                <w:lang w:val="es-ES" w:eastAsia="x-none" w:bidi="en-US"/>
                <w:rPrChange w:id="141" w:author="Test" w:date="2013-09-24T11:27:00Z">
                  <w:rPr>
                    <w:rFonts w:ascii="Times New Roman" w:hAnsi="Times New Roman"/>
                    <w:b w:val="0"/>
                    <w:spacing w:val="-3"/>
                    <w:szCs w:val="24"/>
                    <w:lang w:val="es-ES" w:eastAsia="x-none" w:bidi="en-US"/>
                  </w:rPr>
                </w:rPrChange>
              </w:rPr>
            </w:pPr>
            <w:ins w:id="142" w:author="Test" w:date="2013-09-24T11:22:00Z">
              <w:r w:rsidRPr="00FC530F">
                <w:rPr>
                  <w:rFonts w:ascii="Times New Roman" w:hAnsi="Times New Roman"/>
                  <w:b w:val="0"/>
                  <w:szCs w:val="24"/>
                  <w:lang w:val="es-ES" w:eastAsia="x-none" w:bidi="en-US"/>
                </w:rPr>
                <w:t>Al menos t</w:t>
              </w:r>
            </w:ins>
            <w:del w:id="143" w:author="Test" w:date="2013-09-24T11:22:00Z">
              <w:r w:rsidR="00BE79FE" w:rsidRPr="00FC530F" w:rsidDel="00FC530F">
                <w:rPr>
                  <w:rFonts w:ascii="Times New Roman" w:hAnsi="Times New Roman"/>
                  <w:b w:val="0"/>
                  <w:szCs w:val="24"/>
                  <w:lang w:val="es-ES" w:eastAsia="x-none" w:bidi="en-US"/>
                </w:rPr>
                <w:delText>T</w:delText>
              </w:r>
            </w:del>
            <w:r w:rsidR="00BE79FE" w:rsidRPr="00FC530F">
              <w:rPr>
                <w:rFonts w:ascii="Times New Roman" w:hAnsi="Times New Roman"/>
                <w:b w:val="0"/>
                <w:szCs w:val="24"/>
                <w:lang w:val="es-ES" w:eastAsia="x-none" w:bidi="en-US"/>
              </w:rPr>
              <w:t>res Unidades Municipales Ambientales y</w:t>
            </w:r>
          </w:p>
          <w:p w:rsidR="001F2375" w:rsidRPr="00FC530F" w:rsidRDefault="005754E0" w:rsidP="005754E0">
            <w:pPr>
              <w:pStyle w:val="Heading5"/>
              <w:tabs>
                <w:tab w:val="clear" w:pos="2088"/>
                <w:tab w:val="num" w:pos="666"/>
              </w:tabs>
              <w:spacing w:before="0" w:after="0"/>
              <w:ind w:left="486" w:hanging="90"/>
              <w:rPr>
                <w:rFonts w:ascii="Times New Roman" w:hAnsi="Times New Roman"/>
                <w:b w:val="0"/>
                <w:szCs w:val="24"/>
                <w:lang w:val="es-ES" w:eastAsia="x-none" w:bidi="en-US"/>
                <w:rPrChange w:id="144" w:author="Test" w:date="2013-09-24T11:27:00Z">
                  <w:rPr>
                    <w:rFonts w:ascii="Times New Roman" w:hAnsi="Times New Roman"/>
                    <w:b w:val="0"/>
                    <w:spacing w:val="-3"/>
                    <w:szCs w:val="24"/>
                    <w:lang w:val="es-ES" w:eastAsia="x-none" w:bidi="en-US"/>
                  </w:rPr>
                </w:rPrChange>
              </w:rPr>
            </w:pPr>
            <w:r w:rsidRPr="00FC530F">
              <w:rPr>
                <w:rFonts w:ascii="Times New Roman" w:hAnsi="Times New Roman"/>
                <w:b w:val="0"/>
                <w:szCs w:val="24"/>
                <w:lang w:val="es-ES" w:eastAsia="x-none" w:bidi="en-US"/>
              </w:rPr>
              <w:t xml:space="preserve">   </w:t>
            </w:r>
            <w:r w:rsidR="001F2375" w:rsidRPr="00FC530F">
              <w:rPr>
                <w:rFonts w:ascii="Times New Roman" w:hAnsi="Times New Roman"/>
                <w:b w:val="0"/>
                <w:szCs w:val="24"/>
                <w:lang w:val="es-ES" w:eastAsia="x-none" w:bidi="en-US"/>
              </w:rPr>
              <w:t>el ambiente.</w:t>
            </w:r>
          </w:p>
          <w:p w:rsidR="007F7341" w:rsidRPr="00FC530F" w:rsidRDefault="007F7341" w:rsidP="007F7341">
            <w:pPr>
              <w:rPr>
                <w:lang w:eastAsia="x-none" w:bidi="en-US"/>
              </w:rPr>
            </w:pPr>
          </w:p>
        </w:tc>
      </w:tr>
      <w:tr w:rsidR="001F2375" w:rsidRPr="00FC530F" w:rsidTr="003103BD">
        <w:trPr>
          <w:gridBefore w:val="1"/>
          <w:wBefore w:w="120" w:type="dxa"/>
          <w:trHeight w:val="603"/>
          <w:jc w:val="center"/>
        </w:trPr>
        <w:tc>
          <w:tcPr>
            <w:tcW w:w="2045" w:type="dxa"/>
            <w:gridSpan w:val="2"/>
          </w:tcPr>
          <w:p w:rsidR="001F2375" w:rsidRPr="00FC530F" w:rsidRDefault="001F2375" w:rsidP="003103BD">
            <w:pPr>
              <w:pStyle w:val="ExSumSubTitles"/>
              <w:spacing w:before="0" w:after="0"/>
              <w:rPr>
                <w:spacing w:val="-3"/>
              </w:rPr>
            </w:pPr>
            <w:r w:rsidRPr="00FC530F">
              <w:rPr>
                <w:spacing w:val="-3"/>
              </w:rPr>
              <w:t>Beneficiarios</w:t>
            </w:r>
          </w:p>
          <w:p w:rsidR="001F2375" w:rsidRPr="00FC530F" w:rsidRDefault="001F2375" w:rsidP="003103BD">
            <w:pPr>
              <w:pStyle w:val="ExSumSubTitles"/>
              <w:spacing w:before="0" w:after="0"/>
              <w:rPr>
                <w:spacing w:val="-3"/>
              </w:rPr>
            </w:pPr>
            <w:r w:rsidRPr="00FC530F">
              <w:rPr>
                <w:spacing w:val="-3"/>
              </w:rPr>
              <w:t>indirectos</w:t>
            </w:r>
          </w:p>
        </w:tc>
        <w:tc>
          <w:tcPr>
            <w:tcW w:w="360" w:type="dxa"/>
            <w:gridSpan w:val="2"/>
          </w:tcPr>
          <w:p w:rsidR="001F2375" w:rsidRPr="00FC530F" w:rsidRDefault="001F2375" w:rsidP="00EF0E62">
            <w:pPr>
              <w:pStyle w:val="EXSUMPARAGR"/>
              <w:keepNext/>
            </w:pPr>
          </w:p>
        </w:tc>
        <w:tc>
          <w:tcPr>
            <w:tcW w:w="6376" w:type="dxa"/>
            <w:gridSpan w:val="4"/>
          </w:tcPr>
          <w:p w:rsidR="001F2375" w:rsidRPr="008B5695" w:rsidRDefault="005754E0" w:rsidP="00FC530F">
            <w:pPr>
              <w:pStyle w:val="EXSUMPARAGR"/>
              <w:spacing w:before="0" w:after="0"/>
              <w:rPr>
                <w:szCs w:val="24"/>
                <w:highlight w:val="yellow"/>
                <w:lang w:eastAsia="x-none" w:bidi="en-US"/>
              </w:rPr>
            </w:pPr>
            <w:r w:rsidRPr="00FC530F">
              <w:rPr>
                <w:szCs w:val="24"/>
                <w:lang w:eastAsia="x-none" w:bidi="en-US"/>
              </w:rPr>
              <w:t>IHCAFE</w:t>
            </w:r>
            <w:r w:rsidRPr="00FC530F">
              <w:rPr>
                <w:rStyle w:val="FootnoteReference"/>
                <w:szCs w:val="24"/>
                <w:lang w:eastAsia="x-none" w:bidi="en-US"/>
              </w:rPr>
              <w:footnoteReference w:id="1"/>
            </w:r>
            <w:r w:rsidRPr="00FC530F">
              <w:rPr>
                <w:szCs w:val="24"/>
                <w:lang w:eastAsia="x-none" w:bidi="en-US"/>
              </w:rPr>
              <w:t>, AHPROCAFE</w:t>
            </w:r>
            <w:r w:rsidRPr="00FC530F">
              <w:rPr>
                <w:rStyle w:val="FootnoteReference"/>
                <w:szCs w:val="24"/>
                <w:lang w:eastAsia="x-none" w:bidi="en-US"/>
              </w:rPr>
              <w:footnoteReference w:id="2"/>
            </w:r>
            <w:r w:rsidR="00BE79FE" w:rsidRPr="00FC530F">
              <w:rPr>
                <w:szCs w:val="24"/>
                <w:lang w:eastAsia="x-none" w:bidi="en-US"/>
              </w:rPr>
              <w:t xml:space="preserve">, 110,000 productores de café </w:t>
            </w:r>
            <w:r w:rsidRPr="00FC530F">
              <w:rPr>
                <w:szCs w:val="24"/>
                <w:lang w:eastAsia="x-none" w:bidi="en-US"/>
              </w:rPr>
              <w:t xml:space="preserve">y </w:t>
            </w:r>
            <w:r w:rsidRPr="00172277">
              <w:rPr>
                <w:szCs w:val="24"/>
                <w:lang w:eastAsia="x-none" w:bidi="en-US"/>
              </w:rPr>
              <w:t>co</w:t>
            </w:r>
            <w:r w:rsidRPr="006140EB">
              <w:rPr>
                <w:szCs w:val="24"/>
                <w:lang w:eastAsia="x-none" w:bidi="en-US"/>
              </w:rPr>
              <w:t xml:space="preserve">munidades </w:t>
            </w:r>
            <w:ins w:id="145" w:author="Test" w:date="2013-09-24T11:23:00Z">
              <w:r w:rsidR="00FC530F" w:rsidRPr="008B5695">
                <w:rPr>
                  <w:szCs w:val="24"/>
                  <w:lang w:eastAsia="x-none" w:bidi="en-US"/>
                </w:rPr>
                <w:t xml:space="preserve">cafetaleras </w:t>
              </w:r>
            </w:ins>
            <w:del w:id="146" w:author="Test" w:date="2013-09-24T11:23:00Z">
              <w:r w:rsidRPr="008B5695" w:rsidDel="00FC530F">
                <w:rPr>
                  <w:szCs w:val="24"/>
                  <w:lang w:eastAsia="x-none" w:bidi="en-US"/>
                </w:rPr>
                <w:delText>locales</w:delText>
              </w:r>
            </w:del>
            <w:r w:rsidRPr="008B5695">
              <w:rPr>
                <w:szCs w:val="24"/>
                <w:lang w:eastAsia="x-none" w:bidi="en-US"/>
              </w:rPr>
              <w:t>.</w:t>
            </w:r>
          </w:p>
        </w:tc>
      </w:tr>
      <w:tr w:rsidR="00B72E6B" w:rsidRPr="00FC530F" w:rsidTr="00661F89">
        <w:tblPrEx>
          <w:jc w:val="left"/>
        </w:tblPrEx>
        <w:trPr>
          <w:gridAfter w:val="1"/>
          <w:wAfter w:w="171" w:type="dxa"/>
          <w:cantSplit/>
        </w:trPr>
        <w:tc>
          <w:tcPr>
            <w:tcW w:w="2040" w:type="dxa"/>
            <w:gridSpan w:val="2"/>
          </w:tcPr>
          <w:p w:rsidR="00B72E6B" w:rsidRPr="00FC530F" w:rsidRDefault="00B72E6B" w:rsidP="003C58EF">
            <w:pPr>
              <w:pStyle w:val="ExSumSubTitles"/>
            </w:pPr>
            <w:r w:rsidRPr="00FC530F">
              <w:t>Financiamiento:</w:t>
            </w:r>
          </w:p>
        </w:tc>
        <w:tc>
          <w:tcPr>
            <w:tcW w:w="360" w:type="dxa"/>
            <w:gridSpan w:val="2"/>
          </w:tcPr>
          <w:p w:rsidR="00B72E6B" w:rsidRPr="00FC530F" w:rsidRDefault="00B72E6B" w:rsidP="003C58EF">
            <w:pPr>
              <w:pStyle w:val="ExSumSubTitles"/>
            </w:pPr>
          </w:p>
        </w:tc>
        <w:tc>
          <w:tcPr>
            <w:tcW w:w="3298" w:type="dxa"/>
            <w:gridSpan w:val="2"/>
          </w:tcPr>
          <w:p w:rsidR="00B72E6B" w:rsidRPr="00FC530F" w:rsidRDefault="00B72E6B" w:rsidP="00D25310">
            <w:pPr>
              <w:pStyle w:val="ExSumLeftIndent"/>
              <w:rPr>
                <w:lang w:val="es-ES"/>
                <w:rPrChange w:id="147" w:author="Test" w:date="2013-09-24T11:27:00Z">
                  <w:rPr>
                    <w:spacing w:val="-3"/>
                    <w:lang w:val="es-ES"/>
                  </w:rPr>
                </w:rPrChange>
              </w:rPr>
            </w:pPr>
            <w:r w:rsidRPr="00FC530F">
              <w:rPr>
                <w:lang w:val="es-ES"/>
              </w:rPr>
              <w:t>FOMIN</w:t>
            </w:r>
            <w:r w:rsidR="001F2375" w:rsidRPr="00FC530F">
              <w:rPr>
                <w:lang w:val="es-ES"/>
              </w:rPr>
              <w:t xml:space="preserve"> (Cooperación Técnica)</w:t>
            </w:r>
            <w:r w:rsidRPr="00FC530F">
              <w:rPr>
                <w:lang w:val="es-ES"/>
              </w:rPr>
              <w:t>:</w:t>
            </w:r>
            <w:r w:rsidRPr="00FC530F">
              <w:rPr>
                <w:lang w:val="es-ES"/>
              </w:rPr>
              <w:br/>
            </w:r>
            <w:r w:rsidRPr="00FC530F">
              <w:rPr>
                <w:sz w:val="22"/>
                <w:szCs w:val="22"/>
                <w:lang w:val="es-ES"/>
              </w:rPr>
              <w:t>Contrapartida</w:t>
            </w:r>
            <w:r w:rsidRPr="00FC530F">
              <w:rPr>
                <w:lang w:val="es-ES"/>
              </w:rPr>
              <w:t>:</w:t>
            </w:r>
            <w:r w:rsidRPr="00FC530F">
              <w:rPr>
                <w:lang w:val="es-ES"/>
              </w:rPr>
              <w:br/>
            </w:r>
            <w:r w:rsidR="00D25310" w:rsidRPr="00FC530F">
              <w:rPr>
                <w:b/>
                <w:lang w:val="es-ES"/>
              </w:rPr>
              <w:t>Presupuesto Total Proyecto</w:t>
            </w:r>
            <w:r w:rsidRPr="00FC530F">
              <w:rPr>
                <w:b/>
                <w:lang w:val="es-ES"/>
              </w:rPr>
              <w:t>:</w:t>
            </w:r>
          </w:p>
        </w:tc>
        <w:tc>
          <w:tcPr>
            <w:tcW w:w="3032" w:type="dxa"/>
            <w:gridSpan w:val="2"/>
          </w:tcPr>
          <w:p w:rsidR="00B72E6B" w:rsidRPr="00FC530F" w:rsidRDefault="00B72E6B" w:rsidP="005754E0">
            <w:pPr>
              <w:pStyle w:val="ExSumLeftIndent"/>
              <w:rPr>
                <w:lang w:val="es-ES"/>
                <w:rPrChange w:id="148" w:author="Test" w:date="2013-09-24T11:27:00Z">
                  <w:rPr>
                    <w:spacing w:val="-3"/>
                    <w:lang w:val="es-ES"/>
                  </w:rPr>
                </w:rPrChange>
              </w:rPr>
            </w:pPr>
            <w:r w:rsidRPr="00FC530F">
              <w:rPr>
                <w:lang w:val="es-ES"/>
              </w:rPr>
              <w:t>US$</w:t>
            </w:r>
            <w:r w:rsidR="005754E0" w:rsidRPr="00FC530F">
              <w:rPr>
                <w:lang w:val="es-ES"/>
              </w:rPr>
              <w:t xml:space="preserve">   770.000</w:t>
            </w:r>
            <w:r w:rsidR="00C0433D" w:rsidRPr="00FC530F">
              <w:rPr>
                <w:lang w:val="es-ES"/>
              </w:rPr>
              <w:t xml:space="preserve">      </w:t>
            </w:r>
            <w:r w:rsidR="005754E0" w:rsidRPr="00FC530F">
              <w:rPr>
                <w:lang w:val="es-ES"/>
              </w:rPr>
              <w:t>70.00</w:t>
            </w:r>
            <w:r w:rsidR="00C0433D" w:rsidRPr="00FC530F">
              <w:rPr>
                <w:lang w:val="es-ES"/>
              </w:rPr>
              <w:t>%</w:t>
            </w:r>
            <w:r w:rsidRPr="00FC530F">
              <w:rPr>
                <w:lang w:val="es-ES"/>
              </w:rPr>
              <w:br/>
              <w:t>US$</w:t>
            </w:r>
            <w:r w:rsidR="00C0433D" w:rsidRPr="00FC530F">
              <w:rPr>
                <w:lang w:val="es-ES"/>
              </w:rPr>
              <w:t xml:space="preserve">   </w:t>
            </w:r>
            <w:r w:rsidR="005754E0" w:rsidRPr="00FC530F">
              <w:rPr>
                <w:lang w:val="es-ES"/>
              </w:rPr>
              <w:t>330.000</w:t>
            </w:r>
            <w:r w:rsidR="00C0433D" w:rsidRPr="00FC530F">
              <w:rPr>
                <w:lang w:val="es-ES"/>
              </w:rPr>
              <w:t xml:space="preserve">      </w:t>
            </w:r>
            <w:r w:rsidR="005754E0" w:rsidRPr="00FC530F">
              <w:rPr>
                <w:lang w:val="es-ES"/>
              </w:rPr>
              <w:t>30.00</w:t>
            </w:r>
            <w:r w:rsidR="00C0433D" w:rsidRPr="00FC530F">
              <w:rPr>
                <w:lang w:val="es-ES"/>
              </w:rPr>
              <w:t>%</w:t>
            </w:r>
            <w:r w:rsidRPr="00FC530F">
              <w:rPr>
                <w:lang w:val="es-ES"/>
              </w:rPr>
              <w:br/>
            </w:r>
            <w:r w:rsidRPr="00FC530F">
              <w:rPr>
                <w:b/>
                <w:lang w:val="es-ES"/>
              </w:rPr>
              <w:t>US$</w:t>
            </w:r>
            <w:r w:rsidR="005754E0" w:rsidRPr="00FC530F">
              <w:rPr>
                <w:b/>
                <w:lang w:val="es-ES"/>
              </w:rPr>
              <w:t>1.100.000</w:t>
            </w:r>
            <w:r w:rsidR="00C0433D" w:rsidRPr="00FC530F">
              <w:rPr>
                <w:b/>
                <w:lang w:val="es-ES"/>
              </w:rPr>
              <w:t xml:space="preserve">     100.00%</w:t>
            </w:r>
          </w:p>
        </w:tc>
      </w:tr>
      <w:tr w:rsidR="00B72E6B" w:rsidRPr="00FC530F" w:rsidTr="004B1143">
        <w:trPr>
          <w:gridBefore w:val="1"/>
          <w:wBefore w:w="120" w:type="dxa"/>
          <w:jc w:val="center"/>
        </w:trPr>
        <w:tc>
          <w:tcPr>
            <w:tcW w:w="2045" w:type="dxa"/>
            <w:gridSpan w:val="2"/>
          </w:tcPr>
          <w:p w:rsidR="00B72E6B" w:rsidRPr="00FC530F" w:rsidRDefault="00D25310" w:rsidP="00D25310">
            <w:pPr>
              <w:pStyle w:val="ExSumSubTitles"/>
            </w:pPr>
            <w:r w:rsidRPr="00FC530F">
              <w:t>Per</w:t>
            </w:r>
            <w:r w:rsidRPr="00FC530F">
              <w:rPr>
                <w:rFonts w:hint="eastAsia"/>
              </w:rPr>
              <w:t>í</w:t>
            </w:r>
            <w:r w:rsidRPr="00FC530F">
              <w:t>odo de ejecuci</w:t>
            </w:r>
            <w:r w:rsidRPr="00FC530F">
              <w:rPr>
                <w:rFonts w:hint="eastAsia"/>
              </w:rPr>
              <w:t>ó</w:t>
            </w:r>
            <w:r w:rsidRPr="00FC530F">
              <w:t>n y desembolso</w:t>
            </w:r>
          </w:p>
        </w:tc>
        <w:tc>
          <w:tcPr>
            <w:tcW w:w="360" w:type="dxa"/>
            <w:gridSpan w:val="2"/>
          </w:tcPr>
          <w:p w:rsidR="00B72E6B" w:rsidRPr="00FC530F" w:rsidRDefault="00B72E6B" w:rsidP="002A6ED6">
            <w:pPr>
              <w:pStyle w:val="EXSUMPARAGR"/>
            </w:pPr>
          </w:p>
        </w:tc>
        <w:tc>
          <w:tcPr>
            <w:tcW w:w="3182" w:type="dxa"/>
            <w:gridSpan w:val="2"/>
          </w:tcPr>
          <w:p w:rsidR="00B72E6B" w:rsidRPr="00FC530F" w:rsidRDefault="00B72E6B" w:rsidP="002A6ED6">
            <w:pPr>
              <w:pStyle w:val="EXSUMPARAGR"/>
              <w:jc w:val="left"/>
            </w:pPr>
            <w:r w:rsidRPr="00FC530F">
              <w:rPr>
                <w:highlight w:val="yellow"/>
              </w:rPr>
              <w:t>Periodo de ejecución:</w:t>
            </w:r>
            <w:r w:rsidRPr="00FC530F">
              <w:rPr>
                <w:highlight w:val="yellow"/>
              </w:rPr>
              <w:br/>
              <w:t>Periodo de desembolso:</w:t>
            </w:r>
            <w:r w:rsidRPr="00FC530F">
              <w:t xml:space="preserve"> </w:t>
            </w:r>
          </w:p>
        </w:tc>
        <w:tc>
          <w:tcPr>
            <w:tcW w:w="3194" w:type="dxa"/>
            <w:gridSpan w:val="2"/>
            <w:shd w:val="clear" w:color="auto" w:fill="auto"/>
          </w:tcPr>
          <w:p w:rsidR="00B72E6B" w:rsidRPr="00FC530F" w:rsidRDefault="00B72E6B" w:rsidP="00635493">
            <w:pPr>
              <w:pStyle w:val="EXSUMPARAGR"/>
              <w:jc w:val="left"/>
            </w:pPr>
            <w:r w:rsidRPr="00FC530F">
              <w:br/>
            </w:r>
          </w:p>
        </w:tc>
      </w:tr>
      <w:tr w:rsidR="00B72E6B" w:rsidRPr="00FC530F" w:rsidTr="00661F89">
        <w:trPr>
          <w:gridBefore w:val="1"/>
          <w:wBefore w:w="120" w:type="dxa"/>
          <w:jc w:val="center"/>
        </w:trPr>
        <w:tc>
          <w:tcPr>
            <w:tcW w:w="2045" w:type="dxa"/>
            <w:gridSpan w:val="2"/>
          </w:tcPr>
          <w:p w:rsidR="00B72E6B" w:rsidRPr="00FC530F" w:rsidRDefault="009033F1" w:rsidP="003C58EF">
            <w:pPr>
              <w:pStyle w:val="ExSumSubTitles"/>
            </w:pPr>
            <w:r w:rsidRPr="00FC530F">
              <w:t xml:space="preserve">Condiciones </w:t>
            </w:r>
            <w:r w:rsidR="00B72E6B" w:rsidRPr="00FC530F">
              <w:lastRenderedPageBreak/>
              <w:t>contractuales especiales:</w:t>
            </w:r>
          </w:p>
        </w:tc>
        <w:tc>
          <w:tcPr>
            <w:tcW w:w="360" w:type="dxa"/>
            <w:gridSpan w:val="2"/>
          </w:tcPr>
          <w:p w:rsidR="00B72E6B" w:rsidRPr="00FC530F" w:rsidRDefault="00B72E6B" w:rsidP="002A6ED6">
            <w:pPr>
              <w:pStyle w:val="EXSUMPARAGR"/>
              <w:rPr>
                <w:szCs w:val="24"/>
                <w:lang w:eastAsia="x-none" w:bidi="en-US"/>
              </w:rPr>
            </w:pPr>
          </w:p>
        </w:tc>
        <w:tc>
          <w:tcPr>
            <w:tcW w:w="6376" w:type="dxa"/>
            <w:gridSpan w:val="4"/>
          </w:tcPr>
          <w:p w:rsidR="00B72E6B" w:rsidRPr="00FC530F" w:rsidRDefault="00BE79FE" w:rsidP="00756B40">
            <w:pPr>
              <w:pStyle w:val="EXSUMPARAGR"/>
              <w:rPr>
                <w:szCs w:val="24"/>
                <w:lang w:eastAsia="x-none" w:bidi="en-US"/>
              </w:rPr>
            </w:pPr>
            <w:r w:rsidRPr="00FC530F">
              <w:rPr>
                <w:szCs w:val="24"/>
                <w:highlight w:val="yellow"/>
                <w:lang w:eastAsia="x-none" w:bidi="en-US"/>
              </w:rPr>
              <w:t>Pendiente</w:t>
            </w:r>
          </w:p>
        </w:tc>
      </w:tr>
      <w:tr w:rsidR="00B72E6B" w:rsidRPr="00FC530F" w:rsidTr="006631B8">
        <w:trPr>
          <w:gridBefore w:val="1"/>
          <w:wBefore w:w="120" w:type="dxa"/>
          <w:trHeight w:val="1404"/>
          <w:jc w:val="center"/>
        </w:trPr>
        <w:tc>
          <w:tcPr>
            <w:tcW w:w="2045" w:type="dxa"/>
            <w:gridSpan w:val="2"/>
          </w:tcPr>
          <w:p w:rsidR="00B72E6B" w:rsidRPr="00FC530F" w:rsidRDefault="00B72E6B" w:rsidP="003C58EF">
            <w:pPr>
              <w:pStyle w:val="ExSumSubTitles"/>
            </w:pPr>
            <w:r w:rsidRPr="00FC530F">
              <w:lastRenderedPageBreak/>
              <w:t>Revisi</w:t>
            </w:r>
            <w:r w:rsidRPr="00FC530F">
              <w:rPr>
                <w:rFonts w:hint="eastAsia"/>
              </w:rPr>
              <w:t>ó</w:t>
            </w:r>
            <w:r w:rsidRPr="00FC530F">
              <w:t xml:space="preserve">n ambiental </w:t>
            </w:r>
            <w:r w:rsidRPr="00FC530F">
              <w:br/>
              <w:t>y social:</w:t>
            </w:r>
          </w:p>
        </w:tc>
        <w:tc>
          <w:tcPr>
            <w:tcW w:w="360" w:type="dxa"/>
            <w:gridSpan w:val="2"/>
          </w:tcPr>
          <w:p w:rsidR="00B72E6B" w:rsidRPr="00FC530F" w:rsidRDefault="00B72E6B" w:rsidP="002A6ED6">
            <w:pPr>
              <w:pStyle w:val="EXSUMPARAGR"/>
            </w:pPr>
          </w:p>
        </w:tc>
        <w:tc>
          <w:tcPr>
            <w:tcW w:w="6376" w:type="dxa"/>
            <w:gridSpan w:val="4"/>
          </w:tcPr>
          <w:p w:rsidR="006631B8" w:rsidRPr="00FC530F" w:rsidRDefault="00BE79FE" w:rsidP="006631B8">
            <w:pPr>
              <w:pStyle w:val="EXSUMPARAGR"/>
            </w:pPr>
            <w:r w:rsidRPr="00FC530F">
              <w:rPr>
                <w:highlight w:val="yellow"/>
              </w:rPr>
              <w:t>Pendiente</w:t>
            </w:r>
          </w:p>
        </w:tc>
      </w:tr>
      <w:tr w:rsidR="006631B8" w:rsidRPr="00FC530F" w:rsidTr="00EF0E62">
        <w:trPr>
          <w:gridBefore w:val="1"/>
          <w:wBefore w:w="120" w:type="dxa"/>
          <w:trHeight w:val="1188"/>
          <w:jc w:val="center"/>
        </w:trPr>
        <w:tc>
          <w:tcPr>
            <w:tcW w:w="2045" w:type="dxa"/>
            <w:gridSpan w:val="2"/>
          </w:tcPr>
          <w:p w:rsidR="00EC74F8" w:rsidRPr="00FC530F" w:rsidRDefault="006631B8" w:rsidP="00EF0E62">
            <w:pPr>
              <w:pStyle w:val="ExSumSubTitles"/>
            </w:pPr>
            <w:r w:rsidRPr="00FC530F">
              <w:t>Unidad con Responsabilidad de Desembolsar</w:t>
            </w:r>
          </w:p>
        </w:tc>
        <w:tc>
          <w:tcPr>
            <w:tcW w:w="360" w:type="dxa"/>
            <w:gridSpan w:val="2"/>
          </w:tcPr>
          <w:p w:rsidR="006631B8" w:rsidRPr="00FC530F" w:rsidRDefault="006631B8" w:rsidP="002A6ED6">
            <w:pPr>
              <w:pStyle w:val="EXSUMPARAGR"/>
            </w:pPr>
          </w:p>
        </w:tc>
        <w:tc>
          <w:tcPr>
            <w:tcW w:w="6376" w:type="dxa"/>
            <w:gridSpan w:val="4"/>
          </w:tcPr>
          <w:p w:rsidR="006631B8" w:rsidRPr="00FC530F" w:rsidRDefault="00FC530F" w:rsidP="00FC530F">
            <w:pPr>
              <w:pStyle w:val="EXSUMPARAGR"/>
            </w:pPr>
            <w:ins w:id="149" w:author="Test" w:date="2013-09-24T11:23:00Z">
              <w:r w:rsidRPr="00FC530F">
                <w:rPr>
                  <w:highlight w:val="yellow"/>
                </w:rPr>
                <w:t>Equipo FOMIN en la Representación de Honduras</w:t>
              </w:r>
            </w:ins>
            <w:del w:id="150" w:author="Test" w:date="2013-09-24T11:23:00Z">
              <w:r w:rsidR="00BE79FE" w:rsidRPr="00FC530F" w:rsidDel="00FC530F">
                <w:rPr>
                  <w:highlight w:val="yellow"/>
                </w:rPr>
                <w:delText>Pendiente</w:delText>
              </w:r>
            </w:del>
          </w:p>
        </w:tc>
      </w:tr>
    </w:tbl>
    <w:p w:rsidR="00775C78" w:rsidRPr="00FC530F" w:rsidRDefault="00775C78" w:rsidP="00775C78">
      <w:pPr>
        <w:pStyle w:val="Heading1"/>
        <w:numPr>
          <w:ilvl w:val="0"/>
          <w:numId w:val="0"/>
        </w:numPr>
        <w:ind w:left="288"/>
        <w:jc w:val="left"/>
        <w:rPr>
          <w:lang w:val="es-ES"/>
        </w:rPr>
      </w:pPr>
      <w:bookmarkStart w:id="151" w:name="_Toc238465826"/>
      <w:bookmarkStart w:id="152" w:name="_Toc354490270"/>
    </w:p>
    <w:p w:rsidR="00775C78" w:rsidRPr="006140EB" w:rsidRDefault="00775C78">
      <w:pPr>
        <w:rPr>
          <w:rFonts w:ascii="Times New Roman Bold" w:hAnsi="Times New Roman Bold"/>
          <w:b/>
          <w:smallCaps/>
          <w:spacing w:val="0"/>
          <w:sz w:val="28"/>
        </w:rPr>
      </w:pPr>
      <w:r w:rsidRPr="00172277">
        <w:br w:type="page"/>
      </w:r>
    </w:p>
    <w:p w:rsidR="00871BB3" w:rsidRPr="00FC530F" w:rsidRDefault="00EC74F8" w:rsidP="00E147AB">
      <w:pPr>
        <w:pStyle w:val="Heading1"/>
        <w:rPr>
          <w:lang w:val="es-ES"/>
        </w:rPr>
      </w:pPr>
      <w:r w:rsidRPr="00FC530F">
        <w:rPr>
          <w:lang w:val="es-ES"/>
        </w:rPr>
        <w:lastRenderedPageBreak/>
        <w:t xml:space="preserve">  </w:t>
      </w:r>
      <w:bookmarkStart w:id="153" w:name="_Toc365558010"/>
      <w:r w:rsidR="0047037A" w:rsidRPr="00FC530F">
        <w:rPr>
          <w:lang w:val="es-ES"/>
        </w:rPr>
        <w:t>Antecedentes y Justificacion</w:t>
      </w:r>
      <w:bookmarkEnd w:id="153"/>
      <w:r w:rsidR="0047037A" w:rsidRPr="00FC530F">
        <w:rPr>
          <w:lang w:val="es-ES"/>
        </w:rPr>
        <w:t xml:space="preserve"> </w:t>
      </w:r>
      <w:r w:rsidR="0087453E" w:rsidRPr="00FC530F">
        <w:rPr>
          <w:lang w:val="es-ES"/>
        </w:rPr>
        <w:t xml:space="preserve"> </w:t>
      </w:r>
      <w:bookmarkEnd w:id="151"/>
      <w:bookmarkEnd w:id="152"/>
    </w:p>
    <w:p w:rsidR="0087453E" w:rsidRPr="00FC530F" w:rsidRDefault="0047037A" w:rsidP="00BE79FE">
      <w:pPr>
        <w:pStyle w:val="Heading2"/>
        <w:rPr>
          <w:lang w:val="es-ES"/>
          <w:rPrChange w:id="154" w:author="Test" w:date="2013-09-24T11:27:00Z">
            <w:rPr/>
          </w:rPrChange>
        </w:rPr>
      </w:pPr>
      <w:bookmarkStart w:id="155" w:name="_Toc363224840"/>
      <w:bookmarkStart w:id="156" w:name="_Toc363224975"/>
      <w:bookmarkStart w:id="157" w:name="_Toc365558011"/>
      <w:bookmarkStart w:id="158" w:name="_Toc354490271"/>
      <w:bookmarkStart w:id="159" w:name="_Toc355691038"/>
      <w:r w:rsidRPr="00FC530F">
        <w:rPr>
          <w:lang w:val="es-ES"/>
          <w:rPrChange w:id="160" w:author="Test" w:date="2013-09-24T11:27:00Z">
            <w:rPr/>
          </w:rPrChange>
        </w:rPr>
        <w:t>D</w:t>
      </w:r>
      <w:r w:rsidRPr="00FC530F">
        <w:rPr>
          <w:rFonts w:hint="eastAsia"/>
          <w:lang w:val="es-ES"/>
          <w:rPrChange w:id="161" w:author="Test" w:date="2013-09-24T11:27:00Z">
            <w:rPr>
              <w:rFonts w:hint="eastAsia"/>
            </w:rPr>
          </w:rPrChange>
        </w:rPr>
        <w:t>í</w:t>
      </w:r>
      <w:r w:rsidRPr="00FC530F">
        <w:rPr>
          <w:lang w:val="es-ES"/>
          <w:rPrChange w:id="162" w:author="Test" w:date="2013-09-24T11:27:00Z">
            <w:rPr/>
          </w:rPrChange>
        </w:rPr>
        <w:t>agn</w:t>
      </w:r>
      <w:r w:rsidR="00D25310" w:rsidRPr="00FC530F">
        <w:rPr>
          <w:rFonts w:hint="eastAsia"/>
          <w:lang w:val="es-ES"/>
          <w:rPrChange w:id="163" w:author="Test" w:date="2013-09-24T11:27:00Z">
            <w:rPr>
              <w:rFonts w:hint="eastAsia"/>
            </w:rPr>
          </w:rPrChange>
        </w:rPr>
        <w:t>ó</w:t>
      </w:r>
      <w:r w:rsidRPr="00FC530F">
        <w:rPr>
          <w:lang w:val="es-ES"/>
          <w:rPrChange w:id="164" w:author="Test" w:date="2013-09-24T11:27:00Z">
            <w:rPr/>
          </w:rPrChange>
        </w:rPr>
        <w:t>stico del problema a ser atendido por el proyecto</w:t>
      </w:r>
      <w:bookmarkEnd w:id="155"/>
      <w:bookmarkEnd w:id="156"/>
      <w:bookmarkEnd w:id="157"/>
    </w:p>
    <w:p w:rsidR="00D81D61" w:rsidRPr="008B5695" w:rsidRDefault="00725EF3" w:rsidP="00BE79FE">
      <w:pPr>
        <w:jc w:val="both"/>
      </w:pPr>
      <w:r w:rsidRPr="00FC530F">
        <w:t xml:space="preserve">El sector de la caficultura es muy importante </w:t>
      </w:r>
      <w:r w:rsidR="0036396D" w:rsidRPr="00FC530F">
        <w:t>en el contexto socioeconómico</w:t>
      </w:r>
      <w:r w:rsidR="00BB1267" w:rsidRPr="00FC530F">
        <w:t xml:space="preserve"> </w:t>
      </w:r>
      <w:r w:rsidR="0036396D" w:rsidRPr="00FC530F">
        <w:t xml:space="preserve">hondureño, ya que genera más de 1 millón de empleos directos e indirectos, lo que significa poco más del 8% de los empleos generados en el país, y específicamente en el sector rural </w:t>
      </w:r>
      <w:r w:rsidR="00824F9D" w:rsidRPr="00172277">
        <w:t>contribuye con un</w:t>
      </w:r>
      <w:r w:rsidR="0036396D" w:rsidRPr="00FC530F">
        <w:t xml:space="preserve"> 22%. Asimismo representa el 8% del PIB nacional</w:t>
      </w:r>
      <w:r w:rsidR="00C21FB7" w:rsidRPr="00FC530F">
        <w:t xml:space="preserve"> y casi el 30% del PIB agrícola, generando divisas por </w:t>
      </w:r>
      <w:r w:rsidR="0008758E" w:rsidRPr="00FC530F">
        <w:t>más</w:t>
      </w:r>
      <w:r w:rsidR="00C21FB7" w:rsidRPr="00FC530F">
        <w:t xml:space="preserve"> de </w:t>
      </w:r>
      <w:ins w:id="165" w:author="Test" w:date="2013-09-24T13:22:00Z">
        <w:r w:rsidR="001F4899">
          <w:t>US$</w:t>
        </w:r>
      </w:ins>
      <w:r w:rsidR="00C21FB7" w:rsidRPr="00FC530F">
        <w:t>400 millones</w:t>
      </w:r>
      <w:del w:id="166" w:author="Test" w:date="2013-09-24T13:22:00Z">
        <w:r w:rsidR="00C21FB7" w:rsidRPr="00FC530F" w:rsidDel="001F4899">
          <w:delText xml:space="preserve"> de dólares</w:delText>
        </w:r>
      </w:del>
      <w:r w:rsidR="002A3FFF" w:rsidRPr="00FC530F">
        <w:t xml:space="preserve">. </w:t>
      </w:r>
      <w:del w:id="167" w:author="Test" w:date="2013-09-24T13:22:00Z">
        <w:r w:rsidR="0008758E" w:rsidRPr="00FC530F" w:rsidDel="001F4899">
          <w:delText>De manera adicional, socialmente el sector cafetero es significativo, ya q</w:delText>
        </w:r>
        <w:r w:rsidR="00767DD7" w:rsidRPr="00FC530F" w:rsidDel="001F4899">
          <w:delText>ue l</w:delText>
        </w:r>
      </w:del>
      <w:proofErr w:type="gramStart"/>
      <w:r w:rsidR="00767DD7" w:rsidRPr="00FC530F">
        <w:t>a</w:t>
      </w:r>
      <w:proofErr w:type="gramEnd"/>
      <w:r w:rsidR="00767DD7" w:rsidRPr="00FC530F">
        <w:t xml:space="preserve"> mayoría de los productores</w:t>
      </w:r>
      <w:del w:id="168" w:author="Test" w:date="2013-09-24T13:24:00Z">
        <w:r w:rsidR="00C37990" w:rsidRPr="00FC530F" w:rsidDel="001F4899">
          <w:delText>,</w:delText>
        </w:r>
      </w:del>
      <w:r w:rsidR="00C37990" w:rsidRPr="00FC530F">
        <w:t xml:space="preserve"> son </w:t>
      </w:r>
      <w:r w:rsidR="00767DD7" w:rsidRPr="00FC530F">
        <w:t xml:space="preserve">considerados </w:t>
      </w:r>
      <w:r w:rsidR="00C37990" w:rsidRPr="00FC530F">
        <w:t>pequeños</w:t>
      </w:r>
      <w:r w:rsidR="00EA469D" w:rsidRPr="00FC530F">
        <w:t xml:space="preserve"> (95%)</w:t>
      </w:r>
      <w:r w:rsidR="00C37990" w:rsidRPr="00FC530F">
        <w:t xml:space="preserve"> y</w:t>
      </w:r>
      <w:r w:rsidR="0008758E" w:rsidRPr="00FC530F">
        <w:t xml:space="preserve"> se estima que son más de 100,000 familias las involucradas en la cadena productiva del café</w:t>
      </w:r>
      <w:r w:rsidR="0008758E" w:rsidRPr="00172277">
        <w:rPr>
          <w:rStyle w:val="FootnoteReference"/>
        </w:rPr>
        <w:footnoteReference w:id="3"/>
      </w:r>
      <w:r w:rsidR="0008758E" w:rsidRPr="00172277">
        <w:t>.</w:t>
      </w:r>
      <w:r w:rsidR="00BE79FE" w:rsidRPr="006140EB">
        <w:t xml:space="preserve"> </w:t>
      </w:r>
      <w:r w:rsidR="00D81D61" w:rsidRPr="008B5695">
        <w:t>De acuerdo a la Memoria Anual 2012 emitida por el Banco Central de Honduras, los volúmenes de producción en el cultivo de café durante ese año se vieron incrementados en 17%, lo que se reflejó en una alza en las ventas de café de 5.4% y un 33.8% más de volumen exportado de este producto.</w:t>
      </w:r>
    </w:p>
    <w:p w:rsidR="002876C4" w:rsidRPr="00FC530F" w:rsidRDefault="002876C4" w:rsidP="00824F9D">
      <w:pPr>
        <w:ind w:left="720"/>
        <w:jc w:val="both"/>
      </w:pPr>
    </w:p>
    <w:p w:rsidR="005B03AD" w:rsidRPr="00FC530F" w:rsidRDefault="002876C4" w:rsidP="00BE79FE">
      <w:pPr>
        <w:jc w:val="both"/>
      </w:pPr>
      <w:r w:rsidRPr="00FC530F">
        <w:t xml:space="preserve">El impacto </w:t>
      </w:r>
      <w:r w:rsidR="000509AE" w:rsidRPr="00FC530F">
        <w:t>de la producción cafetera</w:t>
      </w:r>
      <w:r w:rsidRPr="00FC530F">
        <w:t xml:space="preserve"> en Honduras no se limita a los sectores económico y social, sino que también </w:t>
      </w:r>
      <w:r w:rsidR="00825551" w:rsidRPr="00FC530F">
        <w:t xml:space="preserve">ha alcanzado al sector ambiental, sin embargo </w:t>
      </w:r>
      <w:r w:rsidR="000509AE" w:rsidRPr="00FC530F">
        <w:t xml:space="preserve">en este </w:t>
      </w:r>
      <w:proofErr w:type="gramStart"/>
      <w:r w:rsidR="000509AE" w:rsidRPr="00FC530F">
        <w:t>sector</w:t>
      </w:r>
      <w:proofErr w:type="gramEnd"/>
      <w:r w:rsidR="000509AE" w:rsidRPr="00FC530F">
        <w:t>, el</w:t>
      </w:r>
      <w:r w:rsidR="00825551" w:rsidRPr="00FC530F">
        <w:t xml:space="preserve"> </w:t>
      </w:r>
      <w:r w:rsidR="00D17B4E" w:rsidRPr="00FC530F">
        <w:t xml:space="preserve">impacto </w:t>
      </w:r>
      <w:r w:rsidR="00825551" w:rsidRPr="00FC530F">
        <w:t xml:space="preserve">ha sido </w:t>
      </w:r>
      <w:r w:rsidR="00563C8B" w:rsidRPr="00FC530F">
        <w:t>negativo</w:t>
      </w:r>
      <w:r w:rsidR="00825551" w:rsidRPr="00FC530F">
        <w:t>.</w:t>
      </w:r>
      <w:r w:rsidR="00D17B4E" w:rsidRPr="00FC530F">
        <w:t xml:space="preserve"> </w:t>
      </w:r>
      <w:r w:rsidR="005B03AD" w:rsidRPr="00FC530F">
        <w:t>En general, el procesamiento de café en Honduras sigue los siguientes pasos</w:t>
      </w:r>
      <w:r w:rsidR="005B03AD" w:rsidRPr="00172277">
        <w:rPr>
          <w:rStyle w:val="FootnoteReference"/>
        </w:rPr>
        <w:footnoteReference w:id="4"/>
      </w:r>
      <w:r w:rsidR="005B03AD" w:rsidRPr="00172277">
        <w:t>: el café</w:t>
      </w:r>
      <w:r w:rsidR="005B03AD" w:rsidRPr="006140EB">
        <w:t xml:space="preserve"> cereza del campo se recibe, pesa y se alimenta al proceso, posteriormente se lava con una corriente de agua antes de alimentarse a la despulpadora, máquina que previo al despulpado separa los granos verdes empleando agua. Las aguas del primer lavado de ca</w:t>
      </w:r>
      <w:r w:rsidR="005B03AD" w:rsidRPr="00FC530F">
        <w:t xml:space="preserve">fé cereza y de separación de verdes se recogen en una pileta de recirculación para su posterior uso. Habiendo acumulado mucha materia orgánica, se descartan a una laguna de estabilización, remplazándose con agua fresca. El café despulpado se alimenta a la </w:t>
      </w:r>
      <w:proofErr w:type="spellStart"/>
      <w:r w:rsidR="005B03AD" w:rsidRPr="00FC530F">
        <w:t>desmucilaginadora</w:t>
      </w:r>
      <w:proofErr w:type="spellEnd"/>
      <w:r w:rsidR="005B03AD" w:rsidRPr="00FC530F">
        <w:t xml:space="preserve"> mecánica, máquina que opera con agua y remueve el mucilago del café, el agua del proceso también se descarta a la laguna de estabilización. Después del </w:t>
      </w:r>
      <w:proofErr w:type="spellStart"/>
      <w:r w:rsidR="005B03AD" w:rsidRPr="00FC530F">
        <w:t>desmucilaginado</w:t>
      </w:r>
      <w:proofErr w:type="spellEnd"/>
      <w:r w:rsidR="005B03AD" w:rsidRPr="00FC530F">
        <w:t>, cierta cantidad del café se deja un día en una pileta de fermentación, en contacto con agua, para remover los rastros de mucilago que pudieren haber quedado en el grano.</w:t>
      </w:r>
      <w:r w:rsidR="004F5893" w:rsidRPr="00FC530F">
        <w:t xml:space="preserve"> La siguiente tabla enuncia los aspectos ambientales que se ven impactados por el procesamiento de café en Honduras:</w:t>
      </w:r>
    </w:p>
    <w:p w:rsidR="006B3F77" w:rsidRPr="00FC530F" w:rsidRDefault="006B3F77" w:rsidP="006B3F77">
      <w:pPr>
        <w:ind w:left="720"/>
        <w:jc w:val="both"/>
      </w:pPr>
    </w:p>
    <w:tbl>
      <w:tblPr>
        <w:tblStyle w:val="TableGrid"/>
        <w:tblW w:w="8608" w:type="dxa"/>
        <w:jc w:val="center"/>
        <w:tblInd w:w="720" w:type="dxa"/>
        <w:tblLook w:val="04A0" w:firstRow="1" w:lastRow="0" w:firstColumn="1" w:lastColumn="0" w:noHBand="0" w:noVBand="1"/>
      </w:tblPr>
      <w:tblGrid>
        <w:gridCol w:w="2416"/>
        <w:gridCol w:w="6192"/>
      </w:tblGrid>
      <w:tr w:rsidR="009C3810" w:rsidRPr="00FC530F" w:rsidTr="00BE79FE">
        <w:trPr>
          <w:jc w:val="center"/>
        </w:trPr>
        <w:tc>
          <w:tcPr>
            <w:tcW w:w="2416" w:type="dxa"/>
          </w:tcPr>
          <w:p w:rsidR="009C3810" w:rsidRPr="00FC530F" w:rsidRDefault="009C3810" w:rsidP="00584C50">
            <w:pPr>
              <w:jc w:val="center"/>
              <w:rPr>
                <w:b/>
                <w:sz w:val="20"/>
              </w:rPr>
            </w:pPr>
            <w:r w:rsidRPr="00FC530F">
              <w:rPr>
                <w:b/>
                <w:sz w:val="20"/>
              </w:rPr>
              <w:t>Actividad</w:t>
            </w:r>
          </w:p>
        </w:tc>
        <w:tc>
          <w:tcPr>
            <w:tcW w:w="6192" w:type="dxa"/>
          </w:tcPr>
          <w:p w:rsidR="009C3810" w:rsidRPr="00FC530F" w:rsidRDefault="009C3810" w:rsidP="00584C50">
            <w:pPr>
              <w:jc w:val="center"/>
              <w:rPr>
                <w:b/>
                <w:sz w:val="20"/>
              </w:rPr>
            </w:pPr>
            <w:r w:rsidRPr="00FC530F">
              <w:rPr>
                <w:b/>
                <w:sz w:val="20"/>
              </w:rPr>
              <w:t>Aspecto ambiental</w:t>
            </w:r>
          </w:p>
        </w:tc>
      </w:tr>
      <w:tr w:rsidR="009C3810" w:rsidRPr="00FC530F" w:rsidTr="00BE79FE">
        <w:trPr>
          <w:jc w:val="center"/>
        </w:trPr>
        <w:tc>
          <w:tcPr>
            <w:tcW w:w="2416" w:type="dxa"/>
          </w:tcPr>
          <w:p w:rsidR="009C3810" w:rsidRPr="00FC530F" w:rsidRDefault="009C3810" w:rsidP="005B03AD">
            <w:pPr>
              <w:jc w:val="both"/>
              <w:rPr>
                <w:sz w:val="20"/>
              </w:rPr>
            </w:pPr>
            <w:r w:rsidRPr="00FC530F">
              <w:rPr>
                <w:sz w:val="20"/>
              </w:rPr>
              <w:t>Cultivo de café</w:t>
            </w:r>
          </w:p>
        </w:tc>
        <w:tc>
          <w:tcPr>
            <w:tcW w:w="6192" w:type="dxa"/>
          </w:tcPr>
          <w:p w:rsidR="009C3810" w:rsidRPr="00FC530F" w:rsidRDefault="009C3810" w:rsidP="005B03AD">
            <w:pPr>
              <w:jc w:val="both"/>
              <w:rPr>
                <w:sz w:val="20"/>
              </w:rPr>
            </w:pPr>
            <w:r w:rsidRPr="00FC530F">
              <w:rPr>
                <w:sz w:val="20"/>
              </w:rPr>
              <w:t>Emisiones directas de GEI por el uso de fertilizantes químicos</w:t>
            </w:r>
          </w:p>
        </w:tc>
      </w:tr>
      <w:tr w:rsidR="00EC76D7" w:rsidRPr="00FC530F" w:rsidTr="00BE79FE">
        <w:trPr>
          <w:cantSplit/>
          <w:trHeight w:val="143"/>
          <w:jc w:val="center"/>
        </w:trPr>
        <w:tc>
          <w:tcPr>
            <w:tcW w:w="2416" w:type="dxa"/>
            <w:vMerge w:val="restart"/>
          </w:tcPr>
          <w:p w:rsidR="00EC76D7" w:rsidRPr="00FC530F" w:rsidRDefault="00EC76D7" w:rsidP="005B03AD">
            <w:pPr>
              <w:jc w:val="both"/>
              <w:rPr>
                <w:sz w:val="20"/>
              </w:rPr>
            </w:pPr>
            <w:r w:rsidRPr="00FC530F">
              <w:rPr>
                <w:sz w:val="20"/>
              </w:rPr>
              <w:t>Beneficio húmedo</w:t>
            </w:r>
          </w:p>
        </w:tc>
        <w:tc>
          <w:tcPr>
            <w:tcW w:w="6192" w:type="dxa"/>
          </w:tcPr>
          <w:p w:rsidR="00EC76D7" w:rsidRPr="00FC530F" w:rsidRDefault="00EC76D7" w:rsidP="005B03AD">
            <w:pPr>
              <w:jc w:val="both"/>
              <w:rPr>
                <w:sz w:val="20"/>
              </w:rPr>
            </w:pPr>
            <w:r w:rsidRPr="00FC530F">
              <w:rPr>
                <w:sz w:val="20"/>
              </w:rPr>
              <w:t>Consumo de agua</w:t>
            </w:r>
          </w:p>
        </w:tc>
      </w:tr>
      <w:tr w:rsidR="00EC76D7" w:rsidRPr="00FC530F" w:rsidTr="00BE79FE">
        <w:trPr>
          <w:jc w:val="center"/>
        </w:trPr>
        <w:tc>
          <w:tcPr>
            <w:tcW w:w="2416" w:type="dxa"/>
            <w:vMerge/>
          </w:tcPr>
          <w:p w:rsidR="00EC76D7" w:rsidRPr="00FC530F" w:rsidRDefault="00EC76D7" w:rsidP="005B03AD">
            <w:pPr>
              <w:jc w:val="both"/>
              <w:rPr>
                <w:sz w:val="20"/>
              </w:rPr>
            </w:pPr>
          </w:p>
        </w:tc>
        <w:tc>
          <w:tcPr>
            <w:tcW w:w="6192" w:type="dxa"/>
          </w:tcPr>
          <w:p w:rsidR="00EC76D7" w:rsidRPr="00FC530F" w:rsidRDefault="00EC76D7" w:rsidP="005B03AD">
            <w:pPr>
              <w:jc w:val="both"/>
              <w:rPr>
                <w:sz w:val="20"/>
              </w:rPr>
            </w:pPr>
            <w:r w:rsidRPr="00FC530F">
              <w:rPr>
                <w:sz w:val="20"/>
              </w:rPr>
              <w:t>Emisiones indirectas de GEI y otros contaminantes por consumo de energía eléctrica</w:t>
            </w:r>
          </w:p>
        </w:tc>
      </w:tr>
      <w:tr w:rsidR="00EC76D7" w:rsidRPr="00FC530F" w:rsidTr="00BE79FE">
        <w:trPr>
          <w:jc w:val="center"/>
        </w:trPr>
        <w:tc>
          <w:tcPr>
            <w:tcW w:w="2416" w:type="dxa"/>
            <w:vMerge/>
          </w:tcPr>
          <w:p w:rsidR="00EC76D7" w:rsidRPr="00FC530F" w:rsidRDefault="00EC76D7" w:rsidP="005B03AD">
            <w:pPr>
              <w:jc w:val="both"/>
              <w:rPr>
                <w:sz w:val="20"/>
              </w:rPr>
            </w:pPr>
          </w:p>
        </w:tc>
        <w:tc>
          <w:tcPr>
            <w:tcW w:w="6192" w:type="dxa"/>
          </w:tcPr>
          <w:p w:rsidR="00EC76D7" w:rsidRPr="00FC530F" w:rsidRDefault="00EC76D7" w:rsidP="005B03AD">
            <w:pPr>
              <w:jc w:val="both"/>
              <w:rPr>
                <w:sz w:val="20"/>
              </w:rPr>
            </w:pPr>
            <w:r w:rsidRPr="00FC530F">
              <w:rPr>
                <w:sz w:val="20"/>
              </w:rPr>
              <w:t>Generación de residuos (Café de mala calidad o inmaduro, pulpa, mucilago)</w:t>
            </w:r>
          </w:p>
        </w:tc>
      </w:tr>
      <w:tr w:rsidR="00EC76D7" w:rsidRPr="00FC530F" w:rsidTr="00BE79FE">
        <w:trPr>
          <w:jc w:val="center"/>
        </w:trPr>
        <w:tc>
          <w:tcPr>
            <w:tcW w:w="2416" w:type="dxa"/>
            <w:vMerge/>
          </w:tcPr>
          <w:p w:rsidR="00EC76D7" w:rsidRPr="00FC530F" w:rsidRDefault="00EC76D7" w:rsidP="005B03AD">
            <w:pPr>
              <w:jc w:val="both"/>
              <w:rPr>
                <w:sz w:val="20"/>
              </w:rPr>
            </w:pPr>
          </w:p>
        </w:tc>
        <w:tc>
          <w:tcPr>
            <w:tcW w:w="6192" w:type="dxa"/>
          </w:tcPr>
          <w:p w:rsidR="00EC76D7" w:rsidRPr="00FC530F" w:rsidRDefault="00EC76D7" w:rsidP="005B03AD">
            <w:pPr>
              <w:jc w:val="both"/>
              <w:rPr>
                <w:sz w:val="20"/>
              </w:rPr>
            </w:pPr>
            <w:r w:rsidRPr="00FC530F">
              <w:rPr>
                <w:sz w:val="20"/>
              </w:rPr>
              <w:t>Descarga de aguas residuales (aguas mieles)</w:t>
            </w:r>
          </w:p>
        </w:tc>
      </w:tr>
      <w:tr w:rsidR="00EC76D7" w:rsidRPr="00FC530F" w:rsidTr="00BE79FE">
        <w:trPr>
          <w:jc w:val="center"/>
        </w:trPr>
        <w:tc>
          <w:tcPr>
            <w:tcW w:w="2416" w:type="dxa"/>
            <w:vMerge/>
          </w:tcPr>
          <w:p w:rsidR="00EC76D7" w:rsidRPr="00FC530F" w:rsidRDefault="00EC76D7" w:rsidP="005B03AD">
            <w:pPr>
              <w:jc w:val="both"/>
              <w:rPr>
                <w:sz w:val="20"/>
              </w:rPr>
            </w:pPr>
          </w:p>
        </w:tc>
        <w:tc>
          <w:tcPr>
            <w:tcW w:w="6192" w:type="dxa"/>
          </w:tcPr>
          <w:p w:rsidR="00EC76D7" w:rsidRPr="00FC530F" w:rsidRDefault="00EC76D7" w:rsidP="005B03AD">
            <w:pPr>
              <w:jc w:val="both"/>
              <w:rPr>
                <w:sz w:val="20"/>
              </w:rPr>
            </w:pPr>
            <w:r w:rsidRPr="00FC530F">
              <w:rPr>
                <w:sz w:val="20"/>
              </w:rPr>
              <w:t xml:space="preserve">Emisiones indirectas de GEI por </w:t>
            </w:r>
            <w:r w:rsidR="00E43045" w:rsidRPr="00FC530F">
              <w:rPr>
                <w:sz w:val="20"/>
              </w:rPr>
              <w:t xml:space="preserve">el manejo de las aguas residuales y los residuos generados </w:t>
            </w:r>
          </w:p>
        </w:tc>
      </w:tr>
      <w:tr w:rsidR="009C3810" w:rsidRPr="00FC530F" w:rsidTr="00BE79FE">
        <w:trPr>
          <w:jc w:val="center"/>
        </w:trPr>
        <w:tc>
          <w:tcPr>
            <w:tcW w:w="2416" w:type="dxa"/>
          </w:tcPr>
          <w:p w:rsidR="009C3810" w:rsidRPr="00FC530F" w:rsidRDefault="009C3810" w:rsidP="005B03AD">
            <w:pPr>
              <w:jc w:val="both"/>
              <w:rPr>
                <w:sz w:val="20"/>
              </w:rPr>
            </w:pPr>
            <w:r w:rsidRPr="00FC530F">
              <w:rPr>
                <w:sz w:val="20"/>
              </w:rPr>
              <w:t>Beneficio seco</w:t>
            </w:r>
          </w:p>
        </w:tc>
        <w:tc>
          <w:tcPr>
            <w:tcW w:w="6192" w:type="dxa"/>
          </w:tcPr>
          <w:p w:rsidR="009C3810" w:rsidRPr="00FC530F" w:rsidRDefault="009C3810" w:rsidP="00A84D44">
            <w:pPr>
              <w:jc w:val="both"/>
              <w:rPr>
                <w:sz w:val="20"/>
              </w:rPr>
            </w:pPr>
            <w:r w:rsidRPr="00FC530F">
              <w:rPr>
                <w:sz w:val="20"/>
              </w:rPr>
              <w:t>Generación de residuos (cascarilla)</w:t>
            </w:r>
          </w:p>
        </w:tc>
      </w:tr>
    </w:tbl>
    <w:p w:rsidR="004F5893" w:rsidRPr="00FC530F" w:rsidRDefault="004F5893" w:rsidP="004F5893">
      <w:pPr>
        <w:jc w:val="both"/>
      </w:pPr>
    </w:p>
    <w:p w:rsidR="00037FC9" w:rsidRPr="00172277" w:rsidRDefault="00A15385" w:rsidP="004F5893">
      <w:pPr>
        <w:jc w:val="both"/>
      </w:pPr>
      <w:r w:rsidRPr="00FC530F">
        <w:lastRenderedPageBreak/>
        <w:t xml:space="preserve">A continuación se explica </w:t>
      </w:r>
      <w:del w:id="169" w:author="Test" w:date="2013-09-24T11:28:00Z">
        <w:r w:rsidRPr="00FC530F" w:rsidDel="00FC530F">
          <w:delText>como</w:delText>
        </w:r>
      </w:del>
      <w:ins w:id="170" w:author="Test" w:date="2013-09-24T11:28:00Z">
        <w:r w:rsidR="00FC530F" w:rsidRPr="00FC530F">
          <w:t>cómo</w:t>
        </w:r>
      </w:ins>
      <w:r w:rsidRPr="00FC530F">
        <w:t xml:space="preserve"> es que se impacta al medio ambiente a través del procesamiento de café en cada una de sus actividades. </w:t>
      </w:r>
      <w:r w:rsidR="00BC58DF" w:rsidRPr="00FC530F">
        <w:t xml:space="preserve">La mayor parte de los productores de café aplican fertilizantes </w:t>
      </w:r>
      <w:r w:rsidR="00F05A35" w:rsidRPr="00FC530F">
        <w:t>químicos</w:t>
      </w:r>
      <w:r w:rsidR="00BC58DF" w:rsidRPr="00FC530F">
        <w:t xml:space="preserve"> sin llevar a cabo </w:t>
      </w:r>
      <w:r w:rsidR="00037FC9" w:rsidRPr="00FC530F">
        <w:t>previamente un</w:t>
      </w:r>
      <w:r w:rsidR="00C5087D" w:rsidRPr="00FC530F">
        <w:t xml:space="preserve"> </w:t>
      </w:r>
      <w:r w:rsidR="00F05A35" w:rsidRPr="00FC530F">
        <w:t>análisis</w:t>
      </w:r>
      <w:r w:rsidR="00A84D44" w:rsidRPr="00FC530F">
        <w:t xml:space="preserve"> de suelo que pueda</w:t>
      </w:r>
      <w:r w:rsidR="00BC58DF" w:rsidRPr="00FC530F">
        <w:t xml:space="preserve"> determinar que minerales </w:t>
      </w:r>
      <w:r w:rsidR="00C5087D" w:rsidRPr="00FC530F">
        <w:t xml:space="preserve">y en </w:t>
      </w:r>
      <w:del w:id="171" w:author="Test" w:date="2013-09-24T11:28:00Z">
        <w:r w:rsidR="00C5087D" w:rsidRPr="00FC530F" w:rsidDel="00FC530F">
          <w:delText>que</w:delText>
        </w:r>
      </w:del>
      <w:ins w:id="172" w:author="Test" w:date="2013-09-24T11:28:00Z">
        <w:r w:rsidR="00FC530F" w:rsidRPr="00FC530F">
          <w:t>qué</w:t>
        </w:r>
      </w:ins>
      <w:r w:rsidR="00C5087D" w:rsidRPr="00FC530F">
        <w:t xml:space="preserve"> ca</w:t>
      </w:r>
      <w:r w:rsidRPr="00FC530F">
        <w:t>ntidades es necesario aplicar</w:t>
      </w:r>
      <w:r w:rsidR="00C5087D" w:rsidRPr="00FC530F">
        <w:t xml:space="preserve"> a las plantas. Como resultado, muchos productores </w:t>
      </w:r>
      <w:r w:rsidRPr="00FC530F">
        <w:t xml:space="preserve">utilizan una mayor cantidad de fertilizantes a la necesaria, lo que implica un incremento </w:t>
      </w:r>
      <w:r w:rsidR="00C5087D" w:rsidRPr="00FC530F">
        <w:t>innecesari</w:t>
      </w:r>
      <w:r w:rsidRPr="00FC530F">
        <w:t>o</w:t>
      </w:r>
      <w:r w:rsidR="00C5087D" w:rsidRPr="00FC530F">
        <w:t xml:space="preserve"> tanto </w:t>
      </w:r>
      <w:r w:rsidRPr="00FC530F">
        <w:t xml:space="preserve">de </w:t>
      </w:r>
      <w:r w:rsidR="00C5087D" w:rsidRPr="00FC530F">
        <w:t xml:space="preserve">sus costos como </w:t>
      </w:r>
      <w:r w:rsidR="00B10792" w:rsidRPr="00FC530F">
        <w:t xml:space="preserve">de </w:t>
      </w:r>
      <w:r w:rsidR="00C5087D" w:rsidRPr="00FC530F">
        <w:t xml:space="preserve">los contaminantes ambientales generados. </w:t>
      </w:r>
      <w:r w:rsidR="000B07AF" w:rsidRPr="00FC530F">
        <w:t>Un estudio desarrollado por</w:t>
      </w:r>
      <w:r w:rsidR="00C5087D" w:rsidRPr="00FC530F">
        <w:t xml:space="preserve"> SNV muestra que cuando un productor desarrolla un plan de </w:t>
      </w:r>
      <w:r w:rsidR="00F05A35" w:rsidRPr="00FC530F">
        <w:t>fertilización</w:t>
      </w:r>
      <w:r w:rsidR="00C5087D" w:rsidRPr="00FC530F">
        <w:t xml:space="preserve"> basado en un </w:t>
      </w:r>
      <w:r w:rsidR="00F05A35" w:rsidRPr="00FC530F">
        <w:t>análisis</w:t>
      </w:r>
      <w:r w:rsidR="00C5087D" w:rsidRPr="00FC530F">
        <w:t xml:space="preserve"> de suelo, puede reducir el uso de fertilizantes </w:t>
      </w:r>
      <w:r w:rsidR="00F05A35" w:rsidRPr="00FC530F">
        <w:t>químicos</w:t>
      </w:r>
      <w:r w:rsidR="00C5087D" w:rsidRPr="00FC530F">
        <w:t xml:space="preserve"> entre un 40 y un 60% resultando en una </w:t>
      </w:r>
      <w:r w:rsidR="00F05A35" w:rsidRPr="00FC530F">
        <w:t>reducción</w:t>
      </w:r>
      <w:r w:rsidR="00C5087D" w:rsidRPr="00FC530F">
        <w:t xml:space="preserve"> significati</w:t>
      </w:r>
      <w:r w:rsidR="00B10792" w:rsidRPr="00FC530F">
        <w:t>va de costos y de contaminantes</w:t>
      </w:r>
      <w:r w:rsidR="00C5087D" w:rsidRPr="00FC530F">
        <w:t xml:space="preserve">, </w:t>
      </w:r>
      <w:r w:rsidR="00F05A35" w:rsidRPr="00FC530F">
        <w:t>así</w:t>
      </w:r>
      <w:r w:rsidR="00C5087D" w:rsidRPr="00FC530F">
        <w:t xml:space="preserve"> mismo se incrementa el rendimiento. La mejora de rendimientos </w:t>
      </w:r>
      <w:r w:rsidR="00E43045" w:rsidRPr="00FC530F">
        <w:t xml:space="preserve">y de eficiencia en el proceso </w:t>
      </w:r>
      <w:r w:rsidR="00C5087D" w:rsidRPr="00FC530F">
        <w:t xml:space="preserve">tomando en cuenta el contexto actual de </w:t>
      </w:r>
      <w:r w:rsidR="00F05A35" w:rsidRPr="00FC530F">
        <w:t>destrucción</w:t>
      </w:r>
      <w:r w:rsidR="00C5087D" w:rsidRPr="00FC530F">
        <w:t xml:space="preserve"> de cosechas por</w:t>
      </w:r>
      <w:r w:rsidR="00FB3B64" w:rsidRPr="00FC530F">
        <w:t xml:space="preserve"> royas, es vital para preservar la competitividad y mitigar los impactos negativos de la plaga.</w:t>
      </w:r>
      <w:r w:rsidR="00C5087D" w:rsidRPr="00FC530F">
        <w:t xml:space="preserve"> </w:t>
      </w:r>
      <w:r w:rsidR="00037FC9" w:rsidRPr="00FC530F">
        <w:t>La plaga de royas ha afectado severamente la producción de café en Centro América</w:t>
      </w:r>
      <w:r w:rsidR="00460142" w:rsidRPr="00FC530F">
        <w:t>,</w:t>
      </w:r>
      <w:r w:rsidR="00037FC9" w:rsidRPr="00FC530F">
        <w:t xml:space="preserve"> se ha declarado estado de emergencia fitosanitaria en Costa Rica, Guatemala y Honduras</w:t>
      </w:r>
      <w:r w:rsidR="008B1FAA" w:rsidRPr="00FC530F">
        <w:t>. Se esperan</w:t>
      </w:r>
      <w:r w:rsidR="00037FC9" w:rsidRPr="00FC530F">
        <w:t xml:space="preserve"> fuertes impactos negativos en las cosechas 2012/2013 y 2013/2014. La incidencia de afectación en Honduras es estimada en 25%, es decir se </w:t>
      </w:r>
      <w:r w:rsidR="008B1FAA" w:rsidRPr="00FC530F">
        <w:t>estima</w:t>
      </w:r>
      <w:r w:rsidR="00037FC9" w:rsidRPr="00FC530F">
        <w:t xml:space="preserve"> afectación en un área de 70,000 </w:t>
      </w:r>
      <w:r w:rsidR="008B1FAA" w:rsidRPr="00FC530F">
        <w:t>hectáreas</w:t>
      </w:r>
      <w:r w:rsidR="00037FC9" w:rsidRPr="00FC530F">
        <w:t xml:space="preserve"> lo que causaría la </w:t>
      </w:r>
      <w:del w:id="173" w:author="Test" w:date="2013-09-24T11:28:00Z">
        <w:r w:rsidR="00037FC9" w:rsidRPr="00FC530F" w:rsidDel="00FC530F">
          <w:delText>perdida</w:delText>
        </w:r>
      </w:del>
      <w:ins w:id="174" w:author="Test" w:date="2013-09-24T11:28:00Z">
        <w:r w:rsidR="00FC530F" w:rsidRPr="00FC530F">
          <w:t>pérdida</w:t>
        </w:r>
      </w:ins>
      <w:r w:rsidR="00037FC9" w:rsidRPr="00FC530F">
        <w:t xml:space="preserve"> de 100,000 empleos y aproximadamente 230 millones de dólares durante la cosecha 2012/2013</w:t>
      </w:r>
      <w:r w:rsidR="00460142" w:rsidRPr="00172277">
        <w:rPr>
          <w:rStyle w:val="FootnoteReference"/>
        </w:rPr>
        <w:footnoteReference w:id="5"/>
      </w:r>
      <w:r w:rsidR="00037FC9" w:rsidRPr="00172277">
        <w:t>.</w:t>
      </w:r>
    </w:p>
    <w:p w:rsidR="00E43045" w:rsidRPr="00FC530F" w:rsidRDefault="00E43045" w:rsidP="00E43045">
      <w:pPr>
        <w:ind w:left="720"/>
        <w:jc w:val="both"/>
      </w:pPr>
    </w:p>
    <w:p w:rsidR="00E806D6" w:rsidRDefault="00FB3B64" w:rsidP="00A15385">
      <w:pPr>
        <w:jc w:val="both"/>
        <w:rPr>
          <w:ins w:id="175" w:author="Test" w:date="2013-09-24T16:09:00Z"/>
        </w:rPr>
      </w:pPr>
      <w:r w:rsidRPr="00FC530F">
        <w:t xml:space="preserve">Durante la molienda </w:t>
      </w:r>
      <w:r w:rsidR="00F05A35" w:rsidRPr="00FC530F">
        <w:t>húmeda</w:t>
      </w:r>
      <w:r w:rsidRPr="00FC530F">
        <w:t xml:space="preserve"> de café, solo 20% del grano de</w:t>
      </w:r>
      <w:r w:rsidR="00E43045" w:rsidRPr="00FC530F">
        <w:t xml:space="preserve"> café es secado para su venta, e</w:t>
      </w:r>
      <w:r w:rsidRPr="00FC530F">
        <w:t xml:space="preserve">l 80% restante se convierte en residuos en forma de pulpa y agua residual </w:t>
      </w:r>
      <w:r w:rsidR="00B10792" w:rsidRPr="00FC530F">
        <w:t>ácida</w:t>
      </w:r>
      <w:r w:rsidRPr="00FC530F">
        <w:t xml:space="preserve">. </w:t>
      </w:r>
      <w:r w:rsidR="00C67880" w:rsidRPr="00FC530F">
        <w:t>Parte importante de l</w:t>
      </w:r>
      <w:r w:rsidRPr="00FC530F">
        <w:t xml:space="preserve">a </w:t>
      </w:r>
      <w:r w:rsidR="00F05A35" w:rsidRPr="00FC530F">
        <w:t>contaminación</w:t>
      </w:r>
      <w:r w:rsidRPr="00FC530F">
        <w:t xml:space="preserve"> </w:t>
      </w:r>
      <w:r w:rsidR="00C67880" w:rsidRPr="00FC530F">
        <w:t xml:space="preserve">generada </w:t>
      </w:r>
      <w:r w:rsidRPr="00FC530F">
        <w:t xml:space="preserve">en las regiones cafetaleras de Honduras proviene de cooperativas </w:t>
      </w:r>
      <w:r w:rsidR="00C67880" w:rsidRPr="00FC530F">
        <w:t>con beneficio húmedo</w:t>
      </w:r>
      <w:r w:rsidRPr="00FC530F">
        <w:t xml:space="preserve"> que permiten la </w:t>
      </w:r>
      <w:r w:rsidR="00F05A35" w:rsidRPr="00FC530F">
        <w:t>descomposición</w:t>
      </w:r>
      <w:r w:rsidRPr="00FC530F">
        <w:t xml:space="preserve"> al aire libre de residuos de la pulpa de café lo que genera metano, </w:t>
      </w:r>
      <w:r w:rsidR="00F05A35" w:rsidRPr="00FC530F">
        <w:t>así</w:t>
      </w:r>
      <w:r w:rsidRPr="00FC530F">
        <w:t xml:space="preserve"> mismo </w:t>
      </w:r>
      <w:r w:rsidR="00B10792" w:rsidRPr="00FC530F">
        <w:t xml:space="preserve">en este proceso </w:t>
      </w:r>
      <w:r w:rsidRPr="00FC530F">
        <w:t>se convierten grandes cantidades de agua limpia en agua residual</w:t>
      </w:r>
      <w:r w:rsidR="00AE7C5C" w:rsidRPr="00172277">
        <w:rPr>
          <w:rStyle w:val="FootnoteReference"/>
        </w:rPr>
        <w:footnoteReference w:id="6"/>
      </w:r>
      <w:r w:rsidR="00E43045" w:rsidRPr="00172277">
        <w:t xml:space="preserve"> </w:t>
      </w:r>
      <w:r w:rsidRPr="008B5695">
        <w:t>que contamina cuerp</w:t>
      </w:r>
      <w:r w:rsidRPr="00653039">
        <w:t xml:space="preserve">os de agua superficiales y </w:t>
      </w:r>
      <w:r w:rsidR="00F05A35" w:rsidRPr="00FC530F">
        <w:t>subterráneos</w:t>
      </w:r>
      <w:r w:rsidRPr="00FC530F">
        <w:t>.</w:t>
      </w:r>
      <w:r w:rsidR="00E806D6" w:rsidRPr="00FC530F">
        <w:t xml:space="preserve"> Estos problemas </w:t>
      </w:r>
      <w:r w:rsidR="00C67880" w:rsidRPr="00FC530F">
        <w:t>adicionalmente</w:t>
      </w:r>
      <w:r w:rsidR="00E806D6" w:rsidRPr="00FC530F">
        <w:t xml:space="preserve"> generan olores, prolife</w:t>
      </w:r>
      <w:r w:rsidR="00B10792" w:rsidRPr="00FC530F">
        <w:t>ración de enfermedades e impactan negativamente en</w:t>
      </w:r>
      <w:r w:rsidR="00E806D6" w:rsidRPr="00FC530F">
        <w:t xml:space="preserve"> los recursos naturales y las vidas y salud de las comunidades ubicadas en los centros de producción cafetera.</w:t>
      </w:r>
    </w:p>
    <w:p w:rsidR="00372359" w:rsidRDefault="00372359" w:rsidP="00372359">
      <w:pPr>
        <w:numPr>
          <w:ilvl w:val="0"/>
          <w:numId w:val="51"/>
        </w:numPr>
        <w:jc w:val="both"/>
        <w:rPr>
          <w:ins w:id="176" w:author="Test" w:date="2013-09-24T16:10:00Z"/>
          <w:szCs w:val="24"/>
        </w:rPr>
      </w:pPr>
      <w:ins w:id="177" w:author="Test" w:date="2013-09-24T16:10:00Z">
        <w:r w:rsidRPr="00275FCC">
          <w:rPr>
            <w:b/>
            <w:szCs w:val="24"/>
          </w:rPr>
          <w:t>Proveedores de servicio</w:t>
        </w:r>
        <w:r>
          <w:rPr>
            <w:szCs w:val="24"/>
          </w:rPr>
          <w:t xml:space="preserve">. En Honduras, no existe un mercado de proveedores  de tecnología de sistemas de </w:t>
        </w:r>
        <w:proofErr w:type="spellStart"/>
        <w:r>
          <w:rPr>
            <w:szCs w:val="24"/>
          </w:rPr>
          <w:t>biodigestión</w:t>
        </w:r>
        <w:proofErr w:type="spellEnd"/>
        <w:r>
          <w:rPr>
            <w:szCs w:val="24"/>
          </w:rPr>
          <w:t xml:space="preserve"> y plantas de producción de </w:t>
        </w:r>
        <w:proofErr w:type="spellStart"/>
        <w:r>
          <w:rPr>
            <w:szCs w:val="24"/>
          </w:rPr>
          <w:t>bioetanol</w:t>
        </w:r>
        <w:proofErr w:type="spellEnd"/>
        <w:r>
          <w:rPr>
            <w:szCs w:val="24"/>
          </w:rPr>
          <w:t xml:space="preserve">. La tecnología se importa de Costa Rica y de Colombia. El proyecto apoyará en la formación de técnicos de las organizaciones y eventualmente de universidades, con la finalidad de tener una capacidad mínima local que permita dar mantenimiento a la tecnología, asistencia a los usuarios, y para ir introduciendo su manejo. La falta de un estudio de mercado ha impedido la identificación de oportunidades y potencial demanda que pueda surgir no solo del  sector cafetalero sino de otros sectores de la economía (porcino, avícola, </w:t>
        </w:r>
        <w:proofErr w:type="spellStart"/>
        <w:r>
          <w:rPr>
            <w:szCs w:val="24"/>
          </w:rPr>
          <w:t>etc</w:t>
        </w:r>
        <w:proofErr w:type="spellEnd"/>
        <w:r>
          <w:rPr>
            <w:szCs w:val="24"/>
          </w:rPr>
          <w:t xml:space="preserve">). De tal manera, en la nueva propuesta se incluirá su desarrollo y presentación a los sectores potencialmente interesados.   </w:t>
        </w:r>
      </w:ins>
    </w:p>
    <w:p w:rsidR="00372359" w:rsidRDefault="00372359" w:rsidP="00372359">
      <w:pPr>
        <w:numPr>
          <w:ilvl w:val="0"/>
          <w:numId w:val="51"/>
        </w:numPr>
        <w:jc w:val="both"/>
        <w:rPr>
          <w:ins w:id="178" w:author="Test" w:date="2013-09-24T16:09:00Z"/>
          <w:szCs w:val="24"/>
        </w:rPr>
      </w:pPr>
    </w:p>
    <w:p w:rsidR="00372359" w:rsidRPr="00FC530F" w:rsidRDefault="00372359" w:rsidP="00A15385">
      <w:pPr>
        <w:jc w:val="both"/>
      </w:pPr>
    </w:p>
    <w:p w:rsidR="00563C8B" w:rsidRPr="00FC530F" w:rsidRDefault="00563C8B" w:rsidP="00563C8B">
      <w:pPr>
        <w:ind w:left="720"/>
      </w:pPr>
    </w:p>
    <w:p w:rsidR="00AE7C5C" w:rsidRPr="00FC530F" w:rsidRDefault="00563C8B" w:rsidP="00B10792">
      <w:pPr>
        <w:jc w:val="both"/>
      </w:pPr>
      <w:r w:rsidRPr="00FC530F">
        <w:t>Otro de los aspectos del proceso que genera impactos negativos</w:t>
      </w:r>
      <w:r w:rsidR="00B10792" w:rsidRPr="00FC530F">
        <w:t xml:space="preserve"> al ambiente</w:t>
      </w:r>
      <w:r w:rsidRPr="00FC530F">
        <w:t xml:space="preserve"> </w:t>
      </w:r>
      <w:r w:rsidR="00C67880" w:rsidRPr="00FC530F">
        <w:t>es el uso de grandes cantidades de energía eléctrica durante los beneficios húmedo y seco</w:t>
      </w:r>
      <w:r w:rsidR="00AE7C5C" w:rsidRPr="00FC530F">
        <w:t xml:space="preserve"> de café, debido al uso de equipo viejo e inadecuado. </w:t>
      </w:r>
      <w:r w:rsidR="00B10792" w:rsidRPr="00FC530F">
        <w:t>La energía se utiliza en forma de</w:t>
      </w:r>
      <w:r w:rsidR="00AE7C5C" w:rsidRPr="00FC530F">
        <w:t xml:space="preserve"> electricidad y calor, y proviene generalmente de combustibles </w:t>
      </w:r>
      <w:r w:rsidR="00F05A35" w:rsidRPr="00FC530F">
        <w:t>fósiles</w:t>
      </w:r>
      <w:r w:rsidR="00AE7C5C" w:rsidRPr="00FC530F">
        <w:t xml:space="preserve">. Las partes del proceso que usan </w:t>
      </w:r>
      <w:r w:rsidR="00F05A35" w:rsidRPr="00FC530F">
        <w:t>más</w:t>
      </w:r>
      <w:r w:rsidR="00AE7C5C" w:rsidRPr="00FC530F">
        <w:t xml:space="preserve"> </w:t>
      </w:r>
      <w:r w:rsidR="00F05A35" w:rsidRPr="00FC530F">
        <w:t>energía</w:t>
      </w:r>
      <w:r w:rsidR="00AE7C5C" w:rsidRPr="00FC530F">
        <w:t xml:space="preserve"> son los motores </w:t>
      </w:r>
      <w:r w:rsidR="00F05A35" w:rsidRPr="00FC530F">
        <w:t>eléctricos</w:t>
      </w:r>
      <w:r w:rsidR="00AE7C5C" w:rsidRPr="00FC530F">
        <w:t xml:space="preserve"> y las bombas de agua para </w:t>
      </w:r>
      <w:r w:rsidR="0098289A" w:rsidRPr="00FC530F">
        <w:t xml:space="preserve">el despulpado, los secadores </w:t>
      </w:r>
      <w:r w:rsidR="00F05A35" w:rsidRPr="00FC530F">
        <w:t>mecánicos</w:t>
      </w:r>
      <w:r w:rsidR="0098289A" w:rsidRPr="00FC530F">
        <w:t xml:space="preserve">, calentadores y hornos de secado. </w:t>
      </w:r>
      <w:r w:rsidR="00F05A35" w:rsidRPr="00FC530F">
        <w:t>Típicamente</w:t>
      </w:r>
      <w:r w:rsidR="0098289A" w:rsidRPr="00FC530F">
        <w:t xml:space="preserve">, 11.95kWh de electricidad y 111.46 </w:t>
      </w:r>
      <w:proofErr w:type="spellStart"/>
      <w:r w:rsidR="0098289A" w:rsidRPr="00FC530F">
        <w:t>kWh</w:t>
      </w:r>
      <w:proofErr w:type="spellEnd"/>
      <w:r w:rsidR="0098289A" w:rsidRPr="00FC530F">
        <w:t xml:space="preserve"> de </w:t>
      </w:r>
      <w:r w:rsidR="00F05A35" w:rsidRPr="00FC530F">
        <w:t>energía</w:t>
      </w:r>
      <w:r w:rsidR="0098289A" w:rsidRPr="00FC530F">
        <w:t xml:space="preserve"> </w:t>
      </w:r>
      <w:r w:rsidR="00F05A35" w:rsidRPr="00FC530F">
        <w:t>térmica</w:t>
      </w:r>
      <w:r w:rsidR="0098289A" w:rsidRPr="00FC530F">
        <w:t xml:space="preserve"> son requeridos para producir un quintal de café verde</w:t>
      </w:r>
      <w:r w:rsidR="0098289A" w:rsidRPr="00172277">
        <w:rPr>
          <w:rStyle w:val="FootnoteReference"/>
        </w:rPr>
        <w:footnoteReference w:id="7"/>
      </w:r>
      <w:r w:rsidR="00961237" w:rsidRPr="00172277">
        <w:t xml:space="preserve">. Adicionalmente, los productores de café y cooperativas tienen opciones limitadas de suministro de </w:t>
      </w:r>
      <w:r w:rsidR="00F05A35" w:rsidRPr="00FC530F">
        <w:t>energía</w:t>
      </w:r>
      <w:r w:rsidR="00961237" w:rsidRPr="00FC530F">
        <w:t xml:space="preserve">. Esto </w:t>
      </w:r>
      <w:r w:rsidR="00CA3BAF" w:rsidRPr="00FC530F">
        <w:t>pone</w:t>
      </w:r>
      <w:r w:rsidR="00961237" w:rsidRPr="00FC530F">
        <w:t xml:space="preserve"> en riesgo el procesamiento oportuno de los granos </w:t>
      </w:r>
      <w:r w:rsidR="00F05A35" w:rsidRPr="00FC530F">
        <w:t>húmedos</w:t>
      </w:r>
      <w:r w:rsidR="00961237" w:rsidRPr="00FC530F">
        <w:t xml:space="preserve"> y secos</w:t>
      </w:r>
      <w:r w:rsidR="00CA3BAF" w:rsidRPr="00FC530F">
        <w:t xml:space="preserve"> lo que puede </w:t>
      </w:r>
      <w:r w:rsidR="00961237" w:rsidRPr="00FC530F">
        <w:t xml:space="preserve"> afecta</w:t>
      </w:r>
      <w:r w:rsidR="00CA3BAF" w:rsidRPr="00FC530F">
        <w:t>r</w:t>
      </w:r>
      <w:r w:rsidR="00961237" w:rsidRPr="00FC530F">
        <w:t xml:space="preserve"> la calidad y cantidad de </w:t>
      </w:r>
      <w:r w:rsidR="00F05A35" w:rsidRPr="00FC530F">
        <w:t>producción</w:t>
      </w:r>
      <w:r w:rsidR="00961237" w:rsidRPr="00FC530F">
        <w:t xml:space="preserve"> y por lo tanto reduci</w:t>
      </w:r>
      <w:r w:rsidR="00CA3BAF" w:rsidRPr="00FC530F">
        <w:t>r</w:t>
      </w:r>
      <w:r w:rsidR="00961237" w:rsidRPr="00FC530F">
        <w:t xml:space="preserve"> el precio del café en el mercado.</w:t>
      </w:r>
    </w:p>
    <w:p w:rsidR="001354BF" w:rsidRPr="00FC530F" w:rsidRDefault="001354BF" w:rsidP="00584C50">
      <w:pPr>
        <w:ind w:left="720"/>
        <w:jc w:val="both"/>
      </w:pPr>
    </w:p>
    <w:p w:rsidR="0065288E" w:rsidRDefault="001354BF" w:rsidP="00CA3BAF">
      <w:pPr>
        <w:jc w:val="both"/>
        <w:rPr>
          <w:ins w:id="179" w:author="Test" w:date="2013-09-24T14:51:00Z"/>
        </w:rPr>
      </w:pPr>
      <w:r w:rsidRPr="00FC530F">
        <w:t>Como se observa, s</w:t>
      </w:r>
      <w:r w:rsidR="00E43045" w:rsidRPr="00FC530F">
        <w:t>e e</w:t>
      </w:r>
      <w:r w:rsidR="00CA3BAF" w:rsidRPr="00FC530F">
        <w:t>miten GEI por diversos factores, los cuales</w:t>
      </w:r>
      <w:r w:rsidR="00E43045" w:rsidRPr="00FC530F">
        <w:t xml:space="preserve"> incluyen el uso de fertilizantes químicos en el cultivo, el uso de energía en el beneficio seco y húmedo y el</w:t>
      </w:r>
      <w:r w:rsidR="00CA3BAF" w:rsidRPr="00FC530F">
        <w:t xml:space="preserve"> mal manejo de las</w:t>
      </w:r>
      <w:r w:rsidR="00E43045" w:rsidRPr="00FC530F">
        <w:t xml:space="preserve"> aguas residuales</w:t>
      </w:r>
      <w:r w:rsidR="00CA3BAF" w:rsidRPr="00FC530F">
        <w:t xml:space="preserve"> con</w:t>
      </w:r>
      <w:r w:rsidR="00E43045" w:rsidRPr="00FC530F">
        <w:t xml:space="preserve"> </w:t>
      </w:r>
      <w:r w:rsidR="00CA3BAF" w:rsidRPr="00FC530F">
        <w:t xml:space="preserve">alto contenido orgánico </w:t>
      </w:r>
      <w:r w:rsidR="00E43045" w:rsidRPr="00FC530F">
        <w:t>generadas durante el beneficio húmedo principalmente.</w:t>
      </w:r>
      <w:r w:rsidRPr="00FC530F">
        <w:t xml:space="preserve"> </w:t>
      </w:r>
      <w:r w:rsidR="0065288E" w:rsidRPr="00FC530F">
        <w:t xml:space="preserve">De acuerdo a un estudio llevado a cabo por SNV, la </w:t>
      </w:r>
      <w:commentRangeStart w:id="180"/>
      <w:r w:rsidR="0065288E" w:rsidRPr="00FC530F">
        <w:t>huella de carbono</w:t>
      </w:r>
      <w:commentRangeEnd w:id="180"/>
      <w:r w:rsidR="001277C6" w:rsidRPr="00FC530F">
        <w:rPr>
          <w:rStyle w:val="CommentReference"/>
        </w:rPr>
        <w:commentReference w:id="180"/>
      </w:r>
      <w:r w:rsidR="0065288E" w:rsidRPr="00FC530F">
        <w:t xml:space="preserve"> de una bolsa de café de 46 kg en 2 cooperativas de productores de café del </w:t>
      </w:r>
      <w:r w:rsidR="0065288E" w:rsidRPr="00172277">
        <w:t>poniente</w:t>
      </w:r>
      <w:r w:rsidR="00CA3BAF" w:rsidRPr="008B5695">
        <w:t xml:space="preserve"> de Honduras (</w:t>
      </w:r>
      <w:r w:rsidR="0065288E" w:rsidRPr="00FC530F">
        <w:t>ARUCO y COCAFELOL</w:t>
      </w:r>
      <w:r w:rsidR="00CA3BAF" w:rsidRPr="00FC530F">
        <w:t>)</w:t>
      </w:r>
      <w:r w:rsidR="0065288E" w:rsidRPr="00FC530F">
        <w:t xml:space="preserve"> es en promedio de 140 kg de CO</w:t>
      </w:r>
      <w:r w:rsidR="0065288E" w:rsidRPr="00FC530F">
        <w:rPr>
          <w:vertAlign w:val="subscript"/>
        </w:rPr>
        <w:t>2</w:t>
      </w:r>
      <w:r w:rsidR="0065288E" w:rsidRPr="00FC530F">
        <w:t xml:space="preserve"> (el equivalente a cerca d</w:t>
      </w:r>
      <w:r w:rsidR="00CA3BAF" w:rsidRPr="00FC530F">
        <w:t>e 15.7 galones de gas consumido</w:t>
      </w:r>
      <w:r w:rsidR="0065288E" w:rsidRPr="00FC530F">
        <w:t xml:space="preserve"> o al tanque de un automóvil de tamaño mediano). Extrapolando los resultados de estos estudios al total de café hondureño exportado </w:t>
      </w:r>
      <w:r w:rsidR="00CA3BAF" w:rsidRPr="00FC530F">
        <w:t>en</w:t>
      </w:r>
      <w:r w:rsidR="0065288E" w:rsidRPr="00FC530F">
        <w:t xml:space="preserve"> 2011-2012 (3.2 millones de bolsas de café verde)</w:t>
      </w:r>
      <w:r w:rsidR="00CA3BAF" w:rsidRPr="00FC530F">
        <w:t>,</w:t>
      </w:r>
      <w:r w:rsidR="0065288E" w:rsidRPr="00FC530F">
        <w:t xml:space="preserve"> el total de emisiones es de aproximadamente 500,000 MT de CO</w:t>
      </w:r>
      <w:r w:rsidR="0065288E" w:rsidRPr="00FC530F">
        <w:rPr>
          <w:vertAlign w:val="subscript"/>
        </w:rPr>
        <w:t>2</w:t>
      </w:r>
      <w:r w:rsidR="0065288E" w:rsidRPr="00FC530F">
        <w:t>e (equivalente a 1</w:t>
      </w:r>
      <w:proofErr w:type="gramStart"/>
      <w:r w:rsidR="0065288E" w:rsidRPr="00FC530F">
        <w:t>,162,791</w:t>
      </w:r>
      <w:proofErr w:type="gramEnd"/>
      <w:r w:rsidR="0065288E" w:rsidRPr="00FC530F">
        <w:t xml:space="preserve"> millones de barriles de petróleo consumido)</w:t>
      </w:r>
      <w:r w:rsidR="0065288E" w:rsidRPr="00172277">
        <w:rPr>
          <w:rStyle w:val="FootnoteReference"/>
        </w:rPr>
        <w:footnoteReference w:id="8"/>
      </w:r>
      <w:r w:rsidR="0065288E" w:rsidRPr="00172277">
        <w:t>.</w:t>
      </w:r>
    </w:p>
    <w:p w:rsidR="00B123E6" w:rsidRDefault="00B123E6" w:rsidP="00CA3BAF">
      <w:pPr>
        <w:jc w:val="both"/>
        <w:rPr>
          <w:ins w:id="181" w:author="Test" w:date="2013-09-24T14:51:00Z"/>
        </w:rPr>
      </w:pPr>
    </w:p>
    <w:p w:rsidR="0072152A" w:rsidRDefault="00B123E6" w:rsidP="00B123E6">
      <w:pPr>
        <w:jc w:val="both"/>
        <w:rPr>
          <w:ins w:id="182" w:author="Test" w:date="2013-09-24T14:58:00Z"/>
          <w:bCs/>
          <w:szCs w:val="22"/>
        </w:rPr>
        <w:pPrChange w:id="183" w:author="Test" w:date="2013-09-24T14:51:00Z">
          <w:pPr>
            <w:numPr>
              <w:numId w:val="51"/>
            </w:numPr>
            <w:tabs>
              <w:tab w:val="num" w:pos="360"/>
            </w:tabs>
            <w:ind w:left="360" w:hanging="360"/>
            <w:jc w:val="both"/>
          </w:pPr>
        </w:pPrChange>
      </w:pPr>
      <w:ins w:id="184" w:author="Test" w:date="2013-09-24T14:51:00Z">
        <w:r w:rsidRPr="00A02A46">
          <w:rPr>
            <w:b/>
            <w:bCs/>
            <w:szCs w:val="22"/>
          </w:rPr>
          <w:t xml:space="preserve">Tendencia </w:t>
        </w:r>
        <w:r>
          <w:rPr>
            <w:b/>
            <w:bCs/>
            <w:szCs w:val="22"/>
          </w:rPr>
          <w:t>en centralizar el p</w:t>
        </w:r>
        <w:r w:rsidRPr="00A02A46">
          <w:rPr>
            <w:b/>
            <w:bCs/>
            <w:szCs w:val="22"/>
          </w:rPr>
          <w:t>rocesamiento húmedo</w:t>
        </w:r>
        <w:r>
          <w:rPr>
            <w:b/>
            <w:bCs/>
            <w:szCs w:val="22"/>
          </w:rPr>
          <w:t>.</w:t>
        </w:r>
        <w:r w:rsidRPr="00A02A46">
          <w:rPr>
            <w:bCs/>
            <w:szCs w:val="22"/>
          </w:rPr>
          <w:t xml:space="preserve"> En Honduras</w:t>
        </w:r>
        <w:r>
          <w:rPr>
            <w:bCs/>
            <w:szCs w:val="22"/>
          </w:rPr>
          <w:t>,</w:t>
        </w:r>
        <w:r w:rsidRPr="00A02A46">
          <w:rPr>
            <w:bCs/>
            <w:szCs w:val="22"/>
          </w:rPr>
          <w:t xml:space="preserve"> </w:t>
        </w:r>
        <w:r>
          <w:rPr>
            <w:bCs/>
            <w:szCs w:val="22"/>
          </w:rPr>
          <w:t>a pesar de los esfuerzos en centralizar el beneficiado húmedo del café</w:t>
        </w:r>
      </w:ins>
      <w:ins w:id="185" w:author="Test" w:date="2013-09-24T14:53:00Z">
        <w:r>
          <w:rPr>
            <w:bCs/>
            <w:szCs w:val="22"/>
          </w:rPr>
          <w:t xml:space="preserve">, </w:t>
        </w:r>
      </w:ins>
      <w:ins w:id="186" w:author="Test" w:date="2013-09-24T14:51:00Z">
        <w:r>
          <w:rPr>
            <w:bCs/>
            <w:szCs w:val="22"/>
          </w:rPr>
          <w:t xml:space="preserve">aún persiste la práctica de que el </w:t>
        </w:r>
        <w:r w:rsidRPr="00A02A46">
          <w:rPr>
            <w:bCs/>
            <w:szCs w:val="22"/>
          </w:rPr>
          <w:t>pequeño productor se encarga de realizar el procesamiento húmedo o despulpado del café</w:t>
        </w:r>
        <w:r>
          <w:rPr>
            <w:bCs/>
            <w:szCs w:val="22"/>
          </w:rPr>
          <w:t xml:space="preserve"> en su propia finca</w:t>
        </w:r>
        <w:r w:rsidRPr="00A02A46">
          <w:rPr>
            <w:bCs/>
            <w:szCs w:val="22"/>
          </w:rPr>
          <w:t xml:space="preserve">, </w:t>
        </w:r>
        <w:r>
          <w:rPr>
            <w:bCs/>
            <w:szCs w:val="22"/>
          </w:rPr>
          <w:t xml:space="preserve">modelo que </w:t>
        </w:r>
      </w:ins>
      <w:ins w:id="187" w:author="Test" w:date="2013-09-24T14:52:00Z">
        <w:r>
          <w:rPr>
            <w:bCs/>
            <w:szCs w:val="22"/>
          </w:rPr>
          <w:t xml:space="preserve">multiplica </w:t>
        </w:r>
      </w:ins>
      <w:ins w:id="188" w:author="Test" w:date="2013-09-24T14:51:00Z">
        <w:r w:rsidRPr="00A02A46">
          <w:rPr>
            <w:bCs/>
            <w:szCs w:val="22"/>
          </w:rPr>
          <w:t xml:space="preserve">los puntos de contaminación de ríos y del ambiente. El sector en general incumple </w:t>
        </w:r>
        <w:r>
          <w:rPr>
            <w:bCs/>
            <w:szCs w:val="22"/>
          </w:rPr>
          <w:t xml:space="preserve">con algunas </w:t>
        </w:r>
        <w:r w:rsidRPr="00A02A46">
          <w:rPr>
            <w:bCs/>
            <w:szCs w:val="22"/>
          </w:rPr>
          <w:t>ley</w:t>
        </w:r>
        <w:r>
          <w:rPr>
            <w:bCs/>
            <w:szCs w:val="22"/>
          </w:rPr>
          <w:t xml:space="preserve">es ambientales del país, específicamente </w:t>
        </w:r>
      </w:ins>
      <w:ins w:id="189" w:author="Test" w:date="2013-09-24T14:54:00Z">
        <w:r>
          <w:rPr>
            <w:bCs/>
            <w:szCs w:val="22"/>
          </w:rPr>
          <w:t xml:space="preserve">la </w:t>
        </w:r>
      </w:ins>
      <w:ins w:id="190" w:author="Test" w:date="2013-09-24T14:51:00Z">
        <w:r>
          <w:rPr>
            <w:bCs/>
            <w:szCs w:val="22"/>
          </w:rPr>
          <w:t>que norma las descargas de aguas residuales a cuerpos receptores y alcantarillado sanitario</w:t>
        </w:r>
      </w:ins>
      <w:ins w:id="191" w:author="Test" w:date="2013-09-24T14:53:00Z">
        <w:r>
          <w:rPr>
            <w:rStyle w:val="FootnoteReference"/>
            <w:bCs/>
            <w:szCs w:val="22"/>
          </w:rPr>
          <w:footnoteReference w:id="9"/>
        </w:r>
      </w:ins>
      <w:ins w:id="194" w:author="Test" w:date="2013-09-24T14:51:00Z">
        <w:r>
          <w:rPr>
            <w:bCs/>
            <w:szCs w:val="22"/>
          </w:rPr>
          <w:t xml:space="preserve">, </w:t>
        </w:r>
      </w:ins>
      <w:ins w:id="195" w:author="Test" w:date="2013-09-24T14:54:00Z">
        <w:r>
          <w:rPr>
            <w:bCs/>
            <w:szCs w:val="22"/>
          </w:rPr>
          <w:t xml:space="preserve">que </w:t>
        </w:r>
      </w:ins>
      <w:ins w:id="196" w:author="Test" w:date="2013-09-24T14:51:00Z">
        <w:r>
          <w:rPr>
            <w:bCs/>
            <w:szCs w:val="22"/>
          </w:rPr>
          <w:t>indica los parámetros de descarga de los efluentes. Actualmente existe una tendencia por otorgar a las municipalidades la facultad de otorgar licencias ambientales a proyectos de distinta índole</w:t>
        </w:r>
      </w:ins>
      <w:ins w:id="197" w:author="Test" w:date="2013-09-24T14:55:00Z">
        <w:r w:rsidRPr="00B123E6">
          <w:rPr>
            <w:bCs/>
            <w:szCs w:val="22"/>
          </w:rPr>
          <w:t xml:space="preserve"> </w:t>
        </w:r>
      </w:ins>
      <w:ins w:id="198" w:author="Test" w:date="2013-09-24T14:56:00Z">
        <w:r>
          <w:rPr>
            <w:bCs/>
            <w:szCs w:val="22"/>
          </w:rPr>
          <w:t xml:space="preserve">como el </w:t>
        </w:r>
        <w:r>
          <w:rPr>
            <w:bCs/>
            <w:szCs w:val="22"/>
          </w:rPr>
          <w:t>procesamiento de café</w:t>
        </w:r>
        <w:r>
          <w:rPr>
            <w:bCs/>
            <w:szCs w:val="22"/>
          </w:rPr>
          <w:t xml:space="preserve"> </w:t>
        </w:r>
      </w:ins>
      <w:ins w:id="199" w:author="Test" w:date="2013-09-24T14:55:00Z">
        <w:r>
          <w:rPr>
            <w:bCs/>
            <w:szCs w:val="22"/>
          </w:rPr>
          <w:t xml:space="preserve">y </w:t>
        </w:r>
      </w:ins>
      <w:ins w:id="200" w:author="Test" w:date="2013-09-24T14:56:00Z">
        <w:r>
          <w:rPr>
            <w:bCs/>
            <w:szCs w:val="22"/>
          </w:rPr>
          <w:t xml:space="preserve">de </w:t>
        </w:r>
      </w:ins>
      <w:ins w:id="201" w:author="Test" w:date="2013-09-24T14:55:00Z">
        <w:r>
          <w:rPr>
            <w:bCs/>
            <w:szCs w:val="22"/>
          </w:rPr>
          <w:t>velar por el cumplimiento de normativas ambientales</w:t>
        </w:r>
      </w:ins>
      <w:ins w:id="202" w:author="Test" w:date="2013-09-24T14:56:00Z">
        <w:r>
          <w:rPr>
            <w:bCs/>
            <w:szCs w:val="22"/>
          </w:rPr>
          <w:t xml:space="preserve">. </w:t>
        </w:r>
      </w:ins>
      <w:ins w:id="203" w:author="Test" w:date="2013-09-24T14:51:00Z">
        <w:r w:rsidRPr="00A02A46">
          <w:rPr>
            <w:bCs/>
            <w:szCs w:val="22"/>
          </w:rPr>
          <w:t>Algunos gobiernos locales apenas inician a tomar medidas para asegurar su cumplimiento</w:t>
        </w:r>
      </w:ins>
      <w:ins w:id="204" w:author="Test" w:date="2013-09-24T14:56:00Z">
        <w:r>
          <w:rPr>
            <w:bCs/>
            <w:szCs w:val="22"/>
          </w:rPr>
          <w:t xml:space="preserve">, a través de </w:t>
        </w:r>
      </w:ins>
      <w:ins w:id="205" w:author="Test" w:date="2013-09-24T14:51:00Z">
        <w:r w:rsidRPr="00A02A46">
          <w:rPr>
            <w:bCs/>
            <w:szCs w:val="22"/>
          </w:rPr>
          <w:t>sanciones y cierre de unidades productivas, lo que ha generado preocupación e interés por parte de las organizaciones productivas</w:t>
        </w:r>
        <w:r>
          <w:rPr>
            <w:bCs/>
            <w:szCs w:val="22"/>
          </w:rPr>
          <w:t xml:space="preserve"> </w:t>
        </w:r>
      </w:ins>
      <w:ins w:id="206" w:author="Test" w:date="2013-09-24T14:56:00Z">
        <w:r>
          <w:rPr>
            <w:bCs/>
            <w:szCs w:val="22"/>
          </w:rPr>
          <w:t xml:space="preserve">de cumplir con la normativa. </w:t>
        </w:r>
      </w:ins>
      <w:ins w:id="207" w:author="Test" w:date="2013-09-24T14:51:00Z">
        <w:r w:rsidRPr="00A02A46">
          <w:rPr>
            <w:bCs/>
            <w:szCs w:val="22"/>
          </w:rPr>
          <w:t xml:space="preserve">De allí, </w:t>
        </w:r>
      </w:ins>
      <w:ins w:id="208" w:author="Test" w:date="2013-09-24T14:57:00Z">
        <w:r>
          <w:rPr>
            <w:bCs/>
            <w:szCs w:val="22"/>
          </w:rPr>
          <w:t xml:space="preserve">surge </w:t>
        </w:r>
      </w:ins>
      <w:ins w:id="209" w:author="Test" w:date="2013-09-24T14:51:00Z">
        <w:r w:rsidRPr="00A02A46">
          <w:rPr>
            <w:bCs/>
            <w:szCs w:val="22"/>
          </w:rPr>
          <w:t xml:space="preserve">la tendencia para que el procesamiento húmedo del café sea realizado en </w:t>
        </w:r>
        <w:proofErr w:type="gramStart"/>
        <w:r w:rsidRPr="00A02A46">
          <w:rPr>
            <w:bCs/>
            <w:szCs w:val="22"/>
          </w:rPr>
          <w:t>micro centrales</w:t>
        </w:r>
        <w:proofErr w:type="gramEnd"/>
        <w:r w:rsidRPr="00A02A46">
          <w:rPr>
            <w:bCs/>
            <w:szCs w:val="22"/>
          </w:rPr>
          <w:t xml:space="preserve"> o directamente en el beneficio central</w:t>
        </w:r>
      </w:ins>
      <w:ins w:id="210" w:author="Test" w:date="2013-09-24T14:58:00Z">
        <w:r w:rsidR="0072152A">
          <w:rPr>
            <w:bCs/>
            <w:szCs w:val="22"/>
          </w:rPr>
          <w:t>, cuya capacidad en ocasiones está subutilizada</w:t>
        </w:r>
      </w:ins>
      <w:ins w:id="211" w:author="Test" w:date="2013-09-24T15:52:00Z">
        <w:r w:rsidR="004E14BB">
          <w:rPr>
            <w:bCs/>
            <w:szCs w:val="22"/>
          </w:rPr>
          <w:t>, como el caso de COCAFELOL</w:t>
        </w:r>
      </w:ins>
      <w:ins w:id="212" w:author="Test" w:date="2013-09-24T14:58:00Z">
        <w:r w:rsidR="0072152A">
          <w:rPr>
            <w:bCs/>
            <w:szCs w:val="22"/>
          </w:rPr>
          <w:t xml:space="preserve">. </w:t>
        </w:r>
      </w:ins>
      <w:ins w:id="213" w:author="Test" w:date="2013-09-24T15:52:00Z">
        <w:r w:rsidR="004E14BB" w:rsidRPr="004E14BB">
          <w:rPr>
            <w:bCs/>
            <w:szCs w:val="22"/>
            <w:rPrChange w:id="214" w:author="Test" w:date="2013-09-24T15:53:00Z">
              <w:rPr>
                <w:bCs/>
                <w:szCs w:val="22"/>
                <w:highlight w:val="yellow"/>
              </w:rPr>
            </w:rPrChange>
          </w:rPr>
          <w:t xml:space="preserve">Por ello, </w:t>
        </w:r>
        <w:r w:rsidR="004E14BB" w:rsidRPr="004E14BB">
          <w:rPr>
            <w:bCs/>
            <w:szCs w:val="22"/>
            <w:rPrChange w:id="215" w:author="Test" w:date="2013-09-24T15:53:00Z">
              <w:rPr>
                <w:bCs/>
                <w:szCs w:val="22"/>
                <w:highlight w:val="yellow"/>
              </w:rPr>
            </w:rPrChange>
          </w:rPr>
          <w:t xml:space="preserve">en el marco de esta operación, se </w:t>
        </w:r>
        <w:r w:rsidR="004E14BB" w:rsidRPr="004E14BB">
          <w:rPr>
            <w:bCs/>
            <w:szCs w:val="22"/>
            <w:rPrChange w:id="216" w:author="Test" w:date="2013-09-24T15:53:00Z">
              <w:rPr>
                <w:bCs/>
                <w:szCs w:val="22"/>
                <w:highlight w:val="yellow"/>
              </w:rPr>
            </w:rPrChange>
          </w:rPr>
          <w:t>explorar</w:t>
        </w:r>
      </w:ins>
      <w:ins w:id="217" w:author="Test" w:date="2013-09-24T15:53:00Z">
        <w:r w:rsidR="004E14BB" w:rsidRPr="004E14BB">
          <w:rPr>
            <w:bCs/>
            <w:szCs w:val="22"/>
            <w:rPrChange w:id="218" w:author="Test" w:date="2013-09-24T15:53:00Z">
              <w:rPr>
                <w:bCs/>
                <w:szCs w:val="22"/>
                <w:highlight w:val="yellow"/>
              </w:rPr>
            </w:rPrChange>
          </w:rPr>
          <w:t xml:space="preserve">án </w:t>
        </w:r>
      </w:ins>
      <w:ins w:id="219" w:author="Test" w:date="2013-09-24T15:52:00Z">
        <w:r w:rsidR="004E14BB" w:rsidRPr="004E14BB">
          <w:rPr>
            <w:bCs/>
            <w:szCs w:val="22"/>
            <w:rPrChange w:id="220" w:author="Test" w:date="2013-09-24T15:53:00Z">
              <w:rPr>
                <w:bCs/>
                <w:szCs w:val="22"/>
                <w:highlight w:val="yellow"/>
              </w:rPr>
            </w:rPrChange>
          </w:rPr>
          <w:t xml:space="preserve">opciones que apoyen a aumentar la productividad de los beneficios, </w:t>
        </w:r>
        <w:r w:rsidR="004E14BB" w:rsidRPr="004E14BB">
          <w:rPr>
            <w:bCs/>
            <w:szCs w:val="22"/>
            <w:rPrChange w:id="221" w:author="Test" w:date="2013-09-24T15:53:00Z">
              <w:rPr>
                <w:bCs/>
                <w:szCs w:val="22"/>
                <w:highlight w:val="yellow"/>
              </w:rPr>
            </w:rPrChange>
          </w:rPr>
          <w:lastRenderedPageBreak/>
          <w:t>eventualmente con centros de acopio móvil u otros mecanismos que sean viables y rentables</w:t>
        </w:r>
      </w:ins>
      <w:ins w:id="222" w:author="Test" w:date="2013-09-24T15:53:00Z">
        <w:r w:rsidR="004E14BB" w:rsidRPr="004E14BB">
          <w:rPr>
            <w:bCs/>
            <w:szCs w:val="22"/>
            <w:rPrChange w:id="223" w:author="Test" w:date="2013-09-24T15:53:00Z">
              <w:rPr>
                <w:bCs/>
                <w:szCs w:val="22"/>
                <w:highlight w:val="yellow"/>
              </w:rPr>
            </w:rPrChange>
          </w:rPr>
          <w:t xml:space="preserve">, dado que </w:t>
        </w:r>
      </w:ins>
      <w:ins w:id="224" w:author="Test" w:date="2013-09-24T15:52:00Z">
        <w:r w:rsidR="004E14BB" w:rsidRPr="004E14BB">
          <w:rPr>
            <w:bCs/>
            <w:szCs w:val="22"/>
            <w:rPrChange w:id="225" w:author="Test" w:date="2013-09-24T15:53:00Z">
              <w:rPr>
                <w:bCs/>
                <w:szCs w:val="22"/>
                <w:highlight w:val="yellow"/>
              </w:rPr>
            </w:rPrChange>
          </w:rPr>
          <w:t>el traslado de café en cereza implica el traslado de gran cantidad de pulpa, aprox. el 80% del peso del grano). Este tipo de análisis se incluirá en la propuesta</w:t>
        </w:r>
        <w:r w:rsidR="004E14BB" w:rsidRPr="004E14BB">
          <w:rPr>
            <w:bCs/>
            <w:szCs w:val="22"/>
          </w:rPr>
          <w:t>.</w:t>
        </w:r>
      </w:ins>
    </w:p>
    <w:p w:rsidR="0072152A" w:rsidRDefault="0072152A" w:rsidP="00B123E6">
      <w:pPr>
        <w:jc w:val="both"/>
        <w:rPr>
          <w:ins w:id="226" w:author="Test" w:date="2013-09-24T14:58:00Z"/>
          <w:bCs/>
          <w:szCs w:val="22"/>
        </w:rPr>
        <w:pPrChange w:id="227" w:author="Test" w:date="2013-09-24T14:51:00Z">
          <w:pPr>
            <w:numPr>
              <w:numId w:val="51"/>
            </w:numPr>
            <w:tabs>
              <w:tab w:val="num" w:pos="360"/>
            </w:tabs>
            <w:ind w:left="360" w:hanging="360"/>
            <w:jc w:val="both"/>
          </w:pPr>
        </w:pPrChange>
      </w:pPr>
    </w:p>
    <w:p w:rsidR="00B123E6" w:rsidRPr="00172277" w:rsidRDefault="00B123E6" w:rsidP="00CA3BAF">
      <w:pPr>
        <w:jc w:val="both"/>
      </w:pPr>
      <w:ins w:id="228" w:author="Test" w:date="2013-09-24T14:51:00Z">
        <w:r w:rsidRPr="00A02A46">
          <w:rPr>
            <w:bCs/>
            <w:szCs w:val="22"/>
          </w:rPr>
          <w:t xml:space="preserve">. </w:t>
        </w:r>
      </w:ins>
    </w:p>
    <w:p w:rsidR="0065288E" w:rsidRPr="00FC530F" w:rsidRDefault="0065288E" w:rsidP="00AE7C5C">
      <w:pPr>
        <w:ind w:left="720"/>
      </w:pPr>
    </w:p>
    <w:p w:rsidR="00677BDB" w:rsidRPr="00FC530F" w:rsidRDefault="001354BF" w:rsidP="00CA3BAF">
      <w:pPr>
        <w:jc w:val="both"/>
      </w:pPr>
      <w:r w:rsidRPr="00FC530F">
        <w:t xml:space="preserve">Aunque hay un marco legal que da a los municipios instrumentos legales para prevenir la contaminación en el procesamiento del café, existen algunos factores que limitan la aplicación de esta normatividad, los dos principales son: </w:t>
      </w:r>
    </w:p>
    <w:p w:rsidR="00CA3BAF" w:rsidRPr="00FC530F" w:rsidRDefault="00CA3BAF" w:rsidP="00CA3BAF">
      <w:pPr>
        <w:jc w:val="both"/>
      </w:pPr>
    </w:p>
    <w:p w:rsidR="00677BDB" w:rsidRPr="00FC530F" w:rsidRDefault="00677BDB" w:rsidP="00677BDB">
      <w:pPr>
        <w:pStyle w:val="ListParagraph"/>
        <w:numPr>
          <w:ilvl w:val="0"/>
          <w:numId w:val="28"/>
        </w:numPr>
        <w:jc w:val="both"/>
        <w:rPr>
          <w:rFonts w:ascii="Times New Roman" w:hAnsi="Times New Roman"/>
          <w:bCs/>
          <w:sz w:val="24"/>
          <w:szCs w:val="24"/>
          <w:lang w:val="es-ES"/>
        </w:rPr>
      </w:pPr>
      <w:r w:rsidRPr="00FC530F">
        <w:rPr>
          <w:rFonts w:ascii="Times New Roman" w:hAnsi="Times New Roman"/>
          <w:sz w:val="24"/>
          <w:szCs w:val="24"/>
          <w:lang w:val="es-ES"/>
        </w:rPr>
        <w:t>L</w:t>
      </w:r>
      <w:r w:rsidR="001354BF" w:rsidRPr="00FC530F">
        <w:rPr>
          <w:rFonts w:ascii="Times New Roman" w:hAnsi="Times New Roman"/>
          <w:sz w:val="24"/>
          <w:szCs w:val="24"/>
          <w:lang w:val="es-ES"/>
        </w:rPr>
        <w:t xml:space="preserve">a falta </w:t>
      </w:r>
      <w:r w:rsidRPr="00FC530F">
        <w:rPr>
          <w:rFonts w:ascii="Times New Roman" w:hAnsi="Times New Roman"/>
          <w:sz w:val="24"/>
          <w:szCs w:val="24"/>
          <w:lang w:val="es-ES"/>
        </w:rPr>
        <w:t>de</w:t>
      </w:r>
      <w:r w:rsidR="001354BF" w:rsidRPr="00FC530F">
        <w:rPr>
          <w:rFonts w:ascii="Times New Roman" w:hAnsi="Times New Roman"/>
          <w:sz w:val="24"/>
          <w:szCs w:val="24"/>
          <w:lang w:val="es-ES"/>
        </w:rPr>
        <w:t xml:space="preserve"> capacidad técnica en los municipios </w:t>
      </w:r>
    </w:p>
    <w:p w:rsidR="00677BDB" w:rsidRPr="00FC530F" w:rsidRDefault="0069378A" w:rsidP="00677BDB">
      <w:pPr>
        <w:pStyle w:val="ListParagraph"/>
        <w:numPr>
          <w:ilvl w:val="0"/>
          <w:numId w:val="28"/>
        </w:numPr>
        <w:jc w:val="both"/>
        <w:rPr>
          <w:rFonts w:ascii="Times New Roman" w:hAnsi="Times New Roman"/>
          <w:bCs/>
          <w:sz w:val="24"/>
          <w:szCs w:val="24"/>
          <w:lang w:val="es-ES"/>
        </w:rPr>
      </w:pPr>
      <w:r w:rsidRPr="00FC530F">
        <w:rPr>
          <w:rFonts w:ascii="Times New Roman" w:hAnsi="Times New Roman"/>
          <w:sz w:val="24"/>
          <w:szCs w:val="24"/>
          <w:lang w:val="es-ES"/>
        </w:rPr>
        <w:t>P</w:t>
      </w:r>
      <w:r w:rsidR="00677BDB" w:rsidRPr="00FC530F">
        <w:rPr>
          <w:rFonts w:ascii="Times New Roman" w:hAnsi="Times New Roman"/>
          <w:bCs/>
          <w:sz w:val="24"/>
          <w:szCs w:val="24"/>
          <w:lang w:val="es-ES"/>
        </w:rPr>
        <w:t xml:space="preserve">ersiste la práctica de que el pequeño productor se encarga de realizar el </w:t>
      </w:r>
      <w:r w:rsidRPr="00FC530F">
        <w:rPr>
          <w:rFonts w:ascii="Times New Roman" w:hAnsi="Times New Roman"/>
          <w:bCs/>
          <w:sz w:val="24"/>
          <w:szCs w:val="24"/>
          <w:lang w:val="es-ES"/>
        </w:rPr>
        <w:t>beneficio</w:t>
      </w:r>
      <w:r w:rsidR="00677BDB" w:rsidRPr="00FC530F">
        <w:rPr>
          <w:rFonts w:ascii="Times New Roman" w:hAnsi="Times New Roman"/>
          <w:bCs/>
          <w:sz w:val="24"/>
          <w:szCs w:val="24"/>
          <w:lang w:val="es-ES"/>
        </w:rPr>
        <w:t xml:space="preserve"> húmedo en su propia finca (aproximadamente 40% del beneficio húmedo)</w:t>
      </w:r>
      <w:r w:rsidRPr="00FC530F">
        <w:rPr>
          <w:rFonts w:ascii="Times New Roman" w:hAnsi="Times New Roman"/>
          <w:bCs/>
          <w:sz w:val="24"/>
          <w:szCs w:val="24"/>
          <w:lang w:val="es-ES"/>
        </w:rPr>
        <w:t xml:space="preserve"> y este</w:t>
      </w:r>
      <w:r w:rsidR="00677BDB" w:rsidRPr="00FC530F">
        <w:rPr>
          <w:rFonts w:ascii="Times New Roman" w:hAnsi="Times New Roman"/>
          <w:bCs/>
          <w:sz w:val="24"/>
          <w:szCs w:val="24"/>
          <w:lang w:val="es-ES"/>
        </w:rPr>
        <w:t xml:space="preserve"> modelo dispersa los puntos de contaminación de ríos y del ambiente.</w:t>
      </w:r>
    </w:p>
    <w:p w:rsidR="001354BF" w:rsidRPr="00FC530F" w:rsidRDefault="00036023" w:rsidP="00CA3BAF">
      <w:pPr>
        <w:jc w:val="both"/>
      </w:pPr>
      <w:r w:rsidRPr="00FC530F">
        <w:t xml:space="preserve">En este contexto se considera que el desarrollo de proyectos de generación de biogás como parte del proceso de tratamiento de residuos líquidos y </w:t>
      </w:r>
      <w:proofErr w:type="spellStart"/>
      <w:r w:rsidRPr="00FC530F">
        <w:t>solidos</w:t>
      </w:r>
      <w:proofErr w:type="spellEnd"/>
      <w:r w:rsidRPr="00FC530F">
        <w:t xml:space="preserve"> generados principalmente en</w:t>
      </w:r>
      <w:r w:rsidR="0069378A" w:rsidRPr="00FC530F">
        <w:t xml:space="preserve"> el beneficio húmedo del café, </w:t>
      </w:r>
      <w:r w:rsidR="00855F46" w:rsidRPr="00FC530F">
        <w:t xml:space="preserve">mitiga directamente las emisiones de GEI generadas por el manejo de residuos ya que evita la emisión de metano, asimismo si se genera electricidad a partir del biogás capturado se mitigan indirectamente emisiones de GEI al evitar la generación de energía eléctrica a través de combustibles fósiles, finalmente los residuos orgánicos generados durante el proceso de la producción del biogás </w:t>
      </w:r>
      <w:r w:rsidR="003A23C0" w:rsidRPr="00FC530F">
        <w:t>pueden ser utilizados como</w:t>
      </w:r>
      <w:r w:rsidR="00855F46" w:rsidRPr="00FC530F">
        <w:t xml:space="preserve"> fertilizantes, porque contienen altos niveles de materia orgánica y nutrientes, </w:t>
      </w:r>
      <w:r w:rsidR="003A23C0" w:rsidRPr="00FC530F">
        <w:t xml:space="preserve">son </w:t>
      </w:r>
      <w:r w:rsidR="00855F46" w:rsidRPr="00FC530F">
        <w:t>estable</w:t>
      </w:r>
      <w:r w:rsidR="003A23C0" w:rsidRPr="00FC530F">
        <w:t>s</w:t>
      </w:r>
      <w:r w:rsidR="00855F46" w:rsidRPr="00FC530F">
        <w:t xml:space="preserve"> y casi sin olores desagradables</w:t>
      </w:r>
      <w:r w:rsidR="003A23C0" w:rsidRPr="00FC530F">
        <w:t>, por lo tanto también se reducirían de manera indirecta las emisiones de GEI durante el cultivo del café ya que se sustituirían parte de los fertilizantes químicos usados actualmente con los fertilizantes orgánicos que resultan como subproducto de la generación del biogás.</w:t>
      </w:r>
    </w:p>
    <w:p w:rsidR="003A23C0" w:rsidRPr="00FC530F" w:rsidRDefault="003A23C0" w:rsidP="001354BF">
      <w:pPr>
        <w:ind w:left="720"/>
      </w:pPr>
    </w:p>
    <w:p w:rsidR="001354BF" w:rsidRPr="00FC530F" w:rsidRDefault="00CA3BAF" w:rsidP="00CA3BAF">
      <w:pPr>
        <w:jc w:val="both"/>
      </w:pPr>
      <w:r w:rsidRPr="00FC530F">
        <w:t>Se puede concluir que l</w:t>
      </w:r>
      <w:r w:rsidR="009A671A" w:rsidRPr="00FC530F">
        <w:t xml:space="preserve">as principales causas </w:t>
      </w:r>
      <w:r w:rsidRPr="00FC530F">
        <w:t xml:space="preserve">identificadas </w:t>
      </w:r>
      <w:r w:rsidR="009A671A" w:rsidRPr="00FC530F">
        <w:t xml:space="preserve">de la problemática planteada </w:t>
      </w:r>
      <w:r w:rsidRPr="00FC530F">
        <w:t>son</w:t>
      </w:r>
      <w:r w:rsidR="009A671A" w:rsidRPr="00FC530F">
        <w:t>:</w:t>
      </w:r>
    </w:p>
    <w:p w:rsidR="000B07AF" w:rsidRPr="00FC530F" w:rsidRDefault="000B07AF" w:rsidP="00AE7C5C">
      <w:pPr>
        <w:ind w:left="720"/>
      </w:pPr>
    </w:p>
    <w:p w:rsidR="00887FEA" w:rsidRPr="00FC530F" w:rsidRDefault="00887FEA" w:rsidP="00634ED4">
      <w:pPr>
        <w:pStyle w:val="bullets"/>
        <w:rPr>
          <w:lang w:val="es-ES"/>
          <w:rPrChange w:id="229" w:author="Test" w:date="2013-09-24T11:27:00Z">
            <w:rPr/>
          </w:rPrChange>
        </w:rPr>
      </w:pPr>
      <w:r w:rsidRPr="00FC530F">
        <w:rPr>
          <w:lang w:val="es-ES"/>
          <w:rPrChange w:id="230" w:author="Test" w:date="2013-09-24T11:27:00Z">
            <w:rPr/>
          </w:rPrChange>
        </w:rPr>
        <w:t xml:space="preserve">Asistencia técnica limitada para las cooperativas y productores de café lo cual </w:t>
      </w:r>
      <w:r w:rsidR="00145B0F" w:rsidRPr="00FC530F">
        <w:rPr>
          <w:lang w:val="es-ES"/>
          <w:rPrChange w:id="231" w:author="Test" w:date="2013-09-24T11:27:00Z">
            <w:rPr/>
          </w:rPrChange>
        </w:rPr>
        <w:t>ocasiona</w:t>
      </w:r>
      <w:r w:rsidRPr="00FC530F">
        <w:rPr>
          <w:lang w:val="es-ES"/>
          <w:rPrChange w:id="232" w:author="Test" w:date="2013-09-24T11:27:00Z">
            <w:rPr/>
          </w:rPrChange>
        </w:rPr>
        <w:t xml:space="preserve">: </w:t>
      </w:r>
      <w:commentRangeStart w:id="233"/>
      <w:r w:rsidRPr="00FC530F">
        <w:rPr>
          <w:lang w:val="es-ES"/>
          <w:rPrChange w:id="234" w:author="Test" w:date="2013-09-24T11:27:00Z">
            <w:rPr/>
          </w:rPrChange>
        </w:rPr>
        <w:t>(i) uso inapropiado e ineficiente de fertilizantes químicos;</w:t>
      </w:r>
      <w:commentRangeEnd w:id="233"/>
      <w:r w:rsidR="007339D1" w:rsidRPr="00FC530F">
        <w:rPr>
          <w:rStyle w:val="CommentReference"/>
          <w:spacing w:val="-3"/>
          <w:lang w:val="es-ES"/>
        </w:rPr>
        <w:commentReference w:id="233"/>
      </w:r>
      <w:r w:rsidRPr="00FC530F">
        <w:rPr>
          <w:lang w:val="es-ES"/>
          <w:rPrChange w:id="235" w:author="Test" w:date="2013-09-24T11:27:00Z">
            <w:rPr/>
          </w:rPrChange>
        </w:rPr>
        <w:t xml:space="preserve"> (ii) manejo inadecuado de los residuos </w:t>
      </w:r>
      <w:del w:id="236" w:author="Test" w:date="2013-09-24T11:28:00Z">
        <w:r w:rsidRPr="00FC530F" w:rsidDel="00FC530F">
          <w:rPr>
            <w:lang w:val="es-ES"/>
            <w:rPrChange w:id="237" w:author="Test" w:date="2013-09-24T11:27:00Z">
              <w:rPr/>
            </w:rPrChange>
          </w:rPr>
          <w:delText>solidos</w:delText>
        </w:r>
      </w:del>
      <w:ins w:id="238" w:author="Test" w:date="2013-09-24T11:28:00Z">
        <w:r w:rsidR="00FC530F" w:rsidRPr="00FC530F">
          <w:rPr>
            <w:lang w:val="es-ES"/>
          </w:rPr>
          <w:t>sólidos</w:t>
        </w:r>
      </w:ins>
      <w:r w:rsidRPr="00FC530F">
        <w:rPr>
          <w:lang w:val="es-ES"/>
          <w:rPrChange w:id="239" w:author="Test" w:date="2013-09-24T11:27:00Z">
            <w:rPr/>
          </w:rPrChange>
        </w:rPr>
        <w:t xml:space="preserve"> y líquidos </w:t>
      </w:r>
      <w:r w:rsidR="00145B0F" w:rsidRPr="00FC530F">
        <w:rPr>
          <w:lang w:val="es-ES"/>
          <w:rPrChange w:id="240" w:author="Test" w:date="2013-09-24T11:27:00Z">
            <w:rPr/>
          </w:rPrChange>
        </w:rPr>
        <w:t xml:space="preserve">generados </w:t>
      </w:r>
      <w:r w:rsidRPr="00FC530F">
        <w:rPr>
          <w:lang w:val="es-ES"/>
          <w:rPrChange w:id="241" w:author="Test" w:date="2013-09-24T11:27:00Z">
            <w:rPr/>
          </w:rPrChange>
        </w:rPr>
        <w:t xml:space="preserve">en los procesos de </w:t>
      </w:r>
      <w:r w:rsidR="009A671A" w:rsidRPr="00FC530F">
        <w:rPr>
          <w:lang w:val="es-ES"/>
          <w:rPrChange w:id="242" w:author="Test" w:date="2013-09-24T11:27:00Z">
            <w:rPr/>
          </w:rPrChange>
        </w:rPr>
        <w:t>beneficio seco y húmedo</w:t>
      </w:r>
      <w:r w:rsidRPr="00FC530F">
        <w:rPr>
          <w:lang w:val="es-ES"/>
          <w:rPrChange w:id="243" w:author="Test" w:date="2013-09-24T11:27:00Z">
            <w:rPr/>
          </w:rPrChange>
        </w:rPr>
        <w:t>; (iii) uso ineficiente de energía durante los procesos húmedos y secos debido al uso de equipo defectuoso y/o a instalaciones eléctricas inapropiadas; y (iv) uso irracional de agua.</w:t>
      </w:r>
    </w:p>
    <w:p w:rsidR="00887FEA" w:rsidRPr="00FC530F" w:rsidRDefault="00887FEA" w:rsidP="00887FEA">
      <w:pPr>
        <w:pStyle w:val="bullets"/>
        <w:rPr>
          <w:lang w:val="es-ES"/>
        </w:rPr>
      </w:pPr>
      <w:r w:rsidRPr="00FC530F">
        <w:rPr>
          <w:lang w:val="es-ES"/>
        </w:rPr>
        <w:t xml:space="preserve">Conocimiento limitado sobre tecnología eficiente y </w:t>
      </w:r>
      <w:del w:id="244" w:author="Test" w:date="2013-09-24T11:28:00Z">
        <w:r w:rsidRPr="00FC530F" w:rsidDel="00FC530F">
          <w:rPr>
            <w:lang w:val="es-ES"/>
          </w:rPr>
          <w:delText>mas</w:delText>
        </w:r>
      </w:del>
      <w:ins w:id="245" w:author="Test" w:date="2013-09-24T11:28:00Z">
        <w:r w:rsidR="00FC530F" w:rsidRPr="00FC530F">
          <w:rPr>
            <w:lang w:val="es-ES"/>
          </w:rPr>
          <w:t>más</w:t>
        </w:r>
      </w:ins>
      <w:r w:rsidRPr="00FC530F">
        <w:rPr>
          <w:lang w:val="es-ES"/>
        </w:rPr>
        <w:t xml:space="preserve"> limpia en las cooperativas, lo cual ocasiona que estas operen ineficientemente, perdiendo oportunidades </w:t>
      </w:r>
      <w:r w:rsidRPr="00172277">
        <w:rPr>
          <w:lang w:val="es-ES"/>
        </w:rPr>
        <w:t>estratégicas de generación de energía renova</w:t>
      </w:r>
      <w:r w:rsidRPr="008B5695">
        <w:rPr>
          <w:lang w:val="es-ES"/>
        </w:rPr>
        <w:t xml:space="preserve">ble </w:t>
      </w:r>
      <w:r w:rsidR="00145B0F" w:rsidRPr="008B5695">
        <w:rPr>
          <w:lang w:val="es-ES"/>
        </w:rPr>
        <w:t xml:space="preserve">y </w:t>
      </w:r>
      <w:proofErr w:type="spellStart"/>
      <w:r w:rsidR="00145B0F" w:rsidRPr="008B5695">
        <w:rPr>
          <w:lang w:val="es-ES"/>
        </w:rPr>
        <w:t>co</w:t>
      </w:r>
      <w:proofErr w:type="spellEnd"/>
      <w:r w:rsidR="00145B0F" w:rsidRPr="008B5695">
        <w:rPr>
          <w:lang w:val="es-ES"/>
        </w:rPr>
        <w:t xml:space="preserve">-productos como fertilizantes orgánicos </w:t>
      </w:r>
      <w:r w:rsidRPr="00FC530F">
        <w:rPr>
          <w:lang w:val="es-ES"/>
        </w:rPr>
        <w:t>para sus propios procesos productivos.</w:t>
      </w:r>
    </w:p>
    <w:p w:rsidR="00887FEA" w:rsidRDefault="00887FEA" w:rsidP="00CA3BAF">
      <w:pPr>
        <w:pStyle w:val="bullets"/>
        <w:rPr>
          <w:ins w:id="246" w:author="Test" w:date="2013-09-24T14:51:00Z"/>
          <w:lang w:val="es-ES"/>
        </w:rPr>
      </w:pPr>
      <w:r w:rsidRPr="00FC530F">
        <w:rPr>
          <w:lang w:val="es-ES"/>
        </w:rPr>
        <w:lastRenderedPageBreak/>
        <w:t xml:space="preserve">Capacidad técnica limitada de </w:t>
      </w:r>
      <w:r w:rsidR="00145B0F" w:rsidRPr="00FC530F">
        <w:rPr>
          <w:lang w:val="es-ES"/>
        </w:rPr>
        <w:t>las Unidades Municipales Ambientales</w:t>
      </w:r>
      <w:r w:rsidRPr="00FC530F">
        <w:rPr>
          <w:lang w:val="es-ES"/>
        </w:rPr>
        <w:t xml:space="preserve"> para asegurar el cumplimiento de los estándares ambientales en el sector cafetero, lo cual permite la contaminación del capital natural de las comunidades (aire, suelo y cuerpos de agua). E</w:t>
      </w:r>
      <w:r w:rsidR="009A671A" w:rsidRPr="00FC530F">
        <w:rPr>
          <w:lang w:val="es-ES"/>
        </w:rPr>
        <w:t>s importante mencionar que e</w:t>
      </w:r>
      <w:r w:rsidRPr="00FC530F">
        <w:rPr>
          <w:lang w:val="es-ES"/>
        </w:rPr>
        <w:t>l café es cultivado en 15 de los 18 estados</w:t>
      </w:r>
      <w:r w:rsidR="00CA3BAF" w:rsidRPr="00FC530F">
        <w:rPr>
          <w:lang w:val="es-ES"/>
        </w:rPr>
        <w:t xml:space="preserve"> (solo no se produce café en Gracias a Dios, Islas de la Bahía y Valle)</w:t>
      </w:r>
      <w:r w:rsidRPr="00FC530F">
        <w:rPr>
          <w:lang w:val="es-ES"/>
        </w:rPr>
        <w:t xml:space="preserve"> y en 213 de los 2</w:t>
      </w:r>
      <w:r w:rsidR="00CA3BAF" w:rsidRPr="00FC530F">
        <w:rPr>
          <w:lang w:val="es-ES"/>
        </w:rPr>
        <w:t>6</w:t>
      </w:r>
      <w:r w:rsidRPr="00FC530F">
        <w:rPr>
          <w:lang w:val="es-ES"/>
        </w:rPr>
        <w:t>8 municipios de Honduras.</w:t>
      </w:r>
    </w:p>
    <w:p w:rsidR="00B123E6" w:rsidRPr="00FC530F" w:rsidRDefault="00B123E6" w:rsidP="00CA3BAF">
      <w:pPr>
        <w:pStyle w:val="bullets"/>
        <w:rPr>
          <w:lang w:val="es-ES"/>
        </w:rPr>
      </w:pPr>
    </w:p>
    <w:p w:rsidR="00871BB3" w:rsidRPr="00FC530F" w:rsidRDefault="0047037A" w:rsidP="00E147AB">
      <w:pPr>
        <w:pStyle w:val="Heading2"/>
        <w:rPr>
          <w:lang w:val="es-ES"/>
        </w:rPr>
      </w:pPr>
      <w:bookmarkStart w:id="247" w:name="_Toc363224841"/>
      <w:bookmarkStart w:id="248" w:name="_Toc363224976"/>
      <w:bookmarkStart w:id="249" w:name="_Toc365558012"/>
      <w:r w:rsidRPr="00FC530F">
        <w:rPr>
          <w:rFonts w:ascii="Times New Roman" w:hAnsi="Times New Roman"/>
          <w:szCs w:val="24"/>
          <w:lang w:val="es-ES"/>
        </w:rPr>
        <w:t>Beneficiarios del proyecto</w:t>
      </w:r>
      <w:bookmarkEnd w:id="247"/>
      <w:bookmarkEnd w:id="248"/>
      <w:bookmarkEnd w:id="249"/>
      <w:r w:rsidRPr="00FC530F">
        <w:rPr>
          <w:rFonts w:ascii="Times New Roman" w:hAnsi="Times New Roman"/>
          <w:szCs w:val="24"/>
          <w:lang w:val="es-ES"/>
        </w:rPr>
        <w:t xml:space="preserve"> </w:t>
      </w:r>
      <w:bookmarkEnd w:id="158"/>
      <w:bookmarkEnd w:id="159"/>
    </w:p>
    <w:p w:rsidR="006F597D" w:rsidRPr="00FC530F" w:rsidRDefault="00390C89" w:rsidP="00145B0F">
      <w:pPr>
        <w:pStyle w:val="AutoNumpara"/>
        <w:numPr>
          <w:ilvl w:val="0"/>
          <w:numId w:val="0"/>
        </w:numPr>
      </w:pPr>
      <w:r w:rsidRPr="00FC530F">
        <w:t>Los beneficiarios</w:t>
      </w:r>
      <w:r w:rsidR="00920F29" w:rsidRPr="00FC530F">
        <w:t xml:space="preserve"> directos</w:t>
      </w:r>
      <w:r w:rsidRPr="00FC530F">
        <w:t xml:space="preserve"> son: (i) </w:t>
      </w:r>
      <w:r w:rsidR="00551122" w:rsidRPr="00FC530F">
        <w:t xml:space="preserve">al menos </w:t>
      </w:r>
      <w:ins w:id="250" w:author="Test" w:date="2013-09-24T15:32:00Z">
        <w:r w:rsidR="00B73D97">
          <w:t>4</w:t>
        </w:r>
      </w:ins>
      <w:del w:id="251" w:author="Test" w:date="2013-09-24T15:32:00Z">
        <w:r w:rsidR="00961237" w:rsidRPr="00FC530F" w:rsidDel="00B73D97">
          <w:delText>3</w:delText>
        </w:r>
      </w:del>
      <w:r w:rsidR="00961237" w:rsidRPr="00FC530F">
        <w:t xml:space="preserve"> cooperativas </w:t>
      </w:r>
      <w:r w:rsidR="00920F29" w:rsidRPr="00FC530F">
        <w:t xml:space="preserve">de </w:t>
      </w:r>
      <w:r w:rsidR="00961237" w:rsidRPr="00FC530F">
        <w:t>product</w:t>
      </w:r>
      <w:r w:rsidR="00920F29" w:rsidRPr="00FC530F">
        <w:t>ore</w:t>
      </w:r>
      <w:r w:rsidR="00961237" w:rsidRPr="00FC530F">
        <w:t>s de café</w:t>
      </w:r>
      <w:r w:rsidR="00920F29" w:rsidRPr="00FC530F">
        <w:t xml:space="preserve"> / asociaciones empresariales localizadas en el </w:t>
      </w:r>
      <w:r w:rsidR="00F05A35" w:rsidRPr="00FC530F">
        <w:t>área</w:t>
      </w:r>
      <w:r w:rsidR="00920F29" w:rsidRPr="00FC530F">
        <w:t xml:space="preserve"> rural del centro-oeste de Honduras, la </w:t>
      </w:r>
      <w:r w:rsidR="00F05A35" w:rsidRPr="00FC530F">
        <w:t>región</w:t>
      </w:r>
      <w:r w:rsidR="00920F29" w:rsidRPr="00FC530F">
        <w:t xml:space="preserve"> con mayor </w:t>
      </w:r>
      <w:r w:rsidR="00F05A35" w:rsidRPr="00FC530F">
        <w:t>producción</w:t>
      </w:r>
      <w:r w:rsidR="00920F29" w:rsidRPr="00FC530F">
        <w:t xml:space="preserve"> de café en el </w:t>
      </w:r>
      <w:r w:rsidR="00F05A35" w:rsidRPr="00FC530F">
        <w:t>país</w:t>
      </w:r>
      <w:r w:rsidR="00920F29" w:rsidRPr="00FC530F">
        <w:t>; (ii)</w:t>
      </w:r>
      <w:r w:rsidR="00551122" w:rsidRPr="00FC530F">
        <w:t xml:space="preserve"> al menos</w:t>
      </w:r>
      <w:r w:rsidR="00920F29" w:rsidRPr="00FC530F">
        <w:t xml:space="preserve"> 1,485 productores </w:t>
      </w:r>
      <w:r w:rsidR="00F05A35" w:rsidRPr="00FC530F">
        <w:t>pequeños</w:t>
      </w:r>
      <w:r w:rsidR="00920F29" w:rsidRPr="00FC530F">
        <w:t xml:space="preserve"> que son miembros de las cooperativas (19%</w:t>
      </w:r>
      <w:r w:rsidR="00145B0F" w:rsidRPr="00FC530F">
        <w:t xml:space="preserve"> </w:t>
      </w:r>
      <w:r w:rsidR="00DE5029" w:rsidRPr="00FC530F">
        <w:t xml:space="preserve">de los cuales son </w:t>
      </w:r>
      <w:r w:rsidR="00145B0F" w:rsidRPr="00FC530F">
        <w:t>mujeres);</w:t>
      </w:r>
      <w:r w:rsidR="00551122" w:rsidRPr="00FC530F">
        <w:t xml:space="preserve"> y (iii) el ambiente</w:t>
      </w:r>
      <w:ins w:id="252" w:author="Test" w:date="2013-09-24T14:59:00Z">
        <w:r w:rsidR="00DF3A24">
          <w:t xml:space="preserve">, </w:t>
        </w:r>
      </w:ins>
      <w:del w:id="253" w:author="Test" w:date="2013-09-24T14:59:00Z">
        <w:r w:rsidR="00551122" w:rsidRPr="00FC530F" w:rsidDel="00DF3A24">
          <w:delText xml:space="preserve"> </w:delText>
        </w:r>
      </w:del>
      <w:r w:rsidR="00551122" w:rsidRPr="00FC530F">
        <w:t xml:space="preserve">al mejorar la gestión </w:t>
      </w:r>
      <w:ins w:id="254" w:author="Test" w:date="2013-09-24T15:00:00Z">
        <w:r w:rsidR="00DF3A24">
          <w:t xml:space="preserve">y consumo </w:t>
        </w:r>
      </w:ins>
      <w:r w:rsidR="00551122" w:rsidRPr="00FC530F">
        <w:t>de</w:t>
      </w:r>
      <w:del w:id="255" w:author="Test" w:date="2013-09-24T15:00:00Z">
        <w:r w:rsidR="00551122" w:rsidRPr="00FC530F" w:rsidDel="00DF3A24">
          <w:delText>l</w:delText>
        </w:r>
      </w:del>
      <w:r w:rsidR="00551122" w:rsidRPr="00FC530F">
        <w:t xml:space="preserve"> agua</w:t>
      </w:r>
      <w:ins w:id="256" w:author="Test" w:date="2013-09-24T15:00:00Z">
        <w:r w:rsidR="00DF3A24">
          <w:t xml:space="preserve">, reducir </w:t>
        </w:r>
      </w:ins>
      <w:del w:id="257" w:author="Test" w:date="2013-09-24T15:00:00Z">
        <w:r w:rsidR="00145B0F" w:rsidRPr="00FC530F" w:rsidDel="00DF3A24">
          <w:delText xml:space="preserve"> y </w:delText>
        </w:r>
      </w:del>
      <w:r w:rsidR="00145B0F" w:rsidRPr="00FC530F">
        <w:t>los residuos</w:t>
      </w:r>
      <w:ins w:id="258" w:author="Test" w:date="2013-09-24T15:00:00Z">
        <w:r w:rsidR="00DF3A24">
          <w:t xml:space="preserve">, </w:t>
        </w:r>
      </w:ins>
      <w:r w:rsidR="00551122" w:rsidRPr="00FC530F">
        <w:t xml:space="preserve"> </w:t>
      </w:r>
      <w:del w:id="259" w:author="Test" w:date="2013-09-24T15:00:00Z">
        <w:r w:rsidR="00551122" w:rsidRPr="00FC530F" w:rsidDel="00DF3A24">
          <w:delText xml:space="preserve">lo que disminuye el consumo de agua, </w:delText>
        </w:r>
      </w:del>
      <w:r w:rsidR="00551122" w:rsidRPr="00FC530F">
        <w:t>mejora</w:t>
      </w:r>
      <w:ins w:id="260" w:author="Test" w:date="2013-09-24T15:00:00Z">
        <w:r w:rsidR="00DF3A24">
          <w:t>r</w:t>
        </w:r>
      </w:ins>
      <w:r w:rsidR="00551122" w:rsidRPr="00FC530F">
        <w:t xml:space="preserve"> la calidad </w:t>
      </w:r>
      <w:ins w:id="261" w:author="Test" w:date="2013-09-24T15:00:00Z">
        <w:r w:rsidR="00DF3A24">
          <w:t xml:space="preserve">del agua que se </w:t>
        </w:r>
      </w:ins>
      <w:del w:id="262" w:author="Test" w:date="2013-09-24T15:00:00Z">
        <w:r w:rsidR="00551122" w:rsidRPr="00FC530F" w:rsidDel="00DF3A24">
          <w:delText xml:space="preserve">de las </w:delText>
        </w:r>
      </w:del>
      <w:r w:rsidR="00551122" w:rsidRPr="00FC530F">
        <w:t>descarga</w:t>
      </w:r>
      <w:del w:id="263" w:author="Test" w:date="2013-09-24T15:00:00Z">
        <w:r w:rsidR="00551122" w:rsidRPr="00FC530F" w:rsidDel="00DF3A24">
          <w:delText>s</w:delText>
        </w:r>
      </w:del>
      <w:ins w:id="264" w:author="Test" w:date="2013-09-24T15:00:00Z">
        <w:r w:rsidR="00DF3A24">
          <w:t xml:space="preserve"> </w:t>
        </w:r>
      </w:ins>
      <w:r w:rsidR="00551122" w:rsidRPr="00FC530F">
        <w:t xml:space="preserve"> </w:t>
      </w:r>
      <w:r w:rsidR="00920F29" w:rsidRPr="00FC530F">
        <w:t xml:space="preserve">y </w:t>
      </w:r>
      <w:ins w:id="265" w:author="Test" w:date="2013-09-24T15:14:00Z">
        <w:r w:rsidR="003F0AE5">
          <w:t xml:space="preserve">reducir </w:t>
        </w:r>
      </w:ins>
      <w:del w:id="266" w:author="Test" w:date="2013-09-24T15:01:00Z">
        <w:r w:rsidR="00551122" w:rsidRPr="00FC530F" w:rsidDel="00DF3A24">
          <w:delText>reduce/evita</w:delText>
        </w:r>
        <w:r w:rsidR="00920F29" w:rsidRPr="00FC530F" w:rsidDel="00DF3A24">
          <w:delText xml:space="preserve"> </w:delText>
        </w:r>
      </w:del>
      <w:r w:rsidR="00920F29" w:rsidRPr="00FC530F">
        <w:t xml:space="preserve">la </w:t>
      </w:r>
      <w:r w:rsidR="00F05A35" w:rsidRPr="00FC530F">
        <w:t>generación</w:t>
      </w:r>
      <w:r w:rsidR="00920F29" w:rsidRPr="00FC530F">
        <w:t xml:space="preserve"> </w:t>
      </w:r>
      <w:del w:id="267" w:author="Test" w:date="2013-09-24T15:01:00Z">
        <w:r w:rsidR="00920F29" w:rsidRPr="00FC530F" w:rsidDel="00DF3A24">
          <w:delText xml:space="preserve"> </w:delText>
        </w:r>
      </w:del>
      <w:r w:rsidR="00920F29" w:rsidRPr="00FC530F">
        <w:t xml:space="preserve">de emisiones de GEI. </w:t>
      </w:r>
    </w:p>
    <w:p w:rsidR="00080BE5" w:rsidRDefault="00DF3A24" w:rsidP="00145B0F">
      <w:pPr>
        <w:pStyle w:val="AutoNumpara"/>
        <w:numPr>
          <w:ilvl w:val="0"/>
          <w:numId w:val="0"/>
        </w:numPr>
        <w:rPr>
          <w:ins w:id="268" w:author="Test" w:date="2013-09-24T15:34:00Z"/>
          <w:szCs w:val="24"/>
        </w:rPr>
      </w:pPr>
      <w:ins w:id="269" w:author="Test" w:date="2013-09-24T15:01:00Z">
        <w:r>
          <w:t xml:space="preserve">Los criterios </w:t>
        </w:r>
      </w:ins>
      <w:ins w:id="270" w:author="Test" w:date="2013-09-24T15:02:00Z">
        <w:r>
          <w:t xml:space="preserve">de </w:t>
        </w:r>
      </w:ins>
      <w:ins w:id="271" w:author="Test" w:date="2013-09-24T15:01:00Z">
        <w:r>
          <w:t>selección de l</w:t>
        </w:r>
      </w:ins>
      <w:del w:id="272" w:author="Test" w:date="2013-09-24T15:01:00Z">
        <w:r w:rsidR="00920F29" w:rsidRPr="00FC530F" w:rsidDel="00DF3A24">
          <w:delText>L</w:delText>
        </w:r>
      </w:del>
      <w:r w:rsidR="00920F29" w:rsidRPr="00FC530F">
        <w:t xml:space="preserve">as cooperativas </w:t>
      </w:r>
      <w:ins w:id="273" w:author="Test" w:date="2013-09-24T15:08:00Z">
        <w:r w:rsidR="00643EFF">
          <w:t xml:space="preserve">fueron </w:t>
        </w:r>
      </w:ins>
      <w:ins w:id="274" w:author="Test" w:date="2013-09-24T15:02:00Z">
        <w:r>
          <w:t>que</w:t>
        </w:r>
      </w:ins>
      <w:ins w:id="275" w:author="Test" w:date="2013-09-24T15:04:00Z">
        <w:r w:rsidR="00080BE5">
          <w:t>: (i)</w:t>
        </w:r>
      </w:ins>
      <w:ins w:id="276" w:author="Test" w:date="2013-09-24T15:02:00Z">
        <w:r>
          <w:t xml:space="preserve"> </w:t>
        </w:r>
      </w:ins>
      <w:del w:id="277" w:author="Test" w:date="2013-09-24T15:02:00Z">
        <w:r w:rsidR="00920F29" w:rsidRPr="00FC530F" w:rsidDel="00DF3A24">
          <w:delText xml:space="preserve">seleccionadas tienen </w:delText>
        </w:r>
      </w:del>
      <w:ins w:id="278" w:author="Test" w:date="2013-09-24T15:02:00Z">
        <w:r>
          <w:t>h</w:t>
        </w:r>
      </w:ins>
      <w:ins w:id="279" w:author="Test" w:date="2013-09-24T15:08:00Z">
        <w:r w:rsidR="00643EFF">
          <w:t xml:space="preserve">ubieran </w:t>
        </w:r>
      </w:ins>
      <w:ins w:id="280" w:author="Test" w:date="2013-09-24T15:03:00Z">
        <w:r w:rsidRPr="00FC530F">
          <w:t>implementado</w:t>
        </w:r>
        <w:r>
          <w:t xml:space="preserve"> </w:t>
        </w:r>
        <w:r w:rsidRPr="00FC530F">
          <w:t>al menos una iniciativa de producción más limpia</w:t>
        </w:r>
      </w:ins>
      <w:ins w:id="281" w:author="Test" w:date="2013-09-24T15:08:00Z">
        <w:r w:rsidR="00643EFF">
          <w:t xml:space="preserve"> vinculada a </w:t>
        </w:r>
      </w:ins>
      <w:ins w:id="282" w:author="Test" w:date="2013-09-24T15:15:00Z">
        <w:r w:rsidR="003F0AE5">
          <w:t xml:space="preserve">la generación de </w:t>
        </w:r>
      </w:ins>
      <w:ins w:id="283" w:author="Test" w:date="2013-09-24T15:08:00Z">
        <w:r w:rsidR="00643EFF">
          <w:t>energ</w:t>
        </w:r>
      </w:ins>
      <w:ins w:id="284" w:author="Test" w:date="2013-09-24T15:09:00Z">
        <w:r w:rsidR="00643EFF">
          <w:t>ía renovable</w:t>
        </w:r>
      </w:ins>
      <w:ins w:id="285" w:author="Test" w:date="2013-09-24T15:05:00Z">
        <w:r w:rsidR="00080BE5">
          <w:t>; (ii)</w:t>
        </w:r>
      </w:ins>
      <w:ins w:id="286" w:author="Test" w:date="2013-09-24T15:03:00Z">
        <w:r>
          <w:t xml:space="preserve"> certificadas en al menos un sello que incluya </w:t>
        </w:r>
      </w:ins>
      <w:ins w:id="287" w:author="Test" w:date="2013-09-24T15:09:00Z">
        <w:r w:rsidR="00643EFF">
          <w:t xml:space="preserve">el </w:t>
        </w:r>
      </w:ins>
      <w:ins w:id="288" w:author="Test" w:date="2013-09-24T15:03:00Z">
        <w:r>
          <w:t xml:space="preserve">tema </w:t>
        </w:r>
        <w:proofErr w:type="spellStart"/>
        <w:r>
          <w:t>ambientals</w:t>
        </w:r>
      </w:ins>
      <w:proofErr w:type="spellEnd"/>
      <w:del w:id="289" w:author="Test" w:date="2013-09-24T15:04:00Z">
        <w:r w:rsidR="00920F29" w:rsidRPr="00FC530F" w:rsidDel="00DF3A24">
          <w:delText xml:space="preserve">al menos una </w:delText>
        </w:r>
        <w:r w:rsidR="00F05A35" w:rsidRPr="00FC530F" w:rsidDel="00DF3A24">
          <w:delText>certificación</w:delText>
        </w:r>
      </w:del>
      <w:r w:rsidR="00920F29" w:rsidRPr="00FC530F">
        <w:t xml:space="preserve"> (</w:t>
      </w:r>
      <w:r w:rsidR="00F05A35" w:rsidRPr="00FC530F">
        <w:t>orgánico</w:t>
      </w:r>
      <w:r w:rsidR="00920F29" w:rsidRPr="00FC530F">
        <w:t xml:space="preserve">, </w:t>
      </w:r>
      <w:proofErr w:type="spellStart"/>
      <w:r w:rsidR="00920F29" w:rsidRPr="00FC530F">
        <w:t>Fair</w:t>
      </w:r>
      <w:proofErr w:type="spellEnd"/>
      <w:r w:rsidR="00920F29" w:rsidRPr="00FC530F">
        <w:t xml:space="preserve"> </w:t>
      </w:r>
      <w:proofErr w:type="spellStart"/>
      <w:r w:rsidR="00920F29" w:rsidRPr="00FC530F">
        <w:t>Trade</w:t>
      </w:r>
      <w:proofErr w:type="spellEnd"/>
      <w:r w:rsidR="00920F29" w:rsidRPr="00FC530F">
        <w:t xml:space="preserve">, </w:t>
      </w:r>
      <w:r w:rsidR="00F05A35" w:rsidRPr="00FC530F">
        <w:t>designación</w:t>
      </w:r>
      <w:r w:rsidR="00920F29" w:rsidRPr="00FC530F">
        <w:t xml:space="preserve"> de origen o </w:t>
      </w:r>
      <w:r w:rsidR="00F05A35" w:rsidRPr="00FC530F">
        <w:t>producción</w:t>
      </w:r>
      <w:r w:rsidR="00920F29" w:rsidRPr="00FC530F">
        <w:t xml:space="preserve"> </w:t>
      </w:r>
      <w:r w:rsidR="00F05A35" w:rsidRPr="00FC530F">
        <w:t>agrícola</w:t>
      </w:r>
      <w:r w:rsidR="00920F29" w:rsidRPr="00FC530F">
        <w:t xml:space="preserve"> social y ambientalmente responsable)</w:t>
      </w:r>
      <w:ins w:id="290" w:author="Test" w:date="2013-09-24T15:05:00Z">
        <w:r w:rsidR="00080BE5">
          <w:t xml:space="preserve">; </w:t>
        </w:r>
      </w:ins>
      <w:ins w:id="291" w:author="Test" w:date="2013-09-24T15:09:00Z">
        <w:r w:rsidR="00643EFF">
          <w:t xml:space="preserve">y </w:t>
        </w:r>
      </w:ins>
      <w:ins w:id="292" w:author="Test" w:date="2013-09-24T15:05:00Z">
        <w:r w:rsidR="00080BE5">
          <w:t>(iii) cuenten con micro centrales (micro beneficios)</w:t>
        </w:r>
      </w:ins>
      <w:ins w:id="293" w:author="Test" w:date="2013-09-24T15:10:00Z">
        <w:r w:rsidR="00CD2529">
          <w:t xml:space="preserve"> que necesiten </w:t>
        </w:r>
        <w:r w:rsidR="00CD2529" w:rsidRPr="00FC530F">
          <w:rPr>
            <w:szCs w:val="24"/>
          </w:rPr>
          <w:t>adoptar tecnología más limpia y mejorar sus prácticas de producción.</w:t>
        </w:r>
      </w:ins>
      <w:ins w:id="294" w:author="Test" w:date="2013-09-24T15:05:00Z">
        <w:r w:rsidR="00080BE5">
          <w:t xml:space="preserve"> </w:t>
        </w:r>
      </w:ins>
      <w:ins w:id="295" w:author="Test" w:date="2013-09-24T15:06:00Z">
        <w:r w:rsidR="00080BE5">
          <w:t xml:space="preserve">Basado en estos criterios, se seleccionaron las cooperativas de </w:t>
        </w:r>
        <w:r w:rsidR="00080BE5" w:rsidRPr="00080BE5">
          <w:t>COMSA, COCAFELOL y ARUCO</w:t>
        </w:r>
        <w:r w:rsidR="00080BE5">
          <w:t xml:space="preserve">, ubicadas en los departamentos de </w:t>
        </w:r>
      </w:ins>
      <w:proofErr w:type="spellStart"/>
      <w:ins w:id="296" w:author="Test" w:date="2013-09-24T15:07:00Z">
        <w:r w:rsidR="008E1351">
          <w:t>Marcala</w:t>
        </w:r>
        <w:proofErr w:type="spellEnd"/>
        <w:r w:rsidR="008E1351">
          <w:t xml:space="preserve">, </w:t>
        </w:r>
        <w:r w:rsidR="00B21A13">
          <w:rPr>
            <w:szCs w:val="24"/>
          </w:rPr>
          <w:t>Ocotepeque y Copán</w:t>
        </w:r>
        <w:r w:rsidR="008E1351">
          <w:rPr>
            <w:szCs w:val="24"/>
          </w:rPr>
          <w:t xml:space="preserve">, respectivamente. </w:t>
        </w:r>
      </w:ins>
      <w:ins w:id="297" w:author="Test" w:date="2013-09-24T15:32:00Z">
        <w:r w:rsidR="00B73D97" w:rsidRPr="00B73D97">
          <w:rPr>
            <w:szCs w:val="24"/>
            <w:highlight w:val="yellow"/>
            <w:rPrChange w:id="298" w:author="Test" w:date="2013-09-24T15:33:00Z">
              <w:rPr>
                <w:szCs w:val="24"/>
              </w:rPr>
            </w:rPrChange>
          </w:rPr>
          <w:t>Se explorar</w:t>
        </w:r>
      </w:ins>
      <w:ins w:id="299" w:author="Test" w:date="2013-09-24T15:33:00Z">
        <w:r w:rsidR="00B73D97" w:rsidRPr="00B73D97">
          <w:rPr>
            <w:szCs w:val="24"/>
            <w:highlight w:val="yellow"/>
            <w:rPrChange w:id="300" w:author="Test" w:date="2013-09-24T15:33:00Z">
              <w:rPr>
                <w:szCs w:val="24"/>
              </w:rPr>
            </w:rPrChange>
          </w:rPr>
          <w:t>á la posibili</w:t>
        </w:r>
        <w:r w:rsidR="00B73D97">
          <w:rPr>
            <w:szCs w:val="24"/>
            <w:highlight w:val="yellow"/>
          </w:rPr>
          <w:t>dad</w:t>
        </w:r>
        <w:r w:rsidR="00B73D97" w:rsidRPr="00B73D97">
          <w:rPr>
            <w:szCs w:val="24"/>
            <w:highlight w:val="yellow"/>
            <w:rPrChange w:id="301" w:author="Test" w:date="2013-09-24T15:33:00Z">
              <w:rPr>
                <w:szCs w:val="24"/>
              </w:rPr>
            </w:rPrChange>
          </w:rPr>
          <w:t xml:space="preserve"> de incluir una cooperativa conformada por mujeres, dado que existen varias en el país</w:t>
        </w:r>
        <w:r w:rsidR="00B73D97">
          <w:rPr>
            <w:szCs w:val="24"/>
          </w:rPr>
          <w:t xml:space="preserve">. </w:t>
        </w:r>
      </w:ins>
    </w:p>
    <w:tbl>
      <w:tblPr>
        <w:tblStyle w:val="TableGrid"/>
        <w:tblW w:w="0" w:type="auto"/>
        <w:tblInd w:w="198" w:type="dxa"/>
        <w:tblLayout w:type="fixed"/>
        <w:tblLook w:val="04A0" w:firstRow="1" w:lastRow="0" w:firstColumn="1" w:lastColumn="0" w:noHBand="0" w:noVBand="1"/>
        <w:tblPrChange w:id="302" w:author="Test" w:date="2013-09-24T15:59:00Z">
          <w:tblPr>
            <w:tblStyle w:val="TableGrid"/>
            <w:tblW w:w="0" w:type="auto"/>
            <w:tblInd w:w="198" w:type="dxa"/>
            <w:tblLayout w:type="fixed"/>
            <w:tblLook w:val="04A0" w:firstRow="1" w:lastRow="0" w:firstColumn="1" w:lastColumn="0" w:noHBand="0" w:noVBand="1"/>
          </w:tblPr>
        </w:tblPrChange>
      </w:tblPr>
      <w:tblGrid>
        <w:gridCol w:w="1170"/>
        <w:gridCol w:w="720"/>
        <w:gridCol w:w="900"/>
        <w:gridCol w:w="1080"/>
        <w:gridCol w:w="1170"/>
        <w:gridCol w:w="1260"/>
        <w:gridCol w:w="810"/>
        <w:gridCol w:w="990"/>
        <w:tblGridChange w:id="303">
          <w:tblGrid>
            <w:gridCol w:w="1170"/>
            <w:gridCol w:w="720"/>
            <w:gridCol w:w="900"/>
            <w:gridCol w:w="1440"/>
            <w:gridCol w:w="1170"/>
            <w:gridCol w:w="900"/>
            <w:gridCol w:w="810"/>
            <w:gridCol w:w="990"/>
          </w:tblGrid>
        </w:tblGridChange>
      </w:tblGrid>
      <w:tr w:rsidR="004E14BB" w:rsidTr="002D5096">
        <w:trPr>
          <w:ins w:id="304" w:author="Test" w:date="2013-09-24T15:35:00Z"/>
        </w:trPr>
        <w:tc>
          <w:tcPr>
            <w:tcW w:w="1170" w:type="dxa"/>
            <w:shd w:val="clear" w:color="auto" w:fill="C4BC96" w:themeFill="background2" w:themeFillShade="BF"/>
            <w:tcPrChange w:id="305" w:author="Test" w:date="2013-09-24T15:59:00Z">
              <w:tcPr>
                <w:tcW w:w="1170" w:type="dxa"/>
              </w:tcPr>
            </w:tcPrChange>
          </w:tcPr>
          <w:p w:rsidR="004E14BB" w:rsidRPr="00586E1E" w:rsidRDefault="004E14BB" w:rsidP="00145B0F">
            <w:pPr>
              <w:pStyle w:val="AutoNumpara"/>
              <w:numPr>
                <w:ilvl w:val="0"/>
                <w:numId w:val="0"/>
              </w:numPr>
              <w:rPr>
                <w:ins w:id="306" w:author="Test" w:date="2013-09-24T15:35:00Z"/>
                <w:rFonts w:asciiTheme="minorHAnsi" w:hAnsiTheme="minorHAnsi"/>
                <w:b/>
                <w:i/>
                <w:sz w:val="18"/>
                <w:szCs w:val="18"/>
                <w:rPrChange w:id="307" w:author="Test" w:date="2013-09-24T15:47:00Z">
                  <w:rPr>
                    <w:ins w:id="308" w:author="Test" w:date="2013-09-24T15:35:00Z"/>
                  </w:rPr>
                </w:rPrChange>
              </w:rPr>
            </w:pPr>
            <w:ins w:id="309" w:author="Test" w:date="2013-09-24T15:35:00Z">
              <w:r w:rsidRPr="00586E1E">
                <w:rPr>
                  <w:rFonts w:asciiTheme="minorHAnsi" w:hAnsiTheme="minorHAnsi"/>
                  <w:b/>
                  <w:i/>
                  <w:sz w:val="18"/>
                  <w:szCs w:val="18"/>
                  <w:rPrChange w:id="310" w:author="Test" w:date="2013-09-24T15:47:00Z">
                    <w:rPr/>
                  </w:rPrChange>
                </w:rPr>
                <w:t>Cooperativa</w:t>
              </w:r>
            </w:ins>
          </w:p>
        </w:tc>
        <w:tc>
          <w:tcPr>
            <w:tcW w:w="720" w:type="dxa"/>
            <w:shd w:val="clear" w:color="auto" w:fill="C4BC96" w:themeFill="background2" w:themeFillShade="BF"/>
            <w:tcPrChange w:id="311" w:author="Test" w:date="2013-09-24T15:59:00Z">
              <w:tcPr>
                <w:tcW w:w="720" w:type="dxa"/>
              </w:tcPr>
            </w:tcPrChange>
          </w:tcPr>
          <w:p w:rsidR="004E14BB" w:rsidRDefault="004E14BB" w:rsidP="00586E1E">
            <w:pPr>
              <w:pStyle w:val="AutoNumpara"/>
              <w:numPr>
                <w:ilvl w:val="0"/>
                <w:numId w:val="0"/>
              </w:numPr>
              <w:rPr>
                <w:ins w:id="312" w:author="Test" w:date="2013-09-24T15:56:00Z"/>
                <w:rFonts w:asciiTheme="minorHAnsi" w:hAnsiTheme="minorHAnsi"/>
                <w:b/>
                <w:i/>
                <w:sz w:val="18"/>
                <w:szCs w:val="18"/>
              </w:rPr>
            </w:pPr>
            <w:ins w:id="313" w:author="Test" w:date="2013-09-24T15:45:00Z">
              <w:r w:rsidRPr="00586E1E">
                <w:rPr>
                  <w:rFonts w:asciiTheme="minorHAnsi" w:hAnsiTheme="minorHAnsi"/>
                  <w:b/>
                  <w:i/>
                  <w:sz w:val="18"/>
                  <w:szCs w:val="18"/>
                  <w:rPrChange w:id="314" w:author="Test" w:date="2013-09-24T15:47:00Z">
                    <w:rPr>
                      <w:b/>
                      <w:sz w:val="18"/>
                      <w:szCs w:val="18"/>
                    </w:rPr>
                  </w:rPrChange>
                </w:rPr>
                <w:t xml:space="preserve">No. </w:t>
              </w:r>
            </w:ins>
          </w:p>
          <w:p w:rsidR="004E14BB" w:rsidRPr="00586E1E" w:rsidRDefault="004E14BB" w:rsidP="00586E1E">
            <w:pPr>
              <w:pStyle w:val="AutoNumpara"/>
              <w:numPr>
                <w:ilvl w:val="0"/>
                <w:numId w:val="0"/>
              </w:numPr>
              <w:rPr>
                <w:ins w:id="315" w:author="Test" w:date="2013-09-24T15:35:00Z"/>
                <w:rFonts w:asciiTheme="minorHAnsi" w:hAnsiTheme="minorHAnsi"/>
                <w:b/>
                <w:i/>
                <w:sz w:val="18"/>
                <w:szCs w:val="18"/>
                <w:rPrChange w:id="316" w:author="Test" w:date="2013-09-24T15:47:00Z">
                  <w:rPr>
                    <w:ins w:id="317" w:author="Test" w:date="2013-09-24T15:35:00Z"/>
                  </w:rPr>
                </w:rPrChange>
              </w:rPr>
            </w:pPr>
            <w:ins w:id="318" w:author="Test" w:date="2013-09-24T15:45:00Z">
              <w:r w:rsidRPr="00586E1E">
                <w:rPr>
                  <w:rFonts w:asciiTheme="minorHAnsi" w:hAnsiTheme="minorHAnsi"/>
                  <w:b/>
                  <w:i/>
                  <w:sz w:val="18"/>
                  <w:szCs w:val="18"/>
                  <w:rPrChange w:id="319" w:author="Test" w:date="2013-09-24T15:47:00Z">
                    <w:rPr>
                      <w:b/>
                      <w:sz w:val="18"/>
                      <w:szCs w:val="18"/>
                    </w:rPr>
                  </w:rPrChange>
                </w:rPr>
                <w:t>S</w:t>
              </w:r>
            </w:ins>
            <w:ins w:id="320" w:author="Test" w:date="2013-09-24T15:35:00Z">
              <w:r w:rsidRPr="00586E1E">
                <w:rPr>
                  <w:rFonts w:asciiTheme="minorHAnsi" w:hAnsiTheme="minorHAnsi"/>
                  <w:b/>
                  <w:i/>
                  <w:sz w:val="18"/>
                  <w:szCs w:val="18"/>
                  <w:rPrChange w:id="321" w:author="Test" w:date="2013-09-24T15:47:00Z">
                    <w:rPr/>
                  </w:rPrChange>
                </w:rPr>
                <w:t>ocios</w:t>
              </w:r>
            </w:ins>
          </w:p>
        </w:tc>
        <w:tc>
          <w:tcPr>
            <w:tcW w:w="900" w:type="dxa"/>
            <w:shd w:val="clear" w:color="auto" w:fill="C4BC96" w:themeFill="background2" w:themeFillShade="BF"/>
            <w:tcPrChange w:id="322" w:author="Test" w:date="2013-09-24T15:59:00Z">
              <w:tcPr>
                <w:tcW w:w="900" w:type="dxa"/>
              </w:tcPr>
            </w:tcPrChange>
          </w:tcPr>
          <w:p w:rsidR="004E14BB" w:rsidRDefault="004E14BB" w:rsidP="00586E1E">
            <w:pPr>
              <w:pStyle w:val="AutoNumpara"/>
              <w:numPr>
                <w:ilvl w:val="0"/>
                <w:numId w:val="0"/>
              </w:numPr>
              <w:rPr>
                <w:ins w:id="323" w:author="Test" w:date="2013-09-24T15:56:00Z"/>
                <w:rFonts w:asciiTheme="minorHAnsi" w:hAnsiTheme="minorHAnsi"/>
                <w:b/>
                <w:i/>
                <w:sz w:val="18"/>
                <w:szCs w:val="18"/>
              </w:rPr>
            </w:pPr>
            <w:ins w:id="324" w:author="Test" w:date="2013-09-24T15:50:00Z">
              <w:r>
                <w:rPr>
                  <w:rFonts w:asciiTheme="minorHAnsi" w:hAnsiTheme="minorHAnsi"/>
                  <w:b/>
                  <w:i/>
                  <w:sz w:val="18"/>
                  <w:szCs w:val="18"/>
                </w:rPr>
                <w:t>%</w:t>
              </w:r>
            </w:ins>
            <w:ins w:id="325" w:author="Test" w:date="2013-09-24T15:35:00Z">
              <w:r w:rsidRPr="00586E1E">
                <w:rPr>
                  <w:rFonts w:asciiTheme="minorHAnsi" w:hAnsiTheme="minorHAnsi"/>
                  <w:b/>
                  <w:i/>
                  <w:sz w:val="18"/>
                  <w:szCs w:val="18"/>
                  <w:rPrChange w:id="326" w:author="Test" w:date="2013-09-24T15:47:00Z">
                    <w:rPr/>
                  </w:rPrChange>
                </w:rPr>
                <w:t xml:space="preserve"> </w:t>
              </w:r>
            </w:ins>
          </w:p>
          <w:p w:rsidR="004E14BB" w:rsidRPr="00586E1E" w:rsidRDefault="004E14BB" w:rsidP="00586E1E">
            <w:pPr>
              <w:pStyle w:val="AutoNumpara"/>
              <w:numPr>
                <w:ilvl w:val="0"/>
                <w:numId w:val="0"/>
              </w:numPr>
              <w:rPr>
                <w:ins w:id="327" w:author="Test" w:date="2013-09-24T15:35:00Z"/>
                <w:rFonts w:asciiTheme="minorHAnsi" w:hAnsiTheme="minorHAnsi"/>
                <w:b/>
                <w:i/>
                <w:sz w:val="18"/>
                <w:szCs w:val="18"/>
                <w:rPrChange w:id="328" w:author="Test" w:date="2013-09-24T15:47:00Z">
                  <w:rPr>
                    <w:ins w:id="329" w:author="Test" w:date="2013-09-24T15:35:00Z"/>
                  </w:rPr>
                </w:rPrChange>
              </w:rPr>
            </w:pPr>
            <w:ins w:id="330" w:author="Test" w:date="2013-09-24T15:35:00Z">
              <w:r w:rsidRPr="00586E1E">
                <w:rPr>
                  <w:rFonts w:asciiTheme="minorHAnsi" w:hAnsiTheme="minorHAnsi"/>
                  <w:b/>
                  <w:i/>
                  <w:sz w:val="18"/>
                  <w:szCs w:val="18"/>
                  <w:rPrChange w:id="331" w:author="Test" w:date="2013-09-24T15:47:00Z">
                    <w:rPr/>
                  </w:rPrChange>
                </w:rPr>
                <w:t>Mujeres</w:t>
              </w:r>
            </w:ins>
          </w:p>
        </w:tc>
        <w:tc>
          <w:tcPr>
            <w:tcW w:w="1080" w:type="dxa"/>
            <w:shd w:val="clear" w:color="auto" w:fill="C4BC96" w:themeFill="background2" w:themeFillShade="BF"/>
            <w:tcPrChange w:id="332" w:author="Test" w:date="2013-09-24T15:59:00Z">
              <w:tcPr>
                <w:tcW w:w="1440" w:type="dxa"/>
              </w:tcPr>
            </w:tcPrChange>
          </w:tcPr>
          <w:p w:rsidR="004C2121" w:rsidRDefault="004E14BB" w:rsidP="004E14BB">
            <w:pPr>
              <w:pStyle w:val="AutoNumpara"/>
              <w:numPr>
                <w:ilvl w:val="0"/>
                <w:numId w:val="0"/>
              </w:numPr>
              <w:rPr>
                <w:ins w:id="333" w:author="Test" w:date="2013-09-24T15:58:00Z"/>
                <w:rFonts w:asciiTheme="minorHAnsi" w:hAnsiTheme="minorHAnsi"/>
                <w:b/>
                <w:i/>
                <w:sz w:val="18"/>
                <w:szCs w:val="18"/>
              </w:rPr>
            </w:pPr>
            <w:ins w:id="334" w:author="Test" w:date="2013-09-24T15:56:00Z">
              <w:r w:rsidRPr="009B12FD">
                <w:rPr>
                  <w:rFonts w:asciiTheme="minorHAnsi" w:hAnsiTheme="minorHAnsi"/>
                  <w:b/>
                  <w:i/>
                  <w:sz w:val="16"/>
                  <w:szCs w:val="16"/>
                </w:rPr>
                <w:t>Producción</w:t>
              </w:r>
              <w:r w:rsidRPr="009B12FD">
                <w:rPr>
                  <w:rFonts w:asciiTheme="minorHAnsi" w:hAnsiTheme="minorHAnsi"/>
                  <w:b/>
                  <w:i/>
                  <w:sz w:val="18"/>
                  <w:szCs w:val="18"/>
                </w:rPr>
                <w:t xml:space="preserve"> </w:t>
              </w:r>
            </w:ins>
          </w:p>
          <w:p w:rsidR="004E14BB" w:rsidRPr="004E14BB" w:rsidRDefault="004E14BB" w:rsidP="004C2121">
            <w:pPr>
              <w:pStyle w:val="AutoNumpara"/>
              <w:numPr>
                <w:ilvl w:val="0"/>
                <w:numId w:val="0"/>
              </w:numPr>
              <w:rPr>
                <w:ins w:id="335" w:author="Test" w:date="2013-09-24T15:35:00Z"/>
                <w:rFonts w:asciiTheme="minorHAnsi" w:hAnsiTheme="minorHAnsi"/>
                <w:b/>
                <w:i/>
                <w:sz w:val="16"/>
                <w:szCs w:val="16"/>
                <w:rPrChange w:id="336" w:author="Test" w:date="2013-09-24T15:56:00Z">
                  <w:rPr>
                    <w:ins w:id="337" w:author="Test" w:date="2013-09-24T15:35:00Z"/>
                  </w:rPr>
                </w:rPrChange>
              </w:rPr>
            </w:pPr>
            <w:ins w:id="338" w:author="Test" w:date="2013-09-24T15:56:00Z">
              <w:r w:rsidRPr="009B12FD">
                <w:rPr>
                  <w:rFonts w:asciiTheme="minorHAnsi" w:hAnsiTheme="minorHAnsi"/>
                  <w:b/>
                  <w:i/>
                  <w:sz w:val="18"/>
                  <w:szCs w:val="18"/>
                </w:rPr>
                <w:t>(QQ) 2012</w:t>
              </w:r>
            </w:ins>
          </w:p>
        </w:tc>
        <w:tc>
          <w:tcPr>
            <w:tcW w:w="1170" w:type="dxa"/>
            <w:shd w:val="clear" w:color="auto" w:fill="C4BC96" w:themeFill="background2" w:themeFillShade="BF"/>
            <w:tcPrChange w:id="339" w:author="Test" w:date="2013-09-24T15:59:00Z">
              <w:tcPr>
                <w:tcW w:w="1170" w:type="dxa"/>
              </w:tcPr>
            </w:tcPrChange>
          </w:tcPr>
          <w:p w:rsidR="004E14BB" w:rsidRPr="00586E1E" w:rsidRDefault="004E14BB" w:rsidP="00586E1E">
            <w:pPr>
              <w:pStyle w:val="AutoNumpara"/>
              <w:numPr>
                <w:ilvl w:val="0"/>
                <w:numId w:val="0"/>
              </w:numPr>
              <w:rPr>
                <w:ins w:id="340" w:author="Test" w:date="2013-09-24T15:35:00Z"/>
                <w:rFonts w:asciiTheme="minorHAnsi" w:hAnsiTheme="minorHAnsi"/>
                <w:b/>
                <w:i/>
                <w:sz w:val="18"/>
                <w:szCs w:val="18"/>
                <w:rPrChange w:id="341" w:author="Test" w:date="2013-09-24T15:47:00Z">
                  <w:rPr>
                    <w:ins w:id="342" w:author="Test" w:date="2013-09-24T15:35:00Z"/>
                  </w:rPr>
                </w:rPrChange>
              </w:rPr>
            </w:pPr>
            <w:ins w:id="343" w:author="Test" w:date="2013-09-24T15:57:00Z">
              <w:r>
                <w:rPr>
                  <w:rFonts w:asciiTheme="minorHAnsi" w:hAnsiTheme="minorHAnsi"/>
                  <w:b/>
                  <w:i/>
                  <w:sz w:val="18"/>
                  <w:szCs w:val="18"/>
                </w:rPr>
                <w:t>Tecnología</w:t>
              </w:r>
              <w:r>
                <w:rPr>
                  <w:rFonts w:asciiTheme="minorHAnsi" w:hAnsiTheme="minorHAnsi"/>
                  <w:b/>
                  <w:i/>
                  <w:sz w:val="18"/>
                  <w:szCs w:val="18"/>
                </w:rPr>
                <w:t>s probadas</w:t>
              </w:r>
            </w:ins>
          </w:p>
        </w:tc>
        <w:tc>
          <w:tcPr>
            <w:tcW w:w="1260" w:type="dxa"/>
            <w:shd w:val="clear" w:color="auto" w:fill="C4BC96" w:themeFill="background2" w:themeFillShade="BF"/>
            <w:tcPrChange w:id="344" w:author="Test" w:date="2013-09-24T15:59:00Z">
              <w:tcPr>
                <w:tcW w:w="900" w:type="dxa"/>
              </w:tcPr>
            </w:tcPrChange>
          </w:tcPr>
          <w:p w:rsidR="004E14BB" w:rsidRPr="004E14BB" w:rsidRDefault="004E14BB" w:rsidP="00586E1E">
            <w:pPr>
              <w:pStyle w:val="AutoNumpara"/>
              <w:numPr>
                <w:ilvl w:val="0"/>
                <w:numId w:val="0"/>
              </w:numPr>
              <w:rPr>
                <w:ins w:id="345" w:author="Test" w:date="2013-09-24T15:55:00Z"/>
                <w:rFonts w:asciiTheme="minorHAnsi" w:hAnsiTheme="minorHAnsi"/>
                <w:b/>
                <w:i/>
                <w:sz w:val="18"/>
                <w:szCs w:val="18"/>
              </w:rPr>
            </w:pPr>
            <w:ins w:id="346" w:author="Test" w:date="2013-09-24T15:57:00Z">
              <w:r w:rsidRPr="009B12FD">
                <w:rPr>
                  <w:rFonts w:asciiTheme="minorHAnsi" w:hAnsiTheme="minorHAnsi"/>
                  <w:b/>
                  <w:i/>
                  <w:sz w:val="18"/>
                  <w:szCs w:val="18"/>
                </w:rPr>
                <w:t>No. Micro centrales</w:t>
              </w:r>
            </w:ins>
          </w:p>
        </w:tc>
        <w:tc>
          <w:tcPr>
            <w:tcW w:w="810" w:type="dxa"/>
            <w:shd w:val="clear" w:color="auto" w:fill="C4BC96" w:themeFill="background2" w:themeFillShade="BF"/>
            <w:tcPrChange w:id="347" w:author="Test" w:date="2013-09-24T15:59:00Z">
              <w:tcPr>
                <w:tcW w:w="810" w:type="dxa"/>
              </w:tcPr>
            </w:tcPrChange>
          </w:tcPr>
          <w:p w:rsidR="004E14BB" w:rsidRPr="00586E1E" w:rsidRDefault="004E14BB" w:rsidP="00586E1E">
            <w:pPr>
              <w:pStyle w:val="AutoNumpara"/>
              <w:numPr>
                <w:ilvl w:val="0"/>
                <w:numId w:val="0"/>
              </w:numPr>
              <w:rPr>
                <w:ins w:id="348" w:author="Test" w:date="2013-09-24T15:46:00Z"/>
                <w:rFonts w:asciiTheme="minorHAnsi" w:hAnsiTheme="minorHAnsi"/>
                <w:b/>
                <w:i/>
                <w:sz w:val="16"/>
                <w:szCs w:val="16"/>
                <w:rPrChange w:id="349" w:author="Test" w:date="2013-09-24T15:48:00Z">
                  <w:rPr>
                    <w:ins w:id="350" w:author="Test" w:date="2013-09-24T15:46:00Z"/>
                    <w:b/>
                    <w:sz w:val="18"/>
                    <w:szCs w:val="18"/>
                  </w:rPr>
                </w:rPrChange>
              </w:rPr>
            </w:pPr>
            <w:ins w:id="351" w:author="Test" w:date="2013-09-24T15:48:00Z">
              <w:r w:rsidRPr="00586E1E">
                <w:rPr>
                  <w:rFonts w:asciiTheme="minorHAnsi" w:hAnsiTheme="minorHAnsi"/>
                  <w:b/>
                  <w:i/>
                  <w:sz w:val="16"/>
                  <w:szCs w:val="16"/>
                  <w:rPrChange w:id="352" w:author="Test" w:date="2013-09-24T15:48:00Z">
                    <w:rPr>
                      <w:rFonts w:asciiTheme="minorHAnsi" w:hAnsiTheme="minorHAnsi"/>
                      <w:b/>
                      <w:i/>
                      <w:sz w:val="18"/>
                      <w:szCs w:val="18"/>
                    </w:rPr>
                  </w:rPrChange>
                </w:rPr>
                <w:t>Huella de carbono</w:t>
              </w:r>
            </w:ins>
          </w:p>
        </w:tc>
        <w:tc>
          <w:tcPr>
            <w:tcW w:w="990" w:type="dxa"/>
            <w:shd w:val="clear" w:color="auto" w:fill="C4BC96" w:themeFill="background2" w:themeFillShade="BF"/>
            <w:tcPrChange w:id="353" w:author="Test" w:date="2013-09-24T15:59:00Z">
              <w:tcPr>
                <w:tcW w:w="990" w:type="dxa"/>
              </w:tcPr>
            </w:tcPrChange>
          </w:tcPr>
          <w:p w:rsidR="004E14BB" w:rsidRPr="00586E1E" w:rsidRDefault="004E14BB" w:rsidP="00586E1E">
            <w:pPr>
              <w:pStyle w:val="AutoNumpara"/>
              <w:numPr>
                <w:ilvl w:val="0"/>
                <w:numId w:val="0"/>
              </w:numPr>
              <w:rPr>
                <w:ins w:id="354" w:author="Test" w:date="2013-09-24T15:48:00Z"/>
                <w:rFonts w:asciiTheme="minorHAnsi" w:hAnsiTheme="minorHAnsi"/>
                <w:b/>
                <w:i/>
                <w:sz w:val="16"/>
                <w:szCs w:val="16"/>
              </w:rPr>
            </w:pPr>
            <w:ins w:id="355" w:author="Test" w:date="2013-09-24T15:49:00Z">
              <w:r>
                <w:rPr>
                  <w:rFonts w:asciiTheme="minorHAnsi" w:hAnsiTheme="minorHAnsi"/>
                  <w:b/>
                  <w:i/>
                  <w:sz w:val="16"/>
                  <w:szCs w:val="16"/>
                </w:rPr>
                <w:t>Evaluación  Producción más Limpia</w:t>
              </w:r>
            </w:ins>
          </w:p>
        </w:tc>
      </w:tr>
      <w:tr w:rsidR="004E14BB" w:rsidTr="002D5096">
        <w:trPr>
          <w:ins w:id="356" w:author="Test" w:date="2013-09-24T15:35:00Z"/>
        </w:trPr>
        <w:tc>
          <w:tcPr>
            <w:tcW w:w="1170" w:type="dxa"/>
            <w:tcPrChange w:id="357" w:author="Test" w:date="2013-09-24T15:59:00Z">
              <w:tcPr>
                <w:tcW w:w="1170" w:type="dxa"/>
              </w:tcPr>
            </w:tcPrChange>
          </w:tcPr>
          <w:p w:rsidR="004E14BB" w:rsidRPr="00586E1E" w:rsidRDefault="004E14BB" w:rsidP="00145B0F">
            <w:pPr>
              <w:pStyle w:val="AutoNumpara"/>
              <w:numPr>
                <w:ilvl w:val="0"/>
                <w:numId w:val="0"/>
              </w:numPr>
              <w:rPr>
                <w:ins w:id="358" w:author="Test" w:date="2013-09-24T15:35:00Z"/>
                <w:rFonts w:asciiTheme="minorHAnsi" w:hAnsiTheme="minorHAnsi"/>
                <w:i/>
                <w:sz w:val="18"/>
                <w:szCs w:val="18"/>
                <w:rPrChange w:id="359" w:author="Test" w:date="2013-09-24T15:47:00Z">
                  <w:rPr>
                    <w:ins w:id="360" w:author="Test" w:date="2013-09-24T15:35:00Z"/>
                  </w:rPr>
                </w:rPrChange>
              </w:rPr>
            </w:pPr>
            <w:ins w:id="361" w:author="Test" w:date="2013-09-24T15:36:00Z">
              <w:r w:rsidRPr="00586E1E">
                <w:rPr>
                  <w:rFonts w:asciiTheme="minorHAnsi" w:hAnsiTheme="minorHAnsi"/>
                  <w:i/>
                  <w:sz w:val="18"/>
                  <w:szCs w:val="18"/>
                  <w:rPrChange w:id="362" w:author="Test" w:date="2013-09-24T15:47:00Z">
                    <w:rPr/>
                  </w:rPrChange>
                </w:rPr>
                <w:t>COMSA</w:t>
              </w:r>
            </w:ins>
          </w:p>
        </w:tc>
        <w:tc>
          <w:tcPr>
            <w:tcW w:w="720" w:type="dxa"/>
            <w:tcPrChange w:id="363" w:author="Test" w:date="2013-09-24T15:59:00Z">
              <w:tcPr>
                <w:tcW w:w="720" w:type="dxa"/>
              </w:tcPr>
            </w:tcPrChange>
          </w:tcPr>
          <w:p w:rsidR="004E14BB" w:rsidRPr="00586E1E" w:rsidRDefault="004E14BB" w:rsidP="00145B0F">
            <w:pPr>
              <w:pStyle w:val="AutoNumpara"/>
              <w:numPr>
                <w:ilvl w:val="0"/>
                <w:numId w:val="0"/>
              </w:numPr>
              <w:rPr>
                <w:ins w:id="364" w:author="Test" w:date="2013-09-24T15:35:00Z"/>
                <w:rFonts w:asciiTheme="minorHAnsi" w:hAnsiTheme="minorHAnsi"/>
                <w:i/>
                <w:sz w:val="18"/>
                <w:szCs w:val="18"/>
                <w:rPrChange w:id="365" w:author="Test" w:date="2013-09-24T15:47:00Z">
                  <w:rPr>
                    <w:ins w:id="366" w:author="Test" w:date="2013-09-24T15:35:00Z"/>
                  </w:rPr>
                </w:rPrChange>
              </w:rPr>
            </w:pPr>
          </w:p>
        </w:tc>
        <w:tc>
          <w:tcPr>
            <w:tcW w:w="900" w:type="dxa"/>
            <w:tcPrChange w:id="367" w:author="Test" w:date="2013-09-24T15:59:00Z">
              <w:tcPr>
                <w:tcW w:w="900" w:type="dxa"/>
              </w:tcPr>
            </w:tcPrChange>
          </w:tcPr>
          <w:p w:rsidR="004E14BB" w:rsidRPr="00586E1E" w:rsidRDefault="004E14BB" w:rsidP="00145B0F">
            <w:pPr>
              <w:pStyle w:val="AutoNumpara"/>
              <w:numPr>
                <w:ilvl w:val="0"/>
                <w:numId w:val="0"/>
              </w:numPr>
              <w:rPr>
                <w:ins w:id="368" w:author="Test" w:date="2013-09-24T15:35:00Z"/>
                <w:rFonts w:asciiTheme="minorHAnsi" w:hAnsiTheme="minorHAnsi"/>
                <w:i/>
                <w:sz w:val="18"/>
                <w:szCs w:val="18"/>
                <w:rPrChange w:id="369" w:author="Test" w:date="2013-09-24T15:47:00Z">
                  <w:rPr>
                    <w:ins w:id="370" w:author="Test" w:date="2013-09-24T15:35:00Z"/>
                  </w:rPr>
                </w:rPrChange>
              </w:rPr>
            </w:pPr>
          </w:p>
        </w:tc>
        <w:tc>
          <w:tcPr>
            <w:tcW w:w="1080" w:type="dxa"/>
            <w:tcPrChange w:id="371" w:author="Test" w:date="2013-09-24T15:59:00Z">
              <w:tcPr>
                <w:tcW w:w="1440" w:type="dxa"/>
              </w:tcPr>
            </w:tcPrChange>
          </w:tcPr>
          <w:p w:rsidR="004E14BB" w:rsidRPr="00586E1E" w:rsidRDefault="004E14BB" w:rsidP="00145B0F">
            <w:pPr>
              <w:pStyle w:val="AutoNumpara"/>
              <w:numPr>
                <w:ilvl w:val="0"/>
                <w:numId w:val="0"/>
              </w:numPr>
              <w:rPr>
                <w:ins w:id="372" w:author="Test" w:date="2013-09-24T15:35:00Z"/>
                <w:rFonts w:asciiTheme="minorHAnsi" w:hAnsiTheme="minorHAnsi"/>
                <w:i/>
                <w:sz w:val="18"/>
                <w:szCs w:val="18"/>
                <w:rPrChange w:id="373" w:author="Test" w:date="2013-09-24T15:47:00Z">
                  <w:rPr>
                    <w:ins w:id="374" w:author="Test" w:date="2013-09-24T15:35:00Z"/>
                  </w:rPr>
                </w:rPrChange>
              </w:rPr>
            </w:pPr>
          </w:p>
        </w:tc>
        <w:tc>
          <w:tcPr>
            <w:tcW w:w="1170" w:type="dxa"/>
            <w:tcPrChange w:id="375" w:author="Test" w:date="2013-09-24T15:59:00Z">
              <w:tcPr>
                <w:tcW w:w="1170" w:type="dxa"/>
              </w:tcPr>
            </w:tcPrChange>
          </w:tcPr>
          <w:p w:rsidR="004E14BB" w:rsidRPr="00586E1E" w:rsidRDefault="004E14BB" w:rsidP="00145B0F">
            <w:pPr>
              <w:pStyle w:val="AutoNumpara"/>
              <w:numPr>
                <w:ilvl w:val="0"/>
                <w:numId w:val="0"/>
              </w:numPr>
              <w:rPr>
                <w:ins w:id="376" w:author="Test" w:date="2013-09-24T15:35:00Z"/>
                <w:rFonts w:asciiTheme="minorHAnsi" w:hAnsiTheme="minorHAnsi"/>
                <w:i/>
                <w:sz w:val="18"/>
                <w:szCs w:val="18"/>
                <w:rPrChange w:id="377" w:author="Test" w:date="2013-09-24T15:47:00Z">
                  <w:rPr>
                    <w:ins w:id="378" w:author="Test" w:date="2013-09-24T15:35:00Z"/>
                  </w:rPr>
                </w:rPrChange>
              </w:rPr>
            </w:pPr>
            <w:ins w:id="379" w:author="Test" w:date="2013-09-24T15:57:00Z">
              <w:r>
                <w:rPr>
                  <w:rFonts w:asciiTheme="minorHAnsi" w:hAnsiTheme="minorHAnsi"/>
                  <w:i/>
                  <w:sz w:val="18"/>
                  <w:szCs w:val="18"/>
                </w:rPr>
                <w:t>etanol</w:t>
              </w:r>
            </w:ins>
          </w:p>
        </w:tc>
        <w:tc>
          <w:tcPr>
            <w:tcW w:w="1260" w:type="dxa"/>
            <w:tcPrChange w:id="380" w:author="Test" w:date="2013-09-24T15:59:00Z">
              <w:tcPr>
                <w:tcW w:w="900" w:type="dxa"/>
              </w:tcPr>
            </w:tcPrChange>
          </w:tcPr>
          <w:p w:rsidR="004E14BB" w:rsidRPr="004E14BB" w:rsidRDefault="004E14BB" w:rsidP="00145B0F">
            <w:pPr>
              <w:pStyle w:val="AutoNumpara"/>
              <w:numPr>
                <w:ilvl w:val="0"/>
                <w:numId w:val="0"/>
              </w:numPr>
              <w:rPr>
                <w:ins w:id="381" w:author="Test" w:date="2013-09-24T15:55:00Z"/>
                <w:rFonts w:asciiTheme="minorHAnsi" w:hAnsiTheme="minorHAnsi"/>
                <w:i/>
                <w:sz w:val="18"/>
                <w:szCs w:val="18"/>
              </w:rPr>
            </w:pPr>
          </w:p>
        </w:tc>
        <w:tc>
          <w:tcPr>
            <w:tcW w:w="810" w:type="dxa"/>
            <w:tcPrChange w:id="382" w:author="Test" w:date="2013-09-24T15:59:00Z">
              <w:tcPr>
                <w:tcW w:w="810" w:type="dxa"/>
              </w:tcPr>
            </w:tcPrChange>
          </w:tcPr>
          <w:p w:rsidR="004E14BB" w:rsidRPr="00586E1E" w:rsidRDefault="004E14BB" w:rsidP="00145B0F">
            <w:pPr>
              <w:pStyle w:val="AutoNumpara"/>
              <w:numPr>
                <w:ilvl w:val="0"/>
                <w:numId w:val="0"/>
              </w:numPr>
              <w:rPr>
                <w:ins w:id="383" w:author="Test" w:date="2013-09-24T15:46:00Z"/>
                <w:rFonts w:asciiTheme="minorHAnsi" w:hAnsiTheme="minorHAnsi"/>
                <w:i/>
                <w:sz w:val="18"/>
                <w:szCs w:val="18"/>
                <w:rPrChange w:id="384" w:author="Test" w:date="2013-09-24T15:47:00Z">
                  <w:rPr>
                    <w:ins w:id="385" w:author="Test" w:date="2013-09-24T15:46:00Z"/>
                    <w:sz w:val="18"/>
                    <w:szCs w:val="18"/>
                  </w:rPr>
                </w:rPrChange>
              </w:rPr>
            </w:pPr>
          </w:p>
        </w:tc>
        <w:tc>
          <w:tcPr>
            <w:tcW w:w="990" w:type="dxa"/>
            <w:tcPrChange w:id="386" w:author="Test" w:date="2013-09-24T15:59:00Z">
              <w:tcPr>
                <w:tcW w:w="990" w:type="dxa"/>
              </w:tcPr>
            </w:tcPrChange>
          </w:tcPr>
          <w:p w:rsidR="004E14BB" w:rsidRPr="00586E1E" w:rsidRDefault="00372359" w:rsidP="00586E1E">
            <w:pPr>
              <w:pStyle w:val="AutoNumpara"/>
              <w:numPr>
                <w:ilvl w:val="0"/>
                <w:numId w:val="52"/>
              </w:numPr>
              <w:rPr>
                <w:ins w:id="387" w:author="Test" w:date="2013-09-24T15:48:00Z"/>
                <w:rFonts w:asciiTheme="minorHAnsi" w:hAnsiTheme="minorHAnsi"/>
                <w:i/>
                <w:sz w:val="18"/>
                <w:szCs w:val="18"/>
              </w:rPr>
              <w:pPrChange w:id="388" w:author="Test" w:date="2013-09-24T15:49:00Z">
                <w:pPr>
                  <w:pStyle w:val="AutoNumpara"/>
                  <w:numPr>
                    <w:ilvl w:val="0"/>
                    <w:numId w:val="0"/>
                  </w:numPr>
                  <w:tabs>
                    <w:tab w:val="clear" w:pos="720"/>
                  </w:tabs>
                  <w:ind w:left="0" w:firstLine="0"/>
                </w:pPr>
              </w:pPrChange>
            </w:pPr>
            <w:ins w:id="389" w:author="Test" w:date="2013-09-24T16:14:00Z">
              <w:r>
                <w:rPr>
                  <w:rStyle w:val="CommentReference"/>
                  <w:spacing w:val="-3"/>
                </w:rPr>
                <w:commentReference w:id="390"/>
              </w:r>
            </w:ins>
          </w:p>
        </w:tc>
      </w:tr>
      <w:tr w:rsidR="004E14BB" w:rsidTr="002D5096">
        <w:trPr>
          <w:ins w:id="391" w:author="Test" w:date="2013-09-24T15:35:00Z"/>
        </w:trPr>
        <w:tc>
          <w:tcPr>
            <w:tcW w:w="1170" w:type="dxa"/>
            <w:tcPrChange w:id="392" w:author="Test" w:date="2013-09-24T15:59:00Z">
              <w:tcPr>
                <w:tcW w:w="1170" w:type="dxa"/>
              </w:tcPr>
            </w:tcPrChange>
          </w:tcPr>
          <w:p w:rsidR="004E14BB" w:rsidRPr="00586E1E" w:rsidRDefault="004E14BB" w:rsidP="00145B0F">
            <w:pPr>
              <w:pStyle w:val="AutoNumpara"/>
              <w:numPr>
                <w:ilvl w:val="0"/>
                <w:numId w:val="0"/>
              </w:numPr>
              <w:rPr>
                <w:ins w:id="393" w:author="Test" w:date="2013-09-24T15:35:00Z"/>
                <w:rFonts w:asciiTheme="minorHAnsi" w:hAnsiTheme="minorHAnsi"/>
                <w:i/>
                <w:sz w:val="18"/>
                <w:szCs w:val="18"/>
                <w:rPrChange w:id="394" w:author="Test" w:date="2013-09-24T15:47:00Z">
                  <w:rPr>
                    <w:ins w:id="395" w:author="Test" w:date="2013-09-24T15:35:00Z"/>
                  </w:rPr>
                </w:rPrChange>
              </w:rPr>
            </w:pPr>
            <w:ins w:id="396" w:author="Test" w:date="2013-09-24T15:36:00Z">
              <w:r w:rsidRPr="00586E1E">
                <w:rPr>
                  <w:rFonts w:asciiTheme="minorHAnsi" w:hAnsiTheme="minorHAnsi"/>
                  <w:i/>
                  <w:sz w:val="18"/>
                  <w:szCs w:val="18"/>
                  <w:rPrChange w:id="397" w:author="Test" w:date="2013-09-24T15:47:00Z">
                    <w:rPr/>
                  </w:rPrChange>
                </w:rPr>
                <w:t>COCAFELOL</w:t>
              </w:r>
            </w:ins>
          </w:p>
        </w:tc>
        <w:tc>
          <w:tcPr>
            <w:tcW w:w="720" w:type="dxa"/>
            <w:tcPrChange w:id="398" w:author="Test" w:date="2013-09-24T15:59:00Z">
              <w:tcPr>
                <w:tcW w:w="720" w:type="dxa"/>
              </w:tcPr>
            </w:tcPrChange>
          </w:tcPr>
          <w:p w:rsidR="004E14BB" w:rsidRPr="00586E1E" w:rsidRDefault="004E14BB" w:rsidP="00145B0F">
            <w:pPr>
              <w:pStyle w:val="AutoNumpara"/>
              <w:numPr>
                <w:ilvl w:val="0"/>
                <w:numId w:val="0"/>
              </w:numPr>
              <w:rPr>
                <w:ins w:id="399" w:author="Test" w:date="2013-09-24T15:35:00Z"/>
                <w:rFonts w:asciiTheme="minorHAnsi" w:hAnsiTheme="minorHAnsi"/>
                <w:i/>
                <w:sz w:val="18"/>
                <w:szCs w:val="18"/>
                <w:rPrChange w:id="400" w:author="Test" w:date="2013-09-24T15:47:00Z">
                  <w:rPr>
                    <w:ins w:id="401" w:author="Test" w:date="2013-09-24T15:35:00Z"/>
                  </w:rPr>
                </w:rPrChange>
              </w:rPr>
            </w:pPr>
          </w:p>
        </w:tc>
        <w:tc>
          <w:tcPr>
            <w:tcW w:w="900" w:type="dxa"/>
            <w:tcPrChange w:id="402" w:author="Test" w:date="2013-09-24T15:59:00Z">
              <w:tcPr>
                <w:tcW w:w="900" w:type="dxa"/>
              </w:tcPr>
            </w:tcPrChange>
          </w:tcPr>
          <w:p w:rsidR="004E14BB" w:rsidRPr="00586E1E" w:rsidRDefault="004E14BB" w:rsidP="00145B0F">
            <w:pPr>
              <w:pStyle w:val="AutoNumpara"/>
              <w:numPr>
                <w:ilvl w:val="0"/>
                <w:numId w:val="0"/>
              </w:numPr>
              <w:rPr>
                <w:ins w:id="403" w:author="Test" w:date="2013-09-24T15:35:00Z"/>
                <w:rFonts w:asciiTheme="minorHAnsi" w:hAnsiTheme="minorHAnsi"/>
                <w:i/>
                <w:sz w:val="18"/>
                <w:szCs w:val="18"/>
                <w:rPrChange w:id="404" w:author="Test" w:date="2013-09-24T15:47:00Z">
                  <w:rPr>
                    <w:ins w:id="405" w:author="Test" w:date="2013-09-24T15:35:00Z"/>
                  </w:rPr>
                </w:rPrChange>
              </w:rPr>
            </w:pPr>
          </w:p>
        </w:tc>
        <w:tc>
          <w:tcPr>
            <w:tcW w:w="1080" w:type="dxa"/>
            <w:tcPrChange w:id="406" w:author="Test" w:date="2013-09-24T15:59:00Z">
              <w:tcPr>
                <w:tcW w:w="1440" w:type="dxa"/>
              </w:tcPr>
            </w:tcPrChange>
          </w:tcPr>
          <w:p w:rsidR="004E14BB" w:rsidRPr="00586E1E" w:rsidRDefault="004E14BB" w:rsidP="00145B0F">
            <w:pPr>
              <w:pStyle w:val="AutoNumpara"/>
              <w:numPr>
                <w:ilvl w:val="0"/>
                <w:numId w:val="0"/>
              </w:numPr>
              <w:rPr>
                <w:ins w:id="407" w:author="Test" w:date="2013-09-24T15:35:00Z"/>
                <w:rFonts w:asciiTheme="minorHAnsi" w:hAnsiTheme="minorHAnsi"/>
                <w:i/>
                <w:sz w:val="18"/>
                <w:szCs w:val="18"/>
                <w:rPrChange w:id="408" w:author="Test" w:date="2013-09-24T15:47:00Z">
                  <w:rPr>
                    <w:ins w:id="409" w:author="Test" w:date="2013-09-24T15:35:00Z"/>
                  </w:rPr>
                </w:rPrChange>
              </w:rPr>
            </w:pPr>
          </w:p>
        </w:tc>
        <w:tc>
          <w:tcPr>
            <w:tcW w:w="1170" w:type="dxa"/>
            <w:tcPrChange w:id="410" w:author="Test" w:date="2013-09-24T15:59:00Z">
              <w:tcPr>
                <w:tcW w:w="1170" w:type="dxa"/>
              </w:tcPr>
            </w:tcPrChange>
          </w:tcPr>
          <w:p w:rsidR="004E14BB" w:rsidRPr="00586E1E" w:rsidRDefault="002D5096" w:rsidP="002D5096">
            <w:pPr>
              <w:pStyle w:val="AutoNumpara"/>
              <w:numPr>
                <w:ilvl w:val="0"/>
                <w:numId w:val="0"/>
              </w:numPr>
              <w:rPr>
                <w:ins w:id="411" w:author="Test" w:date="2013-09-24T15:35:00Z"/>
                <w:rFonts w:asciiTheme="minorHAnsi" w:hAnsiTheme="minorHAnsi"/>
                <w:i/>
                <w:sz w:val="18"/>
                <w:szCs w:val="18"/>
                <w:rPrChange w:id="412" w:author="Test" w:date="2013-09-24T15:47:00Z">
                  <w:rPr>
                    <w:ins w:id="413" w:author="Test" w:date="2013-09-24T15:35:00Z"/>
                  </w:rPr>
                </w:rPrChange>
              </w:rPr>
            </w:pPr>
            <w:ins w:id="414" w:author="Test" w:date="2013-09-24T16:00:00Z">
              <w:r>
                <w:rPr>
                  <w:rFonts w:asciiTheme="minorHAnsi" w:hAnsiTheme="minorHAnsi"/>
                  <w:i/>
                  <w:sz w:val="18"/>
                  <w:szCs w:val="18"/>
                </w:rPr>
                <w:t>Biogás y etanol</w:t>
              </w:r>
            </w:ins>
          </w:p>
        </w:tc>
        <w:tc>
          <w:tcPr>
            <w:tcW w:w="1260" w:type="dxa"/>
            <w:tcPrChange w:id="415" w:author="Test" w:date="2013-09-24T15:59:00Z">
              <w:tcPr>
                <w:tcW w:w="900" w:type="dxa"/>
              </w:tcPr>
            </w:tcPrChange>
          </w:tcPr>
          <w:p w:rsidR="004E14BB" w:rsidRPr="004E14BB" w:rsidRDefault="004E14BB" w:rsidP="00145B0F">
            <w:pPr>
              <w:pStyle w:val="AutoNumpara"/>
              <w:numPr>
                <w:ilvl w:val="0"/>
                <w:numId w:val="0"/>
              </w:numPr>
              <w:rPr>
                <w:ins w:id="416" w:author="Test" w:date="2013-09-24T15:55:00Z"/>
                <w:rFonts w:asciiTheme="minorHAnsi" w:hAnsiTheme="minorHAnsi"/>
                <w:i/>
                <w:sz w:val="18"/>
                <w:szCs w:val="18"/>
              </w:rPr>
            </w:pPr>
          </w:p>
        </w:tc>
        <w:tc>
          <w:tcPr>
            <w:tcW w:w="810" w:type="dxa"/>
            <w:tcPrChange w:id="417" w:author="Test" w:date="2013-09-24T15:59:00Z">
              <w:tcPr>
                <w:tcW w:w="810" w:type="dxa"/>
              </w:tcPr>
            </w:tcPrChange>
          </w:tcPr>
          <w:p w:rsidR="004E14BB" w:rsidRPr="00586E1E" w:rsidRDefault="004E14BB" w:rsidP="00586E1E">
            <w:pPr>
              <w:pStyle w:val="AutoNumpara"/>
              <w:numPr>
                <w:ilvl w:val="0"/>
                <w:numId w:val="53"/>
              </w:numPr>
              <w:rPr>
                <w:ins w:id="418" w:author="Test" w:date="2013-09-24T15:46:00Z"/>
                <w:rFonts w:asciiTheme="minorHAnsi" w:hAnsiTheme="minorHAnsi"/>
                <w:i/>
                <w:sz w:val="18"/>
                <w:szCs w:val="18"/>
                <w:rPrChange w:id="419" w:author="Test" w:date="2013-09-24T15:47:00Z">
                  <w:rPr>
                    <w:ins w:id="420" w:author="Test" w:date="2013-09-24T15:46:00Z"/>
                    <w:sz w:val="18"/>
                    <w:szCs w:val="18"/>
                  </w:rPr>
                </w:rPrChange>
              </w:rPr>
              <w:pPrChange w:id="421" w:author="Test" w:date="2013-09-24T15:50:00Z">
                <w:pPr>
                  <w:pStyle w:val="AutoNumpara"/>
                  <w:numPr>
                    <w:ilvl w:val="0"/>
                    <w:numId w:val="0"/>
                  </w:numPr>
                  <w:tabs>
                    <w:tab w:val="clear" w:pos="720"/>
                  </w:tabs>
                  <w:ind w:left="0" w:firstLine="0"/>
                </w:pPr>
              </w:pPrChange>
            </w:pPr>
          </w:p>
        </w:tc>
        <w:tc>
          <w:tcPr>
            <w:tcW w:w="990" w:type="dxa"/>
            <w:tcPrChange w:id="422" w:author="Test" w:date="2013-09-24T15:59:00Z">
              <w:tcPr>
                <w:tcW w:w="990" w:type="dxa"/>
              </w:tcPr>
            </w:tcPrChange>
          </w:tcPr>
          <w:p w:rsidR="004E14BB" w:rsidRPr="00586E1E" w:rsidRDefault="004E14BB" w:rsidP="00145B0F">
            <w:pPr>
              <w:pStyle w:val="AutoNumpara"/>
              <w:numPr>
                <w:ilvl w:val="0"/>
                <w:numId w:val="0"/>
              </w:numPr>
              <w:rPr>
                <w:ins w:id="423" w:author="Test" w:date="2013-09-24T15:48:00Z"/>
                <w:rFonts w:asciiTheme="minorHAnsi" w:hAnsiTheme="minorHAnsi"/>
                <w:i/>
                <w:sz w:val="18"/>
                <w:szCs w:val="18"/>
              </w:rPr>
            </w:pPr>
          </w:p>
        </w:tc>
      </w:tr>
      <w:tr w:rsidR="004E14BB" w:rsidTr="002D5096">
        <w:trPr>
          <w:ins w:id="424" w:author="Test" w:date="2013-09-24T15:35:00Z"/>
        </w:trPr>
        <w:tc>
          <w:tcPr>
            <w:tcW w:w="1170" w:type="dxa"/>
            <w:tcPrChange w:id="425" w:author="Test" w:date="2013-09-24T15:59:00Z">
              <w:tcPr>
                <w:tcW w:w="1170" w:type="dxa"/>
              </w:tcPr>
            </w:tcPrChange>
          </w:tcPr>
          <w:p w:rsidR="004E14BB" w:rsidRPr="00586E1E" w:rsidRDefault="004E14BB" w:rsidP="00145B0F">
            <w:pPr>
              <w:pStyle w:val="AutoNumpara"/>
              <w:numPr>
                <w:ilvl w:val="0"/>
                <w:numId w:val="0"/>
              </w:numPr>
              <w:rPr>
                <w:ins w:id="426" w:author="Test" w:date="2013-09-24T15:35:00Z"/>
                <w:rFonts w:asciiTheme="minorHAnsi" w:hAnsiTheme="minorHAnsi"/>
                <w:i/>
                <w:sz w:val="18"/>
                <w:szCs w:val="18"/>
                <w:rPrChange w:id="427" w:author="Test" w:date="2013-09-24T15:47:00Z">
                  <w:rPr>
                    <w:ins w:id="428" w:author="Test" w:date="2013-09-24T15:35:00Z"/>
                  </w:rPr>
                </w:rPrChange>
              </w:rPr>
            </w:pPr>
            <w:ins w:id="429" w:author="Test" w:date="2013-09-24T15:37:00Z">
              <w:r w:rsidRPr="00586E1E">
                <w:rPr>
                  <w:rFonts w:asciiTheme="minorHAnsi" w:hAnsiTheme="minorHAnsi"/>
                  <w:i/>
                  <w:sz w:val="18"/>
                  <w:szCs w:val="18"/>
                  <w:rPrChange w:id="430" w:author="Test" w:date="2013-09-24T15:47:00Z">
                    <w:rPr/>
                  </w:rPrChange>
                </w:rPr>
                <w:t>ARUCO</w:t>
              </w:r>
            </w:ins>
          </w:p>
        </w:tc>
        <w:tc>
          <w:tcPr>
            <w:tcW w:w="720" w:type="dxa"/>
            <w:tcPrChange w:id="431" w:author="Test" w:date="2013-09-24T15:59:00Z">
              <w:tcPr>
                <w:tcW w:w="720" w:type="dxa"/>
              </w:tcPr>
            </w:tcPrChange>
          </w:tcPr>
          <w:p w:rsidR="004E14BB" w:rsidRPr="00586E1E" w:rsidRDefault="004E14BB" w:rsidP="00145B0F">
            <w:pPr>
              <w:pStyle w:val="AutoNumpara"/>
              <w:numPr>
                <w:ilvl w:val="0"/>
                <w:numId w:val="0"/>
              </w:numPr>
              <w:rPr>
                <w:ins w:id="432" w:author="Test" w:date="2013-09-24T15:35:00Z"/>
                <w:rFonts w:asciiTheme="minorHAnsi" w:hAnsiTheme="minorHAnsi"/>
                <w:i/>
                <w:sz w:val="18"/>
                <w:szCs w:val="18"/>
                <w:rPrChange w:id="433" w:author="Test" w:date="2013-09-24T15:47:00Z">
                  <w:rPr>
                    <w:ins w:id="434" w:author="Test" w:date="2013-09-24T15:35:00Z"/>
                  </w:rPr>
                </w:rPrChange>
              </w:rPr>
            </w:pPr>
          </w:p>
        </w:tc>
        <w:tc>
          <w:tcPr>
            <w:tcW w:w="900" w:type="dxa"/>
            <w:tcPrChange w:id="435" w:author="Test" w:date="2013-09-24T15:59:00Z">
              <w:tcPr>
                <w:tcW w:w="900" w:type="dxa"/>
              </w:tcPr>
            </w:tcPrChange>
          </w:tcPr>
          <w:p w:rsidR="004E14BB" w:rsidRPr="00586E1E" w:rsidRDefault="004E14BB" w:rsidP="00145B0F">
            <w:pPr>
              <w:pStyle w:val="AutoNumpara"/>
              <w:numPr>
                <w:ilvl w:val="0"/>
                <w:numId w:val="0"/>
              </w:numPr>
              <w:rPr>
                <w:ins w:id="436" w:author="Test" w:date="2013-09-24T15:35:00Z"/>
                <w:rFonts w:asciiTheme="minorHAnsi" w:hAnsiTheme="minorHAnsi"/>
                <w:i/>
                <w:sz w:val="18"/>
                <w:szCs w:val="18"/>
                <w:rPrChange w:id="437" w:author="Test" w:date="2013-09-24T15:47:00Z">
                  <w:rPr>
                    <w:ins w:id="438" w:author="Test" w:date="2013-09-24T15:35:00Z"/>
                  </w:rPr>
                </w:rPrChange>
              </w:rPr>
            </w:pPr>
          </w:p>
        </w:tc>
        <w:tc>
          <w:tcPr>
            <w:tcW w:w="1080" w:type="dxa"/>
            <w:tcPrChange w:id="439" w:author="Test" w:date="2013-09-24T15:59:00Z">
              <w:tcPr>
                <w:tcW w:w="1440" w:type="dxa"/>
              </w:tcPr>
            </w:tcPrChange>
          </w:tcPr>
          <w:p w:rsidR="004E14BB" w:rsidRPr="00586E1E" w:rsidRDefault="004E14BB" w:rsidP="00145B0F">
            <w:pPr>
              <w:pStyle w:val="AutoNumpara"/>
              <w:numPr>
                <w:ilvl w:val="0"/>
                <w:numId w:val="0"/>
              </w:numPr>
              <w:rPr>
                <w:ins w:id="440" w:author="Test" w:date="2013-09-24T15:35:00Z"/>
                <w:rFonts w:asciiTheme="minorHAnsi" w:hAnsiTheme="minorHAnsi"/>
                <w:i/>
                <w:sz w:val="18"/>
                <w:szCs w:val="18"/>
                <w:rPrChange w:id="441" w:author="Test" w:date="2013-09-24T15:47:00Z">
                  <w:rPr>
                    <w:ins w:id="442" w:author="Test" w:date="2013-09-24T15:35:00Z"/>
                  </w:rPr>
                </w:rPrChange>
              </w:rPr>
            </w:pPr>
          </w:p>
        </w:tc>
        <w:tc>
          <w:tcPr>
            <w:tcW w:w="1170" w:type="dxa"/>
            <w:tcPrChange w:id="443" w:author="Test" w:date="2013-09-24T15:59:00Z">
              <w:tcPr>
                <w:tcW w:w="1170" w:type="dxa"/>
              </w:tcPr>
            </w:tcPrChange>
          </w:tcPr>
          <w:p w:rsidR="004E14BB" w:rsidRPr="00586E1E" w:rsidRDefault="004E14BB" w:rsidP="00F913A5">
            <w:pPr>
              <w:pStyle w:val="AutoNumpara"/>
              <w:numPr>
                <w:ilvl w:val="0"/>
                <w:numId w:val="0"/>
              </w:numPr>
              <w:rPr>
                <w:ins w:id="444" w:author="Test" w:date="2013-09-24T15:35:00Z"/>
                <w:rFonts w:asciiTheme="minorHAnsi" w:hAnsiTheme="minorHAnsi"/>
                <w:i/>
                <w:sz w:val="18"/>
                <w:szCs w:val="18"/>
                <w:rPrChange w:id="445" w:author="Test" w:date="2013-09-24T15:47:00Z">
                  <w:rPr>
                    <w:ins w:id="446" w:author="Test" w:date="2013-09-24T15:35:00Z"/>
                  </w:rPr>
                </w:rPrChange>
              </w:rPr>
            </w:pPr>
            <w:ins w:id="447" w:author="Test" w:date="2013-09-24T15:57:00Z">
              <w:r>
                <w:rPr>
                  <w:rFonts w:asciiTheme="minorHAnsi" w:hAnsiTheme="minorHAnsi"/>
                  <w:i/>
                  <w:sz w:val="18"/>
                  <w:szCs w:val="18"/>
                </w:rPr>
                <w:t>biog</w:t>
              </w:r>
            </w:ins>
            <w:ins w:id="448" w:author="Test" w:date="2013-09-25T17:43:00Z">
              <w:r w:rsidR="00F913A5">
                <w:rPr>
                  <w:rFonts w:asciiTheme="minorHAnsi" w:hAnsiTheme="minorHAnsi"/>
                  <w:i/>
                  <w:sz w:val="18"/>
                  <w:szCs w:val="18"/>
                </w:rPr>
                <w:t>á</w:t>
              </w:r>
            </w:ins>
            <w:ins w:id="449" w:author="Test" w:date="2013-09-24T15:57:00Z">
              <w:r>
                <w:rPr>
                  <w:rFonts w:asciiTheme="minorHAnsi" w:hAnsiTheme="minorHAnsi"/>
                  <w:i/>
                  <w:sz w:val="18"/>
                  <w:szCs w:val="18"/>
                </w:rPr>
                <w:t>s</w:t>
              </w:r>
            </w:ins>
          </w:p>
        </w:tc>
        <w:tc>
          <w:tcPr>
            <w:tcW w:w="1260" w:type="dxa"/>
            <w:tcPrChange w:id="450" w:author="Test" w:date="2013-09-24T15:59:00Z">
              <w:tcPr>
                <w:tcW w:w="900" w:type="dxa"/>
              </w:tcPr>
            </w:tcPrChange>
          </w:tcPr>
          <w:p w:rsidR="004E14BB" w:rsidRPr="004E14BB" w:rsidRDefault="004E14BB" w:rsidP="00145B0F">
            <w:pPr>
              <w:pStyle w:val="AutoNumpara"/>
              <w:numPr>
                <w:ilvl w:val="0"/>
                <w:numId w:val="0"/>
              </w:numPr>
              <w:rPr>
                <w:ins w:id="451" w:author="Test" w:date="2013-09-24T15:55:00Z"/>
                <w:rFonts w:asciiTheme="minorHAnsi" w:hAnsiTheme="minorHAnsi"/>
                <w:i/>
                <w:sz w:val="18"/>
                <w:szCs w:val="18"/>
              </w:rPr>
            </w:pPr>
          </w:p>
        </w:tc>
        <w:tc>
          <w:tcPr>
            <w:tcW w:w="810" w:type="dxa"/>
            <w:tcPrChange w:id="452" w:author="Test" w:date="2013-09-24T15:59:00Z">
              <w:tcPr>
                <w:tcW w:w="810" w:type="dxa"/>
              </w:tcPr>
            </w:tcPrChange>
          </w:tcPr>
          <w:p w:rsidR="004E14BB" w:rsidRPr="00586E1E" w:rsidRDefault="004E14BB" w:rsidP="00586E1E">
            <w:pPr>
              <w:pStyle w:val="AutoNumpara"/>
              <w:numPr>
                <w:ilvl w:val="0"/>
                <w:numId w:val="53"/>
              </w:numPr>
              <w:rPr>
                <w:ins w:id="453" w:author="Test" w:date="2013-09-24T15:46:00Z"/>
                <w:rFonts w:asciiTheme="minorHAnsi" w:hAnsiTheme="minorHAnsi"/>
                <w:i/>
                <w:sz w:val="18"/>
                <w:szCs w:val="18"/>
                <w:rPrChange w:id="454" w:author="Test" w:date="2013-09-24T15:47:00Z">
                  <w:rPr>
                    <w:ins w:id="455" w:author="Test" w:date="2013-09-24T15:46:00Z"/>
                    <w:sz w:val="18"/>
                    <w:szCs w:val="18"/>
                  </w:rPr>
                </w:rPrChange>
              </w:rPr>
              <w:pPrChange w:id="456" w:author="Test" w:date="2013-09-24T15:50:00Z">
                <w:pPr>
                  <w:pStyle w:val="AutoNumpara"/>
                  <w:numPr>
                    <w:ilvl w:val="0"/>
                    <w:numId w:val="0"/>
                  </w:numPr>
                  <w:tabs>
                    <w:tab w:val="clear" w:pos="720"/>
                  </w:tabs>
                  <w:ind w:left="0" w:firstLine="0"/>
                </w:pPr>
              </w:pPrChange>
            </w:pPr>
          </w:p>
        </w:tc>
        <w:tc>
          <w:tcPr>
            <w:tcW w:w="990" w:type="dxa"/>
            <w:tcPrChange w:id="457" w:author="Test" w:date="2013-09-24T15:59:00Z">
              <w:tcPr>
                <w:tcW w:w="990" w:type="dxa"/>
              </w:tcPr>
            </w:tcPrChange>
          </w:tcPr>
          <w:p w:rsidR="004E14BB" w:rsidRPr="00586E1E" w:rsidRDefault="004E14BB" w:rsidP="00145B0F">
            <w:pPr>
              <w:pStyle w:val="AutoNumpara"/>
              <w:numPr>
                <w:ilvl w:val="0"/>
                <w:numId w:val="0"/>
              </w:numPr>
              <w:rPr>
                <w:ins w:id="458" w:author="Test" w:date="2013-09-24T15:48:00Z"/>
                <w:rFonts w:asciiTheme="minorHAnsi" w:hAnsiTheme="minorHAnsi"/>
                <w:i/>
                <w:sz w:val="18"/>
                <w:szCs w:val="18"/>
              </w:rPr>
            </w:pPr>
          </w:p>
        </w:tc>
      </w:tr>
      <w:tr w:rsidR="004E14BB" w:rsidTr="002D5096">
        <w:trPr>
          <w:ins w:id="459" w:author="Test" w:date="2013-09-24T15:35:00Z"/>
        </w:trPr>
        <w:tc>
          <w:tcPr>
            <w:tcW w:w="1170" w:type="dxa"/>
            <w:tcPrChange w:id="460" w:author="Test" w:date="2013-09-24T15:59:00Z">
              <w:tcPr>
                <w:tcW w:w="1170" w:type="dxa"/>
              </w:tcPr>
            </w:tcPrChange>
          </w:tcPr>
          <w:p w:rsidR="004E14BB" w:rsidRPr="00586E1E" w:rsidRDefault="002D5096" w:rsidP="00145B0F">
            <w:pPr>
              <w:pStyle w:val="AutoNumpara"/>
              <w:numPr>
                <w:ilvl w:val="0"/>
                <w:numId w:val="0"/>
              </w:numPr>
              <w:rPr>
                <w:ins w:id="461" w:author="Test" w:date="2013-09-24T15:35:00Z"/>
                <w:rFonts w:asciiTheme="minorHAnsi" w:hAnsiTheme="minorHAnsi"/>
                <w:i/>
                <w:sz w:val="20"/>
                <w:rPrChange w:id="462" w:author="Test" w:date="2013-09-24T15:47:00Z">
                  <w:rPr>
                    <w:ins w:id="463" w:author="Test" w:date="2013-09-24T15:35:00Z"/>
                  </w:rPr>
                </w:rPrChange>
              </w:rPr>
            </w:pPr>
            <w:ins w:id="464" w:author="Test" w:date="2013-09-24T15:59:00Z">
              <w:r>
                <w:rPr>
                  <w:rFonts w:asciiTheme="minorHAnsi" w:hAnsiTheme="minorHAnsi"/>
                  <w:i/>
                  <w:sz w:val="20"/>
                </w:rPr>
                <w:t>Total</w:t>
              </w:r>
            </w:ins>
          </w:p>
        </w:tc>
        <w:tc>
          <w:tcPr>
            <w:tcW w:w="720" w:type="dxa"/>
            <w:tcPrChange w:id="465" w:author="Test" w:date="2013-09-24T15:59:00Z">
              <w:tcPr>
                <w:tcW w:w="720" w:type="dxa"/>
              </w:tcPr>
            </w:tcPrChange>
          </w:tcPr>
          <w:p w:rsidR="004E14BB" w:rsidRPr="00586E1E" w:rsidRDefault="004E14BB" w:rsidP="00145B0F">
            <w:pPr>
              <w:pStyle w:val="AutoNumpara"/>
              <w:numPr>
                <w:ilvl w:val="0"/>
                <w:numId w:val="0"/>
              </w:numPr>
              <w:rPr>
                <w:ins w:id="466" w:author="Test" w:date="2013-09-24T15:35:00Z"/>
                <w:rFonts w:asciiTheme="minorHAnsi" w:hAnsiTheme="minorHAnsi"/>
                <w:i/>
                <w:sz w:val="20"/>
                <w:rPrChange w:id="467" w:author="Test" w:date="2013-09-24T15:47:00Z">
                  <w:rPr>
                    <w:ins w:id="468" w:author="Test" w:date="2013-09-24T15:35:00Z"/>
                  </w:rPr>
                </w:rPrChange>
              </w:rPr>
            </w:pPr>
          </w:p>
        </w:tc>
        <w:tc>
          <w:tcPr>
            <w:tcW w:w="900" w:type="dxa"/>
            <w:tcPrChange w:id="469" w:author="Test" w:date="2013-09-24T15:59:00Z">
              <w:tcPr>
                <w:tcW w:w="900" w:type="dxa"/>
              </w:tcPr>
            </w:tcPrChange>
          </w:tcPr>
          <w:p w:rsidR="004E14BB" w:rsidRPr="00586E1E" w:rsidRDefault="004E14BB" w:rsidP="00145B0F">
            <w:pPr>
              <w:pStyle w:val="AutoNumpara"/>
              <w:numPr>
                <w:ilvl w:val="0"/>
                <w:numId w:val="0"/>
              </w:numPr>
              <w:rPr>
                <w:ins w:id="470" w:author="Test" w:date="2013-09-24T15:35:00Z"/>
                <w:rFonts w:asciiTheme="minorHAnsi" w:hAnsiTheme="minorHAnsi"/>
                <w:i/>
                <w:sz w:val="20"/>
                <w:rPrChange w:id="471" w:author="Test" w:date="2013-09-24T15:47:00Z">
                  <w:rPr>
                    <w:ins w:id="472" w:author="Test" w:date="2013-09-24T15:35:00Z"/>
                  </w:rPr>
                </w:rPrChange>
              </w:rPr>
            </w:pPr>
          </w:p>
        </w:tc>
        <w:tc>
          <w:tcPr>
            <w:tcW w:w="1080" w:type="dxa"/>
            <w:tcPrChange w:id="473" w:author="Test" w:date="2013-09-24T15:59:00Z">
              <w:tcPr>
                <w:tcW w:w="1440" w:type="dxa"/>
              </w:tcPr>
            </w:tcPrChange>
          </w:tcPr>
          <w:p w:rsidR="004E14BB" w:rsidRPr="00586E1E" w:rsidRDefault="004E14BB" w:rsidP="00145B0F">
            <w:pPr>
              <w:pStyle w:val="AutoNumpara"/>
              <w:numPr>
                <w:ilvl w:val="0"/>
                <w:numId w:val="0"/>
              </w:numPr>
              <w:rPr>
                <w:ins w:id="474" w:author="Test" w:date="2013-09-24T15:35:00Z"/>
                <w:rFonts w:asciiTheme="minorHAnsi" w:hAnsiTheme="minorHAnsi"/>
                <w:i/>
                <w:sz w:val="20"/>
                <w:rPrChange w:id="475" w:author="Test" w:date="2013-09-24T15:47:00Z">
                  <w:rPr>
                    <w:ins w:id="476" w:author="Test" w:date="2013-09-24T15:35:00Z"/>
                  </w:rPr>
                </w:rPrChange>
              </w:rPr>
            </w:pPr>
          </w:p>
        </w:tc>
        <w:tc>
          <w:tcPr>
            <w:tcW w:w="1170" w:type="dxa"/>
            <w:tcPrChange w:id="477" w:author="Test" w:date="2013-09-24T15:59:00Z">
              <w:tcPr>
                <w:tcW w:w="1170" w:type="dxa"/>
              </w:tcPr>
            </w:tcPrChange>
          </w:tcPr>
          <w:p w:rsidR="004E14BB" w:rsidRPr="00586E1E" w:rsidRDefault="004E14BB" w:rsidP="00145B0F">
            <w:pPr>
              <w:pStyle w:val="AutoNumpara"/>
              <w:numPr>
                <w:ilvl w:val="0"/>
                <w:numId w:val="0"/>
              </w:numPr>
              <w:rPr>
                <w:ins w:id="478" w:author="Test" w:date="2013-09-24T15:35:00Z"/>
                <w:rFonts w:asciiTheme="minorHAnsi" w:hAnsiTheme="minorHAnsi"/>
                <w:i/>
                <w:sz w:val="20"/>
                <w:rPrChange w:id="479" w:author="Test" w:date="2013-09-24T15:47:00Z">
                  <w:rPr>
                    <w:ins w:id="480" w:author="Test" w:date="2013-09-24T15:35:00Z"/>
                  </w:rPr>
                </w:rPrChange>
              </w:rPr>
            </w:pPr>
          </w:p>
        </w:tc>
        <w:tc>
          <w:tcPr>
            <w:tcW w:w="1260" w:type="dxa"/>
            <w:tcPrChange w:id="481" w:author="Test" w:date="2013-09-24T15:59:00Z">
              <w:tcPr>
                <w:tcW w:w="900" w:type="dxa"/>
              </w:tcPr>
            </w:tcPrChange>
          </w:tcPr>
          <w:p w:rsidR="004E14BB" w:rsidRPr="004E14BB" w:rsidRDefault="004E14BB" w:rsidP="00145B0F">
            <w:pPr>
              <w:pStyle w:val="AutoNumpara"/>
              <w:numPr>
                <w:ilvl w:val="0"/>
                <w:numId w:val="0"/>
              </w:numPr>
              <w:rPr>
                <w:ins w:id="482" w:author="Test" w:date="2013-09-24T15:55:00Z"/>
                <w:rFonts w:asciiTheme="minorHAnsi" w:hAnsiTheme="minorHAnsi"/>
                <w:i/>
                <w:sz w:val="20"/>
              </w:rPr>
            </w:pPr>
          </w:p>
        </w:tc>
        <w:tc>
          <w:tcPr>
            <w:tcW w:w="810" w:type="dxa"/>
            <w:tcPrChange w:id="483" w:author="Test" w:date="2013-09-24T15:59:00Z">
              <w:tcPr>
                <w:tcW w:w="810" w:type="dxa"/>
              </w:tcPr>
            </w:tcPrChange>
          </w:tcPr>
          <w:p w:rsidR="004E14BB" w:rsidRPr="00586E1E" w:rsidRDefault="004E14BB" w:rsidP="00145B0F">
            <w:pPr>
              <w:pStyle w:val="AutoNumpara"/>
              <w:numPr>
                <w:ilvl w:val="0"/>
                <w:numId w:val="0"/>
              </w:numPr>
              <w:rPr>
                <w:ins w:id="484" w:author="Test" w:date="2013-09-24T15:46:00Z"/>
                <w:rFonts w:asciiTheme="minorHAnsi" w:hAnsiTheme="minorHAnsi"/>
                <w:i/>
                <w:sz w:val="20"/>
                <w:rPrChange w:id="485" w:author="Test" w:date="2013-09-24T15:47:00Z">
                  <w:rPr>
                    <w:ins w:id="486" w:author="Test" w:date="2013-09-24T15:46:00Z"/>
                    <w:sz w:val="20"/>
                  </w:rPr>
                </w:rPrChange>
              </w:rPr>
            </w:pPr>
          </w:p>
        </w:tc>
        <w:tc>
          <w:tcPr>
            <w:tcW w:w="990" w:type="dxa"/>
            <w:tcPrChange w:id="487" w:author="Test" w:date="2013-09-24T15:59:00Z">
              <w:tcPr>
                <w:tcW w:w="990" w:type="dxa"/>
              </w:tcPr>
            </w:tcPrChange>
          </w:tcPr>
          <w:p w:rsidR="004E14BB" w:rsidRPr="00586E1E" w:rsidRDefault="004E14BB" w:rsidP="00145B0F">
            <w:pPr>
              <w:pStyle w:val="AutoNumpara"/>
              <w:numPr>
                <w:ilvl w:val="0"/>
                <w:numId w:val="0"/>
              </w:numPr>
              <w:rPr>
                <w:ins w:id="488" w:author="Test" w:date="2013-09-24T15:48:00Z"/>
                <w:rFonts w:asciiTheme="minorHAnsi" w:hAnsiTheme="minorHAnsi"/>
                <w:i/>
                <w:sz w:val="20"/>
              </w:rPr>
            </w:pPr>
          </w:p>
        </w:tc>
      </w:tr>
    </w:tbl>
    <w:p w:rsidR="009B4155" w:rsidRDefault="00E80AFE" w:rsidP="00145B0F">
      <w:pPr>
        <w:jc w:val="both"/>
        <w:rPr>
          <w:ins w:id="489" w:author="Test" w:date="2013-09-24T15:05:00Z"/>
        </w:rPr>
        <w:pPrChange w:id="490" w:author="Test" w:date="2013-09-24T16:20:00Z">
          <w:pPr>
            <w:pStyle w:val="AutoNumpara"/>
            <w:numPr>
              <w:ilvl w:val="0"/>
              <w:numId w:val="0"/>
            </w:numPr>
            <w:tabs>
              <w:tab w:val="clear" w:pos="720"/>
            </w:tabs>
            <w:ind w:left="0" w:firstLine="0"/>
          </w:pPr>
        </w:pPrChange>
      </w:pPr>
      <w:ins w:id="491" w:author="Test" w:date="2013-09-25T17:39:00Z">
        <w:r w:rsidRPr="00E80AFE">
          <w:rPr>
            <w:szCs w:val="24"/>
            <w:rPrChange w:id="492" w:author="Test" w:date="2013-09-25T17:39:00Z">
              <w:rPr>
                <w:b/>
                <w:szCs w:val="24"/>
              </w:rPr>
            </w:rPrChange>
          </w:rPr>
          <w:t>Los c</w:t>
        </w:r>
      </w:ins>
      <w:ins w:id="493" w:author="Test" w:date="2013-09-24T16:12:00Z">
        <w:r w:rsidR="00372359" w:rsidRPr="00E80AFE">
          <w:rPr>
            <w:szCs w:val="24"/>
            <w:rPrChange w:id="494" w:author="Test" w:date="2013-09-25T17:39:00Z">
              <w:rPr>
                <w:b/>
                <w:szCs w:val="24"/>
              </w:rPr>
            </w:rPrChange>
          </w:rPr>
          <w:t xml:space="preserve">riterios </w:t>
        </w:r>
      </w:ins>
      <w:ins w:id="495" w:author="Test" w:date="2013-09-25T17:39:00Z">
        <w:r w:rsidRPr="00E80AFE">
          <w:rPr>
            <w:szCs w:val="24"/>
            <w:rPrChange w:id="496" w:author="Test" w:date="2013-09-25T17:39:00Z">
              <w:rPr>
                <w:b/>
                <w:szCs w:val="24"/>
              </w:rPr>
            </w:rPrChange>
          </w:rPr>
          <w:t xml:space="preserve">tentativos </w:t>
        </w:r>
      </w:ins>
      <w:ins w:id="497" w:author="Test" w:date="2013-09-24T16:12:00Z">
        <w:r w:rsidR="00372359" w:rsidRPr="00E80AFE">
          <w:rPr>
            <w:szCs w:val="24"/>
            <w:rPrChange w:id="498" w:author="Test" w:date="2013-09-25T17:39:00Z">
              <w:rPr>
                <w:b/>
                <w:szCs w:val="24"/>
              </w:rPr>
            </w:rPrChange>
          </w:rPr>
          <w:t xml:space="preserve">para </w:t>
        </w:r>
      </w:ins>
      <w:ins w:id="499" w:author="Test" w:date="2013-09-25T17:39:00Z">
        <w:r w:rsidRPr="00E80AFE">
          <w:rPr>
            <w:szCs w:val="24"/>
            <w:rPrChange w:id="500" w:author="Test" w:date="2013-09-25T17:39:00Z">
              <w:rPr>
                <w:b/>
                <w:szCs w:val="24"/>
              </w:rPr>
            </w:rPrChange>
          </w:rPr>
          <w:t xml:space="preserve">la selección de </w:t>
        </w:r>
      </w:ins>
      <w:ins w:id="501" w:author="Test" w:date="2013-09-24T16:12:00Z">
        <w:r w:rsidR="00372359" w:rsidRPr="00E80AFE">
          <w:rPr>
            <w:szCs w:val="24"/>
            <w:rPrChange w:id="502" w:author="Test" w:date="2013-09-25T17:39:00Z">
              <w:rPr>
                <w:b/>
                <w:szCs w:val="24"/>
              </w:rPr>
            </w:rPrChange>
          </w:rPr>
          <w:t xml:space="preserve">las </w:t>
        </w:r>
        <w:proofErr w:type="spellStart"/>
        <w:r w:rsidR="00372359" w:rsidRPr="00E80AFE">
          <w:rPr>
            <w:szCs w:val="24"/>
            <w:rPrChange w:id="503" w:author="Test" w:date="2013-09-25T17:39:00Z">
              <w:rPr>
                <w:b/>
                <w:szCs w:val="24"/>
              </w:rPr>
            </w:rPrChange>
          </w:rPr>
          <w:t>microcentrales</w:t>
        </w:r>
      </w:ins>
      <w:proofErr w:type="spellEnd"/>
      <w:ins w:id="504" w:author="Test" w:date="2013-09-25T17:40:00Z">
        <w:r>
          <w:rPr>
            <w:szCs w:val="24"/>
          </w:rPr>
          <w:t xml:space="preserve"> son</w:t>
        </w:r>
      </w:ins>
      <w:ins w:id="505" w:author="Test" w:date="2013-09-24T16:12:00Z">
        <w:r w:rsidR="00372359" w:rsidRPr="0016726C">
          <w:rPr>
            <w:b/>
            <w:szCs w:val="24"/>
          </w:rPr>
          <w:t>:</w:t>
        </w:r>
        <w:r w:rsidR="00372359" w:rsidRPr="0016726C">
          <w:rPr>
            <w:szCs w:val="24"/>
          </w:rPr>
          <w:t xml:space="preserve"> </w:t>
        </w:r>
      </w:ins>
      <w:ins w:id="506" w:author="Test" w:date="2013-09-25T17:40:00Z">
        <w:r>
          <w:rPr>
            <w:szCs w:val="24"/>
          </w:rPr>
          <w:t xml:space="preserve">(i) </w:t>
        </w:r>
      </w:ins>
      <w:ins w:id="507" w:author="Test" w:date="2013-09-24T16:12:00Z">
        <w:r w:rsidR="00372359" w:rsidRPr="00E80AFE">
          <w:rPr>
            <w:szCs w:val="24"/>
          </w:rPr>
          <w:t>procesar un volumen mínimo que permita reducir de manera significativa la contaminación por aguas mieles en una zona</w:t>
        </w:r>
      </w:ins>
      <w:ins w:id="508" w:author="Test" w:date="2013-09-25T17:40:00Z">
        <w:r>
          <w:rPr>
            <w:szCs w:val="24"/>
          </w:rPr>
          <w:t>;</w:t>
        </w:r>
      </w:ins>
      <w:ins w:id="509" w:author="Test" w:date="2013-09-24T16:12:00Z">
        <w:r w:rsidR="00372359" w:rsidRPr="00E80AFE">
          <w:rPr>
            <w:szCs w:val="24"/>
          </w:rPr>
          <w:t xml:space="preserve"> y </w:t>
        </w:r>
      </w:ins>
      <w:ins w:id="510" w:author="Test" w:date="2013-09-25T17:40:00Z">
        <w:r>
          <w:rPr>
            <w:szCs w:val="24"/>
          </w:rPr>
          <w:t xml:space="preserve">(ii) </w:t>
        </w:r>
      </w:ins>
      <w:ins w:id="511" w:author="Test" w:date="2013-09-24T16:12:00Z">
        <w:r w:rsidR="00372359" w:rsidRPr="00E80AFE">
          <w:rPr>
            <w:szCs w:val="24"/>
          </w:rPr>
          <w:t xml:space="preserve">asegurar niveles </w:t>
        </w:r>
      </w:ins>
      <w:ins w:id="512" w:author="Test" w:date="2013-09-25T17:41:00Z">
        <w:r>
          <w:rPr>
            <w:szCs w:val="24"/>
          </w:rPr>
          <w:t xml:space="preserve">significativos </w:t>
        </w:r>
      </w:ins>
      <w:ins w:id="513" w:author="Test" w:date="2013-09-24T16:12:00Z">
        <w:r w:rsidR="00372359" w:rsidRPr="00E80AFE">
          <w:rPr>
            <w:szCs w:val="24"/>
          </w:rPr>
          <w:t xml:space="preserve">de </w:t>
        </w:r>
      </w:ins>
      <w:ins w:id="514" w:author="Test" w:date="2013-09-25T17:41:00Z">
        <w:r>
          <w:rPr>
            <w:szCs w:val="24"/>
          </w:rPr>
          <w:t xml:space="preserve">producción de </w:t>
        </w:r>
      </w:ins>
      <w:ins w:id="515" w:author="Test" w:date="2013-09-25T13:04:00Z">
        <w:r w:rsidR="00754D5C" w:rsidRPr="00E80AFE">
          <w:rPr>
            <w:szCs w:val="24"/>
          </w:rPr>
          <w:t>biogás</w:t>
        </w:r>
      </w:ins>
      <w:ins w:id="516" w:author="Test" w:date="2013-09-24T16:12:00Z">
        <w:r w:rsidR="00372359" w:rsidRPr="00E80AFE">
          <w:rPr>
            <w:szCs w:val="24"/>
          </w:rPr>
          <w:t xml:space="preserve">, compost y </w:t>
        </w:r>
        <w:proofErr w:type="spellStart"/>
        <w:r w:rsidR="00372359" w:rsidRPr="00E80AFE">
          <w:rPr>
            <w:szCs w:val="24"/>
          </w:rPr>
          <w:t>biol</w:t>
        </w:r>
        <w:proofErr w:type="spellEnd"/>
        <w:r w:rsidR="00372359" w:rsidRPr="00E80AFE">
          <w:rPr>
            <w:szCs w:val="24"/>
          </w:rPr>
          <w:t xml:space="preserve"> </w:t>
        </w:r>
      </w:ins>
    </w:p>
    <w:p w:rsidR="006F597D" w:rsidRPr="00FC530F" w:rsidRDefault="00920F29" w:rsidP="00145B0F">
      <w:pPr>
        <w:pStyle w:val="AutoNumpara"/>
        <w:numPr>
          <w:ilvl w:val="0"/>
          <w:numId w:val="0"/>
        </w:numPr>
      </w:pPr>
      <w:del w:id="517" w:author="Test" w:date="2013-09-24T15:04:00Z">
        <w:r w:rsidRPr="00FC530F" w:rsidDel="00080BE5">
          <w:delText xml:space="preserve">, y han </w:delText>
        </w:r>
      </w:del>
      <w:del w:id="518" w:author="Test" w:date="2013-09-24T15:03:00Z">
        <w:r w:rsidR="00145B0F" w:rsidRPr="00FC530F" w:rsidDel="00DF3A24">
          <w:delText>implementado</w:delText>
        </w:r>
        <w:r w:rsidR="004D4279" w:rsidRPr="00FC530F" w:rsidDel="00DF3A24">
          <w:delText xml:space="preserve"> al menos una iniciativa de </w:delText>
        </w:r>
        <w:r w:rsidR="00F05A35" w:rsidRPr="00FC530F" w:rsidDel="00DF3A24">
          <w:delText>producción</w:delText>
        </w:r>
        <w:r w:rsidR="004D4279" w:rsidRPr="00FC530F" w:rsidDel="00DF3A24">
          <w:delText xml:space="preserve"> </w:delText>
        </w:r>
      </w:del>
      <w:del w:id="519" w:author="Test" w:date="2013-09-24T11:28:00Z">
        <w:r w:rsidR="004D4279" w:rsidRPr="00FC530F" w:rsidDel="00FC530F">
          <w:delText>mas</w:delText>
        </w:r>
      </w:del>
      <w:del w:id="520" w:author="Test" w:date="2013-09-24T15:03:00Z">
        <w:r w:rsidR="004D4279" w:rsidRPr="00FC530F" w:rsidDel="00DF3A24">
          <w:delText xml:space="preserve"> limpia</w:delText>
        </w:r>
      </w:del>
      <w:del w:id="521" w:author="Test" w:date="2013-09-24T15:04:00Z">
        <w:r w:rsidR="004D4279" w:rsidRPr="00FC530F" w:rsidDel="00080BE5">
          <w:delText xml:space="preserve">. </w:delText>
        </w:r>
      </w:del>
      <w:r w:rsidR="004D4279" w:rsidRPr="00FC530F">
        <w:rPr>
          <w:szCs w:val="24"/>
        </w:rPr>
        <w:t xml:space="preserve">Algunas de las cooperativas ya tienen instalaciones de </w:t>
      </w:r>
      <w:r w:rsidR="00F05A35" w:rsidRPr="00FC530F">
        <w:rPr>
          <w:szCs w:val="24"/>
        </w:rPr>
        <w:t>producción</w:t>
      </w:r>
      <w:r w:rsidR="004D4279" w:rsidRPr="00FC530F">
        <w:rPr>
          <w:szCs w:val="24"/>
        </w:rPr>
        <w:t xml:space="preserve"> de </w:t>
      </w:r>
      <w:r w:rsidR="00F05A35" w:rsidRPr="00FC530F">
        <w:rPr>
          <w:szCs w:val="24"/>
        </w:rPr>
        <w:t>biogás</w:t>
      </w:r>
      <w:r w:rsidR="004D4279" w:rsidRPr="00FC530F">
        <w:rPr>
          <w:szCs w:val="24"/>
        </w:rPr>
        <w:t xml:space="preserve"> en sus plantas centrales pero </w:t>
      </w:r>
      <w:r w:rsidR="004D4279" w:rsidRPr="00FC530F">
        <w:rPr>
          <w:szCs w:val="24"/>
        </w:rPr>
        <w:lastRenderedPageBreak/>
        <w:t xml:space="preserve">tienen un gran </w:t>
      </w:r>
      <w:r w:rsidR="00F05A35" w:rsidRPr="00FC530F">
        <w:rPr>
          <w:szCs w:val="24"/>
        </w:rPr>
        <w:t>número</w:t>
      </w:r>
      <w:r w:rsidR="004D4279" w:rsidRPr="00FC530F">
        <w:rPr>
          <w:szCs w:val="24"/>
        </w:rPr>
        <w:t xml:space="preserve"> de micro-</w:t>
      </w:r>
      <w:r w:rsidR="0099561E" w:rsidRPr="00FC530F">
        <w:rPr>
          <w:szCs w:val="24"/>
        </w:rPr>
        <w:t>beneficio</w:t>
      </w:r>
      <w:r w:rsidR="004D4279" w:rsidRPr="00FC530F">
        <w:rPr>
          <w:szCs w:val="24"/>
        </w:rPr>
        <w:t xml:space="preserve">s que </w:t>
      </w:r>
      <w:r w:rsidR="00F05A35" w:rsidRPr="00FC530F">
        <w:rPr>
          <w:szCs w:val="24"/>
        </w:rPr>
        <w:t>todavía</w:t>
      </w:r>
      <w:r w:rsidR="004D4279" w:rsidRPr="00FC530F">
        <w:rPr>
          <w:szCs w:val="24"/>
        </w:rPr>
        <w:t xml:space="preserve"> necesitan </w:t>
      </w:r>
      <w:del w:id="522" w:author="Test" w:date="2013-09-24T15:10:00Z">
        <w:r w:rsidR="004D4279" w:rsidRPr="00FC530F" w:rsidDel="00CD2529">
          <w:rPr>
            <w:szCs w:val="24"/>
          </w:rPr>
          <w:delText xml:space="preserve">adoptar </w:delText>
        </w:r>
        <w:r w:rsidR="00F05A35" w:rsidRPr="00FC530F" w:rsidDel="00CD2529">
          <w:rPr>
            <w:szCs w:val="24"/>
          </w:rPr>
          <w:delText>tecnología</w:delText>
        </w:r>
        <w:r w:rsidR="004D4279" w:rsidRPr="00FC530F" w:rsidDel="00CD2529">
          <w:rPr>
            <w:szCs w:val="24"/>
          </w:rPr>
          <w:delText xml:space="preserve"> </w:delText>
        </w:r>
      </w:del>
      <w:del w:id="523" w:author="Test" w:date="2013-09-24T11:28:00Z">
        <w:r w:rsidR="004D4279" w:rsidRPr="00FC530F" w:rsidDel="00FC530F">
          <w:rPr>
            <w:szCs w:val="24"/>
          </w:rPr>
          <w:delText>mas</w:delText>
        </w:r>
      </w:del>
      <w:del w:id="524" w:author="Test" w:date="2013-09-24T15:10:00Z">
        <w:r w:rsidR="004D4279" w:rsidRPr="00FC530F" w:rsidDel="00CD2529">
          <w:rPr>
            <w:szCs w:val="24"/>
          </w:rPr>
          <w:delText xml:space="preserve"> limpia y mejorar sus </w:delText>
        </w:r>
        <w:r w:rsidR="00F05A35" w:rsidRPr="00FC530F" w:rsidDel="00CD2529">
          <w:rPr>
            <w:szCs w:val="24"/>
          </w:rPr>
          <w:delText>prácticas</w:delText>
        </w:r>
        <w:r w:rsidR="004D4279" w:rsidRPr="00FC530F" w:rsidDel="00CD2529">
          <w:rPr>
            <w:szCs w:val="24"/>
          </w:rPr>
          <w:delText xml:space="preserve"> de </w:delText>
        </w:r>
        <w:r w:rsidR="00F05A35" w:rsidRPr="00FC530F" w:rsidDel="00CD2529">
          <w:rPr>
            <w:szCs w:val="24"/>
          </w:rPr>
          <w:delText>producción</w:delText>
        </w:r>
        <w:r w:rsidR="004D4279" w:rsidRPr="00FC530F" w:rsidDel="00CD2529">
          <w:rPr>
            <w:szCs w:val="24"/>
          </w:rPr>
          <w:delText xml:space="preserve">. </w:delText>
        </w:r>
      </w:del>
    </w:p>
    <w:p w:rsidR="006F597D" w:rsidRPr="00FC530F" w:rsidRDefault="004D4279" w:rsidP="0099561E">
      <w:pPr>
        <w:pStyle w:val="AutoNumpara"/>
        <w:numPr>
          <w:ilvl w:val="0"/>
          <w:numId w:val="0"/>
        </w:numPr>
      </w:pPr>
      <w:r w:rsidRPr="00FC530F">
        <w:rPr>
          <w:szCs w:val="24"/>
        </w:rPr>
        <w:t xml:space="preserve">El total de </w:t>
      </w:r>
      <w:r w:rsidR="00F05A35" w:rsidRPr="00FC530F">
        <w:rPr>
          <w:szCs w:val="24"/>
        </w:rPr>
        <w:t>producción</w:t>
      </w:r>
      <w:r w:rsidRPr="00FC530F">
        <w:rPr>
          <w:szCs w:val="24"/>
        </w:rPr>
        <w:t xml:space="preserve"> de las cooperativas seleccionadas es de 143,000 bolsas de café verde. Se estima que la </w:t>
      </w:r>
      <w:r w:rsidR="00F05A35" w:rsidRPr="00FC530F">
        <w:rPr>
          <w:szCs w:val="24"/>
        </w:rPr>
        <w:t>participación</w:t>
      </w:r>
      <w:r w:rsidRPr="00FC530F">
        <w:rPr>
          <w:szCs w:val="24"/>
        </w:rPr>
        <w:t xml:space="preserve"> de mujeres es de 60% en el trabajo de la cadena de café, pero sus salarios representan </w:t>
      </w:r>
      <w:r w:rsidR="00F05A35" w:rsidRPr="00FC530F">
        <w:rPr>
          <w:szCs w:val="24"/>
        </w:rPr>
        <w:t>únicamente</w:t>
      </w:r>
      <w:r w:rsidRPr="00FC530F">
        <w:rPr>
          <w:szCs w:val="24"/>
        </w:rPr>
        <w:t xml:space="preserve"> el 67.6% del salario promedio ganado por hombres bajo las mismas condiciones. </w:t>
      </w:r>
      <w:ins w:id="525" w:author="Test" w:date="2013-09-25T17:44:00Z">
        <w:r w:rsidR="00C63BAD">
          <w:rPr>
            <w:szCs w:val="24"/>
          </w:rPr>
          <w:t xml:space="preserve">Varias fincas </w:t>
        </w:r>
      </w:ins>
      <w:del w:id="526" w:author="Test" w:date="2013-09-25T17:45:00Z">
        <w:r w:rsidRPr="00FC530F" w:rsidDel="00C63BAD">
          <w:rPr>
            <w:szCs w:val="24"/>
          </w:rPr>
          <w:delText xml:space="preserve">Muchas granjas </w:delText>
        </w:r>
      </w:del>
      <w:r w:rsidR="009207AF" w:rsidRPr="00FC530F">
        <w:rPr>
          <w:szCs w:val="24"/>
        </w:rPr>
        <w:t>que son propiedad o manejadas por mujeres no cuentan con su “</w:t>
      </w:r>
      <w:r w:rsidR="00F05A35" w:rsidRPr="00FC530F">
        <w:rPr>
          <w:szCs w:val="24"/>
        </w:rPr>
        <w:t>Código</w:t>
      </w:r>
      <w:r w:rsidR="009207AF" w:rsidRPr="00FC530F">
        <w:rPr>
          <w:szCs w:val="24"/>
        </w:rPr>
        <w:t xml:space="preserve"> de </w:t>
      </w:r>
      <w:r w:rsidR="00F05A35" w:rsidRPr="00FC530F">
        <w:rPr>
          <w:szCs w:val="24"/>
        </w:rPr>
        <w:t>producción</w:t>
      </w:r>
      <w:r w:rsidR="009207AF" w:rsidRPr="00FC530F">
        <w:rPr>
          <w:szCs w:val="24"/>
        </w:rPr>
        <w:t xml:space="preserve">” o con registro de ventas de café a su nombre, los cuales </w:t>
      </w:r>
      <w:r w:rsidR="00F05A35" w:rsidRPr="00FC530F">
        <w:rPr>
          <w:szCs w:val="24"/>
        </w:rPr>
        <w:t>son requeridos para accede</w:t>
      </w:r>
      <w:r w:rsidR="009207AF" w:rsidRPr="00FC530F">
        <w:rPr>
          <w:szCs w:val="24"/>
        </w:rPr>
        <w:t>r a los programas de asistencia del IHCAFE</w:t>
      </w:r>
      <w:r w:rsidR="009207AF" w:rsidRPr="00FC530F">
        <w:rPr>
          <w:rStyle w:val="FootnoteReference"/>
          <w:szCs w:val="24"/>
        </w:rPr>
        <w:footnoteReference w:id="10"/>
      </w:r>
      <w:r w:rsidR="009207AF" w:rsidRPr="00FC530F">
        <w:rPr>
          <w:szCs w:val="24"/>
        </w:rPr>
        <w:t xml:space="preserve">. El proyecto explorara las barreras, intereses y oportunidades para que las mujeres tengan un mayor acceso a los </w:t>
      </w:r>
      <w:r w:rsidR="00F05A35" w:rsidRPr="00FC530F">
        <w:rPr>
          <w:szCs w:val="24"/>
        </w:rPr>
        <w:t>códigos</w:t>
      </w:r>
      <w:r w:rsidR="009207AF" w:rsidRPr="00FC530F">
        <w:rPr>
          <w:szCs w:val="24"/>
        </w:rPr>
        <w:t xml:space="preserve"> de </w:t>
      </w:r>
      <w:commentRangeStart w:id="527"/>
      <w:r w:rsidR="00F05A35" w:rsidRPr="00FC530F">
        <w:rPr>
          <w:szCs w:val="24"/>
        </w:rPr>
        <w:t>producción</w:t>
      </w:r>
      <w:commentRangeEnd w:id="527"/>
      <w:r w:rsidR="00C63BAD">
        <w:rPr>
          <w:rStyle w:val="CommentReference"/>
          <w:spacing w:val="-3"/>
        </w:rPr>
        <w:commentReference w:id="527"/>
      </w:r>
      <w:r w:rsidR="009207AF" w:rsidRPr="00FC530F">
        <w:rPr>
          <w:szCs w:val="24"/>
        </w:rPr>
        <w:t>.</w:t>
      </w:r>
    </w:p>
    <w:p w:rsidR="009207AF" w:rsidRPr="00FC530F" w:rsidRDefault="009207AF" w:rsidP="0099561E">
      <w:pPr>
        <w:pStyle w:val="AutoNumpara"/>
        <w:numPr>
          <w:ilvl w:val="0"/>
          <w:numId w:val="0"/>
        </w:numPr>
      </w:pPr>
      <w:r w:rsidRPr="00FC530F">
        <w:rPr>
          <w:szCs w:val="24"/>
        </w:rPr>
        <w:t xml:space="preserve">La </w:t>
      </w:r>
      <w:r w:rsidR="00F05A35" w:rsidRPr="00FC530F">
        <w:rPr>
          <w:szCs w:val="24"/>
        </w:rPr>
        <w:t>región</w:t>
      </w:r>
      <w:r w:rsidRPr="00FC530F">
        <w:rPr>
          <w:szCs w:val="24"/>
        </w:rPr>
        <w:t xml:space="preserve"> central-oeste de Honduras se compone de 7 departamentos: Santa </w:t>
      </w:r>
      <w:r w:rsidR="00F05A35" w:rsidRPr="00FC530F">
        <w:rPr>
          <w:szCs w:val="24"/>
        </w:rPr>
        <w:t>Bárbara</w:t>
      </w:r>
      <w:r w:rsidRPr="00FC530F">
        <w:rPr>
          <w:szCs w:val="24"/>
        </w:rPr>
        <w:t xml:space="preserve">,  Copan, Ocotepeque, Lempira, </w:t>
      </w:r>
      <w:r w:rsidR="00F05A35" w:rsidRPr="00FC530F">
        <w:rPr>
          <w:szCs w:val="24"/>
        </w:rPr>
        <w:t>Intibucá</w:t>
      </w:r>
      <w:r w:rsidRPr="00FC530F">
        <w:rPr>
          <w:szCs w:val="24"/>
        </w:rPr>
        <w:t xml:space="preserve">, La Paz y Comayagua. Cerca del 68% de la </w:t>
      </w:r>
      <w:r w:rsidR="00F05A35" w:rsidRPr="00FC530F">
        <w:rPr>
          <w:szCs w:val="24"/>
        </w:rPr>
        <w:t>producción</w:t>
      </w:r>
      <w:r w:rsidRPr="00FC530F">
        <w:rPr>
          <w:szCs w:val="24"/>
        </w:rPr>
        <w:t xml:space="preserve"> total nacional de café proviene de esta </w:t>
      </w:r>
      <w:r w:rsidR="00F05A35" w:rsidRPr="00FC530F">
        <w:rPr>
          <w:szCs w:val="24"/>
        </w:rPr>
        <w:t>región</w:t>
      </w:r>
      <w:r w:rsidRPr="00FC530F">
        <w:rPr>
          <w:szCs w:val="24"/>
        </w:rPr>
        <w:t>.</w:t>
      </w:r>
    </w:p>
    <w:p w:rsidR="00CC5FC2" w:rsidRPr="00FC530F" w:rsidRDefault="00CC5FC2" w:rsidP="00B775C3">
      <w:pPr>
        <w:pStyle w:val="Heading2"/>
        <w:rPr>
          <w:lang w:val="es-ES"/>
        </w:rPr>
      </w:pPr>
      <w:bookmarkStart w:id="529" w:name="_Toc363224842"/>
      <w:bookmarkStart w:id="530" w:name="_Toc363224977"/>
      <w:bookmarkStart w:id="531" w:name="_Toc365558013"/>
      <w:bookmarkStart w:id="532" w:name="_Toc354490272"/>
      <w:bookmarkStart w:id="533" w:name="_Toc355691039"/>
      <w:r w:rsidRPr="00FC530F">
        <w:rPr>
          <w:lang w:val="es-ES"/>
        </w:rPr>
        <w:t>Contribuci</w:t>
      </w:r>
      <w:r w:rsidRPr="00FC530F">
        <w:rPr>
          <w:rFonts w:hint="eastAsia"/>
          <w:lang w:val="es-ES"/>
        </w:rPr>
        <w:t>ó</w:t>
      </w:r>
      <w:r w:rsidRPr="00FC530F">
        <w:rPr>
          <w:lang w:val="es-ES"/>
        </w:rPr>
        <w:t>n al Mandato FOMIN, Marco de Acceso y Estrategia BID</w:t>
      </w:r>
      <w:bookmarkEnd w:id="529"/>
      <w:bookmarkEnd w:id="530"/>
      <w:bookmarkEnd w:id="531"/>
    </w:p>
    <w:p w:rsidR="00CC5FC2" w:rsidRPr="00FC530F" w:rsidRDefault="00CC5FC2" w:rsidP="0099561E">
      <w:pPr>
        <w:pStyle w:val="AutoNumpara"/>
        <w:numPr>
          <w:ilvl w:val="0"/>
          <w:numId w:val="0"/>
        </w:numPr>
        <w:rPr>
          <w:szCs w:val="24"/>
        </w:rPr>
      </w:pPr>
      <w:r w:rsidRPr="00FC530F">
        <w:rPr>
          <w:b/>
          <w:szCs w:val="24"/>
        </w:rPr>
        <w:t>El desarrollo del sector privado</w:t>
      </w:r>
      <w:r w:rsidRPr="00FC530F">
        <w:rPr>
          <w:szCs w:val="24"/>
        </w:rPr>
        <w:t xml:space="preserve">. </w:t>
      </w:r>
      <w:r w:rsidR="00FC663A" w:rsidRPr="00FC530F">
        <w:rPr>
          <w:szCs w:val="24"/>
        </w:rPr>
        <w:t xml:space="preserve">El sector cafetero es el </w:t>
      </w:r>
      <w:r w:rsidR="00F05A35" w:rsidRPr="00FC530F">
        <w:rPr>
          <w:szCs w:val="24"/>
        </w:rPr>
        <w:t>más</w:t>
      </w:r>
      <w:r w:rsidR="00FC663A" w:rsidRPr="00FC530F">
        <w:rPr>
          <w:szCs w:val="24"/>
        </w:rPr>
        <w:t xml:space="preserve"> importante en </w:t>
      </w:r>
      <w:r w:rsidR="00F05A35" w:rsidRPr="00FC530F">
        <w:rPr>
          <w:szCs w:val="24"/>
        </w:rPr>
        <w:t>términos</w:t>
      </w:r>
      <w:r w:rsidR="00FC663A" w:rsidRPr="00FC530F">
        <w:rPr>
          <w:szCs w:val="24"/>
        </w:rPr>
        <w:t xml:space="preserve"> de </w:t>
      </w:r>
      <w:r w:rsidR="00F05A35" w:rsidRPr="00FC530F">
        <w:rPr>
          <w:szCs w:val="24"/>
        </w:rPr>
        <w:t>creación</w:t>
      </w:r>
      <w:r w:rsidR="00FC663A" w:rsidRPr="00FC530F">
        <w:rPr>
          <w:szCs w:val="24"/>
        </w:rPr>
        <w:t xml:space="preserve"> de empleo en Honduras, con aproximadamente 1 </w:t>
      </w:r>
      <w:r w:rsidR="00F05A35" w:rsidRPr="00FC530F">
        <w:rPr>
          <w:szCs w:val="24"/>
        </w:rPr>
        <w:t>millón</w:t>
      </w:r>
      <w:r w:rsidR="00FC663A" w:rsidRPr="00FC530F">
        <w:rPr>
          <w:szCs w:val="24"/>
        </w:rPr>
        <w:t xml:space="preserve"> de empleos a </w:t>
      </w:r>
      <w:r w:rsidR="00F05A35" w:rsidRPr="00FC530F">
        <w:rPr>
          <w:szCs w:val="24"/>
        </w:rPr>
        <w:t>través</w:t>
      </w:r>
      <w:r w:rsidR="00FC663A" w:rsidRPr="00FC530F">
        <w:rPr>
          <w:szCs w:val="24"/>
        </w:rPr>
        <w:t xml:space="preserve"> de toda la cadena de suministro. Actualmente el 95% de la </w:t>
      </w:r>
      <w:r w:rsidR="00F05A35" w:rsidRPr="00FC530F">
        <w:rPr>
          <w:szCs w:val="24"/>
        </w:rPr>
        <w:t>producción</w:t>
      </w:r>
      <w:r w:rsidR="00FC663A" w:rsidRPr="00FC530F">
        <w:rPr>
          <w:szCs w:val="24"/>
        </w:rPr>
        <w:t xml:space="preserve"> proviene de </w:t>
      </w:r>
      <w:r w:rsidR="00F05A35" w:rsidRPr="00FC530F">
        <w:rPr>
          <w:szCs w:val="24"/>
        </w:rPr>
        <w:t>pequeños</w:t>
      </w:r>
      <w:r w:rsidR="00FC663A" w:rsidRPr="00FC530F">
        <w:rPr>
          <w:szCs w:val="24"/>
        </w:rPr>
        <w:t xml:space="preserve"> productores (hasta 2.4 ha). En 2011, Honduras </w:t>
      </w:r>
      <w:del w:id="534" w:author="Test" w:date="2013-09-24T11:24:00Z">
        <w:r w:rsidR="00FC663A" w:rsidRPr="00FC530F" w:rsidDel="00FC530F">
          <w:rPr>
            <w:szCs w:val="24"/>
          </w:rPr>
          <w:delText xml:space="preserve"> </w:delText>
        </w:r>
      </w:del>
      <w:r w:rsidR="00FC663A" w:rsidRPr="00FC530F">
        <w:rPr>
          <w:szCs w:val="24"/>
        </w:rPr>
        <w:t xml:space="preserve">se </w:t>
      </w:r>
      <w:ins w:id="535" w:author="Test" w:date="2013-09-24T11:24:00Z">
        <w:r w:rsidR="00FC530F" w:rsidRPr="00FC530F">
          <w:rPr>
            <w:szCs w:val="24"/>
          </w:rPr>
          <w:t xml:space="preserve">convirtió en </w:t>
        </w:r>
      </w:ins>
      <w:del w:id="536" w:author="Test" w:date="2013-09-24T11:24:00Z">
        <w:r w:rsidR="00F05A35" w:rsidRPr="00FC530F" w:rsidDel="00FC530F">
          <w:rPr>
            <w:szCs w:val="24"/>
          </w:rPr>
          <w:delText>volvió</w:delText>
        </w:r>
        <w:r w:rsidR="00FC663A" w:rsidRPr="00FC530F" w:rsidDel="00FC530F">
          <w:rPr>
            <w:szCs w:val="24"/>
          </w:rPr>
          <w:delText xml:space="preserve"> </w:delText>
        </w:r>
      </w:del>
      <w:r w:rsidR="00FC663A" w:rsidRPr="00FC530F">
        <w:rPr>
          <w:szCs w:val="24"/>
        </w:rPr>
        <w:t xml:space="preserve">el exportador de café </w:t>
      </w:r>
      <w:r w:rsidR="00F05A35" w:rsidRPr="00FC530F">
        <w:rPr>
          <w:szCs w:val="24"/>
        </w:rPr>
        <w:t>más</w:t>
      </w:r>
      <w:r w:rsidR="00FC663A" w:rsidRPr="00FC530F">
        <w:rPr>
          <w:szCs w:val="24"/>
        </w:rPr>
        <w:t xml:space="preserve"> grande de </w:t>
      </w:r>
      <w:r w:rsidR="00F05A35" w:rsidRPr="00FC530F">
        <w:rPr>
          <w:szCs w:val="24"/>
        </w:rPr>
        <w:t>América</w:t>
      </w:r>
      <w:r w:rsidR="00FC663A" w:rsidRPr="00FC530F">
        <w:rPr>
          <w:szCs w:val="24"/>
        </w:rPr>
        <w:t xml:space="preserve"> Central, el tercero </w:t>
      </w:r>
      <w:r w:rsidR="00F05A35" w:rsidRPr="00FC530F">
        <w:rPr>
          <w:szCs w:val="24"/>
        </w:rPr>
        <w:t>más</w:t>
      </w:r>
      <w:r w:rsidR="00FC663A" w:rsidRPr="00FC530F">
        <w:rPr>
          <w:szCs w:val="24"/>
        </w:rPr>
        <w:t xml:space="preserve"> grande de </w:t>
      </w:r>
      <w:r w:rsidR="00F05A35" w:rsidRPr="00FC530F">
        <w:rPr>
          <w:szCs w:val="24"/>
        </w:rPr>
        <w:t>América</w:t>
      </w:r>
      <w:r w:rsidR="00FC663A" w:rsidRPr="00FC530F">
        <w:rPr>
          <w:szCs w:val="24"/>
        </w:rPr>
        <w:t xml:space="preserve"> Latina y el sexto a nivel mundial. De acuerdo al </w:t>
      </w:r>
      <w:r w:rsidR="0099561E" w:rsidRPr="00FC530F">
        <w:rPr>
          <w:szCs w:val="24"/>
        </w:rPr>
        <w:t xml:space="preserve">Instituto Hondureño del </w:t>
      </w:r>
      <w:r w:rsidR="00F34C73" w:rsidRPr="00FC530F">
        <w:rPr>
          <w:szCs w:val="24"/>
        </w:rPr>
        <w:t>C</w:t>
      </w:r>
      <w:r w:rsidR="0099561E" w:rsidRPr="00FC530F">
        <w:rPr>
          <w:szCs w:val="24"/>
        </w:rPr>
        <w:t>afé (2012), el café contribuye al 8% del PIB nacional y al 30</w:t>
      </w:r>
      <w:r w:rsidR="00FC663A" w:rsidRPr="00FC530F">
        <w:rPr>
          <w:szCs w:val="24"/>
        </w:rPr>
        <w:t xml:space="preserve">% del PIB del sector </w:t>
      </w:r>
      <w:r w:rsidR="00F05A35" w:rsidRPr="00FC530F">
        <w:rPr>
          <w:szCs w:val="24"/>
        </w:rPr>
        <w:t>agrícola</w:t>
      </w:r>
      <w:r w:rsidR="00F34C73" w:rsidRPr="00FC530F">
        <w:t xml:space="preserve"> generando divisas por más de </w:t>
      </w:r>
      <w:ins w:id="537" w:author="Test" w:date="2013-09-24T11:25:00Z">
        <w:r w:rsidR="00FC530F" w:rsidRPr="00FC530F">
          <w:t>US$</w:t>
        </w:r>
      </w:ins>
      <w:r w:rsidR="00F34C73" w:rsidRPr="00FC530F">
        <w:t>400 millones</w:t>
      </w:r>
      <w:del w:id="538" w:author="Test" w:date="2013-09-24T11:25:00Z">
        <w:r w:rsidR="00F34C73" w:rsidRPr="00FC530F" w:rsidDel="00FC530F">
          <w:delText xml:space="preserve"> de dólares</w:delText>
        </w:r>
      </w:del>
      <w:r w:rsidR="007E68F2" w:rsidRPr="00FC530F">
        <w:rPr>
          <w:szCs w:val="24"/>
        </w:rPr>
        <w:t>.</w:t>
      </w:r>
      <w:r w:rsidR="00FC663A" w:rsidRPr="00FC530F">
        <w:rPr>
          <w:szCs w:val="24"/>
        </w:rPr>
        <w:t xml:space="preserve"> </w:t>
      </w:r>
    </w:p>
    <w:p w:rsidR="00C71637" w:rsidRPr="00FC530F" w:rsidDel="00FC530F" w:rsidRDefault="00CC5FC2" w:rsidP="0099561E">
      <w:pPr>
        <w:pStyle w:val="AutoNumpara"/>
        <w:numPr>
          <w:ilvl w:val="0"/>
          <w:numId w:val="0"/>
        </w:numPr>
        <w:rPr>
          <w:del w:id="539" w:author="Test" w:date="2013-09-24T11:26:00Z"/>
          <w:szCs w:val="24"/>
        </w:rPr>
      </w:pPr>
      <w:r w:rsidRPr="00FC530F">
        <w:rPr>
          <w:b/>
          <w:szCs w:val="24"/>
        </w:rPr>
        <w:t>Reducción de la Pobreza</w:t>
      </w:r>
      <w:r w:rsidRPr="00FC530F">
        <w:rPr>
          <w:szCs w:val="24"/>
        </w:rPr>
        <w:t xml:space="preserve">. </w:t>
      </w:r>
      <w:r w:rsidR="00C71637" w:rsidRPr="00FC530F">
        <w:rPr>
          <w:szCs w:val="24"/>
        </w:rPr>
        <w:t>De acuerdo a datos del Instituto Nacional de Estadística de Honduras, en 2010, el 66.2% de la población del país vivía en condiciones de pobreza, en el sector rural la pobreza se ve acrecentada y se presenta en un índice de 71.6% e inclusive se considera que el 60.2% de la población rural en Honduras vive en condiciones de pobreza extrema</w:t>
      </w:r>
      <w:r w:rsidR="00C71637" w:rsidRPr="00FC530F">
        <w:rPr>
          <w:rStyle w:val="FootnoteReference"/>
          <w:szCs w:val="24"/>
        </w:rPr>
        <w:footnoteReference w:id="11"/>
      </w:r>
      <w:r w:rsidR="00C71637" w:rsidRPr="00FC530F">
        <w:rPr>
          <w:szCs w:val="24"/>
        </w:rPr>
        <w:t xml:space="preserve">. </w:t>
      </w:r>
    </w:p>
    <w:p w:rsidR="00CC5FC2" w:rsidRPr="00FC530F" w:rsidRDefault="007E68F2" w:rsidP="0099561E">
      <w:pPr>
        <w:pStyle w:val="AutoNumpara"/>
        <w:numPr>
          <w:ilvl w:val="0"/>
          <w:numId w:val="0"/>
        </w:numPr>
        <w:rPr>
          <w:szCs w:val="24"/>
        </w:rPr>
      </w:pPr>
      <w:r w:rsidRPr="00FC530F">
        <w:rPr>
          <w:szCs w:val="24"/>
        </w:rPr>
        <w:t xml:space="preserve">El 95% de la </w:t>
      </w:r>
      <w:r w:rsidR="00F05A35" w:rsidRPr="00FC530F">
        <w:rPr>
          <w:szCs w:val="24"/>
        </w:rPr>
        <w:t>producción</w:t>
      </w:r>
      <w:r w:rsidRPr="00FC530F">
        <w:rPr>
          <w:szCs w:val="24"/>
        </w:rPr>
        <w:t xml:space="preserve"> de café en Honduras proviene de </w:t>
      </w:r>
      <w:r w:rsidR="00F05A35" w:rsidRPr="00FC530F">
        <w:rPr>
          <w:szCs w:val="24"/>
        </w:rPr>
        <w:t>pequeños</w:t>
      </w:r>
      <w:r w:rsidRPr="00FC530F">
        <w:rPr>
          <w:szCs w:val="24"/>
        </w:rPr>
        <w:t xml:space="preserve"> productores en la </w:t>
      </w:r>
      <w:r w:rsidR="00F05A35" w:rsidRPr="00FC530F">
        <w:rPr>
          <w:szCs w:val="24"/>
        </w:rPr>
        <w:t>región</w:t>
      </w:r>
      <w:r w:rsidRPr="00FC530F">
        <w:rPr>
          <w:szCs w:val="24"/>
        </w:rPr>
        <w:t xml:space="preserve"> central-oeste, la cual se caracteriza por altas tasas de pobreza y un bajo </w:t>
      </w:r>
      <w:r w:rsidR="00F05A35" w:rsidRPr="00FC530F">
        <w:rPr>
          <w:szCs w:val="24"/>
        </w:rPr>
        <w:t>índice</w:t>
      </w:r>
      <w:r w:rsidRPr="00FC530F">
        <w:rPr>
          <w:szCs w:val="24"/>
        </w:rPr>
        <w:t xml:space="preserve"> de desarrollo humano (un HDI </w:t>
      </w:r>
      <w:r w:rsidR="00C71637" w:rsidRPr="00FC530F">
        <w:rPr>
          <w:szCs w:val="24"/>
        </w:rPr>
        <w:t>menor a</w:t>
      </w:r>
      <w:r w:rsidRPr="00FC530F">
        <w:rPr>
          <w:szCs w:val="24"/>
        </w:rPr>
        <w:t xml:space="preserve"> </w:t>
      </w:r>
      <w:r w:rsidR="00C71637" w:rsidRPr="00FC530F">
        <w:rPr>
          <w:szCs w:val="24"/>
        </w:rPr>
        <w:t>0</w:t>
      </w:r>
      <w:r w:rsidRPr="00FC530F">
        <w:rPr>
          <w:szCs w:val="24"/>
        </w:rPr>
        <w:t xml:space="preserve">.625), </w:t>
      </w:r>
      <w:r w:rsidR="00F05A35" w:rsidRPr="00FC530F">
        <w:rPr>
          <w:szCs w:val="24"/>
        </w:rPr>
        <w:t>así</w:t>
      </w:r>
      <w:r w:rsidRPr="00FC530F">
        <w:rPr>
          <w:szCs w:val="24"/>
        </w:rPr>
        <w:t xml:space="preserve"> como por la falta de servicios </w:t>
      </w:r>
      <w:r w:rsidR="00F05A35" w:rsidRPr="00FC530F">
        <w:rPr>
          <w:szCs w:val="24"/>
        </w:rPr>
        <w:t>básicos</w:t>
      </w:r>
      <w:r w:rsidRPr="00FC530F">
        <w:rPr>
          <w:szCs w:val="24"/>
        </w:rPr>
        <w:t xml:space="preserve"> y oportunidades de empleo.</w:t>
      </w:r>
    </w:p>
    <w:p w:rsidR="007E68F2" w:rsidRPr="00653039" w:rsidRDefault="007E68F2" w:rsidP="0099561E">
      <w:pPr>
        <w:pStyle w:val="AutoNumpara"/>
        <w:numPr>
          <w:ilvl w:val="0"/>
          <w:numId w:val="0"/>
        </w:numPr>
      </w:pPr>
      <w:r w:rsidRPr="00FC530F">
        <w:rPr>
          <w:b/>
        </w:rPr>
        <w:t>Agendas</w:t>
      </w:r>
      <w:r w:rsidRPr="00FC530F">
        <w:t xml:space="preserve">. El proyecto se encuentra alineado con 2 agendas: (i) </w:t>
      </w:r>
      <w:r w:rsidRPr="00653039">
        <w:rPr>
          <w:rPrChange w:id="540" w:author="Test" w:date="2013-09-24T12:57:00Z">
            <w:rPr>
              <w:b/>
            </w:rPr>
          </w:rPrChange>
        </w:rPr>
        <w:t xml:space="preserve">Eficiencia </w:t>
      </w:r>
      <w:r w:rsidR="00F05A35" w:rsidRPr="00653039">
        <w:rPr>
          <w:rPrChange w:id="541" w:author="Test" w:date="2013-09-24T12:57:00Z">
            <w:rPr>
              <w:b/>
            </w:rPr>
          </w:rPrChange>
        </w:rPr>
        <w:t>energética</w:t>
      </w:r>
      <w:r w:rsidRPr="00653039">
        <w:rPr>
          <w:rPrChange w:id="542" w:author="Test" w:date="2013-09-24T12:57:00Z">
            <w:rPr>
              <w:b/>
            </w:rPr>
          </w:rPrChange>
        </w:rPr>
        <w:t xml:space="preserve"> y </w:t>
      </w:r>
      <w:r w:rsidR="00F05A35" w:rsidRPr="00653039">
        <w:rPr>
          <w:rPrChange w:id="543" w:author="Test" w:date="2013-09-24T12:57:00Z">
            <w:rPr>
              <w:b/>
            </w:rPr>
          </w:rPrChange>
        </w:rPr>
        <w:t>energía</w:t>
      </w:r>
      <w:r w:rsidRPr="00653039">
        <w:rPr>
          <w:rPrChange w:id="544" w:author="Test" w:date="2013-09-24T12:57:00Z">
            <w:rPr>
              <w:b/>
            </w:rPr>
          </w:rPrChange>
        </w:rPr>
        <w:t xml:space="preserve"> renovable</w:t>
      </w:r>
      <w:r w:rsidRPr="00653039">
        <w:t xml:space="preserve">, ya que desarrolla un modelo </w:t>
      </w:r>
      <w:r w:rsidR="008904FD" w:rsidRPr="00653039">
        <w:t xml:space="preserve">que apoya a los </w:t>
      </w:r>
      <w:r w:rsidR="00F05A35" w:rsidRPr="00653039">
        <w:t>pequeños</w:t>
      </w:r>
      <w:r w:rsidR="008904FD" w:rsidRPr="00653039">
        <w:t xml:space="preserve"> productores a generar </w:t>
      </w:r>
      <w:r w:rsidR="00F05A35" w:rsidRPr="00653039">
        <w:t>energía</w:t>
      </w:r>
      <w:r w:rsidR="008904FD" w:rsidRPr="00653039">
        <w:t xml:space="preserve"> renovable (</w:t>
      </w:r>
      <w:r w:rsidR="00F05A35" w:rsidRPr="00653039">
        <w:t>biogás</w:t>
      </w:r>
      <w:r w:rsidR="008904FD" w:rsidRPr="00653039">
        <w:t xml:space="preserve">) a partir de residuos </w:t>
      </w:r>
      <w:r w:rsidR="00F05A35" w:rsidRPr="00653039">
        <w:t>líquidos</w:t>
      </w:r>
      <w:r w:rsidR="008904FD" w:rsidRPr="00653039">
        <w:t xml:space="preserve"> para su </w:t>
      </w:r>
      <w:r w:rsidR="00F05A35" w:rsidRPr="00653039">
        <w:t>reúso</w:t>
      </w:r>
      <w:r w:rsidR="008904FD" w:rsidRPr="00653039">
        <w:t xml:space="preserve"> en </w:t>
      </w:r>
      <w:ins w:id="545" w:author="Test" w:date="2013-09-24T11:26:00Z">
        <w:r w:rsidR="00FC530F" w:rsidRPr="00653039">
          <w:t>el proces</w:t>
        </w:r>
      </w:ins>
      <w:ins w:id="546" w:author="Test" w:date="2013-09-24T12:57:00Z">
        <w:r w:rsidR="00653039">
          <w:t xml:space="preserve">amiento del café </w:t>
        </w:r>
      </w:ins>
      <w:ins w:id="547" w:author="Test" w:date="2013-09-24T11:26:00Z">
        <w:r w:rsidR="00FC530F" w:rsidRPr="00653039">
          <w:t xml:space="preserve">o </w:t>
        </w:r>
      </w:ins>
      <w:del w:id="548" w:author="Test" w:date="2013-09-24T11:26:00Z">
        <w:r w:rsidR="008904FD" w:rsidRPr="00653039" w:rsidDel="00FC530F">
          <w:delText>los procesos propios de</w:delText>
        </w:r>
      </w:del>
      <w:del w:id="549" w:author="Test" w:date="2013-09-24T11:27:00Z">
        <w:r w:rsidR="008904FD" w:rsidRPr="00653039" w:rsidDel="00FC530F">
          <w:delText xml:space="preserve"> </w:delText>
        </w:r>
      </w:del>
      <w:r w:rsidR="00F05A35" w:rsidRPr="00653039">
        <w:t>producción</w:t>
      </w:r>
      <w:r w:rsidR="008904FD" w:rsidRPr="00653039">
        <w:t xml:space="preserve"> para reducir las emisiones de GEI en la </w:t>
      </w:r>
      <w:r w:rsidR="00F05A35" w:rsidRPr="00653039">
        <w:t>producción</w:t>
      </w:r>
      <w:r w:rsidR="008904FD" w:rsidRPr="00653039">
        <w:t>; y eventualmente vender los</w:t>
      </w:r>
      <w:r w:rsidR="008F59EE" w:rsidRPr="00653039">
        <w:t xml:space="preserve"> </w:t>
      </w:r>
      <w:proofErr w:type="spellStart"/>
      <w:r w:rsidR="008F59EE" w:rsidRPr="00653039">
        <w:t>co</w:t>
      </w:r>
      <w:proofErr w:type="spellEnd"/>
      <w:r w:rsidR="008F59EE" w:rsidRPr="00653039">
        <w:t xml:space="preserve">-productos de los residuos para uso </w:t>
      </w:r>
      <w:del w:id="550" w:author="Test" w:date="2013-09-24T11:28:00Z">
        <w:r w:rsidR="008F59EE" w:rsidRPr="00653039" w:rsidDel="00FC530F">
          <w:delText>domestico</w:delText>
        </w:r>
      </w:del>
      <w:ins w:id="551" w:author="Test" w:date="2013-09-24T11:28:00Z">
        <w:r w:rsidR="00FC530F" w:rsidRPr="00653039">
          <w:t>doméstico</w:t>
        </w:r>
      </w:ins>
      <w:r w:rsidR="008F59EE" w:rsidRPr="00653039">
        <w:t xml:space="preserve"> o de la comunidad (</w:t>
      </w:r>
      <w:proofErr w:type="spellStart"/>
      <w:del w:id="552" w:author="Test" w:date="2013-09-24T12:58:00Z">
        <w:r w:rsidR="008F59EE" w:rsidRPr="00653039" w:rsidDel="006D01CD">
          <w:delText>p.</w:delText>
        </w:r>
      </w:del>
      <w:r w:rsidR="008F59EE" w:rsidRPr="00653039">
        <w:t>ej</w:t>
      </w:r>
      <w:proofErr w:type="spellEnd"/>
      <w:r w:rsidR="008F59EE" w:rsidRPr="00653039">
        <w:t xml:space="preserve"> </w:t>
      </w:r>
      <w:proofErr w:type="spellStart"/>
      <w:r w:rsidR="008F59EE" w:rsidRPr="00653039">
        <w:t>biofertilizantes</w:t>
      </w:r>
      <w:proofErr w:type="spellEnd"/>
      <w:r w:rsidR="008F59EE" w:rsidRPr="00653039">
        <w:t xml:space="preserve">) para generar ingresos </w:t>
      </w:r>
      <w:r w:rsidR="008F59EE" w:rsidRPr="00653039">
        <w:lastRenderedPageBreak/>
        <w:t>adicionales</w:t>
      </w:r>
      <w:r w:rsidR="008F59EE" w:rsidRPr="00653039">
        <w:rPr>
          <w:rStyle w:val="FootnoteReference"/>
        </w:rPr>
        <w:footnoteReference w:id="12"/>
      </w:r>
      <w:r w:rsidR="008F59EE" w:rsidRPr="00653039">
        <w:t xml:space="preserve"> y (ii) </w:t>
      </w:r>
      <w:r w:rsidR="008F59EE" w:rsidRPr="00653039">
        <w:rPr>
          <w:rPrChange w:id="553" w:author="Test" w:date="2013-09-24T12:58:00Z">
            <w:rPr>
              <w:b/>
            </w:rPr>
          </w:rPrChange>
        </w:rPr>
        <w:t>Capital Natural</w:t>
      </w:r>
      <w:r w:rsidR="008F59EE" w:rsidRPr="00653039">
        <w:t xml:space="preserve">, ya que se </w:t>
      </w:r>
      <w:r w:rsidR="00F05A35" w:rsidRPr="00653039">
        <w:t>reducirán</w:t>
      </w:r>
      <w:r w:rsidR="008F59EE" w:rsidRPr="00653039">
        <w:t xml:space="preserve"> / evitar</w:t>
      </w:r>
      <w:ins w:id="554" w:author="Test" w:date="2013-09-24T12:58:00Z">
        <w:r w:rsidR="00653039">
          <w:t>á</w:t>
        </w:r>
      </w:ins>
      <w:del w:id="555" w:author="Test" w:date="2013-09-24T12:58:00Z">
        <w:r w:rsidR="008F59EE" w:rsidRPr="00653039" w:rsidDel="00653039">
          <w:delText>a</w:delText>
        </w:r>
      </w:del>
      <w:r w:rsidR="008F59EE" w:rsidRPr="00653039">
        <w:t xml:space="preserve">n emisiones de GEI y se </w:t>
      </w:r>
      <w:ins w:id="556" w:author="Test" w:date="2013-09-24T12:58:00Z">
        <w:r w:rsidR="00653039">
          <w:t>contribuirá al mejor uso d</w:t>
        </w:r>
      </w:ins>
      <w:del w:id="557" w:author="Test" w:date="2013-09-24T12:58:00Z">
        <w:r w:rsidR="008F59EE" w:rsidRPr="00653039" w:rsidDel="00653039">
          <w:delText xml:space="preserve">conservara </w:delText>
        </w:r>
      </w:del>
      <w:r w:rsidR="008F59EE" w:rsidRPr="00653039">
        <w:t>el agua.</w:t>
      </w:r>
    </w:p>
    <w:p w:rsidR="00CC5FC2" w:rsidRPr="00A35468" w:rsidRDefault="001C544A" w:rsidP="0099561E">
      <w:pPr>
        <w:pStyle w:val="AutoNumpara"/>
        <w:numPr>
          <w:ilvl w:val="0"/>
          <w:numId w:val="0"/>
        </w:numPr>
        <w:ind w:left="720" w:hanging="720"/>
      </w:pPr>
      <w:r w:rsidRPr="00A35468">
        <w:rPr>
          <w:b/>
        </w:rPr>
        <w:t>Colaboración con el Grupo BID.</w:t>
      </w:r>
      <w:r w:rsidRPr="00A35468">
        <w:t xml:space="preserve"> </w:t>
      </w:r>
      <w:ins w:id="558" w:author="Test" w:date="2013-09-24T12:59:00Z">
        <w:r w:rsidR="00A35468">
          <w:t>Incluir información sobre la estrategia del banco en e</w:t>
        </w:r>
        <w:r w:rsidR="00C6640A">
          <w:t>l país (</w:t>
        </w:r>
      </w:ins>
      <w:ins w:id="559" w:author="Test" w:date="2013-09-25T12:38:00Z">
        <w:r w:rsidR="00C6640A">
          <w:t>Fa</w:t>
        </w:r>
      </w:ins>
      <w:ins w:id="560" w:author="Test" w:date="2013-09-24T12:59:00Z">
        <w:r w:rsidR="00A35468">
          <w:t>usto)</w:t>
        </w:r>
      </w:ins>
      <w:del w:id="561" w:author="Test" w:date="2013-09-24T12:59:00Z">
        <w:r w:rsidR="0099561E" w:rsidRPr="00A35468" w:rsidDel="00A35468">
          <w:rPr>
            <w:highlight w:val="yellow"/>
          </w:rPr>
          <w:delText>Pendiente</w:delText>
        </w:r>
      </w:del>
    </w:p>
    <w:p w:rsidR="00871BB3" w:rsidRPr="00FC530F" w:rsidRDefault="00B775C3" w:rsidP="00871BB3">
      <w:pPr>
        <w:pStyle w:val="Heading1"/>
        <w:rPr>
          <w:lang w:val="es-ES"/>
        </w:rPr>
      </w:pPr>
      <w:bookmarkStart w:id="562" w:name="_Toc235532211"/>
      <w:bookmarkStart w:id="563" w:name="_Toc238465827"/>
      <w:bookmarkStart w:id="564" w:name="_Toc354490274"/>
      <w:bookmarkStart w:id="565" w:name="_Toc365558014"/>
      <w:bookmarkEnd w:id="532"/>
      <w:bookmarkEnd w:id="533"/>
      <w:r w:rsidRPr="00FC530F">
        <w:rPr>
          <w:lang w:val="es-ES"/>
        </w:rPr>
        <w:t>Objetivos y Componentes</w:t>
      </w:r>
      <w:bookmarkEnd w:id="562"/>
      <w:bookmarkEnd w:id="563"/>
      <w:bookmarkEnd w:id="564"/>
      <w:r w:rsidR="001C544A" w:rsidRPr="00FC530F">
        <w:rPr>
          <w:lang w:val="es-ES"/>
        </w:rPr>
        <w:t xml:space="preserve"> del Proyecto</w:t>
      </w:r>
      <w:bookmarkEnd w:id="565"/>
    </w:p>
    <w:p w:rsidR="00871BB3" w:rsidRPr="00FC530F" w:rsidRDefault="00871BB3" w:rsidP="00775C78">
      <w:pPr>
        <w:pStyle w:val="IndentedParagr"/>
        <w:numPr>
          <w:ilvl w:val="0"/>
          <w:numId w:val="10"/>
        </w:numPr>
        <w:rPr>
          <w:b/>
        </w:rPr>
      </w:pPr>
      <w:bookmarkStart w:id="566" w:name="_Toc354490275"/>
      <w:r w:rsidRPr="00FC530F">
        <w:rPr>
          <w:b/>
        </w:rPr>
        <w:t>Objetivos</w:t>
      </w:r>
      <w:bookmarkEnd w:id="566"/>
    </w:p>
    <w:p w:rsidR="007256E9" w:rsidRPr="00FC530F" w:rsidRDefault="007256E9" w:rsidP="00A96D04">
      <w:pPr>
        <w:pStyle w:val="AutoNumpara"/>
        <w:numPr>
          <w:ilvl w:val="0"/>
          <w:numId w:val="0"/>
        </w:numPr>
      </w:pPr>
      <w:bookmarkStart w:id="567" w:name="_Toc238466128"/>
      <w:r w:rsidRPr="00FC530F">
        <w:t>El impacto</w:t>
      </w:r>
      <w:r w:rsidR="00D66596" w:rsidRPr="00FC530F">
        <w:t xml:space="preserve"> esperado del proyecto es para los productores de </w:t>
      </w:r>
      <w:r w:rsidR="0069378A" w:rsidRPr="00FC530F">
        <w:t xml:space="preserve">al menos </w:t>
      </w:r>
      <w:r w:rsidR="00D66596" w:rsidRPr="00FC530F">
        <w:t xml:space="preserve">3 cooperativas cafeteras en Honduras por la </w:t>
      </w:r>
      <w:r w:rsidR="00F05A35" w:rsidRPr="00FC530F">
        <w:t>reducción</w:t>
      </w:r>
      <w:r w:rsidR="00D66596" w:rsidRPr="00FC530F">
        <w:t xml:space="preserve"> de sus costos de </w:t>
      </w:r>
      <w:r w:rsidR="00F05A35" w:rsidRPr="00FC530F">
        <w:t>producción</w:t>
      </w:r>
      <w:r w:rsidR="00D66596" w:rsidRPr="00FC530F">
        <w:t xml:space="preserve"> y el aumento de su productividad, al mismo tiempo </w:t>
      </w:r>
      <w:r w:rsidR="00E765CA" w:rsidRPr="00FC530F">
        <w:t xml:space="preserve"> que reducen sus impactos ambientales negativos</w:t>
      </w:r>
      <w:r w:rsidRPr="00FC530F">
        <w:t>.</w:t>
      </w:r>
      <w:r w:rsidR="00E765CA" w:rsidRPr="00FC530F">
        <w:t xml:space="preserve"> Esto </w:t>
      </w:r>
      <w:r w:rsidR="00F05A35" w:rsidRPr="00FC530F">
        <w:t>será</w:t>
      </w:r>
      <w:r w:rsidR="00E765CA" w:rsidRPr="00FC530F">
        <w:t xml:space="preserve"> logrado mediante </w:t>
      </w:r>
      <w:r w:rsidR="0069378A" w:rsidRPr="00FC530F">
        <w:t>mejoras en el</w:t>
      </w:r>
      <w:r w:rsidR="00E765CA" w:rsidRPr="00FC530F">
        <w:t xml:space="preserve"> manejo de sus residuos (</w:t>
      </w:r>
      <w:del w:id="568" w:author="Test" w:date="2013-09-24T11:28:00Z">
        <w:r w:rsidR="00E765CA" w:rsidRPr="00FC530F" w:rsidDel="00FC530F">
          <w:delText>solidos</w:delText>
        </w:r>
      </w:del>
      <w:ins w:id="569" w:author="Test" w:date="2013-09-24T11:28:00Z">
        <w:r w:rsidR="00FC530F" w:rsidRPr="00FC530F">
          <w:t>sólidos</w:t>
        </w:r>
      </w:ins>
      <w:r w:rsidR="00E765CA" w:rsidRPr="00FC530F">
        <w:t xml:space="preserve"> y </w:t>
      </w:r>
      <w:r w:rsidR="00F05A35" w:rsidRPr="00FC530F">
        <w:t>líquidos</w:t>
      </w:r>
      <w:r w:rsidR="00E765CA" w:rsidRPr="00FC530F">
        <w:t>)</w:t>
      </w:r>
      <w:r w:rsidR="0069378A" w:rsidRPr="00FC530F">
        <w:t xml:space="preserve"> y la implementación de sistemas</w:t>
      </w:r>
      <w:r w:rsidR="00E765CA" w:rsidRPr="00FC530F">
        <w:t xml:space="preserve"> para generar </w:t>
      </w:r>
      <w:r w:rsidR="00F05A35" w:rsidRPr="00FC530F">
        <w:t>bioenergía</w:t>
      </w:r>
      <w:r w:rsidR="00E765CA" w:rsidRPr="00FC530F">
        <w:t xml:space="preserve"> y </w:t>
      </w:r>
      <w:proofErr w:type="spellStart"/>
      <w:r w:rsidR="00E765CA" w:rsidRPr="00FC530F">
        <w:t>co</w:t>
      </w:r>
      <w:proofErr w:type="spellEnd"/>
      <w:r w:rsidR="00E765CA" w:rsidRPr="00FC530F">
        <w:t xml:space="preserve">-productos </w:t>
      </w:r>
      <w:r w:rsidR="00E35223" w:rsidRPr="00FC530F">
        <w:t xml:space="preserve">(fertilizantes </w:t>
      </w:r>
      <w:r w:rsidR="00F05A35" w:rsidRPr="00FC530F">
        <w:t>orgánicos</w:t>
      </w:r>
      <w:r w:rsidR="00E35223" w:rsidRPr="00FC530F">
        <w:t>)</w:t>
      </w:r>
      <w:r w:rsidR="00E765CA" w:rsidRPr="00FC530F">
        <w:t xml:space="preserve">. El proyecto probara un modelo de negocios para mejorar la eficiencia ambiental y la capacidad operacional de </w:t>
      </w:r>
      <w:r w:rsidR="00804FD4" w:rsidRPr="00FC530F">
        <w:t xml:space="preserve">al menos </w:t>
      </w:r>
      <w:r w:rsidR="00E765CA" w:rsidRPr="00FC530F">
        <w:t>tres cooperativas cafeteras en Honduras.</w:t>
      </w:r>
      <w:r w:rsidR="0069378A" w:rsidRPr="00FC530F">
        <w:t xml:space="preserve"> </w:t>
      </w:r>
    </w:p>
    <w:p w:rsidR="00E765CA" w:rsidRPr="00FC530F" w:rsidRDefault="00E765CA" w:rsidP="00A96D04">
      <w:pPr>
        <w:pStyle w:val="AutoNumpara"/>
        <w:numPr>
          <w:ilvl w:val="0"/>
          <w:numId w:val="0"/>
        </w:numPr>
      </w:pPr>
      <w:r w:rsidRPr="00FC530F">
        <w:t xml:space="preserve">Al finalizar el proyecto se espera que el Instituto </w:t>
      </w:r>
      <w:r w:rsidR="00F05A35" w:rsidRPr="00FC530F">
        <w:t>Hondureño</w:t>
      </w:r>
      <w:r w:rsidRPr="00FC530F">
        <w:t xml:space="preserve"> del Café </w:t>
      </w:r>
      <w:r w:rsidR="00D66596" w:rsidRPr="00FC530F">
        <w:t xml:space="preserve">(IHCAFE) </w:t>
      </w:r>
      <w:r w:rsidRPr="00FC530F">
        <w:t xml:space="preserve">y la Asociación Hondureña de Productores de Café </w:t>
      </w:r>
      <w:r w:rsidR="00D66596" w:rsidRPr="00FC530F">
        <w:t>(AHPROCAFE)</w:t>
      </w:r>
      <w:r w:rsidRPr="00FC530F">
        <w:t xml:space="preserve">  </w:t>
      </w:r>
      <w:r w:rsidR="00804FD4" w:rsidRPr="00FC530F">
        <w:t>hayan generado</w:t>
      </w:r>
      <w:r w:rsidRPr="00FC530F">
        <w:t xml:space="preserve"> el conocimiento</w:t>
      </w:r>
      <w:r w:rsidR="00804FD4" w:rsidRPr="00FC530F">
        <w:t xml:space="preserve"> necesario</w:t>
      </w:r>
      <w:r w:rsidRPr="00FC530F">
        <w:t xml:space="preserve"> para promover la </w:t>
      </w:r>
      <w:r w:rsidR="00F05A35" w:rsidRPr="00FC530F">
        <w:t>adopción</w:t>
      </w:r>
      <w:r w:rsidRPr="00FC530F">
        <w:t xml:space="preserve"> de </w:t>
      </w:r>
      <w:r w:rsidR="00F05A35" w:rsidRPr="00FC530F">
        <w:t>prácticas</w:t>
      </w:r>
      <w:r w:rsidRPr="00FC530F">
        <w:t xml:space="preserve"> y </w:t>
      </w:r>
      <w:r w:rsidR="00F05A35" w:rsidRPr="00FC530F">
        <w:t>tecnologías</w:t>
      </w:r>
      <w:r w:rsidRPr="00FC530F">
        <w:t xml:space="preserve"> </w:t>
      </w:r>
      <w:del w:id="570" w:author="Test" w:date="2013-09-24T11:29:00Z">
        <w:r w:rsidRPr="00FC530F" w:rsidDel="00FC530F">
          <w:delText>mas</w:delText>
        </w:r>
      </w:del>
      <w:ins w:id="571" w:author="Test" w:date="2013-09-24T11:29:00Z">
        <w:r w:rsidR="00FC530F" w:rsidRPr="00FC530F">
          <w:t>más</w:t>
        </w:r>
      </w:ins>
      <w:r w:rsidRPr="00FC530F">
        <w:t xml:space="preserve"> limpias en el sector cafetero nacional. El proyecto </w:t>
      </w:r>
      <w:r w:rsidR="00F05A35" w:rsidRPr="00FC530F">
        <w:t>también</w:t>
      </w:r>
      <w:r w:rsidRPr="00FC530F">
        <w:t xml:space="preserve"> pretende crear y fortalecer la capacidad de los proveedores de </w:t>
      </w:r>
      <w:r w:rsidR="00F05A35" w:rsidRPr="00FC530F">
        <w:t>tecnología</w:t>
      </w:r>
      <w:r w:rsidRPr="00FC530F">
        <w:t xml:space="preserve"> de </w:t>
      </w:r>
      <w:r w:rsidR="00F05A35" w:rsidRPr="00FC530F">
        <w:t>biogás</w:t>
      </w:r>
      <w:r w:rsidRPr="00FC530F">
        <w:t xml:space="preserve"> y </w:t>
      </w:r>
      <w:r w:rsidR="00804FD4" w:rsidRPr="00FC530F">
        <w:t>aumentar</w:t>
      </w:r>
      <w:r w:rsidRPr="00FC530F">
        <w:t xml:space="preserve"> la capacidad </w:t>
      </w:r>
      <w:r w:rsidR="00804FD4" w:rsidRPr="00FC530F">
        <w:t>técnica en los municipios para promover una mayor</w:t>
      </w:r>
      <w:r w:rsidRPr="00FC530F">
        <w:t xml:space="preserve"> aplicación de las regulaciones ambientales en </w:t>
      </w:r>
      <w:r w:rsidR="00804FD4" w:rsidRPr="00FC530F">
        <w:t>los beneficios húmedos de café</w:t>
      </w:r>
      <w:r w:rsidRPr="00FC530F">
        <w:t>.</w:t>
      </w:r>
    </w:p>
    <w:p w:rsidR="001C544A" w:rsidRPr="00FC530F" w:rsidRDefault="001C544A" w:rsidP="00775C78">
      <w:pPr>
        <w:pStyle w:val="Heading2"/>
        <w:numPr>
          <w:ilvl w:val="0"/>
          <w:numId w:val="10"/>
        </w:numPr>
        <w:rPr>
          <w:lang w:val="es-ES"/>
        </w:rPr>
      </w:pPr>
      <w:bookmarkStart w:id="572" w:name="_Toc363224844"/>
      <w:bookmarkStart w:id="573" w:name="_Toc363224979"/>
      <w:bookmarkStart w:id="574" w:name="_Toc365558015"/>
      <w:r w:rsidRPr="00FC530F">
        <w:rPr>
          <w:lang w:val="es-ES"/>
        </w:rPr>
        <w:t>El modelo de intervenci</w:t>
      </w:r>
      <w:r w:rsidRPr="00FC530F">
        <w:rPr>
          <w:rFonts w:hint="eastAsia"/>
          <w:lang w:val="es-ES"/>
        </w:rPr>
        <w:t>ó</w:t>
      </w:r>
      <w:r w:rsidRPr="00FC530F">
        <w:rPr>
          <w:lang w:val="es-ES"/>
        </w:rPr>
        <w:t>n</w:t>
      </w:r>
      <w:bookmarkEnd w:id="572"/>
      <w:bookmarkEnd w:id="573"/>
      <w:bookmarkEnd w:id="574"/>
    </w:p>
    <w:p w:rsidR="00871BB3" w:rsidRPr="00FC530F" w:rsidRDefault="00871BB3" w:rsidP="00DF2173">
      <w:pPr>
        <w:pStyle w:val="AutoNumpara"/>
        <w:numPr>
          <w:ilvl w:val="0"/>
          <w:numId w:val="0"/>
        </w:numPr>
        <w:rPr>
          <w:b/>
        </w:rPr>
      </w:pPr>
      <w:bookmarkStart w:id="575" w:name="_Toc354490276"/>
      <w:r w:rsidRPr="00FC530F">
        <w:rPr>
          <w:b/>
        </w:rPr>
        <w:t>Componentes:</w:t>
      </w:r>
      <w:bookmarkEnd w:id="575"/>
    </w:p>
    <w:p w:rsidR="00871BB3" w:rsidRPr="00FC530F" w:rsidRDefault="00871BB3" w:rsidP="00B775C3">
      <w:pPr>
        <w:pStyle w:val="IndentedParagr"/>
        <w:ind w:left="0"/>
        <w:rPr>
          <w:rFonts w:eastAsia="Cambria"/>
          <w:b/>
          <w:szCs w:val="24"/>
        </w:rPr>
      </w:pPr>
      <w:r w:rsidRPr="00FC530F">
        <w:rPr>
          <w:rFonts w:eastAsia="Cambria"/>
          <w:b/>
          <w:szCs w:val="24"/>
        </w:rPr>
        <w:t xml:space="preserve">Componente </w:t>
      </w:r>
      <w:r w:rsidR="006A72A3" w:rsidRPr="00FC530F">
        <w:rPr>
          <w:rFonts w:eastAsia="Cambria"/>
          <w:b/>
          <w:szCs w:val="24"/>
        </w:rPr>
        <w:t>I</w:t>
      </w:r>
      <w:r w:rsidRPr="00FC530F">
        <w:rPr>
          <w:rFonts w:eastAsia="Cambria"/>
          <w:b/>
          <w:szCs w:val="24"/>
        </w:rPr>
        <w:t xml:space="preserve">: </w:t>
      </w:r>
      <w:r w:rsidR="00F05A35" w:rsidRPr="00FC530F">
        <w:rPr>
          <w:rFonts w:eastAsia="Cambria"/>
          <w:b/>
          <w:szCs w:val="24"/>
        </w:rPr>
        <w:t>Medición</w:t>
      </w:r>
      <w:r w:rsidR="008A7899" w:rsidRPr="00FC530F">
        <w:rPr>
          <w:rFonts w:eastAsia="Cambria"/>
          <w:b/>
          <w:szCs w:val="24"/>
        </w:rPr>
        <w:t xml:space="preserve"> de la huella de carbono y de la eficiencia en el consumo de recursos</w:t>
      </w:r>
      <w:r w:rsidR="00223726" w:rsidRPr="00FC530F">
        <w:rPr>
          <w:rFonts w:eastAsia="Cambria"/>
          <w:b/>
          <w:szCs w:val="24"/>
        </w:rPr>
        <w:t xml:space="preserve"> </w:t>
      </w:r>
      <w:r w:rsidRPr="00FC530F">
        <w:rPr>
          <w:rFonts w:eastAsia="Cambria"/>
          <w:b/>
          <w:szCs w:val="24"/>
        </w:rPr>
        <w:t>(FOMIN: US</w:t>
      </w:r>
      <w:proofErr w:type="gramStart"/>
      <w:r w:rsidRPr="00FC530F">
        <w:rPr>
          <w:rFonts w:eastAsia="Cambria"/>
          <w:b/>
          <w:szCs w:val="24"/>
        </w:rPr>
        <w:t>$</w:t>
      </w:r>
      <w:r w:rsidR="008A7899" w:rsidRPr="00FC530F">
        <w:rPr>
          <w:rFonts w:eastAsia="Cambria"/>
          <w:b/>
          <w:szCs w:val="24"/>
        </w:rPr>
        <w:t xml:space="preserve"> </w:t>
      </w:r>
      <w:r w:rsidRPr="00FC530F">
        <w:rPr>
          <w:rFonts w:eastAsia="Cambria"/>
          <w:b/>
          <w:szCs w:val="24"/>
        </w:rPr>
        <w:t>;</w:t>
      </w:r>
      <w:proofErr w:type="gramEnd"/>
      <w:r w:rsidRPr="00FC530F">
        <w:rPr>
          <w:rFonts w:eastAsia="Cambria"/>
          <w:b/>
          <w:szCs w:val="24"/>
        </w:rPr>
        <w:t xml:space="preserve"> contrapartida: US$</w:t>
      </w:r>
      <w:r w:rsidR="008A7899" w:rsidRPr="00FC530F">
        <w:rPr>
          <w:rFonts w:eastAsia="Cambria"/>
          <w:b/>
          <w:szCs w:val="24"/>
        </w:rPr>
        <w:t xml:space="preserve"> </w:t>
      </w:r>
      <w:r w:rsidRPr="00FC530F">
        <w:rPr>
          <w:rFonts w:eastAsia="Cambria"/>
          <w:b/>
          <w:szCs w:val="24"/>
        </w:rPr>
        <w:t>)</w:t>
      </w:r>
    </w:p>
    <w:p w:rsidR="00352825" w:rsidRPr="00FC530F" w:rsidRDefault="008A7899" w:rsidP="00552F60">
      <w:pPr>
        <w:pStyle w:val="AutoNumpara"/>
        <w:numPr>
          <w:ilvl w:val="0"/>
          <w:numId w:val="0"/>
        </w:numPr>
      </w:pPr>
      <w:r w:rsidRPr="00FC530F">
        <w:t>El objetivo de este componente es medir las emisiones de GEI</w:t>
      </w:r>
      <w:r w:rsidR="006C03EB" w:rsidRPr="00FC530F">
        <w:t xml:space="preserve"> </w:t>
      </w:r>
      <w:r w:rsidR="00E35223" w:rsidRPr="00FC530F">
        <w:t>durante,</w:t>
      </w:r>
      <w:r w:rsidRPr="00FC530F">
        <w:t xml:space="preserve"> la eficiencia en el consumo de </w:t>
      </w:r>
      <w:r w:rsidR="00F05A35" w:rsidRPr="00FC530F">
        <w:t>energía</w:t>
      </w:r>
      <w:r w:rsidRPr="00FC530F">
        <w:t xml:space="preserve"> y agua, y ayudar a las cooperativas cafeteras a desarrollar un plan de </w:t>
      </w:r>
      <w:r w:rsidR="00F05A35" w:rsidRPr="00FC530F">
        <w:t>acción</w:t>
      </w:r>
      <w:r w:rsidRPr="00FC530F">
        <w:t xml:space="preserve"> para reducir las emisiones y el consumo de recursos. </w:t>
      </w:r>
    </w:p>
    <w:p w:rsidR="006C03EB" w:rsidRPr="00FC530F" w:rsidRDefault="008A7899" w:rsidP="00552F60">
      <w:pPr>
        <w:pStyle w:val="AutoNumpara"/>
        <w:numPr>
          <w:ilvl w:val="0"/>
          <w:numId w:val="0"/>
        </w:numPr>
        <w:ind w:left="720" w:hanging="720"/>
      </w:pPr>
      <w:r w:rsidRPr="00FC530F">
        <w:t xml:space="preserve">Las siguientes actividades </w:t>
      </w:r>
      <w:r w:rsidR="00F05A35" w:rsidRPr="00FC530F">
        <w:t>serán</w:t>
      </w:r>
      <w:r w:rsidR="00B25743" w:rsidRPr="00FC530F">
        <w:t xml:space="preserve"> llevadas a cabo: </w:t>
      </w:r>
    </w:p>
    <w:p w:rsidR="006C03EB" w:rsidRPr="00FC530F" w:rsidRDefault="00B25743" w:rsidP="006C03EB">
      <w:pPr>
        <w:pStyle w:val="AutoNumpara"/>
        <w:numPr>
          <w:ilvl w:val="3"/>
          <w:numId w:val="5"/>
        </w:numPr>
      </w:pPr>
      <w:r w:rsidRPr="00FC530F">
        <w:t>medir</w:t>
      </w:r>
      <w:r w:rsidR="00C71F8B" w:rsidRPr="00FC530F">
        <w:t xml:space="preserve"> la huella de carbono de</w:t>
      </w:r>
      <w:r w:rsidR="00E35223" w:rsidRPr="00FC530F">
        <w:t>l proceso de producción de</w:t>
      </w:r>
      <w:r w:rsidR="00C71F8B" w:rsidRPr="00FC530F">
        <w:t xml:space="preserve"> café (con alcance del cultivo al punto de entrega); </w:t>
      </w:r>
    </w:p>
    <w:p w:rsidR="006C03EB" w:rsidRPr="00FC530F" w:rsidRDefault="00E35223" w:rsidP="006C03EB">
      <w:pPr>
        <w:pStyle w:val="AutoNumpara"/>
        <w:numPr>
          <w:ilvl w:val="3"/>
          <w:numId w:val="5"/>
        </w:numPr>
      </w:pPr>
      <w:r w:rsidRPr="00FC530F">
        <w:lastRenderedPageBreak/>
        <w:t>ejecutar</w:t>
      </w:r>
      <w:r w:rsidR="00C71F8B" w:rsidRPr="00FC530F">
        <w:t xml:space="preserve"> auditorias de los consumos de </w:t>
      </w:r>
      <w:r w:rsidR="00F05A35" w:rsidRPr="00FC530F">
        <w:t>energía</w:t>
      </w:r>
      <w:r w:rsidR="00C71F8B" w:rsidRPr="00FC530F">
        <w:t xml:space="preserve"> y agua (</w:t>
      </w:r>
      <w:r w:rsidRPr="00FC530F">
        <w:t xml:space="preserve">incluyendo </w:t>
      </w:r>
      <w:r w:rsidR="006C03EB" w:rsidRPr="00FC530F">
        <w:t>beneficios</w:t>
      </w:r>
      <w:r w:rsidR="00B25743" w:rsidRPr="00FC530F">
        <w:t xml:space="preserve"> y oficinas); </w:t>
      </w:r>
    </w:p>
    <w:p w:rsidR="006C03EB" w:rsidRPr="00FC530F" w:rsidRDefault="00CC3618" w:rsidP="006C03EB">
      <w:pPr>
        <w:pStyle w:val="AutoNumpara"/>
        <w:numPr>
          <w:ilvl w:val="3"/>
          <w:numId w:val="5"/>
        </w:numPr>
      </w:pPr>
      <w:r w:rsidRPr="00FC530F">
        <w:t>d</w:t>
      </w:r>
      <w:r w:rsidR="00F05A35" w:rsidRPr="00FC530F">
        <w:t>iseñar</w:t>
      </w:r>
      <w:r w:rsidR="00B25743" w:rsidRPr="00FC530F">
        <w:t xml:space="preserve"> un plan operacional para reducir las emisiones de GEI e incrementar la eficiencia en el consumo de agua y </w:t>
      </w:r>
      <w:r w:rsidR="00F05A35" w:rsidRPr="00FC530F">
        <w:t>energía</w:t>
      </w:r>
      <w:r w:rsidRPr="00FC530F">
        <w:t xml:space="preserve"> de acuerdo a los resultados de las auditorias previas; </w:t>
      </w:r>
    </w:p>
    <w:p w:rsidR="00CC3618" w:rsidRPr="00FC530F" w:rsidRDefault="00CC3618" w:rsidP="006C03EB">
      <w:pPr>
        <w:pStyle w:val="AutoNumpara"/>
        <w:numPr>
          <w:ilvl w:val="3"/>
          <w:numId w:val="5"/>
        </w:numPr>
      </w:pPr>
      <w:r w:rsidRPr="00FC530F">
        <w:t xml:space="preserve">capacitar a personal de las cooperativas, IHCAFE y AHPROCAFE </w:t>
      </w:r>
      <w:r w:rsidR="00A96D04" w:rsidRPr="00FC530F">
        <w:t>con base en el plan operacional diseñado</w:t>
      </w:r>
    </w:p>
    <w:p w:rsidR="00352825" w:rsidRPr="00FC530F" w:rsidRDefault="00B25743" w:rsidP="006C03EB">
      <w:pPr>
        <w:pStyle w:val="AutoNumpara"/>
        <w:numPr>
          <w:ilvl w:val="3"/>
          <w:numId w:val="5"/>
        </w:numPr>
      </w:pPr>
      <w:r w:rsidRPr="00FC530F">
        <w:t xml:space="preserve">capacitar </w:t>
      </w:r>
      <w:r w:rsidR="00CC3618" w:rsidRPr="00FC530F">
        <w:t>a</w:t>
      </w:r>
      <w:r w:rsidRPr="00FC530F">
        <w:t xml:space="preserve"> Unidades Municipales Ambientales</w:t>
      </w:r>
      <w:r w:rsidR="00CC3618" w:rsidRPr="00FC530F">
        <w:t xml:space="preserve"> (</w:t>
      </w:r>
      <w:proofErr w:type="spellStart"/>
      <w:r w:rsidR="00CC3618" w:rsidRPr="00FC530F">
        <w:t>UMAs</w:t>
      </w:r>
      <w:proofErr w:type="spellEnd"/>
      <w:r w:rsidRPr="00FC530F">
        <w:t xml:space="preserve">) para entender los retos y beneficios de las iniciativas de </w:t>
      </w:r>
      <w:r w:rsidR="00F05A35" w:rsidRPr="00FC530F">
        <w:t>mitigación</w:t>
      </w:r>
      <w:r w:rsidRPr="00FC530F">
        <w:t xml:space="preserve"> del cambio </w:t>
      </w:r>
      <w:r w:rsidR="00F05A35" w:rsidRPr="00FC530F">
        <w:t>climático</w:t>
      </w:r>
    </w:p>
    <w:p w:rsidR="006C03EB" w:rsidRPr="00FC530F" w:rsidRDefault="00552F60" w:rsidP="00552F60">
      <w:pPr>
        <w:pStyle w:val="AutoNumpara"/>
        <w:numPr>
          <w:ilvl w:val="0"/>
          <w:numId w:val="0"/>
        </w:numPr>
        <w:ind w:left="720" w:hanging="720"/>
      </w:pPr>
      <w:r w:rsidRPr="00FC530F">
        <w:t>Los p</w:t>
      </w:r>
      <w:r w:rsidR="00144CC2" w:rsidRPr="00FC530F">
        <w:t>roductos</w:t>
      </w:r>
      <w:r w:rsidRPr="00FC530F">
        <w:t xml:space="preserve"> esperados como parte de este componente son</w:t>
      </w:r>
      <w:r w:rsidR="00144CC2" w:rsidRPr="00FC530F">
        <w:t>:</w:t>
      </w:r>
      <w:r w:rsidR="00B25743" w:rsidRPr="00FC530F">
        <w:t xml:space="preserve"> </w:t>
      </w:r>
    </w:p>
    <w:p w:rsidR="00CC3618" w:rsidRPr="00FC530F" w:rsidRDefault="00A96D04" w:rsidP="00552F60">
      <w:pPr>
        <w:pStyle w:val="AutoNumpara"/>
        <w:numPr>
          <w:ilvl w:val="3"/>
          <w:numId w:val="31"/>
        </w:numPr>
      </w:pPr>
      <w:r w:rsidRPr="00FC530F">
        <w:t>h</w:t>
      </w:r>
      <w:r w:rsidR="00CC3618" w:rsidRPr="00FC530F">
        <w:t>uella de carbono medida y certificada en al menos tres cooperativas cafeteras al inicio y al final del proyecto</w:t>
      </w:r>
    </w:p>
    <w:p w:rsidR="00CC3618" w:rsidRPr="00FC530F" w:rsidRDefault="00A96D04" w:rsidP="00552F60">
      <w:pPr>
        <w:pStyle w:val="AutoNumpara"/>
        <w:numPr>
          <w:ilvl w:val="3"/>
          <w:numId w:val="5"/>
        </w:numPr>
      </w:pPr>
      <w:r w:rsidRPr="00FC530F">
        <w:t>a</w:t>
      </w:r>
      <w:r w:rsidR="006C03EB" w:rsidRPr="00FC530F">
        <w:t xml:space="preserve">l menos </w:t>
      </w:r>
      <w:r w:rsidR="00B25743" w:rsidRPr="00FC530F">
        <w:t xml:space="preserve">tres auditorias de consumo de </w:t>
      </w:r>
      <w:r w:rsidR="00F05A35" w:rsidRPr="00FC530F">
        <w:t>energía</w:t>
      </w:r>
      <w:r w:rsidR="00B25743" w:rsidRPr="00FC530F">
        <w:t xml:space="preserve"> y agua</w:t>
      </w:r>
    </w:p>
    <w:p w:rsidR="006C03EB" w:rsidRPr="00FC530F" w:rsidRDefault="00A96D04" w:rsidP="00552F60">
      <w:pPr>
        <w:pStyle w:val="AutoNumpara"/>
        <w:numPr>
          <w:ilvl w:val="3"/>
          <w:numId w:val="5"/>
        </w:numPr>
      </w:pPr>
      <w:r w:rsidRPr="00FC530F">
        <w:t>u</w:t>
      </w:r>
      <w:r w:rsidR="00B25743" w:rsidRPr="00FC530F">
        <w:t>n plan</w:t>
      </w:r>
      <w:r w:rsidR="00CC3618" w:rsidRPr="00FC530F">
        <w:t xml:space="preserve"> operacional</w:t>
      </w:r>
      <w:r w:rsidR="00B25743" w:rsidRPr="00FC530F">
        <w:t xml:space="preserve"> para mejorar la eficiencia</w:t>
      </w:r>
      <w:r w:rsidR="00CC3618" w:rsidRPr="00FC530F">
        <w:t xml:space="preserve"> y reducir emisiones de GEI</w:t>
      </w:r>
      <w:r w:rsidR="00B25743" w:rsidRPr="00FC530F">
        <w:t xml:space="preserve">; </w:t>
      </w:r>
    </w:p>
    <w:p w:rsidR="006C03EB" w:rsidRPr="00FC530F" w:rsidRDefault="00B25743" w:rsidP="00552F60">
      <w:pPr>
        <w:pStyle w:val="AutoNumpara"/>
        <w:numPr>
          <w:ilvl w:val="3"/>
          <w:numId w:val="5"/>
        </w:numPr>
      </w:pPr>
      <w:r w:rsidRPr="00FC530F">
        <w:t xml:space="preserve">al menos 90 </w:t>
      </w:r>
      <w:r w:rsidR="00F05A35" w:rsidRPr="00FC530F">
        <w:t>técnicos</w:t>
      </w:r>
      <w:r w:rsidRPr="00FC530F">
        <w:t xml:space="preserve"> de las cooperativas, AHPROCAFE e IHCAFE han sido entrenados para facilitar la asistencia </w:t>
      </w:r>
      <w:r w:rsidR="00F05A35" w:rsidRPr="00FC530F">
        <w:t>técnica</w:t>
      </w:r>
      <w:r w:rsidRPr="00FC530F">
        <w:t xml:space="preserve"> y </w:t>
      </w:r>
    </w:p>
    <w:p w:rsidR="008A7899" w:rsidRPr="00FC530F" w:rsidRDefault="00CC3618" w:rsidP="00552F60">
      <w:pPr>
        <w:pStyle w:val="AutoNumpara"/>
        <w:numPr>
          <w:ilvl w:val="3"/>
          <w:numId w:val="5"/>
        </w:numPr>
      </w:pPr>
      <w:r w:rsidRPr="00FC530F">
        <w:t xml:space="preserve">tres </w:t>
      </w:r>
      <w:proofErr w:type="spellStart"/>
      <w:r w:rsidRPr="00FC530F">
        <w:t>UMAs</w:t>
      </w:r>
      <w:proofErr w:type="spellEnd"/>
      <w:r w:rsidRPr="00FC530F">
        <w:t xml:space="preserve"> han sido capacitadas</w:t>
      </w:r>
    </w:p>
    <w:p w:rsidR="00871BB3" w:rsidRPr="00FC530F" w:rsidRDefault="00871BB3" w:rsidP="00352825">
      <w:pPr>
        <w:pStyle w:val="IndentedParagr"/>
        <w:ind w:left="0"/>
        <w:rPr>
          <w:rFonts w:eastAsia="Cambria"/>
          <w:b/>
          <w:szCs w:val="24"/>
        </w:rPr>
      </w:pPr>
      <w:r w:rsidRPr="00FC530F">
        <w:rPr>
          <w:rFonts w:eastAsia="Cambria"/>
          <w:b/>
          <w:szCs w:val="24"/>
        </w:rPr>
        <w:t xml:space="preserve">Componente II: </w:t>
      </w:r>
      <w:r w:rsidR="00352825" w:rsidRPr="00FC530F">
        <w:rPr>
          <w:rFonts w:eastAsia="Cambria"/>
          <w:b/>
          <w:szCs w:val="24"/>
        </w:rPr>
        <w:t xml:space="preserve">Mejora de la eficiencia en el uso de recursos y prueba de la planta piloto de </w:t>
      </w:r>
      <w:r w:rsidR="00F05A35" w:rsidRPr="00FC530F">
        <w:rPr>
          <w:rFonts w:eastAsia="Cambria"/>
          <w:b/>
          <w:szCs w:val="24"/>
        </w:rPr>
        <w:t>biogás</w:t>
      </w:r>
      <w:r w:rsidR="00442FDF" w:rsidRPr="00FC530F">
        <w:rPr>
          <w:rFonts w:eastAsia="Cambria"/>
          <w:b/>
          <w:szCs w:val="24"/>
        </w:rPr>
        <w:t xml:space="preserve"> </w:t>
      </w:r>
      <w:r w:rsidRPr="00FC530F">
        <w:rPr>
          <w:rFonts w:eastAsia="Cambria"/>
          <w:b/>
          <w:szCs w:val="24"/>
        </w:rPr>
        <w:t xml:space="preserve">(FOMIN: US$; contrapartida: US$) </w:t>
      </w:r>
    </w:p>
    <w:p w:rsidR="003C7076" w:rsidRPr="00FC530F" w:rsidRDefault="003C7076" w:rsidP="00A96D04">
      <w:pPr>
        <w:pStyle w:val="AutoNumpara"/>
        <w:numPr>
          <w:ilvl w:val="0"/>
          <w:numId w:val="0"/>
        </w:numPr>
      </w:pPr>
      <w:r w:rsidRPr="00FC530F">
        <w:t xml:space="preserve">El objetivo de este componente es dar apoyo a las cooperativas en la </w:t>
      </w:r>
      <w:r w:rsidR="00F05A35" w:rsidRPr="00FC530F">
        <w:t>adopción</w:t>
      </w:r>
      <w:r w:rsidRPr="00FC530F">
        <w:t xml:space="preserve"> de </w:t>
      </w:r>
      <w:r w:rsidR="00F05A35" w:rsidRPr="00FC530F">
        <w:t>tecnología</w:t>
      </w:r>
      <w:r w:rsidRPr="00FC530F">
        <w:t xml:space="preserve"> y practicas limpias para mejorar su consumo de recursos (fertilizantes, </w:t>
      </w:r>
      <w:r w:rsidR="00F05A35" w:rsidRPr="00FC530F">
        <w:t>energía</w:t>
      </w:r>
      <w:r w:rsidRPr="00FC530F">
        <w:t xml:space="preserve">, combustibles </w:t>
      </w:r>
      <w:r w:rsidR="00F05A35" w:rsidRPr="00FC530F">
        <w:t>fósiles</w:t>
      </w:r>
      <w:r w:rsidRPr="00FC530F">
        <w:t>, agua y residuos).</w:t>
      </w:r>
    </w:p>
    <w:p w:rsidR="00A96D04" w:rsidRPr="00FC530F" w:rsidRDefault="003C7076" w:rsidP="00A96D04">
      <w:pPr>
        <w:pStyle w:val="AutoNumpara"/>
        <w:numPr>
          <w:ilvl w:val="0"/>
          <w:numId w:val="0"/>
        </w:numPr>
      </w:pPr>
      <w:r w:rsidRPr="00FC530F">
        <w:t xml:space="preserve">Las siguientes actividades </w:t>
      </w:r>
      <w:r w:rsidR="00F05A35" w:rsidRPr="00FC530F">
        <w:t>serán</w:t>
      </w:r>
      <w:r w:rsidR="00A96D04" w:rsidRPr="00FC530F">
        <w:t xml:space="preserve"> llevadas a cabo:</w:t>
      </w:r>
    </w:p>
    <w:p w:rsidR="00A96D04" w:rsidRPr="00FC530F" w:rsidRDefault="003C7076" w:rsidP="00A96D04">
      <w:pPr>
        <w:pStyle w:val="AutoNumpara"/>
        <w:numPr>
          <w:ilvl w:val="3"/>
          <w:numId w:val="35"/>
        </w:numPr>
      </w:pPr>
      <w:r w:rsidRPr="00FC530F">
        <w:t xml:space="preserve">mejorar la eficiencia en el consumo de </w:t>
      </w:r>
      <w:r w:rsidR="00F05A35" w:rsidRPr="00FC530F">
        <w:t>energía</w:t>
      </w:r>
      <w:r w:rsidRPr="00FC530F">
        <w:t xml:space="preserve"> y agua mediante </w:t>
      </w:r>
      <w:r w:rsidR="00A96D04" w:rsidRPr="00FC530F">
        <w:t xml:space="preserve">la implementación de </w:t>
      </w:r>
      <w:r w:rsidRPr="00FC530F">
        <w:t xml:space="preserve">acciones </w:t>
      </w:r>
      <w:del w:id="576" w:author="Test" w:date="2013-09-24T11:29:00Z">
        <w:r w:rsidRPr="00FC530F" w:rsidDel="00FC530F">
          <w:delText>especificas</w:delText>
        </w:r>
      </w:del>
      <w:ins w:id="577" w:author="Test" w:date="2013-09-24T11:29:00Z">
        <w:r w:rsidR="00FC530F" w:rsidRPr="00FC530F">
          <w:t>específicas</w:t>
        </w:r>
      </w:ins>
      <w:r w:rsidRPr="00FC530F">
        <w:t xml:space="preserve"> basadas en los resultados de las auditorias </w:t>
      </w:r>
      <w:r w:rsidR="00A96D04" w:rsidRPr="00FC530F">
        <w:t>y el plan operacional realizado</w:t>
      </w:r>
      <w:r w:rsidR="0090769C" w:rsidRPr="00FC530F">
        <w:t>s</w:t>
      </w:r>
      <w:r w:rsidRPr="00FC530F">
        <w:t xml:space="preserve"> como parte del Componente I; </w:t>
      </w:r>
    </w:p>
    <w:p w:rsidR="00A96D04" w:rsidRPr="00FC530F" w:rsidRDefault="003C7076" w:rsidP="00A96D04">
      <w:pPr>
        <w:pStyle w:val="AutoNumpara"/>
        <w:numPr>
          <w:ilvl w:val="3"/>
          <w:numId w:val="5"/>
        </w:numPr>
      </w:pPr>
      <w:r w:rsidRPr="00FC530F">
        <w:t xml:space="preserve">mapear las granjas de los productores de café para </w:t>
      </w:r>
      <w:r w:rsidR="00F05A35" w:rsidRPr="00FC530F">
        <w:t>diseñar</w:t>
      </w:r>
      <w:r w:rsidRPr="00FC530F">
        <w:t xml:space="preserve"> </w:t>
      </w:r>
      <w:r w:rsidR="00A90938" w:rsidRPr="00FC530F">
        <w:t xml:space="preserve">e implementar una estrategia de </w:t>
      </w:r>
      <w:r w:rsidR="00F05A35" w:rsidRPr="00FC530F">
        <w:t>recolección</w:t>
      </w:r>
      <w:r w:rsidR="00A90938" w:rsidRPr="00FC530F">
        <w:t xml:space="preserve"> para optimizar el proceso de </w:t>
      </w:r>
      <w:r w:rsidR="00A96D04" w:rsidRPr="00FC530F">
        <w:t>beneficio</w:t>
      </w:r>
      <w:r w:rsidR="00A90938" w:rsidRPr="00FC530F">
        <w:t xml:space="preserve">; </w:t>
      </w:r>
    </w:p>
    <w:p w:rsidR="00A96D04" w:rsidRPr="00FC530F" w:rsidRDefault="00A90938" w:rsidP="00A96D04">
      <w:pPr>
        <w:pStyle w:val="AutoNumpara"/>
        <w:numPr>
          <w:ilvl w:val="3"/>
          <w:numId w:val="5"/>
        </w:numPr>
      </w:pPr>
      <w:r w:rsidRPr="00FC530F">
        <w:t xml:space="preserve">validar y refinar la operación de las plantas de </w:t>
      </w:r>
      <w:r w:rsidR="00F05A35" w:rsidRPr="00FC530F">
        <w:t>biogás</w:t>
      </w:r>
      <w:r w:rsidRPr="00FC530F">
        <w:t xml:space="preserve"> existentes en las cooperativas tomando en cuenta aspectos </w:t>
      </w:r>
      <w:r w:rsidR="00F05A35" w:rsidRPr="00FC530F">
        <w:t>técnicos</w:t>
      </w:r>
      <w:r w:rsidRPr="00FC530F">
        <w:t xml:space="preserve">, operacionales y financieros; </w:t>
      </w:r>
    </w:p>
    <w:p w:rsidR="00A96D04" w:rsidRPr="00FC530F" w:rsidRDefault="00F05A35" w:rsidP="00A96D04">
      <w:pPr>
        <w:pStyle w:val="AutoNumpara"/>
        <w:numPr>
          <w:ilvl w:val="3"/>
          <w:numId w:val="5"/>
        </w:numPr>
      </w:pPr>
      <w:r w:rsidRPr="00FC530F">
        <w:lastRenderedPageBreak/>
        <w:t>diseñar</w:t>
      </w:r>
      <w:r w:rsidR="00A90938" w:rsidRPr="00FC530F">
        <w:t xml:space="preserve"> y construir plantas nuevas de </w:t>
      </w:r>
      <w:r w:rsidRPr="00FC530F">
        <w:t>biogás</w:t>
      </w:r>
      <w:r w:rsidR="00A90938" w:rsidRPr="00FC530F">
        <w:t xml:space="preserve"> en centros comunitarios </w:t>
      </w:r>
      <w:r w:rsidR="00357E21" w:rsidRPr="00FC530F">
        <w:t xml:space="preserve">(micro central) </w:t>
      </w:r>
      <w:r w:rsidR="00A90938" w:rsidRPr="00FC530F">
        <w:t xml:space="preserve">de procesamiento de molienda </w:t>
      </w:r>
      <w:r w:rsidRPr="00FC530F">
        <w:t>húmeda</w:t>
      </w:r>
      <w:r w:rsidR="00A90938" w:rsidRPr="00FC530F">
        <w:t xml:space="preserve"> de </w:t>
      </w:r>
      <w:r w:rsidR="00357E21" w:rsidRPr="00FC530F">
        <w:t>café</w:t>
      </w:r>
      <w:r w:rsidR="00357E21" w:rsidRPr="00FC530F">
        <w:rPr>
          <w:vertAlign w:val="superscript"/>
        </w:rPr>
        <w:footnoteReference w:id="13"/>
      </w:r>
      <w:r w:rsidR="00357E21" w:rsidRPr="00FC530F">
        <w:t xml:space="preserve"> (con recursos de la contraparte); y </w:t>
      </w:r>
    </w:p>
    <w:p w:rsidR="003C7076" w:rsidRPr="00FC530F" w:rsidRDefault="00357E21" w:rsidP="00A96D04">
      <w:pPr>
        <w:pStyle w:val="AutoNumpara"/>
        <w:numPr>
          <w:ilvl w:val="3"/>
          <w:numId w:val="5"/>
        </w:numPr>
      </w:pPr>
      <w:r w:rsidRPr="00FC530F">
        <w:t xml:space="preserve">capacitar a las cooperativas cafeteras, IHCAFE, AHPROCAFE y a proveedores de servicios locales en la </w:t>
      </w:r>
      <w:r w:rsidR="00F05A35" w:rsidRPr="00FC530F">
        <w:t>construcción</w:t>
      </w:r>
      <w:r w:rsidRPr="00FC530F">
        <w:t xml:space="preserve"> y mantenimiento de plantas de </w:t>
      </w:r>
      <w:r w:rsidR="00F05A35" w:rsidRPr="00FC530F">
        <w:t>biogás</w:t>
      </w:r>
      <w:r w:rsidRPr="00FC530F">
        <w:t>.</w:t>
      </w:r>
    </w:p>
    <w:p w:rsidR="00A96D04" w:rsidRPr="00FC530F" w:rsidRDefault="00A96D04" w:rsidP="00A96D04">
      <w:pPr>
        <w:pStyle w:val="AutoNumpara"/>
        <w:numPr>
          <w:ilvl w:val="0"/>
          <w:numId w:val="0"/>
        </w:numPr>
      </w:pPr>
      <w:r w:rsidRPr="00FC530F">
        <w:t>Los p</w:t>
      </w:r>
      <w:r w:rsidR="00144CC2" w:rsidRPr="00FC530F">
        <w:t>roducto</w:t>
      </w:r>
      <w:r w:rsidR="00357E21" w:rsidRPr="00FC530F">
        <w:t>s</w:t>
      </w:r>
      <w:r w:rsidRPr="00FC530F">
        <w:t xml:space="preserve"> esperados son</w:t>
      </w:r>
      <w:r w:rsidR="00357E21" w:rsidRPr="00FC530F">
        <w:t>:</w:t>
      </w:r>
    </w:p>
    <w:p w:rsidR="00CB3C09" w:rsidRPr="00FC530F" w:rsidRDefault="00CB3C09" w:rsidP="00CB3C09">
      <w:pPr>
        <w:pStyle w:val="AutoNumpara"/>
        <w:numPr>
          <w:ilvl w:val="3"/>
          <w:numId w:val="38"/>
        </w:numPr>
      </w:pPr>
      <w:r w:rsidRPr="00FC530F">
        <w:t>acciones de eficiencia en el consumo de energía y agua implementadas en al menos tres cooperativas cafeteras</w:t>
      </w:r>
    </w:p>
    <w:p w:rsidR="00CB3C09" w:rsidRPr="00FC530F" w:rsidRDefault="00CB3C09" w:rsidP="00CB3C09">
      <w:pPr>
        <w:pStyle w:val="AutoNumpara"/>
        <w:numPr>
          <w:ilvl w:val="3"/>
          <w:numId w:val="5"/>
        </w:numPr>
      </w:pPr>
      <w:r w:rsidRPr="00FC530F">
        <w:t>mapa de localización de las granjas de productores de café y estrategia de recolección de materia prima para el beneficio húmedo implementada</w:t>
      </w:r>
    </w:p>
    <w:p w:rsidR="00A96D04" w:rsidRPr="00FC530F" w:rsidRDefault="00F05A35" w:rsidP="00CB3C09">
      <w:pPr>
        <w:pStyle w:val="AutoNumpara"/>
        <w:numPr>
          <w:ilvl w:val="3"/>
          <w:numId w:val="5"/>
        </w:numPr>
      </w:pPr>
      <w:r w:rsidRPr="00FC530F">
        <w:t>guías</w:t>
      </w:r>
      <w:r w:rsidR="00357E21" w:rsidRPr="00FC530F">
        <w:t xml:space="preserve"> para la </w:t>
      </w:r>
      <w:r w:rsidRPr="00FC530F">
        <w:t>gestión</w:t>
      </w:r>
      <w:r w:rsidR="00357E21" w:rsidRPr="00FC530F">
        <w:t xml:space="preserve"> </w:t>
      </w:r>
      <w:r w:rsidRPr="00FC530F">
        <w:t>técnica</w:t>
      </w:r>
      <w:r w:rsidR="00357E21" w:rsidRPr="00FC530F">
        <w:t xml:space="preserve">, operacional y financiera de las plantas de </w:t>
      </w:r>
      <w:r w:rsidRPr="00FC530F">
        <w:t>biogás</w:t>
      </w:r>
      <w:r w:rsidR="00357E21" w:rsidRPr="00FC530F">
        <w:t xml:space="preserve"> </w:t>
      </w:r>
      <w:r w:rsidR="00CB3C09" w:rsidRPr="00FC530F">
        <w:t>existentes</w:t>
      </w:r>
      <w:r w:rsidR="00357E21" w:rsidRPr="00FC530F">
        <w:t xml:space="preserve"> </w:t>
      </w:r>
    </w:p>
    <w:p w:rsidR="00A96D04" w:rsidRPr="00FC530F" w:rsidRDefault="00357E21" w:rsidP="00CB3C09">
      <w:pPr>
        <w:pStyle w:val="AutoNumpara"/>
        <w:numPr>
          <w:ilvl w:val="3"/>
          <w:numId w:val="5"/>
        </w:numPr>
      </w:pPr>
      <w:r w:rsidRPr="00FC530F">
        <w:t xml:space="preserve">al menos 3 plantas de </w:t>
      </w:r>
      <w:r w:rsidR="00F05A35" w:rsidRPr="00FC530F">
        <w:t>biogás</w:t>
      </w:r>
      <w:r w:rsidRPr="00FC530F">
        <w:t xml:space="preserve"> adicionales (una por cooperativa) han sido construidas y son operativas (con fondos de la contraparte); </w:t>
      </w:r>
    </w:p>
    <w:p w:rsidR="00357E21" w:rsidRPr="00FC530F" w:rsidRDefault="00357E21" w:rsidP="00CB3C09">
      <w:pPr>
        <w:pStyle w:val="AutoNumpara"/>
        <w:numPr>
          <w:ilvl w:val="3"/>
          <w:numId w:val="5"/>
        </w:numPr>
      </w:pPr>
      <w:r w:rsidRPr="00FC530F">
        <w:t xml:space="preserve">al menos 20 </w:t>
      </w:r>
      <w:r w:rsidR="00F05A35" w:rsidRPr="00FC530F">
        <w:t>técnicos</w:t>
      </w:r>
      <w:r w:rsidRPr="00FC530F">
        <w:t xml:space="preserve"> de las cooperativas, IHCAFE, AHPROCAFE, proveedores de servicios locales y universidades son capacitados</w:t>
      </w:r>
      <w:r w:rsidR="00802448" w:rsidRPr="00FC530F">
        <w:t xml:space="preserve"> para la construcción y mantenimiento de plantas de biogás</w:t>
      </w:r>
      <w:r w:rsidRPr="00FC530F">
        <w:t>.</w:t>
      </w:r>
    </w:p>
    <w:p w:rsidR="00871BB3" w:rsidRPr="00FC530F" w:rsidRDefault="00871BB3" w:rsidP="00B775C3">
      <w:pPr>
        <w:pStyle w:val="IndentedParagr"/>
        <w:ind w:left="0"/>
        <w:rPr>
          <w:rFonts w:eastAsia="Cambria"/>
          <w:b/>
          <w:szCs w:val="24"/>
        </w:rPr>
      </w:pPr>
      <w:r w:rsidRPr="00FC530F">
        <w:rPr>
          <w:rFonts w:eastAsia="Cambria"/>
          <w:b/>
          <w:szCs w:val="24"/>
        </w:rPr>
        <w:t xml:space="preserve">Componente III. </w:t>
      </w:r>
      <w:r w:rsidR="00F41665" w:rsidRPr="00FC530F">
        <w:rPr>
          <w:rFonts w:eastAsia="Cambria"/>
          <w:b/>
          <w:szCs w:val="24"/>
        </w:rPr>
        <w:t xml:space="preserve">Desarrollo de </w:t>
      </w:r>
      <w:proofErr w:type="spellStart"/>
      <w:r w:rsidR="00F41665" w:rsidRPr="00FC530F">
        <w:rPr>
          <w:rFonts w:eastAsia="Cambria"/>
          <w:b/>
          <w:szCs w:val="24"/>
        </w:rPr>
        <w:t>co</w:t>
      </w:r>
      <w:proofErr w:type="spellEnd"/>
      <w:r w:rsidR="00F41665" w:rsidRPr="00FC530F">
        <w:rPr>
          <w:rFonts w:eastAsia="Cambria"/>
          <w:b/>
          <w:szCs w:val="24"/>
        </w:rPr>
        <w:t xml:space="preserve">-productos </w:t>
      </w:r>
      <w:r w:rsidR="00F05A35" w:rsidRPr="00FC530F">
        <w:rPr>
          <w:rFonts w:eastAsia="Cambria"/>
          <w:b/>
          <w:szCs w:val="24"/>
        </w:rPr>
        <w:t>orgánicos</w:t>
      </w:r>
      <w:r w:rsidR="00442FDF" w:rsidRPr="00FC530F">
        <w:rPr>
          <w:rFonts w:eastAsia="Cambria"/>
          <w:b/>
          <w:szCs w:val="24"/>
        </w:rPr>
        <w:t xml:space="preserve"> </w:t>
      </w:r>
      <w:r w:rsidRPr="00FC530F">
        <w:rPr>
          <w:rFonts w:eastAsia="Cambria"/>
          <w:b/>
          <w:szCs w:val="24"/>
        </w:rPr>
        <w:t>(FOMIN: US$; contrapartida: US$)</w:t>
      </w:r>
    </w:p>
    <w:p w:rsidR="00871BB3" w:rsidRPr="003D5545" w:rsidRDefault="00D83A26" w:rsidP="00802448">
      <w:pPr>
        <w:pStyle w:val="AutoNumpara"/>
        <w:numPr>
          <w:ilvl w:val="0"/>
          <w:numId w:val="0"/>
        </w:numPr>
        <w:rPr>
          <w:szCs w:val="24"/>
        </w:rPr>
      </w:pPr>
      <w:r w:rsidRPr="00FC530F">
        <w:rPr>
          <w:szCs w:val="24"/>
        </w:rPr>
        <w:t xml:space="preserve">El objetivo de este componente es producir fertilizantes </w:t>
      </w:r>
      <w:r w:rsidR="00F05A35" w:rsidRPr="00FC530F">
        <w:rPr>
          <w:szCs w:val="24"/>
        </w:rPr>
        <w:t>orgánicos</w:t>
      </w:r>
      <w:r w:rsidRPr="00FC530F">
        <w:rPr>
          <w:szCs w:val="24"/>
        </w:rPr>
        <w:t xml:space="preserve"> usando los </w:t>
      </w:r>
      <w:proofErr w:type="spellStart"/>
      <w:r w:rsidRPr="00FC530F">
        <w:rPr>
          <w:szCs w:val="24"/>
        </w:rPr>
        <w:t>co</w:t>
      </w:r>
      <w:proofErr w:type="spellEnd"/>
      <w:r w:rsidRPr="00FC530F">
        <w:rPr>
          <w:szCs w:val="24"/>
        </w:rPr>
        <w:t xml:space="preserve">-productos generados por </w:t>
      </w:r>
      <w:r w:rsidR="00802448" w:rsidRPr="00FC530F">
        <w:rPr>
          <w:szCs w:val="24"/>
        </w:rPr>
        <w:t>el beneficio</w:t>
      </w:r>
      <w:r w:rsidRPr="00FC530F">
        <w:rPr>
          <w:szCs w:val="24"/>
        </w:rPr>
        <w:t xml:space="preserve"> </w:t>
      </w:r>
      <w:r w:rsidR="00802448" w:rsidRPr="00FC530F">
        <w:rPr>
          <w:szCs w:val="24"/>
        </w:rPr>
        <w:t>húmedo</w:t>
      </w:r>
      <w:r w:rsidRPr="00FC530F">
        <w:rPr>
          <w:szCs w:val="24"/>
        </w:rPr>
        <w:t>, proceso que genera emisiones de GEI</w:t>
      </w:r>
      <w:r w:rsidR="001C3760" w:rsidRPr="00FC530F">
        <w:rPr>
          <w:szCs w:val="24"/>
        </w:rPr>
        <w:t xml:space="preserve">. </w:t>
      </w:r>
      <w:r w:rsidRPr="00FC530F">
        <w:rPr>
          <w:szCs w:val="24"/>
        </w:rPr>
        <w:t xml:space="preserve">El </w:t>
      </w:r>
      <w:r w:rsidR="00F05A35" w:rsidRPr="00FC530F">
        <w:rPr>
          <w:szCs w:val="24"/>
        </w:rPr>
        <w:t>propósito</w:t>
      </w:r>
      <w:r w:rsidRPr="00FC530F">
        <w:rPr>
          <w:szCs w:val="24"/>
        </w:rPr>
        <w:t xml:space="preserve"> es crear un </w:t>
      </w:r>
      <w:r w:rsidR="00F05A35" w:rsidRPr="00FC530F">
        <w:rPr>
          <w:szCs w:val="24"/>
        </w:rPr>
        <w:t>círculo</w:t>
      </w:r>
      <w:r w:rsidRPr="00FC530F">
        <w:rPr>
          <w:szCs w:val="24"/>
        </w:rPr>
        <w:t xml:space="preserve"> virtuoso entre los productores de café quienes </w:t>
      </w:r>
      <w:proofErr w:type="gramStart"/>
      <w:r w:rsidRPr="00FC530F">
        <w:rPr>
          <w:szCs w:val="24"/>
        </w:rPr>
        <w:t>comprar</w:t>
      </w:r>
      <w:ins w:id="578" w:author="Test" w:date="2013-09-24T13:08:00Z">
        <w:r w:rsidR="003D5545">
          <w:rPr>
            <w:szCs w:val="24"/>
          </w:rPr>
          <w:t>á</w:t>
        </w:r>
      </w:ins>
      <w:proofErr w:type="gramEnd"/>
      <w:del w:id="579" w:author="Test" w:date="2013-09-24T13:08:00Z">
        <w:r w:rsidRPr="003D5545" w:rsidDel="003D5545">
          <w:rPr>
            <w:szCs w:val="24"/>
          </w:rPr>
          <w:delText>a</w:delText>
        </w:r>
      </w:del>
      <w:r w:rsidRPr="003D5545">
        <w:rPr>
          <w:szCs w:val="24"/>
        </w:rPr>
        <w:t xml:space="preserve">n estos productos </w:t>
      </w:r>
      <w:r w:rsidR="00F05A35" w:rsidRPr="003D5545">
        <w:rPr>
          <w:szCs w:val="24"/>
        </w:rPr>
        <w:t>orgánicos</w:t>
      </w:r>
      <w:r w:rsidRPr="003D5545">
        <w:rPr>
          <w:szCs w:val="24"/>
        </w:rPr>
        <w:t xml:space="preserve"> para reducir el uso de fertilizantes </w:t>
      </w:r>
      <w:r w:rsidR="00F05A35" w:rsidRPr="003D5545">
        <w:rPr>
          <w:szCs w:val="24"/>
        </w:rPr>
        <w:t>químicos</w:t>
      </w:r>
      <w:r w:rsidRPr="003D5545">
        <w:rPr>
          <w:szCs w:val="24"/>
        </w:rPr>
        <w:t>.</w:t>
      </w:r>
    </w:p>
    <w:p w:rsidR="00802448" w:rsidRPr="00FC530F" w:rsidRDefault="00871BB3" w:rsidP="00802448">
      <w:pPr>
        <w:pStyle w:val="AutoNumpara"/>
        <w:numPr>
          <w:ilvl w:val="0"/>
          <w:numId w:val="0"/>
        </w:numPr>
      </w:pPr>
      <w:r w:rsidRPr="00FC530F">
        <w:t xml:space="preserve">Las actividades de este componente son: </w:t>
      </w:r>
    </w:p>
    <w:p w:rsidR="00802448" w:rsidRPr="00FC530F" w:rsidRDefault="00D83A26" w:rsidP="00802448">
      <w:pPr>
        <w:pStyle w:val="AutoNumpara"/>
        <w:numPr>
          <w:ilvl w:val="3"/>
          <w:numId w:val="41"/>
        </w:numPr>
      </w:pPr>
      <w:r w:rsidRPr="00FC530F">
        <w:t xml:space="preserve">sistematizar la experiencia de COCAFELOL en la </w:t>
      </w:r>
      <w:r w:rsidR="00F05A35" w:rsidRPr="00FC530F">
        <w:t>producción</w:t>
      </w:r>
      <w:r w:rsidRPr="00FC530F">
        <w:t xml:space="preserve"> y </w:t>
      </w:r>
      <w:r w:rsidR="00F05A35" w:rsidRPr="00FC530F">
        <w:t>comercialización</w:t>
      </w:r>
      <w:r w:rsidRPr="00FC530F">
        <w:t xml:space="preserve"> de fertilizantes </w:t>
      </w:r>
      <w:r w:rsidR="00F05A35" w:rsidRPr="00FC530F">
        <w:t>orgánicos</w:t>
      </w:r>
      <w:r w:rsidRPr="00FC530F">
        <w:t xml:space="preserve"> (fertilizante foliar, composta y </w:t>
      </w:r>
      <w:proofErr w:type="spellStart"/>
      <w:r w:rsidRPr="00FC530F">
        <w:t>multi</w:t>
      </w:r>
      <w:proofErr w:type="spellEnd"/>
      <w:r w:rsidRPr="00FC530F">
        <w:t xml:space="preserve"> minerales</w:t>
      </w:r>
      <w:r w:rsidR="00802448" w:rsidRPr="00FC530F">
        <w:t>)</w:t>
      </w:r>
      <w:r w:rsidRPr="00FC530F">
        <w:t>;</w:t>
      </w:r>
    </w:p>
    <w:p w:rsidR="00802448" w:rsidRPr="003D5545" w:rsidRDefault="00F05A35" w:rsidP="00802448">
      <w:pPr>
        <w:pStyle w:val="AutoNumpara"/>
        <w:numPr>
          <w:ilvl w:val="3"/>
          <w:numId w:val="5"/>
        </w:numPr>
      </w:pPr>
      <w:r w:rsidRPr="00FC530F">
        <w:t>diseñar</w:t>
      </w:r>
      <w:r w:rsidR="00802448" w:rsidRPr="00FC530F">
        <w:t xml:space="preserve"> e implementar</w:t>
      </w:r>
      <w:r w:rsidR="00D83A26" w:rsidRPr="00FC530F">
        <w:t xml:space="preserve"> un plan de negocios para cada cooperativa para la </w:t>
      </w:r>
      <w:r w:rsidRPr="00FC530F">
        <w:t>producción</w:t>
      </w:r>
      <w:r w:rsidR="00D83A26" w:rsidRPr="00FC530F">
        <w:t xml:space="preserve"> y </w:t>
      </w:r>
      <w:r w:rsidRPr="00FC530F">
        <w:t>comercialización</w:t>
      </w:r>
      <w:r w:rsidR="00D83A26" w:rsidRPr="00FC530F">
        <w:t xml:space="preserve"> de fertilizante </w:t>
      </w:r>
      <w:r w:rsidRPr="00FC530F">
        <w:t>orgánico</w:t>
      </w:r>
      <w:ins w:id="580" w:author="Test" w:date="2013-09-24T13:08:00Z">
        <w:r w:rsidR="003D5545">
          <w:t>.</w:t>
        </w:r>
      </w:ins>
      <w:del w:id="581" w:author="Test" w:date="2013-09-24T13:08:00Z">
        <w:r w:rsidR="00D83A26" w:rsidRPr="003D5545" w:rsidDel="003D5545">
          <w:delText xml:space="preserve">; e </w:delText>
        </w:r>
      </w:del>
    </w:p>
    <w:p w:rsidR="00802448" w:rsidRPr="003D5545" w:rsidRDefault="00802448" w:rsidP="00802448">
      <w:pPr>
        <w:pStyle w:val="AutoNumpara"/>
        <w:numPr>
          <w:ilvl w:val="0"/>
          <w:numId w:val="0"/>
        </w:numPr>
        <w:ind w:left="720" w:hanging="720"/>
      </w:pPr>
      <w:r w:rsidRPr="003D5545">
        <w:t xml:space="preserve">Los productos esperados </w:t>
      </w:r>
      <w:del w:id="582" w:author="Test" w:date="2013-09-24T13:09:00Z">
        <w:r w:rsidRPr="003D5545" w:rsidDel="003D5545">
          <w:delText xml:space="preserve">como parte de este componente (III) </w:delText>
        </w:r>
      </w:del>
      <w:r w:rsidRPr="003D5545">
        <w:t>son</w:t>
      </w:r>
      <w:del w:id="583" w:author="Test" w:date="2013-09-24T13:09:00Z">
        <w:r w:rsidRPr="003D5545" w:rsidDel="003D5545">
          <w:delText xml:space="preserve"> los siguientes</w:delText>
        </w:r>
      </w:del>
      <w:r w:rsidRPr="003D5545">
        <w:t>:</w:t>
      </w:r>
    </w:p>
    <w:p w:rsidR="00802448" w:rsidRPr="003D5545" w:rsidRDefault="00802448" w:rsidP="00802448">
      <w:pPr>
        <w:pStyle w:val="AutoNumpara"/>
        <w:numPr>
          <w:ilvl w:val="3"/>
          <w:numId w:val="42"/>
        </w:numPr>
      </w:pPr>
      <w:r w:rsidRPr="00FC530F">
        <w:t>una guía para la producción y comercialización de fertilizantes orgánicos con base en la experiencia de COCAFELOL</w:t>
      </w:r>
      <w:ins w:id="584" w:author="Test" w:date="2013-09-24T13:09:00Z">
        <w:r w:rsidR="003D5545">
          <w:t>;</w:t>
        </w:r>
      </w:ins>
      <w:r w:rsidRPr="003D5545">
        <w:t xml:space="preserve"> </w:t>
      </w:r>
    </w:p>
    <w:p w:rsidR="00802448" w:rsidRPr="00FC530F" w:rsidRDefault="00802448" w:rsidP="00802448">
      <w:pPr>
        <w:pStyle w:val="AutoNumpara"/>
        <w:numPr>
          <w:ilvl w:val="3"/>
          <w:numId w:val="42"/>
        </w:numPr>
      </w:pPr>
      <w:r w:rsidRPr="00FC530F">
        <w:lastRenderedPageBreak/>
        <w:t>al menos tres planes de negocios (uno para cada cooperativa) para la producción y comercialización de fertilizante orgánico implementados;</w:t>
      </w:r>
    </w:p>
    <w:p w:rsidR="00871BB3" w:rsidRPr="00750014" w:rsidRDefault="00802448" w:rsidP="00802448">
      <w:pPr>
        <w:pStyle w:val="AutoNumpara"/>
        <w:numPr>
          <w:ilvl w:val="0"/>
          <w:numId w:val="0"/>
        </w:numPr>
        <w:ind w:left="720" w:hanging="720"/>
        <w:rPr>
          <w:rFonts w:eastAsia="Cambria"/>
          <w:b/>
          <w:szCs w:val="24"/>
        </w:rPr>
      </w:pPr>
      <w:r w:rsidRPr="00FC530F">
        <w:rPr>
          <w:rFonts w:eastAsia="Cambria"/>
          <w:b/>
          <w:szCs w:val="24"/>
        </w:rPr>
        <w:t>C</w:t>
      </w:r>
      <w:r w:rsidR="00871BB3" w:rsidRPr="00FC530F">
        <w:rPr>
          <w:rFonts w:eastAsia="Cambria"/>
          <w:b/>
          <w:szCs w:val="24"/>
        </w:rPr>
        <w:t xml:space="preserve">omponente IV. </w:t>
      </w:r>
      <w:ins w:id="585" w:author="Test" w:date="2013-09-24T13:12:00Z">
        <w:r w:rsidR="00750014">
          <w:rPr>
            <w:rFonts w:eastAsia="Cambria"/>
            <w:b/>
            <w:szCs w:val="24"/>
          </w:rPr>
          <w:t>Fortalecimiento de instituciones cafetaleras</w:t>
        </w:r>
      </w:ins>
      <w:del w:id="586" w:author="Test" w:date="2013-09-24T13:13:00Z">
        <w:r w:rsidR="00413803" w:rsidRPr="00750014" w:rsidDel="00750014">
          <w:rPr>
            <w:rFonts w:eastAsia="Cambria"/>
            <w:b/>
            <w:szCs w:val="24"/>
          </w:rPr>
          <w:delText xml:space="preserve">Desarrollo de un modelo de asistencia </w:delText>
        </w:r>
        <w:r w:rsidR="00F05A35" w:rsidRPr="00750014" w:rsidDel="00750014">
          <w:rPr>
            <w:rFonts w:eastAsia="Cambria"/>
            <w:b/>
            <w:szCs w:val="24"/>
          </w:rPr>
          <w:delText>técnica</w:delText>
        </w:r>
      </w:del>
      <w:r w:rsidR="008D5298" w:rsidRPr="00750014">
        <w:rPr>
          <w:rFonts w:eastAsia="Cambria"/>
          <w:b/>
          <w:szCs w:val="24"/>
        </w:rPr>
        <w:t xml:space="preserve"> </w:t>
      </w:r>
      <w:r w:rsidR="00871BB3" w:rsidRPr="00750014">
        <w:rPr>
          <w:rFonts w:eastAsia="Cambria"/>
          <w:b/>
          <w:szCs w:val="24"/>
        </w:rPr>
        <w:t>(FOMIN: US$)</w:t>
      </w:r>
    </w:p>
    <w:p w:rsidR="00A54C7F" w:rsidRPr="003D5545" w:rsidRDefault="00A54C7F" w:rsidP="00CF3736">
      <w:pPr>
        <w:pStyle w:val="AutoNumpara"/>
        <w:numPr>
          <w:ilvl w:val="0"/>
          <w:numId w:val="0"/>
        </w:numPr>
        <w:rPr>
          <w:rFonts w:eastAsia="Cambria"/>
          <w:szCs w:val="24"/>
        </w:rPr>
      </w:pPr>
      <w:r w:rsidRPr="00FC530F">
        <w:rPr>
          <w:rFonts w:eastAsia="Cambria"/>
          <w:szCs w:val="24"/>
        </w:rPr>
        <w:t xml:space="preserve">Este componente busca </w:t>
      </w:r>
      <w:ins w:id="587" w:author="Test" w:date="2013-09-24T13:10:00Z">
        <w:r w:rsidR="003D5545">
          <w:rPr>
            <w:rFonts w:eastAsia="Cambria"/>
            <w:szCs w:val="24"/>
          </w:rPr>
          <w:t xml:space="preserve">fortalecer el programa de extensión de IHCAFE y APROHCAFE, para </w:t>
        </w:r>
      </w:ins>
      <w:del w:id="588" w:author="Test" w:date="2013-09-24T13:11:00Z">
        <w:r w:rsidRPr="003D5545" w:rsidDel="00750014">
          <w:rPr>
            <w:rFonts w:eastAsia="Cambria"/>
            <w:szCs w:val="24"/>
          </w:rPr>
          <w:delText xml:space="preserve">asegurar </w:delText>
        </w:r>
      </w:del>
      <w:r w:rsidRPr="003D5545">
        <w:rPr>
          <w:rFonts w:eastAsia="Cambria"/>
          <w:szCs w:val="24"/>
        </w:rPr>
        <w:t xml:space="preserve">que los </w:t>
      </w:r>
      <w:r w:rsidR="00F05A35" w:rsidRPr="003D5545">
        <w:rPr>
          <w:rFonts w:eastAsia="Cambria"/>
          <w:szCs w:val="24"/>
        </w:rPr>
        <w:t>pequeños</w:t>
      </w:r>
      <w:r w:rsidR="00CF3736" w:rsidRPr="003D5545">
        <w:rPr>
          <w:rFonts w:eastAsia="Cambria"/>
          <w:szCs w:val="24"/>
        </w:rPr>
        <w:t xml:space="preserve"> productores cuente</w:t>
      </w:r>
      <w:r w:rsidRPr="003D5545">
        <w:rPr>
          <w:rFonts w:eastAsia="Cambria"/>
          <w:szCs w:val="24"/>
        </w:rPr>
        <w:t xml:space="preserve">n con </w:t>
      </w:r>
      <w:ins w:id="589" w:author="Test" w:date="2013-09-24T13:11:00Z">
        <w:r w:rsidR="00750014">
          <w:rPr>
            <w:rFonts w:eastAsia="Cambria"/>
            <w:szCs w:val="24"/>
          </w:rPr>
          <w:t xml:space="preserve">el </w:t>
        </w:r>
      </w:ins>
      <w:r w:rsidRPr="003D5545">
        <w:rPr>
          <w:rFonts w:eastAsia="Cambria"/>
          <w:szCs w:val="24"/>
        </w:rPr>
        <w:t xml:space="preserve">soporte </w:t>
      </w:r>
      <w:r w:rsidR="00F05A35" w:rsidRPr="003D5545">
        <w:rPr>
          <w:rFonts w:eastAsia="Cambria"/>
          <w:szCs w:val="24"/>
        </w:rPr>
        <w:t>técnico</w:t>
      </w:r>
      <w:r w:rsidRPr="003D5545">
        <w:rPr>
          <w:rFonts w:eastAsia="Cambria"/>
          <w:szCs w:val="24"/>
        </w:rPr>
        <w:t xml:space="preserve"> especializado </w:t>
      </w:r>
      <w:ins w:id="590" w:author="Test" w:date="2013-09-24T13:11:00Z">
        <w:r w:rsidR="00750014">
          <w:rPr>
            <w:rFonts w:eastAsia="Cambria"/>
            <w:szCs w:val="24"/>
          </w:rPr>
          <w:t xml:space="preserve">que les permita conocer y adoptar </w:t>
        </w:r>
      </w:ins>
      <w:del w:id="591" w:author="Test" w:date="2013-09-24T13:11:00Z">
        <w:r w:rsidRPr="003D5545" w:rsidDel="00750014">
          <w:rPr>
            <w:rFonts w:eastAsia="Cambria"/>
            <w:szCs w:val="24"/>
          </w:rPr>
          <w:delText xml:space="preserve">para asegurar </w:delText>
        </w:r>
      </w:del>
      <w:r w:rsidRPr="003D5545">
        <w:rPr>
          <w:rFonts w:eastAsia="Cambria"/>
          <w:szCs w:val="24"/>
        </w:rPr>
        <w:t xml:space="preserve">buenas </w:t>
      </w:r>
      <w:del w:id="592" w:author="Test" w:date="2013-09-24T11:29:00Z">
        <w:r w:rsidRPr="003D5545" w:rsidDel="00FC530F">
          <w:rPr>
            <w:rFonts w:eastAsia="Cambria"/>
            <w:szCs w:val="24"/>
          </w:rPr>
          <w:delText>practicas</w:delText>
        </w:r>
      </w:del>
      <w:ins w:id="593" w:author="Test" w:date="2013-09-24T11:29:00Z">
        <w:r w:rsidR="00FC530F" w:rsidRPr="003D5545">
          <w:rPr>
            <w:rFonts w:eastAsia="Cambria"/>
            <w:szCs w:val="24"/>
          </w:rPr>
          <w:t>prácticas</w:t>
        </w:r>
      </w:ins>
      <w:r w:rsidRPr="003D5545">
        <w:rPr>
          <w:rFonts w:eastAsia="Cambria"/>
          <w:szCs w:val="24"/>
        </w:rPr>
        <w:t xml:space="preserve"> </w:t>
      </w:r>
      <w:r w:rsidR="00F05A35" w:rsidRPr="003D5545">
        <w:rPr>
          <w:rFonts w:eastAsia="Cambria"/>
          <w:szCs w:val="24"/>
        </w:rPr>
        <w:t>agrícolas</w:t>
      </w:r>
      <w:r w:rsidRPr="003D5545">
        <w:rPr>
          <w:rFonts w:eastAsia="Cambria"/>
          <w:szCs w:val="24"/>
        </w:rPr>
        <w:t xml:space="preserve"> </w:t>
      </w:r>
      <w:del w:id="594" w:author="Test" w:date="2013-09-24T13:13:00Z">
        <w:r w:rsidRPr="003D5545" w:rsidDel="00750014">
          <w:rPr>
            <w:rFonts w:eastAsia="Cambria"/>
            <w:szCs w:val="24"/>
          </w:rPr>
          <w:delText xml:space="preserve">que incrementen la productividad, reduzcan los costos de </w:delText>
        </w:r>
        <w:r w:rsidR="00F05A35" w:rsidRPr="003D5545" w:rsidDel="00750014">
          <w:rPr>
            <w:rFonts w:eastAsia="Cambria"/>
            <w:szCs w:val="24"/>
          </w:rPr>
          <w:delText>producción</w:delText>
        </w:r>
        <w:r w:rsidRPr="003D5545" w:rsidDel="00750014">
          <w:rPr>
            <w:rFonts w:eastAsia="Cambria"/>
            <w:szCs w:val="24"/>
          </w:rPr>
          <w:delText xml:space="preserve"> y reduzcan los impactos ambientales mas</w:delText>
        </w:r>
      </w:del>
      <w:ins w:id="595" w:author="Test" w:date="2013-09-24T13:13:00Z">
        <w:r w:rsidR="00750014" w:rsidRPr="003D5545">
          <w:rPr>
            <w:rFonts w:eastAsia="Cambria"/>
            <w:szCs w:val="24"/>
          </w:rPr>
          <w:t>más</w:t>
        </w:r>
      </w:ins>
      <w:r w:rsidRPr="003D5545">
        <w:rPr>
          <w:rFonts w:eastAsia="Cambria"/>
          <w:szCs w:val="24"/>
        </w:rPr>
        <w:t xml:space="preserve"> </w:t>
      </w:r>
      <w:r w:rsidR="00F05A35" w:rsidRPr="003D5545">
        <w:rPr>
          <w:rFonts w:eastAsia="Cambria"/>
          <w:szCs w:val="24"/>
        </w:rPr>
        <w:t>allá</w:t>
      </w:r>
      <w:r w:rsidRPr="003D5545">
        <w:rPr>
          <w:rFonts w:eastAsia="Cambria"/>
          <w:szCs w:val="24"/>
        </w:rPr>
        <w:t xml:space="preserve"> del periodo de </w:t>
      </w:r>
      <w:r w:rsidR="00F05A35" w:rsidRPr="003D5545">
        <w:rPr>
          <w:rFonts w:eastAsia="Cambria"/>
          <w:szCs w:val="24"/>
        </w:rPr>
        <w:t>intervención</w:t>
      </w:r>
      <w:r w:rsidRPr="003D5545">
        <w:rPr>
          <w:rFonts w:eastAsia="Cambria"/>
          <w:szCs w:val="24"/>
        </w:rPr>
        <w:t xml:space="preserve"> del FOMIN.</w:t>
      </w:r>
    </w:p>
    <w:p w:rsidR="00CF3736" w:rsidRPr="00FC530F" w:rsidRDefault="00A54C7F" w:rsidP="00CF3736">
      <w:pPr>
        <w:pStyle w:val="AutoNumpara"/>
        <w:numPr>
          <w:ilvl w:val="0"/>
          <w:numId w:val="0"/>
        </w:numPr>
        <w:rPr>
          <w:rFonts w:eastAsia="Cambria"/>
          <w:szCs w:val="24"/>
        </w:rPr>
      </w:pPr>
      <w:r w:rsidRPr="00FC530F">
        <w:rPr>
          <w:rFonts w:eastAsia="Cambria"/>
          <w:szCs w:val="24"/>
        </w:rPr>
        <w:t xml:space="preserve">Actividades: </w:t>
      </w:r>
    </w:p>
    <w:p w:rsidR="00CF3736" w:rsidRPr="00FC530F" w:rsidRDefault="00A54C7F" w:rsidP="00C06FAC">
      <w:pPr>
        <w:pStyle w:val="AutoNumpara"/>
        <w:numPr>
          <w:ilvl w:val="3"/>
          <w:numId w:val="48"/>
        </w:numPr>
      </w:pPr>
      <w:r w:rsidRPr="00FC530F">
        <w:t xml:space="preserve">evaluar las necesidades de </w:t>
      </w:r>
      <w:r w:rsidR="00F05A35" w:rsidRPr="00FC530F">
        <w:t>capacitación</w:t>
      </w:r>
      <w:r w:rsidRPr="00FC530F">
        <w:t xml:space="preserve"> y asistencia </w:t>
      </w:r>
      <w:r w:rsidR="00F05A35" w:rsidRPr="00FC530F">
        <w:t>técnica</w:t>
      </w:r>
      <w:r w:rsidRPr="00FC530F">
        <w:t xml:space="preserve"> a nivel de productores y de </w:t>
      </w:r>
      <w:r w:rsidR="00F05A35" w:rsidRPr="00FC530F">
        <w:t>técnicos</w:t>
      </w:r>
      <w:r w:rsidR="00CF3736" w:rsidRPr="00FC530F">
        <w:t xml:space="preserve">; </w:t>
      </w:r>
    </w:p>
    <w:p w:rsidR="00CF3736" w:rsidRPr="00FC530F" w:rsidRDefault="00F05A35" w:rsidP="00CF3736">
      <w:pPr>
        <w:pStyle w:val="AutoNumpara"/>
        <w:numPr>
          <w:ilvl w:val="3"/>
          <w:numId w:val="44"/>
        </w:numPr>
      </w:pPr>
      <w:r w:rsidRPr="00FC530F">
        <w:t>diseñar</w:t>
      </w:r>
      <w:r w:rsidR="00A54C7F" w:rsidRPr="00FC530F">
        <w:t xml:space="preserve"> un paquete </w:t>
      </w:r>
      <w:commentRangeStart w:id="596"/>
      <w:r w:rsidRPr="00FC530F">
        <w:t>tecnológico</w:t>
      </w:r>
      <w:commentRangeEnd w:id="596"/>
      <w:r w:rsidR="00FD54B7">
        <w:rPr>
          <w:rStyle w:val="CommentReference"/>
          <w:spacing w:val="-3"/>
        </w:rPr>
        <w:commentReference w:id="596"/>
      </w:r>
      <w:r w:rsidR="00A54C7F" w:rsidRPr="00FC530F">
        <w:t xml:space="preserve"> para la </w:t>
      </w:r>
      <w:r w:rsidRPr="00FC530F">
        <w:t>implementación</w:t>
      </w:r>
      <w:r w:rsidR="00A54C7F" w:rsidRPr="00FC530F">
        <w:t xml:space="preserve"> de buenas </w:t>
      </w:r>
      <w:del w:id="597" w:author="Test" w:date="2013-09-24T11:29:00Z">
        <w:r w:rsidR="00A54C7F" w:rsidRPr="00FC530F" w:rsidDel="00FC530F">
          <w:delText>practicas</w:delText>
        </w:r>
      </w:del>
      <w:ins w:id="598" w:author="Test" w:date="2013-09-24T11:29:00Z">
        <w:r w:rsidR="00FC530F" w:rsidRPr="00FC530F">
          <w:t>prácticas</w:t>
        </w:r>
      </w:ins>
      <w:r w:rsidR="00A54C7F" w:rsidRPr="00FC530F">
        <w:t xml:space="preserve"> </w:t>
      </w:r>
      <w:r w:rsidRPr="00FC530F">
        <w:t>agrícolas</w:t>
      </w:r>
      <w:r w:rsidR="00A54C7F" w:rsidRPr="00FC530F">
        <w:t xml:space="preserve">, </w:t>
      </w:r>
      <w:r w:rsidRPr="00FC530F">
        <w:t>certificación</w:t>
      </w:r>
      <w:r w:rsidR="006D3F66" w:rsidRPr="00FC530F">
        <w:t xml:space="preserve"> y </w:t>
      </w:r>
      <w:r w:rsidRPr="00FC530F">
        <w:t>producción</w:t>
      </w:r>
      <w:r w:rsidR="006D3F66" w:rsidRPr="00FC530F">
        <w:t xml:space="preserve"> </w:t>
      </w:r>
      <w:del w:id="599" w:author="Test" w:date="2013-09-24T11:29:00Z">
        <w:r w:rsidR="006D3F66" w:rsidRPr="00FC530F" w:rsidDel="00FC530F">
          <w:delText>mas</w:delText>
        </w:r>
      </w:del>
      <w:ins w:id="600" w:author="Test" w:date="2013-09-24T11:29:00Z">
        <w:r w:rsidR="00FC530F" w:rsidRPr="00FC530F">
          <w:t>más</w:t>
        </w:r>
      </w:ins>
      <w:r w:rsidR="006D3F66" w:rsidRPr="00FC530F">
        <w:t xml:space="preserve"> li</w:t>
      </w:r>
      <w:r w:rsidR="00CF3736" w:rsidRPr="00FC530F">
        <w:t xml:space="preserve">mpia del sector cafetero; </w:t>
      </w:r>
    </w:p>
    <w:p w:rsidR="00CF3736" w:rsidRPr="00FC530F" w:rsidRDefault="006D3F66" w:rsidP="00CF3736">
      <w:pPr>
        <w:pStyle w:val="AutoNumpara"/>
        <w:numPr>
          <w:ilvl w:val="3"/>
          <w:numId w:val="44"/>
        </w:numPr>
      </w:pPr>
      <w:r w:rsidRPr="00FC530F">
        <w:t xml:space="preserve">capacitar a capacitadores del staff </w:t>
      </w:r>
      <w:r w:rsidR="00F05A35" w:rsidRPr="00FC530F">
        <w:t>técnico</w:t>
      </w:r>
      <w:r w:rsidRPr="00FC530F">
        <w:t xml:space="preserve"> de cooperativas, AHPROCAFE e IHCAFE, incluyendo el desarrollo de habilidades </w:t>
      </w:r>
      <w:r w:rsidR="00F05A35" w:rsidRPr="00FC530F">
        <w:t>técnicas</w:t>
      </w:r>
      <w:r w:rsidRPr="00FC530F">
        <w:t xml:space="preserve"> y </w:t>
      </w:r>
      <w:r w:rsidR="00F05A35" w:rsidRPr="00FC530F">
        <w:t>pedagógicas</w:t>
      </w:r>
      <w:r w:rsidR="00CF3736" w:rsidRPr="00FC530F">
        <w:t xml:space="preserve"> y</w:t>
      </w:r>
      <w:r w:rsidRPr="00FC530F">
        <w:t xml:space="preserve"> el uso de </w:t>
      </w:r>
      <w:r w:rsidR="00F05A35" w:rsidRPr="00FC530F">
        <w:t>tecnología</w:t>
      </w:r>
      <w:r w:rsidRPr="00FC530F">
        <w:t xml:space="preserve"> para mejorar la transferencia de conocimiento como videos, </w:t>
      </w:r>
      <w:r w:rsidR="00F05A35" w:rsidRPr="00FC530F">
        <w:t>teléfonos</w:t>
      </w:r>
      <w:r w:rsidR="00CF3736" w:rsidRPr="00FC530F">
        <w:t xml:space="preserve"> celulares e internet; </w:t>
      </w:r>
    </w:p>
    <w:p w:rsidR="00A54C7F" w:rsidRPr="00FC530F" w:rsidRDefault="006D3F66" w:rsidP="00CF3736">
      <w:pPr>
        <w:pStyle w:val="AutoNumpara"/>
        <w:numPr>
          <w:ilvl w:val="3"/>
          <w:numId w:val="44"/>
        </w:numPr>
      </w:pPr>
      <w:r w:rsidRPr="00FC530F">
        <w:t xml:space="preserve">desarrollar e implementar un plan de asistencia </w:t>
      </w:r>
      <w:r w:rsidR="00F05A35" w:rsidRPr="00FC530F">
        <w:t>técnica</w:t>
      </w:r>
      <w:r w:rsidRPr="00FC530F">
        <w:t xml:space="preserve"> para cada cooperativa.</w:t>
      </w:r>
    </w:p>
    <w:p w:rsidR="006D3F66" w:rsidRPr="00FC530F" w:rsidRDefault="00CF3736" w:rsidP="00CF3736">
      <w:pPr>
        <w:pStyle w:val="AutoNumpara"/>
        <w:numPr>
          <w:ilvl w:val="0"/>
          <w:numId w:val="0"/>
        </w:numPr>
        <w:ind w:left="720" w:hanging="720"/>
        <w:rPr>
          <w:rStyle w:val="hps"/>
        </w:rPr>
      </w:pPr>
      <w:r w:rsidRPr="00FC530F">
        <w:rPr>
          <w:rStyle w:val="hps"/>
        </w:rPr>
        <w:t>Los productos esperados como parte de este componente (IV) son:</w:t>
      </w:r>
    </w:p>
    <w:p w:rsidR="00CF3736" w:rsidRPr="00FC530F" w:rsidRDefault="00D4203E" w:rsidP="00CF3736">
      <w:pPr>
        <w:pStyle w:val="AutoNumpara"/>
        <w:numPr>
          <w:ilvl w:val="3"/>
          <w:numId w:val="47"/>
        </w:numPr>
        <w:rPr>
          <w:strike/>
        </w:rPr>
      </w:pPr>
      <w:r w:rsidRPr="00FC530F">
        <w:rPr>
          <w:strike/>
        </w:rPr>
        <w:t>Diagnóstico</w:t>
      </w:r>
      <w:r w:rsidR="00CF3736" w:rsidRPr="00FC530F">
        <w:rPr>
          <w:strike/>
        </w:rPr>
        <w:t xml:space="preserve"> de las necesidades de capacitación y asistencia técnica</w:t>
      </w:r>
      <w:r w:rsidRPr="00FC530F">
        <w:rPr>
          <w:strike/>
        </w:rPr>
        <w:t xml:space="preserve">, </w:t>
      </w:r>
      <w:r w:rsidR="00CF3736" w:rsidRPr="00FC530F">
        <w:rPr>
          <w:strike/>
        </w:rPr>
        <w:t xml:space="preserve">para productores y para técnicos; </w:t>
      </w:r>
    </w:p>
    <w:p w:rsidR="00CF3736" w:rsidRPr="00FC530F" w:rsidRDefault="00CF3736" w:rsidP="00CF3736">
      <w:pPr>
        <w:pStyle w:val="AutoNumpara"/>
        <w:numPr>
          <w:ilvl w:val="3"/>
          <w:numId w:val="44"/>
        </w:numPr>
        <w:rPr>
          <w:strike/>
        </w:rPr>
      </w:pPr>
      <w:r w:rsidRPr="00FC530F">
        <w:rPr>
          <w:strike/>
        </w:rPr>
        <w:t xml:space="preserve">Paquete tecnológico para la implementación de buenas </w:t>
      </w:r>
      <w:proofErr w:type="spellStart"/>
      <w:r w:rsidRPr="00FC530F">
        <w:rPr>
          <w:strike/>
        </w:rPr>
        <w:t>practicas</w:t>
      </w:r>
      <w:proofErr w:type="spellEnd"/>
      <w:r w:rsidRPr="00FC530F">
        <w:rPr>
          <w:strike/>
        </w:rPr>
        <w:t xml:space="preserve"> agrícolas, certificación y producción </w:t>
      </w:r>
      <w:proofErr w:type="spellStart"/>
      <w:r w:rsidRPr="00FC530F">
        <w:rPr>
          <w:strike/>
        </w:rPr>
        <w:t>mas</w:t>
      </w:r>
      <w:proofErr w:type="spellEnd"/>
      <w:r w:rsidRPr="00FC530F">
        <w:rPr>
          <w:strike/>
        </w:rPr>
        <w:t xml:space="preserve"> limpia del sector cafetero; </w:t>
      </w:r>
    </w:p>
    <w:p w:rsidR="00FD54B7" w:rsidRDefault="00CF3736" w:rsidP="00CF3736">
      <w:pPr>
        <w:pStyle w:val="AutoNumpara"/>
        <w:numPr>
          <w:ilvl w:val="3"/>
          <w:numId w:val="44"/>
        </w:numPr>
        <w:rPr>
          <w:ins w:id="601" w:author="Test" w:date="2013-09-25T12:24:00Z"/>
        </w:rPr>
      </w:pPr>
      <w:r w:rsidRPr="00FC530F">
        <w:t xml:space="preserve">Al menos </w:t>
      </w:r>
      <w:r w:rsidRPr="00FC530F">
        <w:rPr>
          <w:highlight w:val="yellow"/>
        </w:rPr>
        <w:t>CCC</w:t>
      </w:r>
      <w:r w:rsidRPr="00FC530F">
        <w:t xml:space="preserve"> personas del staff técnico de cooperativas,</w:t>
      </w:r>
    </w:p>
    <w:p w:rsidR="00CF3736" w:rsidRPr="00FC530F" w:rsidRDefault="00FD54B7" w:rsidP="00CF3736">
      <w:pPr>
        <w:pStyle w:val="AutoNumpara"/>
        <w:numPr>
          <w:ilvl w:val="3"/>
          <w:numId w:val="44"/>
        </w:numPr>
      </w:pPr>
      <w:ins w:id="602" w:author="Test" w:date="2013-09-25T12:24:00Z">
        <w:r>
          <w:t xml:space="preserve">Al menos x capacitadores de </w:t>
        </w:r>
      </w:ins>
      <w:del w:id="603" w:author="Test" w:date="2013-09-25T12:24:00Z">
        <w:r w:rsidR="00CF3736" w:rsidRPr="00FC530F" w:rsidDel="00FD54B7">
          <w:delText xml:space="preserve"> </w:delText>
        </w:r>
      </w:del>
      <w:r w:rsidR="00CF3736" w:rsidRPr="00FC530F">
        <w:t xml:space="preserve">AHPROCAFE e IHCAFE capacitados </w:t>
      </w:r>
      <w:del w:id="604" w:author="Test" w:date="2013-09-25T12:25:00Z">
        <w:r w:rsidR="00CF3736" w:rsidRPr="00FC530F" w:rsidDel="00FD54B7">
          <w:delText xml:space="preserve">para ser </w:delText>
        </w:r>
        <w:r w:rsidR="00C6569A" w:rsidRPr="00FC530F" w:rsidDel="00FD54B7">
          <w:delText>capacitadores</w:delText>
        </w:r>
        <w:r w:rsidR="00CF3736" w:rsidRPr="00FC530F" w:rsidDel="00FD54B7">
          <w:delText xml:space="preserve">, </w:delText>
        </w:r>
        <w:r w:rsidR="00C6569A" w:rsidRPr="00FC530F" w:rsidDel="00FD54B7">
          <w:delText>con</w:delText>
        </w:r>
        <w:r w:rsidR="00CF3736" w:rsidRPr="00FC530F" w:rsidDel="00FD54B7">
          <w:delText xml:space="preserve"> habilidades técnicas y pedagógicas y </w:delText>
        </w:r>
      </w:del>
      <w:r w:rsidR="00CF3736" w:rsidRPr="00FC530F">
        <w:t>e</w:t>
      </w:r>
      <w:r w:rsidR="00C6569A" w:rsidRPr="00FC530F">
        <w:t>n e</w:t>
      </w:r>
      <w:r w:rsidR="00CF3736" w:rsidRPr="00FC530F">
        <w:t xml:space="preserve">l uso de tecnología para mejorar la transferencia de conocimiento; </w:t>
      </w:r>
    </w:p>
    <w:p w:rsidR="00CF3736" w:rsidRPr="00FC530F" w:rsidRDefault="00C06FAC" w:rsidP="00CF3736">
      <w:pPr>
        <w:pStyle w:val="AutoNumpara"/>
        <w:numPr>
          <w:ilvl w:val="3"/>
          <w:numId w:val="44"/>
        </w:numPr>
      </w:pPr>
      <w:r w:rsidRPr="00FC530F">
        <w:t>tres</w:t>
      </w:r>
      <w:r w:rsidR="00CF3736" w:rsidRPr="00FC530F">
        <w:t xml:space="preserve"> plan</w:t>
      </w:r>
      <w:r w:rsidRPr="00FC530F">
        <w:t>es</w:t>
      </w:r>
      <w:r w:rsidR="00CF3736" w:rsidRPr="00FC530F">
        <w:t xml:space="preserve"> de asistencia técnica </w:t>
      </w:r>
      <w:r w:rsidRPr="00FC530F">
        <w:t>(uno para cada cooperativa) implementados</w:t>
      </w:r>
    </w:p>
    <w:p w:rsidR="00CF3736" w:rsidRPr="00FC530F" w:rsidRDefault="00CF3736" w:rsidP="00CF3736">
      <w:pPr>
        <w:pStyle w:val="AutoNumpara"/>
        <w:numPr>
          <w:ilvl w:val="0"/>
          <w:numId w:val="0"/>
        </w:numPr>
        <w:ind w:left="720" w:hanging="720"/>
        <w:rPr>
          <w:rStyle w:val="hps"/>
        </w:rPr>
      </w:pPr>
    </w:p>
    <w:p w:rsidR="006D3F66" w:rsidRPr="00FC530F" w:rsidRDefault="006D3F66" w:rsidP="006D3F66">
      <w:pPr>
        <w:pStyle w:val="AutoNumpara"/>
        <w:numPr>
          <w:ilvl w:val="0"/>
          <w:numId w:val="0"/>
        </w:numPr>
        <w:rPr>
          <w:rStyle w:val="hps"/>
          <w:b/>
        </w:rPr>
      </w:pPr>
      <w:r w:rsidRPr="00FC530F">
        <w:rPr>
          <w:rStyle w:val="hps"/>
          <w:b/>
        </w:rPr>
        <w:lastRenderedPageBreak/>
        <w:t xml:space="preserve">Componente V. </w:t>
      </w:r>
      <w:r w:rsidR="00F05A35" w:rsidRPr="00FC530F">
        <w:rPr>
          <w:rStyle w:val="hps"/>
          <w:b/>
        </w:rPr>
        <w:t>Promoción</w:t>
      </w:r>
      <w:r w:rsidRPr="00FC530F">
        <w:rPr>
          <w:rStyle w:val="hps"/>
          <w:b/>
        </w:rPr>
        <w:t xml:space="preserve"> del conocimiento y </w:t>
      </w:r>
      <w:r w:rsidR="00867916" w:rsidRPr="00FC530F">
        <w:rPr>
          <w:rStyle w:val="hps"/>
          <w:b/>
        </w:rPr>
        <w:t>divulga</w:t>
      </w:r>
      <w:r w:rsidR="00F05A35" w:rsidRPr="00FC530F">
        <w:rPr>
          <w:rStyle w:val="hps"/>
          <w:b/>
        </w:rPr>
        <w:t>ción</w:t>
      </w:r>
      <w:r w:rsidRPr="00FC530F">
        <w:rPr>
          <w:rStyle w:val="hps"/>
          <w:b/>
        </w:rPr>
        <w:t xml:space="preserve"> de los resultados del proyecto.</w:t>
      </w:r>
    </w:p>
    <w:p w:rsidR="006D3F66" w:rsidRPr="00FC530F" w:rsidRDefault="00144CC2" w:rsidP="00CF3736">
      <w:pPr>
        <w:pStyle w:val="AutoNumpara"/>
        <w:numPr>
          <w:ilvl w:val="0"/>
          <w:numId w:val="0"/>
        </w:numPr>
        <w:rPr>
          <w:rStyle w:val="hps"/>
        </w:rPr>
      </w:pPr>
      <w:r w:rsidRPr="00FC530F">
        <w:rPr>
          <w:rStyle w:val="hps"/>
        </w:rPr>
        <w:t>El conocimiento que este proyecto busca generar es</w:t>
      </w:r>
      <w:r w:rsidR="00EE2225" w:rsidRPr="00FC530F">
        <w:rPr>
          <w:rStyle w:val="hps"/>
        </w:rPr>
        <w:t>:</w:t>
      </w:r>
      <w:r w:rsidRPr="00FC530F">
        <w:rPr>
          <w:rStyle w:val="hps"/>
        </w:rPr>
        <w:t xml:space="preserve"> como aplicar </w:t>
      </w:r>
      <w:r w:rsidR="00F05A35" w:rsidRPr="00FC530F">
        <w:rPr>
          <w:rStyle w:val="hps"/>
        </w:rPr>
        <w:t>tecnología</w:t>
      </w:r>
      <w:r w:rsidRPr="00FC530F">
        <w:rPr>
          <w:rStyle w:val="hps"/>
        </w:rPr>
        <w:t xml:space="preserve"> verde en el proceso de </w:t>
      </w:r>
      <w:r w:rsidR="00F05A35" w:rsidRPr="00FC530F">
        <w:rPr>
          <w:rStyle w:val="hps"/>
        </w:rPr>
        <w:t>producción</w:t>
      </w:r>
      <w:r w:rsidRPr="00FC530F">
        <w:rPr>
          <w:rStyle w:val="hps"/>
        </w:rPr>
        <w:t xml:space="preserve"> de café para mejorar el </w:t>
      </w:r>
      <w:r w:rsidR="00F05A35" w:rsidRPr="00FC530F">
        <w:rPr>
          <w:rStyle w:val="hps"/>
        </w:rPr>
        <w:t>desempeño</w:t>
      </w:r>
      <w:r w:rsidRPr="00FC530F">
        <w:rPr>
          <w:rStyle w:val="hps"/>
        </w:rPr>
        <w:t xml:space="preserve"> </w:t>
      </w:r>
      <w:r w:rsidR="00F05A35" w:rsidRPr="00FC530F">
        <w:rPr>
          <w:rStyle w:val="hps"/>
        </w:rPr>
        <w:t>económico</w:t>
      </w:r>
      <w:r w:rsidRPr="00FC530F">
        <w:rPr>
          <w:rStyle w:val="hps"/>
        </w:rPr>
        <w:t xml:space="preserve"> y ambiental. Este componente busca establecer mejores </w:t>
      </w:r>
      <w:r w:rsidR="00F05A35" w:rsidRPr="00FC530F">
        <w:rPr>
          <w:rStyle w:val="hps"/>
        </w:rPr>
        <w:t>prácticas</w:t>
      </w:r>
      <w:r w:rsidR="00EE2225" w:rsidRPr="00FC530F">
        <w:rPr>
          <w:rStyle w:val="hps"/>
        </w:rPr>
        <w:t xml:space="preserve"> de aprendizaje e involucrar a</w:t>
      </w:r>
      <w:r w:rsidRPr="00FC530F">
        <w:rPr>
          <w:rStyle w:val="hps"/>
        </w:rPr>
        <w:t xml:space="preserve"> las cooperativas participantes y sus miembros, AHPROCAFE e IHCAFE. Busca asegurar que las actividades del proyecto y las lecciones sirvan como base para la futura </w:t>
      </w:r>
      <w:r w:rsidR="00F05A35" w:rsidRPr="00FC530F">
        <w:rPr>
          <w:rStyle w:val="hps"/>
        </w:rPr>
        <w:t>implementación</w:t>
      </w:r>
      <w:r w:rsidRPr="00FC530F">
        <w:rPr>
          <w:rStyle w:val="hps"/>
        </w:rPr>
        <w:t xml:space="preserve"> del modelo por otras cooperativas cafeteras en Honduras.</w:t>
      </w:r>
    </w:p>
    <w:p w:rsidR="00CF3736" w:rsidRPr="00FC530F" w:rsidRDefault="00144CC2" w:rsidP="00CF3736">
      <w:pPr>
        <w:pStyle w:val="AutoNumpara"/>
        <w:numPr>
          <w:ilvl w:val="0"/>
          <w:numId w:val="0"/>
        </w:numPr>
        <w:rPr>
          <w:rStyle w:val="hps"/>
        </w:rPr>
      </w:pPr>
      <w:r w:rsidRPr="00FC530F">
        <w:rPr>
          <w:rStyle w:val="hps"/>
        </w:rPr>
        <w:t xml:space="preserve">Actividades: </w:t>
      </w:r>
    </w:p>
    <w:p w:rsidR="001F09D8" w:rsidRPr="00FC530F" w:rsidRDefault="00144CC2" w:rsidP="00CF3736">
      <w:pPr>
        <w:pStyle w:val="AutoNumpara"/>
        <w:numPr>
          <w:ilvl w:val="3"/>
          <w:numId w:val="46"/>
        </w:numPr>
        <w:rPr>
          <w:strike/>
        </w:rPr>
      </w:pPr>
      <w:r w:rsidRPr="00FC530F">
        <w:rPr>
          <w:strike/>
        </w:rPr>
        <w:t xml:space="preserve">implementar una </w:t>
      </w:r>
      <w:r w:rsidR="001F09D8" w:rsidRPr="00FC530F">
        <w:rPr>
          <w:strike/>
        </w:rPr>
        <w:t>campaña</w:t>
      </w:r>
      <w:r w:rsidRPr="00FC530F">
        <w:rPr>
          <w:strike/>
        </w:rPr>
        <w:t xml:space="preserve"> que promueva los beneficios (</w:t>
      </w:r>
      <w:r w:rsidR="00F05A35" w:rsidRPr="00FC530F">
        <w:rPr>
          <w:strike/>
        </w:rPr>
        <w:t>económicos</w:t>
      </w:r>
      <w:r w:rsidRPr="00FC530F">
        <w:rPr>
          <w:strike/>
        </w:rPr>
        <w:t xml:space="preserve"> y ambientales) de adoptar </w:t>
      </w:r>
      <w:r w:rsidR="00F05A35" w:rsidRPr="00FC530F">
        <w:rPr>
          <w:strike/>
        </w:rPr>
        <w:t>tecnologías</w:t>
      </w:r>
      <w:r w:rsidRPr="00FC530F">
        <w:rPr>
          <w:strike/>
        </w:rPr>
        <w:t xml:space="preserve"> de </w:t>
      </w:r>
      <w:r w:rsidR="00F05A35" w:rsidRPr="00FC530F">
        <w:rPr>
          <w:strike/>
        </w:rPr>
        <w:t>producción</w:t>
      </w:r>
      <w:r w:rsidRPr="00FC530F">
        <w:rPr>
          <w:strike/>
        </w:rPr>
        <w:t xml:space="preserve"> verdes; </w:t>
      </w:r>
    </w:p>
    <w:p w:rsidR="001F09D8" w:rsidRPr="00FC530F" w:rsidRDefault="00144CC2" w:rsidP="00CF3736">
      <w:pPr>
        <w:pStyle w:val="AutoNumpara"/>
        <w:numPr>
          <w:ilvl w:val="3"/>
          <w:numId w:val="46"/>
        </w:numPr>
      </w:pPr>
      <w:r w:rsidRPr="00FC530F">
        <w:t xml:space="preserve">intercambiar experiencias entre los participantes de las cooperativas; </w:t>
      </w:r>
    </w:p>
    <w:p w:rsidR="001F09D8" w:rsidRPr="00FC530F" w:rsidRDefault="00144CC2" w:rsidP="00CF3736">
      <w:pPr>
        <w:pStyle w:val="AutoNumpara"/>
        <w:numPr>
          <w:ilvl w:val="3"/>
          <w:numId w:val="46"/>
        </w:numPr>
      </w:pPr>
      <w:r w:rsidRPr="00FC530F">
        <w:t xml:space="preserve">promover el proyecto entre otras cooperativas locales; </w:t>
      </w:r>
    </w:p>
    <w:p w:rsidR="001F09D8" w:rsidRPr="00FC530F" w:rsidRDefault="00144CC2" w:rsidP="00CF3736">
      <w:pPr>
        <w:pStyle w:val="AutoNumpara"/>
        <w:numPr>
          <w:ilvl w:val="3"/>
          <w:numId w:val="46"/>
        </w:numPr>
      </w:pPr>
      <w:r w:rsidRPr="00FC530F">
        <w:t xml:space="preserve">sistematizar los resultados del modelo de negocios en las tres cooperativas; y </w:t>
      </w:r>
    </w:p>
    <w:p w:rsidR="00144CC2" w:rsidRPr="00FC530F" w:rsidRDefault="00144CC2" w:rsidP="00CF3736">
      <w:pPr>
        <w:pStyle w:val="AutoNumpara"/>
        <w:numPr>
          <w:ilvl w:val="3"/>
          <w:numId w:val="46"/>
        </w:numPr>
      </w:pPr>
      <w:r w:rsidRPr="00FC530F">
        <w:t>organizar y participar en eventos nacionales e internacionales para diseminar los resultados del proyecto (</w:t>
      </w:r>
      <w:proofErr w:type="spellStart"/>
      <w:r w:rsidRPr="00FC530F">
        <w:t>Promecaf</w:t>
      </w:r>
      <w:ins w:id="605" w:author="Test" w:date="2013-09-24T11:29:00Z">
        <w:r w:rsidR="00FC530F">
          <w:t>é</w:t>
        </w:r>
      </w:ins>
      <w:proofErr w:type="spellEnd"/>
      <w:del w:id="606" w:author="Test" w:date="2013-09-24T11:29:00Z">
        <w:r w:rsidRPr="00FC530F" w:rsidDel="00FC530F">
          <w:delText>e</w:delText>
        </w:r>
      </w:del>
      <w:r w:rsidRPr="00FC530F">
        <w:t>, IICA e ICO).</w:t>
      </w:r>
    </w:p>
    <w:p w:rsidR="001F09D8" w:rsidRPr="00172277" w:rsidRDefault="001F09D8" w:rsidP="001F09D8">
      <w:pPr>
        <w:pStyle w:val="AutoNumpara"/>
        <w:numPr>
          <w:ilvl w:val="0"/>
          <w:numId w:val="0"/>
        </w:numPr>
        <w:ind w:left="720" w:hanging="720"/>
        <w:rPr>
          <w:rStyle w:val="hps"/>
        </w:rPr>
      </w:pPr>
      <w:r w:rsidRPr="00172277">
        <w:rPr>
          <w:rStyle w:val="hps"/>
        </w:rPr>
        <w:t>Los productos esperados como parte de este componente (V) son:</w:t>
      </w:r>
    </w:p>
    <w:p w:rsidR="001F09D8" w:rsidRPr="00FC530F" w:rsidRDefault="001F09D8" w:rsidP="001F09D8">
      <w:pPr>
        <w:pStyle w:val="AutoNumpara"/>
        <w:numPr>
          <w:ilvl w:val="3"/>
          <w:numId w:val="50"/>
        </w:numPr>
      </w:pPr>
      <w:r w:rsidRPr="00750014">
        <w:t xml:space="preserve">al menos </w:t>
      </w:r>
      <w:r w:rsidRPr="00750014">
        <w:rPr>
          <w:highlight w:val="yellow"/>
        </w:rPr>
        <w:t>CCC</w:t>
      </w:r>
      <w:r w:rsidRPr="00FC530F">
        <w:t xml:space="preserve"> productores de café conocen acerca de los beneficios de adoptar tecnologías de producción verdes</w:t>
      </w:r>
    </w:p>
    <w:p w:rsidR="002504F9" w:rsidRPr="00FC530F" w:rsidRDefault="002504F9" w:rsidP="001F09D8">
      <w:pPr>
        <w:pStyle w:val="AutoNumpara"/>
        <w:numPr>
          <w:ilvl w:val="3"/>
          <w:numId w:val="50"/>
        </w:numPr>
      </w:pPr>
      <w:r w:rsidRPr="00FC530F">
        <w:t xml:space="preserve">al menos </w:t>
      </w:r>
      <w:r w:rsidRPr="00FC530F">
        <w:rPr>
          <w:highlight w:val="yellow"/>
        </w:rPr>
        <w:t>CCC</w:t>
      </w:r>
      <w:r w:rsidRPr="00FC530F">
        <w:t xml:space="preserve"> eventos que facilitan el intercambio de experiencias entre los participantes de las cooperativas involucradas en el proyecto</w:t>
      </w:r>
    </w:p>
    <w:p w:rsidR="002504F9" w:rsidRPr="00FC530F" w:rsidRDefault="002504F9" w:rsidP="001F09D8">
      <w:pPr>
        <w:pStyle w:val="AutoNumpara"/>
        <w:numPr>
          <w:ilvl w:val="3"/>
          <w:numId w:val="50"/>
        </w:numPr>
      </w:pPr>
      <w:r w:rsidRPr="00FC530F">
        <w:t xml:space="preserve">al menos </w:t>
      </w:r>
      <w:r w:rsidRPr="00FC530F">
        <w:rPr>
          <w:highlight w:val="yellow"/>
        </w:rPr>
        <w:t>CCC</w:t>
      </w:r>
      <w:r w:rsidRPr="00FC530F">
        <w:t xml:space="preserve"> eventos que facilitan </w:t>
      </w:r>
      <w:r w:rsidR="00F40B61" w:rsidRPr="00FC530F">
        <w:t>la promoción del proyecto entre otras cooperativas</w:t>
      </w:r>
    </w:p>
    <w:p w:rsidR="0043727F" w:rsidRPr="00FC530F" w:rsidRDefault="00144CC2" w:rsidP="001F09D8">
      <w:pPr>
        <w:pStyle w:val="AutoNumpara"/>
        <w:numPr>
          <w:ilvl w:val="3"/>
          <w:numId w:val="50"/>
        </w:numPr>
      </w:pPr>
      <w:r w:rsidRPr="00FC530F">
        <w:t>tres “</w:t>
      </w:r>
      <w:r w:rsidR="00F05A35" w:rsidRPr="00FC530F">
        <w:t>Guías</w:t>
      </w:r>
      <w:r w:rsidRPr="00FC530F">
        <w:t xml:space="preserve"> </w:t>
      </w:r>
      <w:del w:id="607" w:author="Test" w:date="2013-09-24T11:29:00Z">
        <w:r w:rsidRPr="00FC530F" w:rsidDel="00FC530F">
          <w:delText>practicas</w:delText>
        </w:r>
      </w:del>
      <w:ins w:id="608" w:author="Test" w:date="2013-09-24T11:29:00Z">
        <w:r w:rsidR="00FC530F" w:rsidRPr="00FC530F">
          <w:t>prácticas</w:t>
        </w:r>
      </w:ins>
      <w:r w:rsidRPr="00FC530F">
        <w:t xml:space="preserve">” desarrolladas y publicadas en los sitios web de IHCAFE y AHPROCAFE: 1- para la </w:t>
      </w:r>
      <w:r w:rsidR="00F05A35" w:rsidRPr="00FC530F">
        <w:t>evaluación</w:t>
      </w:r>
      <w:r w:rsidRPr="00FC530F">
        <w:t xml:space="preserve"> de emisiones de GEI, 2- para la </w:t>
      </w:r>
      <w:r w:rsidR="00F05A35" w:rsidRPr="00FC530F">
        <w:t>adopción</w:t>
      </w:r>
      <w:r w:rsidRPr="00FC530F">
        <w:t xml:space="preserve"> de </w:t>
      </w:r>
      <w:r w:rsidR="00F05A35" w:rsidRPr="00FC530F">
        <w:t>métodos</w:t>
      </w:r>
      <w:r w:rsidRPr="00FC530F">
        <w:t xml:space="preserve"> de </w:t>
      </w:r>
      <w:r w:rsidR="00F05A35" w:rsidRPr="00FC530F">
        <w:t>producción</w:t>
      </w:r>
      <w:r w:rsidRPr="00FC530F">
        <w:t xml:space="preserve"> </w:t>
      </w:r>
      <w:del w:id="609" w:author="Test" w:date="2013-09-24T11:29:00Z">
        <w:r w:rsidRPr="00FC530F" w:rsidDel="00FC530F">
          <w:delText>mas</w:delText>
        </w:r>
      </w:del>
      <w:ins w:id="610" w:author="Test" w:date="2013-09-24T11:29:00Z">
        <w:r w:rsidR="00FC530F" w:rsidRPr="00FC530F">
          <w:t>más</w:t>
        </w:r>
      </w:ins>
      <w:r w:rsidRPr="00FC530F">
        <w:t xml:space="preserve"> limpia, y 3- </w:t>
      </w:r>
      <w:proofErr w:type="spellStart"/>
      <w:r w:rsidRPr="00FC530F">
        <w:t>co</w:t>
      </w:r>
      <w:proofErr w:type="spellEnd"/>
      <w:r w:rsidRPr="00FC530F">
        <w:t xml:space="preserve">-productos </w:t>
      </w:r>
      <w:r w:rsidR="00F05A35" w:rsidRPr="00FC530F">
        <w:t>orgánicos</w:t>
      </w:r>
    </w:p>
    <w:p w:rsidR="00F40B61" w:rsidRPr="00FC530F" w:rsidRDefault="00F40B61" w:rsidP="001F09D8">
      <w:pPr>
        <w:pStyle w:val="AutoNumpara"/>
        <w:numPr>
          <w:ilvl w:val="3"/>
          <w:numId w:val="50"/>
        </w:numPr>
      </w:pPr>
      <w:r w:rsidRPr="00FC530F">
        <w:t xml:space="preserve">Participación en al menos </w:t>
      </w:r>
      <w:r w:rsidRPr="00FC530F">
        <w:rPr>
          <w:highlight w:val="yellow"/>
        </w:rPr>
        <w:t>CCC</w:t>
      </w:r>
      <w:r w:rsidRPr="00FC530F">
        <w:t xml:space="preserve"> eventos nacionales y </w:t>
      </w:r>
      <w:r w:rsidRPr="00FC530F">
        <w:rPr>
          <w:highlight w:val="yellow"/>
        </w:rPr>
        <w:t>CCC</w:t>
      </w:r>
      <w:r w:rsidRPr="00FC530F">
        <w:t xml:space="preserve"> internacionales para diseminar los resultados del proyecto</w:t>
      </w:r>
    </w:p>
    <w:p w:rsidR="00F226AF" w:rsidRPr="00FC530F" w:rsidRDefault="00F226AF" w:rsidP="00F226AF">
      <w:pPr>
        <w:pStyle w:val="AutoNumpara"/>
        <w:numPr>
          <w:ilvl w:val="0"/>
          <w:numId w:val="0"/>
        </w:numPr>
        <w:rPr>
          <w:rStyle w:val="hps"/>
        </w:rPr>
      </w:pPr>
      <w:r w:rsidRPr="00FC530F">
        <w:rPr>
          <w:rStyle w:val="hps"/>
          <w:b/>
        </w:rPr>
        <w:t>D.</w:t>
      </w:r>
      <w:r w:rsidRPr="00FC530F">
        <w:rPr>
          <w:rStyle w:val="hps"/>
          <w:b/>
        </w:rPr>
        <w:tab/>
        <w:t>Gobernanza del Proyecto y Mecanismo de ejecución</w:t>
      </w:r>
    </w:p>
    <w:p w:rsidR="00D77051" w:rsidRPr="00FC530F" w:rsidRDefault="00D77051" w:rsidP="00D77051">
      <w:pPr>
        <w:pStyle w:val="AutoNumpara"/>
        <w:numPr>
          <w:ilvl w:val="0"/>
          <w:numId w:val="0"/>
        </w:numPr>
        <w:ind w:left="720" w:hanging="720"/>
        <w:rPr>
          <w:rStyle w:val="hps"/>
          <w:b/>
        </w:rPr>
      </w:pPr>
      <w:r w:rsidRPr="00FC530F">
        <w:rPr>
          <w:rStyle w:val="hps"/>
          <w:b/>
        </w:rPr>
        <w:t>E.</w:t>
      </w:r>
      <w:r w:rsidRPr="00FC530F">
        <w:rPr>
          <w:rStyle w:val="hps"/>
          <w:b/>
        </w:rPr>
        <w:tab/>
        <w:t>Sostenibilidad</w:t>
      </w:r>
    </w:p>
    <w:p w:rsidR="00F226AF" w:rsidRPr="00FC530F" w:rsidRDefault="00F226AF" w:rsidP="00F226AF">
      <w:pPr>
        <w:pStyle w:val="Heading2"/>
        <w:numPr>
          <w:ilvl w:val="0"/>
          <w:numId w:val="0"/>
        </w:numPr>
        <w:ind w:left="720" w:hanging="720"/>
        <w:rPr>
          <w:lang w:val="es-ES"/>
        </w:rPr>
      </w:pPr>
      <w:bookmarkStart w:id="611" w:name="_Toc363224845"/>
      <w:bookmarkStart w:id="612" w:name="_Toc363224980"/>
      <w:bookmarkStart w:id="613" w:name="_Toc365558016"/>
      <w:r w:rsidRPr="00FC530F">
        <w:rPr>
          <w:lang w:val="es-ES"/>
        </w:rPr>
        <w:lastRenderedPageBreak/>
        <w:t xml:space="preserve">F. </w:t>
      </w:r>
      <w:r w:rsidRPr="00FC530F">
        <w:rPr>
          <w:lang w:val="es-ES"/>
        </w:rPr>
        <w:tab/>
        <w:t>Lecciones aprendidas del FOMIN u otras instituciones en el dise</w:t>
      </w:r>
      <w:r w:rsidRPr="00FC530F">
        <w:rPr>
          <w:rFonts w:hint="eastAsia"/>
          <w:lang w:val="es-ES"/>
        </w:rPr>
        <w:t>ñ</w:t>
      </w:r>
      <w:r w:rsidRPr="00FC530F">
        <w:rPr>
          <w:lang w:val="es-ES"/>
        </w:rPr>
        <w:t>o del proyecto</w:t>
      </w:r>
      <w:bookmarkEnd w:id="611"/>
      <w:bookmarkEnd w:id="612"/>
      <w:bookmarkEnd w:id="613"/>
      <w:r w:rsidRPr="00FC530F">
        <w:rPr>
          <w:lang w:val="es-ES"/>
        </w:rPr>
        <w:t xml:space="preserve"> </w:t>
      </w:r>
    </w:p>
    <w:p w:rsidR="008A4261" w:rsidRDefault="009061CD" w:rsidP="008A4261">
      <w:pPr>
        <w:numPr>
          <w:ilvl w:val="0"/>
          <w:numId w:val="51"/>
        </w:numPr>
        <w:jc w:val="both"/>
        <w:rPr>
          <w:ins w:id="614" w:author="Test" w:date="2013-09-24T16:45:00Z"/>
          <w:szCs w:val="24"/>
        </w:rPr>
      </w:pPr>
      <w:r w:rsidRPr="00FC530F">
        <w:rPr>
          <w:rStyle w:val="hps"/>
          <w:spacing w:val="0"/>
        </w:rPr>
        <w:t xml:space="preserve">SNV </w:t>
      </w:r>
      <w:del w:id="615" w:author="Test" w:date="2013-09-24T11:59:00Z">
        <w:r w:rsidRPr="00FC530F" w:rsidDel="00641728">
          <w:rPr>
            <w:rStyle w:val="hps"/>
            <w:spacing w:val="0"/>
          </w:rPr>
          <w:delText xml:space="preserve">ha </w:delText>
        </w:r>
        <w:r w:rsidR="00F05A35" w:rsidRPr="00FC530F" w:rsidDel="00641728">
          <w:rPr>
            <w:rStyle w:val="hps"/>
            <w:spacing w:val="0"/>
          </w:rPr>
          <w:delText>diseñado</w:delText>
        </w:r>
        <w:r w:rsidRPr="00FC530F" w:rsidDel="00641728">
          <w:rPr>
            <w:rStyle w:val="hps"/>
            <w:spacing w:val="0"/>
          </w:rPr>
          <w:delText xml:space="preserve"> e </w:delText>
        </w:r>
      </w:del>
      <w:r w:rsidRPr="00FC530F">
        <w:rPr>
          <w:rStyle w:val="hps"/>
          <w:spacing w:val="0"/>
        </w:rPr>
        <w:t>implement</w:t>
      </w:r>
      <w:ins w:id="616" w:author="Test" w:date="2013-09-24T11:59:00Z">
        <w:r w:rsidR="00641728">
          <w:rPr>
            <w:rStyle w:val="hps"/>
            <w:spacing w:val="0"/>
          </w:rPr>
          <w:t>ó</w:t>
        </w:r>
      </w:ins>
      <w:del w:id="617" w:author="Test" w:date="2013-09-24T11:59:00Z">
        <w:r w:rsidRPr="00641728" w:rsidDel="00641728">
          <w:rPr>
            <w:rStyle w:val="hps"/>
            <w:spacing w:val="0"/>
          </w:rPr>
          <w:delText>a</w:delText>
        </w:r>
      </w:del>
      <w:ins w:id="618" w:author="Test" w:date="2013-09-24T11:59:00Z">
        <w:r w:rsidR="00641728">
          <w:rPr>
            <w:rStyle w:val="hps"/>
            <w:spacing w:val="0"/>
          </w:rPr>
          <w:t xml:space="preserve"> una serie de iniciativas piloto </w:t>
        </w:r>
      </w:ins>
      <w:del w:id="619" w:author="Test" w:date="2013-09-24T12:00:00Z">
        <w:r w:rsidRPr="00641728" w:rsidDel="00641728">
          <w:rPr>
            <w:rStyle w:val="hps"/>
            <w:spacing w:val="0"/>
          </w:rPr>
          <w:delText xml:space="preserve">do un sistema prototipo </w:delText>
        </w:r>
      </w:del>
      <w:r w:rsidRPr="00641728">
        <w:rPr>
          <w:rStyle w:val="hps"/>
          <w:spacing w:val="0"/>
        </w:rPr>
        <w:t xml:space="preserve">para la </w:t>
      </w:r>
      <w:r w:rsidR="00F05A35" w:rsidRPr="00641728">
        <w:rPr>
          <w:rStyle w:val="hps"/>
          <w:spacing w:val="0"/>
        </w:rPr>
        <w:t>producción</w:t>
      </w:r>
      <w:r w:rsidRPr="00641728">
        <w:rPr>
          <w:rStyle w:val="hps"/>
          <w:spacing w:val="0"/>
        </w:rPr>
        <w:t xml:space="preserve"> de </w:t>
      </w:r>
      <w:proofErr w:type="spellStart"/>
      <w:r w:rsidRPr="00641728">
        <w:rPr>
          <w:rStyle w:val="hps"/>
          <w:spacing w:val="0"/>
        </w:rPr>
        <w:t>bioetanol</w:t>
      </w:r>
      <w:proofErr w:type="spellEnd"/>
      <w:r w:rsidRPr="00641728">
        <w:rPr>
          <w:rStyle w:val="hps"/>
          <w:spacing w:val="0"/>
        </w:rPr>
        <w:t xml:space="preserve">, </w:t>
      </w:r>
      <w:r w:rsidR="00F05A35" w:rsidRPr="00641728">
        <w:rPr>
          <w:rStyle w:val="hps"/>
          <w:spacing w:val="0"/>
        </w:rPr>
        <w:t>biogás</w:t>
      </w:r>
      <w:r w:rsidRPr="00641728">
        <w:rPr>
          <w:rStyle w:val="hps"/>
          <w:spacing w:val="0"/>
        </w:rPr>
        <w:t xml:space="preserve"> y </w:t>
      </w:r>
      <w:proofErr w:type="spellStart"/>
      <w:r w:rsidRPr="00641728">
        <w:rPr>
          <w:rStyle w:val="hps"/>
          <w:spacing w:val="0"/>
        </w:rPr>
        <w:t>biofertilizantes</w:t>
      </w:r>
      <w:proofErr w:type="spellEnd"/>
      <w:r w:rsidRPr="00641728">
        <w:rPr>
          <w:rStyle w:val="hps"/>
          <w:spacing w:val="0"/>
        </w:rPr>
        <w:t xml:space="preserve"> </w:t>
      </w:r>
      <w:ins w:id="620" w:author="Test" w:date="2013-09-24T12:00:00Z">
        <w:r w:rsidR="00641728">
          <w:rPr>
            <w:rStyle w:val="hps"/>
            <w:spacing w:val="0"/>
          </w:rPr>
          <w:t xml:space="preserve">a partir de los residuos generados de las </w:t>
        </w:r>
      </w:ins>
      <w:del w:id="621" w:author="Test" w:date="2013-09-24T12:01:00Z">
        <w:r w:rsidRPr="00641728" w:rsidDel="00641728">
          <w:rPr>
            <w:rStyle w:val="hps"/>
            <w:spacing w:val="0"/>
          </w:rPr>
          <w:delText xml:space="preserve">del proceso de residuos de café en una </w:delText>
        </w:r>
      </w:del>
      <w:r w:rsidRPr="00641728">
        <w:rPr>
          <w:rStyle w:val="hps"/>
          <w:spacing w:val="0"/>
        </w:rPr>
        <w:t>cooperativa</w:t>
      </w:r>
      <w:ins w:id="622" w:author="Test" w:date="2013-09-24T12:01:00Z">
        <w:r w:rsidR="00641728">
          <w:rPr>
            <w:rStyle w:val="hps"/>
            <w:spacing w:val="0"/>
          </w:rPr>
          <w:t>s</w:t>
        </w:r>
      </w:ins>
      <w:r w:rsidRPr="00641728">
        <w:rPr>
          <w:rStyle w:val="hps"/>
          <w:spacing w:val="0"/>
        </w:rPr>
        <w:t xml:space="preserve"> de </w:t>
      </w:r>
      <w:r w:rsidR="00F05A35" w:rsidRPr="00641728">
        <w:rPr>
          <w:rStyle w:val="hps"/>
          <w:spacing w:val="0"/>
        </w:rPr>
        <w:t>pequeños</w:t>
      </w:r>
      <w:r w:rsidRPr="00641728">
        <w:rPr>
          <w:rStyle w:val="hps"/>
          <w:spacing w:val="0"/>
        </w:rPr>
        <w:t xml:space="preserve"> productores </w:t>
      </w:r>
      <w:ins w:id="623" w:author="Test" w:date="2013-09-24T12:01:00Z">
        <w:r w:rsidR="00641728">
          <w:rPr>
            <w:rStyle w:val="hps"/>
            <w:spacing w:val="0"/>
          </w:rPr>
          <w:t xml:space="preserve">de café en </w:t>
        </w:r>
      </w:ins>
      <w:del w:id="624" w:author="Test" w:date="2013-09-24T12:01:00Z">
        <w:r w:rsidRPr="00641728" w:rsidDel="00641728">
          <w:rPr>
            <w:rStyle w:val="hps"/>
            <w:spacing w:val="0"/>
          </w:rPr>
          <w:delText xml:space="preserve">en Marcala, </w:delText>
        </w:r>
      </w:del>
      <w:r w:rsidRPr="00641728">
        <w:rPr>
          <w:rStyle w:val="hps"/>
          <w:spacing w:val="0"/>
        </w:rPr>
        <w:t xml:space="preserve">Honduras. </w:t>
      </w:r>
      <w:ins w:id="625" w:author="Test" w:date="2013-09-24T16:47:00Z">
        <w:r w:rsidR="008A4261">
          <w:rPr>
            <w:rStyle w:val="hps"/>
            <w:spacing w:val="0"/>
          </w:rPr>
          <w:t>De acuerdo al informe de evaluación de esta iniciativa</w:t>
        </w:r>
      </w:ins>
      <w:ins w:id="626" w:author="Test" w:date="2013-09-24T16:48:00Z">
        <w:r w:rsidR="008A4261">
          <w:rPr>
            <w:rStyle w:val="hps"/>
            <w:spacing w:val="0"/>
          </w:rPr>
          <w:t xml:space="preserve"> y a conversaciones con los beneficiarios,</w:t>
        </w:r>
      </w:ins>
      <w:ins w:id="627" w:author="Test" w:date="2013-09-24T16:47:00Z">
        <w:r w:rsidR="008A4261">
          <w:rPr>
            <w:rStyle w:val="hps"/>
            <w:spacing w:val="0"/>
          </w:rPr>
          <w:t xml:space="preserve"> </w:t>
        </w:r>
      </w:ins>
      <w:ins w:id="628" w:author="Test" w:date="2013-09-24T12:02:00Z">
        <w:r w:rsidR="00641728">
          <w:rPr>
            <w:rStyle w:val="hps"/>
            <w:spacing w:val="0"/>
          </w:rPr>
          <w:t xml:space="preserve">el biogás mostró mejores resultados </w:t>
        </w:r>
      </w:ins>
      <w:ins w:id="629" w:author="Test" w:date="2013-09-24T12:03:00Z">
        <w:r w:rsidR="00641728">
          <w:rPr>
            <w:rStyle w:val="hps"/>
            <w:spacing w:val="0"/>
          </w:rPr>
          <w:t xml:space="preserve">y aceptación </w:t>
        </w:r>
      </w:ins>
      <w:ins w:id="630" w:author="Test" w:date="2013-09-24T12:02:00Z">
        <w:r w:rsidR="00641728">
          <w:rPr>
            <w:rStyle w:val="hps"/>
            <w:spacing w:val="0"/>
          </w:rPr>
          <w:t xml:space="preserve">que el </w:t>
        </w:r>
        <w:proofErr w:type="spellStart"/>
        <w:r w:rsidR="00641728">
          <w:rPr>
            <w:rStyle w:val="hps"/>
            <w:spacing w:val="0"/>
          </w:rPr>
          <w:t>bioetanol</w:t>
        </w:r>
        <w:proofErr w:type="spellEnd"/>
        <w:r w:rsidR="00641728">
          <w:rPr>
            <w:rStyle w:val="hps"/>
            <w:spacing w:val="0"/>
          </w:rPr>
          <w:t>, por ser menos complejo</w:t>
        </w:r>
      </w:ins>
      <w:ins w:id="631" w:author="Test" w:date="2013-09-24T12:04:00Z">
        <w:r w:rsidR="00641728">
          <w:rPr>
            <w:rStyle w:val="hps"/>
            <w:spacing w:val="0"/>
          </w:rPr>
          <w:t xml:space="preserve"> y costoso, </w:t>
        </w:r>
      </w:ins>
      <w:ins w:id="632" w:author="Test" w:date="2013-09-24T12:13:00Z">
        <w:r w:rsidR="00344486">
          <w:rPr>
            <w:rStyle w:val="hps"/>
            <w:spacing w:val="0"/>
          </w:rPr>
          <w:t>aunque no se logra</w:t>
        </w:r>
      </w:ins>
      <w:ins w:id="633" w:author="Test" w:date="2013-09-24T12:14:00Z">
        <w:r w:rsidR="00344486">
          <w:rPr>
            <w:rStyle w:val="hps"/>
            <w:spacing w:val="0"/>
          </w:rPr>
          <w:t xml:space="preserve">ron sistematizar cifras que </w:t>
        </w:r>
      </w:ins>
      <w:ins w:id="634" w:author="Test" w:date="2013-09-24T12:34:00Z">
        <w:r w:rsidR="00DA7F27">
          <w:rPr>
            <w:rStyle w:val="hps"/>
            <w:spacing w:val="0"/>
          </w:rPr>
          <w:t xml:space="preserve">lo </w:t>
        </w:r>
      </w:ins>
      <w:ins w:id="635" w:author="Test" w:date="2013-09-24T12:14:00Z">
        <w:r w:rsidR="00344486">
          <w:rPr>
            <w:rStyle w:val="hps"/>
            <w:spacing w:val="0"/>
          </w:rPr>
          <w:t>respalden</w:t>
        </w:r>
      </w:ins>
      <w:ins w:id="636" w:author="Test" w:date="2013-09-24T12:34:00Z">
        <w:r w:rsidR="00DA7F27">
          <w:rPr>
            <w:rStyle w:val="hps"/>
            <w:spacing w:val="0"/>
          </w:rPr>
          <w:t xml:space="preserve">. </w:t>
        </w:r>
      </w:ins>
      <w:ins w:id="637" w:author="Test" w:date="2013-09-24T12:14:00Z">
        <w:r w:rsidR="00344486">
          <w:rPr>
            <w:rStyle w:val="hps"/>
            <w:spacing w:val="0"/>
          </w:rPr>
          <w:t xml:space="preserve">No obstante, los usuarios lo </w:t>
        </w:r>
        <w:r w:rsidR="00344486" w:rsidRPr="008A4261">
          <w:rPr>
            <w:rStyle w:val="hps"/>
            <w:i/>
            <w:spacing w:val="0"/>
            <w:rPrChange w:id="638" w:author="Test" w:date="2013-09-24T16:43:00Z">
              <w:rPr>
                <w:rStyle w:val="hps"/>
                <w:spacing w:val="0"/>
              </w:rPr>
            </w:rPrChange>
          </w:rPr>
          <w:t>perciben</w:t>
        </w:r>
        <w:r w:rsidR="00344486">
          <w:rPr>
            <w:rStyle w:val="hps"/>
            <w:spacing w:val="0"/>
          </w:rPr>
          <w:t xml:space="preserve"> </w:t>
        </w:r>
      </w:ins>
      <w:ins w:id="639" w:author="Test" w:date="2013-09-24T12:04:00Z">
        <w:r w:rsidR="00641728" w:rsidRPr="00641728">
          <w:rPr>
            <w:rStyle w:val="hps"/>
            <w:spacing w:val="0"/>
          </w:rPr>
          <w:t>como una alternativa más rentable y afín a las necesidades del sector, dado que</w:t>
        </w:r>
      </w:ins>
      <w:ins w:id="640" w:author="Test" w:date="2013-09-24T12:36:00Z">
        <w:r w:rsidR="00DA7F27">
          <w:rPr>
            <w:rStyle w:val="hps"/>
            <w:spacing w:val="0"/>
          </w:rPr>
          <w:t>: (i)</w:t>
        </w:r>
      </w:ins>
      <w:ins w:id="641" w:author="Test" w:date="2013-09-24T12:04:00Z">
        <w:r w:rsidR="00641728" w:rsidRPr="00641728">
          <w:rPr>
            <w:rStyle w:val="hps"/>
            <w:spacing w:val="0"/>
          </w:rPr>
          <w:t xml:space="preserve"> substituye el uso de combustibles fósiles para operar equipo </w:t>
        </w:r>
      </w:ins>
      <w:ins w:id="642" w:author="Test" w:date="2013-09-24T12:36:00Z">
        <w:r w:rsidR="00DA7F27">
          <w:rPr>
            <w:rStyle w:val="hps"/>
            <w:spacing w:val="0"/>
          </w:rPr>
          <w:t>que se necesita en s</w:t>
        </w:r>
      </w:ins>
      <w:ins w:id="643" w:author="Test" w:date="2013-09-24T12:04:00Z">
        <w:r w:rsidR="00641728" w:rsidRPr="00641728">
          <w:rPr>
            <w:rStyle w:val="hps"/>
            <w:spacing w:val="0"/>
          </w:rPr>
          <w:t xml:space="preserve">u procesamiento </w:t>
        </w:r>
      </w:ins>
      <w:ins w:id="644" w:author="Test" w:date="2013-09-24T12:15:00Z">
        <w:r w:rsidR="00344486" w:rsidRPr="00641728">
          <w:rPr>
            <w:rStyle w:val="hps"/>
            <w:spacing w:val="0"/>
          </w:rPr>
          <w:t xml:space="preserve">(motores de secadoras y tostadoras de café) </w:t>
        </w:r>
      </w:ins>
      <w:ins w:id="645" w:author="Test" w:date="2013-09-24T12:04:00Z">
        <w:r w:rsidR="00641728" w:rsidRPr="00641728">
          <w:rPr>
            <w:rStyle w:val="hps"/>
            <w:spacing w:val="0"/>
          </w:rPr>
          <w:t>o para iluminar las instalaciones</w:t>
        </w:r>
        <w:r w:rsidR="00DA7F27">
          <w:rPr>
            <w:rStyle w:val="hps"/>
            <w:spacing w:val="0"/>
          </w:rPr>
          <w:t xml:space="preserve"> administrativas del beneficio</w:t>
        </w:r>
      </w:ins>
      <w:ins w:id="646" w:author="Test" w:date="2013-09-24T12:36:00Z">
        <w:r w:rsidR="00DA7F27">
          <w:rPr>
            <w:rStyle w:val="hps"/>
            <w:spacing w:val="0"/>
          </w:rPr>
          <w:t xml:space="preserve">; (ii) </w:t>
        </w:r>
      </w:ins>
      <w:ins w:id="647" w:author="Test" w:date="2013-09-24T12:04:00Z">
        <w:r w:rsidR="00641728" w:rsidRPr="00641728">
          <w:rPr>
            <w:rStyle w:val="hps"/>
            <w:spacing w:val="0"/>
          </w:rPr>
          <w:t xml:space="preserve">genera sub productos, como es el </w:t>
        </w:r>
        <w:proofErr w:type="spellStart"/>
        <w:r w:rsidR="00641728" w:rsidRPr="00641728">
          <w:rPr>
            <w:rStyle w:val="hps"/>
            <w:spacing w:val="0"/>
          </w:rPr>
          <w:t>biol</w:t>
        </w:r>
        <w:proofErr w:type="spellEnd"/>
        <w:r w:rsidR="00641728" w:rsidRPr="00641728">
          <w:rPr>
            <w:rStyle w:val="hps"/>
            <w:spacing w:val="0"/>
          </w:rPr>
          <w:t xml:space="preserve"> que sirve como fertilizante orgánico foliar, y los lodos y lixiviados que tratados adecuadamente, sirven como </w:t>
        </w:r>
        <w:proofErr w:type="spellStart"/>
        <w:r w:rsidR="00641728" w:rsidRPr="00641728">
          <w:rPr>
            <w:rStyle w:val="hps"/>
            <w:spacing w:val="0"/>
          </w:rPr>
          <w:t>multi</w:t>
        </w:r>
        <w:proofErr w:type="spellEnd"/>
        <w:r w:rsidR="00641728" w:rsidRPr="00641728">
          <w:rPr>
            <w:rStyle w:val="hps"/>
            <w:spacing w:val="0"/>
          </w:rPr>
          <w:t xml:space="preserve"> minerales y fertilizantes orgánicos (la cantidad que se genera es menor y tendr</w:t>
        </w:r>
      </w:ins>
      <w:ins w:id="648" w:author="Test" w:date="2013-09-24T12:15:00Z">
        <w:r w:rsidR="00344486">
          <w:rPr>
            <w:rStyle w:val="hps"/>
            <w:spacing w:val="0"/>
          </w:rPr>
          <w:t>ía</w:t>
        </w:r>
      </w:ins>
      <w:ins w:id="649" w:author="Test" w:date="2013-09-24T12:04:00Z">
        <w:r w:rsidR="00641728" w:rsidRPr="00641728">
          <w:rPr>
            <w:rStyle w:val="hps"/>
            <w:spacing w:val="0"/>
          </w:rPr>
          <w:t xml:space="preserve"> que valorarse cada dos o tres años). </w:t>
        </w:r>
      </w:ins>
      <w:ins w:id="650" w:author="Test" w:date="2013-09-24T16:44:00Z">
        <w:r w:rsidR="008A4261">
          <w:rPr>
            <w:rStyle w:val="hps"/>
            <w:spacing w:val="0"/>
          </w:rPr>
          <w:t xml:space="preserve">Esta percepción se debe a que las </w:t>
        </w:r>
        <w:r w:rsidR="008A4261" w:rsidRPr="00773E44">
          <w:rPr>
            <w:szCs w:val="24"/>
          </w:rPr>
          <w:t xml:space="preserve">organizaciones </w:t>
        </w:r>
        <w:r w:rsidR="008A4261">
          <w:rPr>
            <w:szCs w:val="24"/>
          </w:rPr>
          <w:t xml:space="preserve">cafetaleras </w:t>
        </w:r>
      </w:ins>
      <w:ins w:id="651" w:author="Test" w:date="2013-09-24T16:48:00Z">
        <w:r w:rsidR="008A4261" w:rsidRPr="008A4261">
          <w:rPr>
            <w:i/>
            <w:szCs w:val="24"/>
            <w:rPrChange w:id="652" w:author="Test" w:date="2013-09-24T16:48:00Z">
              <w:rPr>
                <w:szCs w:val="24"/>
              </w:rPr>
            </w:rPrChange>
          </w:rPr>
          <w:t>no implementar</w:t>
        </w:r>
      </w:ins>
      <w:ins w:id="653" w:author="Test" w:date="2013-09-24T16:49:00Z">
        <w:r w:rsidR="008A4261">
          <w:rPr>
            <w:i/>
            <w:szCs w:val="24"/>
          </w:rPr>
          <w:t>on</w:t>
        </w:r>
      </w:ins>
      <w:ins w:id="654" w:author="Test" w:date="2013-09-24T16:48:00Z">
        <w:r w:rsidR="008A4261">
          <w:rPr>
            <w:szCs w:val="24"/>
          </w:rPr>
          <w:t xml:space="preserve"> </w:t>
        </w:r>
      </w:ins>
      <w:ins w:id="655" w:author="Test" w:date="2013-09-24T16:44:00Z">
        <w:r w:rsidR="008A4261" w:rsidRPr="008A4261">
          <w:rPr>
            <w:i/>
            <w:szCs w:val="24"/>
            <w:rPrChange w:id="656" w:author="Test" w:date="2013-09-24T16:45:00Z">
              <w:rPr>
                <w:szCs w:val="24"/>
              </w:rPr>
            </w:rPrChange>
          </w:rPr>
          <w:t xml:space="preserve">registros </w:t>
        </w:r>
      </w:ins>
      <w:ins w:id="657" w:author="Test" w:date="2013-09-24T16:49:00Z">
        <w:r w:rsidR="008A4261">
          <w:rPr>
            <w:i/>
            <w:szCs w:val="24"/>
          </w:rPr>
          <w:t xml:space="preserve">ni </w:t>
        </w:r>
      </w:ins>
      <w:ins w:id="658" w:author="Test" w:date="2013-09-24T16:45:00Z">
        <w:r w:rsidR="008A4261" w:rsidRPr="008A4261">
          <w:rPr>
            <w:i/>
            <w:szCs w:val="24"/>
            <w:rPrChange w:id="659" w:author="Test" w:date="2013-09-24T16:45:00Z">
              <w:rPr>
                <w:szCs w:val="24"/>
              </w:rPr>
            </w:rPrChange>
          </w:rPr>
          <w:t>controles</w:t>
        </w:r>
        <w:r w:rsidR="008A4261">
          <w:rPr>
            <w:szCs w:val="24"/>
          </w:rPr>
          <w:t xml:space="preserve"> </w:t>
        </w:r>
      </w:ins>
      <w:ins w:id="660" w:author="Test" w:date="2013-09-24T16:44:00Z">
        <w:r w:rsidR="008A4261" w:rsidRPr="00773E44">
          <w:rPr>
            <w:szCs w:val="24"/>
          </w:rPr>
          <w:t>que les permit</w:t>
        </w:r>
      </w:ins>
      <w:ins w:id="661" w:author="Test" w:date="2013-09-24T16:48:00Z">
        <w:r w:rsidR="008A4261">
          <w:rPr>
            <w:szCs w:val="24"/>
          </w:rPr>
          <w:t xml:space="preserve">iera </w:t>
        </w:r>
      </w:ins>
      <w:ins w:id="662" w:author="Test" w:date="2013-09-24T16:44:00Z">
        <w:r w:rsidR="008A4261" w:rsidRPr="00773E44">
          <w:rPr>
            <w:szCs w:val="24"/>
          </w:rPr>
          <w:t>conocer los gastos</w:t>
        </w:r>
        <w:r w:rsidR="008A4261">
          <w:rPr>
            <w:szCs w:val="24"/>
          </w:rPr>
          <w:t xml:space="preserve">, </w:t>
        </w:r>
        <w:r w:rsidR="008A4261" w:rsidRPr="00773E44">
          <w:rPr>
            <w:szCs w:val="24"/>
          </w:rPr>
          <w:t xml:space="preserve">ahorros </w:t>
        </w:r>
        <w:r w:rsidR="008A4261">
          <w:rPr>
            <w:szCs w:val="24"/>
          </w:rPr>
          <w:t xml:space="preserve">y rendimientos </w:t>
        </w:r>
        <w:r w:rsidR="008A4261" w:rsidRPr="00773E44">
          <w:rPr>
            <w:szCs w:val="24"/>
          </w:rPr>
          <w:t xml:space="preserve">resultantes de estas iniciativas. </w:t>
        </w:r>
      </w:ins>
    </w:p>
    <w:p w:rsidR="008A4261" w:rsidRDefault="008A4261" w:rsidP="008A4261">
      <w:pPr>
        <w:ind w:left="360"/>
        <w:jc w:val="both"/>
        <w:rPr>
          <w:ins w:id="663" w:author="Test" w:date="2013-09-24T16:45:00Z"/>
          <w:szCs w:val="24"/>
        </w:rPr>
        <w:pPrChange w:id="664" w:author="Test" w:date="2013-09-24T16:45:00Z">
          <w:pPr>
            <w:numPr>
              <w:numId w:val="51"/>
            </w:numPr>
            <w:tabs>
              <w:tab w:val="num" w:pos="360"/>
            </w:tabs>
            <w:ind w:left="360" w:hanging="360"/>
            <w:jc w:val="both"/>
          </w:pPr>
        </w:pPrChange>
      </w:pPr>
    </w:p>
    <w:p w:rsidR="008A4261" w:rsidRDefault="008A4261" w:rsidP="008A4261">
      <w:pPr>
        <w:numPr>
          <w:ilvl w:val="0"/>
          <w:numId w:val="51"/>
        </w:numPr>
        <w:jc w:val="both"/>
        <w:rPr>
          <w:ins w:id="665" w:author="Test" w:date="2013-09-24T16:44:00Z"/>
          <w:szCs w:val="24"/>
        </w:rPr>
      </w:pPr>
      <w:ins w:id="666" w:author="Test" w:date="2013-09-24T16:44:00Z">
        <w:r>
          <w:rPr>
            <w:szCs w:val="24"/>
          </w:rPr>
          <w:t xml:space="preserve">Se han creado nuevos productos, como los fertilizantes orgánicos foliares, que son comercializados a pequeña escala. Esta información es imprescindible para determinar la rentabilidad de estos esfuerzos, tiempo de repago, </w:t>
        </w:r>
        <w:proofErr w:type="spellStart"/>
        <w:r>
          <w:rPr>
            <w:szCs w:val="24"/>
          </w:rPr>
          <w:t>etc</w:t>
        </w:r>
        <w:proofErr w:type="spellEnd"/>
        <w:r>
          <w:rPr>
            <w:szCs w:val="24"/>
          </w:rPr>
          <w:t xml:space="preserve">, y principalmente cuando se prevé que este esfuerzo puede ser replicado. Este tema será abordado en la nueva propuesta. </w:t>
        </w:r>
      </w:ins>
    </w:p>
    <w:p w:rsidR="009061CD" w:rsidRPr="008B5695" w:rsidRDefault="00641728" w:rsidP="00C06FAC">
      <w:pPr>
        <w:jc w:val="both"/>
        <w:rPr>
          <w:rStyle w:val="hps"/>
          <w:spacing w:val="0"/>
        </w:rPr>
      </w:pPr>
      <w:ins w:id="667" w:author="Test" w:date="2013-09-24T12:04:00Z">
        <w:r w:rsidRPr="00641728">
          <w:rPr>
            <w:rStyle w:val="hps"/>
            <w:spacing w:val="0"/>
          </w:rPr>
          <w:t xml:space="preserve">Lo anterior permite a los productores reducir el uso de fertilizantes químicos y substituirlos por orgánicos, ricos en nutrientes y de menor costo, y </w:t>
        </w:r>
      </w:ins>
      <w:ins w:id="668" w:author="Test" w:date="2013-09-24T12:16:00Z">
        <w:r w:rsidR="00344486">
          <w:rPr>
            <w:rStyle w:val="hps"/>
            <w:spacing w:val="0"/>
          </w:rPr>
          <w:t xml:space="preserve">en </w:t>
        </w:r>
      </w:ins>
      <w:ins w:id="669" w:author="Test" w:date="2013-09-24T12:04:00Z">
        <w:r w:rsidRPr="00641728">
          <w:rPr>
            <w:rStyle w:val="hps"/>
            <w:spacing w:val="0"/>
          </w:rPr>
          <w:t>generar ingresos adicionales a las organizaciones cafeta</w:t>
        </w:r>
        <w:r w:rsidR="00DA7F27">
          <w:rPr>
            <w:rStyle w:val="hps"/>
            <w:spacing w:val="0"/>
          </w:rPr>
          <w:t xml:space="preserve">leras por su comercialización. </w:t>
        </w:r>
      </w:ins>
      <w:del w:id="670" w:author="Test" w:date="2013-09-24T12:01:00Z">
        <w:r w:rsidR="009061CD" w:rsidRPr="00641728" w:rsidDel="00641728">
          <w:rPr>
            <w:rStyle w:val="hps"/>
            <w:spacing w:val="0"/>
          </w:rPr>
          <w:delText>Posteriormente</w:delText>
        </w:r>
      </w:del>
      <w:ins w:id="671" w:author="Test" w:date="2013-09-24T12:06:00Z">
        <w:r w:rsidR="009B68F2">
          <w:rPr>
            <w:rStyle w:val="hps"/>
            <w:spacing w:val="0"/>
          </w:rPr>
          <w:t>.</w:t>
        </w:r>
      </w:ins>
      <w:del w:id="672" w:author="Test" w:date="2013-09-24T12:01:00Z">
        <w:r w:rsidR="009061CD" w:rsidRPr="00641728" w:rsidDel="00641728">
          <w:rPr>
            <w:rStyle w:val="hps"/>
            <w:spacing w:val="0"/>
          </w:rPr>
          <w:delText xml:space="preserve"> con algunos ajustes al modelo original, SNV lo adapto a ARUCO y COCAF</w:delText>
        </w:r>
        <w:r w:rsidR="00EE2225" w:rsidRPr="00641728" w:rsidDel="00641728">
          <w:rPr>
            <w:rStyle w:val="hps"/>
            <w:spacing w:val="0"/>
          </w:rPr>
          <w:delText>E</w:delText>
        </w:r>
        <w:r w:rsidR="009061CD" w:rsidRPr="00641728" w:rsidDel="00641728">
          <w:rPr>
            <w:rStyle w:val="hps"/>
            <w:spacing w:val="0"/>
          </w:rPr>
          <w:delText xml:space="preserve">LOL. </w:delText>
        </w:r>
      </w:del>
      <w:del w:id="673" w:author="Test" w:date="2013-09-24T11:49:00Z">
        <w:r w:rsidR="009061CD" w:rsidRPr="00641728" w:rsidDel="008B5695">
          <w:rPr>
            <w:rStyle w:val="hps"/>
            <w:spacing w:val="0"/>
          </w:rPr>
          <w:delText xml:space="preserve">Adicionalmente, con fondos de ECPA (Energy and Climate Partnership of the Americas), </w:delText>
        </w:r>
      </w:del>
      <w:r w:rsidR="009061CD" w:rsidRPr="00641728">
        <w:rPr>
          <w:rStyle w:val="hps"/>
          <w:spacing w:val="0"/>
        </w:rPr>
        <w:t xml:space="preserve">SNV ha apoyado a ARUCO y COCAFELOL para generar electricidad </w:t>
      </w:r>
      <w:r w:rsidR="00966E9E" w:rsidRPr="00641728">
        <w:rPr>
          <w:rStyle w:val="hps"/>
          <w:spacing w:val="0"/>
        </w:rPr>
        <w:t>a través de sus</w:t>
      </w:r>
      <w:r w:rsidR="009061CD" w:rsidRPr="00641728">
        <w:rPr>
          <w:rStyle w:val="hps"/>
          <w:spacing w:val="0"/>
        </w:rPr>
        <w:t xml:space="preserve"> plantas de </w:t>
      </w:r>
      <w:r w:rsidR="00F05A35" w:rsidRPr="00641728">
        <w:rPr>
          <w:rStyle w:val="hps"/>
          <w:spacing w:val="0"/>
        </w:rPr>
        <w:t>biogás</w:t>
      </w:r>
      <w:r w:rsidR="009061CD" w:rsidRPr="00641728">
        <w:rPr>
          <w:rStyle w:val="hps"/>
          <w:spacing w:val="0"/>
        </w:rPr>
        <w:t xml:space="preserve">. Estas </w:t>
      </w:r>
      <w:r w:rsidR="00F05A35" w:rsidRPr="00641728">
        <w:rPr>
          <w:rStyle w:val="hps"/>
          <w:spacing w:val="0"/>
        </w:rPr>
        <w:t>pequeñas</w:t>
      </w:r>
      <w:r w:rsidR="009061CD" w:rsidRPr="00641728">
        <w:rPr>
          <w:rStyle w:val="hps"/>
          <w:spacing w:val="0"/>
        </w:rPr>
        <w:t xml:space="preserve"> iniciativas indican que hay un gran potencial para la escalabilidad del modelo, sin embargo </w:t>
      </w:r>
      <w:del w:id="674" w:author="Test" w:date="2013-09-24T11:29:00Z">
        <w:r w:rsidR="009061CD" w:rsidRPr="00641728" w:rsidDel="00FC530F">
          <w:rPr>
            <w:rStyle w:val="hps"/>
            <w:spacing w:val="0"/>
          </w:rPr>
          <w:delText>aun</w:delText>
        </w:r>
      </w:del>
      <w:ins w:id="675" w:author="Test" w:date="2013-09-24T11:29:00Z">
        <w:r w:rsidR="00FC530F" w:rsidRPr="00641728">
          <w:rPr>
            <w:rStyle w:val="hps"/>
            <w:spacing w:val="0"/>
          </w:rPr>
          <w:t>aún</w:t>
        </w:r>
      </w:ins>
      <w:r w:rsidR="009061CD" w:rsidRPr="00641728">
        <w:rPr>
          <w:rStyle w:val="hps"/>
          <w:spacing w:val="0"/>
        </w:rPr>
        <w:t xml:space="preserve"> se requiere mejorar su sustentabilidad financiera. </w:t>
      </w:r>
      <w:del w:id="676" w:author="Test" w:date="2013-09-24T11:50:00Z">
        <w:r w:rsidR="007E254D" w:rsidRPr="00641728" w:rsidDel="008B5695">
          <w:rPr>
            <w:rStyle w:val="hps"/>
            <w:spacing w:val="0"/>
          </w:rPr>
          <w:delText xml:space="preserve"> </w:delText>
        </w:r>
      </w:del>
      <w:r w:rsidR="007E254D" w:rsidRPr="00641728">
        <w:rPr>
          <w:rStyle w:val="hps"/>
          <w:spacing w:val="0"/>
        </w:rPr>
        <w:t xml:space="preserve">En la </w:t>
      </w:r>
      <w:r w:rsidR="00F05A35" w:rsidRPr="00641728">
        <w:rPr>
          <w:rStyle w:val="hps"/>
          <w:spacing w:val="0"/>
        </w:rPr>
        <w:t>preparación</w:t>
      </w:r>
      <w:r w:rsidR="007E254D" w:rsidRPr="00641728">
        <w:rPr>
          <w:rStyle w:val="hps"/>
          <w:spacing w:val="0"/>
        </w:rPr>
        <w:t xml:space="preserve"> </w:t>
      </w:r>
      <w:r w:rsidR="00EE2225" w:rsidRPr="00641728">
        <w:rPr>
          <w:rStyle w:val="hps"/>
          <w:spacing w:val="0"/>
        </w:rPr>
        <w:t>de</w:t>
      </w:r>
      <w:r w:rsidR="007E254D" w:rsidRPr="00641728">
        <w:rPr>
          <w:rStyle w:val="hps"/>
          <w:spacing w:val="0"/>
        </w:rPr>
        <w:t xml:space="preserve"> este proyecto, el FOMIN </w:t>
      </w:r>
      <w:r w:rsidR="003A2565" w:rsidRPr="00641728">
        <w:rPr>
          <w:rStyle w:val="hps"/>
          <w:spacing w:val="0"/>
        </w:rPr>
        <w:t>solicitó</w:t>
      </w:r>
      <w:r w:rsidR="007E254D" w:rsidRPr="00641728">
        <w:rPr>
          <w:rStyle w:val="hps"/>
          <w:spacing w:val="0"/>
        </w:rPr>
        <w:t xml:space="preserve"> la </w:t>
      </w:r>
      <w:r w:rsidR="00F05A35" w:rsidRPr="00641728">
        <w:rPr>
          <w:rStyle w:val="hps"/>
          <w:spacing w:val="0"/>
        </w:rPr>
        <w:t>evaluación</w:t>
      </w:r>
      <w:r w:rsidR="007E254D" w:rsidRPr="00641728">
        <w:rPr>
          <w:rStyle w:val="hps"/>
          <w:spacing w:val="0"/>
        </w:rPr>
        <w:t xml:space="preserve"> de proyectos de SNV</w:t>
      </w:r>
      <w:r w:rsidR="007E254D" w:rsidRPr="00FC530F">
        <w:rPr>
          <w:rStyle w:val="FootnoteReference"/>
          <w:spacing w:val="0"/>
        </w:rPr>
        <w:footnoteReference w:id="14"/>
      </w:r>
      <w:r w:rsidR="007E254D" w:rsidRPr="00FC530F">
        <w:rPr>
          <w:rStyle w:val="hps"/>
          <w:spacing w:val="0"/>
        </w:rPr>
        <w:t xml:space="preserve"> </w:t>
      </w:r>
      <w:ins w:id="677" w:author="Test" w:date="2013-09-24T11:51:00Z">
        <w:r w:rsidR="008B5695">
          <w:rPr>
            <w:rStyle w:val="hps"/>
            <w:spacing w:val="0"/>
          </w:rPr>
          <w:t xml:space="preserve">y financió </w:t>
        </w:r>
      </w:ins>
      <w:del w:id="678" w:author="Test" w:date="2013-09-24T11:51:00Z">
        <w:r w:rsidR="00F05A35" w:rsidRPr="00FC530F" w:rsidDel="008B5695">
          <w:rPr>
            <w:rStyle w:val="hps"/>
            <w:spacing w:val="0"/>
          </w:rPr>
          <w:delText>así</w:delText>
        </w:r>
        <w:r w:rsidR="007E254D" w:rsidRPr="00FC530F" w:rsidDel="008B5695">
          <w:rPr>
            <w:rStyle w:val="hps"/>
            <w:spacing w:val="0"/>
          </w:rPr>
          <w:delText xml:space="preserve"> como </w:delText>
        </w:r>
      </w:del>
      <w:r w:rsidR="007E254D" w:rsidRPr="00FC530F">
        <w:rPr>
          <w:rStyle w:val="hps"/>
          <w:spacing w:val="0"/>
        </w:rPr>
        <w:t xml:space="preserve">un estudio de caso </w:t>
      </w:r>
      <w:ins w:id="679" w:author="Test" w:date="2013-09-24T11:51:00Z">
        <w:r w:rsidR="008B5695">
          <w:rPr>
            <w:rStyle w:val="hps"/>
            <w:spacing w:val="0"/>
          </w:rPr>
          <w:t xml:space="preserve">sobre la experiencia </w:t>
        </w:r>
      </w:ins>
      <w:r w:rsidR="007E254D" w:rsidRPr="00FC530F">
        <w:rPr>
          <w:rStyle w:val="hps"/>
          <w:spacing w:val="0"/>
        </w:rPr>
        <w:t>de COOPEDOTA</w:t>
      </w:r>
      <w:del w:id="680" w:author="Test" w:date="2013-09-24T11:50:00Z">
        <w:r w:rsidR="007E254D" w:rsidRPr="00FC530F" w:rsidDel="008B5695">
          <w:rPr>
            <w:rStyle w:val="hps"/>
            <w:spacing w:val="0"/>
          </w:rPr>
          <w:delText xml:space="preserve"> (Feb2013)</w:delText>
        </w:r>
      </w:del>
      <w:r w:rsidR="007E254D" w:rsidRPr="00FC530F">
        <w:rPr>
          <w:rStyle w:val="FootnoteReference"/>
          <w:spacing w:val="0"/>
        </w:rPr>
        <w:footnoteReference w:id="15"/>
      </w:r>
      <w:r w:rsidR="007E254D" w:rsidRPr="00FC530F">
        <w:rPr>
          <w:rStyle w:val="hps"/>
          <w:spacing w:val="0"/>
        </w:rPr>
        <w:t xml:space="preserve">, la primera organización cafetera certificada como carbono neutral en el mundo. Estos dos estudios </w:t>
      </w:r>
      <w:ins w:id="681" w:author="Test" w:date="2013-09-24T11:50:00Z">
        <w:r w:rsidR="008B5695">
          <w:rPr>
            <w:rStyle w:val="hps"/>
            <w:spacing w:val="0"/>
          </w:rPr>
          <w:t xml:space="preserve">se realizaron </w:t>
        </w:r>
      </w:ins>
      <w:del w:id="682" w:author="Test" w:date="2013-09-24T11:50:00Z">
        <w:r w:rsidR="007E254D" w:rsidRPr="00FC530F" w:rsidDel="008B5695">
          <w:rPr>
            <w:rStyle w:val="hps"/>
            <w:spacing w:val="0"/>
          </w:rPr>
          <w:delText xml:space="preserve">fueron desarrollados por el FOMIN </w:delText>
        </w:r>
      </w:del>
      <w:r w:rsidR="007E254D" w:rsidRPr="00FC530F">
        <w:rPr>
          <w:rStyle w:val="hps"/>
          <w:spacing w:val="0"/>
        </w:rPr>
        <w:t>para entender mejor los retos</w:t>
      </w:r>
      <w:ins w:id="683" w:author="Test" w:date="2013-09-24T11:51:00Z">
        <w:r w:rsidR="008B5695">
          <w:rPr>
            <w:rStyle w:val="hps"/>
            <w:spacing w:val="0"/>
          </w:rPr>
          <w:t xml:space="preserve">, </w:t>
        </w:r>
      </w:ins>
      <w:del w:id="684" w:author="Test" w:date="2013-09-24T11:51:00Z">
        <w:r w:rsidR="007E254D" w:rsidRPr="00FC530F" w:rsidDel="008B5695">
          <w:rPr>
            <w:rStyle w:val="hps"/>
            <w:spacing w:val="0"/>
          </w:rPr>
          <w:delText xml:space="preserve"> y las </w:delText>
        </w:r>
      </w:del>
      <w:r w:rsidR="007E254D" w:rsidRPr="00FC530F">
        <w:rPr>
          <w:rStyle w:val="hps"/>
          <w:spacing w:val="0"/>
        </w:rPr>
        <w:t xml:space="preserve">oportunidades en la </w:t>
      </w:r>
      <w:r w:rsidR="00F05A35" w:rsidRPr="00FC530F">
        <w:rPr>
          <w:rStyle w:val="hps"/>
          <w:spacing w:val="0"/>
        </w:rPr>
        <w:t>producción</w:t>
      </w:r>
      <w:r w:rsidR="007E254D" w:rsidRPr="00FC530F">
        <w:rPr>
          <w:rStyle w:val="hps"/>
          <w:spacing w:val="0"/>
        </w:rPr>
        <w:t xml:space="preserve"> </w:t>
      </w:r>
      <w:del w:id="685" w:author="Test" w:date="2013-09-24T11:29:00Z">
        <w:r w:rsidR="007E254D" w:rsidRPr="00172277" w:rsidDel="00FC530F">
          <w:rPr>
            <w:rStyle w:val="hps"/>
            <w:spacing w:val="0"/>
          </w:rPr>
          <w:delText>mas</w:delText>
        </w:r>
      </w:del>
      <w:ins w:id="686" w:author="Test" w:date="2013-09-24T11:29:00Z">
        <w:r w:rsidR="00FC530F" w:rsidRPr="008B5695">
          <w:rPr>
            <w:rStyle w:val="hps"/>
            <w:spacing w:val="0"/>
          </w:rPr>
          <w:t>más</w:t>
        </w:r>
      </w:ins>
      <w:r w:rsidR="007E254D" w:rsidRPr="008B5695">
        <w:rPr>
          <w:rStyle w:val="hps"/>
          <w:spacing w:val="0"/>
        </w:rPr>
        <w:t xml:space="preserve"> limpia de café</w:t>
      </w:r>
      <w:ins w:id="687" w:author="Test" w:date="2013-09-24T11:51:00Z">
        <w:r w:rsidR="008B5695">
          <w:rPr>
            <w:rStyle w:val="hps"/>
            <w:spacing w:val="0"/>
          </w:rPr>
          <w:t xml:space="preserve"> y en las lecciones que se generaron en los proyectos financiados por SNV</w:t>
        </w:r>
      </w:ins>
      <w:r w:rsidR="007E254D" w:rsidRPr="008B5695">
        <w:rPr>
          <w:rStyle w:val="hps"/>
          <w:spacing w:val="0"/>
        </w:rPr>
        <w:t xml:space="preserve">. Estos </w:t>
      </w:r>
      <w:r w:rsidR="007E254D" w:rsidRPr="008B5695">
        <w:rPr>
          <w:rStyle w:val="hps"/>
          <w:spacing w:val="0"/>
        </w:rPr>
        <w:lastRenderedPageBreak/>
        <w:t xml:space="preserve">estudios mostraron que antes de alcanzar una </w:t>
      </w:r>
      <w:r w:rsidR="00F05A35" w:rsidRPr="008B5695">
        <w:rPr>
          <w:rStyle w:val="hps"/>
          <w:spacing w:val="0"/>
        </w:rPr>
        <w:t>certificación</w:t>
      </w:r>
      <w:r w:rsidR="007E254D" w:rsidRPr="008B5695">
        <w:rPr>
          <w:rStyle w:val="hps"/>
          <w:spacing w:val="0"/>
        </w:rPr>
        <w:t xml:space="preserve"> nueva y costosa (C-neutral), se deben </w:t>
      </w:r>
      <w:ins w:id="688" w:author="Test" w:date="2013-09-24T11:52:00Z">
        <w:r w:rsidR="008B5695">
          <w:rPr>
            <w:rStyle w:val="hps"/>
            <w:spacing w:val="0"/>
          </w:rPr>
          <w:t xml:space="preserve">desarrollar de manera más eficiente </w:t>
        </w:r>
      </w:ins>
      <w:del w:id="689" w:author="Test" w:date="2013-09-24T11:53:00Z">
        <w:r w:rsidR="007E254D" w:rsidRPr="008B5695" w:rsidDel="008B5695">
          <w:rPr>
            <w:rStyle w:val="hps"/>
            <w:spacing w:val="0"/>
          </w:rPr>
          <w:delText xml:space="preserve">adoptar </w:delText>
        </w:r>
      </w:del>
      <w:del w:id="690" w:author="Test" w:date="2013-09-24T11:52:00Z">
        <w:r w:rsidR="007E254D" w:rsidRPr="008B5695" w:rsidDel="008B5695">
          <w:rPr>
            <w:rStyle w:val="hps"/>
            <w:spacing w:val="0"/>
          </w:rPr>
          <w:delText>bastantes</w:delText>
        </w:r>
      </w:del>
      <w:del w:id="691" w:author="Test" w:date="2013-09-24T11:53:00Z">
        <w:r w:rsidR="007E254D" w:rsidRPr="008B5695" w:rsidDel="008B5695">
          <w:rPr>
            <w:rStyle w:val="hps"/>
            <w:spacing w:val="0"/>
          </w:rPr>
          <w:delText xml:space="preserve"> </w:delText>
        </w:r>
        <w:r w:rsidR="00F05A35" w:rsidRPr="008B5695" w:rsidDel="008B5695">
          <w:rPr>
            <w:rStyle w:val="hps"/>
            <w:spacing w:val="0"/>
          </w:rPr>
          <w:delText>prácticas</w:delText>
        </w:r>
        <w:r w:rsidR="007E254D" w:rsidRPr="008B5695" w:rsidDel="008B5695">
          <w:rPr>
            <w:rStyle w:val="hps"/>
            <w:spacing w:val="0"/>
          </w:rPr>
          <w:delText xml:space="preserve"> durante las</w:delText>
        </w:r>
      </w:del>
      <w:ins w:id="692" w:author="Test" w:date="2013-09-24T11:53:00Z">
        <w:r w:rsidR="008B5695">
          <w:rPr>
            <w:rStyle w:val="hps"/>
            <w:spacing w:val="0"/>
          </w:rPr>
          <w:t xml:space="preserve">la fase agrícola del café y de </w:t>
        </w:r>
      </w:ins>
      <w:del w:id="693" w:author="Test" w:date="2013-09-24T11:53:00Z">
        <w:r w:rsidR="007E254D" w:rsidRPr="008B5695" w:rsidDel="008B5695">
          <w:rPr>
            <w:rStyle w:val="hps"/>
            <w:spacing w:val="0"/>
          </w:rPr>
          <w:delText xml:space="preserve"> fases de crecimiento y </w:delText>
        </w:r>
      </w:del>
      <w:r w:rsidR="007E254D" w:rsidRPr="008B5695">
        <w:rPr>
          <w:rStyle w:val="hps"/>
          <w:spacing w:val="0"/>
        </w:rPr>
        <w:t xml:space="preserve">procesamiento del café, para hacer que su </w:t>
      </w:r>
      <w:r w:rsidR="00F05A35" w:rsidRPr="008B5695">
        <w:rPr>
          <w:rStyle w:val="hps"/>
          <w:spacing w:val="0"/>
        </w:rPr>
        <w:t>producción</w:t>
      </w:r>
      <w:r w:rsidR="007E254D" w:rsidRPr="008B5695">
        <w:rPr>
          <w:rStyle w:val="hps"/>
          <w:spacing w:val="0"/>
        </w:rPr>
        <w:t xml:space="preserve"> sea ambientalmente </w:t>
      </w:r>
      <w:r w:rsidR="00F05A35" w:rsidRPr="008B5695">
        <w:rPr>
          <w:rStyle w:val="hps"/>
          <w:spacing w:val="0"/>
        </w:rPr>
        <w:t>más</w:t>
      </w:r>
      <w:r w:rsidR="007E254D" w:rsidRPr="008B5695">
        <w:rPr>
          <w:rStyle w:val="hps"/>
          <w:spacing w:val="0"/>
        </w:rPr>
        <w:t xml:space="preserve"> eficiente, sostenible y rentable. </w:t>
      </w:r>
      <w:ins w:id="694" w:author="Test" w:date="2013-09-24T11:54:00Z">
        <w:r w:rsidR="008B5695">
          <w:rPr>
            <w:rStyle w:val="hps"/>
            <w:spacing w:val="0"/>
          </w:rPr>
          <w:t xml:space="preserve">Entre estas </w:t>
        </w:r>
      </w:ins>
      <w:del w:id="695" w:author="Test" w:date="2013-09-24T11:54:00Z">
        <w:r w:rsidR="007E254D" w:rsidRPr="008B5695" w:rsidDel="008B5695">
          <w:rPr>
            <w:rStyle w:val="hps"/>
            <w:spacing w:val="0"/>
          </w:rPr>
          <w:delText xml:space="preserve">Estas </w:delText>
        </w:r>
      </w:del>
      <w:r w:rsidR="00F05A35" w:rsidRPr="008B5695">
        <w:rPr>
          <w:rStyle w:val="hps"/>
          <w:spacing w:val="0"/>
        </w:rPr>
        <w:t>prácticas</w:t>
      </w:r>
      <w:r w:rsidR="007E254D" w:rsidRPr="008B5695">
        <w:rPr>
          <w:rStyle w:val="hps"/>
          <w:spacing w:val="0"/>
        </w:rPr>
        <w:t xml:space="preserve"> </w:t>
      </w:r>
      <w:ins w:id="696" w:author="Test" w:date="2013-09-24T11:54:00Z">
        <w:r w:rsidR="008B5695">
          <w:rPr>
            <w:rStyle w:val="hps"/>
            <w:spacing w:val="0"/>
          </w:rPr>
          <w:t>están</w:t>
        </w:r>
      </w:ins>
      <w:ins w:id="697" w:author="Test" w:date="2013-09-24T11:57:00Z">
        <w:r w:rsidR="008B5695">
          <w:rPr>
            <w:rStyle w:val="hps"/>
            <w:spacing w:val="0"/>
          </w:rPr>
          <w:t xml:space="preserve"> la reducción</w:t>
        </w:r>
      </w:ins>
      <w:ins w:id="698" w:author="Test" w:date="2013-09-24T11:54:00Z">
        <w:r w:rsidR="008B5695">
          <w:rPr>
            <w:rStyle w:val="hps"/>
            <w:spacing w:val="0"/>
          </w:rPr>
          <w:t xml:space="preserve">: </w:t>
        </w:r>
      </w:ins>
      <w:ins w:id="699" w:author="Test" w:date="2013-09-24T11:57:00Z">
        <w:r w:rsidR="008B5695">
          <w:rPr>
            <w:rStyle w:val="hps"/>
            <w:spacing w:val="0"/>
          </w:rPr>
          <w:t xml:space="preserve">en el uso de </w:t>
        </w:r>
      </w:ins>
      <w:ins w:id="700" w:author="Test" w:date="2013-09-24T11:54:00Z">
        <w:r w:rsidR="008B5695">
          <w:rPr>
            <w:rStyle w:val="hps"/>
            <w:spacing w:val="0"/>
          </w:rPr>
          <w:t>fertilizantes con alto contenido de nitr</w:t>
        </w:r>
      </w:ins>
      <w:ins w:id="701" w:author="Test" w:date="2013-09-24T11:55:00Z">
        <w:r w:rsidR="008B5695">
          <w:rPr>
            <w:rStyle w:val="hps"/>
            <w:spacing w:val="0"/>
          </w:rPr>
          <w:t xml:space="preserve">ógeno, en el uso de agua </w:t>
        </w:r>
      </w:ins>
      <w:ins w:id="702" w:author="Test" w:date="2013-09-24T11:58:00Z">
        <w:r w:rsidR="008B5695">
          <w:rPr>
            <w:rStyle w:val="hps"/>
            <w:spacing w:val="0"/>
          </w:rPr>
          <w:t xml:space="preserve">para </w:t>
        </w:r>
      </w:ins>
      <w:ins w:id="703" w:author="Test" w:date="2013-09-24T11:55:00Z">
        <w:r w:rsidR="008B5695">
          <w:rPr>
            <w:rStyle w:val="hps"/>
            <w:spacing w:val="0"/>
          </w:rPr>
          <w:t xml:space="preserve">el lavado y procesamiento del café, </w:t>
        </w:r>
      </w:ins>
      <w:ins w:id="704" w:author="Test" w:date="2013-09-24T11:57:00Z">
        <w:r w:rsidR="008B5695">
          <w:rPr>
            <w:rStyle w:val="hps"/>
            <w:spacing w:val="0"/>
          </w:rPr>
          <w:t xml:space="preserve">en el uso de leña para el secado del café, </w:t>
        </w:r>
      </w:ins>
      <w:ins w:id="705" w:author="Test" w:date="2013-09-24T11:58:00Z">
        <w:r>
          <w:rPr>
            <w:rStyle w:val="hps"/>
            <w:spacing w:val="0"/>
          </w:rPr>
          <w:t xml:space="preserve">en los residuos sólidos y líquidos </w:t>
        </w:r>
      </w:ins>
      <w:ins w:id="706" w:author="Test" w:date="2013-09-24T11:55:00Z">
        <w:r w:rsidR="008B5695">
          <w:rPr>
            <w:rStyle w:val="hps"/>
            <w:spacing w:val="0"/>
          </w:rPr>
          <w:t xml:space="preserve">como también </w:t>
        </w:r>
      </w:ins>
      <w:ins w:id="707" w:author="Test" w:date="2013-09-24T11:58:00Z">
        <w:r>
          <w:rPr>
            <w:rStyle w:val="hps"/>
            <w:spacing w:val="0"/>
          </w:rPr>
          <w:t xml:space="preserve">en optimizar su uso para </w:t>
        </w:r>
      </w:ins>
      <w:ins w:id="708" w:author="Test" w:date="2013-09-24T11:55:00Z">
        <w:r w:rsidR="008B5695">
          <w:rPr>
            <w:rStyle w:val="hps"/>
            <w:spacing w:val="0"/>
          </w:rPr>
          <w:t xml:space="preserve">generar </w:t>
        </w:r>
      </w:ins>
      <w:proofErr w:type="spellStart"/>
      <w:ins w:id="709" w:author="Test" w:date="2013-09-24T11:56:00Z">
        <w:r w:rsidR="008B5695">
          <w:rPr>
            <w:rStyle w:val="hps"/>
            <w:spacing w:val="0"/>
          </w:rPr>
          <w:t>bio</w:t>
        </w:r>
        <w:proofErr w:type="spellEnd"/>
        <w:r w:rsidR="008B5695">
          <w:rPr>
            <w:rStyle w:val="hps"/>
            <w:spacing w:val="0"/>
          </w:rPr>
          <w:t xml:space="preserve"> energía que </w:t>
        </w:r>
      </w:ins>
      <w:ins w:id="710" w:author="Test" w:date="2013-09-24T11:59:00Z">
        <w:r>
          <w:rPr>
            <w:rStyle w:val="hps"/>
            <w:spacing w:val="0"/>
          </w:rPr>
          <w:t xml:space="preserve">a su vez pueda destinarse para el </w:t>
        </w:r>
      </w:ins>
      <w:ins w:id="711" w:author="Test" w:date="2013-09-24T11:56:00Z">
        <w:r w:rsidR="008B5695">
          <w:rPr>
            <w:rStyle w:val="hps"/>
            <w:spacing w:val="0"/>
          </w:rPr>
          <w:t>secado del café u otros usos</w:t>
        </w:r>
      </w:ins>
      <w:ins w:id="712" w:author="Test" w:date="2013-09-24T11:59:00Z">
        <w:r>
          <w:rPr>
            <w:rStyle w:val="hps"/>
            <w:spacing w:val="0"/>
          </w:rPr>
          <w:t xml:space="preserve">. </w:t>
        </w:r>
      </w:ins>
      <w:proofErr w:type="spellStart"/>
      <w:proofErr w:type="gramStart"/>
      <w:ins w:id="713" w:author="Test" w:date="2013-09-24T11:56:00Z">
        <w:r w:rsidR="008B5695">
          <w:rPr>
            <w:rStyle w:val="hps"/>
            <w:spacing w:val="0"/>
          </w:rPr>
          <w:t>ión</w:t>
        </w:r>
        <w:proofErr w:type="spellEnd"/>
        <w:proofErr w:type="gramEnd"/>
        <w:r w:rsidR="008B5695">
          <w:rPr>
            <w:rStyle w:val="hps"/>
            <w:spacing w:val="0"/>
          </w:rPr>
          <w:t xml:space="preserve"> </w:t>
        </w:r>
      </w:ins>
      <w:ins w:id="714" w:author="Test" w:date="2013-09-24T11:54:00Z">
        <w:r w:rsidR="008B5695">
          <w:rPr>
            <w:rStyle w:val="hps"/>
            <w:spacing w:val="0"/>
          </w:rPr>
          <w:t xml:space="preserve">son la </w:t>
        </w:r>
      </w:ins>
      <w:r w:rsidR="007E254D" w:rsidRPr="008B5695">
        <w:rPr>
          <w:rStyle w:val="hps"/>
          <w:spacing w:val="0"/>
        </w:rPr>
        <w:t xml:space="preserve">han sido exitosas en reducir el impacto ambiental y los costos operacionales, sin embargo no se han recolectado datos que demuestren </w:t>
      </w:r>
      <w:r w:rsidR="00F05A35" w:rsidRPr="008B5695">
        <w:rPr>
          <w:rStyle w:val="hps"/>
          <w:spacing w:val="0"/>
        </w:rPr>
        <w:t>el costo-beneficio</w:t>
      </w:r>
      <w:r w:rsidR="007E254D" w:rsidRPr="008B5695">
        <w:rPr>
          <w:rStyle w:val="hps"/>
          <w:spacing w:val="0"/>
        </w:rPr>
        <w:t xml:space="preserve"> de la </w:t>
      </w:r>
      <w:r w:rsidR="00F05A35" w:rsidRPr="008B5695">
        <w:rPr>
          <w:rStyle w:val="hps"/>
          <w:spacing w:val="0"/>
        </w:rPr>
        <w:t>certificación</w:t>
      </w:r>
      <w:r w:rsidR="007E254D" w:rsidRPr="008B5695">
        <w:rPr>
          <w:rStyle w:val="hps"/>
          <w:spacing w:val="0"/>
        </w:rPr>
        <w:t xml:space="preserve"> C-neutral. El uso de </w:t>
      </w:r>
      <w:r w:rsidR="00F05A35" w:rsidRPr="008B5695">
        <w:rPr>
          <w:rStyle w:val="hps"/>
          <w:spacing w:val="0"/>
        </w:rPr>
        <w:t>tecnología</w:t>
      </w:r>
      <w:r w:rsidR="007E254D" w:rsidRPr="008B5695">
        <w:rPr>
          <w:rStyle w:val="hps"/>
          <w:spacing w:val="0"/>
        </w:rPr>
        <w:t xml:space="preserve"> de </w:t>
      </w:r>
      <w:r w:rsidR="00F05A35" w:rsidRPr="008B5695">
        <w:rPr>
          <w:rStyle w:val="hps"/>
          <w:spacing w:val="0"/>
        </w:rPr>
        <w:t>biogás</w:t>
      </w:r>
      <w:r w:rsidR="007E254D" w:rsidRPr="008B5695">
        <w:rPr>
          <w:rStyle w:val="hps"/>
          <w:spacing w:val="0"/>
        </w:rPr>
        <w:t xml:space="preserve"> ha mostrado tener mejor </w:t>
      </w:r>
      <w:r w:rsidR="00F05A35" w:rsidRPr="008B5695">
        <w:rPr>
          <w:rStyle w:val="hps"/>
          <w:spacing w:val="0"/>
        </w:rPr>
        <w:t>aceptación</w:t>
      </w:r>
      <w:r w:rsidR="007E254D" w:rsidRPr="008B5695">
        <w:rPr>
          <w:rStyle w:val="hps"/>
          <w:spacing w:val="0"/>
        </w:rPr>
        <w:t xml:space="preserve"> y resultados para los productores de café en </w:t>
      </w:r>
      <w:r w:rsidR="00F05A35" w:rsidRPr="008B5695">
        <w:rPr>
          <w:rStyle w:val="hps"/>
          <w:spacing w:val="0"/>
        </w:rPr>
        <w:t>comparación</w:t>
      </w:r>
      <w:r w:rsidR="007E254D" w:rsidRPr="008B5695">
        <w:rPr>
          <w:rStyle w:val="hps"/>
          <w:spacing w:val="0"/>
        </w:rPr>
        <w:t xml:space="preserve"> con el </w:t>
      </w:r>
      <w:proofErr w:type="spellStart"/>
      <w:r w:rsidR="007E254D" w:rsidRPr="008B5695">
        <w:rPr>
          <w:rStyle w:val="hps"/>
          <w:spacing w:val="0"/>
        </w:rPr>
        <w:t>bioetanol</w:t>
      </w:r>
      <w:proofErr w:type="spellEnd"/>
      <w:r w:rsidR="007E254D" w:rsidRPr="008B5695">
        <w:rPr>
          <w:rStyle w:val="hps"/>
          <w:spacing w:val="0"/>
        </w:rPr>
        <w:t xml:space="preserve">, el cual ha presentado mayor complejidad y mayores costos de </w:t>
      </w:r>
      <w:r w:rsidR="00F05A35" w:rsidRPr="008B5695">
        <w:rPr>
          <w:rStyle w:val="hps"/>
          <w:spacing w:val="0"/>
        </w:rPr>
        <w:t>producción</w:t>
      </w:r>
      <w:r w:rsidR="007E254D" w:rsidRPr="008B5695">
        <w:rPr>
          <w:rStyle w:val="hps"/>
          <w:spacing w:val="0"/>
        </w:rPr>
        <w:t xml:space="preserve"> y mantenimiento, </w:t>
      </w:r>
      <w:r w:rsidR="00F05A35" w:rsidRPr="008B5695">
        <w:rPr>
          <w:rStyle w:val="hps"/>
          <w:spacing w:val="0"/>
        </w:rPr>
        <w:t>así</w:t>
      </w:r>
      <w:r w:rsidR="00EE2225" w:rsidRPr="008B5695">
        <w:rPr>
          <w:rStyle w:val="hps"/>
          <w:spacing w:val="0"/>
        </w:rPr>
        <w:t xml:space="preserve"> mismo no se ha identificado un</w:t>
      </w:r>
      <w:r w:rsidR="007E254D" w:rsidRPr="008B5695">
        <w:rPr>
          <w:rStyle w:val="hps"/>
          <w:spacing w:val="0"/>
        </w:rPr>
        <w:t xml:space="preserve"> mercado</w:t>
      </w:r>
      <w:r w:rsidR="00EE2225" w:rsidRPr="008B5695">
        <w:rPr>
          <w:rStyle w:val="hps"/>
          <w:spacing w:val="0"/>
        </w:rPr>
        <w:t xml:space="preserve"> para este</w:t>
      </w:r>
      <w:r w:rsidR="007E254D" w:rsidRPr="008B5695">
        <w:rPr>
          <w:rStyle w:val="hps"/>
          <w:spacing w:val="0"/>
        </w:rPr>
        <w:t xml:space="preserve">. El equipo concluye que es mejor enfocar los esfuerzos de este proyecto en la eficiencia de la </w:t>
      </w:r>
      <w:r w:rsidR="00F05A35" w:rsidRPr="008B5695">
        <w:rPr>
          <w:rStyle w:val="hps"/>
          <w:spacing w:val="0"/>
        </w:rPr>
        <w:t>producción</w:t>
      </w:r>
      <w:r w:rsidR="007E254D" w:rsidRPr="008B5695">
        <w:rPr>
          <w:rStyle w:val="hps"/>
          <w:spacing w:val="0"/>
        </w:rPr>
        <w:t xml:space="preserve"> de café y dejar la </w:t>
      </w:r>
      <w:r w:rsidR="00F05A35" w:rsidRPr="008B5695">
        <w:rPr>
          <w:rStyle w:val="hps"/>
          <w:spacing w:val="0"/>
        </w:rPr>
        <w:t>certificación</w:t>
      </w:r>
      <w:r w:rsidR="00A84D44" w:rsidRPr="008B5695">
        <w:rPr>
          <w:rStyle w:val="hps"/>
          <w:spacing w:val="0"/>
        </w:rPr>
        <w:t xml:space="preserve"> C-neutral como un proyecto a</w:t>
      </w:r>
      <w:r w:rsidR="007E254D" w:rsidRPr="008B5695">
        <w:rPr>
          <w:rStyle w:val="hps"/>
          <w:spacing w:val="0"/>
        </w:rPr>
        <w:t xml:space="preserve"> largo plazo, </w:t>
      </w:r>
      <w:r w:rsidR="00A84D44" w:rsidRPr="008B5695">
        <w:rPr>
          <w:rStyle w:val="hps"/>
          <w:spacing w:val="0"/>
        </w:rPr>
        <w:t>sin embargo se puede</w:t>
      </w:r>
      <w:r w:rsidR="00966E9E" w:rsidRPr="008B5695">
        <w:rPr>
          <w:rStyle w:val="hps"/>
          <w:spacing w:val="0"/>
        </w:rPr>
        <w:t>n</w:t>
      </w:r>
      <w:r w:rsidR="00A84D44" w:rsidRPr="008B5695">
        <w:rPr>
          <w:rStyle w:val="hps"/>
          <w:spacing w:val="0"/>
        </w:rPr>
        <w:t xml:space="preserve"> comenzar a preparar a</w:t>
      </w:r>
      <w:r w:rsidR="007E254D" w:rsidRPr="008B5695">
        <w:rPr>
          <w:rStyle w:val="hps"/>
          <w:spacing w:val="0"/>
        </w:rPr>
        <w:t xml:space="preserve"> las cooperativas para este proceso.</w:t>
      </w:r>
    </w:p>
    <w:p w:rsidR="003310A6" w:rsidRPr="00FC530F" w:rsidRDefault="003310A6" w:rsidP="009061CD">
      <w:pPr>
        <w:rPr>
          <w:rStyle w:val="hps"/>
          <w:spacing w:val="0"/>
        </w:rPr>
      </w:pPr>
    </w:p>
    <w:p w:rsidR="003310A6" w:rsidRPr="00FC530F" w:rsidRDefault="003310A6" w:rsidP="009061CD">
      <w:pPr>
        <w:rPr>
          <w:rStyle w:val="hps"/>
          <w:spacing w:val="0"/>
        </w:rPr>
      </w:pPr>
      <w:r w:rsidRPr="00FC530F">
        <w:rPr>
          <w:rStyle w:val="hps"/>
          <w:spacing w:val="0"/>
        </w:rPr>
        <w:t xml:space="preserve">Lecciones aprendidas y/o mejores </w:t>
      </w:r>
      <w:r w:rsidR="00F05A35" w:rsidRPr="00FC530F">
        <w:rPr>
          <w:rStyle w:val="hps"/>
          <w:spacing w:val="0"/>
        </w:rPr>
        <w:t>prácticas</w:t>
      </w:r>
    </w:p>
    <w:p w:rsidR="003310A6" w:rsidRPr="00FC530F" w:rsidRDefault="003310A6" w:rsidP="009061CD">
      <w:pPr>
        <w:rPr>
          <w:rStyle w:val="hps"/>
          <w:spacing w:val="0"/>
        </w:rPr>
      </w:pPr>
    </w:p>
    <w:p w:rsidR="003310A6" w:rsidRPr="00FC530F" w:rsidRDefault="003310A6" w:rsidP="00966E9E">
      <w:pPr>
        <w:pStyle w:val="ListParagraph"/>
        <w:numPr>
          <w:ilvl w:val="0"/>
          <w:numId w:val="22"/>
        </w:numPr>
        <w:jc w:val="both"/>
        <w:rPr>
          <w:rStyle w:val="hps"/>
          <w:rFonts w:ascii="Times New Roman" w:hAnsi="Times New Roman"/>
          <w:sz w:val="24"/>
          <w:szCs w:val="24"/>
          <w:lang w:val="es-ES"/>
          <w:rPrChange w:id="715" w:author="Test" w:date="2013-09-24T11:27:00Z">
            <w:rPr>
              <w:rStyle w:val="hps"/>
              <w:rFonts w:ascii="Times New Roman" w:hAnsi="Times New Roman"/>
              <w:spacing w:val="-3"/>
              <w:sz w:val="24"/>
              <w:szCs w:val="24"/>
              <w:lang w:val="es-ES"/>
            </w:rPr>
          </w:rPrChange>
        </w:rPr>
      </w:pPr>
      <w:r w:rsidRPr="00FC530F">
        <w:rPr>
          <w:rStyle w:val="hps"/>
          <w:rFonts w:ascii="Times New Roman" w:hAnsi="Times New Roman"/>
          <w:sz w:val="24"/>
          <w:szCs w:val="24"/>
          <w:lang w:val="es-ES"/>
        </w:rPr>
        <w:t xml:space="preserve">Desde el inicio cuando las plantas </w:t>
      </w:r>
      <w:r w:rsidR="00A84D44" w:rsidRPr="00FC530F">
        <w:rPr>
          <w:rStyle w:val="hps"/>
          <w:rFonts w:ascii="Times New Roman" w:hAnsi="Times New Roman"/>
          <w:sz w:val="24"/>
          <w:szCs w:val="24"/>
          <w:lang w:val="es-ES"/>
        </w:rPr>
        <w:t>están siendo</w:t>
      </w:r>
      <w:r w:rsidRPr="00FC530F">
        <w:rPr>
          <w:rStyle w:val="hps"/>
          <w:rFonts w:ascii="Times New Roman" w:hAnsi="Times New Roman"/>
          <w:sz w:val="24"/>
          <w:szCs w:val="24"/>
          <w:lang w:val="es-ES"/>
        </w:rPr>
        <w:t xml:space="preserve"> construidas, es importante que las cooperativas capaciten a </w:t>
      </w:r>
      <w:r w:rsidR="00EE2225" w:rsidRPr="00FC530F">
        <w:rPr>
          <w:rStyle w:val="hps"/>
          <w:rFonts w:ascii="Times New Roman" w:hAnsi="Times New Roman"/>
          <w:sz w:val="24"/>
          <w:szCs w:val="24"/>
          <w:lang w:val="es-ES"/>
        </w:rPr>
        <w:t>sus equipos</w:t>
      </w:r>
      <w:r w:rsidRPr="00FC530F">
        <w:rPr>
          <w:rStyle w:val="hps"/>
          <w:rFonts w:ascii="Times New Roman" w:hAnsi="Times New Roman"/>
          <w:sz w:val="24"/>
          <w:szCs w:val="24"/>
          <w:lang w:val="es-ES"/>
        </w:rPr>
        <w:t xml:space="preserve"> para desarrollar habilidades </w:t>
      </w:r>
      <w:r w:rsidR="00EE2225" w:rsidRPr="00FC530F">
        <w:rPr>
          <w:rStyle w:val="hps"/>
          <w:rFonts w:ascii="Times New Roman" w:hAnsi="Times New Roman"/>
          <w:sz w:val="24"/>
          <w:szCs w:val="24"/>
          <w:lang w:val="es-ES"/>
        </w:rPr>
        <w:t>que les permitan</w:t>
      </w:r>
      <w:r w:rsidRPr="00FC530F">
        <w:rPr>
          <w:rStyle w:val="hps"/>
          <w:rFonts w:ascii="Times New Roman" w:hAnsi="Times New Roman"/>
          <w:sz w:val="24"/>
          <w:szCs w:val="24"/>
          <w:lang w:val="es-ES"/>
        </w:rPr>
        <w:t xml:space="preserve"> entender el funcionamiento del equipo, </w:t>
      </w:r>
      <w:r w:rsidR="00EE2225" w:rsidRPr="00FC530F">
        <w:rPr>
          <w:rStyle w:val="hps"/>
          <w:rFonts w:ascii="Times New Roman" w:hAnsi="Times New Roman"/>
          <w:sz w:val="24"/>
          <w:szCs w:val="24"/>
          <w:lang w:val="es-ES"/>
        </w:rPr>
        <w:t>para</w:t>
      </w:r>
      <w:r w:rsidRPr="00FC530F">
        <w:rPr>
          <w:rStyle w:val="hps"/>
          <w:rFonts w:ascii="Times New Roman" w:hAnsi="Times New Roman"/>
          <w:sz w:val="24"/>
          <w:szCs w:val="24"/>
          <w:lang w:val="es-ES"/>
        </w:rPr>
        <w:t xml:space="preserve"> que lo puedan operar de manera segura y que se pueda asegurar su mantenimiento adecuado.</w:t>
      </w:r>
    </w:p>
    <w:p w:rsidR="003310A6" w:rsidRPr="00FC530F" w:rsidRDefault="003310A6" w:rsidP="00966E9E">
      <w:pPr>
        <w:pStyle w:val="ListParagraph"/>
        <w:numPr>
          <w:ilvl w:val="0"/>
          <w:numId w:val="22"/>
        </w:numPr>
        <w:jc w:val="both"/>
        <w:rPr>
          <w:rStyle w:val="hps"/>
          <w:rFonts w:ascii="Times New Roman" w:hAnsi="Times New Roman"/>
          <w:sz w:val="24"/>
          <w:szCs w:val="24"/>
          <w:lang w:val="es-ES"/>
        </w:rPr>
      </w:pPr>
      <w:r w:rsidRPr="00FC530F">
        <w:rPr>
          <w:rStyle w:val="hps"/>
          <w:rFonts w:ascii="Times New Roman" w:hAnsi="Times New Roman"/>
          <w:sz w:val="24"/>
          <w:szCs w:val="24"/>
          <w:lang w:val="es-ES"/>
        </w:rPr>
        <w:t>Es recomendado investigar, probar y validar</w:t>
      </w:r>
      <w:r w:rsidR="00A84D44" w:rsidRPr="00FC530F">
        <w:rPr>
          <w:rStyle w:val="hps"/>
          <w:rFonts w:ascii="Times New Roman" w:hAnsi="Times New Roman"/>
          <w:sz w:val="24"/>
          <w:szCs w:val="24"/>
          <w:lang w:val="es-ES"/>
        </w:rPr>
        <w:t xml:space="preserve"> el uso de</w:t>
      </w:r>
      <w:r w:rsidRPr="00FC530F">
        <w:rPr>
          <w:rStyle w:val="hps"/>
          <w:rFonts w:ascii="Times New Roman" w:hAnsi="Times New Roman"/>
          <w:sz w:val="24"/>
          <w:szCs w:val="24"/>
          <w:lang w:val="es-ES"/>
        </w:rPr>
        <w:t xml:space="preserve"> otra materia prima para los </w:t>
      </w:r>
      <w:proofErr w:type="spellStart"/>
      <w:r w:rsidRPr="00FC530F">
        <w:rPr>
          <w:rStyle w:val="hps"/>
          <w:rFonts w:ascii="Times New Roman" w:hAnsi="Times New Roman"/>
          <w:sz w:val="24"/>
          <w:szCs w:val="24"/>
          <w:lang w:val="es-ES"/>
        </w:rPr>
        <w:t>biodigestores</w:t>
      </w:r>
      <w:proofErr w:type="spellEnd"/>
      <w:r w:rsidRPr="00FC530F">
        <w:rPr>
          <w:rStyle w:val="hps"/>
          <w:rFonts w:ascii="Times New Roman" w:hAnsi="Times New Roman"/>
          <w:sz w:val="24"/>
          <w:szCs w:val="24"/>
          <w:lang w:val="es-ES"/>
        </w:rPr>
        <w:t xml:space="preserve">, con la finalidad de identificar alternativas que mantengan las plantas en operación durante todo el </w:t>
      </w:r>
      <w:r w:rsidR="00F05A35" w:rsidRPr="00FC530F">
        <w:rPr>
          <w:rStyle w:val="hps"/>
          <w:rFonts w:ascii="Times New Roman" w:hAnsi="Times New Roman"/>
          <w:sz w:val="24"/>
          <w:szCs w:val="24"/>
          <w:lang w:val="es-ES"/>
        </w:rPr>
        <w:t>año</w:t>
      </w:r>
      <w:r w:rsidRPr="00FC530F">
        <w:rPr>
          <w:rStyle w:val="hps"/>
          <w:rFonts w:ascii="Times New Roman" w:hAnsi="Times New Roman"/>
          <w:sz w:val="24"/>
          <w:szCs w:val="24"/>
          <w:lang w:val="es-ES"/>
        </w:rPr>
        <w:t>, incluyendo cuando no es temporada de cosecha de café.</w:t>
      </w:r>
    </w:p>
    <w:p w:rsidR="00966E9E" w:rsidRPr="00FC530F" w:rsidRDefault="003310A6" w:rsidP="00966E9E">
      <w:pPr>
        <w:pStyle w:val="ListParagraph"/>
        <w:numPr>
          <w:ilvl w:val="0"/>
          <w:numId w:val="22"/>
        </w:numPr>
        <w:jc w:val="both"/>
        <w:rPr>
          <w:rStyle w:val="hps"/>
          <w:rFonts w:ascii="Times New Roman" w:hAnsi="Times New Roman"/>
          <w:sz w:val="24"/>
          <w:szCs w:val="24"/>
          <w:lang w:val="es-ES"/>
        </w:rPr>
      </w:pPr>
      <w:r w:rsidRPr="00FC530F">
        <w:rPr>
          <w:rStyle w:val="hps"/>
          <w:rFonts w:ascii="Times New Roman" w:hAnsi="Times New Roman"/>
          <w:sz w:val="24"/>
          <w:szCs w:val="24"/>
          <w:lang w:val="es-ES"/>
        </w:rPr>
        <w:t xml:space="preserve">Actualmente ninguna </w:t>
      </w:r>
      <w:r w:rsidR="00F05A35" w:rsidRPr="00FC530F">
        <w:rPr>
          <w:rStyle w:val="hps"/>
          <w:rFonts w:ascii="Times New Roman" w:hAnsi="Times New Roman"/>
          <w:sz w:val="24"/>
          <w:szCs w:val="24"/>
          <w:lang w:val="es-ES"/>
        </w:rPr>
        <w:t>compañía</w:t>
      </w:r>
      <w:r w:rsidRPr="00FC530F">
        <w:rPr>
          <w:rStyle w:val="hps"/>
          <w:rFonts w:ascii="Times New Roman" w:hAnsi="Times New Roman"/>
          <w:sz w:val="24"/>
          <w:szCs w:val="24"/>
          <w:lang w:val="es-ES"/>
        </w:rPr>
        <w:t xml:space="preserve"> local se especializa en servicio </w:t>
      </w:r>
      <w:r w:rsidR="00F05A35" w:rsidRPr="00FC530F">
        <w:rPr>
          <w:rStyle w:val="hps"/>
          <w:rFonts w:ascii="Times New Roman" w:hAnsi="Times New Roman"/>
          <w:sz w:val="24"/>
          <w:szCs w:val="24"/>
          <w:lang w:val="es-ES"/>
        </w:rPr>
        <w:t>técnico</w:t>
      </w:r>
      <w:r w:rsidRPr="00FC530F">
        <w:rPr>
          <w:rStyle w:val="hps"/>
          <w:rFonts w:ascii="Times New Roman" w:hAnsi="Times New Roman"/>
          <w:sz w:val="24"/>
          <w:szCs w:val="24"/>
          <w:lang w:val="es-ES"/>
        </w:rPr>
        <w:t xml:space="preserve"> a plantas de </w:t>
      </w:r>
      <w:r w:rsidR="00F05A35" w:rsidRPr="00FC530F">
        <w:rPr>
          <w:rStyle w:val="hps"/>
          <w:rFonts w:ascii="Times New Roman" w:hAnsi="Times New Roman"/>
          <w:sz w:val="24"/>
          <w:szCs w:val="24"/>
          <w:lang w:val="es-ES"/>
        </w:rPr>
        <w:t>biogás</w:t>
      </w:r>
      <w:r w:rsidRPr="00FC530F">
        <w:rPr>
          <w:rStyle w:val="hps"/>
          <w:rFonts w:ascii="Times New Roman" w:hAnsi="Times New Roman"/>
          <w:sz w:val="24"/>
          <w:szCs w:val="24"/>
          <w:lang w:val="es-ES"/>
        </w:rPr>
        <w:t xml:space="preserve">, por lo que es necesario generar capacidades propias para asistir en todas las fases, desde el </w:t>
      </w:r>
      <w:r w:rsidR="00F05A35" w:rsidRPr="00FC530F">
        <w:rPr>
          <w:rStyle w:val="hps"/>
          <w:rFonts w:ascii="Times New Roman" w:hAnsi="Times New Roman"/>
          <w:sz w:val="24"/>
          <w:szCs w:val="24"/>
          <w:lang w:val="es-ES"/>
        </w:rPr>
        <w:t>diseño</w:t>
      </w:r>
      <w:r w:rsidRPr="00FC530F">
        <w:rPr>
          <w:rStyle w:val="hps"/>
          <w:rFonts w:ascii="Times New Roman" w:hAnsi="Times New Roman"/>
          <w:sz w:val="24"/>
          <w:szCs w:val="24"/>
          <w:lang w:val="es-ES"/>
        </w:rPr>
        <w:t xml:space="preserve"> hasta la post </w:t>
      </w:r>
      <w:r w:rsidR="00F05A35" w:rsidRPr="00FC530F">
        <w:rPr>
          <w:rStyle w:val="hps"/>
          <w:rFonts w:ascii="Times New Roman" w:hAnsi="Times New Roman"/>
          <w:sz w:val="24"/>
          <w:szCs w:val="24"/>
          <w:lang w:val="es-ES"/>
        </w:rPr>
        <w:t>instalación</w:t>
      </w:r>
      <w:r w:rsidRPr="00FC530F">
        <w:rPr>
          <w:rStyle w:val="hps"/>
          <w:rFonts w:ascii="Times New Roman" w:hAnsi="Times New Roman"/>
          <w:sz w:val="24"/>
          <w:szCs w:val="24"/>
          <w:lang w:val="es-ES"/>
        </w:rPr>
        <w:t xml:space="preserve">.  </w:t>
      </w:r>
    </w:p>
    <w:p w:rsidR="003310A6" w:rsidRPr="00FC530F" w:rsidRDefault="003310A6" w:rsidP="00966E9E">
      <w:pPr>
        <w:pStyle w:val="ListParagraph"/>
        <w:numPr>
          <w:ilvl w:val="0"/>
          <w:numId w:val="22"/>
        </w:numPr>
        <w:jc w:val="both"/>
        <w:rPr>
          <w:rStyle w:val="hps"/>
          <w:rFonts w:ascii="Times New Roman" w:hAnsi="Times New Roman"/>
          <w:sz w:val="24"/>
          <w:szCs w:val="24"/>
          <w:lang w:val="es-ES"/>
        </w:rPr>
      </w:pPr>
      <w:r w:rsidRPr="00FC530F">
        <w:rPr>
          <w:rStyle w:val="hps"/>
          <w:rFonts w:ascii="Times New Roman" w:hAnsi="Times New Roman"/>
          <w:sz w:val="24"/>
          <w:szCs w:val="24"/>
          <w:lang w:val="es-ES"/>
        </w:rPr>
        <w:t xml:space="preserve">Para consolidar la capacidad </w:t>
      </w:r>
      <w:r w:rsidR="00F05A35" w:rsidRPr="00FC530F">
        <w:rPr>
          <w:rStyle w:val="hps"/>
          <w:rFonts w:ascii="Times New Roman" w:hAnsi="Times New Roman"/>
          <w:sz w:val="24"/>
          <w:szCs w:val="24"/>
          <w:lang w:val="es-ES"/>
        </w:rPr>
        <w:t>técnica</w:t>
      </w:r>
      <w:r w:rsidRPr="00FC530F">
        <w:rPr>
          <w:rStyle w:val="hps"/>
          <w:rFonts w:ascii="Times New Roman" w:hAnsi="Times New Roman"/>
          <w:sz w:val="24"/>
          <w:szCs w:val="24"/>
          <w:lang w:val="es-ES"/>
        </w:rPr>
        <w:t xml:space="preserve"> local y asegurar la calidad, es necesario promocionar el intercambio del conocimiento generado mediante el desarrollo de herramientas de </w:t>
      </w:r>
      <w:r w:rsidR="00F05A35" w:rsidRPr="00FC530F">
        <w:rPr>
          <w:rStyle w:val="hps"/>
          <w:rFonts w:ascii="Times New Roman" w:hAnsi="Times New Roman"/>
          <w:sz w:val="24"/>
          <w:szCs w:val="24"/>
          <w:lang w:val="es-ES"/>
        </w:rPr>
        <w:t>gestión</w:t>
      </w:r>
      <w:r w:rsidRPr="00FC530F">
        <w:rPr>
          <w:rStyle w:val="hps"/>
          <w:rFonts w:ascii="Times New Roman" w:hAnsi="Times New Roman"/>
          <w:sz w:val="24"/>
          <w:szCs w:val="24"/>
          <w:lang w:val="es-ES"/>
        </w:rPr>
        <w:t xml:space="preserve"> de la </w:t>
      </w:r>
      <w:r w:rsidR="00F05A35" w:rsidRPr="00FC530F">
        <w:rPr>
          <w:rStyle w:val="hps"/>
          <w:rFonts w:ascii="Times New Roman" w:hAnsi="Times New Roman"/>
          <w:sz w:val="24"/>
          <w:szCs w:val="24"/>
          <w:lang w:val="es-ES"/>
        </w:rPr>
        <w:t>información</w:t>
      </w:r>
      <w:r w:rsidRPr="00FC530F">
        <w:rPr>
          <w:rStyle w:val="hps"/>
          <w:rFonts w:ascii="Times New Roman" w:hAnsi="Times New Roman"/>
          <w:sz w:val="24"/>
          <w:szCs w:val="24"/>
          <w:lang w:val="es-ES"/>
        </w:rPr>
        <w:t xml:space="preserve"> y del conocimiento adecuadas.</w:t>
      </w:r>
    </w:p>
    <w:p w:rsidR="003310A6" w:rsidRPr="00FC530F" w:rsidRDefault="003310A6" w:rsidP="00966E9E">
      <w:pPr>
        <w:pStyle w:val="ListParagraph"/>
        <w:numPr>
          <w:ilvl w:val="0"/>
          <w:numId w:val="22"/>
        </w:numPr>
        <w:jc w:val="both"/>
        <w:rPr>
          <w:rStyle w:val="hps"/>
          <w:rFonts w:ascii="Times New Roman" w:hAnsi="Times New Roman"/>
          <w:sz w:val="24"/>
          <w:szCs w:val="24"/>
          <w:lang w:val="es-ES"/>
        </w:rPr>
      </w:pPr>
      <w:r w:rsidRPr="00FC530F">
        <w:rPr>
          <w:rStyle w:val="hps"/>
          <w:rFonts w:ascii="Times New Roman" w:hAnsi="Times New Roman"/>
          <w:sz w:val="24"/>
          <w:szCs w:val="24"/>
          <w:lang w:val="es-ES"/>
        </w:rPr>
        <w:t xml:space="preserve">Debe haber mejora continua y </w:t>
      </w:r>
      <w:r w:rsidR="00F05A35" w:rsidRPr="00FC530F">
        <w:rPr>
          <w:rStyle w:val="hps"/>
          <w:rFonts w:ascii="Times New Roman" w:hAnsi="Times New Roman"/>
          <w:sz w:val="24"/>
          <w:szCs w:val="24"/>
          <w:lang w:val="es-ES"/>
        </w:rPr>
        <w:t>adaptación</w:t>
      </w:r>
      <w:r w:rsidRPr="00FC530F">
        <w:rPr>
          <w:rStyle w:val="hps"/>
          <w:rFonts w:ascii="Times New Roman" w:hAnsi="Times New Roman"/>
          <w:sz w:val="24"/>
          <w:szCs w:val="24"/>
          <w:lang w:val="es-ES"/>
        </w:rPr>
        <w:t xml:space="preserve"> de las </w:t>
      </w:r>
      <w:r w:rsidR="00F05A35" w:rsidRPr="00FC530F">
        <w:rPr>
          <w:rStyle w:val="hps"/>
          <w:rFonts w:ascii="Times New Roman" w:hAnsi="Times New Roman"/>
          <w:sz w:val="24"/>
          <w:szCs w:val="24"/>
          <w:lang w:val="es-ES"/>
        </w:rPr>
        <w:t>tecnologías</w:t>
      </w:r>
      <w:r w:rsidRPr="00FC530F">
        <w:rPr>
          <w:rStyle w:val="hps"/>
          <w:rFonts w:ascii="Times New Roman" w:hAnsi="Times New Roman"/>
          <w:sz w:val="24"/>
          <w:szCs w:val="24"/>
          <w:lang w:val="es-ES"/>
        </w:rPr>
        <w:t xml:space="preserve"> que producen </w:t>
      </w:r>
      <w:r w:rsidR="00F05A35" w:rsidRPr="00FC530F">
        <w:rPr>
          <w:rStyle w:val="hps"/>
          <w:rFonts w:ascii="Times New Roman" w:hAnsi="Times New Roman"/>
          <w:sz w:val="24"/>
          <w:szCs w:val="24"/>
          <w:lang w:val="es-ES"/>
        </w:rPr>
        <w:t>energía</w:t>
      </w:r>
      <w:r w:rsidRPr="00FC530F">
        <w:rPr>
          <w:rStyle w:val="hps"/>
          <w:rFonts w:ascii="Times New Roman" w:hAnsi="Times New Roman"/>
          <w:sz w:val="24"/>
          <w:szCs w:val="24"/>
          <w:lang w:val="es-ES"/>
        </w:rPr>
        <w:t xml:space="preserve"> renovable, debido a que estas </w:t>
      </w:r>
      <w:r w:rsidR="00F05A35" w:rsidRPr="00FC530F">
        <w:rPr>
          <w:rStyle w:val="hps"/>
          <w:rFonts w:ascii="Times New Roman" w:hAnsi="Times New Roman"/>
          <w:sz w:val="24"/>
          <w:szCs w:val="24"/>
          <w:lang w:val="es-ES"/>
        </w:rPr>
        <w:t>tecnologías</w:t>
      </w:r>
      <w:r w:rsidRPr="00FC530F">
        <w:rPr>
          <w:rStyle w:val="hps"/>
          <w:rFonts w:ascii="Times New Roman" w:hAnsi="Times New Roman"/>
          <w:sz w:val="24"/>
          <w:szCs w:val="24"/>
          <w:lang w:val="es-ES"/>
        </w:rPr>
        <w:t xml:space="preserve"> en el </w:t>
      </w:r>
      <w:r w:rsidR="00F05A35" w:rsidRPr="00FC530F">
        <w:rPr>
          <w:rStyle w:val="hps"/>
          <w:rFonts w:ascii="Times New Roman" w:hAnsi="Times New Roman"/>
          <w:sz w:val="24"/>
          <w:szCs w:val="24"/>
          <w:lang w:val="es-ES"/>
        </w:rPr>
        <w:t>país</w:t>
      </w:r>
      <w:r w:rsidRPr="00FC530F">
        <w:rPr>
          <w:rStyle w:val="hps"/>
          <w:rFonts w:ascii="Times New Roman" w:hAnsi="Times New Roman"/>
          <w:sz w:val="24"/>
          <w:szCs w:val="24"/>
          <w:lang w:val="es-ES"/>
        </w:rPr>
        <w:t xml:space="preserve"> se encuentran muy incipientes.</w:t>
      </w:r>
    </w:p>
    <w:p w:rsidR="00575042" w:rsidRPr="00FC530F" w:rsidRDefault="00501C4C" w:rsidP="00966E9E">
      <w:pPr>
        <w:pStyle w:val="ListParagraph"/>
        <w:numPr>
          <w:ilvl w:val="0"/>
          <w:numId w:val="22"/>
        </w:numPr>
        <w:jc w:val="both"/>
        <w:rPr>
          <w:rStyle w:val="hps"/>
          <w:rFonts w:ascii="Times New Roman" w:hAnsi="Times New Roman"/>
          <w:sz w:val="24"/>
          <w:szCs w:val="24"/>
          <w:lang w:val="es-ES"/>
        </w:rPr>
      </w:pPr>
      <w:r w:rsidRPr="00FC530F">
        <w:rPr>
          <w:rStyle w:val="hps"/>
          <w:rFonts w:ascii="Times New Roman" w:hAnsi="Times New Roman"/>
          <w:sz w:val="24"/>
          <w:szCs w:val="24"/>
          <w:lang w:val="es-ES"/>
        </w:rPr>
        <w:t xml:space="preserve">Llevar a cabo una </w:t>
      </w:r>
      <w:r w:rsidR="00F05A35" w:rsidRPr="00FC530F">
        <w:rPr>
          <w:rStyle w:val="hps"/>
          <w:rFonts w:ascii="Times New Roman" w:hAnsi="Times New Roman"/>
          <w:sz w:val="24"/>
          <w:szCs w:val="24"/>
          <w:lang w:val="es-ES"/>
        </w:rPr>
        <w:t>medición</w:t>
      </w:r>
      <w:r w:rsidRPr="00FC530F">
        <w:rPr>
          <w:rStyle w:val="hps"/>
          <w:rFonts w:ascii="Times New Roman" w:hAnsi="Times New Roman"/>
          <w:sz w:val="24"/>
          <w:szCs w:val="24"/>
          <w:lang w:val="es-ES"/>
        </w:rPr>
        <w:t xml:space="preserve"> de huella de GEI antes de desarrollar la iniciativa de </w:t>
      </w:r>
      <w:r w:rsidR="00F05A35" w:rsidRPr="00FC530F">
        <w:rPr>
          <w:rStyle w:val="hps"/>
          <w:rFonts w:ascii="Times New Roman" w:hAnsi="Times New Roman"/>
          <w:sz w:val="24"/>
          <w:szCs w:val="24"/>
          <w:lang w:val="es-ES"/>
        </w:rPr>
        <w:t>mitigación</w:t>
      </w:r>
      <w:r w:rsidRPr="00FC530F">
        <w:rPr>
          <w:rStyle w:val="hps"/>
          <w:rFonts w:ascii="Times New Roman" w:hAnsi="Times New Roman"/>
          <w:sz w:val="24"/>
          <w:szCs w:val="24"/>
          <w:lang w:val="es-ES"/>
        </w:rPr>
        <w:t xml:space="preserve"> del cambio </w:t>
      </w:r>
      <w:r w:rsidR="00F05A35" w:rsidRPr="00FC530F">
        <w:rPr>
          <w:rStyle w:val="hps"/>
          <w:rFonts w:ascii="Times New Roman" w:hAnsi="Times New Roman"/>
          <w:sz w:val="24"/>
          <w:szCs w:val="24"/>
          <w:lang w:val="es-ES"/>
        </w:rPr>
        <w:t>climático</w:t>
      </w:r>
      <w:r w:rsidRPr="00FC530F">
        <w:rPr>
          <w:rStyle w:val="hps"/>
          <w:rFonts w:ascii="Times New Roman" w:hAnsi="Times New Roman"/>
          <w:sz w:val="24"/>
          <w:szCs w:val="24"/>
          <w:lang w:val="es-ES"/>
        </w:rPr>
        <w:t xml:space="preserve">, para facilitar la </w:t>
      </w:r>
      <w:r w:rsidR="00F05A35" w:rsidRPr="00FC530F">
        <w:rPr>
          <w:rStyle w:val="hps"/>
          <w:rFonts w:ascii="Times New Roman" w:hAnsi="Times New Roman"/>
          <w:sz w:val="24"/>
          <w:szCs w:val="24"/>
          <w:lang w:val="es-ES"/>
        </w:rPr>
        <w:t>medición</w:t>
      </w:r>
      <w:r w:rsidRPr="00FC530F">
        <w:rPr>
          <w:rStyle w:val="hps"/>
          <w:rFonts w:ascii="Times New Roman" w:hAnsi="Times New Roman"/>
          <w:sz w:val="24"/>
          <w:szCs w:val="24"/>
          <w:lang w:val="es-ES"/>
        </w:rPr>
        <w:t xml:space="preserve"> de su impacto.</w:t>
      </w:r>
    </w:p>
    <w:p w:rsidR="00B91733" w:rsidRPr="00FC530F" w:rsidRDefault="00B91733" w:rsidP="00966E9E">
      <w:pPr>
        <w:pStyle w:val="ListParagraph"/>
        <w:numPr>
          <w:ilvl w:val="0"/>
          <w:numId w:val="22"/>
        </w:numPr>
        <w:jc w:val="both"/>
        <w:rPr>
          <w:rStyle w:val="hps"/>
          <w:rFonts w:ascii="Times New Roman" w:hAnsi="Times New Roman"/>
          <w:sz w:val="24"/>
          <w:szCs w:val="24"/>
          <w:lang w:val="es-ES"/>
        </w:rPr>
      </w:pPr>
      <w:r w:rsidRPr="00FC530F">
        <w:rPr>
          <w:rStyle w:val="hps"/>
          <w:rFonts w:ascii="Times New Roman" w:hAnsi="Times New Roman"/>
          <w:sz w:val="24"/>
          <w:szCs w:val="24"/>
          <w:lang w:val="es-ES"/>
        </w:rPr>
        <w:t xml:space="preserve">Debe de centralizarse el beneficio húmedo de café, con la finalidad de disminuir los puntos de emisión de contaminantes y concentrar los volúmenes de agua </w:t>
      </w:r>
      <w:r w:rsidRPr="00FC530F">
        <w:rPr>
          <w:rStyle w:val="hps"/>
          <w:rFonts w:ascii="Times New Roman" w:hAnsi="Times New Roman"/>
          <w:sz w:val="24"/>
          <w:szCs w:val="24"/>
          <w:lang w:val="es-ES"/>
        </w:rPr>
        <w:lastRenderedPageBreak/>
        <w:t xml:space="preserve">residual para lograr que la implementación de </w:t>
      </w:r>
      <w:proofErr w:type="spellStart"/>
      <w:r w:rsidRPr="00FC530F">
        <w:rPr>
          <w:rStyle w:val="hps"/>
          <w:rFonts w:ascii="Times New Roman" w:hAnsi="Times New Roman"/>
          <w:sz w:val="24"/>
          <w:szCs w:val="24"/>
          <w:lang w:val="es-ES"/>
        </w:rPr>
        <w:t>biodigestores</w:t>
      </w:r>
      <w:proofErr w:type="spellEnd"/>
      <w:r w:rsidRPr="00FC530F">
        <w:rPr>
          <w:rStyle w:val="hps"/>
          <w:rFonts w:ascii="Times New Roman" w:hAnsi="Times New Roman"/>
          <w:sz w:val="24"/>
          <w:szCs w:val="24"/>
          <w:lang w:val="es-ES"/>
        </w:rPr>
        <w:t xml:space="preserve"> sea más costo-efectiva.</w:t>
      </w:r>
    </w:p>
    <w:p w:rsidR="00A84D44" w:rsidRPr="00FC530F" w:rsidRDefault="00A84D44" w:rsidP="00966E9E">
      <w:pPr>
        <w:pStyle w:val="ListParagraph"/>
        <w:numPr>
          <w:ilvl w:val="0"/>
          <w:numId w:val="22"/>
        </w:numPr>
        <w:jc w:val="both"/>
        <w:rPr>
          <w:rStyle w:val="hps"/>
          <w:lang w:val="es-ES"/>
        </w:rPr>
      </w:pPr>
      <w:r w:rsidRPr="00FC530F">
        <w:rPr>
          <w:rStyle w:val="hps"/>
          <w:rFonts w:ascii="Times New Roman" w:hAnsi="Times New Roman"/>
          <w:sz w:val="24"/>
          <w:szCs w:val="24"/>
          <w:lang w:val="es-ES"/>
        </w:rPr>
        <w:t>Cualquier certificación adicional, implicaría un aumento en los costos de producción y por ello, se consideró que no era pertinente impulsarla</w:t>
      </w:r>
    </w:p>
    <w:p w:rsidR="007E254D" w:rsidRPr="00FC530F" w:rsidRDefault="007E254D" w:rsidP="00501C4C">
      <w:pPr>
        <w:autoSpaceDE w:val="0"/>
        <w:autoSpaceDN w:val="0"/>
        <w:adjustRightInd w:val="0"/>
      </w:pPr>
    </w:p>
    <w:p w:rsidR="00F226AF" w:rsidRPr="00FC530F" w:rsidRDefault="0003621D" w:rsidP="0003621D">
      <w:pPr>
        <w:pStyle w:val="AutoNumpara"/>
        <w:numPr>
          <w:ilvl w:val="0"/>
          <w:numId w:val="0"/>
        </w:numPr>
        <w:rPr>
          <w:b/>
          <w:szCs w:val="24"/>
        </w:rPr>
      </w:pPr>
      <w:r w:rsidRPr="00FC530F">
        <w:rPr>
          <w:b/>
          <w:szCs w:val="24"/>
        </w:rPr>
        <w:t>G.</w:t>
      </w:r>
      <w:r w:rsidRPr="00FC530F">
        <w:rPr>
          <w:b/>
          <w:szCs w:val="24"/>
        </w:rPr>
        <w:tab/>
      </w:r>
      <w:proofErr w:type="spellStart"/>
      <w:r w:rsidRPr="00FC530F">
        <w:rPr>
          <w:b/>
          <w:szCs w:val="24"/>
        </w:rPr>
        <w:t>Adicionalidad</w:t>
      </w:r>
      <w:proofErr w:type="spellEnd"/>
      <w:r w:rsidRPr="00FC530F">
        <w:rPr>
          <w:b/>
          <w:szCs w:val="24"/>
        </w:rPr>
        <w:t xml:space="preserve"> del FOMIN</w:t>
      </w:r>
    </w:p>
    <w:p w:rsidR="00823240" w:rsidRPr="00FC530F" w:rsidRDefault="00823240" w:rsidP="00F40B61">
      <w:pPr>
        <w:pStyle w:val="AutoNumpara"/>
        <w:numPr>
          <w:ilvl w:val="0"/>
          <w:numId w:val="0"/>
        </w:numPr>
      </w:pPr>
      <w:proofErr w:type="spellStart"/>
      <w:r w:rsidRPr="00FC530F">
        <w:t>Adicionalidad</w:t>
      </w:r>
      <w:proofErr w:type="spellEnd"/>
      <w:r w:rsidRPr="00FC530F">
        <w:t xml:space="preserve"> No Financiera: El FOMIN provee de credibilidad</w:t>
      </w:r>
      <w:del w:id="716" w:author="Test" w:date="2013-09-24T12:46:00Z">
        <w:r w:rsidRPr="00FC530F" w:rsidDel="004A4BF2">
          <w:delText>,</w:delText>
        </w:r>
      </w:del>
      <w:r w:rsidRPr="00FC530F">
        <w:t xml:space="preserve"> </w:t>
      </w:r>
      <w:del w:id="717" w:author="Test" w:date="2013-09-24T12:46:00Z">
        <w:r w:rsidRPr="00FC530F" w:rsidDel="004A4BF2">
          <w:delText>exper</w:delText>
        </w:r>
        <w:r w:rsidRPr="004A4BF2" w:rsidDel="004A4BF2">
          <w:delText xml:space="preserve">tise </w:delText>
        </w:r>
      </w:del>
      <w:r w:rsidRPr="004A4BF2">
        <w:t xml:space="preserve">y potencial para aprovechar otros recursos y expandir la </w:t>
      </w:r>
      <w:r w:rsidR="00F05A35" w:rsidRPr="004A4BF2">
        <w:t>iniciativa</w:t>
      </w:r>
      <w:r w:rsidRPr="004A4BF2">
        <w:t xml:space="preserve">, una vez que el modelo haya sido validado. Adicionalmente, la </w:t>
      </w:r>
      <w:r w:rsidR="00AD7A01" w:rsidRPr="004A4BF2">
        <w:t>operación generara conocimiento</w:t>
      </w:r>
      <w:r w:rsidRPr="004A4BF2">
        <w:t xml:space="preserve"> que puede tener valor </w:t>
      </w:r>
      <w:r w:rsidR="00F05A35" w:rsidRPr="00FC530F">
        <w:t>estratégico</w:t>
      </w:r>
      <w:r w:rsidRPr="00FC530F">
        <w:t xml:space="preserve"> para otros </w:t>
      </w:r>
      <w:r w:rsidR="00F05A35" w:rsidRPr="00FC530F">
        <w:t>países</w:t>
      </w:r>
      <w:r w:rsidRPr="00FC530F">
        <w:t xml:space="preserve"> y sectores en la </w:t>
      </w:r>
      <w:r w:rsidR="00F05A35" w:rsidRPr="00FC530F">
        <w:t>región</w:t>
      </w:r>
      <w:r w:rsidRPr="00FC530F">
        <w:t xml:space="preserve">, en la cual, estos sectores, como el cafetero </w:t>
      </w:r>
      <w:r w:rsidR="00F05A35" w:rsidRPr="00FC530F">
        <w:t>también</w:t>
      </w:r>
      <w:r w:rsidRPr="00FC530F">
        <w:t xml:space="preserve"> juega un rol dominante en la </w:t>
      </w:r>
      <w:r w:rsidR="00F05A35" w:rsidRPr="00FC530F">
        <w:t>creación</w:t>
      </w:r>
      <w:r w:rsidRPr="00FC530F">
        <w:t xml:space="preserve"> de empleo y en la </w:t>
      </w:r>
      <w:r w:rsidR="00F05A35" w:rsidRPr="00FC530F">
        <w:t>economía</w:t>
      </w:r>
      <w:r w:rsidRPr="00FC530F">
        <w:t xml:space="preserve">. En el sector cafetero, el FOMIN ha fortalecido a organizaciones regionales mediante certificaciones para asegurar un mejor acceso a mercados de alto valor. Adicionalmente a la </w:t>
      </w:r>
      <w:r w:rsidR="00F05A35" w:rsidRPr="00FC530F">
        <w:t>participación</w:t>
      </w:r>
      <w:r w:rsidRPr="00FC530F">
        <w:t xml:space="preserve"> del FOMIN en este proyecto, se aprovechar</w:t>
      </w:r>
      <w:ins w:id="718" w:author="Test" w:date="2013-09-24T12:47:00Z">
        <w:r w:rsidR="004A4BF2">
          <w:t>á</w:t>
        </w:r>
      </w:ins>
      <w:del w:id="719" w:author="Test" w:date="2013-09-24T12:47:00Z">
        <w:r w:rsidRPr="004A4BF2" w:rsidDel="004A4BF2">
          <w:delText>a</w:delText>
        </w:r>
      </w:del>
      <w:r w:rsidRPr="004A4BF2">
        <w:t xml:space="preserve">n fondos de NDF, </w:t>
      </w:r>
      <w:r w:rsidR="00880158" w:rsidRPr="004A4BF2">
        <w:t>PNUD</w:t>
      </w:r>
      <w:del w:id="720" w:author="Test" w:date="2013-09-24T12:47:00Z">
        <w:r w:rsidRPr="004A4BF2" w:rsidDel="004A4BF2">
          <w:delText>, CAMBIO y otros</w:delText>
        </w:r>
      </w:del>
      <w:r w:rsidRPr="00FC530F">
        <w:t>.</w:t>
      </w:r>
    </w:p>
    <w:p w:rsidR="00880158" w:rsidRPr="002E2B91" w:rsidRDefault="00880158" w:rsidP="00F40B61">
      <w:pPr>
        <w:pStyle w:val="AutoNumpara"/>
        <w:numPr>
          <w:ilvl w:val="0"/>
          <w:numId w:val="0"/>
        </w:numPr>
      </w:pPr>
      <w:proofErr w:type="spellStart"/>
      <w:r w:rsidRPr="00FC530F">
        <w:t>Adicionalidad</w:t>
      </w:r>
      <w:proofErr w:type="spellEnd"/>
      <w:r w:rsidRPr="00FC530F">
        <w:t xml:space="preserve"> Financiera: La viabilidad </w:t>
      </w:r>
      <w:r w:rsidR="00F05A35" w:rsidRPr="00FC530F">
        <w:t>técnica</w:t>
      </w:r>
      <w:r w:rsidRPr="00FC530F">
        <w:t xml:space="preserve"> y financiera de ciertas </w:t>
      </w:r>
      <w:r w:rsidR="00F05A35" w:rsidRPr="00FC530F">
        <w:t>tecnologías</w:t>
      </w:r>
      <w:r w:rsidRPr="00FC530F">
        <w:t xml:space="preserve"> de </w:t>
      </w:r>
      <w:r w:rsidR="00F05A35" w:rsidRPr="00FC530F">
        <w:t>mitigación</w:t>
      </w:r>
      <w:r w:rsidRPr="00FC530F">
        <w:t xml:space="preserve"> al cambio </w:t>
      </w:r>
      <w:r w:rsidR="00F05A35" w:rsidRPr="00FC530F">
        <w:t>climático</w:t>
      </w:r>
      <w:r w:rsidRPr="00FC530F">
        <w:t xml:space="preserve"> en el sector cafetero no ha sido </w:t>
      </w:r>
      <w:ins w:id="721" w:author="Test" w:date="2013-09-24T12:47:00Z">
        <w:r w:rsidR="004A4BF2">
          <w:t>aú</w:t>
        </w:r>
        <w:r w:rsidR="004A4BF2" w:rsidRPr="00B2763E">
          <w:t>n</w:t>
        </w:r>
        <w:r w:rsidR="004A4BF2" w:rsidRPr="004A4BF2">
          <w:t xml:space="preserve"> </w:t>
        </w:r>
      </w:ins>
      <w:r w:rsidRPr="004A4BF2">
        <w:t>demostrada</w:t>
      </w:r>
      <w:ins w:id="722" w:author="Test" w:date="2013-09-24T12:48:00Z">
        <w:r w:rsidR="004A4BF2">
          <w:t xml:space="preserve"> ni cuantificada</w:t>
        </w:r>
      </w:ins>
      <w:del w:id="723" w:author="Test" w:date="2013-09-24T12:47:00Z">
        <w:r w:rsidRPr="004A4BF2" w:rsidDel="004A4BF2">
          <w:delText xml:space="preserve"> aun</w:delText>
        </w:r>
      </w:del>
      <w:r w:rsidRPr="004A4BF2">
        <w:t xml:space="preserve">. Este proyecto </w:t>
      </w:r>
      <w:del w:id="724" w:author="Test" w:date="2013-09-24T12:47:00Z">
        <w:r w:rsidRPr="004A4BF2" w:rsidDel="004A4BF2">
          <w:delText xml:space="preserve">comenzara a </w:delText>
        </w:r>
      </w:del>
      <w:ins w:id="725" w:author="Test" w:date="2013-09-24T12:48:00Z">
        <w:r w:rsidR="004A4BF2">
          <w:t xml:space="preserve">lo </w:t>
        </w:r>
      </w:ins>
      <w:r w:rsidRPr="004A4BF2">
        <w:t>explorar</w:t>
      </w:r>
      <w:ins w:id="726" w:author="Test" w:date="2013-09-24T12:47:00Z">
        <w:r w:rsidR="004A4BF2">
          <w:t>á</w:t>
        </w:r>
      </w:ins>
      <w:r w:rsidRPr="004A4BF2">
        <w:t xml:space="preserve"> </w:t>
      </w:r>
      <w:del w:id="727" w:author="Test" w:date="2013-09-24T12:48:00Z">
        <w:r w:rsidRPr="004A4BF2" w:rsidDel="004A4BF2">
          <w:delText xml:space="preserve">esta </w:delText>
        </w:r>
        <w:r w:rsidR="00F05A35" w:rsidRPr="004A4BF2" w:rsidDel="004A4BF2">
          <w:delText>área</w:delText>
        </w:r>
        <w:r w:rsidRPr="004A4BF2" w:rsidDel="004A4BF2">
          <w:delText xml:space="preserve"> </w:delText>
        </w:r>
      </w:del>
      <w:r w:rsidRPr="004A4BF2">
        <w:t xml:space="preserve">con </w:t>
      </w:r>
      <w:ins w:id="728" w:author="Test" w:date="2013-09-24T12:48:00Z">
        <w:r w:rsidR="004A4BF2">
          <w:t xml:space="preserve">la </w:t>
        </w:r>
      </w:ins>
      <w:r w:rsidRPr="004A4BF2">
        <w:t xml:space="preserve">industria </w:t>
      </w:r>
      <w:ins w:id="729" w:author="Test" w:date="2013-09-24T12:48:00Z">
        <w:r w:rsidR="004A4BF2">
          <w:t xml:space="preserve">cafetalera </w:t>
        </w:r>
      </w:ins>
      <w:ins w:id="730" w:author="Test" w:date="2013-09-24T12:49:00Z">
        <w:r w:rsidR="002E2B91">
          <w:t xml:space="preserve">y prevé determinar </w:t>
        </w:r>
      </w:ins>
      <w:ins w:id="731" w:author="Test" w:date="2013-09-24T12:50:00Z">
        <w:r w:rsidR="002E2B91">
          <w:t xml:space="preserve">su </w:t>
        </w:r>
      </w:ins>
      <w:ins w:id="732" w:author="Test" w:date="2013-09-24T12:49:00Z">
        <w:r w:rsidR="002E2B91">
          <w:t>costo-beneficio y costo</w:t>
        </w:r>
      </w:ins>
      <w:ins w:id="733" w:author="Test" w:date="2013-09-24T12:50:00Z">
        <w:r w:rsidR="002E2B91">
          <w:t xml:space="preserve">-efectividad. </w:t>
        </w:r>
      </w:ins>
      <w:del w:id="734" w:author="Test" w:date="2013-09-24T12:50:00Z">
        <w:r w:rsidRPr="004A4BF2" w:rsidDel="002E2B91">
          <w:delText xml:space="preserve">a </w:delText>
        </w:r>
        <w:r w:rsidR="00F05A35" w:rsidRPr="004A4BF2" w:rsidDel="002E2B91">
          <w:delText>pequeña</w:delText>
        </w:r>
        <w:r w:rsidRPr="004A4BF2" w:rsidDel="002E2B91">
          <w:delText xml:space="preserve"> escala.</w:delText>
        </w:r>
      </w:del>
      <w:r w:rsidRPr="004A4BF2">
        <w:t xml:space="preserve"> Al momento</w:t>
      </w:r>
      <w:ins w:id="735" w:author="Test" w:date="2013-09-24T12:50:00Z">
        <w:r w:rsidR="002E2B91">
          <w:t>,</w:t>
        </w:r>
      </w:ins>
      <w:r w:rsidRPr="004A4BF2">
        <w:t xml:space="preserve"> no se han encontrado modelos </w:t>
      </w:r>
      <w:r w:rsidR="00F05A35" w:rsidRPr="004A4BF2">
        <w:t>tecnológicos</w:t>
      </w:r>
      <w:r w:rsidRPr="004A4BF2">
        <w:t xml:space="preserve"> confiables que demuestren un buen </w:t>
      </w:r>
      <w:r w:rsidR="00F05A35" w:rsidRPr="004A4BF2">
        <w:t>desempeño</w:t>
      </w:r>
      <w:r w:rsidR="004D21FD" w:rsidRPr="004A4BF2">
        <w:t xml:space="preserve">, efectividad </w:t>
      </w:r>
      <w:r w:rsidR="00F05A35" w:rsidRPr="004A4BF2">
        <w:t>técnica</w:t>
      </w:r>
      <w:r w:rsidR="004D21FD" w:rsidRPr="004A4BF2">
        <w:t xml:space="preserve"> y financiera </w:t>
      </w:r>
      <w:del w:id="736" w:author="Test" w:date="2013-09-24T12:50:00Z">
        <w:r w:rsidR="004D21FD" w:rsidRPr="004A4BF2" w:rsidDel="002E2B91">
          <w:delText xml:space="preserve">y </w:delText>
        </w:r>
      </w:del>
      <w:r w:rsidR="004D21FD" w:rsidRPr="004A4BF2">
        <w:t xml:space="preserve">que </w:t>
      </w:r>
      <w:ins w:id="737" w:author="Test" w:date="2013-09-24T12:50:00Z">
        <w:r w:rsidR="002E2B91">
          <w:t xml:space="preserve">muestren resultados confiables para </w:t>
        </w:r>
      </w:ins>
      <w:r w:rsidR="004D21FD" w:rsidRPr="004A4BF2">
        <w:t>prom</w:t>
      </w:r>
      <w:ins w:id="738" w:author="Test" w:date="2013-09-24T12:51:00Z">
        <w:r w:rsidR="002E2B91">
          <w:t xml:space="preserve">over </w:t>
        </w:r>
      </w:ins>
      <w:del w:id="739" w:author="Test" w:date="2013-09-24T12:51:00Z">
        <w:r w:rsidR="004D21FD" w:rsidRPr="004A4BF2" w:rsidDel="002E2B91">
          <w:delText xml:space="preserve">uevan </w:delText>
        </w:r>
      </w:del>
      <w:r w:rsidR="004D21FD" w:rsidRPr="004A4BF2">
        <w:t xml:space="preserve">su </w:t>
      </w:r>
      <w:proofErr w:type="gramStart"/>
      <w:r w:rsidR="00F05A35" w:rsidRPr="002E2B91">
        <w:t>replicación</w:t>
      </w:r>
      <w:r w:rsidR="004D21FD" w:rsidRPr="002E2B91">
        <w:t xml:space="preserve"> </w:t>
      </w:r>
      <w:ins w:id="740" w:author="Test" w:date="2013-09-24T12:51:00Z">
        <w:r w:rsidR="002E2B91">
          <w:t>.</w:t>
        </w:r>
        <w:proofErr w:type="gramEnd"/>
        <w:r w:rsidR="002E2B91">
          <w:t xml:space="preserve"> </w:t>
        </w:r>
      </w:ins>
      <w:del w:id="741" w:author="Test" w:date="2013-09-24T12:51:00Z">
        <w:r w:rsidR="004D21FD" w:rsidRPr="002E2B91" w:rsidDel="002E2B91">
          <w:delText xml:space="preserve">y </w:delText>
        </w:r>
        <w:r w:rsidR="00F05A35" w:rsidRPr="002E2B91" w:rsidDel="002E2B91">
          <w:delText>expansión</w:delText>
        </w:r>
        <w:r w:rsidR="004D21FD" w:rsidRPr="002E2B91" w:rsidDel="002E2B91">
          <w:delText xml:space="preserve"> en el sector. </w:delText>
        </w:r>
      </w:del>
      <w:r w:rsidR="004D21FD" w:rsidRPr="002E2B91">
        <w:t xml:space="preserve">Por lo tanto la </w:t>
      </w:r>
      <w:r w:rsidR="00F05A35" w:rsidRPr="002E2B91">
        <w:t>contribución</w:t>
      </w:r>
      <w:r w:rsidR="004D21FD" w:rsidRPr="002E2B91">
        <w:t xml:space="preserve"> financiera del FOMIN es crucial.</w:t>
      </w:r>
      <w:r w:rsidRPr="002E2B91">
        <w:t xml:space="preserve"> </w:t>
      </w:r>
    </w:p>
    <w:p w:rsidR="00E9420A" w:rsidRPr="00FC530F" w:rsidRDefault="00E9420A" w:rsidP="00E9420A">
      <w:pPr>
        <w:pStyle w:val="AutoNumpara"/>
        <w:numPr>
          <w:ilvl w:val="0"/>
          <w:numId w:val="0"/>
        </w:numPr>
        <w:rPr>
          <w:szCs w:val="24"/>
        </w:rPr>
      </w:pPr>
      <w:r w:rsidRPr="00FC530F">
        <w:rPr>
          <w:b/>
          <w:szCs w:val="24"/>
        </w:rPr>
        <w:t xml:space="preserve">H. </w:t>
      </w:r>
      <w:r w:rsidRPr="00FC530F">
        <w:rPr>
          <w:b/>
          <w:szCs w:val="24"/>
        </w:rPr>
        <w:tab/>
        <w:t>Resultados del Proyecto</w:t>
      </w:r>
    </w:p>
    <w:p w:rsidR="009035C5" w:rsidRPr="00FC530F" w:rsidRDefault="009035C5" w:rsidP="00F40B61">
      <w:pPr>
        <w:pStyle w:val="AutoNumpara"/>
        <w:numPr>
          <w:ilvl w:val="0"/>
          <w:numId w:val="0"/>
        </w:numPr>
        <w:ind w:left="720" w:hanging="720"/>
      </w:pPr>
      <w:r w:rsidRPr="00FC530F">
        <w:t>Al menos 189,000 m</w:t>
      </w:r>
      <w:r w:rsidRPr="00FC530F">
        <w:rPr>
          <w:vertAlign w:val="superscript"/>
        </w:rPr>
        <w:t>3</w:t>
      </w:r>
      <w:r w:rsidRPr="00FC530F">
        <w:t xml:space="preserve"> de </w:t>
      </w:r>
      <w:r w:rsidR="00F05A35" w:rsidRPr="00FC530F">
        <w:t>biogás</w:t>
      </w:r>
      <w:r w:rsidRPr="00FC530F">
        <w:t xml:space="preserve"> producidos por las cooperativas por </w:t>
      </w:r>
      <w:r w:rsidR="00F05A35" w:rsidRPr="00FC530F">
        <w:t>año</w:t>
      </w:r>
      <w:r w:rsidRPr="00FC530F">
        <w:t xml:space="preserve"> ($</w:t>
      </w:r>
      <w:proofErr w:type="spellStart"/>
      <w:r w:rsidRPr="00FC530F">
        <w:t>tbd</w:t>
      </w:r>
      <w:proofErr w:type="spellEnd"/>
      <w:r w:rsidRPr="00FC530F">
        <w:t>)</w:t>
      </w:r>
    </w:p>
    <w:p w:rsidR="009035C5" w:rsidRPr="00FC530F" w:rsidRDefault="009035C5" w:rsidP="00F40B61">
      <w:pPr>
        <w:pStyle w:val="AutoNumpara"/>
        <w:numPr>
          <w:ilvl w:val="0"/>
          <w:numId w:val="0"/>
        </w:numPr>
      </w:pPr>
      <w:r w:rsidRPr="00FC530F">
        <w:t>A</w:t>
      </w:r>
      <w:r w:rsidR="00966E9E" w:rsidRPr="00FC530F">
        <w:t>horros por a</w:t>
      </w:r>
      <w:r w:rsidRPr="00FC530F">
        <w:t xml:space="preserve">l menos 46,320 </w:t>
      </w:r>
      <w:proofErr w:type="spellStart"/>
      <w:r w:rsidRPr="00FC530F">
        <w:t>kWh</w:t>
      </w:r>
      <w:proofErr w:type="spellEnd"/>
      <w:r w:rsidRPr="00FC530F">
        <w:t xml:space="preserve"> de </w:t>
      </w:r>
      <w:r w:rsidR="00F05A35" w:rsidRPr="00FC530F">
        <w:t>energía</w:t>
      </w:r>
      <w:r w:rsidRPr="00FC530F">
        <w:t xml:space="preserve"> por cosecha de café/</w:t>
      </w:r>
      <w:r w:rsidR="00F05A35" w:rsidRPr="00FC530F">
        <w:t>año</w:t>
      </w:r>
      <w:r w:rsidRPr="00FC530F">
        <w:t xml:space="preserve"> logrados por las cooperativas ($</w:t>
      </w:r>
      <w:proofErr w:type="spellStart"/>
      <w:r w:rsidRPr="00FC530F">
        <w:t>tbd</w:t>
      </w:r>
      <w:proofErr w:type="spellEnd"/>
      <w:r w:rsidRPr="00FC530F">
        <w:t>)</w:t>
      </w:r>
    </w:p>
    <w:p w:rsidR="009035C5" w:rsidRPr="00FC530F" w:rsidRDefault="009035C5" w:rsidP="00F40B61">
      <w:pPr>
        <w:pStyle w:val="AutoNumpara"/>
        <w:numPr>
          <w:ilvl w:val="0"/>
          <w:numId w:val="0"/>
        </w:numPr>
      </w:pPr>
      <w:r w:rsidRPr="00FC530F">
        <w:t xml:space="preserve">Al menos 30,000 kg de fertilizantes </w:t>
      </w:r>
      <w:r w:rsidR="00F05A35" w:rsidRPr="00FC530F">
        <w:t>orgánicos</w:t>
      </w:r>
      <w:r w:rsidRPr="00FC530F">
        <w:t xml:space="preserve"> han sido producidos y comercializados por las cooperativas ($</w:t>
      </w:r>
      <w:proofErr w:type="spellStart"/>
      <w:r w:rsidRPr="00FC530F">
        <w:t>tbd</w:t>
      </w:r>
      <w:proofErr w:type="spellEnd"/>
      <w:r w:rsidRPr="00FC530F">
        <w:t>)</w:t>
      </w:r>
    </w:p>
    <w:p w:rsidR="009035C5" w:rsidRPr="00FC530F" w:rsidRDefault="009035C5" w:rsidP="00F40B61">
      <w:pPr>
        <w:pStyle w:val="AutoNumpara"/>
        <w:numPr>
          <w:ilvl w:val="0"/>
          <w:numId w:val="0"/>
        </w:numPr>
      </w:pPr>
      <w:r w:rsidRPr="00FC530F">
        <w:t>Promedio % de aumento en la productividad de las cooperativas (</w:t>
      </w:r>
      <w:proofErr w:type="spellStart"/>
      <w:r w:rsidRPr="00FC530F">
        <w:t>tbd</w:t>
      </w:r>
      <w:proofErr w:type="spellEnd"/>
      <w:r w:rsidRPr="00FC530F">
        <w:t>)</w:t>
      </w:r>
    </w:p>
    <w:p w:rsidR="009035C5" w:rsidRPr="00FC530F" w:rsidRDefault="009035C5" w:rsidP="00F40B61">
      <w:pPr>
        <w:pStyle w:val="AutoNumpara"/>
        <w:numPr>
          <w:ilvl w:val="0"/>
          <w:numId w:val="0"/>
        </w:numPr>
        <w:ind w:left="720" w:hanging="720"/>
      </w:pPr>
      <w:r w:rsidRPr="00FC530F">
        <w:t>Tres cooperativas han mejorado el uso sustentable del natural capital en sus negocios</w:t>
      </w:r>
    </w:p>
    <w:p w:rsidR="009035C5" w:rsidRPr="00FC530F" w:rsidRDefault="009035C5" w:rsidP="00966E9E">
      <w:pPr>
        <w:pStyle w:val="AutoNumpara"/>
        <w:numPr>
          <w:ilvl w:val="0"/>
          <w:numId w:val="0"/>
        </w:numPr>
      </w:pPr>
      <w:r w:rsidRPr="00FC530F">
        <w:t>Tres Unidades Municipales Ambientales (UMA) han adoptado procedimientos para asegurar que se cumple con el marco regulatorio ambiental en sus municipios.</w:t>
      </w:r>
    </w:p>
    <w:p w:rsidR="009035C5" w:rsidRPr="00FC530F" w:rsidRDefault="009035C5" w:rsidP="00F40B61">
      <w:pPr>
        <w:pStyle w:val="AutoNumpara"/>
        <w:numPr>
          <w:ilvl w:val="0"/>
          <w:numId w:val="0"/>
        </w:numPr>
      </w:pPr>
      <w:r w:rsidRPr="00FC530F">
        <w:t xml:space="preserve">Al menos el 80% de los productores de café han recibido asistencia </w:t>
      </w:r>
      <w:r w:rsidR="00F05A35" w:rsidRPr="00FC530F">
        <w:t>técnica</w:t>
      </w:r>
      <w:r w:rsidRPr="00FC530F">
        <w:t xml:space="preserve"> de las cooperativas</w:t>
      </w:r>
    </w:p>
    <w:p w:rsidR="009035C5" w:rsidRPr="00FC530F" w:rsidRDefault="009035C5" w:rsidP="00F40B61">
      <w:pPr>
        <w:pStyle w:val="AutoNumpara"/>
        <w:numPr>
          <w:ilvl w:val="0"/>
          <w:numId w:val="0"/>
        </w:numPr>
        <w:ind w:left="720" w:hanging="720"/>
      </w:pPr>
      <w:r w:rsidRPr="00FC530F">
        <w:t xml:space="preserve">Tres </w:t>
      </w:r>
      <w:r w:rsidR="00F05A35" w:rsidRPr="00FC530F">
        <w:t>guías</w:t>
      </w:r>
      <w:r w:rsidRPr="00FC530F">
        <w:t xml:space="preserve"> </w:t>
      </w:r>
      <w:r w:rsidR="00F05A35" w:rsidRPr="00FC530F">
        <w:t>prácticas</w:t>
      </w:r>
      <w:r w:rsidRPr="00FC530F">
        <w:t xml:space="preserve"> han sido desarrolladas.</w:t>
      </w:r>
    </w:p>
    <w:p w:rsidR="009035C5" w:rsidRPr="00FC530F" w:rsidRDefault="009035C5" w:rsidP="009035C5">
      <w:pPr>
        <w:autoSpaceDE w:val="0"/>
        <w:autoSpaceDN w:val="0"/>
        <w:adjustRightInd w:val="0"/>
        <w:rPr>
          <w:rFonts w:ascii="Calibri" w:hAnsi="Calibri" w:cs="Calibri"/>
          <w:spacing w:val="0"/>
          <w:szCs w:val="24"/>
          <w:lang w:eastAsia="es-ES"/>
        </w:rPr>
      </w:pPr>
    </w:p>
    <w:p w:rsidR="00E9420A" w:rsidRPr="00FC530F" w:rsidRDefault="00E9420A" w:rsidP="00775C78">
      <w:pPr>
        <w:pStyle w:val="AutoNumpara"/>
        <w:numPr>
          <w:ilvl w:val="0"/>
          <w:numId w:val="12"/>
        </w:numPr>
        <w:rPr>
          <w:b/>
          <w:szCs w:val="24"/>
        </w:rPr>
      </w:pPr>
      <w:r w:rsidRPr="00FC530F">
        <w:rPr>
          <w:b/>
          <w:szCs w:val="24"/>
        </w:rPr>
        <w:lastRenderedPageBreak/>
        <w:t>Impacto del Proyecto</w:t>
      </w:r>
    </w:p>
    <w:p w:rsidR="006B61D4" w:rsidRPr="00FC530F" w:rsidRDefault="006D1734" w:rsidP="00F40B61">
      <w:pPr>
        <w:pStyle w:val="AutoNumpara"/>
        <w:numPr>
          <w:ilvl w:val="0"/>
          <w:numId w:val="0"/>
        </w:numPr>
      </w:pPr>
      <w:r w:rsidRPr="00FC530F">
        <w:t>Al menos 10,000 toneladas de emisiones de CO</w:t>
      </w:r>
      <w:r w:rsidRPr="00FC530F">
        <w:rPr>
          <w:vertAlign w:val="subscript"/>
        </w:rPr>
        <w:t>2</w:t>
      </w:r>
      <w:r w:rsidRPr="00FC530F">
        <w:t xml:space="preserve"> equivalente son reducidas o evitadas por </w:t>
      </w:r>
      <w:r w:rsidR="00F05A35" w:rsidRPr="00FC530F">
        <w:t>año</w:t>
      </w:r>
      <w:r w:rsidRPr="00FC530F">
        <w:t xml:space="preserve"> (meta</w:t>
      </w:r>
      <w:proofErr w:type="gramStart"/>
      <w:r w:rsidRPr="00FC530F">
        <w:t>:10,000</w:t>
      </w:r>
      <w:proofErr w:type="gramEnd"/>
      <w:r w:rsidRPr="00FC530F">
        <w:t>)</w:t>
      </w:r>
    </w:p>
    <w:p w:rsidR="006D1734" w:rsidRPr="00FC530F" w:rsidRDefault="006D1734" w:rsidP="00F40B61">
      <w:pPr>
        <w:pStyle w:val="AutoNumpara"/>
        <w:numPr>
          <w:ilvl w:val="0"/>
          <w:numId w:val="0"/>
        </w:numPr>
      </w:pPr>
      <w:r w:rsidRPr="00FC530F">
        <w:t>Porcentaje % de aumento de las ganancias de las cooperativas (</w:t>
      </w:r>
      <w:r w:rsidR="00F05A35" w:rsidRPr="00FC530F">
        <w:t>meta: estimada</w:t>
      </w:r>
      <w:r w:rsidRPr="00FC530F">
        <w:t xml:space="preserve"> de US$64,800.00 por </w:t>
      </w:r>
      <w:r w:rsidR="00F05A35" w:rsidRPr="00FC530F">
        <w:t>año</w:t>
      </w:r>
      <w:r w:rsidRPr="00FC530F">
        <w:t>) (</w:t>
      </w:r>
      <w:proofErr w:type="spellStart"/>
      <w:r w:rsidRPr="00FC530F">
        <w:t>tbd</w:t>
      </w:r>
      <w:proofErr w:type="spellEnd"/>
      <w:r w:rsidRPr="00FC530F">
        <w:t xml:space="preserve"> en %)</w:t>
      </w:r>
    </w:p>
    <w:p w:rsidR="006D1734" w:rsidRPr="00FC530F" w:rsidRDefault="006D1734" w:rsidP="00F40B61">
      <w:pPr>
        <w:pStyle w:val="AutoNumpara"/>
        <w:numPr>
          <w:ilvl w:val="0"/>
          <w:numId w:val="0"/>
        </w:numPr>
        <w:ind w:left="720" w:hanging="720"/>
      </w:pPr>
      <w:r w:rsidRPr="00FC530F">
        <w:t xml:space="preserve">Ahorros mensuales en los costos de </w:t>
      </w:r>
      <w:r w:rsidR="00F05A35" w:rsidRPr="00FC530F">
        <w:t>energía</w:t>
      </w:r>
      <w:r w:rsidRPr="00FC530F">
        <w:t xml:space="preserve"> en las cooperativas ($)</w:t>
      </w:r>
    </w:p>
    <w:p w:rsidR="00966E9E" w:rsidRPr="00FC530F" w:rsidRDefault="00966E9E" w:rsidP="00F40B61">
      <w:pPr>
        <w:pStyle w:val="AutoNumpara"/>
        <w:numPr>
          <w:ilvl w:val="0"/>
          <w:numId w:val="0"/>
        </w:numPr>
        <w:ind w:left="720" w:hanging="720"/>
      </w:pPr>
    </w:p>
    <w:p w:rsidR="00E9420A" w:rsidRPr="00FC530F" w:rsidRDefault="00E9420A" w:rsidP="00E9420A">
      <w:pPr>
        <w:pStyle w:val="AutoNumpara"/>
        <w:numPr>
          <w:ilvl w:val="0"/>
          <w:numId w:val="0"/>
        </w:numPr>
        <w:rPr>
          <w:b/>
          <w:szCs w:val="24"/>
        </w:rPr>
      </w:pPr>
      <w:r w:rsidRPr="00FC530F">
        <w:rPr>
          <w:b/>
          <w:szCs w:val="24"/>
        </w:rPr>
        <w:t xml:space="preserve">J. </w:t>
      </w:r>
      <w:r w:rsidRPr="00FC530F">
        <w:rPr>
          <w:b/>
          <w:szCs w:val="24"/>
        </w:rPr>
        <w:tab/>
        <w:t>Impacto Sistémico</w:t>
      </w:r>
    </w:p>
    <w:p w:rsidR="00B73B1A" w:rsidRPr="00FC530F" w:rsidRDefault="00B73B1A" w:rsidP="00F40B61">
      <w:pPr>
        <w:pStyle w:val="AutoNumpara"/>
        <w:numPr>
          <w:ilvl w:val="0"/>
          <w:numId w:val="0"/>
        </w:numPr>
        <w:rPr>
          <w:szCs w:val="24"/>
        </w:rPr>
      </w:pPr>
      <w:r w:rsidRPr="00FC530F">
        <w:rPr>
          <w:szCs w:val="24"/>
        </w:rPr>
        <w:t xml:space="preserve">La </w:t>
      </w:r>
      <w:r w:rsidR="00F05A35" w:rsidRPr="00FC530F">
        <w:rPr>
          <w:szCs w:val="24"/>
        </w:rPr>
        <w:t>intención</w:t>
      </w:r>
      <w:r w:rsidRPr="00FC530F">
        <w:rPr>
          <w:szCs w:val="24"/>
        </w:rPr>
        <w:t xml:space="preserve"> de este proyecto es primero aprender del modelo y si este resulta exitoso y costo-efectivo, tratar de replicarlo en otras cooperativas con las que el IHCAFE y AHPROCAFE tienen relaciones y en las que se acopla mejor el modelo. El proyecto tiene como objetivo influenciar a los gobiernos locales a mejorar la aplicación de las regulaciones ambientales.</w:t>
      </w:r>
    </w:p>
    <w:p w:rsidR="00E9420A" w:rsidRPr="00FC530F" w:rsidRDefault="0017537C" w:rsidP="00D60C1F">
      <w:pPr>
        <w:pStyle w:val="Heading1"/>
        <w:rPr>
          <w:lang w:val="es-ES"/>
        </w:rPr>
      </w:pPr>
      <w:bookmarkStart w:id="742" w:name="_Toc365558017"/>
      <w:r w:rsidRPr="00FC530F">
        <w:rPr>
          <w:lang w:val="es-ES"/>
        </w:rPr>
        <w:t>E</w:t>
      </w:r>
      <w:r w:rsidR="00FE5CA4" w:rsidRPr="00FC530F">
        <w:rPr>
          <w:lang w:val="es-ES"/>
        </w:rPr>
        <w:t>STRA</w:t>
      </w:r>
      <w:r w:rsidR="008632E8" w:rsidRPr="00FC530F">
        <w:rPr>
          <w:lang w:val="es-ES"/>
        </w:rPr>
        <w:t>TE</w:t>
      </w:r>
      <w:r w:rsidR="00FE5CA4" w:rsidRPr="00FC530F">
        <w:rPr>
          <w:lang w:val="es-ES"/>
        </w:rPr>
        <w:t>GIA DE SEGUIMIENTO Y EVALUACION</w:t>
      </w:r>
      <w:bookmarkEnd w:id="742"/>
    </w:p>
    <w:p w:rsidR="00B73B1A" w:rsidRPr="00FC530F" w:rsidRDefault="00AD7A01" w:rsidP="00C06FAC">
      <w:pPr>
        <w:jc w:val="both"/>
        <w:rPr>
          <w:spacing w:val="0"/>
          <w:szCs w:val="24"/>
        </w:rPr>
      </w:pPr>
      <w:r w:rsidRPr="00FC530F">
        <w:rPr>
          <w:spacing w:val="0"/>
          <w:szCs w:val="24"/>
        </w:rPr>
        <w:t>Al inicio</w:t>
      </w:r>
      <w:r w:rsidR="00B73B1A" w:rsidRPr="00FC530F">
        <w:rPr>
          <w:spacing w:val="0"/>
          <w:szCs w:val="24"/>
        </w:rPr>
        <w:t xml:space="preserve"> del proyecto, </w:t>
      </w:r>
      <w:r w:rsidR="008062E4" w:rsidRPr="00FC530F">
        <w:rPr>
          <w:spacing w:val="0"/>
          <w:szCs w:val="24"/>
        </w:rPr>
        <w:t xml:space="preserve">se desarrollara un sistema de monitoreo y </w:t>
      </w:r>
      <w:r w:rsidR="00F05A35" w:rsidRPr="00FC530F">
        <w:rPr>
          <w:spacing w:val="0"/>
          <w:szCs w:val="24"/>
        </w:rPr>
        <w:t>evaluación</w:t>
      </w:r>
      <w:r w:rsidR="008062E4" w:rsidRPr="00FC530F">
        <w:rPr>
          <w:spacing w:val="0"/>
          <w:szCs w:val="24"/>
        </w:rPr>
        <w:t xml:space="preserve">. Este </w:t>
      </w:r>
      <w:r w:rsidR="00F05A35" w:rsidRPr="00FC530F">
        <w:rPr>
          <w:spacing w:val="0"/>
          <w:szCs w:val="24"/>
        </w:rPr>
        <w:t>incluirá</w:t>
      </w:r>
      <w:r w:rsidR="008062E4" w:rsidRPr="00FC530F">
        <w:rPr>
          <w:spacing w:val="0"/>
          <w:szCs w:val="24"/>
        </w:rPr>
        <w:t xml:space="preserve"> el desarrollo de la </w:t>
      </w:r>
      <w:r w:rsidR="00F05A35" w:rsidRPr="00FC530F">
        <w:rPr>
          <w:spacing w:val="0"/>
          <w:szCs w:val="24"/>
        </w:rPr>
        <w:t>línea</w:t>
      </w:r>
      <w:r w:rsidR="008062E4" w:rsidRPr="00FC530F">
        <w:rPr>
          <w:spacing w:val="0"/>
          <w:szCs w:val="24"/>
        </w:rPr>
        <w:t xml:space="preserve"> base con indicadores relevantes. La </w:t>
      </w:r>
      <w:r w:rsidR="00F05A35" w:rsidRPr="00FC530F">
        <w:rPr>
          <w:spacing w:val="0"/>
          <w:szCs w:val="24"/>
        </w:rPr>
        <w:t>línea</w:t>
      </w:r>
      <w:r w:rsidR="008062E4" w:rsidRPr="00FC530F">
        <w:rPr>
          <w:spacing w:val="0"/>
          <w:szCs w:val="24"/>
        </w:rPr>
        <w:t xml:space="preserve"> base </w:t>
      </w:r>
      <w:r w:rsidR="00F05A35" w:rsidRPr="00FC530F">
        <w:rPr>
          <w:spacing w:val="0"/>
          <w:szCs w:val="24"/>
        </w:rPr>
        <w:t>será</w:t>
      </w:r>
      <w:r w:rsidR="008062E4" w:rsidRPr="00FC530F">
        <w:rPr>
          <w:spacing w:val="0"/>
          <w:szCs w:val="24"/>
        </w:rPr>
        <w:t xml:space="preserve"> calculada usando diferentes fuentes de </w:t>
      </w:r>
      <w:r w:rsidR="00F05A35" w:rsidRPr="00FC530F">
        <w:rPr>
          <w:spacing w:val="0"/>
          <w:szCs w:val="24"/>
        </w:rPr>
        <w:t>información</w:t>
      </w:r>
      <w:r w:rsidR="008062E4" w:rsidRPr="00FC530F">
        <w:rPr>
          <w:spacing w:val="0"/>
          <w:szCs w:val="24"/>
        </w:rPr>
        <w:t>, que incluyen per</w:t>
      </w:r>
      <w:r w:rsidR="00966E9E" w:rsidRPr="00FC530F">
        <w:rPr>
          <w:spacing w:val="0"/>
          <w:szCs w:val="24"/>
        </w:rPr>
        <w:t>o</w:t>
      </w:r>
      <w:r w:rsidR="008062E4" w:rsidRPr="00FC530F">
        <w:rPr>
          <w:spacing w:val="0"/>
          <w:szCs w:val="24"/>
        </w:rPr>
        <w:t xml:space="preserve"> no se limitan a: encuestas con los productores, </w:t>
      </w:r>
      <w:del w:id="743" w:author="Test" w:date="2013-09-24T11:30:00Z">
        <w:r w:rsidR="008062E4" w:rsidRPr="00FC530F" w:rsidDel="00FC530F">
          <w:rPr>
            <w:spacing w:val="0"/>
            <w:szCs w:val="24"/>
          </w:rPr>
          <w:delText>auditorias</w:delText>
        </w:r>
      </w:del>
      <w:ins w:id="744" w:author="Test" w:date="2013-09-24T11:30:00Z">
        <w:r w:rsidR="00FC530F" w:rsidRPr="00FC530F">
          <w:rPr>
            <w:spacing w:val="0"/>
            <w:szCs w:val="24"/>
          </w:rPr>
          <w:t>auditorías</w:t>
        </w:r>
      </w:ins>
      <w:r w:rsidR="008062E4" w:rsidRPr="00FC530F">
        <w:rPr>
          <w:spacing w:val="0"/>
          <w:szCs w:val="24"/>
        </w:rPr>
        <w:t xml:space="preserve"> a consumo de agua y </w:t>
      </w:r>
      <w:r w:rsidR="00F05A35" w:rsidRPr="00FC530F">
        <w:rPr>
          <w:spacing w:val="0"/>
          <w:szCs w:val="24"/>
        </w:rPr>
        <w:t>energía</w:t>
      </w:r>
      <w:r w:rsidR="008062E4" w:rsidRPr="00FC530F">
        <w:rPr>
          <w:spacing w:val="0"/>
          <w:szCs w:val="24"/>
        </w:rPr>
        <w:t xml:space="preserve">, </w:t>
      </w:r>
      <w:r w:rsidR="00F05A35" w:rsidRPr="00FC530F">
        <w:rPr>
          <w:spacing w:val="0"/>
          <w:szCs w:val="24"/>
        </w:rPr>
        <w:t>medición</w:t>
      </w:r>
      <w:r w:rsidR="008062E4" w:rsidRPr="00FC530F">
        <w:rPr>
          <w:spacing w:val="0"/>
          <w:szCs w:val="24"/>
        </w:rPr>
        <w:t xml:space="preserve"> de la huella de carbono, entrevistas con informantes clave para entender la </w:t>
      </w:r>
      <w:r w:rsidR="00F05A35" w:rsidRPr="00FC530F">
        <w:rPr>
          <w:spacing w:val="0"/>
          <w:szCs w:val="24"/>
        </w:rPr>
        <w:t>situación</w:t>
      </w:r>
      <w:r w:rsidR="008062E4" w:rsidRPr="00FC530F">
        <w:rPr>
          <w:spacing w:val="0"/>
          <w:szCs w:val="24"/>
        </w:rPr>
        <w:t xml:space="preserve"> antes de la </w:t>
      </w:r>
      <w:r w:rsidR="00F05A35" w:rsidRPr="00FC530F">
        <w:rPr>
          <w:spacing w:val="0"/>
          <w:szCs w:val="24"/>
        </w:rPr>
        <w:t>intervención</w:t>
      </w:r>
      <w:r w:rsidR="008062E4" w:rsidRPr="00FC530F">
        <w:rPr>
          <w:spacing w:val="0"/>
          <w:szCs w:val="24"/>
        </w:rPr>
        <w:t xml:space="preserve">, incluyendo </w:t>
      </w:r>
      <w:r w:rsidR="00F05A35" w:rsidRPr="00FC530F">
        <w:rPr>
          <w:spacing w:val="0"/>
          <w:szCs w:val="24"/>
        </w:rPr>
        <w:t>técnicas</w:t>
      </w:r>
      <w:r w:rsidR="008062E4" w:rsidRPr="00FC530F">
        <w:rPr>
          <w:spacing w:val="0"/>
          <w:szCs w:val="24"/>
        </w:rPr>
        <w:t xml:space="preserve"> participativas </w:t>
      </w:r>
      <w:r w:rsidR="00F05A35" w:rsidRPr="00FC530F">
        <w:rPr>
          <w:spacing w:val="0"/>
          <w:szCs w:val="24"/>
        </w:rPr>
        <w:t>rápidas</w:t>
      </w:r>
      <w:r w:rsidR="008062E4" w:rsidRPr="00FC530F">
        <w:rPr>
          <w:spacing w:val="0"/>
          <w:szCs w:val="24"/>
        </w:rPr>
        <w:t xml:space="preserve"> de </w:t>
      </w:r>
      <w:r w:rsidR="00F05A35" w:rsidRPr="00FC530F">
        <w:rPr>
          <w:spacing w:val="0"/>
          <w:szCs w:val="24"/>
        </w:rPr>
        <w:t>valoración</w:t>
      </w:r>
      <w:r w:rsidR="008062E4" w:rsidRPr="00FC530F">
        <w:rPr>
          <w:spacing w:val="0"/>
          <w:szCs w:val="24"/>
        </w:rPr>
        <w:t xml:space="preserve">. Se </w:t>
      </w:r>
      <w:r w:rsidR="00F05A35" w:rsidRPr="00FC530F">
        <w:rPr>
          <w:spacing w:val="0"/>
          <w:szCs w:val="24"/>
        </w:rPr>
        <w:t>dará</w:t>
      </w:r>
      <w:r w:rsidR="008062E4" w:rsidRPr="00FC530F">
        <w:rPr>
          <w:spacing w:val="0"/>
          <w:szCs w:val="24"/>
        </w:rPr>
        <w:t xml:space="preserve"> especial </w:t>
      </w:r>
      <w:r w:rsidR="00F05A35" w:rsidRPr="00FC530F">
        <w:rPr>
          <w:spacing w:val="0"/>
          <w:szCs w:val="24"/>
        </w:rPr>
        <w:t>énfasis</w:t>
      </w:r>
      <w:r w:rsidR="008062E4" w:rsidRPr="00FC530F">
        <w:rPr>
          <w:spacing w:val="0"/>
          <w:szCs w:val="24"/>
        </w:rPr>
        <w:t xml:space="preserve"> a los retos de mujeres productoras de café con la finalidad de darles asistencia </w:t>
      </w:r>
      <w:r w:rsidR="00F05A35" w:rsidRPr="00FC530F">
        <w:rPr>
          <w:spacing w:val="0"/>
          <w:szCs w:val="24"/>
        </w:rPr>
        <w:t>técnica</w:t>
      </w:r>
      <w:r w:rsidR="008062E4" w:rsidRPr="00FC530F">
        <w:rPr>
          <w:spacing w:val="0"/>
          <w:szCs w:val="24"/>
        </w:rPr>
        <w:t xml:space="preserve"> personalizada. </w:t>
      </w:r>
      <w:r w:rsidR="00F05A35" w:rsidRPr="00FC530F">
        <w:rPr>
          <w:spacing w:val="0"/>
          <w:szCs w:val="24"/>
        </w:rPr>
        <w:t>Información</w:t>
      </w:r>
      <w:r w:rsidR="008062E4" w:rsidRPr="00FC530F">
        <w:rPr>
          <w:spacing w:val="0"/>
          <w:szCs w:val="24"/>
        </w:rPr>
        <w:t xml:space="preserve"> secundaria </w:t>
      </w:r>
      <w:r w:rsidR="00F05A35" w:rsidRPr="00FC530F">
        <w:rPr>
          <w:spacing w:val="0"/>
          <w:szCs w:val="24"/>
        </w:rPr>
        <w:t>también</w:t>
      </w:r>
      <w:r w:rsidR="008062E4" w:rsidRPr="00FC530F">
        <w:rPr>
          <w:spacing w:val="0"/>
          <w:szCs w:val="24"/>
        </w:rPr>
        <w:t xml:space="preserve"> </w:t>
      </w:r>
      <w:r w:rsidR="00F05A35" w:rsidRPr="00FC530F">
        <w:rPr>
          <w:spacing w:val="0"/>
          <w:szCs w:val="24"/>
        </w:rPr>
        <w:t>será</w:t>
      </w:r>
      <w:r w:rsidR="008062E4" w:rsidRPr="00FC530F">
        <w:rPr>
          <w:spacing w:val="0"/>
          <w:szCs w:val="24"/>
        </w:rPr>
        <w:t xml:space="preserve"> recolectada de encuestas nacionales, censos y estudios similares.</w:t>
      </w:r>
    </w:p>
    <w:p w:rsidR="005305A3" w:rsidRPr="00FC530F" w:rsidRDefault="005305A3" w:rsidP="00C06FAC">
      <w:pPr>
        <w:jc w:val="both"/>
        <w:rPr>
          <w:spacing w:val="0"/>
          <w:szCs w:val="24"/>
        </w:rPr>
      </w:pPr>
    </w:p>
    <w:p w:rsidR="005305A3" w:rsidRPr="00FC530F" w:rsidRDefault="005305A3" w:rsidP="00C06FAC">
      <w:pPr>
        <w:jc w:val="both"/>
        <w:rPr>
          <w:spacing w:val="0"/>
          <w:szCs w:val="24"/>
        </w:rPr>
      </w:pPr>
      <w:r w:rsidRPr="00FC530F">
        <w:rPr>
          <w:spacing w:val="0"/>
          <w:szCs w:val="24"/>
        </w:rPr>
        <w:t xml:space="preserve">Mecanismos de monitoreo: Se desarrollara un plan de monitoreo y </w:t>
      </w:r>
      <w:r w:rsidR="00F05A35" w:rsidRPr="00FC530F">
        <w:rPr>
          <w:spacing w:val="0"/>
          <w:szCs w:val="24"/>
        </w:rPr>
        <w:t>evaluación</w:t>
      </w:r>
      <w:r w:rsidRPr="00FC530F">
        <w:rPr>
          <w:spacing w:val="0"/>
          <w:szCs w:val="24"/>
        </w:rPr>
        <w:t xml:space="preserve">. SNV cuenta con una herramienta de monitoreo llamada “PME </w:t>
      </w:r>
      <w:proofErr w:type="spellStart"/>
      <w:r w:rsidRPr="00FC530F">
        <w:rPr>
          <w:spacing w:val="0"/>
          <w:szCs w:val="24"/>
        </w:rPr>
        <w:t>tool</w:t>
      </w:r>
      <w:proofErr w:type="spellEnd"/>
      <w:r w:rsidRPr="00FC530F">
        <w:rPr>
          <w:spacing w:val="0"/>
          <w:szCs w:val="24"/>
        </w:rPr>
        <w:t>” para registrar los cambios en el impacto y en los indicadores de resultado. Se llevaran a cabo evaluaciones a la mitad del periodo y al final de este.</w:t>
      </w:r>
    </w:p>
    <w:p w:rsidR="00B73B1A" w:rsidRPr="00FC530F" w:rsidRDefault="00B73B1A" w:rsidP="00C06FAC">
      <w:pPr>
        <w:jc w:val="both"/>
      </w:pPr>
    </w:p>
    <w:p w:rsidR="005305A3" w:rsidRPr="00FC530F" w:rsidRDefault="005305A3" w:rsidP="00C06FAC">
      <w:pPr>
        <w:jc w:val="both"/>
        <w:rPr>
          <w:spacing w:val="0"/>
          <w:szCs w:val="24"/>
        </w:rPr>
      </w:pPr>
      <w:r w:rsidRPr="00FC530F">
        <w:rPr>
          <w:spacing w:val="0"/>
          <w:szCs w:val="24"/>
        </w:rPr>
        <w:t xml:space="preserve">Se llevaran a cabo evaluaciones a la mitad y al final del periodo de ejecución del proyecto. Se llevara a cabo una evaluación final en el tercer año del proyecto utilizando datos cualitativos y cuantitativos de los sistemas de monitoreo de proyecto y de visitas a sitio. La </w:t>
      </w:r>
      <w:r w:rsidR="00F05A35" w:rsidRPr="00FC530F">
        <w:rPr>
          <w:spacing w:val="0"/>
          <w:szCs w:val="24"/>
        </w:rPr>
        <w:t>evaluación</w:t>
      </w:r>
      <w:r w:rsidR="00AD7A01" w:rsidRPr="00FC530F">
        <w:rPr>
          <w:spacing w:val="0"/>
          <w:szCs w:val="24"/>
        </w:rPr>
        <w:t xml:space="preserve"> </w:t>
      </w:r>
      <w:r w:rsidR="00F05A35" w:rsidRPr="00FC530F">
        <w:rPr>
          <w:spacing w:val="0"/>
          <w:szCs w:val="24"/>
        </w:rPr>
        <w:t>seguirá</w:t>
      </w:r>
      <w:r w:rsidR="00AD7A01" w:rsidRPr="00FC530F">
        <w:rPr>
          <w:spacing w:val="0"/>
          <w:szCs w:val="24"/>
        </w:rPr>
        <w:t xml:space="preserve"> una </w:t>
      </w:r>
      <w:r w:rsidR="00F05A35" w:rsidRPr="00FC530F">
        <w:rPr>
          <w:spacing w:val="0"/>
          <w:szCs w:val="24"/>
        </w:rPr>
        <w:t>metodología</w:t>
      </w:r>
      <w:r w:rsidR="00AD7A01" w:rsidRPr="00FC530F">
        <w:rPr>
          <w:spacing w:val="0"/>
          <w:szCs w:val="24"/>
        </w:rPr>
        <w:t xml:space="preserve"> no experimental. La </w:t>
      </w:r>
      <w:r w:rsidR="00F05A35" w:rsidRPr="00FC530F">
        <w:rPr>
          <w:spacing w:val="0"/>
          <w:szCs w:val="24"/>
        </w:rPr>
        <w:t>evaluación</w:t>
      </w:r>
      <w:r w:rsidR="00AD7A01" w:rsidRPr="00FC530F">
        <w:rPr>
          <w:spacing w:val="0"/>
          <w:szCs w:val="24"/>
        </w:rPr>
        <w:t xml:space="preserve"> final </w:t>
      </w:r>
      <w:r w:rsidR="00F05A35" w:rsidRPr="00FC530F">
        <w:rPr>
          <w:spacing w:val="0"/>
          <w:szCs w:val="24"/>
        </w:rPr>
        <w:t>estará</w:t>
      </w:r>
      <w:r w:rsidR="00AD7A01" w:rsidRPr="00FC530F">
        <w:rPr>
          <w:spacing w:val="0"/>
          <w:szCs w:val="24"/>
        </w:rPr>
        <w:t xml:space="preserve"> centrada en la relevancia, eficiencia, acuerdos de gobernabilidad, impacto y sustentabilidad del nuevo modelo y de las otras actividades del proyecto. Algunas de las preguntas </w:t>
      </w:r>
      <w:r w:rsidR="00F05A35" w:rsidRPr="00FC530F">
        <w:rPr>
          <w:spacing w:val="0"/>
          <w:szCs w:val="24"/>
        </w:rPr>
        <w:t>estratégicas</w:t>
      </w:r>
      <w:r w:rsidR="00AD7A01" w:rsidRPr="00FC530F">
        <w:rPr>
          <w:spacing w:val="0"/>
          <w:szCs w:val="24"/>
        </w:rPr>
        <w:t xml:space="preserve"> que deben plantearse son: (i) ¿en </w:t>
      </w:r>
      <w:del w:id="745" w:author="Test" w:date="2013-09-24T11:30:00Z">
        <w:r w:rsidR="00AD7A01" w:rsidRPr="00FC530F" w:rsidDel="00172277">
          <w:rPr>
            <w:spacing w:val="0"/>
            <w:szCs w:val="24"/>
          </w:rPr>
          <w:delText>que</w:delText>
        </w:r>
      </w:del>
      <w:ins w:id="746" w:author="Test" w:date="2013-09-24T11:30:00Z">
        <w:r w:rsidR="00172277" w:rsidRPr="00FC530F">
          <w:rPr>
            <w:spacing w:val="0"/>
            <w:szCs w:val="24"/>
          </w:rPr>
          <w:t>qué</w:t>
        </w:r>
      </w:ins>
      <w:r w:rsidR="00AD7A01" w:rsidRPr="00FC530F">
        <w:rPr>
          <w:spacing w:val="0"/>
          <w:szCs w:val="24"/>
        </w:rPr>
        <w:t xml:space="preserve"> medida las nuevas </w:t>
      </w:r>
      <w:r w:rsidR="00F05A35" w:rsidRPr="00FC530F">
        <w:rPr>
          <w:spacing w:val="0"/>
          <w:szCs w:val="24"/>
        </w:rPr>
        <w:t>tecnologías</w:t>
      </w:r>
      <w:r w:rsidR="00AD7A01" w:rsidRPr="00FC530F">
        <w:rPr>
          <w:spacing w:val="0"/>
          <w:szCs w:val="24"/>
        </w:rPr>
        <w:t xml:space="preserve"> verdes incrementaron la </w:t>
      </w:r>
      <w:r w:rsidR="00F05A35" w:rsidRPr="00FC530F">
        <w:rPr>
          <w:spacing w:val="0"/>
          <w:szCs w:val="24"/>
        </w:rPr>
        <w:t>producción</w:t>
      </w:r>
      <w:r w:rsidR="00AD7A01" w:rsidRPr="00FC530F">
        <w:rPr>
          <w:spacing w:val="0"/>
          <w:szCs w:val="24"/>
        </w:rPr>
        <w:t>, mejoraron la calidad y redujeron los costos?</w:t>
      </w:r>
      <w:r w:rsidR="00BD4CE4" w:rsidRPr="00FC530F">
        <w:rPr>
          <w:spacing w:val="0"/>
          <w:szCs w:val="24"/>
        </w:rPr>
        <w:t xml:space="preserve">; (ii) ¿Cuáles son los costos y los beneficios?; (iii) ¿en </w:t>
      </w:r>
      <w:del w:id="747" w:author="Test" w:date="2013-09-24T11:30:00Z">
        <w:r w:rsidR="00BD4CE4" w:rsidRPr="00FC530F" w:rsidDel="00172277">
          <w:rPr>
            <w:spacing w:val="0"/>
            <w:szCs w:val="24"/>
          </w:rPr>
          <w:delText>que</w:delText>
        </w:r>
      </w:del>
      <w:ins w:id="748" w:author="Test" w:date="2013-09-24T11:30:00Z">
        <w:r w:rsidR="00172277" w:rsidRPr="00FC530F">
          <w:rPr>
            <w:spacing w:val="0"/>
            <w:szCs w:val="24"/>
          </w:rPr>
          <w:t>qué</w:t>
        </w:r>
      </w:ins>
      <w:r w:rsidR="00BD4CE4" w:rsidRPr="00FC530F">
        <w:rPr>
          <w:spacing w:val="0"/>
          <w:szCs w:val="24"/>
        </w:rPr>
        <w:t xml:space="preserve"> medida el nuevo modelo incremento las ganancias y creo oportunidades </w:t>
      </w:r>
      <w:r w:rsidR="00F05A35" w:rsidRPr="00FC530F">
        <w:rPr>
          <w:spacing w:val="0"/>
          <w:szCs w:val="24"/>
        </w:rPr>
        <w:t>económicas</w:t>
      </w:r>
      <w:r w:rsidR="00BD4CE4" w:rsidRPr="00FC530F">
        <w:rPr>
          <w:spacing w:val="0"/>
          <w:szCs w:val="24"/>
        </w:rPr>
        <w:t xml:space="preserve"> para las cooperativas en el proyecto piloto?; (iv) ¿Cómo es que las comunidades usaron o reinvirtieron sus </w:t>
      </w:r>
      <w:r w:rsidR="00BD4CE4" w:rsidRPr="00FC530F">
        <w:rPr>
          <w:spacing w:val="0"/>
          <w:szCs w:val="24"/>
        </w:rPr>
        <w:lastRenderedPageBreak/>
        <w:t xml:space="preserve">ganancias?; (v) ¿en </w:t>
      </w:r>
      <w:del w:id="749" w:author="Test" w:date="2013-09-24T11:30:00Z">
        <w:r w:rsidR="00BD4CE4" w:rsidRPr="00FC530F" w:rsidDel="00172277">
          <w:rPr>
            <w:spacing w:val="0"/>
            <w:szCs w:val="24"/>
          </w:rPr>
          <w:delText>que</w:delText>
        </w:r>
      </w:del>
      <w:ins w:id="750" w:author="Test" w:date="2013-09-24T11:30:00Z">
        <w:r w:rsidR="00172277" w:rsidRPr="00FC530F">
          <w:rPr>
            <w:spacing w:val="0"/>
            <w:szCs w:val="24"/>
          </w:rPr>
          <w:t>qué</w:t>
        </w:r>
      </w:ins>
      <w:r w:rsidR="00BD4CE4" w:rsidRPr="00FC530F">
        <w:rPr>
          <w:spacing w:val="0"/>
          <w:szCs w:val="24"/>
        </w:rPr>
        <w:t xml:space="preserve"> medida el nuevo modelo mejor</w:t>
      </w:r>
      <w:ins w:id="751" w:author="Test" w:date="2013-09-24T11:30:00Z">
        <w:r w:rsidR="00172277">
          <w:rPr>
            <w:spacing w:val="0"/>
            <w:szCs w:val="24"/>
          </w:rPr>
          <w:t>ó</w:t>
        </w:r>
      </w:ins>
      <w:del w:id="752" w:author="Test" w:date="2013-09-24T11:30:00Z">
        <w:r w:rsidR="00BD4CE4" w:rsidRPr="00172277" w:rsidDel="00172277">
          <w:rPr>
            <w:spacing w:val="0"/>
            <w:szCs w:val="24"/>
          </w:rPr>
          <w:delText>o</w:delText>
        </w:r>
      </w:del>
      <w:r w:rsidR="00BD4CE4" w:rsidRPr="00172277">
        <w:rPr>
          <w:spacing w:val="0"/>
          <w:szCs w:val="24"/>
        </w:rPr>
        <w:t xml:space="preserve"> la sustentabilidad ambiental y el manejo de recursos naturales? Los resultados, recomendaciones, lecciones aprendidas y el potencial de </w:t>
      </w:r>
      <w:r w:rsidR="00F05A35" w:rsidRPr="00FC530F">
        <w:rPr>
          <w:spacing w:val="0"/>
          <w:szCs w:val="24"/>
        </w:rPr>
        <w:t>replicación</w:t>
      </w:r>
      <w:r w:rsidR="00BD4CE4" w:rsidRPr="00FC530F">
        <w:rPr>
          <w:spacing w:val="0"/>
          <w:szCs w:val="24"/>
        </w:rPr>
        <w:t xml:space="preserve"> </w:t>
      </w:r>
      <w:r w:rsidR="00F05A35" w:rsidRPr="00FC530F">
        <w:rPr>
          <w:spacing w:val="0"/>
          <w:szCs w:val="24"/>
        </w:rPr>
        <w:t>serán</w:t>
      </w:r>
      <w:r w:rsidR="00BD4CE4" w:rsidRPr="00FC530F">
        <w:rPr>
          <w:spacing w:val="0"/>
          <w:szCs w:val="24"/>
        </w:rPr>
        <w:t xml:space="preserve"> diseminados a las audiencias interesadas.</w:t>
      </w:r>
    </w:p>
    <w:p w:rsidR="00B73B1A" w:rsidRPr="00FC530F" w:rsidRDefault="00B73B1A" w:rsidP="005305A3"/>
    <w:p w:rsidR="00F226AF" w:rsidRPr="00FC530F" w:rsidRDefault="00371EE6" w:rsidP="00D60C1F">
      <w:pPr>
        <w:pStyle w:val="Heading1"/>
        <w:rPr>
          <w:lang w:val="es-ES"/>
        </w:rPr>
      </w:pPr>
      <w:bookmarkStart w:id="753" w:name="_Toc365558018"/>
      <w:r w:rsidRPr="00FC530F">
        <w:rPr>
          <w:lang w:val="es-ES"/>
        </w:rPr>
        <w:t>COSTO Y FINANCIAMIENTO</w:t>
      </w:r>
      <w:bookmarkEnd w:id="753"/>
    </w:p>
    <w:bookmarkEnd w:id="567"/>
    <w:p w:rsidR="00196B2B" w:rsidRPr="00FC530F" w:rsidRDefault="00196B2B" w:rsidP="00C06FAC">
      <w:pPr>
        <w:pStyle w:val="AutoNumpara"/>
        <w:numPr>
          <w:ilvl w:val="0"/>
          <w:numId w:val="0"/>
        </w:numPr>
        <w:rPr>
          <w:rFonts w:eastAsia="Cambria"/>
        </w:rPr>
      </w:pPr>
      <w:r w:rsidRPr="00FC530F">
        <w:rPr>
          <w:rFonts w:eastAsia="Cambria"/>
        </w:rPr>
        <w:t>El costo total del proyec</w:t>
      </w:r>
      <w:r w:rsidR="008062E4" w:rsidRPr="00FC530F">
        <w:rPr>
          <w:rFonts w:eastAsia="Cambria"/>
        </w:rPr>
        <w:t>to ascenderá a US$1.100.000</w:t>
      </w:r>
      <w:r w:rsidRPr="00FC530F">
        <w:rPr>
          <w:rFonts w:eastAsia="Cambria"/>
        </w:rPr>
        <w:t>. El FOMIN aportará US$</w:t>
      </w:r>
      <w:r w:rsidR="008062E4" w:rsidRPr="00FC530F">
        <w:rPr>
          <w:rFonts w:eastAsia="Cambria"/>
        </w:rPr>
        <w:t>770.000</w:t>
      </w:r>
      <w:r w:rsidRPr="00FC530F">
        <w:rPr>
          <w:rFonts w:eastAsia="Cambria"/>
        </w:rPr>
        <w:t xml:space="preserve"> </w:t>
      </w:r>
      <w:r w:rsidRPr="00FC530F">
        <w:rPr>
          <w:rFonts w:eastAsia="Cambria"/>
          <w:highlight w:val="yellow"/>
        </w:rPr>
        <w:t xml:space="preserve">mediante una operación de cooperación técnica y </w:t>
      </w:r>
      <w:ins w:id="754" w:author="Test" w:date="2013-09-24T11:30:00Z">
        <w:r w:rsidR="00172277">
          <w:rPr>
            <w:rFonts w:eastAsia="Cambria"/>
            <w:highlight w:val="yellow"/>
          </w:rPr>
          <w:t>SNV</w:t>
        </w:r>
      </w:ins>
      <w:del w:id="755" w:author="Test" w:date="2013-09-24T11:30:00Z">
        <w:r w:rsidRPr="00172277" w:rsidDel="00172277">
          <w:rPr>
            <w:rFonts w:eastAsia="Cambria"/>
            <w:highlight w:val="yellow"/>
          </w:rPr>
          <w:delText>F</w:delText>
        </w:r>
      </w:del>
      <w:r w:rsidRPr="00172277">
        <w:rPr>
          <w:rFonts w:eastAsia="Cambria"/>
          <w:highlight w:val="yellow"/>
        </w:rPr>
        <w:t>C</w:t>
      </w:r>
      <w:r w:rsidRPr="00172277">
        <w:rPr>
          <w:rFonts w:eastAsia="Cambria"/>
        </w:rPr>
        <w:t xml:space="preserve"> US$</w:t>
      </w:r>
      <w:r w:rsidR="008062E4" w:rsidRPr="00172277">
        <w:rPr>
          <w:rFonts w:eastAsia="Cambria"/>
        </w:rPr>
        <w:t>330.000</w:t>
      </w:r>
      <w:r w:rsidRPr="00172277">
        <w:rPr>
          <w:rFonts w:eastAsia="Cambria"/>
        </w:rPr>
        <w:t xml:space="preserve"> como fondos de contrapartida.</w:t>
      </w:r>
      <w:r w:rsidR="00F226AF" w:rsidRPr="008B5695">
        <w:rPr>
          <w:rFonts w:eastAsia="Cambria"/>
        </w:rPr>
        <w:t xml:space="preserve"> El periodo de ejecución del proyecto será de </w:t>
      </w:r>
      <w:r w:rsidR="00F226AF" w:rsidRPr="00FC530F">
        <w:rPr>
          <w:rFonts w:eastAsia="Cambria"/>
          <w:highlight w:val="yellow"/>
        </w:rPr>
        <w:t>36 meses con un periodo de desembolso de 42 meses</w:t>
      </w:r>
      <w:r w:rsidR="00F226AF" w:rsidRPr="00FC530F">
        <w:rPr>
          <w:rFonts w:eastAsia="Cambria"/>
        </w:rPr>
        <w:t>.</w:t>
      </w:r>
    </w:p>
    <w:p w:rsidR="00DC5F6C" w:rsidRPr="00FC530F" w:rsidRDefault="00DC5F6C" w:rsidP="00DC5F6C">
      <w:pPr>
        <w:pStyle w:val="AutoNumpara"/>
        <w:numPr>
          <w:ilvl w:val="0"/>
          <w:numId w:val="0"/>
        </w:numPr>
        <w:ind w:left="720"/>
      </w:pPr>
    </w:p>
    <w:tbl>
      <w:tblPr>
        <w:tblW w:w="8028" w:type="dxa"/>
        <w:jc w:val="center"/>
        <w:tblLook w:val="04A0" w:firstRow="1" w:lastRow="0" w:firstColumn="1" w:lastColumn="0" w:noHBand="0" w:noVBand="1"/>
      </w:tblPr>
      <w:tblGrid>
        <w:gridCol w:w="4014"/>
        <w:gridCol w:w="1170"/>
        <w:gridCol w:w="1643"/>
        <w:gridCol w:w="1201"/>
      </w:tblGrid>
      <w:tr w:rsidR="00C37DC5" w:rsidRPr="00FC530F" w:rsidTr="00C06FAC">
        <w:trPr>
          <w:trHeight w:val="375"/>
          <w:tblHeader/>
          <w:jc w:val="center"/>
        </w:trPr>
        <w:tc>
          <w:tcPr>
            <w:tcW w:w="4014" w:type="dxa"/>
            <w:tcBorders>
              <w:top w:val="single" w:sz="4" w:space="0" w:color="auto"/>
              <w:left w:val="single" w:sz="4" w:space="0" w:color="auto"/>
              <w:bottom w:val="single" w:sz="4" w:space="0" w:color="auto"/>
              <w:right w:val="single" w:sz="4" w:space="0" w:color="auto"/>
            </w:tcBorders>
            <w:shd w:val="clear" w:color="000000" w:fill="C0C0C0"/>
            <w:vAlign w:val="center"/>
          </w:tcPr>
          <w:p w:rsidR="00871BB3" w:rsidRPr="00FC530F" w:rsidRDefault="00871BB3" w:rsidP="003C58EF">
            <w:pPr>
              <w:spacing w:before="20" w:after="20"/>
              <w:jc w:val="center"/>
              <w:rPr>
                <w:b/>
                <w:bCs/>
                <w:spacing w:val="0"/>
                <w:sz w:val="20"/>
              </w:rPr>
            </w:pPr>
            <w:r w:rsidRPr="00FC530F">
              <w:rPr>
                <w:b/>
                <w:bCs/>
                <w:spacing w:val="0"/>
                <w:sz w:val="20"/>
              </w:rPr>
              <w:t>Componentes</w:t>
            </w:r>
          </w:p>
        </w:tc>
        <w:tc>
          <w:tcPr>
            <w:tcW w:w="1170" w:type="dxa"/>
            <w:tcBorders>
              <w:top w:val="single" w:sz="4" w:space="0" w:color="auto"/>
              <w:left w:val="nil"/>
              <w:bottom w:val="single" w:sz="4" w:space="0" w:color="auto"/>
              <w:right w:val="single" w:sz="4" w:space="0" w:color="auto"/>
            </w:tcBorders>
            <w:shd w:val="clear" w:color="000000" w:fill="C0C0C0"/>
            <w:vAlign w:val="center"/>
          </w:tcPr>
          <w:p w:rsidR="00871BB3" w:rsidRPr="00FC530F" w:rsidRDefault="00871BB3" w:rsidP="003C58EF">
            <w:pPr>
              <w:spacing w:before="20" w:after="20"/>
              <w:jc w:val="center"/>
              <w:rPr>
                <w:b/>
                <w:bCs/>
                <w:spacing w:val="0"/>
                <w:sz w:val="20"/>
              </w:rPr>
            </w:pPr>
            <w:r w:rsidRPr="00FC530F">
              <w:rPr>
                <w:b/>
                <w:bCs/>
                <w:spacing w:val="0"/>
                <w:sz w:val="20"/>
              </w:rPr>
              <w:t>FOMIN</w:t>
            </w:r>
          </w:p>
        </w:tc>
        <w:tc>
          <w:tcPr>
            <w:tcW w:w="1643" w:type="dxa"/>
            <w:tcBorders>
              <w:top w:val="single" w:sz="4" w:space="0" w:color="auto"/>
              <w:left w:val="nil"/>
              <w:bottom w:val="single" w:sz="4" w:space="0" w:color="auto"/>
              <w:right w:val="single" w:sz="4" w:space="0" w:color="auto"/>
            </w:tcBorders>
            <w:shd w:val="clear" w:color="000000" w:fill="C0C0C0"/>
            <w:vAlign w:val="center"/>
          </w:tcPr>
          <w:p w:rsidR="00EF04A9" w:rsidRPr="00FC530F" w:rsidRDefault="00871BB3" w:rsidP="003C58EF">
            <w:pPr>
              <w:spacing w:before="20" w:after="20"/>
              <w:jc w:val="center"/>
              <w:rPr>
                <w:b/>
                <w:bCs/>
                <w:spacing w:val="0"/>
                <w:sz w:val="20"/>
              </w:rPr>
            </w:pPr>
            <w:r w:rsidRPr="00FC530F">
              <w:rPr>
                <w:b/>
                <w:bCs/>
                <w:spacing w:val="0"/>
                <w:sz w:val="20"/>
              </w:rPr>
              <w:t>CONTRA</w:t>
            </w:r>
          </w:p>
          <w:p w:rsidR="00871BB3" w:rsidRPr="00FC530F" w:rsidRDefault="00871BB3" w:rsidP="003C58EF">
            <w:pPr>
              <w:spacing w:before="20" w:after="20"/>
              <w:jc w:val="center"/>
              <w:rPr>
                <w:b/>
                <w:bCs/>
                <w:spacing w:val="0"/>
                <w:sz w:val="20"/>
              </w:rPr>
            </w:pPr>
            <w:r w:rsidRPr="00FC530F">
              <w:rPr>
                <w:b/>
                <w:bCs/>
                <w:spacing w:val="0"/>
                <w:sz w:val="20"/>
              </w:rPr>
              <w:t>PARTIDA</w:t>
            </w:r>
          </w:p>
        </w:tc>
        <w:tc>
          <w:tcPr>
            <w:tcW w:w="1201" w:type="dxa"/>
            <w:tcBorders>
              <w:top w:val="single" w:sz="4" w:space="0" w:color="auto"/>
              <w:left w:val="nil"/>
              <w:bottom w:val="single" w:sz="4" w:space="0" w:color="auto"/>
              <w:right w:val="single" w:sz="4" w:space="0" w:color="auto"/>
            </w:tcBorders>
            <w:shd w:val="clear" w:color="000000" w:fill="C0C0C0"/>
            <w:vAlign w:val="center"/>
          </w:tcPr>
          <w:p w:rsidR="00871BB3" w:rsidRPr="00FC530F" w:rsidRDefault="00871BB3" w:rsidP="003C58EF">
            <w:pPr>
              <w:spacing w:before="20" w:after="20"/>
              <w:jc w:val="center"/>
              <w:rPr>
                <w:b/>
                <w:bCs/>
                <w:spacing w:val="0"/>
                <w:sz w:val="20"/>
              </w:rPr>
            </w:pPr>
            <w:r w:rsidRPr="00FC530F">
              <w:rPr>
                <w:b/>
                <w:bCs/>
                <w:spacing w:val="0"/>
                <w:sz w:val="20"/>
              </w:rPr>
              <w:t>TOTAL</w:t>
            </w:r>
          </w:p>
        </w:tc>
      </w:tr>
      <w:tr w:rsidR="00C37DC5" w:rsidRPr="00FC530F" w:rsidTr="00EF04A9">
        <w:trPr>
          <w:trHeight w:val="480"/>
          <w:jc w:val="center"/>
        </w:trPr>
        <w:tc>
          <w:tcPr>
            <w:tcW w:w="4014" w:type="dxa"/>
            <w:tcBorders>
              <w:top w:val="nil"/>
              <w:left w:val="single" w:sz="4" w:space="0" w:color="auto"/>
              <w:bottom w:val="single" w:sz="4" w:space="0" w:color="auto"/>
              <w:right w:val="single" w:sz="4" w:space="0" w:color="auto"/>
            </w:tcBorders>
            <w:shd w:val="clear" w:color="auto" w:fill="auto"/>
          </w:tcPr>
          <w:p w:rsidR="00871BB3" w:rsidRPr="00FC530F" w:rsidRDefault="00871BB3" w:rsidP="008062E4">
            <w:pPr>
              <w:spacing w:before="20" w:after="20"/>
              <w:rPr>
                <w:b/>
                <w:bCs/>
                <w:spacing w:val="0"/>
                <w:sz w:val="20"/>
              </w:rPr>
            </w:pPr>
            <w:r w:rsidRPr="00FC530F">
              <w:rPr>
                <w:b/>
                <w:bCs/>
                <w:spacing w:val="0"/>
                <w:sz w:val="20"/>
              </w:rPr>
              <w:t xml:space="preserve">Componente I: </w:t>
            </w:r>
            <w:r w:rsidR="00F05A35" w:rsidRPr="00FC530F">
              <w:rPr>
                <w:b/>
                <w:bCs/>
                <w:spacing w:val="0"/>
                <w:sz w:val="20"/>
              </w:rPr>
              <w:t>Medición</w:t>
            </w:r>
            <w:r w:rsidR="008062E4" w:rsidRPr="00FC530F">
              <w:rPr>
                <w:b/>
                <w:bCs/>
                <w:spacing w:val="0"/>
                <w:sz w:val="20"/>
              </w:rPr>
              <w:t xml:space="preserve"> de la huella de carbono y de la eficiencia en el consumo de recursos</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A22C5C">
            <w:pPr>
              <w:spacing w:before="20" w:after="20"/>
              <w:ind w:right="36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r>
      <w:tr w:rsidR="00C37DC5" w:rsidRPr="00FC530F" w:rsidTr="00EF04A9">
        <w:trPr>
          <w:trHeight w:val="480"/>
          <w:jc w:val="center"/>
        </w:trPr>
        <w:tc>
          <w:tcPr>
            <w:tcW w:w="4014" w:type="dxa"/>
            <w:tcBorders>
              <w:top w:val="nil"/>
              <w:left w:val="single" w:sz="4" w:space="0" w:color="auto"/>
              <w:bottom w:val="single" w:sz="4" w:space="0" w:color="auto"/>
              <w:right w:val="single" w:sz="4" w:space="0" w:color="auto"/>
            </w:tcBorders>
            <w:shd w:val="clear" w:color="auto" w:fill="auto"/>
          </w:tcPr>
          <w:p w:rsidR="00871BB3" w:rsidRPr="00FC530F" w:rsidRDefault="00871BB3" w:rsidP="008062E4">
            <w:pPr>
              <w:spacing w:before="20" w:after="20"/>
              <w:rPr>
                <w:b/>
                <w:bCs/>
                <w:spacing w:val="0"/>
                <w:sz w:val="20"/>
              </w:rPr>
            </w:pPr>
            <w:r w:rsidRPr="00FC530F">
              <w:rPr>
                <w:b/>
                <w:bCs/>
                <w:spacing w:val="0"/>
                <w:sz w:val="20"/>
              </w:rPr>
              <w:t xml:space="preserve">Componente II: </w:t>
            </w:r>
            <w:r w:rsidR="008062E4" w:rsidRPr="00FC530F">
              <w:rPr>
                <w:b/>
                <w:bCs/>
                <w:spacing w:val="0"/>
                <w:sz w:val="20"/>
              </w:rPr>
              <w:t xml:space="preserve">Mejora de la eficiencia en el uso de recursos y prueba de la planta piloto de </w:t>
            </w:r>
            <w:r w:rsidR="00F05A35" w:rsidRPr="00FC530F">
              <w:rPr>
                <w:b/>
                <w:bCs/>
                <w:spacing w:val="0"/>
                <w:sz w:val="20"/>
              </w:rPr>
              <w:t>biogás</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A22C5C">
            <w:pPr>
              <w:spacing w:before="20" w:after="20"/>
              <w:ind w:right="36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r>
      <w:tr w:rsidR="00C37DC5" w:rsidRPr="00FC530F" w:rsidTr="00EF04A9">
        <w:trPr>
          <w:trHeight w:val="315"/>
          <w:jc w:val="center"/>
        </w:trPr>
        <w:tc>
          <w:tcPr>
            <w:tcW w:w="4014" w:type="dxa"/>
            <w:tcBorders>
              <w:top w:val="nil"/>
              <w:left w:val="single" w:sz="4" w:space="0" w:color="auto"/>
              <w:bottom w:val="single" w:sz="4" w:space="0" w:color="auto"/>
              <w:right w:val="single" w:sz="4" w:space="0" w:color="auto"/>
            </w:tcBorders>
            <w:shd w:val="clear" w:color="auto" w:fill="auto"/>
          </w:tcPr>
          <w:p w:rsidR="00871BB3" w:rsidRPr="00FC530F" w:rsidRDefault="00871BB3" w:rsidP="008062E4">
            <w:pPr>
              <w:spacing w:before="20" w:after="20"/>
              <w:rPr>
                <w:b/>
                <w:bCs/>
                <w:spacing w:val="0"/>
                <w:sz w:val="20"/>
              </w:rPr>
            </w:pPr>
            <w:r w:rsidRPr="00FC530F">
              <w:rPr>
                <w:b/>
                <w:bCs/>
                <w:spacing w:val="0"/>
                <w:sz w:val="20"/>
              </w:rPr>
              <w:t xml:space="preserve">Componente III: </w:t>
            </w:r>
            <w:r w:rsidR="008062E4" w:rsidRPr="00FC530F">
              <w:rPr>
                <w:b/>
                <w:bCs/>
                <w:spacing w:val="0"/>
                <w:sz w:val="20"/>
              </w:rPr>
              <w:t xml:space="preserve">Desarrollo de </w:t>
            </w:r>
            <w:proofErr w:type="spellStart"/>
            <w:r w:rsidR="008062E4" w:rsidRPr="00FC530F">
              <w:rPr>
                <w:b/>
                <w:bCs/>
                <w:spacing w:val="0"/>
                <w:sz w:val="20"/>
              </w:rPr>
              <w:t>co</w:t>
            </w:r>
            <w:proofErr w:type="spellEnd"/>
            <w:r w:rsidR="008062E4" w:rsidRPr="00FC530F">
              <w:rPr>
                <w:b/>
                <w:bCs/>
                <w:spacing w:val="0"/>
                <w:sz w:val="20"/>
              </w:rPr>
              <w:t xml:space="preserve">-productos </w:t>
            </w:r>
            <w:r w:rsidR="00F05A35" w:rsidRPr="00FC530F">
              <w:rPr>
                <w:b/>
                <w:bCs/>
                <w:spacing w:val="0"/>
                <w:sz w:val="20"/>
              </w:rPr>
              <w:t>orgánicos</w:t>
            </w:r>
            <w:r w:rsidR="003D5B72" w:rsidRPr="00FC530F">
              <w:rPr>
                <w:b/>
                <w:bCs/>
                <w:spacing w:val="0"/>
                <w:sz w:val="20"/>
              </w:rPr>
              <w:t xml:space="preserve"> </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A22C5C">
            <w:pPr>
              <w:spacing w:before="20" w:after="20"/>
              <w:ind w:right="36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r>
      <w:tr w:rsidR="00C37DC5" w:rsidRPr="00FC530F" w:rsidTr="00EF04A9">
        <w:trPr>
          <w:trHeight w:val="480"/>
          <w:jc w:val="center"/>
        </w:trPr>
        <w:tc>
          <w:tcPr>
            <w:tcW w:w="4014" w:type="dxa"/>
            <w:tcBorders>
              <w:top w:val="nil"/>
              <w:left w:val="single" w:sz="4" w:space="0" w:color="auto"/>
              <w:bottom w:val="single" w:sz="4" w:space="0" w:color="auto"/>
              <w:right w:val="single" w:sz="4" w:space="0" w:color="auto"/>
            </w:tcBorders>
            <w:shd w:val="clear" w:color="auto" w:fill="auto"/>
          </w:tcPr>
          <w:p w:rsidR="00871BB3" w:rsidRPr="00FC530F" w:rsidRDefault="00871BB3" w:rsidP="008062E4">
            <w:pPr>
              <w:spacing w:before="20" w:after="20"/>
              <w:rPr>
                <w:b/>
                <w:bCs/>
                <w:spacing w:val="0"/>
                <w:sz w:val="20"/>
              </w:rPr>
            </w:pPr>
            <w:r w:rsidRPr="00FC530F">
              <w:rPr>
                <w:b/>
                <w:bCs/>
                <w:spacing w:val="0"/>
                <w:sz w:val="20"/>
              </w:rPr>
              <w:t xml:space="preserve">Componente IV: </w:t>
            </w:r>
            <w:r w:rsidR="008062E4" w:rsidRPr="00FC530F">
              <w:rPr>
                <w:b/>
                <w:bCs/>
                <w:spacing w:val="0"/>
                <w:sz w:val="20"/>
              </w:rPr>
              <w:t xml:space="preserve">Desarrollo de un modelo de asistencia </w:t>
            </w:r>
            <w:r w:rsidR="00F05A35" w:rsidRPr="00FC530F">
              <w:rPr>
                <w:b/>
                <w:bCs/>
                <w:spacing w:val="0"/>
                <w:sz w:val="20"/>
              </w:rPr>
              <w:t>técnica</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A22C5C">
            <w:pPr>
              <w:spacing w:before="20" w:after="20"/>
              <w:ind w:right="36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r>
      <w:tr w:rsidR="008062E4" w:rsidRPr="00FC530F" w:rsidTr="00EF04A9">
        <w:trPr>
          <w:trHeight w:val="480"/>
          <w:jc w:val="center"/>
        </w:trPr>
        <w:tc>
          <w:tcPr>
            <w:tcW w:w="4014" w:type="dxa"/>
            <w:tcBorders>
              <w:top w:val="nil"/>
              <w:left w:val="single" w:sz="4" w:space="0" w:color="auto"/>
              <w:bottom w:val="single" w:sz="4" w:space="0" w:color="auto"/>
              <w:right w:val="single" w:sz="4" w:space="0" w:color="auto"/>
            </w:tcBorders>
            <w:shd w:val="clear" w:color="auto" w:fill="auto"/>
          </w:tcPr>
          <w:p w:rsidR="008062E4" w:rsidRPr="00FC530F" w:rsidRDefault="008062E4" w:rsidP="008062E4">
            <w:pPr>
              <w:spacing w:before="20" w:after="20"/>
              <w:rPr>
                <w:b/>
                <w:bCs/>
                <w:spacing w:val="0"/>
                <w:sz w:val="20"/>
              </w:rPr>
            </w:pPr>
            <w:r w:rsidRPr="00FC530F">
              <w:rPr>
                <w:b/>
                <w:bCs/>
                <w:spacing w:val="0"/>
                <w:sz w:val="20"/>
              </w:rPr>
              <w:t xml:space="preserve">Componente V: </w:t>
            </w:r>
            <w:r w:rsidR="00F05A35" w:rsidRPr="00FC530F">
              <w:rPr>
                <w:b/>
                <w:bCs/>
                <w:spacing w:val="0"/>
                <w:sz w:val="20"/>
              </w:rPr>
              <w:t>Promoción</w:t>
            </w:r>
            <w:r w:rsidRPr="00FC530F">
              <w:rPr>
                <w:b/>
                <w:bCs/>
                <w:spacing w:val="0"/>
                <w:sz w:val="20"/>
              </w:rPr>
              <w:t xml:space="preserve"> del conocimiento y </w:t>
            </w:r>
            <w:r w:rsidR="00F05A35" w:rsidRPr="00FC530F">
              <w:rPr>
                <w:b/>
                <w:bCs/>
                <w:spacing w:val="0"/>
                <w:sz w:val="20"/>
              </w:rPr>
              <w:t>diseminación</w:t>
            </w:r>
            <w:r w:rsidRPr="00FC530F">
              <w:rPr>
                <w:b/>
                <w:bCs/>
                <w:spacing w:val="0"/>
                <w:sz w:val="20"/>
              </w:rPr>
              <w:t xml:space="preserve"> de los resultados del proyecto</w:t>
            </w:r>
          </w:p>
        </w:tc>
        <w:tc>
          <w:tcPr>
            <w:tcW w:w="1170" w:type="dxa"/>
            <w:tcBorders>
              <w:top w:val="nil"/>
              <w:left w:val="nil"/>
              <w:bottom w:val="single" w:sz="4" w:space="0" w:color="auto"/>
              <w:right w:val="single" w:sz="4" w:space="0" w:color="auto"/>
            </w:tcBorders>
            <w:shd w:val="clear" w:color="auto" w:fill="auto"/>
          </w:tcPr>
          <w:p w:rsidR="008062E4" w:rsidRPr="00FC530F" w:rsidRDefault="008062E4"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062E4" w:rsidRPr="00FC530F" w:rsidRDefault="008062E4" w:rsidP="00A22C5C">
            <w:pPr>
              <w:spacing w:before="20" w:after="20"/>
              <w:ind w:right="36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062E4" w:rsidRPr="00FC530F" w:rsidRDefault="008062E4" w:rsidP="00C37DC5">
            <w:pPr>
              <w:spacing w:before="20" w:after="20"/>
              <w:jc w:val="right"/>
              <w:rPr>
                <w:spacing w:val="0"/>
                <w:sz w:val="20"/>
              </w:rPr>
            </w:pPr>
          </w:p>
        </w:tc>
      </w:tr>
      <w:tr w:rsidR="00C37DC5" w:rsidRPr="00FC530F" w:rsidTr="00EF04A9">
        <w:trPr>
          <w:trHeight w:val="255"/>
          <w:jc w:val="center"/>
        </w:trPr>
        <w:tc>
          <w:tcPr>
            <w:tcW w:w="4014" w:type="dxa"/>
            <w:tcBorders>
              <w:top w:val="nil"/>
              <w:left w:val="single" w:sz="4" w:space="0" w:color="auto"/>
              <w:bottom w:val="single" w:sz="4" w:space="0" w:color="auto"/>
              <w:right w:val="single" w:sz="4" w:space="0" w:color="auto"/>
            </w:tcBorders>
            <w:shd w:val="clear" w:color="auto" w:fill="auto"/>
          </w:tcPr>
          <w:p w:rsidR="00871BB3" w:rsidRPr="00FC530F" w:rsidRDefault="003D5B72" w:rsidP="003D5B72">
            <w:pPr>
              <w:spacing w:before="20" w:after="20"/>
              <w:rPr>
                <w:spacing w:val="0"/>
                <w:sz w:val="20"/>
                <w:highlight w:val="yellow"/>
              </w:rPr>
            </w:pPr>
            <w:r w:rsidRPr="00FC530F">
              <w:rPr>
                <w:spacing w:val="0"/>
                <w:sz w:val="20"/>
                <w:highlight w:val="yellow"/>
              </w:rPr>
              <w:t xml:space="preserve">Unidad ejecutora </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A22C5C">
            <w:pPr>
              <w:spacing w:before="20" w:after="20"/>
              <w:ind w:right="36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r>
      <w:tr w:rsidR="00C37DC5" w:rsidRPr="00FC530F" w:rsidTr="00EF04A9">
        <w:trPr>
          <w:trHeight w:val="255"/>
          <w:jc w:val="center"/>
        </w:trPr>
        <w:tc>
          <w:tcPr>
            <w:tcW w:w="4014" w:type="dxa"/>
            <w:tcBorders>
              <w:top w:val="nil"/>
              <w:left w:val="single" w:sz="4" w:space="0" w:color="auto"/>
              <w:bottom w:val="single" w:sz="4" w:space="0" w:color="auto"/>
              <w:right w:val="single" w:sz="4" w:space="0" w:color="auto"/>
            </w:tcBorders>
            <w:shd w:val="clear" w:color="auto" w:fill="auto"/>
          </w:tcPr>
          <w:p w:rsidR="00871BB3" w:rsidRPr="00FC530F" w:rsidRDefault="00871BB3" w:rsidP="00C37DC5">
            <w:pPr>
              <w:spacing w:before="20" w:after="20"/>
              <w:rPr>
                <w:spacing w:val="0"/>
                <w:sz w:val="20"/>
                <w:highlight w:val="yellow"/>
              </w:rPr>
            </w:pPr>
            <w:r w:rsidRPr="00FC530F">
              <w:rPr>
                <w:spacing w:val="0"/>
                <w:sz w:val="20"/>
                <w:highlight w:val="yellow"/>
              </w:rPr>
              <w:t>Revisiones ex post</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A22C5C">
            <w:pPr>
              <w:spacing w:before="20" w:after="20"/>
              <w:ind w:right="36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r>
      <w:tr w:rsidR="00C37DC5" w:rsidRPr="00FC530F" w:rsidTr="00EF04A9">
        <w:trPr>
          <w:trHeight w:val="255"/>
          <w:jc w:val="center"/>
        </w:trPr>
        <w:tc>
          <w:tcPr>
            <w:tcW w:w="4014" w:type="dxa"/>
            <w:tcBorders>
              <w:top w:val="nil"/>
              <w:left w:val="single" w:sz="4" w:space="0" w:color="auto"/>
              <w:bottom w:val="single" w:sz="4" w:space="0" w:color="auto"/>
              <w:right w:val="single" w:sz="4" w:space="0" w:color="auto"/>
            </w:tcBorders>
            <w:shd w:val="clear" w:color="auto" w:fill="auto"/>
          </w:tcPr>
          <w:p w:rsidR="00871BB3" w:rsidRPr="00172277" w:rsidRDefault="00666F97" w:rsidP="00666F97">
            <w:pPr>
              <w:spacing w:before="20" w:after="20"/>
              <w:rPr>
                <w:spacing w:val="0"/>
                <w:sz w:val="20"/>
                <w:highlight w:val="yellow"/>
              </w:rPr>
            </w:pPr>
            <w:r w:rsidRPr="00FC530F">
              <w:rPr>
                <w:spacing w:val="0"/>
                <w:sz w:val="20"/>
                <w:highlight w:val="yellow"/>
              </w:rPr>
              <w:t>Línea de Base</w:t>
            </w:r>
            <w:r w:rsidR="00E50931" w:rsidRPr="00FC530F">
              <w:rPr>
                <w:rStyle w:val="FootnoteReference"/>
                <w:spacing w:val="0"/>
                <w:highlight w:val="yellow"/>
              </w:rPr>
              <w:footnoteReference w:id="16"/>
            </w:r>
            <w:r w:rsidR="00871BB3" w:rsidRPr="00FC530F">
              <w:rPr>
                <w:spacing w:val="0"/>
                <w:sz w:val="20"/>
                <w:highlight w:val="yellow"/>
              </w:rPr>
              <w:t>, seguimiento y evaluación</w:t>
            </w:r>
          </w:p>
        </w:tc>
        <w:tc>
          <w:tcPr>
            <w:tcW w:w="1170" w:type="dxa"/>
            <w:tcBorders>
              <w:top w:val="nil"/>
              <w:left w:val="nil"/>
              <w:bottom w:val="single" w:sz="4" w:space="0" w:color="auto"/>
              <w:right w:val="single" w:sz="4" w:space="0" w:color="auto"/>
            </w:tcBorders>
            <w:shd w:val="clear" w:color="auto" w:fill="auto"/>
          </w:tcPr>
          <w:p w:rsidR="00871BB3" w:rsidRPr="006140EB" w:rsidRDefault="00871BB3"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A22C5C">
            <w:pPr>
              <w:spacing w:before="20" w:after="20"/>
              <w:ind w:right="36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r>
      <w:tr w:rsidR="00C37DC5" w:rsidRPr="00FC530F" w:rsidTr="00EF04A9">
        <w:trPr>
          <w:trHeight w:val="255"/>
          <w:jc w:val="center"/>
        </w:trPr>
        <w:tc>
          <w:tcPr>
            <w:tcW w:w="4014" w:type="dxa"/>
            <w:tcBorders>
              <w:top w:val="nil"/>
              <w:left w:val="single" w:sz="4" w:space="0" w:color="auto"/>
              <w:bottom w:val="single" w:sz="4" w:space="0" w:color="auto"/>
              <w:right w:val="single" w:sz="4" w:space="0" w:color="auto"/>
            </w:tcBorders>
            <w:shd w:val="clear" w:color="auto" w:fill="auto"/>
          </w:tcPr>
          <w:p w:rsidR="00871BB3" w:rsidRPr="00FC530F" w:rsidRDefault="00871BB3" w:rsidP="00C37DC5">
            <w:pPr>
              <w:spacing w:before="20" w:after="20"/>
              <w:rPr>
                <w:spacing w:val="0"/>
                <w:sz w:val="20"/>
                <w:highlight w:val="yellow"/>
              </w:rPr>
            </w:pPr>
            <w:r w:rsidRPr="00FC530F">
              <w:rPr>
                <w:spacing w:val="0"/>
                <w:sz w:val="20"/>
                <w:highlight w:val="yellow"/>
              </w:rPr>
              <w:t>Imprevistos</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A22C5C">
            <w:pPr>
              <w:spacing w:before="20" w:after="20"/>
              <w:ind w:right="36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r>
      <w:tr w:rsidR="00C37DC5" w:rsidRPr="00FC530F" w:rsidTr="00EF04A9">
        <w:trPr>
          <w:trHeight w:val="255"/>
          <w:jc w:val="center"/>
        </w:trPr>
        <w:tc>
          <w:tcPr>
            <w:tcW w:w="4014" w:type="dxa"/>
            <w:tcBorders>
              <w:top w:val="nil"/>
              <w:left w:val="single" w:sz="4" w:space="0" w:color="auto"/>
              <w:bottom w:val="single" w:sz="4" w:space="0" w:color="auto"/>
              <w:right w:val="single" w:sz="4" w:space="0" w:color="auto"/>
            </w:tcBorders>
            <w:shd w:val="clear" w:color="000000" w:fill="FFFFFF"/>
            <w:vAlign w:val="center"/>
          </w:tcPr>
          <w:p w:rsidR="00871BB3" w:rsidRPr="00FC530F" w:rsidRDefault="00871BB3" w:rsidP="00C37DC5">
            <w:pPr>
              <w:spacing w:before="20" w:after="20"/>
              <w:jc w:val="right"/>
              <w:rPr>
                <w:b/>
                <w:bCs/>
                <w:spacing w:val="0"/>
                <w:sz w:val="20"/>
                <w:highlight w:val="yellow"/>
              </w:rPr>
            </w:pPr>
            <w:r w:rsidRPr="00FC530F">
              <w:rPr>
                <w:b/>
                <w:bCs/>
                <w:spacing w:val="0"/>
                <w:sz w:val="20"/>
                <w:highlight w:val="yellow"/>
              </w:rPr>
              <w:t>Subtotal</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b/>
                <w:bCs/>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A22C5C">
            <w:pPr>
              <w:spacing w:before="20" w:after="20"/>
              <w:ind w:right="360"/>
              <w:jc w:val="right"/>
              <w:rPr>
                <w:b/>
                <w:bCs/>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356D3D">
            <w:pPr>
              <w:spacing w:before="20" w:after="20"/>
              <w:jc w:val="right"/>
              <w:rPr>
                <w:b/>
                <w:bCs/>
                <w:spacing w:val="0"/>
                <w:sz w:val="20"/>
              </w:rPr>
            </w:pPr>
          </w:p>
        </w:tc>
      </w:tr>
      <w:tr w:rsidR="00C37DC5" w:rsidRPr="00FC530F" w:rsidTr="00EF04A9">
        <w:trPr>
          <w:trHeight w:val="255"/>
          <w:jc w:val="center"/>
        </w:trPr>
        <w:tc>
          <w:tcPr>
            <w:tcW w:w="4014" w:type="dxa"/>
            <w:tcBorders>
              <w:top w:val="nil"/>
              <w:left w:val="single" w:sz="4" w:space="0" w:color="auto"/>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highlight w:val="yellow"/>
              </w:rPr>
            </w:pPr>
            <w:r w:rsidRPr="00FC530F">
              <w:rPr>
                <w:spacing w:val="0"/>
                <w:sz w:val="20"/>
                <w:highlight w:val="yellow"/>
              </w:rPr>
              <w:t>Porcentaje de financiamiento</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356D3D">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356D3D">
            <w:pPr>
              <w:spacing w:before="20" w:after="20"/>
              <w:ind w:right="36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r>
      <w:tr w:rsidR="00C37DC5" w:rsidRPr="00FC530F" w:rsidTr="00EF04A9">
        <w:trPr>
          <w:trHeight w:val="255"/>
          <w:jc w:val="center"/>
        </w:trPr>
        <w:tc>
          <w:tcPr>
            <w:tcW w:w="4014" w:type="dxa"/>
            <w:tcBorders>
              <w:top w:val="nil"/>
              <w:left w:val="single" w:sz="4" w:space="0" w:color="auto"/>
              <w:bottom w:val="single" w:sz="4" w:space="0" w:color="auto"/>
              <w:right w:val="single" w:sz="4" w:space="0" w:color="auto"/>
            </w:tcBorders>
            <w:shd w:val="clear" w:color="auto" w:fill="auto"/>
          </w:tcPr>
          <w:p w:rsidR="00871BB3" w:rsidRPr="00FC530F" w:rsidRDefault="00871BB3" w:rsidP="00C37DC5">
            <w:pPr>
              <w:spacing w:before="20" w:after="20"/>
              <w:rPr>
                <w:spacing w:val="0"/>
                <w:sz w:val="20"/>
                <w:highlight w:val="yellow"/>
              </w:rPr>
            </w:pPr>
            <w:r w:rsidRPr="00FC530F">
              <w:rPr>
                <w:spacing w:val="0"/>
                <w:sz w:val="20"/>
                <w:highlight w:val="yellow"/>
              </w:rPr>
              <w:t xml:space="preserve">Fortalecimiento institucional </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A22C5C">
            <w:pPr>
              <w:spacing w:before="20" w:after="20"/>
              <w:ind w:right="36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r>
      <w:tr w:rsidR="00C37DC5" w:rsidRPr="00FC530F" w:rsidTr="00EF04A9">
        <w:trPr>
          <w:trHeight w:val="285"/>
          <w:jc w:val="center"/>
        </w:trPr>
        <w:tc>
          <w:tcPr>
            <w:tcW w:w="4014" w:type="dxa"/>
            <w:tcBorders>
              <w:top w:val="nil"/>
              <w:left w:val="single" w:sz="4" w:space="0" w:color="auto"/>
              <w:bottom w:val="single" w:sz="4" w:space="0" w:color="auto"/>
              <w:right w:val="single" w:sz="4" w:space="0" w:color="auto"/>
            </w:tcBorders>
            <w:shd w:val="clear" w:color="auto" w:fill="auto"/>
          </w:tcPr>
          <w:p w:rsidR="00871BB3" w:rsidRPr="00FC530F" w:rsidRDefault="00871BB3" w:rsidP="00C37DC5">
            <w:pPr>
              <w:spacing w:before="20" w:after="20"/>
              <w:rPr>
                <w:spacing w:val="0"/>
                <w:sz w:val="20"/>
                <w:highlight w:val="yellow"/>
              </w:rPr>
            </w:pPr>
            <w:r w:rsidRPr="00FC530F">
              <w:rPr>
                <w:spacing w:val="0"/>
                <w:sz w:val="20"/>
                <w:highlight w:val="yellow"/>
              </w:rPr>
              <w:t>Cuenta de evaluación de impacto (5%)</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spacing w:val="0"/>
                <w:sz w:val="20"/>
              </w:rPr>
            </w:pPr>
          </w:p>
        </w:tc>
      </w:tr>
      <w:tr w:rsidR="002B4C79" w:rsidRPr="00FC530F" w:rsidTr="00EF04A9">
        <w:trPr>
          <w:trHeight w:val="285"/>
          <w:jc w:val="center"/>
        </w:trPr>
        <w:tc>
          <w:tcPr>
            <w:tcW w:w="4014" w:type="dxa"/>
            <w:tcBorders>
              <w:top w:val="nil"/>
              <w:left w:val="single" w:sz="4" w:space="0" w:color="auto"/>
              <w:bottom w:val="single" w:sz="4" w:space="0" w:color="auto"/>
              <w:right w:val="single" w:sz="4" w:space="0" w:color="auto"/>
            </w:tcBorders>
            <w:shd w:val="clear" w:color="auto" w:fill="auto"/>
          </w:tcPr>
          <w:p w:rsidR="002B4C79" w:rsidRPr="00FC530F" w:rsidRDefault="002B4C79" w:rsidP="00C37DC5">
            <w:pPr>
              <w:spacing w:before="20" w:after="20"/>
              <w:rPr>
                <w:spacing w:val="0"/>
                <w:sz w:val="20"/>
                <w:highlight w:val="yellow"/>
              </w:rPr>
            </w:pPr>
            <w:r w:rsidRPr="00FC530F">
              <w:rPr>
                <w:spacing w:val="0"/>
                <w:sz w:val="20"/>
                <w:highlight w:val="yellow"/>
              </w:rPr>
              <w:t>Agendas</w:t>
            </w:r>
          </w:p>
        </w:tc>
        <w:tc>
          <w:tcPr>
            <w:tcW w:w="1170" w:type="dxa"/>
            <w:tcBorders>
              <w:top w:val="nil"/>
              <w:left w:val="nil"/>
              <w:bottom w:val="single" w:sz="4" w:space="0" w:color="auto"/>
              <w:right w:val="single" w:sz="4" w:space="0" w:color="auto"/>
            </w:tcBorders>
            <w:shd w:val="clear" w:color="auto" w:fill="auto"/>
          </w:tcPr>
          <w:p w:rsidR="002B4C79" w:rsidRPr="00FC530F" w:rsidRDefault="002B4C79" w:rsidP="00C37DC5">
            <w:pPr>
              <w:spacing w:before="20" w:after="20"/>
              <w:jc w:val="right"/>
              <w:rPr>
                <w:spacing w:val="0"/>
                <w:sz w:val="20"/>
              </w:rPr>
            </w:pPr>
          </w:p>
        </w:tc>
        <w:tc>
          <w:tcPr>
            <w:tcW w:w="1643" w:type="dxa"/>
            <w:tcBorders>
              <w:top w:val="nil"/>
              <w:left w:val="nil"/>
              <w:bottom w:val="single" w:sz="4" w:space="0" w:color="auto"/>
              <w:right w:val="single" w:sz="4" w:space="0" w:color="auto"/>
            </w:tcBorders>
            <w:shd w:val="clear" w:color="auto" w:fill="auto"/>
          </w:tcPr>
          <w:p w:rsidR="002B4C79" w:rsidRPr="00FC530F" w:rsidRDefault="002B4C79" w:rsidP="00C37DC5">
            <w:pPr>
              <w:spacing w:before="20" w:after="20"/>
              <w:jc w:val="right"/>
              <w:rPr>
                <w:spacing w:val="0"/>
                <w:sz w:val="20"/>
              </w:rPr>
            </w:pPr>
          </w:p>
        </w:tc>
        <w:tc>
          <w:tcPr>
            <w:tcW w:w="1201" w:type="dxa"/>
            <w:tcBorders>
              <w:top w:val="nil"/>
              <w:left w:val="nil"/>
              <w:bottom w:val="single" w:sz="4" w:space="0" w:color="auto"/>
              <w:right w:val="single" w:sz="4" w:space="0" w:color="auto"/>
            </w:tcBorders>
            <w:shd w:val="clear" w:color="auto" w:fill="auto"/>
          </w:tcPr>
          <w:p w:rsidR="002B4C79" w:rsidRPr="00FC530F" w:rsidRDefault="002B4C79" w:rsidP="00C37DC5">
            <w:pPr>
              <w:spacing w:before="20" w:after="20"/>
              <w:jc w:val="right"/>
              <w:rPr>
                <w:spacing w:val="0"/>
                <w:sz w:val="20"/>
              </w:rPr>
            </w:pPr>
          </w:p>
        </w:tc>
      </w:tr>
      <w:tr w:rsidR="00C37DC5" w:rsidRPr="00FC530F" w:rsidTr="00EF04A9">
        <w:trPr>
          <w:trHeight w:val="255"/>
          <w:jc w:val="center"/>
        </w:trPr>
        <w:tc>
          <w:tcPr>
            <w:tcW w:w="4014" w:type="dxa"/>
            <w:tcBorders>
              <w:top w:val="nil"/>
              <w:left w:val="single" w:sz="4" w:space="0" w:color="auto"/>
              <w:bottom w:val="single" w:sz="4" w:space="0" w:color="auto"/>
              <w:right w:val="single" w:sz="4" w:space="0" w:color="auto"/>
            </w:tcBorders>
            <w:shd w:val="clear" w:color="000000" w:fill="FFFFFF"/>
            <w:vAlign w:val="center"/>
          </w:tcPr>
          <w:p w:rsidR="00871BB3" w:rsidRPr="00FC530F" w:rsidRDefault="00871BB3" w:rsidP="00A0248A">
            <w:pPr>
              <w:spacing w:before="20" w:after="20"/>
              <w:jc w:val="right"/>
              <w:rPr>
                <w:b/>
                <w:bCs/>
                <w:spacing w:val="0"/>
                <w:sz w:val="20"/>
                <w:highlight w:val="yellow"/>
              </w:rPr>
            </w:pPr>
            <w:r w:rsidRPr="00FC530F">
              <w:rPr>
                <w:b/>
                <w:bCs/>
                <w:spacing w:val="0"/>
                <w:sz w:val="20"/>
                <w:highlight w:val="yellow"/>
              </w:rPr>
              <w:t>Total</w:t>
            </w:r>
          </w:p>
        </w:tc>
        <w:tc>
          <w:tcPr>
            <w:tcW w:w="1170"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b/>
                <w:bCs/>
                <w:spacing w:val="0"/>
                <w:sz w:val="20"/>
              </w:rPr>
            </w:pPr>
          </w:p>
        </w:tc>
        <w:tc>
          <w:tcPr>
            <w:tcW w:w="1643" w:type="dxa"/>
            <w:tcBorders>
              <w:top w:val="nil"/>
              <w:left w:val="nil"/>
              <w:bottom w:val="single" w:sz="4" w:space="0" w:color="auto"/>
              <w:right w:val="single" w:sz="4" w:space="0" w:color="auto"/>
            </w:tcBorders>
            <w:shd w:val="clear" w:color="auto" w:fill="auto"/>
          </w:tcPr>
          <w:p w:rsidR="00871BB3" w:rsidRPr="00FC530F" w:rsidRDefault="00871BB3" w:rsidP="00A22C5C">
            <w:pPr>
              <w:spacing w:before="20" w:after="20"/>
              <w:ind w:right="360"/>
              <w:jc w:val="right"/>
              <w:rPr>
                <w:b/>
                <w:bCs/>
                <w:spacing w:val="0"/>
                <w:sz w:val="20"/>
              </w:rPr>
            </w:pPr>
          </w:p>
        </w:tc>
        <w:tc>
          <w:tcPr>
            <w:tcW w:w="1201" w:type="dxa"/>
            <w:tcBorders>
              <w:top w:val="nil"/>
              <w:left w:val="nil"/>
              <w:bottom w:val="single" w:sz="4" w:space="0" w:color="auto"/>
              <w:right w:val="single" w:sz="4" w:space="0" w:color="auto"/>
            </w:tcBorders>
            <w:shd w:val="clear" w:color="auto" w:fill="auto"/>
          </w:tcPr>
          <w:p w:rsidR="00871BB3" w:rsidRPr="00FC530F" w:rsidRDefault="00871BB3" w:rsidP="00C37DC5">
            <w:pPr>
              <w:spacing w:before="20" w:after="20"/>
              <w:jc w:val="right"/>
              <w:rPr>
                <w:b/>
                <w:bCs/>
                <w:spacing w:val="0"/>
                <w:sz w:val="20"/>
              </w:rPr>
            </w:pPr>
          </w:p>
        </w:tc>
      </w:tr>
    </w:tbl>
    <w:p w:rsidR="00871BB3" w:rsidRPr="00FC530F" w:rsidRDefault="00871BB3" w:rsidP="00B775C3"/>
    <w:p w:rsidR="00871BB3" w:rsidRPr="00FC530F" w:rsidRDefault="00480BD2" w:rsidP="00775C78">
      <w:pPr>
        <w:pStyle w:val="Heading1"/>
        <w:rPr>
          <w:lang w:val="es-ES"/>
        </w:rPr>
      </w:pPr>
      <w:bookmarkStart w:id="756" w:name="_Toc235532214"/>
      <w:bookmarkStart w:id="757" w:name="_Toc238465829"/>
      <w:bookmarkStart w:id="758" w:name="_Toc354490278"/>
      <w:bookmarkStart w:id="759" w:name="_Toc365558019"/>
      <w:r w:rsidRPr="00FC530F">
        <w:rPr>
          <w:lang w:val="es-ES"/>
        </w:rPr>
        <w:lastRenderedPageBreak/>
        <w:t>AGENCIA EJECUTORA</w:t>
      </w:r>
      <w:bookmarkEnd w:id="756"/>
      <w:bookmarkEnd w:id="757"/>
      <w:bookmarkEnd w:id="758"/>
      <w:bookmarkEnd w:id="759"/>
    </w:p>
    <w:p w:rsidR="00BD4CE4" w:rsidRPr="00172277" w:rsidDel="00172277" w:rsidRDefault="00BD4CE4" w:rsidP="00C06FAC">
      <w:pPr>
        <w:pStyle w:val="AutoNumpara"/>
        <w:numPr>
          <w:ilvl w:val="0"/>
          <w:numId w:val="0"/>
        </w:numPr>
        <w:rPr>
          <w:del w:id="760" w:author="Test" w:date="2013-09-24T11:34:00Z"/>
          <w:rFonts w:eastAsia="Cambria"/>
        </w:rPr>
      </w:pPr>
      <w:r w:rsidRPr="00FC530F">
        <w:rPr>
          <w:rFonts w:eastAsia="Cambria"/>
        </w:rPr>
        <w:t xml:space="preserve">SNV es una organización internacional sin fines de lucro con sede en La Haya, </w:t>
      </w:r>
      <w:r w:rsidR="00F05A35" w:rsidRPr="00FC530F">
        <w:rPr>
          <w:rFonts w:eastAsia="Cambria"/>
        </w:rPr>
        <w:t>Países</w:t>
      </w:r>
      <w:r w:rsidRPr="00FC530F">
        <w:rPr>
          <w:rFonts w:eastAsia="Cambria"/>
        </w:rPr>
        <w:t xml:space="preserve"> Bajos. SNV ha operado en Honduras desde 1987 como una ONG enfocada a desarrollo. En 2007, SNV obtuvo su estatus legal. SNV ofrece </w:t>
      </w:r>
      <w:del w:id="761" w:author="Test" w:date="2013-09-24T11:31:00Z">
        <w:r w:rsidRPr="00FC530F" w:rsidDel="00172277">
          <w:rPr>
            <w:rFonts w:eastAsia="Cambria"/>
          </w:rPr>
          <w:delText>mas</w:delText>
        </w:r>
      </w:del>
      <w:ins w:id="762" w:author="Test" w:date="2013-09-24T11:31:00Z">
        <w:r w:rsidR="00172277" w:rsidRPr="00FC530F">
          <w:rPr>
            <w:rFonts w:eastAsia="Cambria"/>
          </w:rPr>
          <w:t>más</w:t>
        </w:r>
      </w:ins>
      <w:r w:rsidRPr="00FC530F">
        <w:rPr>
          <w:rFonts w:eastAsia="Cambria"/>
        </w:rPr>
        <w:t xml:space="preserve"> de 20 </w:t>
      </w:r>
      <w:r w:rsidR="00F05A35" w:rsidRPr="00FC530F">
        <w:rPr>
          <w:rFonts w:eastAsia="Cambria"/>
        </w:rPr>
        <w:t>años</w:t>
      </w:r>
      <w:r w:rsidRPr="00FC530F">
        <w:rPr>
          <w:rFonts w:eastAsia="Cambria"/>
        </w:rPr>
        <w:t xml:space="preserve"> de experiencia en dar asistencia </w:t>
      </w:r>
      <w:r w:rsidR="00F05A35" w:rsidRPr="00FC530F">
        <w:rPr>
          <w:rFonts w:eastAsia="Cambria"/>
        </w:rPr>
        <w:t>técnica</w:t>
      </w:r>
      <w:r w:rsidRPr="00FC530F">
        <w:rPr>
          <w:rFonts w:eastAsia="Cambria"/>
        </w:rPr>
        <w:t xml:space="preserve"> en el </w:t>
      </w:r>
      <w:r w:rsidR="00F05A35" w:rsidRPr="00FC530F">
        <w:rPr>
          <w:rFonts w:eastAsia="Cambria"/>
        </w:rPr>
        <w:t>país</w:t>
      </w:r>
      <w:r w:rsidRPr="00FC530F">
        <w:rPr>
          <w:rFonts w:eastAsia="Cambria"/>
        </w:rPr>
        <w:t xml:space="preserve">, sustentabilidad ambiental, </w:t>
      </w:r>
      <w:del w:id="763" w:author="Test" w:date="2013-09-24T11:34:00Z">
        <w:r w:rsidRPr="00FC530F" w:rsidDel="00172277">
          <w:rPr>
            <w:rFonts w:eastAsia="Cambria"/>
          </w:rPr>
          <w:delText xml:space="preserve">desarrollo institucional y </w:delText>
        </w:r>
      </w:del>
      <w:r w:rsidRPr="00FC530F">
        <w:rPr>
          <w:rFonts w:eastAsia="Cambria"/>
        </w:rPr>
        <w:t xml:space="preserve">fortalecimiento organizacional en sectores como el </w:t>
      </w:r>
      <w:r w:rsidR="00F05A35" w:rsidRPr="00FC530F">
        <w:rPr>
          <w:rFonts w:eastAsia="Cambria"/>
        </w:rPr>
        <w:t>agrícola</w:t>
      </w:r>
      <w:r w:rsidRPr="00FC530F">
        <w:rPr>
          <w:rFonts w:eastAsia="Cambria"/>
        </w:rPr>
        <w:t xml:space="preserve"> (</w:t>
      </w:r>
      <w:r w:rsidR="00F05A35" w:rsidRPr="00FC530F">
        <w:rPr>
          <w:rFonts w:eastAsia="Cambria"/>
        </w:rPr>
        <w:t>específicamente</w:t>
      </w:r>
      <w:r w:rsidRPr="00FC530F">
        <w:rPr>
          <w:rFonts w:eastAsia="Cambria"/>
        </w:rPr>
        <w:t xml:space="preserve"> en café y horticultura), </w:t>
      </w:r>
      <w:r w:rsidR="00F05A35" w:rsidRPr="00172277">
        <w:rPr>
          <w:rFonts w:eastAsia="Cambria"/>
        </w:rPr>
        <w:t>energía</w:t>
      </w:r>
      <w:ins w:id="764" w:author="Test" w:date="2013-09-24T11:34:00Z">
        <w:r w:rsidR="00172277">
          <w:rPr>
            <w:rFonts w:eastAsia="Cambria"/>
          </w:rPr>
          <w:t xml:space="preserve">, entre </w:t>
        </w:r>
      </w:ins>
      <w:del w:id="765" w:author="Test" w:date="2013-09-24T11:34:00Z">
        <w:r w:rsidRPr="00172277" w:rsidDel="00172277">
          <w:rPr>
            <w:rFonts w:eastAsia="Cambria"/>
          </w:rPr>
          <w:delText xml:space="preserve"> y </w:delText>
        </w:r>
      </w:del>
      <w:r w:rsidRPr="00172277">
        <w:rPr>
          <w:rFonts w:eastAsia="Cambria"/>
        </w:rPr>
        <w:t xml:space="preserve">otros. En Honduras, SNV tiene un equipo </w:t>
      </w:r>
      <w:r w:rsidR="00F05A35" w:rsidRPr="00172277">
        <w:rPr>
          <w:rFonts w:eastAsia="Cambria"/>
        </w:rPr>
        <w:t>técnico</w:t>
      </w:r>
      <w:r w:rsidRPr="00172277">
        <w:rPr>
          <w:rFonts w:eastAsia="Cambria"/>
        </w:rPr>
        <w:t xml:space="preserve"> de ocho consultores y un equipo con personal de financiero, administrativo y de soporte de ocho personas. Para la </w:t>
      </w:r>
      <w:r w:rsidR="00F05A35" w:rsidRPr="00172277">
        <w:rPr>
          <w:rFonts w:eastAsia="Cambria"/>
        </w:rPr>
        <w:t>implementación</w:t>
      </w:r>
      <w:r w:rsidRPr="00172277">
        <w:rPr>
          <w:rFonts w:eastAsia="Cambria"/>
        </w:rPr>
        <w:t xml:space="preserve"> de este proyecto, solo SNV </w:t>
      </w:r>
      <w:r w:rsidR="00F05A35" w:rsidRPr="00172277">
        <w:rPr>
          <w:rFonts w:eastAsia="Cambria"/>
        </w:rPr>
        <w:t>cumplía</w:t>
      </w:r>
      <w:r w:rsidRPr="00172277">
        <w:rPr>
          <w:rFonts w:eastAsia="Cambria"/>
        </w:rPr>
        <w:t xml:space="preserve"> con la experiencia </w:t>
      </w:r>
      <w:r w:rsidR="00F05A35" w:rsidRPr="00FC530F">
        <w:rPr>
          <w:rFonts w:eastAsia="Cambria"/>
        </w:rPr>
        <w:t>técnica</w:t>
      </w:r>
      <w:r w:rsidRPr="00FC530F">
        <w:rPr>
          <w:rFonts w:eastAsia="Cambria"/>
        </w:rPr>
        <w:t xml:space="preserve"> requerida en renovables y eficiencia </w:t>
      </w:r>
      <w:r w:rsidR="00F05A35" w:rsidRPr="00FC530F">
        <w:rPr>
          <w:rFonts w:eastAsia="Cambria"/>
        </w:rPr>
        <w:t>energética</w:t>
      </w:r>
      <w:r w:rsidRPr="00FC530F">
        <w:rPr>
          <w:rFonts w:eastAsia="Cambria"/>
        </w:rPr>
        <w:t xml:space="preserve">. </w:t>
      </w:r>
      <w:ins w:id="766" w:author="Test" w:date="2013-09-24T11:31:00Z">
        <w:r w:rsidR="00172277">
          <w:rPr>
            <w:rFonts w:eastAsia="Cambria"/>
          </w:rPr>
          <w:t xml:space="preserve">No obstante, a través de este proyecto se compromete a transferir conocimiento y formar a </w:t>
        </w:r>
      </w:ins>
      <w:ins w:id="767" w:author="Test" w:date="2013-09-24T11:32:00Z">
        <w:r w:rsidR="00172277">
          <w:rPr>
            <w:rFonts w:eastAsia="Cambria"/>
          </w:rPr>
          <w:t>instituciones</w:t>
        </w:r>
      </w:ins>
      <w:ins w:id="768" w:author="Test" w:date="2013-09-24T11:31:00Z">
        <w:r w:rsidR="00172277">
          <w:rPr>
            <w:rFonts w:eastAsia="Cambria"/>
          </w:rPr>
          <w:t xml:space="preserve"> </w:t>
        </w:r>
      </w:ins>
      <w:ins w:id="769" w:author="Test" w:date="2013-09-24T11:32:00Z">
        <w:r w:rsidR="00172277">
          <w:rPr>
            <w:rFonts w:eastAsia="Cambria"/>
          </w:rPr>
          <w:t xml:space="preserve">locales, IHCAFE y APROHCAFE, en el tema de energía renovable. </w:t>
        </w:r>
      </w:ins>
      <w:r w:rsidRPr="00172277">
        <w:rPr>
          <w:rFonts w:eastAsia="Cambria"/>
        </w:rPr>
        <w:t>El presupuesto de SNV en Honduras es de 1.25 millones de euros. SNV implement</w:t>
      </w:r>
      <w:ins w:id="770" w:author="Test" w:date="2013-09-24T11:32:00Z">
        <w:r w:rsidR="00172277">
          <w:rPr>
            <w:rFonts w:eastAsia="Cambria"/>
          </w:rPr>
          <w:t>ó</w:t>
        </w:r>
      </w:ins>
      <w:del w:id="771" w:author="Test" w:date="2013-09-24T11:32:00Z">
        <w:r w:rsidRPr="00172277" w:rsidDel="00172277">
          <w:rPr>
            <w:rFonts w:eastAsia="Cambria"/>
          </w:rPr>
          <w:delText>o</w:delText>
        </w:r>
      </w:del>
      <w:r w:rsidRPr="00172277">
        <w:rPr>
          <w:rFonts w:eastAsia="Cambria"/>
        </w:rPr>
        <w:t xml:space="preserve"> un programa regional en </w:t>
      </w:r>
      <w:r w:rsidR="00F05A35" w:rsidRPr="00172277">
        <w:rPr>
          <w:rFonts w:eastAsia="Cambria"/>
        </w:rPr>
        <w:t>colaboración</w:t>
      </w:r>
      <w:r w:rsidRPr="00172277">
        <w:rPr>
          <w:rFonts w:eastAsia="Cambria"/>
        </w:rPr>
        <w:t xml:space="preserve"> con el FOMIN, “</w:t>
      </w:r>
      <w:r w:rsidR="00F05A35" w:rsidRPr="00172277">
        <w:rPr>
          <w:rFonts w:eastAsia="Cambria"/>
        </w:rPr>
        <w:t>Inclusión</w:t>
      </w:r>
      <w:r w:rsidRPr="00172277">
        <w:rPr>
          <w:rFonts w:eastAsia="Cambria"/>
        </w:rPr>
        <w:t xml:space="preserve"> </w:t>
      </w:r>
      <w:r w:rsidR="00F05A35" w:rsidRPr="00172277">
        <w:rPr>
          <w:rFonts w:eastAsia="Cambria"/>
        </w:rPr>
        <w:t>económica</w:t>
      </w:r>
      <w:r w:rsidRPr="00172277">
        <w:rPr>
          <w:rFonts w:eastAsia="Cambria"/>
        </w:rPr>
        <w:t xml:space="preserve"> en la base de la </w:t>
      </w:r>
      <w:r w:rsidR="00F05A35" w:rsidRPr="00172277">
        <w:rPr>
          <w:rFonts w:eastAsia="Cambria"/>
        </w:rPr>
        <w:t>pirámide</w:t>
      </w:r>
      <w:r w:rsidRPr="00172277">
        <w:rPr>
          <w:rFonts w:eastAsia="Cambria"/>
        </w:rPr>
        <w:t>”</w:t>
      </w:r>
      <w:r w:rsidR="00B92418" w:rsidRPr="00172277">
        <w:rPr>
          <w:rFonts w:eastAsia="Cambria"/>
        </w:rPr>
        <w:t xml:space="preserve"> el cual resulto exitoso. Actualmente, SNV se encuentra implementando un programa para desarrollar el mercado de </w:t>
      </w:r>
      <w:r w:rsidR="00F05A35" w:rsidRPr="00172277">
        <w:rPr>
          <w:rFonts w:eastAsia="Cambria"/>
        </w:rPr>
        <w:t>biogás</w:t>
      </w:r>
      <w:r w:rsidR="00B92418" w:rsidRPr="00172277">
        <w:rPr>
          <w:rFonts w:eastAsia="Cambria"/>
        </w:rPr>
        <w:t xml:space="preserve"> en Nicaragua, </w:t>
      </w:r>
      <w:del w:id="772" w:author="Test" w:date="2013-09-24T11:33:00Z">
        <w:r w:rsidR="00B92418" w:rsidRPr="00172277" w:rsidDel="00172277">
          <w:rPr>
            <w:rFonts w:eastAsia="Cambria"/>
          </w:rPr>
          <w:delText xml:space="preserve">el cual es co-financiado por el FOMIN, NDF, HIVOS y SNV; este programa actualmente </w:delText>
        </w:r>
      </w:del>
      <w:ins w:id="773" w:author="Test" w:date="2013-09-24T11:33:00Z">
        <w:r w:rsidR="00172277">
          <w:rPr>
            <w:rFonts w:eastAsia="Cambria"/>
          </w:rPr>
          <w:t xml:space="preserve">el cual </w:t>
        </w:r>
      </w:ins>
      <w:r w:rsidR="00B92418" w:rsidRPr="00172277">
        <w:rPr>
          <w:rFonts w:eastAsia="Cambria"/>
        </w:rPr>
        <w:t xml:space="preserve">se encuentra en fase de </w:t>
      </w:r>
      <w:r w:rsidR="00F05A35" w:rsidRPr="00172277">
        <w:rPr>
          <w:rFonts w:eastAsia="Cambria"/>
        </w:rPr>
        <w:t>implementación</w:t>
      </w:r>
      <w:r w:rsidR="00B92418" w:rsidRPr="00172277">
        <w:rPr>
          <w:rFonts w:eastAsia="Cambria"/>
        </w:rPr>
        <w:t xml:space="preserve"> y cumpliendo con sus objetivos.</w:t>
      </w:r>
      <w:ins w:id="774" w:author="Test" w:date="2013-09-24T11:34:00Z">
        <w:r w:rsidR="00172277">
          <w:rPr>
            <w:rFonts w:eastAsia="Cambria"/>
          </w:rPr>
          <w:t xml:space="preserve"> </w:t>
        </w:r>
      </w:ins>
    </w:p>
    <w:p w:rsidR="00B92418" w:rsidRPr="00FC530F" w:rsidRDefault="00B92418" w:rsidP="00C06FAC">
      <w:pPr>
        <w:pStyle w:val="AutoNumpara"/>
        <w:numPr>
          <w:ilvl w:val="0"/>
          <w:numId w:val="0"/>
        </w:numPr>
        <w:rPr>
          <w:rFonts w:eastAsia="Cambria"/>
        </w:rPr>
      </w:pPr>
      <w:del w:id="775" w:author="Test" w:date="2013-09-24T11:34:00Z">
        <w:r w:rsidRPr="00172277" w:rsidDel="00172277">
          <w:rPr>
            <w:rFonts w:eastAsia="Cambria"/>
            <w:b/>
          </w:rPr>
          <w:delText>Actividad principal de SNV</w:delText>
        </w:r>
        <w:r w:rsidRPr="00172277" w:rsidDel="00172277">
          <w:rPr>
            <w:rFonts w:eastAsia="Cambria"/>
          </w:rPr>
          <w:delText xml:space="preserve">. </w:delText>
        </w:r>
      </w:del>
      <w:ins w:id="776" w:author="Test" w:date="2013-09-24T11:36:00Z">
        <w:r w:rsidR="00172277">
          <w:rPr>
            <w:rFonts w:eastAsia="Cambria"/>
          </w:rPr>
          <w:t xml:space="preserve">Una de las área en las cuales </w:t>
        </w:r>
      </w:ins>
      <w:r w:rsidRPr="00172277">
        <w:rPr>
          <w:rFonts w:eastAsia="Cambria"/>
        </w:rPr>
        <w:t xml:space="preserve">SNV ha definido </w:t>
      </w:r>
      <w:del w:id="777" w:author="Test" w:date="2013-09-24T11:35:00Z">
        <w:r w:rsidRPr="00172277" w:rsidDel="00172277">
          <w:rPr>
            <w:rFonts w:eastAsia="Cambria"/>
          </w:rPr>
          <w:delText xml:space="preserve">una estrategia corporativa para el periodo 2007-2015 </w:delText>
        </w:r>
        <w:r w:rsidR="00F05A35" w:rsidRPr="00172277" w:rsidDel="00172277">
          <w:rPr>
            <w:rFonts w:eastAsia="Cambria"/>
          </w:rPr>
          <w:delText>enfocándose</w:delText>
        </w:r>
        <w:r w:rsidRPr="00172277" w:rsidDel="00172277">
          <w:rPr>
            <w:rFonts w:eastAsia="Cambria"/>
          </w:rPr>
          <w:delText xml:space="preserve"> en 2 </w:delText>
        </w:r>
        <w:r w:rsidR="00F05A35" w:rsidRPr="00172277" w:rsidDel="00172277">
          <w:rPr>
            <w:rFonts w:eastAsia="Cambria"/>
          </w:rPr>
          <w:delText>áreas</w:delText>
        </w:r>
        <w:r w:rsidRPr="00172277" w:rsidDel="00172277">
          <w:rPr>
            <w:rFonts w:eastAsia="Cambria"/>
          </w:rPr>
          <w:delText xml:space="preserve"> principales: (i) mayor </w:delText>
        </w:r>
        <w:r w:rsidR="00F05A35" w:rsidRPr="00172277" w:rsidDel="00172277">
          <w:rPr>
            <w:rFonts w:eastAsia="Cambria"/>
          </w:rPr>
          <w:delText>producción</w:delText>
        </w:r>
        <w:r w:rsidRPr="00172277" w:rsidDel="00172277">
          <w:rPr>
            <w:rFonts w:eastAsia="Cambria"/>
          </w:rPr>
          <w:delText xml:space="preserve">, ingresos y empleo, y (ii) acceso a servicios </w:delText>
        </w:r>
        <w:r w:rsidR="00F05A35" w:rsidRPr="00172277" w:rsidDel="00172277">
          <w:rPr>
            <w:rFonts w:eastAsia="Cambria"/>
          </w:rPr>
          <w:delText>básicos</w:delText>
        </w:r>
        <w:r w:rsidRPr="00172277" w:rsidDel="00172277">
          <w:rPr>
            <w:rFonts w:eastAsia="Cambria"/>
          </w:rPr>
          <w:delText xml:space="preserve"> para mejorar las condiciones de vida de la </w:delText>
        </w:r>
        <w:r w:rsidR="00F05A35" w:rsidRPr="00172277" w:rsidDel="00172277">
          <w:rPr>
            <w:rFonts w:eastAsia="Cambria"/>
          </w:rPr>
          <w:delText>población</w:delText>
        </w:r>
        <w:r w:rsidRPr="00172277" w:rsidDel="00172277">
          <w:rPr>
            <w:rFonts w:eastAsia="Cambria"/>
          </w:rPr>
          <w:delText xml:space="preserve"> en pobreza en </w:delText>
        </w:r>
        <w:r w:rsidR="00F05A35" w:rsidRPr="00172277" w:rsidDel="00172277">
          <w:rPr>
            <w:rFonts w:eastAsia="Cambria"/>
          </w:rPr>
          <w:delText>países</w:delText>
        </w:r>
        <w:r w:rsidRPr="00172277" w:rsidDel="00172277">
          <w:rPr>
            <w:rFonts w:eastAsia="Cambria"/>
          </w:rPr>
          <w:delText xml:space="preserve"> en </w:delText>
        </w:r>
        <w:r w:rsidR="00F05A35" w:rsidRPr="00172277" w:rsidDel="00172277">
          <w:rPr>
            <w:rFonts w:eastAsia="Cambria"/>
          </w:rPr>
          <w:delText>vías</w:delText>
        </w:r>
        <w:r w:rsidRPr="00172277" w:rsidDel="00172277">
          <w:rPr>
            <w:rFonts w:eastAsia="Cambria"/>
          </w:rPr>
          <w:delText xml:space="preserve"> de desarrollo. Bajo este enfoque han decidido </w:delText>
        </w:r>
      </w:del>
      <w:r w:rsidRPr="00FC530F">
        <w:rPr>
          <w:rFonts w:eastAsia="Cambria"/>
        </w:rPr>
        <w:t xml:space="preserve">enfocar y </w:t>
      </w:r>
      <w:r w:rsidR="00F05A35" w:rsidRPr="00FC530F">
        <w:rPr>
          <w:rFonts w:eastAsia="Cambria"/>
        </w:rPr>
        <w:t>priorizar</w:t>
      </w:r>
      <w:r w:rsidRPr="00FC530F">
        <w:rPr>
          <w:rFonts w:eastAsia="Cambria"/>
        </w:rPr>
        <w:t xml:space="preserve"> sus esfuerzos y recursos en el desarrollo de tres </w:t>
      </w:r>
      <w:r w:rsidR="00F05A35" w:rsidRPr="00FC530F">
        <w:rPr>
          <w:rFonts w:eastAsia="Cambria"/>
        </w:rPr>
        <w:t>áreas</w:t>
      </w:r>
      <w:r w:rsidRPr="00FC530F">
        <w:rPr>
          <w:rFonts w:eastAsia="Cambria"/>
        </w:rPr>
        <w:t xml:space="preserve"> principales</w:t>
      </w:r>
      <w:ins w:id="778" w:author="Test" w:date="2013-09-24T11:36:00Z">
        <w:r w:rsidR="00172277">
          <w:rPr>
            <w:rFonts w:eastAsia="Cambria"/>
          </w:rPr>
          <w:t xml:space="preserve"> es en el de </w:t>
        </w:r>
      </w:ins>
      <w:del w:id="779" w:author="Test" w:date="2013-09-24T11:36:00Z">
        <w:r w:rsidRPr="00172277" w:rsidDel="00172277">
          <w:rPr>
            <w:rFonts w:eastAsia="Cambria"/>
          </w:rPr>
          <w:delText>: a)</w:delText>
        </w:r>
      </w:del>
      <w:r w:rsidRPr="00172277">
        <w:rPr>
          <w:rFonts w:eastAsia="Cambria"/>
        </w:rPr>
        <w:t xml:space="preserve"> </w:t>
      </w:r>
      <w:r w:rsidR="00F05A35" w:rsidRPr="00172277">
        <w:rPr>
          <w:rFonts w:eastAsia="Cambria"/>
        </w:rPr>
        <w:t>Energías</w:t>
      </w:r>
      <w:r w:rsidRPr="00172277">
        <w:rPr>
          <w:rFonts w:eastAsia="Cambria"/>
        </w:rPr>
        <w:t xml:space="preserve"> renovables</w:t>
      </w:r>
      <w:ins w:id="780" w:author="Test" w:date="2013-09-24T11:37:00Z">
        <w:r w:rsidR="00172277">
          <w:rPr>
            <w:rFonts w:eastAsia="Cambria"/>
          </w:rPr>
          <w:t xml:space="preserve">, agua y </w:t>
        </w:r>
      </w:ins>
      <w:del w:id="781" w:author="Test" w:date="2013-09-24T11:37:00Z">
        <w:r w:rsidRPr="00172277" w:rsidDel="00172277">
          <w:rPr>
            <w:rFonts w:eastAsia="Cambria"/>
          </w:rPr>
          <w:delText xml:space="preserve">; b) Agua, sanidad e higiene; y c) </w:delText>
        </w:r>
      </w:del>
      <w:r w:rsidRPr="00172277">
        <w:rPr>
          <w:rFonts w:eastAsia="Cambria"/>
        </w:rPr>
        <w:t xml:space="preserve">Agricultura, con un eje transversal de sustentabilidad ambiental y cambio </w:t>
      </w:r>
      <w:r w:rsidR="00F05A35" w:rsidRPr="00172277">
        <w:rPr>
          <w:rFonts w:eastAsia="Cambria"/>
        </w:rPr>
        <w:t>climático</w:t>
      </w:r>
      <w:r w:rsidRPr="00172277">
        <w:rPr>
          <w:rFonts w:eastAsia="Cambria"/>
        </w:rPr>
        <w:t xml:space="preserve">. </w:t>
      </w:r>
      <w:del w:id="782" w:author="Test" w:date="2013-09-24T11:37:00Z">
        <w:r w:rsidRPr="00172277" w:rsidDel="00172277">
          <w:rPr>
            <w:rFonts w:eastAsia="Cambria"/>
          </w:rPr>
          <w:delText xml:space="preserve">En el sector de </w:delText>
        </w:r>
        <w:r w:rsidR="00F05A35" w:rsidRPr="00172277" w:rsidDel="00172277">
          <w:rPr>
            <w:rFonts w:eastAsia="Cambria"/>
          </w:rPr>
          <w:delText>energía</w:delText>
        </w:r>
        <w:r w:rsidRPr="00172277" w:rsidDel="00172277">
          <w:rPr>
            <w:rFonts w:eastAsia="Cambria"/>
          </w:rPr>
          <w:delText xml:space="preserve"> renovable, la estrategia de SNV esta enfocada a promover la </w:delText>
        </w:r>
        <w:r w:rsidR="00F05A35" w:rsidRPr="00172277" w:rsidDel="00172277">
          <w:rPr>
            <w:rFonts w:eastAsia="Cambria"/>
          </w:rPr>
          <w:delText>producción</w:delText>
        </w:r>
        <w:r w:rsidRPr="00172277" w:rsidDel="00172277">
          <w:rPr>
            <w:rFonts w:eastAsia="Cambria"/>
          </w:rPr>
          <w:delText xml:space="preserve"> y uso de </w:delText>
        </w:r>
        <w:r w:rsidR="00F05A35" w:rsidRPr="00172277" w:rsidDel="00172277">
          <w:rPr>
            <w:rFonts w:eastAsia="Cambria"/>
          </w:rPr>
          <w:delText>energía</w:delText>
        </w:r>
        <w:r w:rsidRPr="00172277" w:rsidDel="00172277">
          <w:rPr>
            <w:rFonts w:eastAsia="Cambria"/>
          </w:rPr>
          <w:delText xml:space="preserve"> por biomasa para mejorar las condiciones de vida de las familias pobres y generar nuevos ingresos y oportunidades de empleo y reducir la </w:delText>
        </w:r>
        <w:r w:rsidR="00F05A35" w:rsidRPr="00FC530F" w:rsidDel="00172277">
          <w:rPr>
            <w:rFonts w:eastAsia="Cambria"/>
          </w:rPr>
          <w:delText>contaminación</w:delText>
        </w:r>
        <w:r w:rsidRPr="00FC530F" w:rsidDel="00172277">
          <w:rPr>
            <w:rFonts w:eastAsia="Cambria"/>
          </w:rPr>
          <w:delText xml:space="preserve"> ambiental y los efectos negativos al cambio </w:delText>
        </w:r>
        <w:r w:rsidR="00F05A35" w:rsidRPr="00FC530F" w:rsidDel="00172277">
          <w:rPr>
            <w:rFonts w:eastAsia="Cambria"/>
          </w:rPr>
          <w:delText>climático</w:delText>
        </w:r>
        <w:r w:rsidRPr="00FC530F" w:rsidDel="00172277">
          <w:rPr>
            <w:rFonts w:eastAsia="Cambria"/>
          </w:rPr>
          <w:delText>.</w:delText>
        </w:r>
      </w:del>
    </w:p>
    <w:p w:rsidR="00B92418" w:rsidRPr="00FC530F" w:rsidRDefault="00B92418" w:rsidP="00C06FAC">
      <w:pPr>
        <w:pStyle w:val="AutoNumpara"/>
        <w:numPr>
          <w:ilvl w:val="0"/>
          <w:numId w:val="0"/>
        </w:numPr>
        <w:rPr>
          <w:rFonts w:eastAsia="Cambria"/>
        </w:rPr>
      </w:pPr>
      <w:r w:rsidRPr="00FC530F">
        <w:rPr>
          <w:rFonts w:eastAsia="Cambria"/>
          <w:b/>
        </w:rPr>
        <w:t>Otros colaboradores</w:t>
      </w:r>
      <w:r w:rsidRPr="00FC530F">
        <w:rPr>
          <w:rFonts w:eastAsia="Cambria"/>
        </w:rPr>
        <w:t xml:space="preserve">. La </w:t>
      </w:r>
      <w:r w:rsidR="00F05A35" w:rsidRPr="00FC530F">
        <w:rPr>
          <w:rFonts w:eastAsia="Cambria"/>
        </w:rPr>
        <w:t>Asociación</w:t>
      </w:r>
      <w:r w:rsidRPr="00FC530F">
        <w:rPr>
          <w:rFonts w:eastAsia="Cambria"/>
        </w:rPr>
        <w:t xml:space="preserve"> </w:t>
      </w:r>
      <w:r w:rsidR="00F05A35" w:rsidRPr="00FC530F">
        <w:rPr>
          <w:rFonts w:eastAsia="Cambria"/>
        </w:rPr>
        <w:t>Hondureña</w:t>
      </w:r>
      <w:r w:rsidRPr="00FC530F">
        <w:rPr>
          <w:rFonts w:eastAsia="Cambria"/>
        </w:rPr>
        <w:t xml:space="preserve"> de Productores de Café (AHPROCAFE) financiar</w:t>
      </w:r>
      <w:ins w:id="783" w:author="Test" w:date="2013-09-24T11:37:00Z">
        <w:r w:rsidR="00172277">
          <w:rPr>
            <w:rFonts w:eastAsia="Cambria"/>
          </w:rPr>
          <w:t>á</w:t>
        </w:r>
      </w:ins>
      <w:del w:id="784" w:author="Test" w:date="2013-09-24T11:37:00Z">
        <w:r w:rsidRPr="00172277" w:rsidDel="00172277">
          <w:rPr>
            <w:rFonts w:eastAsia="Cambria"/>
          </w:rPr>
          <w:delText>a</w:delText>
        </w:r>
      </w:del>
      <w:r w:rsidRPr="00172277">
        <w:rPr>
          <w:rFonts w:eastAsia="Cambria"/>
        </w:rPr>
        <w:t xml:space="preserve"> a personal para la </w:t>
      </w:r>
      <w:r w:rsidR="00F05A35" w:rsidRPr="00172277">
        <w:rPr>
          <w:rFonts w:eastAsia="Cambria"/>
        </w:rPr>
        <w:t>coordinación</w:t>
      </w:r>
      <w:r w:rsidRPr="00172277">
        <w:rPr>
          <w:rFonts w:eastAsia="Cambria"/>
        </w:rPr>
        <w:t xml:space="preserve"> de actividades con sus miembros, como la </w:t>
      </w:r>
      <w:r w:rsidR="00F05A35" w:rsidRPr="00FC530F">
        <w:rPr>
          <w:rFonts w:eastAsia="Cambria"/>
        </w:rPr>
        <w:t>promoción</w:t>
      </w:r>
      <w:r w:rsidRPr="00FC530F">
        <w:rPr>
          <w:rFonts w:eastAsia="Cambria"/>
        </w:rPr>
        <w:t xml:space="preserve"> y </w:t>
      </w:r>
      <w:r w:rsidR="00F05A35" w:rsidRPr="00FC530F">
        <w:rPr>
          <w:rFonts w:eastAsia="Cambria"/>
        </w:rPr>
        <w:t>concientización</w:t>
      </w:r>
      <w:r w:rsidR="009162D5" w:rsidRPr="00FC530F">
        <w:rPr>
          <w:rFonts w:eastAsia="Cambria"/>
        </w:rPr>
        <w:t xml:space="preserve"> de las cooperativas seleccionadas por el proyecto. El Instituto </w:t>
      </w:r>
      <w:r w:rsidR="00F05A35" w:rsidRPr="00FC530F">
        <w:rPr>
          <w:rFonts w:eastAsia="Cambria"/>
        </w:rPr>
        <w:t>Hondureño</w:t>
      </w:r>
      <w:r w:rsidR="009162D5" w:rsidRPr="00FC530F">
        <w:rPr>
          <w:rFonts w:eastAsia="Cambria"/>
        </w:rPr>
        <w:t xml:space="preserve"> del Café (IHCAFE) apoyar</w:t>
      </w:r>
      <w:ins w:id="785" w:author="Test" w:date="2013-09-24T11:37:00Z">
        <w:r w:rsidR="00172277">
          <w:rPr>
            <w:rFonts w:eastAsia="Cambria"/>
          </w:rPr>
          <w:t>á</w:t>
        </w:r>
      </w:ins>
      <w:del w:id="786" w:author="Test" w:date="2013-09-24T11:37:00Z">
        <w:r w:rsidR="009162D5" w:rsidRPr="00172277" w:rsidDel="00172277">
          <w:rPr>
            <w:rFonts w:eastAsia="Cambria"/>
          </w:rPr>
          <w:delText>a</w:delText>
        </w:r>
      </w:del>
      <w:r w:rsidR="009162D5" w:rsidRPr="00172277">
        <w:rPr>
          <w:rFonts w:eastAsia="Cambria"/>
        </w:rPr>
        <w:t xml:space="preserve"> la </w:t>
      </w:r>
      <w:r w:rsidR="00F05A35" w:rsidRPr="00172277">
        <w:rPr>
          <w:rFonts w:eastAsia="Cambria"/>
        </w:rPr>
        <w:t>promoción</w:t>
      </w:r>
      <w:r w:rsidR="009162D5" w:rsidRPr="00172277">
        <w:rPr>
          <w:rFonts w:eastAsia="Cambria"/>
        </w:rPr>
        <w:t xml:space="preserve"> y </w:t>
      </w:r>
      <w:r w:rsidR="00F05A35" w:rsidRPr="00172277">
        <w:rPr>
          <w:rFonts w:eastAsia="Cambria"/>
        </w:rPr>
        <w:t>concientización</w:t>
      </w:r>
      <w:r w:rsidR="009162D5" w:rsidRPr="00172277">
        <w:rPr>
          <w:rFonts w:eastAsia="Cambria"/>
        </w:rPr>
        <w:t xml:space="preserve"> en el sector cafetero. Las cooperativas seleccionadas financiar</w:t>
      </w:r>
      <w:ins w:id="787" w:author="Test" w:date="2013-09-24T11:37:00Z">
        <w:r w:rsidR="00172277">
          <w:rPr>
            <w:rFonts w:eastAsia="Cambria"/>
          </w:rPr>
          <w:t>á</w:t>
        </w:r>
      </w:ins>
      <w:del w:id="788" w:author="Test" w:date="2013-09-24T11:37:00Z">
        <w:r w:rsidR="009162D5" w:rsidRPr="00172277" w:rsidDel="00172277">
          <w:rPr>
            <w:rFonts w:eastAsia="Cambria"/>
          </w:rPr>
          <w:delText>a</w:delText>
        </w:r>
      </w:del>
      <w:r w:rsidR="009162D5" w:rsidRPr="00172277">
        <w:rPr>
          <w:rFonts w:eastAsia="Cambria"/>
        </w:rPr>
        <w:t>n con fondos propios o por financiamiento externo (</w:t>
      </w:r>
      <w:proofErr w:type="spellStart"/>
      <w:r w:rsidR="009162D5" w:rsidRPr="00172277">
        <w:rPr>
          <w:rFonts w:eastAsia="Cambria"/>
        </w:rPr>
        <w:t>p.ej</w:t>
      </w:r>
      <w:proofErr w:type="spellEnd"/>
      <w:r w:rsidR="009162D5" w:rsidRPr="00172277">
        <w:rPr>
          <w:rFonts w:eastAsia="Cambria"/>
        </w:rPr>
        <w:t xml:space="preserve"> COMRURAL, CAMBIO, FLO, </w:t>
      </w:r>
      <w:proofErr w:type="spellStart"/>
      <w:r w:rsidR="009162D5" w:rsidRPr="00172277">
        <w:rPr>
          <w:rFonts w:eastAsia="Cambria"/>
        </w:rPr>
        <w:t>Root</w:t>
      </w:r>
      <w:proofErr w:type="spellEnd"/>
      <w:r w:rsidR="009162D5" w:rsidRPr="00172277">
        <w:rPr>
          <w:rFonts w:eastAsia="Cambria"/>
        </w:rPr>
        <w:t xml:space="preserve"> Capital, BANCAHFE, </w:t>
      </w:r>
      <w:r w:rsidR="00F05A35" w:rsidRPr="00172277">
        <w:rPr>
          <w:rFonts w:eastAsia="Cambria"/>
        </w:rPr>
        <w:t>u</w:t>
      </w:r>
      <w:r w:rsidR="009162D5" w:rsidRPr="00172277">
        <w:rPr>
          <w:rFonts w:eastAsia="Cambria"/>
        </w:rPr>
        <w:t xml:space="preserve"> otros) la compra de las plantas de </w:t>
      </w:r>
      <w:r w:rsidR="00F05A35" w:rsidRPr="006140EB">
        <w:rPr>
          <w:rFonts w:eastAsia="Cambria"/>
        </w:rPr>
        <w:t>biogás</w:t>
      </w:r>
      <w:r w:rsidR="009162D5" w:rsidRPr="006140EB">
        <w:rPr>
          <w:rFonts w:eastAsia="Cambria"/>
        </w:rPr>
        <w:t xml:space="preserve"> y </w:t>
      </w:r>
      <w:proofErr w:type="spellStart"/>
      <w:r w:rsidR="009162D5" w:rsidRPr="006140EB">
        <w:rPr>
          <w:rFonts w:eastAsia="Cambria"/>
        </w:rPr>
        <w:t>biofertilizantes</w:t>
      </w:r>
      <w:proofErr w:type="spellEnd"/>
      <w:r w:rsidR="009162D5" w:rsidRPr="006140EB">
        <w:rPr>
          <w:rFonts w:eastAsia="Cambria"/>
        </w:rPr>
        <w:t xml:space="preserve"> </w:t>
      </w:r>
      <w:ins w:id="789" w:author="Test" w:date="2013-09-24T11:38:00Z">
        <w:r w:rsidR="00172277">
          <w:rPr>
            <w:rFonts w:eastAsia="Cambria"/>
          </w:rPr>
          <w:t>u</w:t>
        </w:r>
      </w:ins>
      <w:del w:id="790" w:author="Test" w:date="2013-09-24T11:38:00Z">
        <w:r w:rsidR="009162D5" w:rsidRPr="00172277" w:rsidDel="00172277">
          <w:rPr>
            <w:rFonts w:eastAsia="Cambria"/>
          </w:rPr>
          <w:delText>y</w:delText>
        </w:r>
      </w:del>
      <w:r w:rsidR="009162D5" w:rsidRPr="006140EB">
        <w:rPr>
          <w:rFonts w:eastAsia="Cambria"/>
        </w:rPr>
        <w:t xml:space="preserve"> otra infraestructura requerida.</w:t>
      </w:r>
    </w:p>
    <w:p w:rsidR="00B92418" w:rsidRPr="00FC530F" w:rsidRDefault="00B92418" w:rsidP="00B92418">
      <w:pPr>
        <w:pStyle w:val="Default"/>
        <w:rPr>
          <w:rFonts w:ascii="Calibri" w:eastAsia="Times New Roman" w:hAnsi="Calibri" w:cs="Calibri"/>
          <w:color w:val="auto"/>
          <w:sz w:val="20"/>
          <w:szCs w:val="20"/>
          <w:lang w:val="es-ES" w:eastAsia="es-ES"/>
        </w:rPr>
      </w:pPr>
      <w:r w:rsidRPr="00FC530F">
        <w:rPr>
          <w:rFonts w:ascii="Calibri" w:eastAsia="Times New Roman" w:hAnsi="Calibri" w:cs="Calibri"/>
          <w:color w:val="auto"/>
          <w:sz w:val="20"/>
          <w:szCs w:val="20"/>
          <w:lang w:val="es-ES" w:eastAsia="es-ES"/>
        </w:rPr>
        <w:t xml:space="preserve"> </w:t>
      </w:r>
    </w:p>
    <w:p w:rsidR="00480BD2" w:rsidRPr="00FC530F" w:rsidRDefault="00480BD2" w:rsidP="00775C78">
      <w:pPr>
        <w:pStyle w:val="Heading1"/>
        <w:rPr>
          <w:lang w:val="es-ES"/>
        </w:rPr>
      </w:pPr>
      <w:bookmarkStart w:id="791" w:name="_Toc365558020"/>
      <w:r w:rsidRPr="00FC530F">
        <w:rPr>
          <w:lang w:val="es-ES"/>
        </w:rPr>
        <w:t>RIESGOS DEL PROYECTO</w:t>
      </w:r>
      <w:bookmarkEnd w:id="791"/>
    </w:p>
    <w:p w:rsidR="00871BB3" w:rsidRPr="00FC530F" w:rsidRDefault="00480BD2" w:rsidP="00C06FAC">
      <w:pPr>
        <w:pStyle w:val="AutoNumpara"/>
        <w:numPr>
          <w:ilvl w:val="0"/>
          <w:numId w:val="0"/>
        </w:numPr>
        <w:ind w:left="720" w:hanging="720"/>
        <w:rPr>
          <w:rFonts w:eastAsia="Cambria"/>
          <w:szCs w:val="24"/>
        </w:rPr>
      </w:pPr>
      <w:r w:rsidRPr="00FC530F">
        <w:rPr>
          <w:rFonts w:eastAsia="Cambria"/>
          <w:szCs w:val="24"/>
        </w:rPr>
        <w:t>Los riesgos identificados son los siguientes: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5598"/>
      </w:tblGrid>
      <w:tr w:rsidR="00F05A35" w:rsidRPr="00FC530F" w:rsidTr="00EF0E62">
        <w:tc>
          <w:tcPr>
            <w:tcW w:w="2538" w:type="dxa"/>
            <w:shd w:val="clear" w:color="auto" w:fill="D6E3BC"/>
          </w:tcPr>
          <w:p w:rsidR="00480BD2" w:rsidRPr="00FC530F" w:rsidRDefault="00480BD2" w:rsidP="00480BD2">
            <w:pPr>
              <w:keepNext/>
              <w:ind w:left="720" w:hanging="720"/>
              <w:jc w:val="center"/>
              <w:outlineLvl w:val="1"/>
              <w:rPr>
                <w:rFonts w:eastAsia="Calibri"/>
                <w:b/>
                <w:bCs/>
                <w:spacing w:val="0"/>
                <w:sz w:val="22"/>
                <w:szCs w:val="22"/>
              </w:rPr>
            </w:pPr>
            <w:r w:rsidRPr="00FC530F">
              <w:rPr>
                <w:rFonts w:eastAsia="Calibri"/>
                <w:b/>
                <w:bCs/>
                <w:spacing w:val="0"/>
                <w:sz w:val="22"/>
                <w:szCs w:val="22"/>
              </w:rPr>
              <w:lastRenderedPageBreak/>
              <w:t>Riesgo</w:t>
            </w:r>
          </w:p>
        </w:tc>
        <w:tc>
          <w:tcPr>
            <w:tcW w:w="5598" w:type="dxa"/>
            <w:shd w:val="clear" w:color="auto" w:fill="D6E3BC"/>
          </w:tcPr>
          <w:p w:rsidR="00480BD2" w:rsidRPr="00FC530F" w:rsidRDefault="00480BD2" w:rsidP="00480BD2">
            <w:pPr>
              <w:ind w:left="720" w:hanging="720"/>
              <w:jc w:val="center"/>
              <w:outlineLvl w:val="1"/>
              <w:rPr>
                <w:rFonts w:eastAsia="Calibri"/>
                <w:b/>
                <w:bCs/>
                <w:spacing w:val="0"/>
                <w:sz w:val="20"/>
              </w:rPr>
            </w:pPr>
            <w:r w:rsidRPr="00FC530F">
              <w:rPr>
                <w:rFonts w:eastAsia="Calibri"/>
                <w:b/>
                <w:bCs/>
                <w:spacing w:val="0"/>
                <w:sz w:val="20"/>
              </w:rPr>
              <w:t>Medidas de mitigación y control</w:t>
            </w:r>
          </w:p>
        </w:tc>
      </w:tr>
      <w:tr w:rsidR="00F05A35" w:rsidRPr="00FC530F" w:rsidTr="00EF0E62">
        <w:tc>
          <w:tcPr>
            <w:tcW w:w="2538" w:type="dxa"/>
          </w:tcPr>
          <w:p w:rsidR="00480BD2" w:rsidRPr="00D65BE4" w:rsidRDefault="00D65BE4">
            <w:pPr>
              <w:pStyle w:val="ListParagraph"/>
              <w:pageBreakBefore/>
              <w:numPr>
                <w:ilvl w:val="3"/>
                <w:numId w:val="5"/>
              </w:numPr>
              <w:tabs>
                <w:tab w:val="clear" w:pos="2088"/>
              </w:tabs>
              <w:autoSpaceDE w:val="0"/>
              <w:autoSpaceDN w:val="0"/>
              <w:adjustRightInd w:val="0"/>
              <w:ind w:left="180" w:firstLine="0"/>
              <w:rPr>
                <w:rFonts w:cs="Calibri"/>
                <w:sz w:val="20"/>
                <w:lang w:val="es-ES" w:eastAsia="es-ES"/>
              </w:rPr>
              <w:pPrChange w:id="792" w:author="Test" w:date="2013-09-24T12:44:00Z">
                <w:pPr>
                  <w:pStyle w:val="ListParagraph"/>
                  <w:pageBreakBefore/>
                  <w:numPr>
                    <w:ilvl w:val="3"/>
                    <w:numId w:val="5"/>
                  </w:numPr>
                  <w:tabs>
                    <w:tab w:val="num" w:pos="2088"/>
                  </w:tabs>
                  <w:autoSpaceDE w:val="0"/>
                  <w:autoSpaceDN w:val="0"/>
                  <w:adjustRightInd w:val="0"/>
                  <w:ind w:left="2088" w:hanging="288"/>
                </w:pPr>
              </w:pPrChange>
            </w:pPr>
            <w:ins w:id="793" w:author="Test" w:date="2013-09-24T12:40:00Z">
              <w:r w:rsidRPr="00641728">
                <w:rPr>
                  <w:rStyle w:val="hps"/>
                </w:rPr>
                <w:lastRenderedPageBreak/>
                <w:t xml:space="preserve">Dado </w:t>
              </w:r>
              <w:proofErr w:type="spellStart"/>
              <w:r w:rsidRPr="00641728">
                <w:rPr>
                  <w:rStyle w:val="hps"/>
                </w:rPr>
                <w:t>que</w:t>
              </w:r>
              <w:proofErr w:type="spellEnd"/>
              <w:r w:rsidRPr="00641728">
                <w:rPr>
                  <w:rStyle w:val="hps"/>
                </w:rPr>
                <w:t xml:space="preserve"> la </w:t>
              </w:r>
              <w:proofErr w:type="spellStart"/>
              <w:r w:rsidRPr="00641728">
                <w:rPr>
                  <w:rStyle w:val="hps"/>
                </w:rPr>
                <w:t>cosecha</w:t>
              </w:r>
              <w:proofErr w:type="spellEnd"/>
              <w:r w:rsidRPr="00641728">
                <w:rPr>
                  <w:rStyle w:val="hps"/>
                </w:rPr>
                <w:t xml:space="preserve"> del café </w:t>
              </w:r>
              <w:proofErr w:type="spellStart"/>
              <w:r w:rsidRPr="00641728">
                <w:rPr>
                  <w:rStyle w:val="hps"/>
                </w:rPr>
                <w:t>es</w:t>
              </w:r>
              <w:proofErr w:type="spellEnd"/>
              <w:r w:rsidRPr="00641728">
                <w:rPr>
                  <w:rStyle w:val="hps"/>
                </w:rPr>
                <w:t xml:space="preserve"> </w:t>
              </w:r>
              <w:proofErr w:type="spellStart"/>
              <w:r w:rsidRPr="00641728">
                <w:rPr>
                  <w:rStyle w:val="hps"/>
                </w:rPr>
                <w:t>estacionaria</w:t>
              </w:r>
              <w:proofErr w:type="spellEnd"/>
              <w:r w:rsidRPr="00641728">
                <w:rPr>
                  <w:rStyle w:val="hps"/>
                </w:rPr>
                <w:t xml:space="preserve">, de </w:t>
              </w:r>
              <w:proofErr w:type="spellStart"/>
              <w:r w:rsidRPr="00641728">
                <w:rPr>
                  <w:rStyle w:val="hps"/>
                </w:rPr>
                <w:t>noviembre</w:t>
              </w:r>
              <w:proofErr w:type="spellEnd"/>
              <w:r w:rsidRPr="00641728">
                <w:rPr>
                  <w:rStyle w:val="hps"/>
                </w:rPr>
                <w:t xml:space="preserve"> a </w:t>
              </w:r>
              <w:proofErr w:type="spellStart"/>
              <w:r w:rsidRPr="00641728">
                <w:rPr>
                  <w:rStyle w:val="hps"/>
                </w:rPr>
                <w:t>marzo</w:t>
              </w:r>
              <w:proofErr w:type="spellEnd"/>
              <w:r w:rsidRPr="00641728">
                <w:rPr>
                  <w:rStyle w:val="hps"/>
                </w:rPr>
                <w:t xml:space="preserve"> (de 2 a 3 </w:t>
              </w:r>
              <w:proofErr w:type="spellStart"/>
              <w:r w:rsidRPr="00641728">
                <w:rPr>
                  <w:rStyle w:val="hps"/>
                </w:rPr>
                <w:t>meses</w:t>
              </w:r>
              <w:proofErr w:type="spellEnd"/>
              <w:r w:rsidRPr="00641728">
                <w:rPr>
                  <w:rStyle w:val="hps"/>
                </w:rPr>
                <w:t xml:space="preserve"> </w:t>
              </w:r>
              <w:proofErr w:type="spellStart"/>
              <w:r w:rsidRPr="00641728">
                <w:rPr>
                  <w:rStyle w:val="hps"/>
                </w:rPr>
                <w:t>pico</w:t>
              </w:r>
              <w:proofErr w:type="spellEnd"/>
              <w:r w:rsidRPr="00641728">
                <w:rPr>
                  <w:rStyle w:val="hps"/>
                </w:rPr>
                <w:t xml:space="preserve">), la </w:t>
              </w:r>
              <w:proofErr w:type="spellStart"/>
              <w:r w:rsidRPr="00641728">
                <w:rPr>
                  <w:rStyle w:val="hps"/>
                </w:rPr>
                <w:t>operación</w:t>
              </w:r>
              <w:proofErr w:type="spellEnd"/>
              <w:r w:rsidRPr="00641728">
                <w:rPr>
                  <w:rStyle w:val="hps"/>
                </w:rPr>
                <w:t xml:space="preserve"> </w:t>
              </w:r>
              <w:proofErr w:type="spellStart"/>
              <w:r w:rsidRPr="00641728">
                <w:rPr>
                  <w:rStyle w:val="hps"/>
                </w:rPr>
                <w:t>permanente</w:t>
              </w:r>
              <w:proofErr w:type="spellEnd"/>
              <w:r w:rsidRPr="00641728">
                <w:rPr>
                  <w:rStyle w:val="hps"/>
                </w:rPr>
                <w:t xml:space="preserve"> de los bio </w:t>
              </w:r>
              <w:proofErr w:type="spellStart"/>
              <w:r w:rsidRPr="00641728">
                <w:rPr>
                  <w:rStyle w:val="hps"/>
                </w:rPr>
                <w:t>digestores</w:t>
              </w:r>
              <w:proofErr w:type="spellEnd"/>
              <w:r w:rsidRPr="00641728">
                <w:rPr>
                  <w:rStyle w:val="hps"/>
                </w:rPr>
                <w:t xml:space="preserve"> se </w:t>
              </w:r>
              <w:proofErr w:type="spellStart"/>
              <w:r w:rsidRPr="00641728">
                <w:rPr>
                  <w:rStyle w:val="hps"/>
                </w:rPr>
                <w:t>constituye</w:t>
              </w:r>
              <w:proofErr w:type="spellEnd"/>
              <w:r w:rsidRPr="00641728">
                <w:rPr>
                  <w:rStyle w:val="hps"/>
                </w:rPr>
                <w:t xml:space="preserve"> en un </w:t>
              </w:r>
              <w:proofErr w:type="spellStart"/>
              <w:r w:rsidRPr="00641728">
                <w:rPr>
                  <w:rStyle w:val="hps"/>
                </w:rPr>
                <w:t>reto</w:t>
              </w:r>
            </w:ins>
            <w:proofErr w:type="spellEnd"/>
            <w:ins w:id="794" w:author="Test" w:date="2013-09-24T12:42:00Z">
              <w:r>
                <w:rPr>
                  <w:rStyle w:val="hps"/>
                </w:rPr>
                <w:t xml:space="preserve">, </w:t>
              </w:r>
            </w:ins>
            <w:r w:rsidR="009162D5" w:rsidRPr="00D65BE4">
              <w:rPr>
                <w:rFonts w:cs="Calibri"/>
                <w:sz w:val="20"/>
                <w:lang w:val="es-ES" w:eastAsia="es-ES"/>
              </w:rPr>
              <w:t xml:space="preserve">Riesgo por royas: La ocurrencia de plagas y </w:t>
            </w:r>
            <w:proofErr w:type="gramStart"/>
            <w:r w:rsidR="009162D5" w:rsidRPr="00D65BE4">
              <w:rPr>
                <w:rFonts w:cs="Calibri"/>
                <w:sz w:val="20"/>
                <w:lang w:val="es-ES" w:eastAsia="es-ES"/>
              </w:rPr>
              <w:t>enfermedades  altamente</w:t>
            </w:r>
            <w:proofErr w:type="gramEnd"/>
            <w:r w:rsidR="009162D5" w:rsidRPr="00D65BE4">
              <w:rPr>
                <w:rFonts w:cs="Calibri"/>
                <w:sz w:val="20"/>
                <w:lang w:val="es-ES" w:eastAsia="es-ES"/>
              </w:rPr>
              <w:t xml:space="preserve"> destructivas reducirá la producción de café en aproximadamente 50% en los próximos </w:t>
            </w:r>
            <w:r w:rsidR="00F05A35" w:rsidRPr="00D65BE4">
              <w:rPr>
                <w:rFonts w:cs="Calibri"/>
                <w:sz w:val="20"/>
                <w:lang w:val="es-ES" w:eastAsia="es-ES"/>
              </w:rPr>
              <w:t>años</w:t>
            </w:r>
            <w:r w:rsidR="009162D5" w:rsidRPr="00D65BE4">
              <w:rPr>
                <w:rFonts w:cs="Calibri"/>
                <w:sz w:val="20"/>
                <w:lang w:val="es-ES" w:eastAsia="es-ES"/>
              </w:rPr>
              <w:t>. Este evento puede reducir el interés de los productores y cooperativas en implementar las actividades del proyecto.</w:t>
            </w:r>
          </w:p>
        </w:tc>
        <w:tc>
          <w:tcPr>
            <w:tcW w:w="5598" w:type="dxa"/>
          </w:tcPr>
          <w:p w:rsidR="00D65BE4" w:rsidRPr="00D65BE4" w:rsidRDefault="00D65BE4">
            <w:pPr>
              <w:jc w:val="both"/>
              <w:outlineLvl w:val="1"/>
              <w:rPr>
                <w:ins w:id="795" w:author="Test" w:date="2013-09-24T12:40:00Z"/>
                <w:rFonts w:cs="Calibri"/>
                <w:sz w:val="20"/>
                <w:lang w:eastAsia="es-ES"/>
              </w:rPr>
              <w:pPrChange w:id="796" w:author="Test" w:date="2013-09-24T12:41:00Z">
                <w:pPr>
                  <w:pStyle w:val="ListParagraph"/>
                  <w:numPr>
                    <w:numId w:val="26"/>
                  </w:numPr>
                  <w:ind w:hanging="360"/>
                  <w:jc w:val="both"/>
                  <w:outlineLvl w:val="1"/>
                </w:pPr>
              </w:pPrChange>
            </w:pPr>
            <w:ins w:id="797" w:author="Test" w:date="2013-09-24T12:43:00Z">
              <w:r>
                <w:rPr>
                  <w:rStyle w:val="hps"/>
                  <w:spacing w:val="0"/>
                </w:rPr>
                <w:t>E</w:t>
              </w:r>
            </w:ins>
            <w:ins w:id="798" w:author="Test" w:date="2013-09-24T12:41:00Z">
              <w:r w:rsidRPr="00641728">
                <w:rPr>
                  <w:rStyle w:val="hps"/>
                  <w:spacing w:val="0"/>
                </w:rPr>
                <w:t>stos sistemas están diseñados para entrar en latencia y reactivarse en el momento que se necesita. En el caso del café, es importante reactivarlos antes que inicie la cosecha, para que la descomposición microbiológica logre su debido balance y estén listos para operar</w:t>
              </w:r>
              <w:r>
                <w:rPr>
                  <w:rStyle w:val="hps"/>
                  <w:spacing w:val="0"/>
                </w:rPr>
                <w:t>.</w:t>
              </w:r>
            </w:ins>
            <w:ins w:id="799" w:author="Test" w:date="2013-09-24T12:43:00Z">
              <w:r>
                <w:rPr>
                  <w:rStyle w:val="hps"/>
                  <w:spacing w:val="0"/>
                </w:rPr>
                <w:t xml:space="preserve"> En caso se requiera su operación permanente, tendría que buscarse </w:t>
              </w:r>
            </w:ins>
            <w:ins w:id="800" w:author="Test" w:date="2013-09-24T12:44:00Z">
              <w:r>
                <w:rPr>
                  <w:rStyle w:val="hps"/>
                  <w:spacing w:val="0"/>
                </w:rPr>
                <w:t xml:space="preserve">otras materias primas orgánicas que puedan utilizarse fuera de la época de cosecha del café. </w:t>
              </w:r>
            </w:ins>
          </w:p>
          <w:p w:rsidR="00D65BE4" w:rsidRDefault="00D65BE4" w:rsidP="00A50E32">
            <w:pPr>
              <w:pStyle w:val="ListParagraph"/>
              <w:numPr>
                <w:ilvl w:val="0"/>
                <w:numId w:val="26"/>
              </w:numPr>
              <w:jc w:val="both"/>
              <w:outlineLvl w:val="1"/>
              <w:rPr>
                <w:ins w:id="801" w:author="Test" w:date="2013-09-24T12:40:00Z"/>
                <w:rFonts w:cs="Calibri"/>
                <w:sz w:val="20"/>
                <w:szCs w:val="20"/>
                <w:lang w:val="es-ES" w:eastAsia="es-ES"/>
              </w:rPr>
            </w:pPr>
          </w:p>
          <w:p w:rsidR="00D65BE4" w:rsidRDefault="00D65BE4" w:rsidP="00A50E32">
            <w:pPr>
              <w:pStyle w:val="ListParagraph"/>
              <w:numPr>
                <w:ilvl w:val="0"/>
                <w:numId w:val="26"/>
              </w:numPr>
              <w:jc w:val="both"/>
              <w:outlineLvl w:val="1"/>
              <w:rPr>
                <w:ins w:id="802" w:author="Test" w:date="2013-09-24T12:40:00Z"/>
                <w:rFonts w:cs="Calibri"/>
                <w:sz w:val="20"/>
                <w:szCs w:val="20"/>
                <w:lang w:val="es-ES" w:eastAsia="es-ES"/>
              </w:rPr>
            </w:pPr>
          </w:p>
          <w:p w:rsidR="00D65BE4" w:rsidRDefault="00D65BE4" w:rsidP="00A50E32">
            <w:pPr>
              <w:pStyle w:val="ListParagraph"/>
              <w:numPr>
                <w:ilvl w:val="0"/>
                <w:numId w:val="26"/>
              </w:numPr>
              <w:jc w:val="both"/>
              <w:outlineLvl w:val="1"/>
              <w:rPr>
                <w:ins w:id="803" w:author="Test" w:date="2013-09-24T12:40:00Z"/>
                <w:rFonts w:cs="Calibri"/>
                <w:sz w:val="20"/>
                <w:szCs w:val="20"/>
                <w:lang w:val="es-ES" w:eastAsia="es-ES"/>
              </w:rPr>
            </w:pPr>
          </w:p>
          <w:p w:rsidR="00D65BE4" w:rsidRDefault="00D65BE4" w:rsidP="00A50E32">
            <w:pPr>
              <w:pStyle w:val="ListParagraph"/>
              <w:numPr>
                <w:ilvl w:val="0"/>
                <w:numId w:val="26"/>
              </w:numPr>
              <w:jc w:val="both"/>
              <w:outlineLvl w:val="1"/>
              <w:rPr>
                <w:ins w:id="804" w:author="Test" w:date="2013-09-24T12:40:00Z"/>
                <w:rFonts w:cs="Calibri"/>
                <w:sz w:val="20"/>
                <w:szCs w:val="20"/>
                <w:lang w:val="es-ES" w:eastAsia="es-ES"/>
              </w:rPr>
            </w:pPr>
          </w:p>
          <w:p w:rsidR="00D65BE4" w:rsidRDefault="00D65BE4" w:rsidP="00A50E32">
            <w:pPr>
              <w:pStyle w:val="ListParagraph"/>
              <w:numPr>
                <w:ilvl w:val="0"/>
                <w:numId w:val="26"/>
              </w:numPr>
              <w:jc w:val="both"/>
              <w:outlineLvl w:val="1"/>
              <w:rPr>
                <w:ins w:id="805" w:author="Test" w:date="2013-09-24T12:40:00Z"/>
                <w:rFonts w:cs="Calibri"/>
                <w:sz w:val="20"/>
                <w:szCs w:val="20"/>
                <w:lang w:val="es-ES" w:eastAsia="es-ES"/>
              </w:rPr>
            </w:pPr>
          </w:p>
          <w:p w:rsidR="00D65BE4" w:rsidRDefault="00D65BE4" w:rsidP="00A50E32">
            <w:pPr>
              <w:pStyle w:val="ListParagraph"/>
              <w:numPr>
                <w:ilvl w:val="0"/>
                <w:numId w:val="26"/>
              </w:numPr>
              <w:jc w:val="both"/>
              <w:outlineLvl w:val="1"/>
              <w:rPr>
                <w:ins w:id="806" w:author="Test" w:date="2013-09-24T12:40:00Z"/>
                <w:rFonts w:cs="Calibri"/>
                <w:sz w:val="20"/>
                <w:szCs w:val="20"/>
                <w:lang w:val="es-ES" w:eastAsia="es-ES"/>
              </w:rPr>
            </w:pPr>
          </w:p>
          <w:p w:rsidR="00D65BE4" w:rsidRDefault="00D65BE4" w:rsidP="00A50E32">
            <w:pPr>
              <w:pStyle w:val="ListParagraph"/>
              <w:numPr>
                <w:ilvl w:val="0"/>
                <w:numId w:val="26"/>
              </w:numPr>
              <w:jc w:val="both"/>
              <w:outlineLvl w:val="1"/>
              <w:rPr>
                <w:ins w:id="807" w:author="Test" w:date="2013-09-24T12:40:00Z"/>
                <w:rFonts w:cs="Calibri"/>
                <w:sz w:val="20"/>
                <w:szCs w:val="20"/>
                <w:lang w:val="es-ES" w:eastAsia="es-ES"/>
              </w:rPr>
            </w:pPr>
          </w:p>
          <w:p w:rsidR="00D65BE4" w:rsidRDefault="00D65BE4" w:rsidP="00A50E32">
            <w:pPr>
              <w:pStyle w:val="ListParagraph"/>
              <w:numPr>
                <w:ilvl w:val="0"/>
                <w:numId w:val="26"/>
              </w:numPr>
              <w:jc w:val="both"/>
              <w:outlineLvl w:val="1"/>
              <w:rPr>
                <w:ins w:id="808" w:author="Test" w:date="2013-09-24T12:40:00Z"/>
                <w:rFonts w:cs="Calibri"/>
                <w:sz w:val="20"/>
                <w:szCs w:val="20"/>
                <w:lang w:val="es-ES" w:eastAsia="es-ES"/>
              </w:rPr>
            </w:pPr>
          </w:p>
          <w:p w:rsidR="00D65BE4" w:rsidRDefault="00D65BE4" w:rsidP="00A50E32">
            <w:pPr>
              <w:pStyle w:val="ListParagraph"/>
              <w:numPr>
                <w:ilvl w:val="0"/>
                <w:numId w:val="26"/>
              </w:numPr>
              <w:jc w:val="both"/>
              <w:outlineLvl w:val="1"/>
              <w:rPr>
                <w:ins w:id="809" w:author="Test" w:date="2013-09-24T12:40:00Z"/>
                <w:rFonts w:cs="Calibri"/>
                <w:sz w:val="20"/>
                <w:szCs w:val="20"/>
                <w:lang w:val="es-ES" w:eastAsia="es-ES"/>
              </w:rPr>
            </w:pPr>
          </w:p>
          <w:p w:rsidR="00D65BE4" w:rsidRDefault="00D65BE4" w:rsidP="00A50E32">
            <w:pPr>
              <w:pStyle w:val="ListParagraph"/>
              <w:numPr>
                <w:ilvl w:val="0"/>
                <w:numId w:val="26"/>
              </w:numPr>
              <w:jc w:val="both"/>
              <w:outlineLvl w:val="1"/>
              <w:rPr>
                <w:ins w:id="810" w:author="Test" w:date="2013-09-24T12:40:00Z"/>
                <w:rFonts w:cs="Calibri"/>
                <w:sz w:val="20"/>
                <w:szCs w:val="20"/>
                <w:lang w:val="es-ES" w:eastAsia="es-ES"/>
              </w:rPr>
            </w:pPr>
          </w:p>
          <w:p w:rsidR="00D65BE4" w:rsidRDefault="00D65BE4" w:rsidP="00A50E32">
            <w:pPr>
              <w:pStyle w:val="ListParagraph"/>
              <w:numPr>
                <w:ilvl w:val="0"/>
                <w:numId w:val="26"/>
              </w:numPr>
              <w:jc w:val="both"/>
              <w:outlineLvl w:val="1"/>
              <w:rPr>
                <w:ins w:id="811" w:author="Test" w:date="2013-09-24T12:40:00Z"/>
                <w:rFonts w:cs="Calibri"/>
                <w:sz w:val="20"/>
                <w:szCs w:val="20"/>
                <w:lang w:val="es-ES" w:eastAsia="es-ES"/>
              </w:rPr>
            </w:pPr>
          </w:p>
          <w:p w:rsidR="00D65BE4" w:rsidRDefault="00D65BE4" w:rsidP="00A50E32">
            <w:pPr>
              <w:pStyle w:val="ListParagraph"/>
              <w:numPr>
                <w:ilvl w:val="0"/>
                <w:numId w:val="26"/>
              </w:numPr>
              <w:jc w:val="both"/>
              <w:outlineLvl w:val="1"/>
              <w:rPr>
                <w:ins w:id="812" w:author="Test" w:date="2013-09-24T12:41:00Z"/>
                <w:rFonts w:cs="Calibri"/>
                <w:sz w:val="20"/>
                <w:szCs w:val="20"/>
                <w:lang w:val="es-ES" w:eastAsia="es-ES"/>
              </w:rPr>
            </w:pPr>
          </w:p>
          <w:p w:rsidR="00D65BE4" w:rsidRDefault="00D65BE4" w:rsidP="00A50E32">
            <w:pPr>
              <w:pStyle w:val="ListParagraph"/>
              <w:numPr>
                <w:ilvl w:val="0"/>
                <w:numId w:val="26"/>
              </w:numPr>
              <w:jc w:val="both"/>
              <w:outlineLvl w:val="1"/>
              <w:rPr>
                <w:ins w:id="813" w:author="Test" w:date="2013-09-24T12:41:00Z"/>
                <w:rFonts w:cs="Calibri"/>
                <w:sz w:val="20"/>
                <w:szCs w:val="20"/>
                <w:lang w:val="es-ES" w:eastAsia="es-ES"/>
              </w:rPr>
            </w:pPr>
          </w:p>
          <w:p w:rsidR="00D65BE4" w:rsidRDefault="00D65BE4" w:rsidP="00A50E32">
            <w:pPr>
              <w:pStyle w:val="ListParagraph"/>
              <w:numPr>
                <w:ilvl w:val="0"/>
                <w:numId w:val="26"/>
              </w:numPr>
              <w:jc w:val="both"/>
              <w:outlineLvl w:val="1"/>
              <w:rPr>
                <w:ins w:id="814" w:author="Test" w:date="2013-09-24T12:41:00Z"/>
                <w:rFonts w:cs="Calibri"/>
                <w:sz w:val="20"/>
                <w:szCs w:val="20"/>
                <w:lang w:val="es-ES" w:eastAsia="es-ES"/>
              </w:rPr>
            </w:pPr>
          </w:p>
          <w:p w:rsidR="00D65BE4" w:rsidRDefault="00D65BE4" w:rsidP="00A50E32">
            <w:pPr>
              <w:pStyle w:val="ListParagraph"/>
              <w:numPr>
                <w:ilvl w:val="0"/>
                <w:numId w:val="26"/>
              </w:numPr>
              <w:jc w:val="both"/>
              <w:outlineLvl w:val="1"/>
              <w:rPr>
                <w:ins w:id="815" w:author="Test" w:date="2013-09-24T12:41:00Z"/>
                <w:rFonts w:cs="Calibri"/>
                <w:sz w:val="20"/>
                <w:szCs w:val="20"/>
                <w:lang w:val="es-ES" w:eastAsia="es-ES"/>
              </w:rPr>
            </w:pPr>
          </w:p>
          <w:p w:rsidR="00A50E32" w:rsidRPr="00FC530F" w:rsidDel="00985D77" w:rsidRDefault="009162D5" w:rsidP="00985D77">
            <w:pPr>
              <w:pStyle w:val="ListParagraph"/>
              <w:numPr>
                <w:ilvl w:val="0"/>
                <w:numId w:val="26"/>
              </w:numPr>
              <w:jc w:val="both"/>
              <w:outlineLvl w:val="1"/>
              <w:rPr>
                <w:del w:id="816" w:author="Test" w:date="2013-09-24T14:45:00Z"/>
                <w:rFonts w:cs="Calibri"/>
                <w:sz w:val="20"/>
                <w:szCs w:val="20"/>
                <w:lang w:val="es-ES" w:eastAsia="es-ES"/>
              </w:rPr>
            </w:pPr>
            <w:r w:rsidRPr="00985D77">
              <w:rPr>
                <w:rFonts w:cs="Calibri"/>
                <w:sz w:val="20"/>
                <w:szCs w:val="20"/>
                <w:lang w:val="es-ES" w:eastAsia="es-ES"/>
              </w:rPr>
              <w:t>Las 3 cooperativas que participaran en el proyecto ya han confirmado su interés y compromiso</w:t>
            </w:r>
            <w:ins w:id="817" w:author="Test" w:date="2013-09-24T14:45:00Z">
              <w:r w:rsidR="00985D77" w:rsidRPr="00B123E6">
                <w:rPr>
                  <w:rFonts w:cs="Calibri"/>
                  <w:sz w:val="20"/>
                  <w:szCs w:val="20"/>
                  <w:lang w:val="es-ES" w:eastAsia="es-ES"/>
                </w:rPr>
                <w:t>. En adición, e</w:t>
              </w:r>
            </w:ins>
          </w:p>
          <w:p w:rsidR="009162D5" w:rsidRPr="00985D77" w:rsidRDefault="009162D5" w:rsidP="00985D77">
            <w:pPr>
              <w:pStyle w:val="ListParagraph"/>
              <w:numPr>
                <w:ilvl w:val="0"/>
                <w:numId w:val="26"/>
              </w:numPr>
              <w:jc w:val="both"/>
              <w:outlineLvl w:val="1"/>
              <w:rPr>
                <w:rFonts w:cs="Calibri"/>
                <w:sz w:val="20"/>
                <w:szCs w:val="20"/>
                <w:lang w:val="es-ES" w:eastAsia="es-ES"/>
              </w:rPr>
            </w:pPr>
            <w:del w:id="818" w:author="Test" w:date="2013-09-24T14:45:00Z">
              <w:r w:rsidRPr="00985D77" w:rsidDel="00985D77">
                <w:rPr>
                  <w:rFonts w:cs="Calibri"/>
                  <w:sz w:val="20"/>
                  <w:szCs w:val="20"/>
                  <w:lang w:val="es-ES" w:eastAsia="es-ES"/>
                </w:rPr>
                <w:delText>E</w:delText>
              </w:r>
            </w:del>
            <w:r w:rsidRPr="00985D77">
              <w:rPr>
                <w:rFonts w:cs="Calibri"/>
                <w:sz w:val="20"/>
                <w:szCs w:val="20"/>
                <w:lang w:val="es-ES" w:eastAsia="es-ES"/>
              </w:rPr>
              <w:t xml:space="preserve">stas cooperativas </w:t>
            </w:r>
            <w:ins w:id="819" w:author="Test" w:date="2013-09-24T14:45:00Z">
              <w:r w:rsidR="00985D77">
                <w:rPr>
                  <w:rFonts w:cs="Calibri"/>
                  <w:sz w:val="20"/>
                  <w:szCs w:val="20"/>
                  <w:lang w:val="es-ES" w:eastAsia="es-ES"/>
                </w:rPr>
                <w:t xml:space="preserve">podrán tener </w:t>
              </w:r>
            </w:ins>
            <w:del w:id="820" w:author="Test" w:date="2013-09-24T14:45:00Z">
              <w:r w:rsidR="00A50E32" w:rsidRPr="00985D77" w:rsidDel="00985D77">
                <w:rPr>
                  <w:rFonts w:cs="Calibri"/>
                  <w:sz w:val="20"/>
                  <w:szCs w:val="20"/>
                  <w:lang w:val="es-ES" w:eastAsia="es-ES"/>
                </w:rPr>
                <w:delText xml:space="preserve">tendrán </w:delText>
              </w:r>
            </w:del>
            <w:r w:rsidR="00A50E32" w:rsidRPr="00985D77">
              <w:rPr>
                <w:rFonts w:cs="Calibri"/>
                <w:sz w:val="20"/>
                <w:szCs w:val="20"/>
                <w:lang w:val="es-ES" w:eastAsia="es-ES"/>
              </w:rPr>
              <w:t>acceso a</w:t>
            </w:r>
            <w:ins w:id="821" w:author="Test" w:date="2013-09-24T14:45:00Z">
              <w:r w:rsidR="00985D77">
                <w:rPr>
                  <w:rFonts w:cs="Calibri"/>
                  <w:sz w:val="20"/>
                  <w:szCs w:val="20"/>
                  <w:lang w:val="es-ES" w:eastAsia="es-ES"/>
                </w:rPr>
                <w:t xml:space="preserve"> la facilidad de crédito </w:t>
              </w:r>
            </w:ins>
            <w:ins w:id="822" w:author="Test" w:date="2013-09-24T14:46:00Z">
              <w:r w:rsidR="00985D77">
                <w:rPr>
                  <w:rFonts w:cs="Calibri"/>
                  <w:sz w:val="20"/>
                  <w:szCs w:val="20"/>
                  <w:lang w:val="es-ES" w:eastAsia="es-ES"/>
                </w:rPr>
                <w:t xml:space="preserve">a </w:t>
              </w:r>
            </w:ins>
            <w:ins w:id="823" w:author="Test" w:date="2013-09-24T14:45:00Z">
              <w:r w:rsidR="00985D77">
                <w:rPr>
                  <w:rFonts w:cs="Calibri"/>
                  <w:sz w:val="20"/>
                  <w:szCs w:val="20"/>
                  <w:lang w:val="es-ES" w:eastAsia="es-ES"/>
                </w:rPr>
                <w:t xml:space="preserve">cargo de </w:t>
              </w:r>
            </w:ins>
            <w:del w:id="824" w:author="Test" w:date="2013-09-24T14:45:00Z">
              <w:r w:rsidR="00A50E32" w:rsidRPr="00985D77" w:rsidDel="00985D77">
                <w:rPr>
                  <w:rFonts w:cs="Calibri"/>
                  <w:sz w:val="20"/>
                  <w:szCs w:val="20"/>
                  <w:lang w:val="es-ES" w:eastAsia="es-ES"/>
                </w:rPr>
                <w:delText>l “</w:delText>
              </w:r>
            </w:del>
            <w:proofErr w:type="spellStart"/>
            <w:r w:rsidR="00A50E32" w:rsidRPr="00985D77">
              <w:rPr>
                <w:rFonts w:cs="Calibri"/>
                <w:sz w:val="20"/>
                <w:szCs w:val="20"/>
                <w:lang w:val="es-ES" w:eastAsia="es-ES"/>
              </w:rPr>
              <w:t>Root</w:t>
            </w:r>
            <w:proofErr w:type="spellEnd"/>
            <w:r w:rsidR="00A50E32" w:rsidRPr="00985D77">
              <w:rPr>
                <w:rFonts w:cs="Calibri"/>
                <w:sz w:val="20"/>
                <w:szCs w:val="20"/>
                <w:lang w:val="es-ES" w:eastAsia="es-ES"/>
              </w:rPr>
              <w:t xml:space="preserve"> Capital </w:t>
            </w:r>
            <w:ins w:id="825" w:author="Test" w:date="2013-09-24T14:46:00Z">
              <w:r w:rsidR="00985D77">
                <w:rPr>
                  <w:rFonts w:cs="Calibri"/>
                  <w:sz w:val="20"/>
                  <w:szCs w:val="20"/>
                  <w:lang w:val="es-ES" w:eastAsia="es-ES"/>
                </w:rPr>
                <w:t xml:space="preserve">que está en </w:t>
              </w:r>
            </w:ins>
            <w:del w:id="826" w:author="Test" w:date="2013-09-24T14:46:00Z">
              <w:r w:rsidR="00A50E32" w:rsidRPr="00985D77" w:rsidDel="00985D77">
                <w:rPr>
                  <w:rFonts w:cs="Calibri"/>
                  <w:sz w:val="20"/>
                  <w:szCs w:val="20"/>
                  <w:lang w:val="es-ES" w:eastAsia="es-ES"/>
                </w:rPr>
                <w:delText xml:space="preserve">Facility” que actualmente se encuentra en </w:delText>
              </w:r>
            </w:del>
            <w:r w:rsidR="00F05A35" w:rsidRPr="00985D77">
              <w:rPr>
                <w:rFonts w:cs="Calibri"/>
                <w:sz w:val="20"/>
                <w:szCs w:val="20"/>
                <w:lang w:val="es-ES" w:eastAsia="es-ES"/>
              </w:rPr>
              <w:t>restructuración</w:t>
            </w:r>
            <w:r w:rsidR="00A50E32" w:rsidRPr="00985D77">
              <w:rPr>
                <w:rFonts w:cs="Calibri"/>
                <w:sz w:val="20"/>
                <w:szCs w:val="20"/>
                <w:lang w:val="es-ES" w:eastAsia="es-ES"/>
              </w:rPr>
              <w:t xml:space="preserve"> para reactivar al sector después de los da</w:t>
            </w:r>
            <w:ins w:id="827" w:author="Test" w:date="2013-09-24T14:46:00Z">
              <w:r w:rsidR="00985D77">
                <w:rPr>
                  <w:rFonts w:cs="Calibri"/>
                  <w:sz w:val="20"/>
                  <w:szCs w:val="20"/>
                  <w:lang w:val="es-ES" w:eastAsia="es-ES"/>
                </w:rPr>
                <w:t>ñ</w:t>
              </w:r>
            </w:ins>
            <w:del w:id="828" w:author="Test" w:date="2013-09-24T14:46:00Z">
              <w:r w:rsidR="00A50E32" w:rsidRPr="00985D77" w:rsidDel="00985D77">
                <w:rPr>
                  <w:rFonts w:cs="Calibri"/>
                  <w:sz w:val="20"/>
                  <w:szCs w:val="20"/>
                  <w:lang w:val="es-ES" w:eastAsia="es-ES"/>
                </w:rPr>
                <w:delText>n</w:delText>
              </w:r>
            </w:del>
            <w:r w:rsidR="00A50E32" w:rsidRPr="00985D77">
              <w:rPr>
                <w:rFonts w:cs="Calibri"/>
                <w:sz w:val="20"/>
                <w:szCs w:val="20"/>
                <w:lang w:val="es-ES" w:eastAsia="es-ES"/>
              </w:rPr>
              <w:t>os causados por la</w:t>
            </w:r>
            <w:del w:id="829" w:author="Test" w:date="2013-09-24T14:46:00Z">
              <w:r w:rsidR="00A50E32" w:rsidRPr="00985D77" w:rsidDel="00985D77">
                <w:rPr>
                  <w:rFonts w:cs="Calibri"/>
                  <w:sz w:val="20"/>
                  <w:szCs w:val="20"/>
                  <w:lang w:val="es-ES" w:eastAsia="es-ES"/>
                </w:rPr>
                <w:delText>s</w:delText>
              </w:r>
            </w:del>
            <w:r w:rsidR="00A50E32" w:rsidRPr="00985D77">
              <w:rPr>
                <w:rFonts w:cs="Calibri"/>
                <w:sz w:val="20"/>
                <w:szCs w:val="20"/>
                <w:lang w:val="es-ES" w:eastAsia="es-ES"/>
              </w:rPr>
              <w:t xml:space="preserve"> roya</w:t>
            </w:r>
            <w:del w:id="830" w:author="Test" w:date="2013-09-24T14:46:00Z">
              <w:r w:rsidR="00A50E32" w:rsidRPr="00985D77" w:rsidDel="00985D77">
                <w:rPr>
                  <w:rFonts w:cs="Calibri"/>
                  <w:sz w:val="20"/>
                  <w:szCs w:val="20"/>
                  <w:lang w:val="es-ES" w:eastAsia="es-ES"/>
                </w:rPr>
                <w:delText>s</w:delText>
              </w:r>
            </w:del>
            <w:r w:rsidR="00A50E32" w:rsidRPr="00985D77">
              <w:rPr>
                <w:rFonts w:cs="Calibri"/>
                <w:sz w:val="20"/>
                <w:szCs w:val="20"/>
                <w:lang w:val="es-ES" w:eastAsia="es-ES"/>
              </w:rPr>
              <w:t>.</w:t>
            </w:r>
          </w:p>
          <w:p w:rsidR="00480BD2" w:rsidRPr="00FC530F" w:rsidRDefault="00480BD2" w:rsidP="00A50E32">
            <w:pPr>
              <w:jc w:val="both"/>
              <w:outlineLvl w:val="1"/>
              <w:rPr>
                <w:rFonts w:eastAsia="Calibri"/>
                <w:bCs/>
                <w:spacing w:val="0"/>
                <w:sz w:val="18"/>
                <w:szCs w:val="18"/>
              </w:rPr>
            </w:pPr>
          </w:p>
        </w:tc>
      </w:tr>
      <w:tr w:rsidR="00F05A35" w:rsidRPr="00FC530F" w:rsidTr="00EF0E62">
        <w:tc>
          <w:tcPr>
            <w:tcW w:w="2538" w:type="dxa"/>
          </w:tcPr>
          <w:p w:rsidR="00480BD2" w:rsidRPr="00FC530F" w:rsidRDefault="009162D5" w:rsidP="009162D5">
            <w:pPr>
              <w:pStyle w:val="ListParagraph"/>
              <w:numPr>
                <w:ilvl w:val="3"/>
                <w:numId w:val="5"/>
              </w:numPr>
              <w:tabs>
                <w:tab w:val="clear" w:pos="2088"/>
              </w:tabs>
              <w:autoSpaceDE w:val="0"/>
              <w:autoSpaceDN w:val="0"/>
              <w:adjustRightInd w:val="0"/>
              <w:ind w:left="180" w:firstLine="90"/>
              <w:rPr>
                <w:rFonts w:cs="Calibri"/>
                <w:sz w:val="20"/>
                <w:lang w:val="es-ES" w:eastAsia="es-ES"/>
              </w:rPr>
            </w:pPr>
            <w:r w:rsidRPr="00FC530F">
              <w:rPr>
                <w:rFonts w:cs="Calibri"/>
                <w:sz w:val="20"/>
                <w:lang w:val="es-ES" w:eastAsia="es-ES"/>
              </w:rPr>
              <w:t xml:space="preserve">Baja en los precios en el Mercado internacional: La inestabilidad en el Mercado internacional de café puede ocasionar que disminuyan los precios, afectando a los </w:t>
            </w:r>
            <w:r w:rsidR="00F05A35" w:rsidRPr="00FC530F">
              <w:rPr>
                <w:rFonts w:cs="Calibri"/>
                <w:sz w:val="20"/>
                <w:lang w:val="es-ES" w:eastAsia="es-ES"/>
              </w:rPr>
              <w:t>pequeños</w:t>
            </w:r>
            <w:r w:rsidRPr="00FC530F">
              <w:rPr>
                <w:rFonts w:cs="Calibri"/>
                <w:sz w:val="20"/>
                <w:lang w:val="es-ES" w:eastAsia="es-ES"/>
              </w:rPr>
              <w:t xml:space="preserve"> productores.</w:t>
            </w:r>
          </w:p>
        </w:tc>
        <w:tc>
          <w:tcPr>
            <w:tcW w:w="5598" w:type="dxa"/>
          </w:tcPr>
          <w:p w:rsidR="00480BD2" w:rsidRPr="00FC530F" w:rsidRDefault="00480BD2" w:rsidP="00AD0A65">
            <w:pPr>
              <w:jc w:val="both"/>
              <w:outlineLvl w:val="1"/>
              <w:rPr>
                <w:rFonts w:eastAsia="Calibri"/>
                <w:bCs/>
                <w:spacing w:val="0"/>
                <w:sz w:val="18"/>
                <w:szCs w:val="18"/>
              </w:rPr>
            </w:pPr>
          </w:p>
        </w:tc>
      </w:tr>
      <w:tr w:rsidR="00F05A35" w:rsidRPr="00FC530F" w:rsidTr="00EF0E62">
        <w:tc>
          <w:tcPr>
            <w:tcW w:w="2538" w:type="dxa"/>
          </w:tcPr>
          <w:p w:rsidR="00480BD2" w:rsidRPr="00FC530F" w:rsidRDefault="009162D5" w:rsidP="009162D5">
            <w:pPr>
              <w:pStyle w:val="ListParagraph"/>
              <w:numPr>
                <w:ilvl w:val="3"/>
                <w:numId w:val="5"/>
              </w:numPr>
              <w:tabs>
                <w:tab w:val="clear" w:pos="2088"/>
              </w:tabs>
              <w:ind w:left="0" w:firstLine="360"/>
              <w:jc w:val="both"/>
              <w:outlineLvl w:val="1"/>
              <w:rPr>
                <w:rFonts w:cs="Calibri"/>
                <w:sz w:val="20"/>
                <w:lang w:val="es-ES" w:eastAsia="es-ES"/>
              </w:rPr>
            </w:pPr>
            <w:r w:rsidRPr="00FC530F">
              <w:rPr>
                <w:rFonts w:cs="Calibri"/>
                <w:sz w:val="20"/>
                <w:lang w:val="es-ES" w:eastAsia="es-ES"/>
              </w:rPr>
              <w:lastRenderedPageBreak/>
              <w:t>Riesgo de sostenibilidad. La dependencia en proveedores externos de tecnología de biogás.</w:t>
            </w:r>
          </w:p>
        </w:tc>
        <w:tc>
          <w:tcPr>
            <w:tcW w:w="5598" w:type="dxa"/>
          </w:tcPr>
          <w:p w:rsidR="00480BD2" w:rsidRPr="00FC530F" w:rsidRDefault="00480BD2" w:rsidP="000A34CB">
            <w:pPr>
              <w:jc w:val="both"/>
              <w:outlineLvl w:val="1"/>
              <w:rPr>
                <w:rFonts w:eastAsia="Calibri"/>
                <w:bCs/>
                <w:spacing w:val="0"/>
                <w:sz w:val="18"/>
                <w:szCs w:val="18"/>
              </w:rPr>
            </w:pPr>
          </w:p>
        </w:tc>
      </w:tr>
    </w:tbl>
    <w:p w:rsidR="00480BD2" w:rsidRPr="00FC530F" w:rsidRDefault="00480BD2" w:rsidP="00480BD2">
      <w:pPr>
        <w:pStyle w:val="AutoNumpara"/>
        <w:numPr>
          <w:ilvl w:val="0"/>
          <w:numId w:val="0"/>
        </w:numPr>
        <w:ind w:left="720" w:hanging="720"/>
        <w:rPr>
          <w:rFonts w:eastAsia="Cambria"/>
          <w:szCs w:val="24"/>
        </w:rPr>
      </w:pPr>
    </w:p>
    <w:p w:rsidR="00F717BA" w:rsidRPr="00FC530F" w:rsidRDefault="00F717BA" w:rsidP="00775C78">
      <w:pPr>
        <w:pStyle w:val="Heading1"/>
        <w:rPr>
          <w:lang w:val="es-ES"/>
        </w:rPr>
      </w:pPr>
      <w:bookmarkStart w:id="831" w:name="_Toc365558021"/>
      <w:bookmarkStart w:id="832" w:name="_Toc235532217"/>
      <w:bookmarkStart w:id="833" w:name="_Toc238465830"/>
      <w:bookmarkStart w:id="834" w:name="_Toc354490279"/>
      <w:r w:rsidRPr="00FC530F">
        <w:rPr>
          <w:lang w:val="es-ES"/>
        </w:rPr>
        <w:t>EFECTOS AMBIENTALES Y SOCIALES</w:t>
      </w:r>
      <w:bookmarkEnd w:id="831"/>
    </w:p>
    <w:bookmarkEnd w:id="832"/>
    <w:bookmarkEnd w:id="833"/>
    <w:bookmarkEnd w:id="834"/>
    <w:p w:rsidR="00A50E32" w:rsidRPr="00FC530F" w:rsidRDefault="00A50E32" w:rsidP="00C06FAC">
      <w:pPr>
        <w:pStyle w:val="AutoNumpara"/>
        <w:numPr>
          <w:ilvl w:val="0"/>
          <w:numId w:val="0"/>
        </w:numPr>
        <w:rPr>
          <w:rFonts w:eastAsia="Cambria"/>
          <w:szCs w:val="24"/>
        </w:rPr>
      </w:pPr>
      <w:r w:rsidRPr="00FC530F">
        <w:rPr>
          <w:rFonts w:eastAsia="Cambria"/>
          <w:szCs w:val="24"/>
        </w:rPr>
        <w:t xml:space="preserve">El proyecto ayudara a desarrollar una conciencia ambiental colectiva entre la industria cafetera. Este proyecto </w:t>
      </w:r>
      <w:r w:rsidR="00F05A35" w:rsidRPr="00FC530F">
        <w:rPr>
          <w:rFonts w:eastAsia="Cambria"/>
          <w:szCs w:val="24"/>
        </w:rPr>
        <w:t>también</w:t>
      </w:r>
      <w:r w:rsidRPr="00FC530F">
        <w:rPr>
          <w:rFonts w:eastAsia="Cambria"/>
          <w:szCs w:val="24"/>
        </w:rPr>
        <w:t xml:space="preserve"> planea llegar a los gobiernos locales, como una estrategia para promover un mejor </w:t>
      </w:r>
      <w:r w:rsidR="00F05A35" w:rsidRPr="00FC530F">
        <w:rPr>
          <w:rFonts w:eastAsia="Cambria"/>
          <w:szCs w:val="24"/>
        </w:rPr>
        <w:t>desempeño</w:t>
      </w:r>
      <w:r w:rsidRPr="00FC530F">
        <w:rPr>
          <w:rFonts w:eastAsia="Cambria"/>
          <w:szCs w:val="24"/>
        </w:rPr>
        <w:t xml:space="preserve"> ambiental </w:t>
      </w:r>
      <w:r w:rsidR="00F05A35" w:rsidRPr="00FC530F">
        <w:rPr>
          <w:rFonts w:eastAsia="Cambria"/>
          <w:szCs w:val="24"/>
        </w:rPr>
        <w:t xml:space="preserve">en el sector y promover cambios sistémicos a largo plazo. Además, la región oeste tiene una población </w:t>
      </w:r>
      <w:proofErr w:type="spellStart"/>
      <w:r w:rsidR="00F05A35" w:rsidRPr="00FC530F">
        <w:rPr>
          <w:rFonts w:eastAsia="Cambria"/>
          <w:szCs w:val="24"/>
        </w:rPr>
        <w:t>Chorti</w:t>
      </w:r>
      <w:proofErr w:type="spellEnd"/>
      <w:r w:rsidR="00F05A35" w:rsidRPr="00FC530F">
        <w:rPr>
          <w:rFonts w:eastAsia="Cambria"/>
          <w:szCs w:val="24"/>
        </w:rPr>
        <w:t xml:space="preserve"> Maya que puede verse directamente beneficiada por esta iniciativa. </w:t>
      </w:r>
      <w:proofErr w:type="spellStart"/>
      <w:r w:rsidR="00F05A35" w:rsidRPr="00FC530F">
        <w:rPr>
          <w:rFonts w:eastAsia="Cambria"/>
          <w:szCs w:val="24"/>
        </w:rPr>
        <w:t>Mas</w:t>
      </w:r>
      <w:proofErr w:type="spellEnd"/>
      <w:r w:rsidR="00F05A35" w:rsidRPr="00FC530F">
        <w:rPr>
          <w:rFonts w:eastAsia="Cambria"/>
          <w:szCs w:val="24"/>
        </w:rPr>
        <w:t xml:space="preserve"> allá de cubrir producción </w:t>
      </w:r>
      <w:proofErr w:type="spellStart"/>
      <w:r w:rsidR="00F05A35" w:rsidRPr="00FC530F">
        <w:rPr>
          <w:rFonts w:eastAsia="Cambria"/>
          <w:szCs w:val="24"/>
        </w:rPr>
        <w:t>mas</w:t>
      </w:r>
      <w:proofErr w:type="spellEnd"/>
      <w:r w:rsidR="00F05A35" w:rsidRPr="00FC530F">
        <w:rPr>
          <w:rFonts w:eastAsia="Cambria"/>
          <w:szCs w:val="24"/>
        </w:rPr>
        <w:t xml:space="preserve"> limpia, el proyecto generara un ambiente </w:t>
      </w:r>
      <w:proofErr w:type="spellStart"/>
      <w:r w:rsidR="00F05A35" w:rsidRPr="00FC530F">
        <w:rPr>
          <w:rFonts w:eastAsia="Cambria"/>
          <w:szCs w:val="24"/>
        </w:rPr>
        <w:t>mas</w:t>
      </w:r>
      <w:proofErr w:type="spellEnd"/>
      <w:r w:rsidR="00F05A35" w:rsidRPr="00FC530F">
        <w:rPr>
          <w:rFonts w:eastAsia="Cambria"/>
          <w:szCs w:val="24"/>
        </w:rPr>
        <w:t xml:space="preserve"> saludable y salvaguarda los recursos naturales a través de la reducción de la contaminación ambiental.</w:t>
      </w:r>
    </w:p>
    <w:p w:rsidR="00EC0CF1" w:rsidRPr="00FC530F" w:rsidRDefault="00EC0CF1" w:rsidP="00775C78">
      <w:pPr>
        <w:pStyle w:val="Heading1"/>
        <w:rPr>
          <w:lang w:val="es-ES"/>
        </w:rPr>
      </w:pPr>
      <w:bookmarkStart w:id="835" w:name="_Toc365558022"/>
      <w:r w:rsidRPr="00FC530F">
        <w:rPr>
          <w:lang w:val="es-ES"/>
        </w:rPr>
        <w:t>CUMPLIMIENTO CON HITOS Y ARREGLOS FIDUCIARIOS ESPECIALES</w:t>
      </w:r>
      <w:bookmarkEnd w:id="835"/>
    </w:p>
    <w:p w:rsidR="0062255D" w:rsidRPr="00FC530F" w:rsidRDefault="0062255D" w:rsidP="00C06FAC">
      <w:pPr>
        <w:pStyle w:val="AutoNumpara"/>
        <w:numPr>
          <w:ilvl w:val="0"/>
          <w:numId w:val="0"/>
        </w:numPr>
        <w:ind w:left="720" w:hanging="720"/>
      </w:pPr>
    </w:p>
    <w:p w:rsidR="0062255D" w:rsidRPr="00FC530F" w:rsidRDefault="00B870E0" w:rsidP="00775C78">
      <w:pPr>
        <w:pStyle w:val="Heading1"/>
        <w:rPr>
          <w:lang w:val="es-ES"/>
        </w:rPr>
      </w:pPr>
      <w:bookmarkStart w:id="836" w:name="_Toc365558023"/>
      <w:r w:rsidRPr="00FC530F">
        <w:rPr>
          <w:lang w:val="es-ES"/>
        </w:rPr>
        <w:t>ACCESO A LA INFORMACION Y PROPIEDAD INTELECTUAL</w:t>
      </w:r>
      <w:bookmarkEnd w:id="836"/>
    </w:p>
    <w:p w:rsidR="0062255D" w:rsidRPr="00FC530F" w:rsidRDefault="0062255D" w:rsidP="00C06FAC">
      <w:pPr>
        <w:pStyle w:val="AutoNumpara"/>
        <w:numPr>
          <w:ilvl w:val="0"/>
          <w:numId w:val="0"/>
        </w:numPr>
      </w:pPr>
      <w:r w:rsidRPr="00FC530F">
        <w:rPr>
          <w:rFonts w:eastAsia="Cambria"/>
          <w:szCs w:val="24"/>
        </w:rPr>
        <w:t xml:space="preserve">Acceso a la información. </w:t>
      </w:r>
      <w:r w:rsidR="001925B3" w:rsidRPr="00FC530F">
        <w:rPr>
          <w:rFonts w:eastAsia="Cambria"/>
          <w:szCs w:val="24"/>
        </w:rPr>
        <w:t xml:space="preserve">La </w:t>
      </w:r>
      <w:r w:rsidR="00F05A35" w:rsidRPr="00FC530F">
        <w:rPr>
          <w:rFonts w:eastAsia="Cambria"/>
          <w:szCs w:val="24"/>
        </w:rPr>
        <w:t>información</w:t>
      </w:r>
      <w:r w:rsidR="001925B3" w:rsidRPr="00FC530F">
        <w:rPr>
          <w:rFonts w:eastAsia="Cambria"/>
          <w:szCs w:val="24"/>
        </w:rPr>
        <w:t xml:space="preserve"> del </w:t>
      </w:r>
      <w:r w:rsidRPr="00FC530F">
        <w:rPr>
          <w:rFonts w:eastAsia="Cambria"/>
          <w:szCs w:val="24"/>
        </w:rPr>
        <w:t xml:space="preserve">proyecto se considera </w:t>
      </w:r>
      <w:r w:rsidR="001925B3" w:rsidRPr="00FC530F">
        <w:rPr>
          <w:rFonts w:eastAsia="Cambria"/>
          <w:szCs w:val="24"/>
        </w:rPr>
        <w:t xml:space="preserve">pública </w:t>
      </w:r>
      <w:r w:rsidRPr="00FC530F">
        <w:rPr>
          <w:rFonts w:eastAsia="Cambria"/>
          <w:szCs w:val="24"/>
        </w:rPr>
        <w:t>de</w:t>
      </w:r>
      <w:r w:rsidRPr="00FC530F">
        <w:t xml:space="preserve"> acuerdo a la Política de Acceso a Información del Banco</w:t>
      </w:r>
      <w:r w:rsidR="001925B3" w:rsidRPr="00FC530F">
        <w:t xml:space="preserve">. </w:t>
      </w:r>
    </w:p>
    <w:p w:rsidR="00B870E0" w:rsidRPr="00FC530F" w:rsidRDefault="00B870E0" w:rsidP="00B870E0">
      <w:pPr>
        <w:pStyle w:val="AutoNumpara"/>
        <w:numPr>
          <w:ilvl w:val="0"/>
          <w:numId w:val="0"/>
        </w:numPr>
        <w:ind w:left="720" w:hanging="720"/>
        <w:rPr>
          <w:szCs w:val="24"/>
        </w:rPr>
      </w:pPr>
    </w:p>
    <w:sectPr w:rsidR="00B870E0" w:rsidRPr="00FC530F" w:rsidSect="00EC74F8">
      <w:headerReference w:type="even" r:id="rId16"/>
      <w:headerReference w:type="default" r:id="rId17"/>
      <w:headerReference w:type="first" r:id="rId18"/>
      <w:pgSz w:w="12240" w:h="15840" w:code="1"/>
      <w:pgMar w:top="1440" w:right="1800" w:bottom="1530" w:left="1800" w:header="1008" w:footer="706" w:gutter="0"/>
      <w:pgNumType w:start="1"/>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5" w:author="Test" w:date="2013-09-24T16:22:00Z" w:initials="T">
    <w:p w:rsidR="00D206BB" w:rsidRDefault="00D206BB">
      <w:pPr>
        <w:pStyle w:val="CommentText"/>
      </w:pPr>
      <w:r>
        <w:rPr>
          <w:rStyle w:val="CommentReference"/>
        </w:rPr>
        <w:annotationRef/>
      </w:r>
      <w:proofErr w:type="spellStart"/>
      <w:r>
        <w:t>Snv</w:t>
      </w:r>
      <w:proofErr w:type="spellEnd"/>
      <w:r>
        <w:t xml:space="preserve"> indicar como van con estas </w:t>
      </w:r>
      <w:proofErr w:type="spellStart"/>
      <w:r>
        <w:t>platicas</w:t>
      </w:r>
      <w:proofErr w:type="spellEnd"/>
      <w:r>
        <w:t xml:space="preserve"> y gestiones</w:t>
      </w:r>
    </w:p>
  </w:comment>
  <w:comment w:id="180" w:author="Test" w:date="2013-09-24T16:22:00Z" w:initials="T">
    <w:p w:rsidR="001F4899" w:rsidRDefault="001F4899">
      <w:pPr>
        <w:pStyle w:val="CommentText"/>
      </w:pPr>
      <w:r>
        <w:rPr>
          <w:rStyle w:val="CommentReference"/>
        </w:rPr>
        <w:annotationRef/>
      </w:r>
      <w:proofErr w:type="spellStart"/>
      <w:r>
        <w:t>Cual</w:t>
      </w:r>
      <w:proofErr w:type="spellEnd"/>
      <w:r>
        <w:t xml:space="preserve"> es el alcance de la medición de GEI, si no es el ciclo de vida completo del café, hay que especificar el alcance</w:t>
      </w:r>
    </w:p>
  </w:comment>
  <w:comment w:id="233" w:author="Test" w:date="2013-09-24T16:22:00Z" w:initials="T">
    <w:p w:rsidR="001F4899" w:rsidRDefault="001F4899">
      <w:pPr>
        <w:pStyle w:val="CommentText"/>
      </w:pPr>
      <w:r>
        <w:rPr>
          <w:rStyle w:val="CommentReference"/>
        </w:rPr>
        <w:annotationRef/>
      </w:r>
      <w:r>
        <w:t>En realidad este punto solo se atiende indirectamente en el proyecto a través de la producción de fertilizantes orgánicos, sin embargo no se revisa per se</w:t>
      </w:r>
    </w:p>
  </w:comment>
  <w:comment w:id="390" w:author="Test" w:date="2013-09-24T16:22:00Z" w:initials="T">
    <w:p w:rsidR="00372359" w:rsidRDefault="00372359">
      <w:pPr>
        <w:pStyle w:val="CommentText"/>
      </w:pPr>
      <w:r>
        <w:rPr>
          <w:rStyle w:val="CommentReference"/>
        </w:rPr>
        <w:annotationRef/>
      </w:r>
      <w:r>
        <w:t xml:space="preserve">Como va </w:t>
      </w:r>
      <w:proofErr w:type="spellStart"/>
      <w:r>
        <w:t>comsa</w:t>
      </w:r>
      <w:proofErr w:type="spellEnd"/>
      <w:r>
        <w:t xml:space="preserve"> con la implementación de su plan de acción de producción </w:t>
      </w:r>
      <w:proofErr w:type="spellStart"/>
      <w:r>
        <w:t>mas</w:t>
      </w:r>
      <w:proofErr w:type="spellEnd"/>
      <w:r>
        <w:t xml:space="preserve"> limpia?</w:t>
      </w:r>
    </w:p>
  </w:comment>
  <w:comment w:id="527" w:author="Test" w:date="2013-09-25T17:45:00Z" w:initials="T">
    <w:p w:rsidR="00C63BAD" w:rsidRDefault="00C63BAD">
      <w:pPr>
        <w:pStyle w:val="CommentText"/>
      </w:pPr>
      <w:r>
        <w:rPr>
          <w:rStyle w:val="CommentReference"/>
        </w:rPr>
        <w:annotationRef/>
      </w:r>
      <w:r>
        <w:t xml:space="preserve">Qué se propone hacer en este </w:t>
      </w:r>
      <w:r>
        <w:t>tema?</w:t>
      </w:r>
      <w:bookmarkStart w:id="528" w:name="_GoBack"/>
      <w:bookmarkEnd w:id="528"/>
    </w:p>
  </w:comment>
  <w:comment w:id="596" w:author="Test" w:date="2013-09-25T12:21:00Z" w:initials="T">
    <w:p w:rsidR="00FD54B7" w:rsidRDefault="00FD54B7">
      <w:pPr>
        <w:pStyle w:val="CommentText"/>
      </w:pPr>
      <w:r>
        <w:rPr>
          <w:rStyle w:val="CommentReference"/>
        </w:rPr>
        <w:annotationRef/>
      </w:r>
      <w:r>
        <w:t>Que implica esto? Que contendría?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899" w:rsidRDefault="001F4899">
      <w:r>
        <w:separator/>
      </w:r>
    </w:p>
  </w:endnote>
  <w:endnote w:type="continuationSeparator" w:id="0">
    <w:p w:rsidR="001F4899" w:rsidRDefault="001F4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899" w:rsidRDefault="001F4899">
      <w:r>
        <w:separator/>
      </w:r>
    </w:p>
  </w:footnote>
  <w:footnote w:type="continuationSeparator" w:id="0">
    <w:p w:rsidR="001F4899" w:rsidRDefault="001F4899">
      <w:r>
        <w:continuationSeparator/>
      </w:r>
    </w:p>
  </w:footnote>
  <w:footnote w:id="1">
    <w:p w:rsidR="001F4899" w:rsidRPr="005754E0" w:rsidRDefault="001F4899">
      <w:pPr>
        <w:pStyle w:val="FootnoteText"/>
      </w:pPr>
      <w:r>
        <w:rPr>
          <w:rStyle w:val="FootnoteReference"/>
        </w:rPr>
        <w:footnoteRef/>
      </w:r>
      <w:r>
        <w:t xml:space="preserve"> Instituto Hondureño del café, ente privado</w:t>
      </w:r>
      <w:r w:rsidRPr="005754E0">
        <w:t xml:space="preserve"> sin fines de lucro regulador de la caficultura nacional</w:t>
      </w:r>
      <w:r>
        <w:t xml:space="preserve"> (http://www.ihcafe.hn)</w:t>
      </w:r>
    </w:p>
  </w:footnote>
  <w:footnote w:id="2">
    <w:p w:rsidR="001F4899" w:rsidRPr="005754E0" w:rsidRDefault="001F4899">
      <w:pPr>
        <w:pStyle w:val="FootnoteText"/>
      </w:pPr>
      <w:r>
        <w:rPr>
          <w:rStyle w:val="FootnoteReference"/>
        </w:rPr>
        <w:footnoteRef/>
      </w:r>
      <w:r>
        <w:t xml:space="preserve"> Asociación hondureña de productores de café</w:t>
      </w:r>
    </w:p>
  </w:footnote>
  <w:footnote w:id="3">
    <w:p w:rsidR="001F4899" w:rsidRPr="00EA469D" w:rsidRDefault="001F4899" w:rsidP="00EA469D">
      <w:pPr>
        <w:pStyle w:val="FootnoteText"/>
        <w:spacing w:after="0"/>
        <w:rPr>
          <w:sz w:val="16"/>
          <w:szCs w:val="16"/>
        </w:rPr>
      </w:pPr>
      <w:r w:rsidRPr="00EA469D">
        <w:rPr>
          <w:rStyle w:val="FootnoteReference"/>
          <w:sz w:val="16"/>
          <w:szCs w:val="16"/>
        </w:rPr>
        <w:footnoteRef/>
      </w:r>
      <w:r w:rsidRPr="00EA469D">
        <w:rPr>
          <w:sz w:val="16"/>
          <w:szCs w:val="16"/>
        </w:rPr>
        <w:t xml:space="preserve"> Instituto Hondureño del Café, </w:t>
      </w:r>
      <w:r w:rsidRPr="00EA469D">
        <w:rPr>
          <w:i/>
          <w:sz w:val="16"/>
          <w:szCs w:val="16"/>
        </w:rPr>
        <w:t>Información general del café en Honduras</w:t>
      </w:r>
      <w:r w:rsidRPr="00EA469D">
        <w:rPr>
          <w:sz w:val="16"/>
          <w:szCs w:val="16"/>
        </w:rPr>
        <w:t>, 2012.</w:t>
      </w:r>
    </w:p>
  </w:footnote>
  <w:footnote w:id="4">
    <w:p w:rsidR="001F4899" w:rsidRPr="00767DD7" w:rsidRDefault="001F4899" w:rsidP="00EA469D">
      <w:pPr>
        <w:pStyle w:val="FootnoteText"/>
        <w:spacing w:after="0"/>
        <w:rPr>
          <w:lang w:val="en-US"/>
        </w:rPr>
      </w:pPr>
      <w:r w:rsidRPr="00EA469D">
        <w:rPr>
          <w:rStyle w:val="FootnoteReference"/>
          <w:sz w:val="16"/>
          <w:szCs w:val="16"/>
        </w:rPr>
        <w:footnoteRef/>
      </w:r>
      <w:r w:rsidRPr="00EA469D">
        <w:rPr>
          <w:sz w:val="16"/>
          <w:szCs w:val="16"/>
        </w:rPr>
        <w:t xml:space="preserve"> SNV, PNUD y SERNA, </w:t>
      </w:r>
      <w:r w:rsidRPr="00EA469D">
        <w:rPr>
          <w:i/>
          <w:sz w:val="16"/>
          <w:szCs w:val="16"/>
        </w:rPr>
        <w:t>Estudio sobre el potencial de desarrollo de iniciativas de biogás a nivel productivo en Honduras</w:t>
      </w:r>
      <w:r w:rsidRPr="00EA469D">
        <w:rPr>
          <w:sz w:val="16"/>
          <w:szCs w:val="16"/>
        </w:rPr>
        <w:t>,</w:t>
      </w:r>
      <w:r w:rsidRPr="00EA469D">
        <w:rPr>
          <w:sz w:val="16"/>
          <w:szCs w:val="16"/>
          <w:lang w:val="en-US"/>
        </w:rPr>
        <w:t xml:space="preserve"> 2011.</w:t>
      </w:r>
    </w:p>
  </w:footnote>
  <w:footnote w:id="5">
    <w:p w:rsidR="001F4899" w:rsidRPr="00460142" w:rsidRDefault="001F4899" w:rsidP="00460142">
      <w:pPr>
        <w:pStyle w:val="FootnoteText"/>
        <w:rPr>
          <w:sz w:val="16"/>
          <w:szCs w:val="16"/>
          <w:lang w:val="en-US"/>
        </w:rPr>
      </w:pPr>
      <w:r w:rsidRPr="00460142">
        <w:rPr>
          <w:rStyle w:val="FootnoteReference"/>
          <w:sz w:val="16"/>
          <w:szCs w:val="16"/>
        </w:rPr>
        <w:footnoteRef/>
      </w:r>
      <w:r w:rsidRPr="00460142">
        <w:rPr>
          <w:sz w:val="16"/>
          <w:szCs w:val="16"/>
        </w:rPr>
        <w:t xml:space="preserve"> </w:t>
      </w:r>
      <w:r w:rsidRPr="00460142">
        <w:rPr>
          <w:sz w:val="16"/>
          <w:szCs w:val="16"/>
          <w:lang w:val="en-US"/>
        </w:rPr>
        <w:t xml:space="preserve">International Coffee Organization, </w:t>
      </w:r>
      <w:r w:rsidRPr="00460142">
        <w:rPr>
          <w:i/>
          <w:sz w:val="16"/>
          <w:szCs w:val="16"/>
          <w:lang w:val="en-US"/>
        </w:rPr>
        <w:t>Report on the outbreak of coffee leaf rust in Central America and Action Plan to combat the pest</w:t>
      </w:r>
      <w:r w:rsidRPr="00460142">
        <w:rPr>
          <w:sz w:val="16"/>
          <w:szCs w:val="16"/>
          <w:lang w:val="en-US"/>
        </w:rPr>
        <w:t>, 2013.</w:t>
      </w:r>
    </w:p>
  </w:footnote>
  <w:footnote w:id="6">
    <w:p w:rsidR="001F4899" w:rsidRPr="00AE7C5C" w:rsidRDefault="001F4899">
      <w:pPr>
        <w:pStyle w:val="FootnoteText"/>
      </w:pPr>
      <w:r w:rsidRPr="00460142">
        <w:rPr>
          <w:rStyle w:val="FootnoteReference"/>
          <w:sz w:val="16"/>
          <w:szCs w:val="16"/>
        </w:rPr>
        <w:footnoteRef/>
      </w:r>
      <w:r w:rsidRPr="00460142">
        <w:rPr>
          <w:sz w:val="16"/>
          <w:szCs w:val="16"/>
        </w:rPr>
        <w:t xml:space="preserve"> En promedio de 3 a 4 L de agua son usados para procesar 1 kg de café, pero el numero puede ser tan alto como 21.7 L/kg cuando el lavado es llevado a cabo a mano (</w:t>
      </w:r>
      <w:proofErr w:type="spellStart"/>
      <w:r w:rsidRPr="00460142">
        <w:rPr>
          <w:sz w:val="16"/>
          <w:szCs w:val="16"/>
        </w:rPr>
        <w:t>Hagler</w:t>
      </w:r>
      <w:proofErr w:type="spellEnd"/>
      <w:r w:rsidRPr="00460142">
        <w:rPr>
          <w:sz w:val="16"/>
          <w:szCs w:val="16"/>
        </w:rPr>
        <w:t>, 2000)</w:t>
      </w:r>
    </w:p>
  </w:footnote>
  <w:footnote w:id="7">
    <w:p w:rsidR="001F4899" w:rsidRPr="001354BF" w:rsidRDefault="001F4899">
      <w:pPr>
        <w:pStyle w:val="FootnoteText"/>
        <w:rPr>
          <w:sz w:val="16"/>
          <w:szCs w:val="16"/>
        </w:rPr>
      </w:pPr>
      <w:r w:rsidRPr="001354BF">
        <w:rPr>
          <w:rStyle w:val="FootnoteReference"/>
          <w:sz w:val="16"/>
          <w:szCs w:val="16"/>
        </w:rPr>
        <w:footnoteRef/>
      </w:r>
      <w:r w:rsidRPr="001354BF">
        <w:rPr>
          <w:sz w:val="16"/>
          <w:szCs w:val="16"/>
        </w:rPr>
        <w:t xml:space="preserve"> Fundación para la innovación tecnológica agropecuaria – FIAGRO (http://www.fiagro.org/)</w:t>
      </w:r>
    </w:p>
  </w:footnote>
  <w:footnote w:id="8">
    <w:p w:rsidR="001F4899" w:rsidRPr="00EA469D" w:rsidRDefault="001F4899" w:rsidP="0065288E">
      <w:pPr>
        <w:pStyle w:val="FootnoteText"/>
        <w:spacing w:after="0"/>
        <w:rPr>
          <w:sz w:val="16"/>
          <w:szCs w:val="16"/>
        </w:rPr>
      </w:pPr>
      <w:r w:rsidRPr="001354BF">
        <w:rPr>
          <w:rStyle w:val="FootnoteReference"/>
          <w:sz w:val="16"/>
          <w:szCs w:val="16"/>
        </w:rPr>
        <w:footnoteRef/>
      </w:r>
      <w:r w:rsidRPr="001354BF">
        <w:rPr>
          <w:sz w:val="16"/>
          <w:szCs w:val="16"/>
        </w:rPr>
        <w:t xml:space="preserve"> http://www.epa.gov/cleanenergy/energy-resources/calculator.html</w:t>
      </w:r>
    </w:p>
  </w:footnote>
  <w:footnote w:id="9">
    <w:p w:rsidR="00B123E6" w:rsidRPr="00B123E6" w:rsidRDefault="00B123E6">
      <w:pPr>
        <w:pStyle w:val="FootnoteText"/>
        <w:rPr>
          <w:lang w:val="es-ES_tradnl"/>
          <w:rPrChange w:id="192" w:author="Test" w:date="2013-09-24T14:53:00Z">
            <w:rPr/>
          </w:rPrChange>
        </w:rPr>
      </w:pPr>
      <w:ins w:id="193" w:author="Test" w:date="2013-09-24T14:53:00Z">
        <w:r>
          <w:rPr>
            <w:rStyle w:val="FootnoteReference"/>
          </w:rPr>
          <w:footnoteRef/>
        </w:r>
        <w:r>
          <w:t xml:space="preserve"> </w:t>
        </w:r>
        <w:r>
          <w:rPr>
            <w:bCs/>
            <w:szCs w:val="22"/>
          </w:rPr>
          <w:t>el Acuerdo No.058,</w:t>
        </w:r>
      </w:ins>
    </w:p>
  </w:footnote>
  <w:footnote w:id="10">
    <w:p w:rsidR="001F4899" w:rsidRPr="009207AF" w:rsidRDefault="001F4899">
      <w:pPr>
        <w:pStyle w:val="FootnoteText"/>
        <w:rPr>
          <w:lang w:val="en-US"/>
        </w:rPr>
      </w:pPr>
      <w:r>
        <w:rPr>
          <w:rStyle w:val="FootnoteReference"/>
        </w:rPr>
        <w:footnoteRef/>
      </w:r>
      <w:r w:rsidRPr="009207AF">
        <w:rPr>
          <w:lang w:val="en-US"/>
        </w:rPr>
        <w:t xml:space="preserve"> </w:t>
      </w:r>
      <w:proofErr w:type="gramStart"/>
      <w:r w:rsidRPr="009207AF">
        <w:rPr>
          <w:u w:val="single"/>
          <w:lang w:val="en-US"/>
        </w:rPr>
        <w:t>The status of women in coffee in Honduras</w:t>
      </w:r>
      <w:r w:rsidRPr="009207AF">
        <w:rPr>
          <w:lang w:val="en-US"/>
        </w:rPr>
        <w:t>.</w:t>
      </w:r>
      <w:proofErr w:type="gramEnd"/>
      <w:r w:rsidRPr="009207AF">
        <w:rPr>
          <w:lang w:val="en-US"/>
        </w:rPr>
        <w:t xml:space="preserve"> </w:t>
      </w:r>
      <w:r>
        <w:rPr>
          <w:lang w:val="en-US"/>
        </w:rPr>
        <w:t>Solidarity and green development foundation, 2008.</w:t>
      </w:r>
    </w:p>
  </w:footnote>
  <w:footnote w:id="11">
    <w:p w:rsidR="001F4899" w:rsidRPr="00C71637" w:rsidRDefault="001F4899">
      <w:pPr>
        <w:pStyle w:val="FootnoteText"/>
        <w:rPr>
          <w:lang w:val="en-US"/>
        </w:rPr>
      </w:pPr>
      <w:r>
        <w:rPr>
          <w:rStyle w:val="FootnoteReference"/>
        </w:rPr>
        <w:footnoteRef/>
      </w:r>
      <w:r>
        <w:t xml:space="preserve"> </w:t>
      </w:r>
      <w:proofErr w:type="gramStart"/>
      <w:r>
        <w:rPr>
          <w:lang w:val="en-US"/>
        </w:rPr>
        <w:t xml:space="preserve">Series de </w:t>
      </w:r>
      <w:proofErr w:type="spellStart"/>
      <w:r>
        <w:rPr>
          <w:lang w:val="en-US"/>
        </w:rPr>
        <w:t>pobreza</w:t>
      </w:r>
      <w:proofErr w:type="spellEnd"/>
      <w:r>
        <w:rPr>
          <w:lang w:val="en-US"/>
        </w:rPr>
        <w:t xml:space="preserve"> de la </w:t>
      </w:r>
      <w:proofErr w:type="spellStart"/>
      <w:r>
        <w:rPr>
          <w:lang w:val="en-US"/>
        </w:rPr>
        <w:t>poblacion</w:t>
      </w:r>
      <w:proofErr w:type="spellEnd"/>
      <w:r>
        <w:rPr>
          <w:lang w:val="en-US"/>
        </w:rPr>
        <w:t>.</w:t>
      </w:r>
      <w:proofErr w:type="gramEnd"/>
      <w:r>
        <w:rPr>
          <w:lang w:val="en-US"/>
        </w:rPr>
        <w:t xml:space="preserve"> </w:t>
      </w:r>
      <w:proofErr w:type="spellStart"/>
      <w:r>
        <w:rPr>
          <w:lang w:val="en-US"/>
        </w:rPr>
        <w:t>Instituto</w:t>
      </w:r>
      <w:proofErr w:type="spellEnd"/>
      <w:r>
        <w:rPr>
          <w:lang w:val="en-US"/>
        </w:rPr>
        <w:t xml:space="preserve"> </w:t>
      </w:r>
      <w:proofErr w:type="spellStart"/>
      <w:r>
        <w:rPr>
          <w:lang w:val="en-US"/>
        </w:rPr>
        <w:t>Nacional</w:t>
      </w:r>
      <w:proofErr w:type="spellEnd"/>
      <w:r>
        <w:rPr>
          <w:lang w:val="en-US"/>
        </w:rPr>
        <w:t xml:space="preserve"> de </w:t>
      </w:r>
      <w:proofErr w:type="spellStart"/>
      <w:r>
        <w:rPr>
          <w:lang w:val="en-US"/>
        </w:rPr>
        <w:t>Estadistica</w:t>
      </w:r>
      <w:proofErr w:type="spellEnd"/>
      <w:r>
        <w:rPr>
          <w:lang w:val="en-US"/>
        </w:rPr>
        <w:t>, 2010.</w:t>
      </w:r>
    </w:p>
  </w:footnote>
  <w:footnote w:id="12">
    <w:p w:rsidR="001F4899" w:rsidRPr="008F59EE" w:rsidRDefault="001F4899">
      <w:pPr>
        <w:pStyle w:val="FootnoteText"/>
      </w:pPr>
      <w:r>
        <w:rPr>
          <w:rStyle w:val="FootnoteReference"/>
        </w:rPr>
        <w:footnoteRef/>
      </w:r>
      <w:r>
        <w:t xml:space="preserve"> Este proyecto difiere del proyecto NI-M1025 en los siguientes aspectos: (i) el uso de biogás en ese proyecto fue principalmente para uso domestico y no para fines productivos, (ii) los residuos utilizados en ese proyecto fueron principalmente de origen animal y no de origen vegetal, (iii) y la tecnología de </w:t>
      </w:r>
      <w:proofErr w:type="spellStart"/>
      <w:r>
        <w:t>biodigestion</w:t>
      </w:r>
      <w:proofErr w:type="spellEnd"/>
      <w:r>
        <w:t xml:space="preserve"> utilizada es para productores medianos/grandes en lugar de pequeños debido al gran volumen de residuos a ser procesado.</w:t>
      </w:r>
    </w:p>
  </w:footnote>
  <w:footnote w:id="13">
    <w:p w:rsidR="001F4899" w:rsidRPr="00357E21" w:rsidRDefault="001F4899">
      <w:pPr>
        <w:pStyle w:val="FootnoteText"/>
      </w:pPr>
      <w:r>
        <w:rPr>
          <w:rStyle w:val="FootnoteReference"/>
        </w:rPr>
        <w:footnoteRef/>
      </w:r>
      <w:r>
        <w:t xml:space="preserve"> Se desarrollaran los criterios específicos para seleccionar a los centros comunitarios de procesamiento de molienda húmeda de café, se seleccionara al menos uno por cooperativa.</w:t>
      </w:r>
    </w:p>
  </w:footnote>
  <w:footnote w:id="14">
    <w:p w:rsidR="001F4899" w:rsidRPr="00B40182" w:rsidRDefault="001F4899" w:rsidP="007E254D">
      <w:pPr>
        <w:pStyle w:val="FootnoteText"/>
        <w:rPr>
          <w:lang w:val="en-US"/>
        </w:rPr>
      </w:pPr>
      <w:r>
        <w:rPr>
          <w:rStyle w:val="FootnoteReference"/>
        </w:rPr>
        <w:footnoteRef/>
      </w:r>
      <w:r w:rsidRPr="00B40182">
        <w:rPr>
          <w:lang w:val="en-US"/>
        </w:rPr>
        <w:t xml:space="preserve"> IDBDOCS 37931711</w:t>
      </w:r>
    </w:p>
  </w:footnote>
  <w:footnote w:id="15">
    <w:p w:rsidR="001F4899" w:rsidRPr="00B40182" w:rsidRDefault="001F4899">
      <w:pPr>
        <w:pStyle w:val="FootnoteText"/>
        <w:rPr>
          <w:lang w:val="en-US"/>
        </w:rPr>
      </w:pPr>
      <w:r>
        <w:rPr>
          <w:rStyle w:val="FootnoteReference"/>
        </w:rPr>
        <w:footnoteRef/>
      </w:r>
      <w:r w:rsidRPr="00B40182">
        <w:rPr>
          <w:lang w:val="en-US"/>
        </w:rPr>
        <w:t xml:space="preserve"> http://www5.iadb.org/mif/HOME/FOMINblog/Blogs/tabid/628/entryd/608/Sostenibilidad-en-el-negocio-del-cafe-COOPEDOTA-y-el-camino-hacia-la-carbono-neutralidad.aspx</w:t>
      </w:r>
    </w:p>
  </w:footnote>
  <w:footnote w:id="16">
    <w:p w:rsidR="001F4899" w:rsidRDefault="001F4899" w:rsidP="00E50931">
      <w:pPr>
        <w:pStyle w:val="FootnoteText"/>
        <w:spacing w:after="0"/>
      </w:pPr>
      <w:r>
        <w:rPr>
          <w:rStyle w:val="FootnoteReference"/>
        </w:rPr>
        <w:footnoteRef/>
      </w:r>
      <w:r>
        <w:t xml:space="preserve"> Dos líneas de base serán desarrolladas, una para dar seguimiento a los indicadores de la operación y la otra, desarrollada dentro del sistema de MRV para la medición de las emisiones GEI y co-beneficios.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899" w:rsidRDefault="001F489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025531" o:spid="_x0000_s2051" type="#_x0000_t136" style="position:absolute;margin-left:0;margin-top:0;width:435.05pt;height:174pt;rotation:315;z-index:-251655168;mso-position-horizontal:center;mso-position-horizontal-relative:margin;mso-position-vertical:center;mso-position-vertical-relative:margin" o:allowincell="f" fillcolor="#c4bc96 [2414]" stroked="f">
          <v:textpath style="font-family:&quot;Times New Roman&quot;;font-size:1pt" string="DRAFT"/>
          <w10:wrap anchorx="margin" anchory="margin"/>
        </v:shape>
      </w:pict>
    </w:r>
    <w:r>
      <w:rPr>
        <w:snapToGrid w:val="0"/>
      </w:rPr>
      <w:tab/>
      <w:t xml:space="preserve">- </w:t>
    </w:r>
    <w:r>
      <w:rPr>
        <w:snapToGrid w:val="0"/>
      </w:rPr>
      <w:fldChar w:fldCharType="begin"/>
    </w:r>
    <w:r>
      <w:rPr>
        <w:snapToGrid w:val="0"/>
      </w:rPr>
      <w:instrText xml:space="preserve"> PAGE </w:instrText>
    </w:r>
    <w:r>
      <w:rPr>
        <w:snapToGrid w:val="0"/>
      </w:rPr>
      <w:fldChar w:fldCharType="separate"/>
    </w:r>
    <w:r>
      <w:rPr>
        <w:snapToGrid w:val="0"/>
      </w:rPr>
      <w:t>2</w:t>
    </w:r>
    <w:r>
      <w:rPr>
        <w:snapToGrid w:val="0"/>
      </w:rPr>
      <w:fldChar w:fldCharType="end"/>
    </w:r>
    <w:r>
      <w:rPr>
        <w:snapToGrid w:val="0"/>
      </w:rPr>
      <w:t xml:space="preserve"> -</w:t>
    </w:r>
  </w:p>
  <w:p w:rsidR="001F4899" w:rsidRDefault="001F4899">
    <w:pPr>
      <w:pStyle w:val="Header"/>
      <w:rPr>
        <w:snapToGrid w:val="0"/>
      </w:rPr>
    </w:pPr>
  </w:p>
  <w:p w:rsidR="001F4899" w:rsidRDefault="001F48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899" w:rsidRDefault="001F489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025532" o:spid="_x0000_s2052" type="#_x0000_t136" style="position:absolute;margin-left:0;margin-top:0;width:435.05pt;height:174pt;rotation:315;z-index:-251653120;mso-position-horizontal:center;mso-position-horizontal-relative:margin;mso-position-vertical:center;mso-position-vertical-relative:margin" o:allowincell="f" fillcolor="#c4bc96 [2414]" stroked="f">
          <v:textpath style="font-family:&quot;Times New Roman&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899" w:rsidRDefault="001F489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025530" o:spid="_x0000_s2050" type="#_x0000_t136" style="position:absolute;margin-left:0;margin-top:0;width:435.05pt;height:174pt;rotation:315;z-index:-251657216;mso-position-horizontal:center;mso-position-horizontal-relative:margin;mso-position-vertical:center;mso-position-vertical-relative:margin" o:allowincell="f" fillcolor="#c4bc96 [2414]" stroked="f">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899" w:rsidRDefault="001F489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025534" o:spid="_x0000_s2054" type="#_x0000_t136" style="position:absolute;margin-left:0;margin-top:0;width:435.05pt;height:174pt;rotation:315;z-index:-251649024;mso-position-horizontal:center;mso-position-horizontal-relative:margin;mso-position-vertical:center;mso-position-vertical-relative:margin" o:allowincell="f" fillcolor="#c4bc96 [2414]" stroked="f">
          <v:textpath style="font-family:&quot;Times New Roman&quot;;font-size:1pt" string="DRAFT"/>
          <w10:wrap anchorx="margin" anchory="margin"/>
        </v:shape>
      </w:pict>
    </w:r>
    <w:r>
      <w:rPr>
        <w:snapToGrid w:val="0"/>
      </w:rPr>
      <w:tab/>
      <w:t xml:space="preserve">- </w:t>
    </w:r>
    <w:r>
      <w:rPr>
        <w:snapToGrid w:val="0"/>
      </w:rPr>
      <w:fldChar w:fldCharType="begin"/>
    </w:r>
    <w:r>
      <w:rPr>
        <w:snapToGrid w:val="0"/>
      </w:rPr>
      <w:instrText xml:space="preserve"> PAGE </w:instrText>
    </w:r>
    <w:r>
      <w:rPr>
        <w:snapToGrid w:val="0"/>
      </w:rPr>
      <w:fldChar w:fldCharType="separate"/>
    </w:r>
    <w:r>
      <w:rPr>
        <w:snapToGrid w:val="0"/>
      </w:rPr>
      <w:t>ii</w:t>
    </w:r>
    <w:r>
      <w:rPr>
        <w:snapToGrid w:val="0"/>
      </w:rPr>
      <w:fldChar w:fldCharType="end"/>
    </w:r>
    <w:r>
      <w:rPr>
        <w:snapToGrid w:val="0"/>
      </w:rPr>
      <w:t xml:space="preserve"> -</w:t>
    </w:r>
  </w:p>
  <w:p w:rsidR="001F4899" w:rsidRDefault="001F4899">
    <w:pPr>
      <w:pStyle w:val="Header"/>
      <w:rPr>
        <w:snapToGrid w:val="0"/>
      </w:rPr>
    </w:pPr>
  </w:p>
  <w:p w:rsidR="001F4899" w:rsidRDefault="001F489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899" w:rsidRDefault="001F489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025535" o:spid="_x0000_s2055" type="#_x0000_t136" style="position:absolute;margin-left:0;margin-top:0;width:435.05pt;height:174pt;rotation:315;z-index:-251646976;mso-position-horizontal:center;mso-position-horizontal-relative:margin;mso-position-vertical:center;mso-position-vertical-relative:margin" o:allowincell="f" fillcolor="#c4bc96 [2414]" stroked="f">
          <v:textpath style="font-family:&quot;Times New Roman&quot;;font-size:1pt" string="DRAFT"/>
          <w10:wrap anchorx="margin" anchory="margin"/>
        </v:shape>
      </w:pict>
    </w:r>
    <w:r>
      <w:rPr>
        <w:snapToGrid w:val="0"/>
      </w:rPr>
      <w:tab/>
      <w:t xml:space="preserve">- </w:t>
    </w:r>
    <w:r>
      <w:rPr>
        <w:snapToGrid w:val="0"/>
      </w:rPr>
      <w:fldChar w:fldCharType="begin"/>
    </w:r>
    <w:r>
      <w:rPr>
        <w:snapToGrid w:val="0"/>
      </w:rPr>
      <w:instrText xml:space="preserve"> PAGE </w:instrText>
    </w:r>
    <w:r>
      <w:rPr>
        <w:snapToGrid w:val="0"/>
      </w:rPr>
      <w:fldChar w:fldCharType="separate"/>
    </w:r>
    <w:r w:rsidR="00C63BAD">
      <w:rPr>
        <w:noProof/>
        <w:snapToGrid w:val="0"/>
      </w:rPr>
      <w:t>iii</w:t>
    </w:r>
    <w:r>
      <w:rPr>
        <w:snapToGrid w:val="0"/>
      </w:rPr>
      <w:fldChar w:fldCharType="end"/>
    </w:r>
    <w:r>
      <w:rPr>
        <w:snapToGrid w:val="0"/>
      </w:rPr>
      <w:t xml:space="preserve"> -</w:t>
    </w:r>
  </w:p>
  <w:p w:rsidR="001F4899" w:rsidRDefault="001F4899">
    <w:pPr>
      <w:pStyle w:val="Header"/>
    </w:pPr>
  </w:p>
  <w:p w:rsidR="001F4899" w:rsidRDefault="001F489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899" w:rsidRDefault="001F489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025533" o:spid="_x0000_s2053" type="#_x0000_t136" style="position:absolute;margin-left:0;margin-top:0;width:435.05pt;height:174pt;rotation:315;z-index:-251651072;mso-position-horizontal:center;mso-position-horizontal-relative:margin;mso-position-vertical:center;mso-position-vertical-relative:margin" o:allowincell="f" fillcolor="#c4bc96 [2414]" stroked="f">
          <v:textpath style="font-family:&quot;Times New Roman&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899" w:rsidRDefault="001F489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025537" o:spid="_x0000_s2057" type="#_x0000_t136" style="position:absolute;margin-left:0;margin-top:0;width:435.05pt;height:174pt;rotation:315;z-index:-251642880;mso-position-horizontal:center;mso-position-horizontal-relative:margin;mso-position-vertical:center;mso-position-vertical-relative:margin" o:allowincell="f" fillcolor="#c4bc96 [2414]" stroked="f">
          <v:textpath style="font-family:&quot;Times New Roman&quot;;font-size:1pt" string="DRAFT"/>
          <w10:wrap anchorx="margin" anchory="margin"/>
        </v:shape>
      </w:pict>
    </w:r>
    <w:r>
      <w:rPr>
        <w:snapToGrid w:val="0"/>
      </w:rPr>
      <w:tab/>
      <w:t xml:space="preserve">- </w:t>
    </w:r>
    <w:r>
      <w:rPr>
        <w:snapToGrid w:val="0"/>
      </w:rPr>
      <w:fldChar w:fldCharType="begin"/>
    </w:r>
    <w:r>
      <w:rPr>
        <w:snapToGrid w:val="0"/>
      </w:rPr>
      <w:instrText xml:space="preserve"> PAGE </w:instrText>
    </w:r>
    <w:r>
      <w:rPr>
        <w:snapToGrid w:val="0"/>
      </w:rPr>
      <w:fldChar w:fldCharType="separate"/>
    </w:r>
    <w:r>
      <w:rPr>
        <w:snapToGrid w:val="0"/>
      </w:rPr>
      <w:t>2</w:t>
    </w:r>
    <w:r>
      <w:rPr>
        <w:snapToGrid w:val="0"/>
      </w:rPr>
      <w:fldChar w:fldCharType="end"/>
    </w:r>
    <w:r>
      <w:rPr>
        <w:snapToGrid w:val="0"/>
      </w:rPr>
      <w:t xml:space="preserve"> -</w:t>
    </w:r>
  </w:p>
  <w:p w:rsidR="001F4899" w:rsidRDefault="001F4899">
    <w:pPr>
      <w:pStyle w:val="Header"/>
      <w:rPr>
        <w:snapToGrid w:val="0"/>
      </w:rPr>
    </w:pPr>
  </w:p>
  <w:p w:rsidR="001F4899" w:rsidRDefault="001F4899">
    <w:pPr>
      <w:pStyle w:val="Header"/>
    </w:pPr>
  </w:p>
  <w:p w:rsidR="001F4899" w:rsidRDefault="001F489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899" w:rsidRDefault="001F489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025538" o:spid="_x0000_s2058" type="#_x0000_t136" style="position:absolute;margin-left:0;margin-top:0;width:435.05pt;height:174pt;rotation:315;z-index:-251640832;mso-position-horizontal:center;mso-position-horizontal-relative:margin;mso-position-vertical:center;mso-position-vertical-relative:margin" o:allowincell="f" fillcolor="#c4bc96 [2414]" stroked="f">
          <v:textpath style="font-family:&quot;Times New Roman&quot;;font-size:1pt" string="DRAFT"/>
          <w10:wrap anchorx="margin" anchory="margin"/>
        </v:shape>
      </w:pict>
    </w:r>
    <w:r>
      <w:rPr>
        <w:snapToGrid w:val="0"/>
      </w:rPr>
      <w:tab/>
      <w:t xml:space="preserve">- </w:t>
    </w:r>
    <w:r>
      <w:rPr>
        <w:snapToGrid w:val="0"/>
      </w:rPr>
      <w:fldChar w:fldCharType="begin"/>
    </w:r>
    <w:r>
      <w:rPr>
        <w:snapToGrid w:val="0"/>
      </w:rPr>
      <w:instrText xml:space="preserve"> PAGE </w:instrText>
    </w:r>
    <w:r>
      <w:rPr>
        <w:snapToGrid w:val="0"/>
      </w:rPr>
      <w:fldChar w:fldCharType="separate"/>
    </w:r>
    <w:r w:rsidR="00C63BAD">
      <w:rPr>
        <w:noProof/>
        <w:snapToGrid w:val="0"/>
      </w:rPr>
      <w:t>8</w:t>
    </w:r>
    <w:r>
      <w:rPr>
        <w:snapToGrid w:val="0"/>
      </w:rPr>
      <w:fldChar w:fldCharType="end"/>
    </w:r>
    <w:r>
      <w:rPr>
        <w:snapToGrid w:val="0"/>
      </w:rPr>
      <w:t xml:space="preserve"> -</w:t>
    </w:r>
  </w:p>
  <w:p w:rsidR="001F4899" w:rsidRDefault="001F4899">
    <w:pPr>
      <w:pStyle w:val="Header"/>
    </w:pPr>
  </w:p>
  <w:p w:rsidR="001F4899" w:rsidRDefault="001F4899">
    <w:pPr>
      <w:pStyle w:val="Header"/>
    </w:pPr>
  </w:p>
  <w:p w:rsidR="001F4899" w:rsidRDefault="001F4899"/>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899" w:rsidRDefault="001F4899">
    <w:pPr>
      <w:pStyle w:val="Header"/>
      <w:ind w:left="4185"/>
      <w:rPr>
        <w:snapToGrid w:val="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025536" o:spid="_x0000_s2056" type="#_x0000_t136" style="position:absolute;left:0;text-align:left;margin-left:0;margin-top:0;width:435.05pt;height:174pt;rotation:315;z-index:-251644928;mso-position-horizontal:center;mso-position-horizontal-relative:margin;mso-position-vertical:center;mso-position-vertical-relative:margin" o:allowincell="f" fillcolor="#c4bc96 [2414]" stroked="f">
          <v:textpath style="font-family:&quot;Times New Roman&quot;;font-size:1pt" string="DRAFT"/>
          <w10:wrap anchorx="margin" anchory="margin"/>
        </v:shape>
      </w:pict>
    </w:r>
  </w:p>
  <w:p w:rsidR="001F4899" w:rsidRDefault="001F4899">
    <w:pPr>
      <w:pStyle w:val="Header"/>
      <w:ind w:left="4185"/>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7426D3"/>
    <w:multiLevelType w:val="hybridMultilevel"/>
    <w:tmpl w:val="AA0224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F9C8242"/>
    <w:multiLevelType w:val="hybridMultilevel"/>
    <w:tmpl w:val="4B0507B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70AFB2"/>
    <w:multiLevelType w:val="hybridMultilevel"/>
    <w:tmpl w:val="64D463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641D22"/>
    <w:multiLevelType w:val="singleLevel"/>
    <w:tmpl w:val="0C0A000F"/>
    <w:lvl w:ilvl="0">
      <w:start w:val="1"/>
      <w:numFmt w:val="decimal"/>
      <w:lvlText w:val="%1."/>
      <w:lvlJc w:val="left"/>
      <w:pPr>
        <w:tabs>
          <w:tab w:val="num" w:pos="360"/>
        </w:tabs>
        <w:ind w:left="360" w:hanging="360"/>
      </w:pPr>
    </w:lvl>
  </w:abstractNum>
  <w:abstractNum w:abstractNumId="4">
    <w:nsid w:val="0DAB7FC9"/>
    <w:multiLevelType w:val="multilevel"/>
    <w:tmpl w:val="AF468052"/>
    <w:lvl w:ilvl="0">
      <w:start w:val="1"/>
      <w:numFmt w:val="upperRoman"/>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720"/>
        </w:tabs>
        <w:ind w:left="720" w:hanging="720"/>
      </w:pPr>
      <w:rPr>
        <w:b w:val="0"/>
        <w:i w:val="0"/>
        <w:color w:val="auto"/>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nsid w:val="12ED38D2"/>
    <w:multiLevelType w:val="hybridMultilevel"/>
    <w:tmpl w:val="145A15A2"/>
    <w:lvl w:ilvl="0" w:tplc="ABF6AA48">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15254EF4"/>
    <w:multiLevelType w:val="hybridMultilevel"/>
    <w:tmpl w:val="CEBC9056"/>
    <w:lvl w:ilvl="0" w:tplc="7A1C24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8">
    <w:nsid w:val="1CAE6E7B"/>
    <w:multiLevelType w:val="hybridMultilevel"/>
    <w:tmpl w:val="2182C3DA"/>
    <w:lvl w:ilvl="0" w:tplc="168404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3A3D1A"/>
    <w:multiLevelType w:val="hybridMultilevel"/>
    <w:tmpl w:val="29502820"/>
    <w:lvl w:ilvl="0" w:tplc="8294E4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4339DE"/>
    <w:multiLevelType w:val="singleLevel"/>
    <w:tmpl w:val="40463422"/>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11">
    <w:nsid w:val="339F2873"/>
    <w:multiLevelType w:val="hybridMultilevel"/>
    <w:tmpl w:val="62827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C0072E"/>
    <w:multiLevelType w:val="singleLevel"/>
    <w:tmpl w:val="E1F649CE"/>
    <w:lvl w:ilvl="0">
      <w:start w:val="1"/>
      <w:numFmt w:val="decimal"/>
      <w:pStyle w:val="bullets"/>
      <w:lvlText w:val="%1."/>
      <w:lvlJc w:val="left"/>
      <w:pPr>
        <w:tabs>
          <w:tab w:val="num" w:pos="1296"/>
        </w:tabs>
        <w:ind w:left="1296" w:hanging="576"/>
      </w:pPr>
      <w:rPr>
        <w:rFonts w:ascii="Times New Roman" w:eastAsia="Times New Roman" w:hAnsi="Times New Roman" w:cs="Times New Roman"/>
      </w:rPr>
    </w:lvl>
  </w:abstractNum>
  <w:abstractNum w:abstractNumId="13">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4">
    <w:nsid w:val="394B27B7"/>
    <w:multiLevelType w:val="hybridMultilevel"/>
    <w:tmpl w:val="799252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6E07F4"/>
    <w:multiLevelType w:val="multilevel"/>
    <w:tmpl w:val="0DA271AA"/>
    <w:lvl w:ilvl="0">
      <w:start w:val="1"/>
      <w:numFmt w:val="upperLetter"/>
      <w:pStyle w:val="Heading2"/>
      <w:lvlText w:val="%1."/>
      <w:lvlJc w:val="left"/>
      <w:pPr>
        <w:tabs>
          <w:tab w:val="num" w:pos="720"/>
        </w:tabs>
        <w:ind w:left="720" w:hanging="720"/>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lang w:val="en-US"/>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6">
    <w:nsid w:val="3E272066"/>
    <w:multiLevelType w:val="hybridMultilevel"/>
    <w:tmpl w:val="65189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922356"/>
    <w:multiLevelType w:val="hybridMultilevel"/>
    <w:tmpl w:val="8E3E8A98"/>
    <w:lvl w:ilvl="0" w:tplc="E2509876">
      <w:start w:val="1"/>
      <w:numFmt w:val="lowerLetter"/>
      <w:lvlText w:val="%1)"/>
      <w:lvlJc w:val="left"/>
      <w:pPr>
        <w:ind w:left="1110" w:hanging="39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nsid w:val="4F386756"/>
    <w:multiLevelType w:val="hybridMultilevel"/>
    <w:tmpl w:val="1FCE6DC8"/>
    <w:lvl w:ilvl="0" w:tplc="0C0A0015">
      <w:start w:val="1"/>
      <w:numFmt w:val="upperLetter"/>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nsid w:val="50021AB4"/>
    <w:multiLevelType w:val="hybridMultilevel"/>
    <w:tmpl w:val="CCD8F94E"/>
    <w:lvl w:ilvl="0" w:tplc="AA38A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B644A24"/>
    <w:multiLevelType w:val="hybridMultilevel"/>
    <w:tmpl w:val="57A49EC6"/>
    <w:lvl w:ilvl="0" w:tplc="DA3CBE2C">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609923C8"/>
    <w:multiLevelType w:val="multilevel"/>
    <w:tmpl w:val="D3C00F5C"/>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color w:val="auto"/>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w:hAnsi="Times New Roman" w:hint="default"/>
        <w:b w:val="0"/>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2">
    <w:nsid w:val="638354F3"/>
    <w:multiLevelType w:val="hybridMultilevel"/>
    <w:tmpl w:val="7E40CC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4">
    <w:nsid w:val="77182A28"/>
    <w:multiLevelType w:val="hybridMultilevel"/>
    <w:tmpl w:val="B3C89B2A"/>
    <w:lvl w:ilvl="0" w:tplc="5D82A790">
      <w:start w:val="1"/>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68042B"/>
    <w:multiLevelType w:val="hybridMultilevel"/>
    <w:tmpl w:val="0B74C298"/>
    <w:lvl w:ilvl="0" w:tplc="0AFCDA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3"/>
  </w:num>
  <w:num w:numId="3">
    <w:abstractNumId w:val="7"/>
  </w:num>
  <w:num w:numId="4">
    <w:abstractNumId w:val="13"/>
  </w:num>
  <w:num w:numId="5">
    <w:abstractNumId w:val="15"/>
  </w:num>
  <w:num w:numId="6">
    <w:abstractNumId w:val="10"/>
  </w:num>
  <w:num w:numId="7">
    <w:abstractNumId w:val="21"/>
  </w:num>
  <w:num w:numId="8">
    <w:abstractNumId w:val="17"/>
  </w:num>
  <w:num w:numId="9">
    <w:abstractNumId w:val="4"/>
  </w:num>
  <w:num w:numId="10">
    <w:abstractNumId w:val="18"/>
  </w:num>
  <w:num w:numId="11">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2"/>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1"/>
  </w:num>
  <w:num w:numId="17">
    <w:abstractNumId w:val="21"/>
  </w:num>
  <w:num w:numId="18">
    <w:abstractNumId w:val="21"/>
  </w:num>
  <w:num w:numId="19">
    <w:abstractNumId w:val="21"/>
  </w:num>
  <w:num w:numId="20">
    <w:abstractNumId w:val="21"/>
  </w:num>
  <w:num w:numId="21">
    <w:abstractNumId w:val="21"/>
  </w:num>
  <w:num w:numId="22">
    <w:abstractNumId w:val="11"/>
  </w:num>
  <w:num w:numId="23">
    <w:abstractNumId w:val="2"/>
  </w:num>
  <w:num w:numId="24">
    <w:abstractNumId w:val="1"/>
  </w:num>
  <w:num w:numId="25">
    <w:abstractNumId w:val="8"/>
  </w:num>
  <w:num w:numId="26">
    <w:abstractNumId w:val="24"/>
  </w:num>
  <w:num w:numId="27">
    <w:abstractNumId w:val="0"/>
  </w:num>
  <w:num w:numId="28">
    <w:abstractNumId w:val="19"/>
  </w:num>
  <w:num w:numId="29">
    <w:abstractNumId w:val="6"/>
  </w:num>
  <w:num w:numId="30">
    <w:abstractNumId w:val="21"/>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1"/>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2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21"/>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15"/>
  </w:num>
  <w:num w:numId="45">
    <w:abstractNumId w:val="2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num>
  <w:num w:numId="52">
    <w:abstractNumId w:val="14"/>
  </w:num>
  <w:num w:numId="53">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237"/>
  <w:drawingGridVerticalSpacing w:val="163"/>
  <w:displayVerticalDrawingGridEvery w:val="2"/>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7A6"/>
    <w:rsid w:val="0000141D"/>
    <w:rsid w:val="0000319B"/>
    <w:rsid w:val="000033A1"/>
    <w:rsid w:val="000036F1"/>
    <w:rsid w:val="000048E2"/>
    <w:rsid w:val="00004EC8"/>
    <w:rsid w:val="00006E76"/>
    <w:rsid w:val="00007456"/>
    <w:rsid w:val="00007E32"/>
    <w:rsid w:val="000102C5"/>
    <w:rsid w:val="00012867"/>
    <w:rsid w:val="00012984"/>
    <w:rsid w:val="0001469D"/>
    <w:rsid w:val="00015228"/>
    <w:rsid w:val="000172B7"/>
    <w:rsid w:val="00017529"/>
    <w:rsid w:val="0001797C"/>
    <w:rsid w:val="00020D80"/>
    <w:rsid w:val="00021D16"/>
    <w:rsid w:val="00023543"/>
    <w:rsid w:val="00024F1A"/>
    <w:rsid w:val="00025C96"/>
    <w:rsid w:val="00026057"/>
    <w:rsid w:val="000311C1"/>
    <w:rsid w:val="000318FE"/>
    <w:rsid w:val="00033E07"/>
    <w:rsid w:val="00036023"/>
    <w:rsid w:val="0003621D"/>
    <w:rsid w:val="00036467"/>
    <w:rsid w:val="00037FC9"/>
    <w:rsid w:val="0004329A"/>
    <w:rsid w:val="0004368E"/>
    <w:rsid w:val="000442DA"/>
    <w:rsid w:val="0005007D"/>
    <w:rsid w:val="000509AE"/>
    <w:rsid w:val="000518C6"/>
    <w:rsid w:val="00053737"/>
    <w:rsid w:val="000567B1"/>
    <w:rsid w:val="00056B40"/>
    <w:rsid w:val="00056E8B"/>
    <w:rsid w:val="000623B6"/>
    <w:rsid w:val="000637B6"/>
    <w:rsid w:val="00063DC9"/>
    <w:rsid w:val="00063E6B"/>
    <w:rsid w:val="00066E6C"/>
    <w:rsid w:val="00070196"/>
    <w:rsid w:val="0007057D"/>
    <w:rsid w:val="000722E9"/>
    <w:rsid w:val="00075D60"/>
    <w:rsid w:val="00077295"/>
    <w:rsid w:val="000779F4"/>
    <w:rsid w:val="00077DFE"/>
    <w:rsid w:val="00080786"/>
    <w:rsid w:val="00080B6E"/>
    <w:rsid w:val="00080BE5"/>
    <w:rsid w:val="00080C50"/>
    <w:rsid w:val="00081AA5"/>
    <w:rsid w:val="00081F79"/>
    <w:rsid w:val="00082439"/>
    <w:rsid w:val="00082A68"/>
    <w:rsid w:val="00082C3A"/>
    <w:rsid w:val="00082E17"/>
    <w:rsid w:val="0008332A"/>
    <w:rsid w:val="000845E2"/>
    <w:rsid w:val="00084667"/>
    <w:rsid w:val="00086D37"/>
    <w:rsid w:val="00086DA7"/>
    <w:rsid w:val="0008758E"/>
    <w:rsid w:val="000901B0"/>
    <w:rsid w:val="00090787"/>
    <w:rsid w:val="000932EE"/>
    <w:rsid w:val="0009359B"/>
    <w:rsid w:val="00094AD3"/>
    <w:rsid w:val="000950E6"/>
    <w:rsid w:val="000954C9"/>
    <w:rsid w:val="00095775"/>
    <w:rsid w:val="000973BC"/>
    <w:rsid w:val="00097C81"/>
    <w:rsid w:val="000A0668"/>
    <w:rsid w:val="000A0991"/>
    <w:rsid w:val="000A0ADE"/>
    <w:rsid w:val="000A188F"/>
    <w:rsid w:val="000A34CB"/>
    <w:rsid w:val="000A3D74"/>
    <w:rsid w:val="000A4A32"/>
    <w:rsid w:val="000A4CB9"/>
    <w:rsid w:val="000A52B7"/>
    <w:rsid w:val="000A5B88"/>
    <w:rsid w:val="000A7FE5"/>
    <w:rsid w:val="000B068C"/>
    <w:rsid w:val="000B07AF"/>
    <w:rsid w:val="000B0B91"/>
    <w:rsid w:val="000B19A4"/>
    <w:rsid w:val="000B2662"/>
    <w:rsid w:val="000B2DF5"/>
    <w:rsid w:val="000B53D9"/>
    <w:rsid w:val="000B6AC2"/>
    <w:rsid w:val="000B769F"/>
    <w:rsid w:val="000B7A8E"/>
    <w:rsid w:val="000C08EC"/>
    <w:rsid w:val="000C1373"/>
    <w:rsid w:val="000C5B7A"/>
    <w:rsid w:val="000D1E43"/>
    <w:rsid w:val="000D27F6"/>
    <w:rsid w:val="000D52FC"/>
    <w:rsid w:val="000D5ED4"/>
    <w:rsid w:val="000D6BC1"/>
    <w:rsid w:val="000D6F8D"/>
    <w:rsid w:val="000E016B"/>
    <w:rsid w:val="000E0F26"/>
    <w:rsid w:val="000E1112"/>
    <w:rsid w:val="000E35E0"/>
    <w:rsid w:val="000E3F59"/>
    <w:rsid w:val="000E45AC"/>
    <w:rsid w:val="000E51AF"/>
    <w:rsid w:val="000E5E6C"/>
    <w:rsid w:val="000E608B"/>
    <w:rsid w:val="000E6181"/>
    <w:rsid w:val="000F0309"/>
    <w:rsid w:val="000F2D99"/>
    <w:rsid w:val="000F2F42"/>
    <w:rsid w:val="000F34A5"/>
    <w:rsid w:val="000F3BBC"/>
    <w:rsid w:val="000F40D9"/>
    <w:rsid w:val="000F6734"/>
    <w:rsid w:val="00102F13"/>
    <w:rsid w:val="0010328A"/>
    <w:rsid w:val="001045D1"/>
    <w:rsid w:val="001049B6"/>
    <w:rsid w:val="00105709"/>
    <w:rsid w:val="00106518"/>
    <w:rsid w:val="00106EAA"/>
    <w:rsid w:val="00107DFC"/>
    <w:rsid w:val="0011127A"/>
    <w:rsid w:val="00111330"/>
    <w:rsid w:val="001144BB"/>
    <w:rsid w:val="00122062"/>
    <w:rsid w:val="001236A4"/>
    <w:rsid w:val="001265AF"/>
    <w:rsid w:val="00126B82"/>
    <w:rsid w:val="001277C6"/>
    <w:rsid w:val="0013119D"/>
    <w:rsid w:val="00131371"/>
    <w:rsid w:val="00131644"/>
    <w:rsid w:val="0013282F"/>
    <w:rsid w:val="001329F0"/>
    <w:rsid w:val="00134127"/>
    <w:rsid w:val="001354BF"/>
    <w:rsid w:val="0014002F"/>
    <w:rsid w:val="00142AFB"/>
    <w:rsid w:val="00143D85"/>
    <w:rsid w:val="00144763"/>
    <w:rsid w:val="00144CC2"/>
    <w:rsid w:val="00145B0F"/>
    <w:rsid w:val="00146B91"/>
    <w:rsid w:val="00147A15"/>
    <w:rsid w:val="00147A8B"/>
    <w:rsid w:val="00153C20"/>
    <w:rsid w:val="00153F5E"/>
    <w:rsid w:val="00154DD3"/>
    <w:rsid w:val="00154E47"/>
    <w:rsid w:val="0015504C"/>
    <w:rsid w:val="00155175"/>
    <w:rsid w:val="001572B5"/>
    <w:rsid w:val="00157327"/>
    <w:rsid w:val="001575AC"/>
    <w:rsid w:val="001577F5"/>
    <w:rsid w:val="00160E4E"/>
    <w:rsid w:val="0016143F"/>
    <w:rsid w:val="0016145E"/>
    <w:rsid w:val="001617ED"/>
    <w:rsid w:val="0016260D"/>
    <w:rsid w:val="00163875"/>
    <w:rsid w:val="00164B4F"/>
    <w:rsid w:val="00165718"/>
    <w:rsid w:val="00165FF0"/>
    <w:rsid w:val="0016726C"/>
    <w:rsid w:val="00170338"/>
    <w:rsid w:val="00172277"/>
    <w:rsid w:val="001725D9"/>
    <w:rsid w:val="001725FD"/>
    <w:rsid w:val="00173BB3"/>
    <w:rsid w:val="0017537C"/>
    <w:rsid w:val="00176377"/>
    <w:rsid w:val="00176677"/>
    <w:rsid w:val="001819DC"/>
    <w:rsid w:val="0018353F"/>
    <w:rsid w:val="00184B46"/>
    <w:rsid w:val="00186E00"/>
    <w:rsid w:val="00187269"/>
    <w:rsid w:val="00190CF5"/>
    <w:rsid w:val="00191665"/>
    <w:rsid w:val="001925B3"/>
    <w:rsid w:val="0019394F"/>
    <w:rsid w:val="001955B6"/>
    <w:rsid w:val="00195AED"/>
    <w:rsid w:val="00195B31"/>
    <w:rsid w:val="001964E5"/>
    <w:rsid w:val="00196B2B"/>
    <w:rsid w:val="0019745F"/>
    <w:rsid w:val="00197509"/>
    <w:rsid w:val="00197DCB"/>
    <w:rsid w:val="00197E5C"/>
    <w:rsid w:val="001A0FED"/>
    <w:rsid w:val="001A10C2"/>
    <w:rsid w:val="001A12BF"/>
    <w:rsid w:val="001A14B6"/>
    <w:rsid w:val="001A2011"/>
    <w:rsid w:val="001A2F11"/>
    <w:rsid w:val="001A5B99"/>
    <w:rsid w:val="001A6AD6"/>
    <w:rsid w:val="001A6B0E"/>
    <w:rsid w:val="001B1908"/>
    <w:rsid w:val="001B6E36"/>
    <w:rsid w:val="001C04A8"/>
    <w:rsid w:val="001C0656"/>
    <w:rsid w:val="001C10E9"/>
    <w:rsid w:val="001C1F02"/>
    <w:rsid w:val="001C1F50"/>
    <w:rsid w:val="001C2D49"/>
    <w:rsid w:val="001C3760"/>
    <w:rsid w:val="001C453D"/>
    <w:rsid w:val="001C544A"/>
    <w:rsid w:val="001C757A"/>
    <w:rsid w:val="001C7A52"/>
    <w:rsid w:val="001D07A2"/>
    <w:rsid w:val="001D2B3E"/>
    <w:rsid w:val="001E12F7"/>
    <w:rsid w:val="001E19B7"/>
    <w:rsid w:val="001E26C1"/>
    <w:rsid w:val="001E2DD0"/>
    <w:rsid w:val="001E320F"/>
    <w:rsid w:val="001E3A9F"/>
    <w:rsid w:val="001E3B11"/>
    <w:rsid w:val="001E46DB"/>
    <w:rsid w:val="001E47EC"/>
    <w:rsid w:val="001E4D72"/>
    <w:rsid w:val="001E5822"/>
    <w:rsid w:val="001E65F2"/>
    <w:rsid w:val="001F0336"/>
    <w:rsid w:val="001F09D8"/>
    <w:rsid w:val="001F11F1"/>
    <w:rsid w:val="001F2375"/>
    <w:rsid w:val="001F3518"/>
    <w:rsid w:val="001F4899"/>
    <w:rsid w:val="001F49DF"/>
    <w:rsid w:val="001F4A45"/>
    <w:rsid w:val="001F5C6F"/>
    <w:rsid w:val="001F6DEE"/>
    <w:rsid w:val="001F7678"/>
    <w:rsid w:val="001F79FE"/>
    <w:rsid w:val="002003F4"/>
    <w:rsid w:val="00200710"/>
    <w:rsid w:val="00201442"/>
    <w:rsid w:val="002027B0"/>
    <w:rsid w:val="002027E0"/>
    <w:rsid w:val="002032A2"/>
    <w:rsid w:val="0020368C"/>
    <w:rsid w:val="00204CF2"/>
    <w:rsid w:val="00205048"/>
    <w:rsid w:val="00205250"/>
    <w:rsid w:val="002068EC"/>
    <w:rsid w:val="00207B41"/>
    <w:rsid w:val="00207CCB"/>
    <w:rsid w:val="00212DAB"/>
    <w:rsid w:val="00214FEB"/>
    <w:rsid w:val="00216DD6"/>
    <w:rsid w:val="00221B2B"/>
    <w:rsid w:val="00222DE5"/>
    <w:rsid w:val="00223726"/>
    <w:rsid w:val="00223FBC"/>
    <w:rsid w:val="002240D8"/>
    <w:rsid w:val="00224C43"/>
    <w:rsid w:val="00225524"/>
    <w:rsid w:val="00227C7B"/>
    <w:rsid w:val="00227CA3"/>
    <w:rsid w:val="002308C2"/>
    <w:rsid w:val="002319C4"/>
    <w:rsid w:val="0023298C"/>
    <w:rsid w:val="00236260"/>
    <w:rsid w:val="00237797"/>
    <w:rsid w:val="002405C0"/>
    <w:rsid w:val="0024190D"/>
    <w:rsid w:val="00241F43"/>
    <w:rsid w:val="00242C34"/>
    <w:rsid w:val="00242E42"/>
    <w:rsid w:val="002442F4"/>
    <w:rsid w:val="002448DA"/>
    <w:rsid w:val="00245DBE"/>
    <w:rsid w:val="002504F9"/>
    <w:rsid w:val="00250CC9"/>
    <w:rsid w:val="002528FF"/>
    <w:rsid w:val="00252CEF"/>
    <w:rsid w:val="00253608"/>
    <w:rsid w:val="00255E91"/>
    <w:rsid w:val="00256A3F"/>
    <w:rsid w:val="00256E97"/>
    <w:rsid w:val="0025712B"/>
    <w:rsid w:val="002604C4"/>
    <w:rsid w:val="00263CD8"/>
    <w:rsid w:val="00265E37"/>
    <w:rsid w:val="00265EA4"/>
    <w:rsid w:val="00266A5C"/>
    <w:rsid w:val="00270833"/>
    <w:rsid w:val="00272135"/>
    <w:rsid w:val="00273849"/>
    <w:rsid w:val="0027579B"/>
    <w:rsid w:val="00276984"/>
    <w:rsid w:val="00280164"/>
    <w:rsid w:val="00281D6C"/>
    <w:rsid w:val="002824EE"/>
    <w:rsid w:val="00282559"/>
    <w:rsid w:val="0028351E"/>
    <w:rsid w:val="00286C71"/>
    <w:rsid w:val="002876C4"/>
    <w:rsid w:val="00287E53"/>
    <w:rsid w:val="002911F2"/>
    <w:rsid w:val="002929B2"/>
    <w:rsid w:val="00293F44"/>
    <w:rsid w:val="00294905"/>
    <w:rsid w:val="00294D80"/>
    <w:rsid w:val="002A3FFF"/>
    <w:rsid w:val="002A4372"/>
    <w:rsid w:val="002A5BA7"/>
    <w:rsid w:val="002A604F"/>
    <w:rsid w:val="002A61B3"/>
    <w:rsid w:val="002A6BF6"/>
    <w:rsid w:val="002A6ED6"/>
    <w:rsid w:val="002B1DE4"/>
    <w:rsid w:val="002B1F5C"/>
    <w:rsid w:val="002B2827"/>
    <w:rsid w:val="002B36DC"/>
    <w:rsid w:val="002B4C79"/>
    <w:rsid w:val="002B65AD"/>
    <w:rsid w:val="002C011C"/>
    <w:rsid w:val="002C2F51"/>
    <w:rsid w:val="002C31CB"/>
    <w:rsid w:val="002C3D12"/>
    <w:rsid w:val="002C4C94"/>
    <w:rsid w:val="002C5AA8"/>
    <w:rsid w:val="002C5E7E"/>
    <w:rsid w:val="002C5F5A"/>
    <w:rsid w:val="002C64C2"/>
    <w:rsid w:val="002C6640"/>
    <w:rsid w:val="002C7D07"/>
    <w:rsid w:val="002D32DE"/>
    <w:rsid w:val="002D348E"/>
    <w:rsid w:val="002D4B72"/>
    <w:rsid w:val="002D5096"/>
    <w:rsid w:val="002D541B"/>
    <w:rsid w:val="002D63CF"/>
    <w:rsid w:val="002D722B"/>
    <w:rsid w:val="002E165F"/>
    <w:rsid w:val="002E2920"/>
    <w:rsid w:val="002E2B91"/>
    <w:rsid w:val="002E3AB7"/>
    <w:rsid w:val="002E543B"/>
    <w:rsid w:val="002E61EC"/>
    <w:rsid w:val="002E6245"/>
    <w:rsid w:val="002E698A"/>
    <w:rsid w:val="002F0A73"/>
    <w:rsid w:val="002F2024"/>
    <w:rsid w:val="002F2C6A"/>
    <w:rsid w:val="002F37A0"/>
    <w:rsid w:val="002F4760"/>
    <w:rsid w:val="002F6E55"/>
    <w:rsid w:val="002F6EF7"/>
    <w:rsid w:val="00301022"/>
    <w:rsid w:val="003021CB"/>
    <w:rsid w:val="003044CE"/>
    <w:rsid w:val="003046C5"/>
    <w:rsid w:val="00305920"/>
    <w:rsid w:val="00305D1F"/>
    <w:rsid w:val="00305DDA"/>
    <w:rsid w:val="0030776C"/>
    <w:rsid w:val="00307B49"/>
    <w:rsid w:val="003100BE"/>
    <w:rsid w:val="003103BD"/>
    <w:rsid w:val="0031090B"/>
    <w:rsid w:val="0031360A"/>
    <w:rsid w:val="00314A23"/>
    <w:rsid w:val="00315CC4"/>
    <w:rsid w:val="003163FA"/>
    <w:rsid w:val="00321048"/>
    <w:rsid w:val="003241D1"/>
    <w:rsid w:val="00324835"/>
    <w:rsid w:val="003248AD"/>
    <w:rsid w:val="003248CF"/>
    <w:rsid w:val="0032518A"/>
    <w:rsid w:val="003310A6"/>
    <w:rsid w:val="00331436"/>
    <w:rsid w:val="00331B0A"/>
    <w:rsid w:val="003322A5"/>
    <w:rsid w:val="00332FCA"/>
    <w:rsid w:val="00334753"/>
    <w:rsid w:val="00334CF6"/>
    <w:rsid w:val="003356C0"/>
    <w:rsid w:val="00336F79"/>
    <w:rsid w:val="003373A9"/>
    <w:rsid w:val="00340E51"/>
    <w:rsid w:val="00340FA5"/>
    <w:rsid w:val="0034137E"/>
    <w:rsid w:val="00341ECA"/>
    <w:rsid w:val="00342822"/>
    <w:rsid w:val="00344219"/>
    <w:rsid w:val="00344486"/>
    <w:rsid w:val="00344918"/>
    <w:rsid w:val="003457AA"/>
    <w:rsid w:val="00346B34"/>
    <w:rsid w:val="00347655"/>
    <w:rsid w:val="0034785E"/>
    <w:rsid w:val="003502A2"/>
    <w:rsid w:val="003509B6"/>
    <w:rsid w:val="00352715"/>
    <w:rsid w:val="00352825"/>
    <w:rsid w:val="00353B27"/>
    <w:rsid w:val="0035462E"/>
    <w:rsid w:val="00354CC1"/>
    <w:rsid w:val="003552CA"/>
    <w:rsid w:val="00356D3D"/>
    <w:rsid w:val="00357E21"/>
    <w:rsid w:val="00361C8A"/>
    <w:rsid w:val="00362479"/>
    <w:rsid w:val="00362572"/>
    <w:rsid w:val="0036396D"/>
    <w:rsid w:val="00363DC8"/>
    <w:rsid w:val="00365D3A"/>
    <w:rsid w:val="003660C7"/>
    <w:rsid w:val="00371EE6"/>
    <w:rsid w:val="0037234C"/>
    <w:rsid w:val="00372359"/>
    <w:rsid w:val="0037351B"/>
    <w:rsid w:val="00374054"/>
    <w:rsid w:val="00376271"/>
    <w:rsid w:val="00377754"/>
    <w:rsid w:val="00377D96"/>
    <w:rsid w:val="00381BFC"/>
    <w:rsid w:val="003830D3"/>
    <w:rsid w:val="003834F7"/>
    <w:rsid w:val="0038375D"/>
    <w:rsid w:val="003876AA"/>
    <w:rsid w:val="0039023A"/>
    <w:rsid w:val="00390B89"/>
    <w:rsid w:val="00390C89"/>
    <w:rsid w:val="00391924"/>
    <w:rsid w:val="00391F1E"/>
    <w:rsid w:val="00392398"/>
    <w:rsid w:val="00392FF2"/>
    <w:rsid w:val="00394090"/>
    <w:rsid w:val="00395B9B"/>
    <w:rsid w:val="00395C66"/>
    <w:rsid w:val="00396026"/>
    <w:rsid w:val="003A21E0"/>
    <w:rsid w:val="003A23C0"/>
    <w:rsid w:val="003A2565"/>
    <w:rsid w:val="003A2741"/>
    <w:rsid w:val="003A4B5E"/>
    <w:rsid w:val="003A68F2"/>
    <w:rsid w:val="003A6B25"/>
    <w:rsid w:val="003A6EB2"/>
    <w:rsid w:val="003B09BE"/>
    <w:rsid w:val="003B1A01"/>
    <w:rsid w:val="003B20EB"/>
    <w:rsid w:val="003B3706"/>
    <w:rsid w:val="003B376D"/>
    <w:rsid w:val="003B4786"/>
    <w:rsid w:val="003B490E"/>
    <w:rsid w:val="003B5FB4"/>
    <w:rsid w:val="003B6923"/>
    <w:rsid w:val="003B6D8C"/>
    <w:rsid w:val="003B7C2A"/>
    <w:rsid w:val="003C0148"/>
    <w:rsid w:val="003C154C"/>
    <w:rsid w:val="003C1A44"/>
    <w:rsid w:val="003C24B6"/>
    <w:rsid w:val="003C58EF"/>
    <w:rsid w:val="003C5D15"/>
    <w:rsid w:val="003C5FAF"/>
    <w:rsid w:val="003C68E6"/>
    <w:rsid w:val="003C7076"/>
    <w:rsid w:val="003D0BE8"/>
    <w:rsid w:val="003D2CBD"/>
    <w:rsid w:val="003D33E1"/>
    <w:rsid w:val="003D50D9"/>
    <w:rsid w:val="003D5545"/>
    <w:rsid w:val="003D5B72"/>
    <w:rsid w:val="003D6DB5"/>
    <w:rsid w:val="003D6F58"/>
    <w:rsid w:val="003D7874"/>
    <w:rsid w:val="003D7EC8"/>
    <w:rsid w:val="003E0868"/>
    <w:rsid w:val="003E3F88"/>
    <w:rsid w:val="003E469A"/>
    <w:rsid w:val="003E4C18"/>
    <w:rsid w:val="003E5E2B"/>
    <w:rsid w:val="003E6BCA"/>
    <w:rsid w:val="003E74A8"/>
    <w:rsid w:val="003F0AE5"/>
    <w:rsid w:val="003F1881"/>
    <w:rsid w:val="003F2616"/>
    <w:rsid w:val="003F262D"/>
    <w:rsid w:val="003F3696"/>
    <w:rsid w:val="003F38F0"/>
    <w:rsid w:val="003F437F"/>
    <w:rsid w:val="003F5E83"/>
    <w:rsid w:val="003F6FCD"/>
    <w:rsid w:val="003F7BCD"/>
    <w:rsid w:val="004005C1"/>
    <w:rsid w:val="00401043"/>
    <w:rsid w:val="0040108B"/>
    <w:rsid w:val="0040193A"/>
    <w:rsid w:val="00403255"/>
    <w:rsid w:val="00404A76"/>
    <w:rsid w:val="004052F5"/>
    <w:rsid w:val="004061C0"/>
    <w:rsid w:val="0040622C"/>
    <w:rsid w:val="00410196"/>
    <w:rsid w:val="004110AB"/>
    <w:rsid w:val="00412F7B"/>
    <w:rsid w:val="00413803"/>
    <w:rsid w:val="00415737"/>
    <w:rsid w:val="00416ED3"/>
    <w:rsid w:val="0041774A"/>
    <w:rsid w:val="0042017A"/>
    <w:rsid w:val="004215BB"/>
    <w:rsid w:val="00426179"/>
    <w:rsid w:val="00427A35"/>
    <w:rsid w:val="00427C08"/>
    <w:rsid w:val="00427D63"/>
    <w:rsid w:val="00427D89"/>
    <w:rsid w:val="004304CD"/>
    <w:rsid w:val="004306DE"/>
    <w:rsid w:val="00430DED"/>
    <w:rsid w:val="00430F37"/>
    <w:rsid w:val="00431B42"/>
    <w:rsid w:val="0043202B"/>
    <w:rsid w:val="00433377"/>
    <w:rsid w:val="00433D0F"/>
    <w:rsid w:val="0043486E"/>
    <w:rsid w:val="0043544D"/>
    <w:rsid w:val="004357B8"/>
    <w:rsid w:val="0043727F"/>
    <w:rsid w:val="004375FB"/>
    <w:rsid w:val="00442FDF"/>
    <w:rsid w:val="00443658"/>
    <w:rsid w:val="00443A8C"/>
    <w:rsid w:val="00444E84"/>
    <w:rsid w:val="00451251"/>
    <w:rsid w:val="0045188B"/>
    <w:rsid w:val="00451BCE"/>
    <w:rsid w:val="0045385B"/>
    <w:rsid w:val="00454021"/>
    <w:rsid w:val="004554B4"/>
    <w:rsid w:val="00455944"/>
    <w:rsid w:val="004569A7"/>
    <w:rsid w:val="00460142"/>
    <w:rsid w:val="00462092"/>
    <w:rsid w:val="00463632"/>
    <w:rsid w:val="00463F1C"/>
    <w:rsid w:val="0046419D"/>
    <w:rsid w:val="00466ECC"/>
    <w:rsid w:val="00467521"/>
    <w:rsid w:val="0046772A"/>
    <w:rsid w:val="0047037A"/>
    <w:rsid w:val="00471175"/>
    <w:rsid w:val="00471F3A"/>
    <w:rsid w:val="00473257"/>
    <w:rsid w:val="00475AAD"/>
    <w:rsid w:val="004763FD"/>
    <w:rsid w:val="00477BC5"/>
    <w:rsid w:val="004809F1"/>
    <w:rsid w:val="00480AB4"/>
    <w:rsid w:val="00480BD2"/>
    <w:rsid w:val="0048112C"/>
    <w:rsid w:val="004814C5"/>
    <w:rsid w:val="00481D12"/>
    <w:rsid w:val="0048221F"/>
    <w:rsid w:val="00483846"/>
    <w:rsid w:val="00483F84"/>
    <w:rsid w:val="00484133"/>
    <w:rsid w:val="004854F8"/>
    <w:rsid w:val="00486AB3"/>
    <w:rsid w:val="00487D7C"/>
    <w:rsid w:val="00490A25"/>
    <w:rsid w:val="00490B82"/>
    <w:rsid w:val="00490D8A"/>
    <w:rsid w:val="00491F07"/>
    <w:rsid w:val="00496D5B"/>
    <w:rsid w:val="00497DCC"/>
    <w:rsid w:val="004A04D4"/>
    <w:rsid w:val="004A0C02"/>
    <w:rsid w:val="004A24F0"/>
    <w:rsid w:val="004A4BF2"/>
    <w:rsid w:val="004A677D"/>
    <w:rsid w:val="004A7468"/>
    <w:rsid w:val="004A790C"/>
    <w:rsid w:val="004B017C"/>
    <w:rsid w:val="004B1143"/>
    <w:rsid w:val="004B2914"/>
    <w:rsid w:val="004B3276"/>
    <w:rsid w:val="004B44B3"/>
    <w:rsid w:val="004B72DE"/>
    <w:rsid w:val="004C022B"/>
    <w:rsid w:val="004C2121"/>
    <w:rsid w:val="004C74EB"/>
    <w:rsid w:val="004C7F95"/>
    <w:rsid w:val="004D0250"/>
    <w:rsid w:val="004D115C"/>
    <w:rsid w:val="004D21FD"/>
    <w:rsid w:val="004D361F"/>
    <w:rsid w:val="004D4020"/>
    <w:rsid w:val="004D4279"/>
    <w:rsid w:val="004D4759"/>
    <w:rsid w:val="004D5B92"/>
    <w:rsid w:val="004D5BDA"/>
    <w:rsid w:val="004D692F"/>
    <w:rsid w:val="004D6D69"/>
    <w:rsid w:val="004D7509"/>
    <w:rsid w:val="004E0DFF"/>
    <w:rsid w:val="004E14BB"/>
    <w:rsid w:val="004E5165"/>
    <w:rsid w:val="004E6771"/>
    <w:rsid w:val="004E7661"/>
    <w:rsid w:val="004F032C"/>
    <w:rsid w:val="004F14F1"/>
    <w:rsid w:val="004F2A11"/>
    <w:rsid w:val="004F3F92"/>
    <w:rsid w:val="004F462E"/>
    <w:rsid w:val="004F482F"/>
    <w:rsid w:val="004F55DE"/>
    <w:rsid w:val="004F5893"/>
    <w:rsid w:val="004F6679"/>
    <w:rsid w:val="004F75D8"/>
    <w:rsid w:val="004F75FE"/>
    <w:rsid w:val="005011B2"/>
    <w:rsid w:val="00501C4C"/>
    <w:rsid w:val="00504B38"/>
    <w:rsid w:val="00505B0A"/>
    <w:rsid w:val="0050621B"/>
    <w:rsid w:val="005141BE"/>
    <w:rsid w:val="00515732"/>
    <w:rsid w:val="00516B68"/>
    <w:rsid w:val="00517E32"/>
    <w:rsid w:val="00520E22"/>
    <w:rsid w:val="0052165C"/>
    <w:rsid w:val="00523049"/>
    <w:rsid w:val="00523DDC"/>
    <w:rsid w:val="005242A5"/>
    <w:rsid w:val="005305A3"/>
    <w:rsid w:val="00532579"/>
    <w:rsid w:val="00533E55"/>
    <w:rsid w:val="00534942"/>
    <w:rsid w:val="005406D2"/>
    <w:rsid w:val="005409F5"/>
    <w:rsid w:val="0054104A"/>
    <w:rsid w:val="00541D45"/>
    <w:rsid w:val="00550C60"/>
    <w:rsid w:val="00551122"/>
    <w:rsid w:val="00552F60"/>
    <w:rsid w:val="00553725"/>
    <w:rsid w:val="00554119"/>
    <w:rsid w:val="005554DD"/>
    <w:rsid w:val="00555DC2"/>
    <w:rsid w:val="00556EE7"/>
    <w:rsid w:val="005579B0"/>
    <w:rsid w:val="00560A05"/>
    <w:rsid w:val="00560D91"/>
    <w:rsid w:val="0056189D"/>
    <w:rsid w:val="00563C8B"/>
    <w:rsid w:val="005641B4"/>
    <w:rsid w:val="00564422"/>
    <w:rsid w:val="0056452A"/>
    <w:rsid w:val="00565271"/>
    <w:rsid w:val="00567F49"/>
    <w:rsid w:val="00571CC9"/>
    <w:rsid w:val="00572782"/>
    <w:rsid w:val="00572D72"/>
    <w:rsid w:val="00572EDD"/>
    <w:rsid w:val="005737FC"/>
    <w:rsid w:val="00573E9D"/>
    <w:rsid w:val="00575042"/>
    <w:rsid w:val="005754E0"/>
    <w:rsid w:val="00577E05"/>
    <w:rsid w:val="00582529"/>
    <w:rsid w:val="0058294F"/>
    <w:rsid w:val="00583E62"/>
    <w:rsid w:val="00583ED1"/>
    <w:rsid w:val="0058469F"/>
    <w:rsid w:val="00584C50"/>
    <w:rsid w:val="0058572F"/>
    <w:rsid w:val="00586E1E"/>
    <w:rsid w:val="00587B22"/>
    <w:rsid w:val="005926AF"/>
    <w:rsid w:val="00594763"/>
    <w:rsid w:val="00595B5F"/>
    <w:rsid w:val="005A0806"/>
    <w:rsid w:val="005A1A5B"/>
    <w:rsid w:val="005A3969"/>
    <w:rsid w:val="005A6723"/>
    <w:rsid w:val="005A79BC"/>
    <w:rsid w:val="005A7AE4"/>
    <w:rsid w:val="005B03AD"/>
    <w:rsid w:val="005B0736"/>
    <w:rsid w:val="005B1114"/>
    <w:rsid w:val="005B130E"/>
    <w:rsid w:val="005B2534"/>
    <w:rsid w:val="005B2E4E"/>
    <w:rsid w:val="005B7A2C"/>
    <w:rsid w:val="005B7B94"/>
    <w:rsid w:val="005C0539"/>
    <w:rsid w:val="005C13E5"/>
    <w:rsid w:val="005C1BD1"/>
    <w:rsid w:val="005C29C1"/>
    <w:rsid w:val="005C305F"/>
    <w:rsid w:val="005C3CBF"/>
    <w:rsid w:val="005C4C5F"/>
    <w:rsid w:val="005C5576"/>
    <w:rsid w:val="005C5C45"/>
    <w:rsid w:val="005C6EE5"/>
    <w:rsid w:val="005C7CD3"/>
    <w:rsid w:val="005C7D8E"/>
    <w:rsid w:val="005D2CAD"/>
    <w:rsid w:val="005D4294"/>
    <w:rsid w:val="005D49F7"/>
    <w:rsid w:val="005D6A89"/>
    <w:rsid w:val="005D6E7D"/>
    <w:rsid w:val="005D7E7F"/>
    <w:rsid w:val="005E1FE5"/>
    <w:rsid w:val="005E2632"/>
    <w:rsid w:val="005E3887"/>
    <w:rsid w:val="005E41FE"/>
    <w:rsid w:val="005E440D"/>
    <w:rsid w:val="005E5418"/>
    <w:rsid w:val="005F2E04"/>
    <w:rsid w:val="005F3257"/>
    <w:rsid w:val="005F3D57"/>
    <w:rsid w:val="005F5050"/>
    <w:rsid w:val="005F687E"/>
    <w:rsid w:val="005F6A87"/>
    <w:rsid w:val="006016B5"/>
    <w:rsid w:val="00603FE9"/>
    <w:rsid w:val="006074CE"/>
    <w:rsid w:val="006140EB"/>
    <w:rsid w:val="00614C7D"/>
    <w:rsid w:val="0061723A"/>
    <w:rsid w:val="006179E3"/>
    <w:rsid w:val="0062025B"/>
    <w:rsid w:val="0062255D"/>
    <w:rsid w:val="006233B7"/>
    <w:rsid w:val="0062687B"/>
    <w:rsid w:val="00630028"/>
    <w:rsid w:val="006301F5"/>
    <w:rsid w:val="00632EA9"/>
    <w:rsid w:val="00634ED4"/>
    <w:rsid w:val="00635493"/>
    <w:rsid w:val="006362F0"/>
    <w:rsid w:val="00640736"/>
    <w:rsid w:val="006408F2"/>
    <w:rsid w:val="0064091A"/>
    <w:rsid w:val="00640922"/>
    <w:rsid w:val="0064152C"/>
    <w:rsid w:val="00641728"/>
    <w:rsid w:val="00641F30"/>
    <w:rsid w:val="00643291"/>
    <w:rsid w:val="00643EFF"/>
    <w:rsid w:val="006445C7"/>
    <w:rsid w:val="00646FD9"/>
    <w:rsid w:val="006509BB"/>
    <w:rsid w:val="00650C87"/>
    <w:rsid w:val="00650CF0"/>
    <w:rsid w:val="0065288E"/>
    <w:rsid w:val="00653039"/>
    <w:rsid w:val="00653C2F"/>
    <w:rsid w:val="00654385"/>
    <w:rsid w:val="00654B6D"/>
    <w:rsid w:val="006573CD"/>
    <w:rsid w:val="00657529"/>
    <w:rsid w:val="0065769F"/>
    <w:rsid w:val="006576E8"/>
    <w:rsid w:val="006578F6"/>
    <w:rsid w:val="00657B43"/>
    <w:rsid w:val="00660618"/>
    <w:rsid w:val="0066137C"/>
    <w:rsid w:val="00661DDF"/>
    <w:rsid w:val="00661F89"/>
    <w:rsid w:val="006629F8"/>
    <w:rsid w:val="006631B8"/>
    <w:rsid w:val="00666F76"/>
    <w:rsid w:val="00666F97"/>
    <w:rsid w:val="0066791D"/>
    <w:rsid w:val="0067160F"/>
    <w:rsid w:val="00672286"/>
    <w:rsid w:val="006722F6"/>
    <w:rsid w:val="0067306A"/>
    <w:rsid w:val="00673815"/>
    <w:rsid w:val="006747F8"/>
    <w:rsid w:val="006750AA"/>
    <w:rsid w:val="00676598"/>
    <w:rsid w:val="00676BB6"/>
    <w:rsid w:val="00677BDB"/>
    <w:rsid w:val="00677EE8"/>
    <w:rsid w:val="00681254"/>
    <w:rsid w:val="00681EDB"/>
    <w:rsid w:val="0068509D"/>
    <w:rsid w:val="00687A80"/>
    <w:rsid w:val="0069064A"/>
    <w:rsid w:val="00690EC6"/>
    <w:rsid w:val="00691E68"/>
    <w:rsid w:val="00692FAC"/>
    <w:rsid w:val="0069378A"/>
    <w:rsid w:val="006945C2"/>
    <w:rsid w:val="00695F56"/>
    <w:rsid w:val="00697EE8"/>
    <w:rsid w:val="006A15D9"/>
    <w:rsid w:val="006A2835"/>
    <w:rsid w:val="006A3FD8"/>
    <w:rsid w:val="006A4884"/>
    <w:rsid w:val="006A6281"/>
    <w:rsid w:val="006A71FD"/>
    <w:rsid w:val="006A72A3"/>
    <w:rsid w:val="006A7599"/>
    <w:rsid w:val="006B25CF"/>
    <w:rsid w:val="006B3F77"/>
    <w:rsid w:val="006B49EC"/>
    <w:rsid w:val="006B4F9B"/>
    <w:rsid w:val="006B61D4"/>
    <w:rsid w:val="006B6A74"/>
    <w:rsid w:val="006B6B0B"/>
    <w:rsid w:val="006B6DA3"/>
    <w:rsid w:val="006B7687"/>
    <w:rsid w:val="006B77E2"/>
    <w:rsid w:val="006C03EB"/>
    <w:rsid w:val="006C1ECE"/>
    <w:rsid w:val="006C2B8B"/>
    <w:rsid w:val="006C36EB"/>
    <w:rsid w:val="006C3C68"/>
    <w:rsid w:val="006C4E13"/>
    <w:rsid w:val="006C645A"/>
    <w:rsid w:val="006C6532"/>
    <w:rsid w:val="006C6641"/>
    <w:rsid w:val="006C6942"/>
    <w:rsid w:val="006C6A86"/>
    <w:rsid w:val="006D01CD"/>
    <w:rsid w:val="006D13F9"/>
    <w:rsid w:val="006D1734"/>
    <w:rsid w:val="006D3F66"/>
    <w:rsid w:val="006D43BE"/>
    <w:rsid w:val="006D516B"/>
    <w:rsid w:val="006D6B61"/>
    <w:rsid w:val="006D74CB"/>
    <w:rsid w:val="006E10E2"/>
    <w:rsid w:val="006E17AD"/>
    <w:rsid w:val="006E2715"/>
    <w:rsid w:val="006E2828"/>
    <w:rsid w:val="006E2D18"/>
    <w:rsid w:val="006E3318"/>
    <w:rsid w:val="006E4C43"/>
    <w:rsid w:val="006E565B"/>
    <w:rsid w:val="006E5CDA"/>
    <w:rsid w:val="006E60FF"/>
    <w:rsid w:val="006E6BA3"/>
    <w:rsid w:val="006F011D"/>
    <w:rsid w:val="006F120C"/>
    <w:rsid w:val="006F17F8"/>
    <w:rsid w:val="006F19BC"/>
    <w:rsid w:val="006F1CCB"/>
    <w:rsid w:val="006F375E"/>
    <w:rsid w:val="006F3E7C"/>
    <w:rsid w:val="006F597D"/>
    <w:rsid w:val="006F6FCC"/>
    <w:rsid w:val="006F7E5D"/>
    <w:rsid w:val="00701665"/>
    <w:rsid w:val="00701D8A"/>
    <w:rsid w:val="007025AF"/>
    <w:rsid w:val="007029E3"/>
    <w:rsid w:val="00704D62"/>
    <w:rsid w:val="00705D34"/>
    <w:rsid w:val="00706943"/>
    <w:rsid w:val="00707300"/>
    <w:rsid w:val="00711C99"/>
    <w:rsid w:val="00712C56"/>
    <w:rsid w:val="0072025E"/>
    <w:rsid w:val="0072152A"/>
    <w:rsid w:val="007217F2"/>
    <w:rsid w:val="00721C38"/>
    <w:rsid w:val="00722CF0"/>
    <w:rsid w:val="00724031"/>
    <w:rsid w:val="00724B69"/>
    <w:rsid w:val="007256E9"/>
    <w:rsid w:val="00725A19"/>
    <w:rsid w:val="00725E32"/>
    <w:rsid w:val="00725EF3"/>
    <w:rsid w:val="007261A5"/>
    <w:rsid w:val="00727D19"/>
    <w:rsid w:val="00727D31"/>
    <w:rsid w:val="0073126A"/>
    <w:rsid w:val="007315FB"/>
    <w:rsid w:val="00732B5A"/>
    <w:rsid w:val="007339D1"/>
    <w:rsid w:val="00733D36"/>
    <w:rsid w:val="007342F0"/>
    <w:rsid w:val="007349F9"/>
    <w:rsid w:val="00735B15"/>
    <w:rsid w:val="00736399"/>
    <w:rsid w:val="0074062D"/>
    <w:rsid w:val="00740CD0"/>
    <w:rsid w:val="00745B0F"/>
    <w:rsid w:val="00750014"/>
    <w:rsid w:val="00750B8C"/>
    <w:rsid w:val="00751418"/>
    <w:rsid w:val="00754A61"/>
    <w:rsid w:val="00754C7B"/>
    <w:rsid w:val="00754D5C"/>
    <w:rsid w:val="00756B40"/>
    <w:rsid w:val="00756CF8"/>
    <w:rsid w:val="007600F8"/>
    <w:rsid w:val="00760FF8"/>
    <w:rsid w:val="007625EA"/>
    <w:rsid w:val="00762884"/>
    <w:rsid w:val="00762AD1"/>
    <w:rsid w:val="00763B6F"/>
    <w:rsid w:val="00763BCB"/>
    <w:rsid w:val="00764999"/>
    <w:rsid w:val="00767104"/>
    <w:rsid w:val="00767DD7"/>
    <w:rsid w:val="00770637"/>
    <w:rsid w:val="00771CF2"/>
    <w:rsid w:val="00772212"/>
    <w:rsid w:val="0077233E"/>
    <w:rsid w:val="00772EC9"/>
    <w:rsid w:val="007739B2"/>
    <w:rsid w:val="00775C78"/>
    <w:rsid w:val="007760B2"/>
    <w:rsid w:val="00777008"/>
    <w:rsid w:val="007779A7"/>
    <w:rsid w:val="00777BA9"/>
    <w:rsid w:val="00781C3F"/>
    <w:rsid w:val="00781CA1"/>
    <w:rsid w:val="00781E55"/>
    <w:rsid w:val="00782BD0"/>
    <w:rsid w:val="00782D81"/>
    <w:rsid w:val="00783A26"/>
    <w:rsid w:val="00783F89"/>
    <w:rsid w:val="00787F15"/>
    <w:rsid w:val="00790FC8"/>
    <w:rsid w:val="007917C4"/>
    <w:rsid w:val="00792680"/>
    <w:rsid w:val="00795B93"/>
    <w:rsid w:val="0079749C"/>
    <w:rsid w:val="007A0120"/>
    <w:rsid w:val="007A05A7"/>
    <w:rsid w:val="007A23A3"/>
    <w:rsid w:val="007A32F2"/>
    <w:rsid w:val="007A5749"/>
    <w:rsid w:val="007A615A"/>
    <w:rsid w:val="007B06CC"/>
    <w:rsid w:val="007B10BC"/>
    <w:rsid w:val="007B152C"/>
    <w:rsid w:val="007B2698"/>
    <w:rsid w:val="007C10F3"/>
    <w:rsid w:val="007C3565"/>
    <w:rsid w:val="007C3C15"/>
    <w:rsid w:val="007C3DBD"/>
    <w:rsid w:val="007C4B93"/>
    <w:rsid w:val="007C4E0B"/>
    <w:rsid w:val="007C5DC9"/>
    <w:rsid w:val="007C619E"/>
    <w:rsid w:val="007C6B45"/>
    <w:rsid w:val="007D2706"/>
    <w:rsid w:val="007D363E"/>
    <w:rsid w:val="007D3FA3"/>
    <w:rsid w:val="007D4108"/>
    <w:rsid w:val="007D45ED"/>
    <w:rsid w:val="007D4DD8"/>
    <w:rsid w:val="007D6AFC"/>
    <w:rsid w:val="007D7A78"/>
    <w:rsid w:val="007E0B56"/>
    <w:rsid w:val="007E0FE6"/>
    <w:rsid w:val="007E254D"/>
    <w:rsid w:val="007E33D0"/>
    <w:rsid w:val="007E68F2"/>
    <w:rsid w:val="007F0010"/>
    <w:rsid w:val="007F11F0"/>
    <w:rsid w:val="007F2225"/>
    <w:rsid w:val="007F3A9A"/>
    <w:rsid w:val="007F3D65"/>
    <w:rsid w:val="007F4BE5"/>
    <w:rsid w:val="007F6041"/>
    <w:rsid w:val="007F7341"/>
    <w:rsid w:val="00801EF7"/>
    <w:rsid w:val="00802448"/>
    <w:rsid w:val="00802638"/>
    <w:rsid w:val="00804F0A"/>
    <w:rsid w:val="00804FD4"/>
    <w:rsid w:val="008062E4"/>
    <w:rsid w:val="00813B4E"/>
    <w:rsid w:val="008164FB"/>
    <w:rsid w:val="00820745"/>
    <w:rsid w:val="00820B6E"/>
    <w:rsid w:val="00823240"/>
    <w:rsid w:val="00823A33"/>
    <w:rsid w:val="00824F9D"/>
    <w:rsid w:val="008254EB"/>
    <w:rsid w:val="00825551"/>
    <w:rsid w:val="00825A3D"/>
    <w:rsid w:val="00826883"/>
    <w:rsid w:val="00826F70"/>
    <w:rsid w:val="00833C8A"/>
    <w:rsid w:val="00834743"/>
    <w:rsid w:val="00836428"/>
    <w:rsid w:val="00837D04"/>
    <w:rsid w:val="00840057"/>
    <w:rsid w:val="0084044F"/>
    <w:rsid w:val="00840B75"/>
    <w:rsid w:val="00844CEC"/>
    <w:rsid w:val="00845783"/>
    <w:rsid w:val="00846ACB"/>
    <w:rsid w:val="00847EA9"/>
    <w:rsid w:val="0085092B"/>
    <w:rsid w:val="008546DC"/>
    <w:rsid w:val="00854915"/>
    <w:rsid w:val="00854991"/>
    <w:rsid w:val="00854E45"/>
    <w:rsid w:val="00855024"/>
    <w:rsid w:val="00855F46"/>
    <w:rsid w:val="00856A3A"/>
    <w:rsid w:val="008626F4"/>
    <w:rsid w:val="008632E8"/>
    <w:rsid w:val="00864166"/>
    <w:rsid w:val="008647FD"/>
    <w:rsid w:val="00865CBD"/>
    <w:rsid w:val="00865E1C"/>
    <w:rsid w:val="00865F17"/>
    <w:rsid w:val="0086676D"/>
    <w:rsid w:val="00867916"/>
    <w:rsid w:val="00867A81"/>
    <w:rsid w:val="00867F73"/>
    <w:rsid w:val="008705F6"/>
    <w:rsid w:val="00871A9C"/>
    <w:rsid w:val="00871BB3"/>
    <w:rsid w:val="00871EF0"/>
    <w:rsid w:val="0087453E"/>
    <w:rsid w:val="008747A6"/>
    <w:rsid w:val="008770AE"/>
    <w:rsid w:val="00880158"/>
    <w:rsid w:val="00882E64"/>
    <w:rsid w:val="00883CD8"/>
    <w:rsid w:val="0088415B"/>
    <w:rsid w:val="00885CDE"/>
    <w:rsid w:val="00887A54"/>
    <w:rsid w:val="00887ACB"/>
    <w:rsid w:val="00887D04"/>
    <w:rsid w:val="00887FEA"/>
    <w:rsid w:val="008900AF"/>
    <w:rsid w:val="008904FD"/>
    <w:rsid w:val="00890CE7"/>
    <w:rsid w:val="00891A21"/>
    <w:rsid w:val="00892A78"/>
    <w:rsid w:val="00893786"/>
    <w:rsid w:val="00896A44"/>
    <w:rsid w:val="00897043"/>
    <w:rsid w:val="008A06B6"/>
    <w:rsid w:val="008A0D6D"/>
    <w:rsid w:val="008A2360"/>
    <w:rsid w:val="008A2552"/>
    <w:rsid w:val="008A2C35"/>
    <w:rsid w:val="008A3EB7"/>
    <w:rsid w:val="008A4082"/>
    <w:rsid w:val="008A4261"/>
    <w:rsid w:val="008A4269"/>
    <w:rsid w:val="008A4953"/>
    <w:rsid w:val="008A5EEA"/>
    <w:rsid w:val="008A6B78"/>
    <w:rsid w:val="008A6C26"/>
    <w:rsid w:val="008A7899"/>
    <w:rsid w:val="008B0462"/>
    <w:rsid w:val="008B1A5D"/>
    <w:rsid w:val="008B1FAA"/>
    <w:rsid w:val="008B2650"/>
    <w:rsid w:val="008B27FC"/>
    <w:rsid w:val="008B5695"/>
    <w:rsid w:val="008B6003"/>
    <w:rsid w:val="008B640A"/>
    <w:rsid w:val="008B6717"/>
    <w:rsid w:val="008B70B2"/>
    <w:rsid w:val="008C01C6"/>
    <w:rsid w:val="008C0E40"/>
    <w:rsid w:val="008C38D7"/>
    <w:rsid w:val="008C6C9C"/>
    <w:rsid w:val="008C7D59"/>
    <w:rsid w:val="008D0085"/>
    <w:rsid w:val="008D1578"/>
    <w:rsid w:val="008D2995"/>
    <w:rsid w:val="008D3D93"/>
    <w:rsid w:val="008D43CC"/>
    <w:rsid w:val="008D4FFB"/>
    <w:rsid w:val="008D5298"/>
    <w:rsid w:val="008D53CC"/>
    <w:rsid w:val="008D577A"/>
    <w:rsid w:val="008D6F74"/>
    <w:rsid w:val="008E0FA8"/>
    <w:rsid w:val="008E1351"/>
    <w:rsid w:val="008E1A84"/>
    <w:rsid w:val="008E25C8"/>
    <w:rsid w:val="008E3193"/>
    <w:rsid w:val="008E3C83"/>
    <w:rsid w:val="008E5170"/>
    <w:rsid w:val="008E66D5"/>
    <w:rsid w:val="008E7EFB"/>
    <w:rsid w:val="008F1BC0"/>
    <w:rsid w:val="008F29BF"/>
    <w:rsid w:val="008F4A66"/>
    <w:rsid w:val="008F51C5"/>
    <w:rsid w:val="008F59EE"/>
    <w:rsid w:val="008F670E"/>
    <w:rsid w:val="009033F1"/>
    <w:rsid w:val="009035C5"/>
    <w:rsid w:val="00903DFE"/>
    <w:rsid w:val="0090495E"/>
    <w:rsid w:val="009061CD"/>
    <w:rsid w:val="00906F64"/>
    <w:rsid w:val="0090769C"/>
    <w:rsid w:val="0091125E"/>
    <w:rsid w:val="009113F6"/>
    <w:rsid w:val="0091422A"/>
    <w:rsid w:val="009157F0"/>
    <w:rsid w:val="009162C0"/>
    <w:rsid w:val="009162D5"/>
    <w:rsid w:val="00920093"/>
    <w:rsid w:val="009207AF"/>
    <w:rsid w:val="00920D92"/>
    <w:rsid w:val="00920F29"/>
    <w:rsid w:val="00923882"/>
    <w:rsid w:val="009251C9"/>
    <w:rsid w:val="00925767"/>
    <w:rsid w:val="00925E0D"/>
    <w:rsid w:val="009275C3"/>
    <w:rsid w:val="009313BB"/>
    <w:rsid w:val="009323F0"/>
    <w:rsid w:val="009333F5"/>
    <w:rsid w:val="00936802"/>
    <w:rsid w:val="00936B45"/>
    <w:rsid w:val="00936E12"/>
    <w:rsid w:val="009379EF"/>
    <w:rsid w:val="00937E50"/>
    <w:rsid w:val="009428A9"/>
    <w:rsid w:val="0094379F"/>
    <w:rsid w:val="0094719F"/>
    <w:rsid w:val="00947C69"/>
    <w:rsid w:val="009503DE"/>
    <w:rsid w:val="00950D46"/>
    <w:rsid w:val="009513D7"/>
    <w:rsid w:val="009523A9"/>
    <w:rsid w:val="009540E7"/>
    <w:rsid w:val="009563A3"/>
    <w:rsid w:val="00957B45"/>
    <w:rsid w:val="00961237"/>
    <w:rsid w:val="00961736"/>
    <w:rsid w:val="009626C0"/>
    <w:rsid w:val="009632ED"/>
    <w:rsid w:val="009655D6"/>
    <w:rsid w:val="0096562D"/>
    <w:rsid w:val="00965739"/>
    <w:rsid w:val="00965744"/>
    <w:rsid w:val="00966E9E"/>
    <w:rsid w:val="0097172C"/>
    <w:rsid w:val="00971D6D"/>
    <w:rsid w:val="00971F1C"/>
    <w:rsid w:val="00973A0F"/>
    <w:rsid w:val="00980934"/>
    <w:rsid w:val="00980A48"/>
    <w:rsid w:val="00980A5C"/>
    <w:rsid w:val="0098289A"/>
    <w:rsid w:val="00982EEC"/>
    <w:rsid w:val="009855E0"/>
    <w:rsid w:val="00985B6C"/>
    <w:rsid w:val="00985D77"/>
    <w:rsid w:val="0098658C"/>
    <w:rsid w:val="00987B6D"/>
    <w:rsid w:val="00987F87"/>
    <w:rsid w:val="009920ED"/>
    <w:rsid w:val="00992E13"/>
    <w:rsid w:val="0099376C"/>
    <w:rsid w:val="0099561E"/>
    <w:rsid w:val="009961F2"/>
    <w:rsid w:val="009972D2"/>
    <w:rsid w:val="00997480"/>
    <w:rsid w:val="009977DA"/>
    <w:rsid w:val="009A014B"/>
    <w:rsid w:val="009A671A"/>
    <w:rsid w:val="009A6A62"/>
    <w:rsid w:val="009B082B"/>
    <w:rsid w:val="009B14E9"/>
    <w:rsid w:val="009B17FD"/>
    <w:rsid w:val="009B2F37"/>
    <w:rsid w:val="009B4150"/>
    <w:rsid w:val="009B4155"/>
    <w:rsid w:val="009B461E"/>
    <w:rsid w:val="009B4E33"/>
    <w:rsid w:val="009B630E"/>
    <w:rsid w:val="009B6473"/>
    <w:rsid w:val="009B683D"/>
    <w:rsid w:val="009B68F2"/>
    <w:rsid w:val="009C146C"/>
    <w:rsid w:val="009C1FD5"/>
    <w:rsid w:val="009C3810"/>
    <w:rsid w:val="009C5DC6"/>
    <w:rsid w:val="009C76F2"/>
    <w:rsid w:val="009D089B"/>
    <w:rsid w:val="009D1B91"/>
    <w:rsid w:val="009D3E55"/>
    <w:rsid w:val="009D49E0"/>
    <w:rsid w:val="009D5A18"/>
    <w:rsid w:val="009D621F"/>
    <w:rsid w:val="009D6D1A"/>
    <w:rsid w:val="009D7571"/>
    <w:rsid w:val="009E2075"/>
    <w:rsid w:val="009E31BA"/>
    <w:rsid w:val="009E3AEC"/>
    <w:rsid w:val="009E44E7"/>
    <w:rsid w:val="009E5B2C"/>
    <w:rsid w:val="009F059C"/>
    <w:rsid w:val="009F0D47"/>
    <w:rsid w:val="009F223D"/>
    <w:rsid w:val="009F2FF9"/>
    <w:rsid w:val="009F3592"/>
    <w:rsid w:val="009F3D0E"/>
    <w:rsid w:val="009F4C0B"/>
    <w:rsid w:val="009F50A6"/>
    <w:rsid w:val="009F637F"/>
    <w:rsid w:val="009F6E5E"/>
    <w:rsid w:val="009F73B9"/>
    <w:rsid w:val="00A01163"/>
    <w:rsid w:val="00A0248A"/>
    <w:rsid w:val="00A02675"/>
    <w:rsid w:val="00A049E9"/>
    <w:rsid w:val="00A04E45"/>
    <w:rsid w:val="00A04FCF"/>
    <w:rsid w:val="00A05E76"/>
    <w:rsid w:val="00A11B54"/>
    <w:rsid w:val="00A12961"/>
    <w:rsid w:val="00A15385"/>
    <w:rsid w:val="00A156EA"/>
    <w:rsid w:val="00A170D3"/>
    <w:rsid w:val="00A20168"/>
    <w:rsid w:val="00A2057B"/>
    <w:rsid w:val="00A20E16"/>
    <w:rsid w:val="00A22C5C"/>
    <w:rsid w:val="00A24A64"/>
    <w:rsid w:val="00A24DFF"/>
    <w:rsid w:val="00A25E43"/>
    <w:rsid w:val="00A262DC"/>
    <w:rsid w:val="00A26555"/>
    <w:rsid w:val="00A26A21"/>
    <w:rsid w:val="00A26D9A"/>
    <w:rsid w:val="00A276BA"/>
    <w:rsid w:val="00A31277"/>
    <w:rsid w:val="00A31369"/>
    <w:rsid w:val="00A31DB8"/>
    <w:rsid w:val="00A3261C"/>
    <w:rsid w:val="00A35468"/>
    <w:rsid w:val="00A35F1F"/>
    <w:rsid w:val="00A4362E"/>
    <w:rsid w:val="00A43ABB"/>
    <w:rsid w:val="00A44774"/>
    <w:rsid w:val="00A458CC"/>
    <w:rsid w:val="00A50E32"/>
    <w:rsid w:val="00A510CE"/>
    <w:rsid w:val="00A52215"/>
    <w:rsid w:val="00A54C7F"/>
    <w:rsid w:val="00A55D17"/>
    <w:rsid w:val="00A55E58"/>
    <w:rsid w:val="00A5632E"/>
    <w:rsid w:val="00A57D61"/>
    <w:rsid w:val="00A62645"/>
    <w:rsid w:val="00A62C90"/>
    <w:rsid w:val="00A64116"/>
    <w:rsid w:val="00A6486D"/>
    <w:rsid w:val="00A66B00"/>
    <w:rsid w:val="00A70799"/>
    <w:rsid w:val="00A70BC8"/>
    <w:rsid w:val="00A70E6F"/>
    <w:rsid w:val="00A715C5"/>
    <w:rsid w:val="00A715CE"/>
    <w:rsid w:val="00A728A6"/>
    <w:rsid w:val="00A73507"/>
    <w:rsid w:val="00A74737"/>
    <w:rsid w:val="00A7500B"/>
    <w:rsid w:val="00A75C40"/>
    <w:rsid w:val="00A81468"/>
    <w:rsid w:val="00A84166"/>
    <w:rsid w:val="00A84D44"/>
    <w:rsid w:val="00A85693"/>
    <w:rsid w:val="00A866ED"/>
    <w:rsid w:val="00A86F5E"/>
    <w:rsid w:val="00A8711A"/>
    <w:rsid w:val="00A90821"/>
    <w:rsid w:val="00A90938"/>
    <w:rsid w:val="00A916E5"/>
    <w:rsid w:val="00A91CCD"/>
    <w:rsid w:val="00A91D1A"/>
    <w:rsid w:val="00A947A5"/>
    <w:rsid w:val="00A947C3"/>
    <w:rsid w:val="00A94D44"/>
    <w:rsid w:val="00A95922"/>
    <w:rsid w:val="00A96D04"/>
    <w:rsid w:val="00A96FD2"/>
    <w:rsid w:val="00A970AF"/>
    <w:rsid w:val="00AA0BF1"/>
    <w:rsid w:val="00AA139F"/>
    <w:rsid w:val="00AA1723"/>
    <w:rsid w:val="00AA3044"/>
    <w:rsid w:val="00AA3375"/>
    <w:rsid w:val="00AA3B51"/>
    <w:rsid w:val="00AA4AEB"/>
    <w:rsid w:val="00AA517C"/>
    <w:rsid w:val="00AA54B1"/>
    <w:rsid w:val="00AA6B59"/>
    <w:rsid w:val="00AB17F0"/>
    <w:rsid w:val="00AB5389"/>
    <w:rsid w:val="00AB5E95"/>
    <w:rsid w:val="00AB7D60"/>
    <w:rsid w:val="00AC2DB0"/>
    <w:rsid w:val="00AC34A9"/>
    <w:rsid w:val="00AC3594"/>
    <w:rsid w:val="00AC3CAC"/>
    <w:rsid w:val="00AC4013"/>
    <w:rsid w:val="00AC6B93"/>
    <w:rsid w:val="00AC6D74"/>
    <w:rsid w:val="00AC764B"/>
    <w:rsid w:val="00AD0A65"/>
    <w:rsid w:val="00AD2017"/>
    <w:rsid w:val="00AD2E61"/>
    <w:rsid w:val="00AD34B0"/>
    <w:rsid w:val="00AD535D"/>
    <w:rsid w:val="00AD6ED8"/>
    <w:rsid w:val="00AD7A01"/>
    <w:rsid w:val="00AD7D78"/>
    <w:rsid w:val="00AD7DD8"/>
    <w:rsid w:val="00AE0F61"/>
    <w:rsid w:val="00AE7C5C"/>
    <w:rsid w:val="00AF06CB"/>
    <w:rsid w:val="00AF2351"/>
    <w:rsid w:val="00AF36B9"/>
    <w:rsid w:val="00AF45A2"/>
    <w:rsid w:val="00AF5D9B"/>
    <w:rsid w:val="00AF782E"/>
    <w:rsid w:val="00AF786E"/>
    <w:rsid w:val="00B01374"/>
    <w:rsid w:val="00B04810"/>
    <w:rsid w:val="00B0608A"/>
    <w:rsid w:val="00B06C12"/>
    <w:rsid w:val="00B07C3E"/>
    <w:rsid w:val="00B07F50"/>
    <w:rsid w:val="00B10792"/>
    <w:rsid w:val="00B123E6"/>
    <w:rsid w:val="00B14237"/>
    <w:rsid w:val="00B14EF7"/>
    <w:rsid w:val="00B168B9"/>
    <w:rsid w:val="00B16D7E"/>
    <w:rsid w:val="00B21A13"/>
    <w:rsid w:val="00B21BC9"/>
    <w:rsid w:val="00B22A9C"/>
    <w:rsid w:val="00B23B2A"/>
    <w:rsid w:val="00B25743"/>
    <w:rsid w:val="00B26784"/>
    <w:rsid w:val="00B2796C"/>
    <w:rsid w:val="00B31A8A"/>
    <w:rsid w:val="00B328FE"/>
    <w:rsid w:val="00B33B2A"/>
    <w:rsid w:val="00B342C5"/>
    <w:rsid w:val="00B35568"/>
    <w:rsid w:val="00B35983"/>
    <w:rsid w:val="00B36502"/>
    <w:rsid w:val="00B36AE8"/>
    <w:rsid w:val="00B36F8B"/>
    <w:rsid w:val="00B37280"/>
    <w:rsid w:val="00B3734D"/>
    <w:rsid w:val="00B40182"/>
    <w:rsid w:val="00B40FA4"/>
    <w:rsid w:val="00B41DFE"/>
    <w:rsid w:val="00B42A0D"/>
    <w:rsid w:val="00B43482"/>
    <w:rsid w:val="00B43602"/>
    <w:rsid w:val="00B44F38"/>
    <w:rsid w:val="00B46CE6"/>
    <w:rsid w:val="00B50941"/>
    <w:rsid w:val="00B50F01"/>
    <w:rsid w:val="00B51A15"/>
    <w:rsid w:val="00B520B5"/>
    <w:rsid w:val="00B524AA"/>
    <w:rsid w:val="00B52909"/>
    <w:rsid w:val="00B542EE"/>
    <w:rsid w:val="00B54568"/>
    <w:rsid w:val="00B54F7F"/>
    <w:rsid w:val="00B55BDD"/>
    <w:rsid w:val="00B5650E"/>
    <w:rsid w:val="00B56664"/>
    <w:rsid w:val="00B613CA"/>
    <w:rsid w:val="00B613DC"/>
    <w:rsid w:val="00B640EE"/>
    <w:rsid w:val="00B64385"/>
    <w:rsid w:val="00B663DB"/>
    <w:rsid w:val="00B67958"/>
    <w:rsid w:val="00B71853"/>
    <w:rsid w:val="00B72491"/>
    <w:rsid w:val="00B72E6B"/>
    <w:rsid w:val="00B732D9"/>
    <w:rsid w:val="00B73B1A"/>
    <w:rsid w:val="00B73D97"/>
    <w:rsid w:val="00B763F1"/>
    <w:rsid w:val="00B775C3"/>
    <w:rsid w:val="00B82055"/>
    <w:rsid w:val="00B826FC"/>
    <w:rsid w:val="00B82C49"/>
    <w:rsid w:val="00B82F4B"/>
    <w:rsid w:val="00B849E9"/>
    <w:rsid w:val="00B866C7"/>
    <w:rsid w:val="00B870E0"/>
    <w:rsid w:val="00B875D2"/>
    <w:rsid w:val="00B91733"/>
    <w:rsid w:val="00B91BC6"/>
    <w:rsid w:val="00B92418"/>
    <w:rsid w:val="00B94936"/>
    <w:rsid w:val="00B962F0"/>
    <w:rsid w:val="00B96543"/>
    <w:rsid w:val="00B974D2"/>
    <w:rsid w:val="00BA14BA"/>
    <w:rsid w:val="00BA3FCA"/>
    <w:rsid w:val="00BA4067"/>
    <w:rsid w:val="00BA457B"/>
    <w:rsid w:val="00BA4659"/>
    <w:rsid w:val="00BA563D"/>
    <w:rsid w:val="00BA56D1"/>
    <w:rsid w:val="00BA6CFC"/>
    <w:rsid w:val="00BB02AF"/>
    <w:rsid w:val="00BB0810"/>
    <w:rsid w:val="00BB1267"/>
    <w:rsid w:val="00BB1332"/>
    <w:rsid w:val="00BB3FDC"/>
    <w:rsid w:val="00BB704C"/>
    <w:rsid w:val="00BB7581"/>
    <w:rsid w:val="00BC0727"/>
    <w:rsid w:val="00BC58DF"/>
    <w:rsid w:val="00BD110D"/>
    <w:rsid w:val="00BD1F4F"/>
    <w:rsid w:val="00BD253D"/>
    <w:rsid w:val="00BD4CE4"/>
    <w:rsid w:val="00BD5F8D"/>
    <w:rsid w:val="00BD77A6"/>
    <w:rsid w:val="00BE1336"/>
    <w:rsid w:val="00BE277C"/>
    <w:rsid w:val="00BE39FC"/>
    <w:rsid w:val="00BE4A54"/>
    <w:rsid w:val="00BE79FE"/>
    <w:rsid w:val="00BE7E1E"/>
    <w:rsid w:val="00BF1247"/>
    <w:rsid w:val="00BF164B"/>
    <w:rsid w:val="00BF2013"/>
    <w:rsid w:val="00BF3AE3"/>
    <w:rsid w:val="00BF5DF9"/>
    <w:rsid w:val="00BF781F"/>
    <w:rsid w:val="00BF7DEE"/>
    <w:rsid w:val="00C00A56"/>
    <w:rsid w:val="00C01281"/>
    <w:rsid w:val="00C0258A"/>
    <w:rsid w:val="00C02602"/>
    <w:rsid w:val="00C02E5B"/>
    <w:rsid w:val="00C0433D"/>
    <w:rsid w:val="00C06FAC"/>
    <w:rsid w:val="00C126D2"/>
    <w:rsid w:val="00C13A6F"/>
    <w:rsid w:val="00C141D9"/>
    <w:rsid w:val="00C145F4"/>
    <w:rsid w:val="00C151C9"/>
    <w:rsid w:val="00C1593E"/>
    <w:rsid w:val="00C1667E"/>
    <w:rsid w:val="00C17B20"/>
    <w:rsid w:val="00C17C7C"/>
    <w:rsid w:val="00C17D08"/>
    <w:rsid w:val="00C17E31"/>
    <w:rsid w:val="00C20EE0"/>
    <w:rsid w:val="00C21FB7"/>
    <w:rsid w:val="00C24403"/>
    <w:rsid w:val="00C24ACC"/>
    <w:rsid w:val="00C25BEE"/>
    <w:rsid w:val="00C2738A"/>
    <w:rsid w:val="00C305B4"/>
    <w:rsid w:val="00C320BD"/>
    <w:rsid w:val="00C33C52"/>
    <w:rsid w:val="00C35162"/>
    <w:rsid w:val="00C35591"/>
    <w:rsid w:val="00C35FE6"/>
    <w:rsid w:val="00C3730B"/>
    <w:rsid w:val="00C37990"/>
    <w:rsid w:val="00C37DC5"/>
    <w:rsid w:val="00C4009B"/>
    <w:rsid w:val="00C408AF"/>
    <w:rsid w:val="00C40CD1"/>
    <w:rsid w:val="00C42A9D"/>
    <w:rsid w:val="00C44C64"/>
    <w:rsid w:val="00C44EAF"/>
    <w:rsid w:val="00C45E5A"/>
    <w:rsid w:val="00C467D1"/>
    <w:rsid w:val="00C501DB"/>
    <w:rsid w:val="00C5087D"/>
    <w:rsid w:val="00C530AA"/>
    <w:rsid w:val="00C53CEE"/>
    <w:rsid w:val="00C55100"/>
    <w:rsid w:val="00C5525B"/>
    <w:rsid w:val="00C556DA"/>
    <w:rsid w:val="00C56290"/>
    <w:rsid w:val="00C602FB"/>
    <w:rsid w:val="00C6145F"/>
    <w:rsid w:val="00C61844"/>
    <w:rsid w:val="00C624EE"/>
    <w:rsid w:val="00C634AF"/>
    <w:rsid w:val="00C63824"/>
    <w:rsid w:val="00C63AD0"/>
    <w:rsid w:val="00C63BAD"/>
    <w:rsid w:val="00C64874"/>
    <w:rsid w:val="00C64A06"/>
    <w:rsid w:val="00C64CB9"/>
    <w:rsid w:val="00C6569A"/>
    <w:rsid w:val="00C65DD0"/>
    <w:rsid w:val="00C6640A"/>
    <w:rsid w:val="00C67880"/>
    <w:rsid w:val="00C70575"/>
    <w:rsid w:val="00C71637"/>
    <w:rsid w:val="00C71F8B"/>
    <w:rsid w:val="00C74305"/>
    <w:rsid w:val="00C752B4"/>
    <w:rsid w:val="00C7632F"/>
    <w:rsid w:val="00C80234"/>
    <w:rsid w:val="00C811F3"/>
    <w:rsid w:val="00C8159E"/>
    <w:rsid w:val="00C833EF"/>
    <w:rsid w:val="00C84E16"/>
    <w:rsid w:val="00C8680E"/>
    <w:rsid w:val="00C90078"/>
    <w:rsid w:val="00C92580"/>
    <w:rsid w:val="00C941FF"/>
    <w:rsid w:val="00C94E61"/>
    <w:rsid w:val="00C95DD9"/>
    <w:rsid w:val="00C96B0F"/>
    <w:rsid w:val="00C973A6"/>
    <w:rsid w:val="00CA0141"/>
    <w:rsid w:val="00CA3BAF"/>
    <w:rsid w:val="00CA4606"/>
    <w:rsid w:val="00CA6915"/>
    <w:rsid w:val="00CB12A5"/>
    <w:rsid w:val="00CB23F0"/>
    <w:rsid w:val="00CB3A1A"/>
    <w:rsid w:val="00CB3C09"/>
    <w:rsid w:val="00CB545C"/>
    <w:rsid w:val="00CB675D"/>
    <w:rsid w:val="00CB7900"/>
    <w:rsid w:val="00CB7A42"/>
    <w:rsid w:val="00CB7B04"/>
    <w:rsid w:val="00CC0D1C"/>
    <w:rsid w:val="00CC10CB"/>
    <w:rsid w:val="00CC3618"/>
    <w:rsid w:val="00CC3AA7"/>
    <w:rsid w:val="00CC5FC2"/>
    <w:rsid w:val="00CD034C"/>
    <w:rsid w:val="00CD1480"/>
    <w:rsid w:val="00CD1921"/>
    <w:rsid w:val="00CD2529"/>
    <w:rsid w:val="00CD42BA"/>
    <w:rsid w:val="00CD532E"/>
    <w:rsid w:val="00CD5469"/>
    <w:rsid w:val="00CE0502"/>
    <w:rsid w:val="00CE2185"/>
    <w:rsid w:val="00CE2D87"/>
    <w:rsid w:val="00CE4578"/>
    <w:rsid w:val="00CE4B79"/>
    <w:rsid w:val="00CE4E8E"/>
    <w:rsid w:val="00CF13DA"/>
    <w:rsid w:val="00CF1A3F"/>
    <w:rsid w:val="00CF338F"/>
    <w:rsid w:val="00CF34EE"/>
    <w:rsid w:val="00CF3736"/>
    <w:rsid w:val="00CF409D"/>
    <w:rsid w:val="00CF5A3D"/>
    <w:rsid w:val="00CF637B"/>
    <w:rsid w:val="00CF6BD6"/>
    <w:rsid w:val="00D012A2"/>
    <w:rsid w:val="00D01574"/>
    <w:rsid w:val="00D019AB"/>
    <w:rsid w:val="00D02FC8"/>
    <w:rsid w:val="00D13CC4"/>
    <w:rsid w:val="00D15695"/>
    <w:rsid w:val="00D1710D"/>
    <w:rsid w:val="00D17592"/>
    <w:rsid w:val="00D17B4E"/>
    <w:rsid w:val="00D206BB"/>
    <w:rsid w:val="00D22205"/>
    <w:rsid w:val="00D22B46"/>
    <w:rsid w:val="00D22D2C"/>
    <w:rsid w:val="00D23BFD"/>
    <w:rsid w:val="00D2442A"/>
    <w:rsid w:val="00D25310"/>
    <w:rsid w:val="00D2713A"/>
    <w:rsid w:val="00D31244"/>
    <w:rsid w:val="00D3140F"/>
    <w:rsid w:val="00D31526"/>
    <w:rsid w:val="00D33DF1"/>
    <w:rsid w:val="00D34846"/>
    <w:rsid w:val="00D3730E"/>
    <w:rsid w:val="00D40BCC"/>
    <w:rsid w:val="00D41D93"/>
    <w:rsid w:val="00D4203E"/>
    <w:rsid w:val="00D421AD"/>
    <w:rsid w:val="00D428EB"/>
    <w:rsid w:val="00D43761"/>
    <w:rsid w:val="00D437D4"/>
    <w:rsid w:val="00D4512D"/>
    <w:rsid w:val="00D4621D"/>
    <w:rsid w:val="00D468C6"/>
    <w:rsid w:val="00D50619"/>
    <w:rsid w:val="00D50BC4"/>
    <w:rsid w:val="00D513C1"/>
    <w:rsid w:val="00D51452"/>
    <w:rsid w:val="00D52220"/>
    <w:rsid w:val="00D52F14"/>
    <w:rsid w:val="00D54BE4"/>
    <w:rsid w:val="00D55445"/>
    <w:rsid w:val="00D55CCF"/>
    <w:rsid w:val="00D57585"/>
    <w:rsid w:val="00D578BD"/>
    <w:rsid w:val="00D604A6"/>
    <w:rsid w:val="00D60C1F"/>
    <w:rsid w:val="00D618F1"/>
    <w:rsid w:val="00D61AB3"/>
    <w:rsid w:val="00D633B2"/>
    <w:rsid w:val="00D6490E"/>
    <w:rsid w:val="00D64BC0"/>
    <w:rsid w:val="00D6585C"/>
    <w:rsid w:val="00D65BE4"/>
    <w:rsid w:val="00D65E19"/>
    <w:rsid w:val="00D66596"/>
    <w:rsid w:val="00D705A6"/>
    <w:rsid w:val="00D71EE4"/>
    <w:rsid w:val="00D729B9"/>
    <w:rsid w:val="00D72C00"/>
    <w:rsid w:val="00D74558"/>
    <w:rsid w:val="00D752BD"/>
    <w:rsid w:val="00D7626D"/>
    <w:rsid w:val="00D76412"/>
    <w:rsid w:val="00D77051"/>
    <w:rsid w:val="00D775CA"/>
    <w:rsid w:val="00D81583"/>
    <w:rsid w:val="00D816DA"/>
    <w:rsid w:val="00D81D61"/>
    <w:rsid w:val="00D83A26"/>
    <w:rsid w:val="00D83E66"/>
    <w:rsid w:val="00D85803"/>
    <w:rsid w:val="00D85AA3"/>
    <w:rsid w:val="00D9012F"/>
    <w:rsid w:val="00D92FDB"/>
    <w:rsid w:val="00D93044"/>
    <w:rsid w:val="00D93B58"/>
    <w:rsid w:val="00D93DE8"/>
    <w:rsid w:val="00D94E60"/>
    <w:rsid w:val="00D95208"/>
    <w:rsid w:val="00D9545A"/>
    <w:rsid w:val="00D9606A"/>
    <w:rsid w:val="00DA04DD"/>
    <w:rsid w:val="00DA058A"/>
    <w:rsid w:val="00DA0C00"/>
    <w:rsid w:val="00DA234B"/>
    <w:rsid w:val="00DA5804"/>
    <w:rsid w:val="00DA71F1"/>
    <w:rsid w:val="00DA7F27"/>
    <w:rsid w:val="00DB2479"/>
    <w:rsid w:val="00DB40F3"/>
    <w:rsid w:val="00DB56B0"/>
    <w:rsid w:val="00DB6C46"/>
    <w:rsid w:val="00DB7673"/>
    <w:rsid w:val="00DB787C"/>
    <w:rsid w:val="00DC10CD"/>
    <w:rsid w:val="00DC4219"/>
    <w:rsid w:val="00DC4DBA"/>
    <w:rsid w:val="00DC5F6C"/>
    <w:rsid w:val="00DC6EC4"/>
    <w:rsid w:val="00DC7B06"/>
    <w:rsid w:val="00DD0331"/>
    <w:rsid w:val="00DD077D"/>
    <w:rsid w:val="00DD19FE"/>
    <w:rsid w:val="00DD370E"/>
    <w:rsid w:val="00DD3E9E"/>
    <w:rsid w:val="00DD4112"/>
    <w:rsid w:val="00DD520E"/>
    <w:rsid w:val="00DD57FC"/>
    <w:rsid w:val="00DD661A"/>
    <w:rsid w:val="00DD7C8A"/>
    <w:rsid w:val="00DE1D90"/>
    <w:rsid w:val="00DE5029"/>
    <w:rsid w:val="00DE515D"/>
    <w:rsid w:val="00DE71E9"/>
    <w:rsid w:val="00DF0CBD"/>
    <w:rsid w:val="00DF0D9A"/>
    <w:rsid w:val="00DF1E95"/>
    <w:rsid w:val="00DF2173"/>
    <w:rsid w:val="00DF2E3E"/>
    <w:rsid w:val="00DF381D"/>
    <w:rsid w:val="00DF3A24"/>
    <w:rsid w:val="00DF4633"/>
    <w:rsid w:val="00DF4635"/>
    <w:rsid w:val="00DF46C1"/>
    <w:rsid w:val="00DF4DB5"/>
    <w:rsid w:val="00DF772C"/>
    <w:rsid w:val="00E005B5"/>
    <w:rsid w:val="00E00FA3"/>
    <w:rsid w:val="00E021C5"/>
    <w:rsid w:val="00E04044"/>
    <w:rsid w:val="00E04345"/>
    <w:rsid w:val="00E04474"/>
    <w:rsid w:val="00E05E5F"/>
    <w:rsid w:val="00E06345"/>
    <w:rsid w:val="00E06511"/>
    <w:rsid w:val="00E0770B"/>
    <w:rsid w:val="00E07A01"/>
    <w:rsid w:val="00E102DF"/>
    <w:rsid w:val="00E1102A"/>
    <w:rsid w:val="00E11179"/>
    <w:rsid w:val="00E11FAD"/>
    <w:rsid w:val="00E12B01"/>
    <w:rsid w:val="00E1318F"/>
    <w:rsid w:val="00E13B85"/>
    <w:rsid w:val="00E147AB"/>
    <w:rsid w:val="00E1518A"/>
    <w:rsid w:val="00E15E77"/>
    <w:rsid w:val="00E17B3B"/>
    <w:rsid w:val="00E17FBC"/>
    <w:rsid w:val="00E206B5"/>
    <w:rsid w:val="00E20BE3"/>
    <w:rsid w:val="00E21FA1"/>
    <w:rsid w:val="00E24048"/>
    <w:rsid w:val="00E24C94"/>
    <w:rsid w:val="00E26852"/>
    <w:rsid w:val="00E26F3D"/>
    <w:rsid w:val="00E27661"/>
    <w:rsid w:val="00E27F9E"/>
    <w:rsid w:val="00E3168B"/>
    <w:rsid w:val="00E32334"/>
    <w:rsid w:val="00E35223"/>
    <w:rsid w:val="00E35C9D"/>
    <w:rsid w:val="00E365E1"/>
    <w:rsid w:val="00E41085"/>
    <w:rsid w:val="00E43045"/>
    <w:rsid w:val="00E4336F"/>
    <w:rsid w:val="00E44B29"/>
    <w:rsid w:val="00E476BA"/>
    <w:rsid w:val="00E5068D"/>
    <w:rsid w:val="00E50931"/>
    <w:rsid w:val="00E55E3E"/>
    <w:rsid w:val="00E5620F"/>
    <w:rsid w:val="00E60BEB"/>
    <w:rsid w:val="00E64D32"/>
    <w:rsid w:val="00E66EE1"/>
    <w:rsid w:val="00E71EDF"/>
    <w:rsid w:val="00E71FB0"/>
    <w:rsid w:val="00E73AA4"/>
    <w:rsid w:val="00E74A5F"/>
    <w:rsid w:val="00E75C63"/>
    <w:rsid w:val="00E765CA"/>
    <w:rsid w:val="00E806D6"/>
    <w:rsid w:val="00E806E9"/>
    <w:rsid w:val="00E80AFE"/>
    <w:rsid w:val="00E80C15"/>
    <w:rsid w:val="00E81BCD"/>
    <w:rsid w:val="00E831B9"/>
    <w:rsid w:val="00E836E5"/>
    <w:rsid w:val="00E83E39"/>
    <w:rsid w:val="00E85366"/>
    <w:rsid w:val="00E901AF"/>
    <w:rsid w:val="00E9099A"/>
    <w:rsid w:val="00E90F30"/>
    <w:rsid w:val="00E93540"/>
    <w:rsid w:val="00E93888"/>
    <w:rsid w:val="00E9420A"/>
    <w:rsid w:val="00E949D6"/>
    <w:rsid w:val="00E95EF9"/>
    <w:rsid w:val="00E96BB8"/>
    <w:rsid w:val="00E97E1D"/>
    <w:rsid w:val="00EA1154"/>
    <w:rsid w:val="00EA1545"/>
    <w:rsid w:val="00EA1EC0"/>
    <w:rsid w:val="00EA34B6"/>
    <w:rsid w:val="00EA469D"/>
    <w:rsid w:val="00EA4A88"/>
    <w:rsid w:val="00EA4EF2"/>
    <w:rsid w:val="00EA568F"/>
    <w:rsid w:val="00EA6B8B"/>
    <w:rsid w:val="00EA6BD4"/>
    <w:rsid w:val="00EB0925"/>
    <w:rsid w:val="00EB0A9F"/>
    <w:rsid w:val="00EB467B"/>
    <w:rsid w:val="00EB53DE"/>
    <w:rsid w:val="00EB7F0F"/>
    <w:rsid w:val="00EC0CF1"/>
    <w:rsid w:val="00EC15C9"/>
    <w:rsid w:val="00EC20B7"/>
    <w:rsid w:val="00EC353C"/>
    <w:rsid w:val="00EC5C7B"/>
    <w:rsid w:val="00EC63AD"/>
    <w:rsid w:val="00EC6778"/>
    <w:rsid w:val="00EC74F8"/>
    <w:rsid w:val="00EC76D7"/>
    <w:rsid w:val="00ED1109"/>
    <w:rsid w:val="00ED3BD3"/>
    <w:rsid w:val="00ED4123"/>
    <w:rsid w:val="00ED63A5"/>
    <w:rsid w:val="00ED69D5"/>
    <w:rsid w:val="00ED7DF5"/>
    <w:rsid w:val="00EE1880"/>
    <w:rsid w:val="00EE1AD1"/>
    <w:rsid w:val="00EE1EAC"/>
    <w:rsid w:val="00EE2225"/>
    <w:rsid w:val="00EE25F1"/>
    <w:rsid w:val="00EE3D53"/>
    <w:rsid w:val="00EE4F21"/>
    <w:rsid w:val="00EE6AC2"/>
    <w:rsid w:val="00EE6E18"/>
    <w:rsid w:val="00EE72A6"/>
    <w:rsid w:val="00EF0245"/>
    <w:rsid w:val="00EF04A9"/>
    <w:rsid w:val="00EF0E62"/>
    <w:rsid w:val="00EF177F"/>
    <w:rsid w:val="00EF223D"/>
    <w:rsid w:val="00EF26FA"/>
    <w:rsid w:val="00EF61FA"/>
    <w:rsid w:val="00EF6FC8"/>
    <w:rsid w:val="00EF7125"/>
    <w:rsid w:val="00F01EBA"/>
    <w:rsid w:val="00F043DB"/>
    <w:rsid w:val="00F04BB0"/>
    <w:rsid w:val="00F04D61"/>
    <w:rsid w:val="00F0512A"/>
    <w:rsid w:val="00F05A35"/>
    <w:rsid w:val="00F05FF2"/>
    <w:rsid w:val="00F0645B"/>
    <w:rsid w:val="00F06EC5"/>
    <w:rsid w:val="00F1003A"/>
    <w:rsid w:val="00F10EB9"/>
    <w:rsid w:val="00F11044"/>
    <w:rsid w:val="00F11FF5"/>
    <w:rsid w:val="00F145D0"/>
    <w:rsid w:val="00F1555F"/>
    <w:rsid w:val="00F155D1"/>
    <w:rsid w:val="00F15BCD"/>
    <w:rsid w:val="00F17034"/>
    <w:rsid w:val="00F17792"/>
    <w:rsid w:val="00F20A13"/>
    <w:rsid w:val="00F20AA5"/>
    <w:rsid w:val="00F212A4"/>
    <w:rsid w:val="00F226AF"/>
    <w:rsid w:val="00F23D91"/>
    <w:rsid w:val="00F26BB8"/>
    <w:rsid w:val="00F307C7"/>
    <w:rsid w:val="00F30CA5"/>
    <w:rsid w:val="00F3347F"/>
    <w:rsid w:val="00F339A1"/>
    <w:rsid w:val="00F34C73"/>
    <w:rsid w:val="00F352DA"/>
    <w:rsid w:val="00F35C64"/>
    <w:rsid w:val="00F3705E"/>
    <w:rsid w:val="00F40B61"/>
    <w:rsid w:val="00F410F4"/>
    <w:rsid w:val="00F41665"/>
    <w:rsid w:val="00F44018"/>
    <w:rsid w:val="00F465B2"/>
    <w:rsid w:val="00F47E66"/>
    <w:rsid w:val="00F50D83"/>
    <w:rsid w:val="00F51B6C"/>
    <w:rsid w:val="00F52D42"/>
    <w:rsid w:val="00F53185"/>
    <w:rsid w:val="00F53AC7"/>
    <w:rsid w:val="00F54738"/>
    <w:rsid w:val="00F5581E"/>
    <w:rsid w:val="00F55E5E"/>
    <w:rsid w:val="00F563D3"/>
    <w:rsid w:val="00F5675C"/>
    <w:rsid w:val="00F568CC"/>
    <w:rsid w:val="00F56EB5"/>
    <w:rsid w:val="00F57718"/>
    <w:rsid w:val="00F6073B"/>
    <w:rsid w:val="00F607B9"/>
    <w:rsid w:val="00F62AEA"/>
    <w:rsid w:val="00F64030"/>
    <w:rsid w:val="00F64BFB"/>
    <w:rsid w:val="00F65A4F"/>
    <w:rsid w:val="00F70821"/>
    <w:rsid w:val="00F717BA"/>
    <w:rsid w:val="00F72058"/>
    <w:rsid w:val="00F72520"/>
    <w:rsid w:val="00F73283"/>
    <w:rsid w:val="00F74861"/>
    <w:rsid w:val="00F75E5C"/>
    <w:rsid w:val="00F80866"/>
    <w:rsid w:val="00F80D5D"/>
    <w:rsid w:val="00F82456"/>
    <w:rsid w:val="00F83514"/>
    <w:rsid w:val="00F85AC0"/>
    <w:rsid w:val="00F85EB2"/>
    <w:rsid w:val="00F85F6F"/>
    <w:rsid w:val="00F86721"/>
    <w:rsid w:val="00F86B2A"/>
    <w:rsid w:val="00F913A5"/>
    <w:rsid w:val="00F9146E"/>
    <w:rsid w:val="00F92016"/>
    <w:rsid w:val="00F923CC"/>
    <w:rsid w:val="00F92C36"/>
    <w:rsid w:val="00F9482A"/>
    <w:rsid w:val="00F96FD8"/>
    <w:rsid w:val="00F97E00"/>
    <w:rsid w:val="00F97FB5"/>
    <w:rsid w:val="00FA0396"/>
    <w:rsid w:val="00FA075C"/>
    <w:rsid w:val="00FA11D6"/>
    <w:rsid w:val="00FA1F5C"/>
    <w:rsid w:val="00FA1F71"/>
    <w:rsid w:val="00FA22C5"/>
    <w:rsid w:val="00FA22DD"/>
    <w:rsid w:val="00FA2D7C"/>
    <w:rsid w:val="00FA2F58"/>
    <w:rsid w:val="00FA4FAA"/>
    <w:rsid w:val="00FA5BF6"/>
    <w:rsid w:val="00FB0C83"/>
    <w:rsid w:val="00FB126E"/>
    <w:rsid w:val="00FB3B64"/>
    <w:rsid w:val="00FB580F"/>
    <w:rsid w:val="00FB6E8C"/>
    <w:rsid w:val="00FB7757"/>
    <w:rsid w:val="00FC11E1"/>
    <w:rsid w:val="00FC328F"/>
    <w:rsid w:val="00FC4F5A"/>
    <w:rsid w:val="00FC530F"/>
    <w:rsid w:val="00FC663A"/>
    <w:rsid w:val="00FC6A7E"/>
    <w:rsid w:val="00FC7127"/>
    <w:rsid w:val="00FC770E"/>
    <w:rsid w:val="00FD04CE"/>
    <w:rsid w:val="00FD0603"/>
    <w:rsid w:val="00FD15BE"/>
    <w:rsid w:val="00FD1625"/>
    <w:rsid w:val="00FD1901"/>
    <w:rsid w:val="00FD1A89"/>
    <w:rsid w:val="00FD1E03"/>
    <w:rsid w:val="00FD378F"/>
    <w:rsid w:val="00FD53CB"/>
    <w:rsid w:val="00FD54B7"/>
    <w:rsid w:val="00FD5EF1"/>
    <w:rsid w:val="00FD6487"/>
    <w:rsid w:val="00FD67A4"/>
    <w:rsid w:val="00FD7BFB"/>
    <w:rsid w:val="00FD7DC0"/>
    <w:rsid w:val="00FE0E45"/>
    <w:rsid w:val="00FE2699"/>
    <w:rsid w:val="00FE2C58"/>
    <w:rsid w:val="00FE5BB9"/>
    <w:rsid w:val="00FE5CA4"/>
    <w:rsid w:val="00FE5F5C"/>
    <w:rsid w:val="00FE748F"/>
    <w:rsid w:val="00FF012F"/>
    <w:rsid w:val="00FF08CB"/>
    <w:rsid w:val="00FF4A92"/>
    <w:rsid w:val="00FF4AD1"/>
    <w:rsid w:val="00FF51DB"/>
    <w:rsid w:val="00FF5CB7"/>
    <w:rsid w:val="00FF67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362E"/>
    <w:rPr>
      <w:spacing w:val="-3"/>
      <w:sz w:val="24"/>
      <w:lang w:eastAsia="en-US"/>
    </w:rPr>
  </w:style>
  <w:style w:type="paragraph" w:styleId="Heading1">
    <w:name w:val="heading 1"/>
    <w:next w:val="Normal"/>
    <w:qFormat/>
    <w:rsid w:val="00E147AB"/>
    <w:pPr>
      <w:keepNext/>
      <w:numPr>
        <w:numId w:val="7"/>
      </w:numPr>
      <w:spacing w:before="240" w:after="240"/>
      <w:jc w:val="center"/>
      <w:outlineLvl w:val="0"/>
    </w:pPr>
    <w:rPr>
      <w:rFonts w:ascii="Times New Roman Bold" w:hAnsi="Times New Roman Bold"/>
      <w:b/>
      <w:smallCaps/>
      <w:noProof/>
      <w:sz w:val="28"/>
      <w:lang w:val="en-US" w:eastAsia="en-US"/>
    </w:rPr>
  </w:style>
  <w:style w:type="paragraph" w:styleId="Heading2">
    <w:name w:val="heading 2"/>
    <w:next w:val="Normal"/>
    <w:qFormat/>
    <w:rsid w:val="00E147AB"/>
    <w:pPr>
      <w:keepNext/>
      <w:numPr>
        <w:numId w:val="44"/>
      </w:numPr>
      <w:spacing w:before="120" w:after="120"/>
      <w:jc w:val="both"/>
      <w:outlineLvl w:val="1"/>
    </w:pPr>
    <w:rPr>
      <w:rFonts w:ascii="Times New Roman Bold" w:hAnsi="Times New Roman Bold"/>
      <w:b/>
      <w:noProof/>
      <w:sz w:val="24"/>
      <w:lang w:val="en-US" w:eastAsia="en-US"/>
    </w:rPr>
  </w:style>
  <w:style w:type="paragraph" w:styleId="Heading3">
    <w:name w:val="heading 3"/>
    <w:next w:val="Normal"/>
    <w:qFormat/>
    <w:rsid w:val="00E147AB"/>
    <w:pPr>
      <w:keepNext/>
      <w:numPr>
        <w:numId w:val="6"/>
      </w:numPr>
      <w:spacing w:before="120" w:after="120"/>
      <w:jc w:val="both"/>
      <w:outlineLvl w:val="2"/>
    </w:pPr>
    <w:rPr>
      <w:rFonts w:ascii="Times New Roman Bold" w:hAnsi="Times New Roman Bold"/>
      <w:b/>
      <w:noProof/>
      <w:sz w:val="24"/>
      <w:lang w:val="en-US" w:eastAsia="en-US"/>
    </w:rPr>
  </w:style>
  <w:style w:type="paragraph" w:styleId="Heading4">
    <w:name w:val="heading 4"/>
    <w:next w:val="Normal"/>
    <w:qFormat/>
    <w:rsid w:val="00E147AB"/>
    <w:pPr>
      <w:keepNext/>
      <w:numPr>
        <w:ilvl w:val="2"/>
        <w:numId w:val="7"/>
      </w:numPr>
      <w:tabs>
        <w:tab w:val="left" w:pos="1440"/>
      </w:tabs>
      <w:spacing w:before="120" w:after="120"/>
      <w:jc w:val="both"/>
      <w:outlineLvl w:val="3"/>
    </w:pPr>
    <w:rPr>
      <w:rFonts w:ascii="Times New Roman Bold" w:hAnsi="Times New Roman Bold"/>
      <w:b/>
      <w:noProof/>
      <w:sz w:val="24"/>
      <w:lang w:val="en-US" w:eastAsia="en-US"/>
    </w:rPr>
  </w:style>
  <w:style w:type="paragraph" w:styleId="Heading5">
    <w:name w:val="heading 5"/>
    <w:next w:val="Normal"/>
    <w:qFormat/>
    <w:rsid w:val="00E147AB"/>
    <w:pPr>
      <w:keepNext/>
      <w:numPr>
        <w:ilvl w:val="3"/>
        <w:numId w:val="7"/>
      </w:numPr>
      <w:spacing w:before="120" w:after="120"/>
      <w:jc w:val="both"/>
      <w:outlineLvl w:val="4"/>
    </w:pPr>
    <w:rPr>
      <w:rFonts w:ascii="Times New Roman Bold" w:hAnsi="Times New Roman Bold"/>
      <w:b/>
      <w:noProof/>
      <w:sz w:val="24"/>
      <w:lang w:val="en-US" w:eastAsia="en-US"/>
    </w:rPr>
  </w:style>
  <w:style w:type="paragraph" w:styleId="Heading6">
    <w:name w:val="heading 6"/>
    <w:basedOn w:val="Normal"/>
    <w:next w:val="Normal"/>
    <w:qFormat/>
    <w:rsid w:val="00A35F1F"/>
    <w:pPr>
      <w:keepNext/>
      <w:jc w:val="center"/>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rsid w:val="00B14237"/>
    <w:pPr>
      <w:numPr>
        <w:numId w:val="1"/>
      </w:numPr>
      <w:tabs>
        <w:tab w:val="clear" w:pos="1296"/>
        <w:tab w:val="num" w:pos="1080"/>
      </w:tabs>
      <w:spacing w:before="120" w:after="120"/>
      <w:ind w:left="1080" w:hanging="360"/>
      <w:jc w:val="both"/>
    </w:pPr>
    <w:rPr>
      <w:spacing w:val="-2"/>
      <w:sz w:val="24"/>
      <w:lang w:val="en-US" w:eastAsia="en-US"/>
    </w:rPr>
  </w:style>
  <w:style w:type="paragraph" w:customStyle="1" w:styleId="AutoNumpara">
    <w:name w:val="AutoNumpara"/>
    <w:basedOn w:val="BodyTextIndent"/>
    <w:qFormat/>
    <w:rsid w:val="00646FD9"/>
    <w:pPr>
      <w:numPr>
        <w:ilvl w:val="1"/>
        <w:numId w:val="7"/>
      </w:numPr>
      <w:spacing w:before="120"/>
      <w:jc w:val="both"/>
    </w:pPr>
    <w:rPr>
      <w:spacing w:val="0"/>
    </w:rPr>
  </w:style>
  <w:style w:type="paragraph" w:styleId="BodyTextIndent">
    <w:name w:val="Body Text Indent"/>
    <w:basedOn w:val="Normal"/>
    <w:rsid w:val="00A35F1F"/>
    <w:pPr>
      <w:spacing w:after="120"/>
      <w:ind w:left="360"/>
    </w:pPr>
  </w:style>
  <w:style w:type="paragraph" w:customStyle="1" w:styleId="Paragraph1">
    <w:name w:val="Paragraph1"/>
    <w:rsid w:val="00A35F1F"/>
    <w:pPr>
      <w:numPr>
        <w:numId w:val="3"/>
      </w:numPr>
      <w:spacing w:before="120" w:after="120"/>
      <w:jc w:val="both"/>
    </w:pPr>
    <w:rPr>
      <w:noProof/>
      <w:sz w:val="24"/>
      <w:lang w:val="en-US" w:eastAsia="en-US"/>
    </w:rPr>
  </w:style>
  <w:style w:type="paragraph" w:customStyle="1" w:styleId="Paragrapha">
    <w:name w:val="Paragraph a"/>
    <w:rsid w:val="00A35F1F"/>
    <w:pPr>
      <w:numPr>
        <w:numId w:val="2"/>
      </w:numPr>
      <w:spacing w:before="120" w:after="120"/>
      <w:jc w:val="both"/>
    </w:pPr>
    <w:rPr>
      <w:noProof/>
      <w:sz w:val="24"/>
      <w:lang w:val="en-US" w:eastAsia="en-US"/>
    </w:rPr>
  </w:style>
  <w:style w:type="paragraph" w:customStyle="1" w:styleId="Inter-Ametitle">
    <w:name w:val="Inter-Ametitle"/>
    <w:basedOn w:val="Normal"/>
    <w:rsid w:val="00A35F1F"/>
    <w:pPr>
      <w:jc w:val="center"/>
    </w:pPr>
    <w:rPr>
      <w:smallCaps/>
    </w:rPr>
  </w:style>
  <w:style w:type="paragraph" w:customStyle="1" w:styleId="CountryName">
    <w:name w:val="CountryName"/>
    <w:basedOn w:val="Normal"/>
    <w:rsid w:val="00A35F1F"/>
    <w:pPr>
      <w:jc w:val="center"/>
    </w:pPr>
    <w:rPr>
      <w:rFonts w:ascii="Times New Roman Bold" w:hAnsi="Times New Roman Bold"/>
      <w:b/>
      <w:smallCaps/>
      <w:sz w:val="32"/>
    </w:rPr>
  </w:style>
  <w:style w:type="paragraph" w:customStyle="1" w:styleId="ProjectTitle">
    <w:name w:val="ProjectTitle"/>
    <w:rsid w:val="00A35F1F"/>
    <w:pPr>
      <w:jc w:val="center"/>
    </w:pPr>
    <w:rPr>
      <w:rFonts w:ascii="Times New Roman Bold" w:hAnsi="Times New Roman Bold"/>
      <w:b/>
      <w:smallCaps/>
      <w:noProof/>
      <w:sz w:val="32"/>
      <w:lang w:val="en-US" w:eastAsia="en-US"/>
    </w:rPr>
  </w:style>
  <w:style w:type="paragraph" w:customStyle="1" w:styleId="ProjectNumber">
    <w:name w:val="ProjectNumber"/>
    <w:basedOn w:val="Normal"/>
    <w:link w:val="ProjectNumberChar"/>
    <w:rsid w:val="0074062D"/>
    <w:pPr>
      <w:spacing w:before="960" w:after="720"/>
      <w:jc w:val="center"/>
    </w:pPr>
    <w:rPr>
      <w:rFonts w:ascii="Times New Roman Bold" w:hAnsi="Times New Roman Bold"/>
      <w:smallCaps/>
    </w:rPr>
  </w:style>
  <w:style w:type="paragraph" w:customStyle="1" w:styleId="LoanProposal">
    <w:name w:val="LoanProposal"/>
    <w:rsid w:val="00A35F1F"/>
    <w:pPr>
      <w:spacing w:after="480"/>
      <w:jc w:val="center"/>
    </w:pPr>
    <w:rPr>
      <w:rFonts w:ascii="Times New Roman Bold" w:hAnsi="Times New Roman Bold"/>
      <w:b/>
      <w:smallCaps/>
      <w:noProof/>
      <w:sz w:val="28"/>
      <w:lang w:val="en-US" w:eastAsia="en-US"/>
    </w:rPr>
  </w:style>
  <w:style w:type="paragraph" w:customStyle="1" w:styleId="TableContentsTitle">
    <w:name w:val="TableContentsTitle"/>
    <w:basedOn w:val="Normal"/>
    <w:rsid w:val="00A35F1F"/>
    <w:pPr>
      <w:spacing w:after="720"/>
      <w:jc w:val="center"/>
    </w:pPr>
    <w:rPr>
      <w:smallCaps/>
      <w:spacing w:val="0"/>
    </w:rPr>
  </w:style>
  <w:style w:type="paragraph" w:customStyle="1" w:styleId="heading-b24">
    <w:name w:val="heading-b24"/>
    <w:basedOn w:val="Normal"/>
    <w:next w:val="Normal"/>
    <w:rsid w:val="00E147AB"/>
    <w:pPr>
      <w:spacing w:after="600"/>
      <w:jc w:val="center"/>
    </w:pPr>
    <w:rPr>
      <w:rFonts w:ascii="Times New Roman Bold" w:hAnsi="Times New Roman Bold"/>
      <w:b/>
      <w:smallCaps/>
    </w:rPr>
  </w:style>
  <w:style w:type="paragraph" w:customStyle="1" w:styleId="Listabbreviations">
    <w:name w:val="List abbreviations"/>
    <w:basedOn w:val="Normal"/>
    <w:rsid w:val="00A35F1F"/>
    <w:pPr>
      <w:tabs>
        <w:tab w:val="left" w:pos="1620"/>
      </w:tabs>
      <w:ind w:left="1627" w:hanging="1627"/>
    </w:pPr>
  </w:style>
  <w:style w:type="paragraph" w:customStyle="1" w:styleId="Regtable">
    <w:name w:val="Regtable"/>
    <w:rsid w:val="00A35F1F"/>
    <w:pPr>
      <w:keepLines/>
      <w:spacing w:before="20" w:after="20"/>
    </w:pPr>
    <w:rPr>
      <w:noProof/>
      <w:lang w:val="en-US" w:eastAsia="en-US"/>
    </w:rPr>
  </w:style>
  <w:style w:type="character" w:styleId="Hyperlink">
    <w:name w:val="Hyperlink"/>
    <w:rsid w:val="00E147AB"/>
    <w:rPr>
      <w:rFonts w:ascii="Times New Roman" w:hAnsi="Times New Roman"/>
      <w:color w:val="0000FF"/>
      <w:sz w:val="24"/>
      <w:u w:val="single"/>
    </w:rPr>
  </w:style>
  <w:style w:type="paragraph" w:customStyle="1" w:styleId="ProjecName">
    <w:name w:val="ProjecName"/>
    <w:basedOn w:val="Normal"/>
    <w:rsid w:val="00A35F1F"/>
    <w:pPr>
      <w:jc w:val="center"/>
    </w:pPr>
    <w:rPr>
      <w:rFonts w:ascii="Times New Roman Bold" w:hAnsi="Times New Roman Bold"/>
      <w:b/>
      <w:smallCaps/>
    </w:rPr>
  </w:style>
  <w:style w:type="paragraph" w:styleId="TOC3">
    <w:name w:val="toc 3"/>
    <w:basedOn w:val="Normal"/>
    <w:next w:val="Normal"/>
    <w:autoRedefine/>
    <w:semiHidden/>
    <w:rsid w:val="00A35F1F"/>
    <w:pPr>
      <w:tabs>
        <w:tab w:val="left" w:pos="1627"/>
        <w:tab w:val="right" w:leader="dot" w:pos="8630"/>
      </w:tabs>
      <w:ind w:left="1713" w:hanging="547"/>
    </w:pPr>
  </w:style>
  <w:style w:type="paragraph" w:styleId="Header">
    <w:name w:val="header"/>
    <w:basedOn w:val="Normal"/>
    <w:rsid w:val="00A35F1F"/>
    <w:pPr>
      <w:tabs>
        <w:tab w:val="center" w:pos="4320"/>
        <w:tab w:val="right" w:pos="8640"/>
      </w:tabs>
    </w:pPr>
    <w:rPr>
      <w:sz w:val="20"/>
    </w:rPr>
  </w:style>
  <w:style w:type="paragraph" w:customStyle="1" w:styleId="IndentedParagr">
    <w:name w:val="IndentedParagr"/>
    <w:basedOn w:val="Normal"/>
    <w:rsid w:val="00A35F1F"/>
    <w:pPr>
      <w:spacing w:before="120" w:after="120"/>
      <w:ind w:left="720"/>
      <w:jc w:val="both"/>
    </w:pPr>
    <w:rPr>
      <w:spacing w:val="0"/>
    </w:rPr>
  </w:style>
  <w:style w:type="paragraph" w:styleId="Caption">
    <w:name w:val="caption"/>
    <w:basedOn w:val="Normal"/>
    <w:next w:val="Normal"/>
    <w:qFormat/>
    <w:rsid w:val="00A35F1F"/>
    <w:pPr>
      <w:widowControl w:val="0"/>
    </w:pPr>
  </w:style>
  <w:style w:type="paragraph" w:styleId="Footer">
    <w:name w:val="footer"/>
    <w:basedOn w:val="Normal"/>
    <w:rsid w:val="00A35F1F"/>
    <w:pPr>
      <w:tabs>
        <w:tab w:val="center" w:pos="4320"/>
        <w:tab w:val="right" w:pos="8640"/>
      </w:tabs>
    </w:pPr>
    <w:rPr>
      <w:sz w:val="20"/>
    </w:rPr>
  </w:style>
  <w:style w:type="character" w:styleId="FootnoteReference">
    <w:name w:val="footnote reference"/>
    <w:semiHidden/>
    <w:rsid w:val="00A35F1F"/>
    <w:rPr>
      <w:rFonts w:ascii="Times New Roman" w:hAnsi="Times New Roman"/>
      <w:sz w:val="20"/>
      <w:vertAlign w:val="superscript"/>
    </w:rPr>
  </w:style>
  <w:style w:type="paragraph" w:styleId="FootnoteText">
    <w:name w:val="footnote text"/>
    <w:basedOn w:val="Normal"/>
    <w:link w:val="FootnoteTextChar"/>
    <w:uiPriority w:val="99"/>
    <w:semiHidden/>
    <w:rsid w:val="001C453D"/>
    <w:pPr>
      <w:keepNext/>
      <w:keepLines/>
      <w:spacing w:after="120"/>
      <w:ind w:left="288" w:hanging="288"/>
      <w:jc w:val="both"/>
    </w:pPr>
    <w:rPr>
      <w:sz w:val="20"/>
    </w:rPr>
  </w:style>
  <w:style w:type="character" w:styleId="PageNumber">
    <w:name w:val="page number"/>
    <w:basedOn w:val="DefaultParagraphFont"/>
    <w:rsid w:val="00A35F1F"/>
  </w:style>
  <w:style w:type="paragraph" w:customStyle="1" w:styleId="RomanParagraph">
    <w:name w:val="RomanParagraph"/>
    <w:rsid w:val="007C10F3"/>
    <w:pPr>
      <w:numPr>
        <w:numId w:val="4"/>
      </w:numPr>
      <w:spacing w:before="120" w:after="120"/>
      <w:jc w:val="both"/>
    </w:pPr>
    <w:rPr>
      <w:noProof/>
      <w:sz w:val="24"/>
      <w:lang w:val="en-US" w:eastAsia="en-US"/>
    </w:rPr>
  </w:style>
  <w:style w:type="paragraph" w:customStyle="1" w:styleId="TableTitle">
    <w:name w:val="TableTitle"/>
    <w:basedOn w:val="Normal"/>
    <w:rsid w:val="00705D34"/>
    <w:pPr>
      <w:keepNext/>
      <w:spacing w:before="20" w:after="20"/>
      <w:jc w:val="center"/>
    </w:pPr>
    <w:rPr>
      <w:rFonts w:ascii="Times New Roman Bold" w:hAnsi="Times New Roman Bold"/>
      <w:b/>
      <w:sz w:val="20"/>
    </w:rPr>
  </w:style>
  <w:style w:type="paragraph" w:styleId="TOC1">
    <w:name w:val="toc 1"/>
    <w:basedOn w:val="Normal"/>
    <w:next w:val="Normal"/>
    <w:autoRedefine/>
    <w:uiPriority w:val="39"/>
    <w:rsid w:val="00A35F1F"/>
    <w:pPr>
      <w:tabs>
        <w:tab w:val="left" w:pos="634"/>
        <w:tab w:val="right" w:leader="dot" w:pos="8630"/>
      </w:tabs>
      <w:spacing w:before="240" w:after="240"/>
      <w:ind w:left="634" w:hanging="634"/>
      <w:outlineLvl w:val="0"/>
    </w:pPr>
    <w:rPr>
      <w:smallCaps/>
    </w:rPr>
  </w:style>
  <w:style w:type="paragraph" w:styleId="TOC2">
    <w:name w:val="toc 2"/>
    <w:basedOn w:val="Normal"/>
    <w:next w:val="Normal"/>
    <w:autoRedefine/>
    <w:uiPriority w:val="39"/>
    <w:rsid w:val="00D60C1F"/>
    <w:pPr>
      <w:tabs>
        <w:tab w:val="left" w:pos="0"/>
        <w:tab w:val="right" w:leader="dot" w:pos="8630"/>
      </w:tabs>
      <w:spacing w:after="240"/>
      <w:ind w:left="634" w:hanging="634"/>
    </w:pPr>
  </w:style>
  <w:style w:type="paragraph" w:customStyle="1" w:styleId="StyleProjectNumberBold">
    <w:name w:val="Style ProjectNumber + Bold"/>
    <w:basedOn w:val="ProjectNumber"/>
    <w:link w:val="StyleProjectNumberBoldChar"/>
    <w:rsid w:val="0074062D"/>
    <w:rPr>
      <w:b/>
      <w:bCs/>
    </w:rPr>
  </w:style>
  <w:style w:type="character" w:customStyle="1" w:styleId="ProjectNumberChar">
    <w:name w:val="ProjectNumber Char"/>
    <w:link w:val="ProjectNumber"/>
    <w:rsid w:val="0074062D"/>
    <w:rPr>
      <w:rFonts w:ascii="Times New Roman Bold" w:hAnsi="Times New Roman Bold"/>
      <w:smallCaps/>
      <w:spacing w:val="-3"/>
      <w:sz w:val="24"/>
      <w:lang w:val="es-ES_tradnl" w:eastAsia="en-US" w:bidi="ar-SA"/>
    </w:rPr>
  </w:style>
  <w:style w:type="character" w:customStyle="1" w:styleId="StyleProjectNumberBoldChar">
    <w:name w:val="Style ProjectNumber + Bold Char"/>
    <w:link w:val="StyleProjectNumberBold"/>
    <w:rsid w:val="0074062D"/>
    <w:rPr>
      <w:rFonts w:ascii="Times New Roman Bold" w:hAnsi="Times New Roman Bold"/>
      <w:b/>
      <w:bCs/>
      <w:smallCaps/>
      <w:spacing w:val="-3"/>
      <w:sz w:val="24"/>
      <w:lang w:val="es-ES_tradnl" w:eastAsia="en-US" w:bidi="ar-SA"/>
    </w:rPr>
  </w:style>
  <w:style w:type="paragraph" w:customStyle="1" w:styleId="StyleTimesNewRomanBoldBoldAllcapsCentered">
    <w:name w:val="Style Times New Roman Bold Bold All caps Centered"/>
    <w:basedOn w:val="Normal"/>
    <w:rsid w:val="0074062D"/>
    <w:pPr>
      <w:jc w:val="center"/>
    </w:pPr>
    <w:rPr>
      <w:rFonts w:ascii="Times New Roman Bold" w:hAnsi="Times New Roman Bold"/>
      <w:b/>
      <w:bCs/>
      <w:caps/>
    </w:rPr>
  </w:style>
  <w:style w:type="paragraph" w:customStyle="1" w:styleId="ExSumSubTitles">
    <w:name w:val="ExSumSubTitles"/>
    <w:basedOn w:val="Normal"/>
    <w:rsid w:val="008E0FA8"/>
    <w:pPr>
      <w:keepLines/>
      <w:tabs>
        <w:tab w:val="left" w:pos="1195"/>
        <w:tab w:val="left" w:pos="2880"/>
        <w:tab w:val="left" w:pos="3360"/>
      </w:tabs>
      <w:suppressAutoHyphens/>
      <w:spacing w:before="120" w:after="120"/>
    </w:pPr>
    <w:rPr>
      <w:rFonts w:ascii="Times New Roman Bold" w:hAnsi="Times New Roman Bold"/>
      <w:b/>
      <w:spacing w:val="-2"/>
    </w:rPr>
  </w:style>
  <w:style w:type="paragraph" w:customStyle="1" w:styleId="EXSUMPARAGR">
    <w:name w:val="EXSUMPARAGR"/>
    <w:basedOn w:val="Normal"/>
    <w:rsid w:val="008E0FA8"/>
    <w:pPr>
      <w:widowControl w:val="0"/>
      <w:tabs>
        <w:tab w:val="left" w:pos="-1205"/>
        <w:tab w:val="left" w:pos="480"/>
        <w:tab w:val="left" w:pos="960"/>
        <w:tab w:val="left" w:pos="3480"/>
        <w:tab w:val="right" w:pos="6360"/>
      </w:tabs>
      <w:suppressAutoHyphens/>
      <w:spacing w:before="120" w:after="120"/>
      <w:jc w:val="both"/>
    </w:pPr>
    <w:rPr>
      <w:snapToGrid w:val="0"/>
      <w:spacing w:val="-2"/>
    </w:rPr>
  </w:style>
  <w:style w:type="paragraph" w:customStyle="1" w:styleId="ExSumLeftIndent">
    <w:name w:val="ExSumLeftIndent"/>
    <w:rsid w:val="008E0FA8"/>
    <w:pPr>
      <w:tabs>
        <w:tab w:val="left" w:pos="4020"/>
      </w:tabs>
      <w:spacing w:before="120" w:after="120"/>
    </w:pPr>
    <w:rPr>
      <w:sz w:val="24"/>
      <w:lang w:val="es-ES_tradnl" w:eastAsia="en-US"/>
    </w:rPr>
  </w:style>
  <w:style w:type="paragraph" w:customStyle="1" w:styleId="Footnotestyle">
    <w:name w:val="Footnote style"/>
    <w:basedOn w:val="Normal"/>
    <w:qFormat/>
    <w:rsid w:val="009F637F"/>
    <w:pPr>
      <w:keepLines/>
      <w:tabs>
        <w:tab w:val="left" w:pos="240"/>
      </w:tabs>
      <w:spacing w:after="60"/>
      <w:ind w:left="240" w:hanging="240"/>
      <w:jc w:val="both"/>
    </w:pPr>
    <w:rPr>
      <w:sz w:val="20"/>
      <w:lang w:val="en-US"/>
    </w:rPr>
  </w:style>
  <w:style w:type="table" w:styleId="TableGrid">
    <w:name w:val="Table Grid"/>
    <w:basedOn w:val="TableNormal"/>
    <w:rsid w:val="003E7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link w:val="FootnoteText"/>
    <w:uiPriority w:val="99"/>
    <w:semiHidden/>
    <w:rsid w:val="005D7E7F"/>
    <w:rPr>
      <w:spacing w:val="-3"/>
      <w:lang w:val="es-ES_tradnl"/>
    </w:rPr>
  </w:style>
  <w:style w:type="character" w:styleId="FollowedHyperlink">
    <w:name w:val="FollowedHyperlink"/>
    <w:rsid w:val="00D15695"/>
    <w:rPr>
      <w:color w:val="800080"/>
      <w:u w:val="single"/>
    </w:rPr>
  </w:style>
  <w:style w:type="character" w:styleId="CommentReference">
    <w:name w:val="annotation reference"/>
    <w:rsid w:val="00673815"/>
    <w:rPr>
      <w:sz w:val="16"/>
      <w:szCs w:val="16"/>
    </w:rPr>
  </w:style>
  <w:style w:type="paragraph" w:styleId="CommentText">
    <w:name w:val="annotation text"/>
    <w:basedOn w:val="Normal"/>
    <w:link w:val="CommentTextChar"/>
    <w:rsid w:val="00673815"/>
    <w:rPr>
      <w:sz w:val="20"/>
    </w:rPr>
  </w:style>
  <w:style w:type="character" w:customStyle="1" w:styleId="CommentTextChar">
    <w:name w:val="Comment Text Char"/>
    <w:link w:val="CommentText"/>
    <w:rsid w:val="00673815"/>
    <w:rPr>
      <w:spacing w:val="-3"/>
      <w:lang w:val="es-ES_tradnl"/>
    </w:rPr>
  </w:style>
  <w:style w:type="paragraph" w:styleId="CommentSubject">
    <w:name w:val="annotation subject"/>
    <w:basedOn w:val="CommentText"/>
    <w:next w:val="CommentText"/>
    <w:link w:val="CommentSubjectChar"/>
    <w:rsid w:val="00673815"/>
    <w:rPr>
      <w:b/>
      <w:bCs/>
    </w:rPr>
  </w:style>
  <w:style w:type="character" w:customStyle="1" w:styleId="CommentSubjectChar">
    <w:name w:val="Comment Subject Char"/>
    <w:link w:val="CommentSubject"/>
    <w:rsid w:val="00673815"/>
    <w:rPr>
      <w:b/>
      <w:bCs/>
      <w:spacing w:val="-3"/>
      <w:lang w:val="es-ES_tradnl"/>
    </w:rPr>
  </w:style>
  <w:style w:type="paragraph" w:styleId="Revision">
    <w:name w:val="Revision"/>
    <w:hidden/>
    <w:uiPriority w:val="99"/>
    <w:semiHidden/>
    <w:rsid w:val="00673815"/>
    <w:rPr>
      <w:spacing w:val="-3"/>
      <w:sz w:val="24"/>
      <w:lang w:val="es-ES_tradnl" w:eastAsia="en-US"/>
    </w:rPr>
  </w:style>
  <w:style w:type="paragraph" w:styleId="BalloonText">
    <w:name w:val="Balloon Text"/>
    <w:basedOn w:val="Normal"/>
    <w:link w:val="BalloonTextChar"/>
    <w:rsid w:val="00673815"/>
    <w:rPr>
      <w:rFonts w:ascii="Tahoma" w:hAnsi="Tahoma" w:cs="Tahoma"/>
      <w:sz w:val="16"/>
      <w:szCs w:val="16"/>
    </w:rPr>
  </w:style>
  <w:style w:type="character" w:customStyle="1" w:styleId="BalloonTextChar">
    <w:name w:val="Balloon Text Char"/>
    <w:link w:val="BalloonText"/>
    <w:rsid w:val="00673815"/>
    <w:rPr>
      <w:rFonts w:ascii="Tahoma" w:hAnsi="Tahoma" w:cs="Tahoma"/>
      <w:spacing w:val="-3"/>
      <w:sz w:val="16"/>
      <w:szCs w:val="16"/>
      <w:lang w:val="es-ES_tradnl"/>
    </w:rPr>
  </w:style>
  <w:style w:type="paragraph" w:styleId="BodyText">
    <w:name w:val="Body Text"/>
    <w:basedOn w:val="Normal"/>
    <w:link w:val="BodyTextChar"/>
    <w:rsid w:val="00155175"/>
    <w:pPr>
      <w:spacing w:after="120"/>
    </w:pPr>
  </w:style>
  <w:style w:type="character" w:customStyle="1" w:styleId="BodyTextChar">
    <w:name w:val="Body Text Char"/>
    <w:link w:val="BodyText"/>
    <w:rsid w:val="00155175"/>
    <w:rPr>
      <w:spacing w:val="-3"/>
      <w:sz w:val="24"/>
      <w:lang w:val="es-ES_tradnl" w:eastAsia="en-US"/>
    </w:rPr>
  </w:style>
  <w:style w:type="paragraph" w:customStyle="1" w:styleId="Default">
    <w:name w:val="Default"/>
    <w:rsid w:val="00075D60"/>
    <w:pPr>
      <w:autoSpaceDE w:val="0"/>
      <w:autoSpaceDN w:val="0"/>
      <w:adjustRightInd w:val="0"/>
    </w:pPr>
    <w:rPr>
      <w:rFonts w:eastAsia="Calibri"/>
      <w:color w:val="000000"/>
      <w:sz w:val="24"/>
      <w:szCs w:val="24"/>
      <w:lang w:val="en-US" w:eastAsia="en-US"/>
    </w:rPr>
  </w:style>
  <w:style w:type="character" w:customStyle="1" w:styleId="st1">
    <w:name w:val="st1"/>
    <w:uiPriority w:val="99"/>
    <w:rsid w:val="00075D60"/>
    <w:rPr>
      <w:rFonts w:cs="Times New Roman"/>
    </w:rPr>
  </w:style>
  <w:style w:type="character" w:customStyle="1" w:styleId="hps">
    <w:name w:val="hps"/>
    <w:rsid w:val="003C68E6"/>
  </w:style>
  <w:style w:type="character" w:customStyle="1" w:styleId="atn">
    <w:name w:val="atn"/>
    <w:rsid w:val="003C68E6"/>
  </w:style>
  <w:style w:type="paragraph" w:styleId="ListParagraph">
    <w:name w:val="List Paragraph"/>
    <w:basedOn w:val="Normal"/>
    <w:link w:val="ListParagraphChar"/>
    <w:uiPriority w:val="34"/>
    <w:qFormat/>
    <w:rsid w:val="0019394F"/>
    <w:pPr>
      <w:spacing w:after="200" w:line="276" w:lineRule="auto"/>
      <w:ind w:left="720"/>
      <w:contextualSpacing/>
    </w:pPr>
    <w:rPr>
      <w:rFonts w:ascii="Calibri" w:hAnsi="Calibri"/>
      <w:spacing w:val="0"/>
      <w:sz w:val="22"/>
      <w:szCs w:val="22"/>
      <w:lang w:val="en-US"/>
    </w:rPr>
  </w:style>
  <w:style w:type="character" w:customStyle="1" w:styleId="ListParagraphChar">
    <w:name w:val="List Paragraph Char"/>
    <w:link w:val="ListParagraph"/>
    <w:uiPriority w:val="34"/>
    <w:locked/>
    <w:rsid w:val="0019394F"/>
    <w:rPr>
      <w:rFonts w:ascii="Calibri" w:hAnsi="Calibri"/>
      <w:sz w:val="22"/>
      <w:szCs w:val="22"/>
      <w:lang w:val="en-US" w:eastAsia="en-US"/>
    </w:rPr>
  </w:style>
  <w:style w:type="paragraph" w:customStyle="1" w:styleId="Chapter">
    <w:name w:val="Chapter"/>
    <w:basedOn w:val="Normal"/>
    <w:next w:val="Normal"/>
    <w:rsid w:val="000F34A5"/>
    <w:pPr>
      <w:numPr>
        <w:numId w:val="9"/>
      </w:numPr>
      <w:tabs>
        <w:tab w:val="left" w:pos="1440"/>
      </w:tabs>
      <w:spacing w:after="240"/>
      <w:jc w:val="center"/>
    </w:pPr>
    <w:rPr>
      <w:b/>
      <w:smallCaps/>
      <w:spacing w:val="0"/>
    </w:rPr>
  </w:style>
  <w:style w:type="paragraph" w:customStyle="1" w:styleId="Paragraph">
    <w:name w:val="Paragraph"/>
    <w:basedOn w:val="BodyTextIndent"/>
    <w:link w:val="ParagraphChar"/>
    <w:rsid w:val="000F34A5"/>
    <w:pPr>
      <w:numPr>
        <w:ilvl w:val="1"/>
        <w:numId w:val="9"/>
      </w:numPr>
      <w:spacing w:before="120"/>
      <w:jc w:val="both"/>
      <w:outlineLvl w:val="1"/>
    </w:pPr>
    <w:rPr>
      <w:spacing w:val="0"/>
    </w:rPr>
  </w:style>
  <w:style w:type="paragraph" w:customStyle="1" w:styleId="subpar">
    <w:name w:val="subpar"/>
    <w:basedOn w:val="BodyTextIndent3"/>
    <w:rsid w:val="000F34A5"/>
    <w:pPr>
      <w:numPr>
        <w:ilvl w:val="2"/>
        <w:numId w:val="9"/>
      </w:numPr>
      <w:spacing w:before="120"/>
      <w:jc w:val="both"/>
      <w:outlineLvl w:val="2"/>
    </w:pPr>
    <w:rPr>
      <w:spacing w:val="0"/>
      <w:sz w:val="24"/>
      <w:szCs w:val="20"/>
    </w:rPr>
  </w:style>
  <w:style w:type="paragraph" w:customStyle="1" w:styleId="SubSubPar">
    <w:name w:val="SubSubPar"/>
    <w:basedOn w:val="subpar"/>
    <w:rsid w:val="000F34A5"/>
    <w:pPr>
      <w:numPr>
        <w:ilvl w:val="3"/>
      </w:numPr>
      <w:tabs>
        <w:tab w:val="left" w:pos="0"/>
      </w:tabs>
    </w:pPr>
  </w:style>
  <w:style w:type="character" w:customStyle="1" w:styleId="ParagraphChar">
    <w:name w:val="Paragraph Char"/>
    <w:link w:val="Paragraph"/>
    <w:locked/>
    <w:rsid w:val="000F34A5"/>
    <w:rPr>
      <w:noProof/>
      <w:sz w:val="24"/>
      <w:lang w:eastAsia="en-US"/>
    </w:rPr>
  </w:style>
  <w:style w:type="paragraph" w:styleId="BodyTextIndent3">
    <w:name w:val="Body Text Indent 3"/>
    <w:basedOn w:val="Normal"/>
    <w:link w:val="BodyTextIndent3Char"/>
    <w:rsid w:val="000F34A5"/>
    <w:pPr>
      <w:spacing w:after="120"/>
      <w:ind w:left="360"/>
    </w:pPr>
    <w:rPr>
      <w:sz w:val="16"/>
      <w:szCs w:val="16"/>
    </w:rPr>
  </w:style>
  <w:style w:type="character" w:customStyle="1" w:styleId="BodyTextIndent3Char">
    <w:name w:val="Body Text Indent 3 Char"/>
    <w:basedOn w:val="DefaultParagraphFont"/>
    <w:link w:val="BodyTextIndent3"/>
    <w:rsid w:val="000F34A5"/>
    <w:rPr>
      <w:spacing w:val="-3"/>
      <w:sz w:val="16"/>
      <w:szCs w:val="16"/>
      <w:lang w:val="es-ES_tradnl" w:eastAsia="en-US"/>
    </w:rPr>
  </w:style>
  <w:style w:type="paragraph" w:customStyle="1" w:styleId="Annex">
    <w:name w:val="Annex"/>
    <w:basedOn w:val="Normal"/>
    <w:rsid w:val="00EC0CF1"/>
    <w:rPr>
      <w:caps/>
      <w:spacing w:val="0"/>
    </w:rPr>
  </w:style>
  <w:style w:type="paragraph" w:customStyle="1" w:styleId="AbbrDesc">
    <w:name w:val="AbbrDesc"/>
    <w:basedOn w:val="Normal"/>
    <w:rsid w:val="00EC0CF1"/>
    <w:pPr>
      <w:tabs>
        <w:tab w:val="left" w:pos="3060"/>
      </w:tabs>
      <w:jc w:val="both"/>
    </w:pPr>
    <w:rPr>
      <w:spacing w:val="0"/>
    </w:rPr>
  </w:style>
  <w:style w:type="paragraph" w:customStyle="1" w:styleId="TableContents">
    <w:name w:val="Table Contents"/>
    <w:basedOn w:val="BodyText"/>
    <w:rsid w:val="00C74305"/>
    <w:pPr>
      <w:widowControl w:val="0"/>
      <w:suppressAutoHyphens/>
      <w:spacing w:after="0"/>
    </w:pPr>
    <w:rPr>
      <w:spacing w:val="0"/>
      <w:szCs w:val="24"/>
      <w:lang w:val="es-CO" w:eastAsia="es-CO"/>
    </w:rPr>
  </w:style>
  <w:style w:type="character" w:customStyle="1" w:styleId="ctl00treeview101">
    <w:name w:val="ctl00_treeview1_01"/>
    <w:basedOn w:val="DefaultParagraphFont"/>
    <w:rsid w:val="008B640A"/>
    <w:rPr>
      <w:strike w:val="0"/>
      <w:dstrike w:val="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362E"/>
    <w:rPr>
      <w:spacing w:val="-3"/>
      <w:sz w:val="24"/>
      <w:lang w:eastAsia="en-US"/>
    </w:rPr>
  </w:style>
  <w:style w:type="paragraph" w:styleId="Heading1">
    <w:name w:val="heading 1"/>
    <w:next w:val="Normal"/>
    <w:qFormat/>
    <w:rsid w:val="00E147AB"/>
    <w:pPr>
      <w:keepNext/>
      <w:numPr>
        <w:numId w:val="7"/>
      </w:numPr>
      <w:spacing w:before="240" w:after="240"/>
      <w:jc w:val="center"/>
      <w:outlineLvl w:val="0"/>
    </w:pPr>
    <w:rPr>
      <w:rFonts w:ascii="Times New Roman Bold" w:hAnsi="Times New Roman Bold"/>
      <w:b/>
      <w:smallCaps/>
      <w:noProof/>
      <w:sz w:val="28"/>
      <w:lang w:val="en-US" w:eastAsia="en-US"/>
    </w:rPr>
  </w:style>
  <w:style w:type="paragraph" w:styleId="Heading2">
    <w:name w:val="heading 2"/>
    <w:next w:val="Normal"/>
    <w:qFormat/>
    <w:rsid w:val="00E147AB"/>
    <w:pPr>
      <w:keepNext/>
      <w:numPr>
        <w:numId w:val="44"/>
      </w:numPr>
      <w:spacing w:before="120" w:after="120"/>
      <w:jc w:val="both"/>
      <w:outlineLvl w:val="1"/>
    </w:pPr>
    <w:rPr>
      <w:rFonts w:ascii="Times New Roman Bold" w:hAnsi="Times New Roman Bold"/>
      <w:b/>
      <w:noProof/>
      <w:sz w:val="24"/>
      <w:lang w:val="en-US" w:eastAsia="en-US"/>
    </w:rPr>
  </w:style>
  <w:style w:type="paragraph" w:styleId="Heading3">
    <w:name w:val="heading 3"/>
    <w:next w:val="Normal"/>
    <w:qFormat/>
    <w:rsid w:val="00E147AB"/>
    <w:pPr>
      <w:keepNext/>
      <w:numPr>
        <w:numId w:val="6"/>
      </w:numPr>
      <w:spacing w:before="120" w:after="120"/>
      <w:jc w:val="both"/>
      <w:outlineLvl w:val="2"/>
    </w:pPr>
    <w:rPr>
      <w:rFonts w:ascii="Times New Roman Bold" w:hAnsi="Times New Roman Bold"/>
      <w:b/>
      <w:noProof/>
      <w:sz w:val="24"/>
      <w:lang w:val="en-US" w:eastAsia="en-US"/>
    </w:rPr>
  </w:style>
  <w:style w:type="paragraph" w:styleId="Heading4">
    <w:name w:val="heading 4"/>
    <w:next w:val="Normal"/>
    <w:qFormat/>
    <w:rsid w:val="00E147AB"/>
    <w:pPr>
      <w:keepNext/>
      <w:numPr>
        <w:ilvl w:val="2"/>
        <w:numId w:val="7"/>
      </w:numPr>
      <w:tabs>
        <w:tab w:val="left" w:pos="1440"/>
      </w:tabs>
      <w:spacing w:before="120" w:after="120"/>
      <w:jc w:val="both"/>
      <w:outlineLvl w:val="3"/>
    </w:pPr>
    <w:rPr>
      <w:rFonts w:ascii="Times New Roman Bold" w:hAnsi="Times New Roman Bold"/>
      <w:b/>
      <w:noProof/>
      <w:sz w:val="24"/>
      <w:lang w:val="en-US" w:eastAsia="en-US"/>
    </w:rPr>
  </w:style>
  <w:style w:type="paragraph" w:styleId="Heading5">
    <w:name w:val="heading 5"/>
    <w:next w:val="Normal"/>
    <w:qFormat/>
    <w:rsid w:val="00E147AB"/>
    <w:pPr>
      <w:keepNext/>
      <w:numPr>
        <w:ilvl w:val="3"/>
        <w:numId w:val="7"/>
      </w:numPr>
      <w:spacing w:before="120" w:after="120"/>
      <w:jc w:val="both"/>
      <w:outlineLvl w:val="4"/>
    </w:pPr>
    <w:rPr>
      <w:rFonts w:ascii="Times New Roman Bold" w:hAnsi="Times New Roman Bold"/>
      <w:b/>
      <w:noProof/>
      <w:sz w:val="24"/>
      <w:lang w:val="en-US" w:eastAsia="en-US"/>
    </w:rPr>
  </w:style>
  <w:style w:type="paragraph" w:styleId="Heading6">
    <w:name w:val="heading 6"/>
    <w:basedOn w:val="Normal"/>
    <w:next w:val="Normal"/>
    <w:qFormat/>
    <w:rsid w:val="00A35F1F"/>
    <w:pPr>
      <w:keepNext/>
      <w:jc w:val="center"/>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rsid w:val="00B14237"/>
    <w:pPr>
      <w:numPr>
        <w:numId w:val="1"/>
      </w:numPr>
      <w:tabs>
        <w:tab w:val="clear" w:pos="1296"/>
        <w:tab w:val="num" w:pos="1080"/>
      </w:tabs>
      <w:spacing w:before="120" w:after="120"/>
      <w:ind w:left="1080" w:hanging="360"/>
      <w:jc w:val="both"/>
    </w:pPr>
    <w:rPr>
      <w:spacing w:val="-2"/>
      <w:sz w:val="24"/>
      <w:lang w:val="en-US" w:eastAsia="en-US"/>
    </w:rPr>
  </w:style>
  <w:style w:type="paragraph" w:customStyle="1" w:styleId="AutoNumpara">
    <w:name w:val="AutoNumpara"/>
    <w:basedOn w:val="BodyTextIndent"/>
    <w:qFormat/>
    <w:rsid w:val="00646FD9"/>
    <w:pPr>
      <w:numPr>
        <w:ilvl w:val="1"/>
        <w:numId w:val="7"/>
      </w:numPr>
      <w:spacing w:before="120"/>
      <w:jc w:val="both"/>
    </w:pPr>
    <w:rPr>
      <w:spacing w:val="0"/>
    </w:rPr>
  </w:style>
  <w:style w:type="paragraph" w:styleId="BodyTextIndent">
    <w:name w:val="Body Text Indent"/>
    <w:basedOn w:val="Normal"/>
    <w:rsid w:val="00A35F1F"/>
    <w:pPr>
      <w:spacing w:after="120"/>
      <w:ind w:left="360"/>
    </w:pPr>
  </w:style>
  <w:style w:type="paragraph" w:customStyle="1" w:styleId="Paragraph1">
    <w:name w:val="Paragraph1"/>
    <w:rsid w:val="00A35F1F"/>
    <w:pPr>
      <w:numPr>
        <w:numId w:val="3"/>
      </w:numPr>
      <w:spacing w:before="120" w:after="120"/>
      <w:jc w:val="both"/>
    </w:pPr>
    <w:rPr>
      <w:noProof/>
      <w:sz w:val="24"/>
      <w:lang w:val="en-US" w:eastAsia="en-US"/>
    </w:rPr>
  </w:style>
  <w:style w:type="paragraph" w:customStyle="1" w:styleId="Paragrapha">
    <w:name w:val="Paragraph a"/>
    <w:rsid w:val="00A35F1F"/>
    <w:pPr>
      <w:numPr>
        <w:numId w:val="2"/>
      </w:numPr>
      <w:spacing w:before="120" w:after="120"/>
      <w:jc w:val="both"/>
    </w:pPr>
    <w:rPr>
      <w:noProof/>
      <w:sz w:val="24"/>
      <w:lang w:val="en-US" w:eastAsia="en-US"/>
    </w:rPr>
  </w:style>
  <w:style w:type="paragraph" w:customStyle="1" w:styleId="Inter-Ametitle">
    <w:name w:val="Inter-Ametitle"/>
    <w:basedOn w:val="Normal"/>
    <w:rsid w:val="00A35F1F"/>
    <w:pPr>
      <w:jc w:val="center"/>
    </w:pPr>
    <w:rPr>
      <w:smallCaps/>
    </w:rPr>
  </w:style>
  <w:style w:type="paragraph" w:customStyle="1" w:styleId="CountryName">
    <w:name w:val="CountryName"/>
    <w:basedOn w:val="Normal"/>
    <w:rsid w:val="00A35F1F"/>
    <w:pPr>
      <w:jc w:val="center"/>
    </w:pPr>
    <w:rPr>
      <w:rFonts w:ascii="Times New Roman Bold" w:hAnsi="Times New Roman Bold"/>
      <w:b/>
      <w:smallCaps/>
      <w:sz w:val="32"/>
    </w:rPr>
  </w:style>
  <w:style w:type="paragraph" w:customStyle="1" w:styleId="ProjectTitle">
    <w:name w:val="ProjectTitle"/>
    <w:rsid w:val="00A35F1F"/>
    <w:pPr>
      <w:jc w:val="center"/>
    </w:pPr>
    <w:rPr>
      <w:rFonts w:ascii="Times New Roman Bold" w:hAnsi="Times New Roman Bold"/>
      <w:b/>
      <w:smallCaps/>
      <w:noProof/>
      <w:sz w:val="32"/>
      <w:lang w:val="en-US" w:eastAsia="en-US"/>
    </w:rPr>
  </w:style>
  <w:style w:type="paragraph" w:customStyle="1" w:styleId="ProjectNumber">
    <w:name w:val="ProjectNumber"/>
    <w:basedOn w:val="Normal"/>
    <w:link w:val="ProjectNumberChar"/>
    <w:rsid w:val="0074062D"/>
    <w:pPr>
      <w:spacing w:before="960" w:after="720"/>
      <w:jc w:val="center"/>
    </w:pPr>
    <w:rPr>
      <w:rFonts w:ascii="Times New Roman Bold" w:hAnsi="Times New Roman Bold"/>
      <w:smallCaps/>
    </w:rPr>
  </w:style>
  <w:style w:type="paragraph" w:customStyle="1" w:styleId="LoanProposal">
    <w:name w:val="LoanProposal"/>
    <w:rsid w:val="00A35F1F"/>
    <w:pPr>
      <w:spacing w:after="480"/>
      <w:jc w:val="center"/>
    </w:pPr>
    <w:rPr>
      <w:rFonts w:ascii="Times New Roman Bold" w:hAnsi="Times New Roman Bold"/>
      <w:b/>
      <w:smallCaps/>
      <w:noProof/>
      <w:sz w:val="28"/>
      <w:lang w:val="en-US" w:eastAsia="en-US"/>
    </w:rPr>
  </w:style>
  <w:style w:type="paragraph" w:customStyle="1" w:styleId="TableContentsTitle">
    <w:name w:val="TableContentsTitle"/>
    <w:basedOn w:val="Normal"/>
    <w:rsid w:val="00A35F1F"/>
    <w:pPr>
      <w:spacing w:after="720"/>
      <w:jc w:val="center"/>
    </w:pPr>
    <w:rPr>
      <w:smallCaps/>
      <w:spacing w:val="0"/>
    </w:rPr>
  </w:style>
  <w:style w:type="paragraph" w:customStyle="1" w:styleId="heading-b24">
    <w:name w:val="heading-b24"/>
    <w:basedOn w:val="Normal"/>
    <w:next w:val="Normal"/>
    <w:rsid w:val="00E147AB"/>
    <w:pPr>
      <w:spacing w:after="600"/>
      <w:jc w:val="center"/>
    </w:pPr>
    <w:rPr>
      <w:rFonts w:ascii="Times New Roman Bold" w:hAnsi="Times New Roman Bold"/>
      <w:b/>
      <w:smallCaps/>
    </w:rPr>
  </w:style>
  <w:style w:type="paragraph" w:customStyle="1" w:styleId="Listabbreviations">
    <w:name w:val="List abbreviations"/>
    <w:basedOn w:val="Normal"/>
    <w:rsid w:val="00A35F1F"/>
    <w:pPr>
      <w:tabs>
        <w:tab w:val="left" w:pos="1620"/>
      </w:tabs>
      <w:ind w:left="1627" w:hanging="1627"/>
    </w:pPr>
  </w:style>
  <w:style w:type="paragraph" w:customStyle="1" w:styleId="Regtable">
    <w:name w:val="Regtable"/>
    <w:rsid w:val="00A35F1F"/>
    <w:pPr>
      <w:keepLines/>
      <w:spacing w:before="20" w:after="20"/>
    </w:pPr>
    <w:rPr>
      <w:noProof/>
      <w:lang w:val="en-US" w:eastAsia="en-US"/>
    </w:rPr>
  </w:style>
  <w:style w:type="character" w:styleId="Hyperlink">
    <w:name w:val="Hyperlink"/>
    <w:rsid w:val="00E147AB"/>
    <w:rPr>
      <w:rFonts w:ascii="Times New Roman" w:hAnsi="Times New Roman"/>
      <w:color w:val="0000FF"/>
      <w:sz w:val="24"/>
      <w:u w:val="single"/>
    </w:rPr>
  </w:style>
  <w:style w:type="paragraph" w:customStyle="1" w:styleId="ProjecName">
    <w:name w:val="ProjecName"/>
    <w:basedOn w:val="Normal"/>
    <w:rsid w:val="00A35F1F"/>
    <w:pPr>
      <w:jc w:val="center"/>
    </w:pPr>
    <w:rPr>
      <w:rFonts w:ascii="Times New Roman Bold" w:hAnsi="Times New Roman Bold"/>
      <w:b/>
      <w:smallCaps/>
    </w:rPr>
  </w:style>
  <w:style w:type="paragraph" w:styleId="TOC3">
    <w:name w:val="toc 3"/>
    <w:basedOn w:val="Normal"/>
    <w:next w:val="Normal"/>
    <w:autoRedefine/>
    <w:semiHidden/>
    <w:rsid w:val="00A35F1F"/>
    <w:pPr>
      <w:tabs>
        <w:tab w:val="left" w:pos="1627"/>
        <w:tab w:val="right" w:leader="dot" w:pos="8630"/>
      </w:tabs>
      <w:ind w:left="1713" w:hanging="547"/>
    </w:pPr>
  </w:style>
  <w:style w:type="paragraph" w:styleId="Header">
    <w:name w:val="header"/>
    <w:basedOn w:val="Normal"/>
    <w:rsid w:val="00A35F1F"/>
    <w:pPr>
      <w:tabs>
        <w:tab w:val="center" w:pos="4320"/>
        <w:tab w:val="right" w:pos="8640"/>
      </w:tabs>
    </w:pPr>
    <w:rPr>
      <w:sz w:val="20"/>
    </w:rPr>
  </w:style>
  <w:style w:type="paragraph" w:customStyle="1" w:styleId="IndentedParagr">
    <w:name w:val="IndentedParagr"/>
    <w:basedOn w:val="Normal"/>
    <w:rsid w:val="00A35F1F"/>
    <w:pPr>
      <w:spacing w:before="120" w:after="120"/>
      <w:ind w:left="720"/>
      <w:jc w:val="both"/>
    </w:pPr>
    <w:rPr>
      <w:spacing w:val="0"/>
    </w:rPr>
  </w:style>
  <w:style w:type="paragraph" w:styleId="Caption">
    <w:name w:val="caption"/>
    <w:basedOn w:val="Normal"/>
    <w:next w:val="Normal"/>
    <w:qFormat/>
    <w:rsid w:val="00A35F1F"/>
    <w:pPr>
      <w:widowControl w:val="0"/>
    </w:pPr>
  </w:style>
  <w:style w:type="paragraph" w:styleId="Footer">
    <w:name w:val="footer"/>
    <w:basedOn w:val="Normal"/>
    <w:rsid w:val="00A35F1F"/>
    <w:pPr>
      <w:tabs>
        <w:tab w:val="center" w:pos="4320"/>
        <w:tab w:val="right" w:pos="8640"/>
      </w:tabs>
    </w:pPr>
    <w:rPr>
      <w:sz w:val="20"/>
    </w:rPr>
  </w:style>
  <w:style w:type="character" w:styleId="FootnoteReference">
    <w:name w:val="footnote reference"/>
    <w:semiHidden/>
    <w:rsid w:val="00A35F1F"/>
    <w:rPr>
      <w:rFonts w:ascii="Times New Roman" w:hAnsi="Times New Roman"/>
      <w:sz w:val="20"/>
      <w:vertAlign w:val="superscript"/>
    </w:rPr>
  </w:style>
  <w:style w:type="paragraph" w:styleId="FootnoteText">
    <w:name w:val="footnote text"/>
    <w:basedOn w:val="Normal"/>
    <w:link w:val="FootnoteTextChar"/>
    <w:uiPriority w:val="99"/>
    <w:semiHidden/>
    <w:rsid w:val="001C453D"/>
    <w:pPr>
      <w:keepNext/>
      <w:keepLines/>
      <w:spacing w:after="120"/>
      <w:ind w:left="288" w:hanging="288"/>
      <w:jc w:val="both"/>
    </w:pPr>
    <w:rPr>
      <w:sz w:val="20"/>
    </w:rPr>
  </w:style>
  <w:style w:type="character" w:styleId="PageNumber">
    <w:name w:val="page number"/>
    <w:basedOn w:val="DefaultParagraphFont"/>
    <w:rsid w:val="00A35F1F"/>
  </w:style>
  <w:style w:type="paragraph" w:customStyle="1" w:styleId="RomanParagraph">
    <w:name w:val="RomanParagraph"/>
    <w:rsid w:val="007C10F3"/>
    <w:pPr>
      <w:numPr>
        <w:numId w:val="4"/>
      </w:numPr>
      <w:spacing w:before="120" w:after="120"/>
      <w:jc w:val="both"/>
    </w:pPr>
    <w:rPr>
      <w:noProof/>
      <w:sz w:val="24"/>
      <w:lang w:val="en-US" w:eastAsia="en-US"/>
    </w:rPr>
  </w:style>
  <w:style w:type="paragraph" w:customStyle="1" w:styleId="TableTitle">
    <w:name w:val="TableTitle"/>
    <w:basedOn w:val="Normal"/>
    <w:rsid w:val="00705D34"/>
    <w:pPr>
      <w:keepNext/>
      <w:spacing w:before="20" w:after="20"/>
      <w:jc w:val="center"/>
    </w:pPr>
    <w:rPr>
      <w:rFonts w:ascii="Times New Roman Bold" w:hAnsi="Times New Roman Bold"/>
      <w:b/>
      <w:sz w:val="20"/>
    </w:rPr>
  </w:style>
  <w:style w:type="paragraph" w:styleId="TOC1">
    <w:name w:val="toc 1"/>
    <w:basedOn w:val="Normal"/>
    <w:next w:val="Normal"/>
    <w:autoRedefine/>
    <w:uiPriority w:val="39"/>
    <w:rsid w:val="00A35F1F"/>
    <w:pPr>
      <w:tabs>
        <w:tab w:val="left" w:pos="634"/>
        <w:tab w:val="right" w:leader="dot" w:pos="8630"/>
      </w:tabs>
      <w:spacing w:before="240" w:after="240"/>
      <w:ind w:left="634" w:hanging="634"/>
      <w:outlineLvl w:val="0"/>
    </w:pPr>
    <w:rPr>
      <w:smallCaps/>
    </w:rPr>
  </w:style>
  <w:style w:type="paragraph" w:styleId="TOC2">
    <w:name w:val="toc 2"/>
    <w:basedOn w:val="Normal"/>
    <w:next w:val="Normal"/>
    <w:autoRedefine/>
    <w:uiPriority w:val="39"/>
    <w:rsid w:val="00D60C1F"/>
    <w:pPr>
      <w:tabs>
        <w:tab w:val="left" w:pos="0"/>
        <w:tab w:val="right" w:leader="dot" w:pos="8630"/>
      </w:tabs>
      <w:spacing w:after="240"/>
      <w:ind w:left="634" w:hanging="634"/>
    </w:pPr>
  </w:style>
  <w:style w:type="paragraph" w:customStyle="1" w:styleId="StyleProjectNumberBold">
    <w:name w:val="Style ProjectNumber + Bold"/>
    <w:basedOn w:val="ProjectNumber"/>
    <w:link w:val="StyleProjectNumberBoldChar"/>
    <w:rsid w:val="0074062D"/>
    <w:rPr>
      <w:b/>
      <w:bCs/>
    </w:rPr>
  </w:style>
  <w:style w:type="character" w:customStyle="1" w:styleId="ProjectNumberChar">
    <w:name w:val="ProjectNumber Char"/>
    <w:link w:val="ProjectNumber"/>
    <w:rsid w:val="0074062D"/>
    <w:rPr>
      <w:rFonts w:ascii="Times New Roman Bold" w:hAnsi="Times New Roman Bold"/>
      <w:smallCaps/>
      <w:spacing w:val="-3"/>
      <w:sz w:val="24"/>
      <w:lang w:val="es-ES_tradnl" w:eastAsia="en-US" w:bidi="ar-SA"/>
    </w:rPr>
  </w:style>
  <w:style w:type="character" w:customStyle="1" w:styleId="StyleProjectNumberBoldChar">
    <w:name w:val="Style ProjectNumber + Bold Char"/>
    <w:link w:val="StyleProjectNumberBold"/>
    <w:rsid w:val="0074062D"/>
    <w:rPr>
      <w:rFonts w:ascii="Times New Roman Bold" w:hAnsi="Times New Roman Bold"/>
      <w:b/>
      <w:bCs/>
      <w:smallCaps/>
      <w:spacing w:val="-3"/>
      <w:sz w:val="24"/>
      <w:lang w:val="es-ES_tradnl" w:eastAsia="en-US" w:bidi="ar-SA"/>
    </w:rPr>
  </w:style>
  <w:style w:type="paragraph" w:customStyle="1" w:styleId="StyleTimesNewRomanBoldBoldAllcapsCentered">
    <w:name w:val="Style Times New Roman Bold Bold All caps Centered"/>
    <w:basedOn w:val="Normal"/>
    <w:rsid w:val="0074062D"/>
    <w:pPr>
      <w:jc w:val="center"/>
    </w:pPr>
    <w:rPr>
      <w:rFonts w:ascii="Times New Roman Bold" w:hAnsi="Times New Roman Bold"/>
      <w:b/>
      <w:bCs/>
      <w:caps/>
    </w:rPr>
  </w:style>
  <w:style w:type="paragraph" w:customStyle="1" w:styleId="ExSumSubTitles">
    <w:name w:val="ExSumSubTitles"/>
    <w:basedOn w:val="Normal"/>
    <w:rsid w:val="008E0FA8"/>
    <w:pPr>
      <w:keepLines/>
      <w:tabs>
        <w:tab w:val="left" w:pos="1195"/>
        <w:tab w:val="left" w:pos="2880"/>
        <w:tab w:val="left" w:pos="3360"/>
      </w:tabs>
      <w:suppressAutoHyphens/>
      <w:spacing w:before="120" w:after="120"/>
    </w:pPr>
    <w:rPr>
      <w:rFonts w:ascii="Times New Roman Bold" w:hAnsi="Times New Roman Bold"/>
      <w:b/>
      <w:spacing w:val="-2"/>
    </w:rPr>
  </w:style>
  <w:style w:type="paragraph" w:customStyle="1" w:styleId="EXSUMPARAGR">
    <w:name w:val="EXSUMPARAGR"/>
    <w:basedOn w:val="Normal"/>
    <w:rsid w:val="008E0FA8"/>
    <w:pPr>
      <w:widowControl w:val="0"/>
      <w:tabs>
        <w:tab w:val="left" w:pos="-1205"/>
        <w:tab w:val="left" w:pos="480"/>
        <w:tab w:val="left" w:pos="960"/>
        <w:tab w:val="left" w:pos="3480"/>
        <w:tab w:val="right" w:pos="6360"/>
      </w:tabs>
      <w:suppressAutoHyphens/>
      <w:spacing w:before="120" w:after="120"/>
      <w:jc w:val="both"/>
    </w:pPr>
    <w:rPr>
      <w:snapToGrid w:val="0"/>
      <w:spacing w:val="-2"/>
    </w:rPr>
  </w:style>
  <w:style w:type="paragraph" w:customStyle="1" w:styleId="ExSumLeftIndent">
    <w:name w:val="ExSumLeftIndent"/>
    <w:rsid w:val="008E0FA8"/>
    <w:pPr>
      <w:tabs>
        <w:tab w:val="left" w:pos="4020"/>
      </w:tabs>
      <w:spacing w:before="120" w:after="120"/>
    </w:pPr>
    <w:rPr>
      <w:sz w:val="24"/>
      <w:lang w:val="es-ES_tradnl" w:eastAsia="en-US"/>
    </w:rPr>
  </w:style>
  <w:style w:type="paragraph" w:customStyle="1" w:styleId="Footnotestyle">
    <w:name w:val="Footnote style"/>
    <w:basedOn w:val="Normal"/>
    <w:qFormat/>
    <w:rsid w:val="009F637F"/>
    <w:pPr>
      <w:keepLines/>
      <w:tabs>
        <w:tab w:val="left" w:pos="240"/>
      </w:tabs>
      <w:spacing w:after="60"/>
      <w:ind w:left="240" w:hanging="240"/>
      <w:jc w:val="both"/>
    </w:pPr>
    <w:rPr>
      <w:sz w:val="20"/>
      <w:lang w:val="en-US"/>
    </w:rPr>
  </w:style>
  <w:style w:type="table" w:styleId="TableGrid">
    <w:name w:val="Table Grid"/>
    <w:basedOn w:val="TableNormal"/>
    <w:rsid w:val="003E7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link w:val="FootnoteText"/>
    <w:uiPriority w:val="99"/>
    <w:semiHidden/>
    <w:rsid w:val="005D7E7F"/>
    <w:rPr>
      <w:spacing w:val="-3"/>
      <w:lang w:val="es-ES_tradnl"/>
    </w:rPr>
  </w:style>
  <w:style w:type="character" w:styleId="FollowedHyperlink">
    <w:name w:val="FollowedHyperlink"/>
    <w:rsid w:val="00D15695"/>
    <w:rPr>
      <w:color w:val="800080"/>
      <w:u w:val="single"/>
    </w:rPr>
  </w:style>
  <w:style w:type="character" w:styleId="CommentReference">
    <w:name w:val="annotation reference"/>
    <w:rsid w:val="00673815"/>
    <w:rPr>
      <w:sz w:val="16"/>
      <w:szCs w:val="16"/>
    </w:rPr>
  </w:style>
  <w:style w:type="paragraph" w:styleId="CommentText">
    <w:name w:val="annotation text"/>
    <w:basedOn w:val="Normal"/>
    <w:link w:val="CommentTextChar"/>
    <w:rsid w:val="00673815"/>
    <w:rPr>
      <w:sz w:val="20"/>
    </w:rPr>
  </w:style>
  <w:style w:type="character" w:customStyle="1" w:styleId="CommentTextChar">
    <w:name w:val="Comment Text Char"/>
    <w:link w:val="CommentText"/>
    <w:rsid w:val="00673815"/>
    <w:rPr>
      <w:spacing w:val="-3"/>
      <w:lang w:val="es-ES_tradnl"/>
    </w:rPr>
  </w:style>
  <w:style w:type="paragraph" w:styleId="CommentSubject">
    <w:name w:val="annotation subject"/>
    <w:basedOn w:val="CommentText"/>
    <w:next w:val="CommentText"/>
    <w:link w:val="CommentSubjectChar"/>
    <w:rsid w:val="00673815"/>
    <w:rPr>
      <w:b/>
      <w:bCs/>
    </w:rPr>
  </w:style>
  <w:style w:type="character" w:customStyle="1" w:styleId="CommentSubjectChar">
    <w:name w:val="Comment Subject Char"/>
    <w:link w:val="CommentSubject"/>
    <w:rsid w:val="00673815"/>
    <w:rPr>
      <w:b/>
      <w:bCs/>
      <w:spacing w:val="-3"/>
      <w:lang w:val="es-ES_tradnl"/>
    </w:rPr>
  </w:style>
  <w:style w:type="paragraph" w:styleId="Revision">
    <w:name w:val="Revision"/>
    <w:hidden/>
    <w:uiPriority w:val="99"/>
    <w:semiHidden/>
    <w:rsid w:val="00673815"/>
    <w:rPr>
      <w:spacing w:val="-3"/>
      <w:sz w:val="24"/>
      <w:lang w:val="es-ES_tradnl" w:eastAsia="en-US"/>
    </w:rPr>
  </w:style>
  <w:style w:type="paragraph" w:styleId="BalloonText">
    <w:name w:val="Balloon Text"/>
    <w:basedOn w:val="Normal"/>
    <w:link w:val="BalloonTextChar"/>
    <w:rsid w:val="00673815"/>
    <w:rPr>
      <w:rFonts w:ascii="Tahoma" w:hAnsi="Tahoma" w:cs="Tahoma"/>
      <w:sz w:val="16"/>
      <w:szCs w:val="16"/>
    </w:rPr>
  </w:style>
  <w:style w:type="character" w:customStyle="1" w:styleId="BalloonTextChar">
    <w:name w:val="Balloon Text Char"/>
    <w:link w:val="BalloonText"/>
    <w:rsid w:val="00673815"/>
    <w:rPr>
      <w:rFonts w:ascii="Tahoma" w:hAnsi="Tahoma" w:cs="Tahoma"/>
      <w:spacing w:val="-3"/>
      <w:sz w:val="16"/>
      <w:szCs w:val="16"/>
      <w:lang w:val="es-ES_tradnl"/>
    </w:rPr>
  </w:style>
  <w:style w:type="paragraph" w:styleId="BodyText">
    <w:name w:val="Body Text"/>
    <w:basedOn w:val="Normal"/>
    <w:link w:val="BodyTextChar"/>
    <w:rsid w:val="00155175"/>
    <w:pPr>
      <w:spacing w:after="120"/>
    </w:pPr>
  </w:style>
  <w:style w:type="character" w:customStyle="1" w:styleId="BodyTextChar">
    <w:name w:val="Body Text Char"/>
    <w:link w:val="BodyText"/>
    <w:rsid w:val="00155175"/>
    <w:rPr>
      <w:spacing w:val="-3"/>
      <w:sz w:val="24"/>
      <w:lang w:val="es-ES_tradnl" w:eastAsia="en-US"/>
    </w:rPr>
  </w:style>
  <w:style w:type="paragraph" w:customStyle="1" w:styleId="Default">
    <w:name w:val="Default"/>
    <w:rsid w:val="00075D60"/>
    <w:pPr>
      <w:autoSpaceDE w:val="0"/>
      <w:autoSpaceDN w:val="0"/>
      <w:adjustRightInd w:val="0"/>
    </w:pPr>
    <w:rPr>
      <w:rFonts w:eastAsia="Calibri"/>
      <w:color w:val="000000"/>
      <w:sz w:val="24"/>
      <w:szCs w:val="24"/>
      <w:lang w:val="en-US" w:eastAsia="en-US"/>
    </w:rPr>
  </w:style>
  <w:style w:type="character" w:customStyle="1" w:styleId="st1">
    <w:name w:val="st1"/>
    <w:uiPriority w:val="99"/>
    <w:rsid w:val="00075D60"/>
    <w:rPr>
      <w:rFonts w:cs="Times New Roman"/>
    </w:rPr>
  </w:style>
  <w:style w:type="character" w:customStyle="1" w:styleId="hps">
    <w:name w:val="hps"/>
    <w:rsid w:val="003C68E6"/>
  </w:style>
  <w:style w:type="character" w:customStyle="1" w:styleId="atn">
    <w:name w:val="atn"/>
    <w:rsid w:val="003C68E6"/>
  </w:style>
  <w:style w:type="paragraph" w:styleId="ListParagraph">
    <w:name w:val="List Paragraph"/>
    <w:basedOn w:val="Normal"/>
    <w:link w:val="ListParagraphChar"/>
    <w:uiPriority w:val="34"/>
    <w:qFormat/>
    <w:rsid w:val="0019394F"/>
    <w:pPr>
      <w:spacing w:after="200" w:line="276" w:lineRule="auto"/>
      <w:ind w:left="720"/>
      <w:contextualSpacing/>
    </w:pPr>
    <w:rPr>
      <w:rFonts w:ascii="Calibri" w:hAnsi="Calibri"/>
      <w:spacing w:val="0"/>
      <w:sz w:val="22"/>
      <w:szCs w:val="22"/>
      <w:lang w:val="en-US"/>
    </w:rPr>
  </w:style>
  <w:style w:type="character" w:customStyle="1" w:styleId="ListParagraphChar">
    <w:name w:val="List Paragraph Char"/>
    <w:link w:val="ListParagraph"/>
    <w:uiPriority w:val="34"/>
    <w:locked/>
    <w:rsid w:val="0019394F"/>
    <w:rPr>
      <w:rFonts w:ascii="Calibri" w:hAnsi="Calibri"/>
      <w:sz w:val="22"/>
      <w:szCs w:val="22"/>
      <w:lang w:val="en-US" w:eastAsia="en-US"/>
    </w:rPr>
  </w:style>
  <w:style w:type="paragraph" w:customStyle="1" w:styleId="Chapter">
    <w:name w:val="Chapter"/>
    <w:basedOn w:val="Normal"/>
    <w:next w:val="Normal"/>
    <w:rsid w:val="000F34A5"/>
    <w:pPr>
      <w:numPr>
        <w:numId w:val="9"/>
      </w:numPr>
      <w:tabs>
        <w:tab w:val="left" w:pos="1440"/>
      </w:tabs>
      <w:spacing w:after="240"/>
      <w:jc w:val="center"/>
    </w:pPr>
    <w:rPr>
      <w:b/>
      <w:smallCaps/>
      <w:spacing w:val="0"/>
    </w:rPr>
  </w:style>
  <w:style w:type="paragraph" w:customStyle="1" w:styleId="Paragraph">
    <w:name w:val="Paragraph"/>
    <w:basedOn w:val="BodyTextIndent"/>
    <w:link w:val="ParagraphChar"/>
    <w:rsid w:val="000F34A5"/>
    <w:pPr>
      <w:numPr>
        <w:ilvl w:val="1"/>
        <w:numId w:val="9"/>
      </w:numPr>
      <w:spacing w:before="120"/>
      <w:jc w:val="both"/>
      <w:outlineLvl w:val="1"/>
    </w:pPr>
    <w:rPr>
      <w:spacing w:val="0"/>
    </w:rPr>
  </w:style>
  <w:style w:type="paragraph" w:customStyle="1" w:styleId="subpar">
    <w:name w:val="subpar"/>
    <w:basedOn w:val="BodyTextIndent3"/>
    <w:rsid w:val="000F34A5"/>
    <w:pPr>
      <w:numPr>
        <w:ilvl w:val="2"/>
        <w:numId w:val="9"/>
      </w:numPr>
      <w:spacing w:before="120"/>
      <w:jc w:val="both"/>
      <w:outlineLvl w:val="2"/>
    </w:pPr>
    <w:rPr>
      <w:spacing w:val="0"/>
      <w:sz w:val="24"/>
      <w:szCs w:val="20"/>
    </w:rPr>
  </w:style>
  <w:style w:type="paragraph" w:customStyle="1" w:styleId="SubSubPar">
    <w:name w:val="SubSubPar"/>
    <w:basedOn w:val="subpar"/>
    <w:rsid w:val="000F34A5"/>
    <w:pPr>
      <w:numPr>
        <w:ilvl w:val="3"/>
      </w:numPr>
      <w:tabs>
        <w:tab w:val="left" w:pos="0"/>
      </w:tabs>
    </w:pPr>
  </w:style>
  <w:style w:type="character" w:customStyle="1" w:styleId="ParagraphChar">
    <w:name w:val="Paragraph Char"/>
    <w:link w:val="Paragraph"/>
    <w:locked/>
    <w:rsid w:val="000F34A5"/>
    <w:rPr>
      <w:noProof/>
      <w:sz w:val="24"/>
      <w:lang w:eastAsia="en-US"/>
    </w:rPr>
  </w:style>
  <w:style w:type="paragraph" w:styleId="BodyTextIndent3">
    <w:name w:val="Body Text Indent 3"/>
    <w:basedOn w:val="Normal"/>
    <w:link w:val="BodyTextIndent3Char"/>
    <w:rsid w:val="000F34A5"/>
    <w:pPr>
      <w:spacing w:after="120"/>
      <w:ind w:left="360"/>
    </w:pPr>
    <w:rPr>
      <w:sz w:val="16"/>
      <w:szCs w:val="16"/>
    </w:rPr>
  </w:style>
  <w:style w:type="character" w:customStyle="1" w:styleId="BodyTextIndent3Char">
    <w:name w:val="Body Text Indent 3 Char"/>
    <w:basedOn w:val="DefaultParagraphFont"/>
    <w:link w:val="BodyTextIndent3"/>
    <w:rsid w:val="000F34A5"/>
    <w:rPr>
      <w:spacing w:val="-3"/>
      <w:sz w:val="16"/>
      <w:szCs w:val="16"/>
      <w:lang w:val="es-ES_tradnl" w:eastAsia="en-US"/>
    </w:rPr>
  </w:style>
  <w:style w:type="paragraph" w:customStyle="1" w:styleId="Annex">
    <w:name w:val="Annex"/>
    <w:basedOn w:val="Normal"/>
    <w:rsid w:val="00EC0CF1"/>
    <w:rPr>
      <w:caps/>
      <w:spacing w:val="0"/>
    </w:rPr>
  </w:style>
  <w:style w:type="paragraph" w:customStyle="1" w:styleId="AbbrDesc">
    <w:name w:val="AbbrDesc"/>
    <w:basedOn w:val="Normal"/>
    <w:rsid w:val="00EC0CF1"/>
    <w:pPr>
      <w:tabs>
        <w:tab w:val="left" w:pos="3060"/>
      </w:tabs>
      <w:jc w:val="both"/>
    </w:pPr>
    <w:rPr>
      <w:spacing w:val="0"/>
    </w:rPr>
  </w:style>
  <w:style w:type="paragraph" w:customStyle="1" w:styleId="TableContents">
    <w:name w:val="Table Contents"/>
    <w:basedOn w:val="BodyText"/>
    <w:rsid w:val="00C74305"/>
    <w:pPr>
      <w:widowControl w:val="0"/>
      <w:suppressAutoHyphens/>
      <w:spacing w:after="0"/>
    </w:pPr>
    <w:rPr>
      <w:spacing w:val="0"/>
      <w:szCs w:val="24"/>
      <w:lang w:val="es-CO" w:eastAsia="es-CO"/>
    </w:rPr>
  </w:style>
  <w:style w:type="character" w:customStyle="1" w:styleId="ctl00treeview101">
    <w:name w:val="ctl00_treeview1_01"/>
    <w:basedOn w:val="DefaultParagraphFont"/>
    <w:rsid w:val="008B640A"/>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12586">
      <w:bodyDiv w:val="1"/>
      <w:marLeft w:val="0"/>
      <w:marRight w:val="0"/>
      <w:marTop w:val="0"/>
      <w:marBottom w:val="0"/>
      <w:divBdr>
        <w:top w:val="none" w:sz="0" w:space="0" w:color="auto"/>
        <w:left w:val="none" w:sz="0" w:space="0" w:color="auto"/>
        <w:bottom w:val="none" w:sz="0" w:space="0" w:color="auto"/>
        <w:right w:val="none" w:sz="0" w:space="0" w:color="auto"/>
      </w:divBdr>
    </w:div>
    <w:div w:id="679086233">
      <w:bodyDiv w:val="1"/>
      <w:marLeft w:val="0"/>
      <w:marRight w:val="0"/>
      <w:marTop w:val="0"/>
      <w:marBottom w:val="0"/>
      <w:divBdr>
        <w:top w:val="none" w:sz="0" w:space="0" w:color="auto"/>
        <w:left w:val="none" w:sz="0" w:space="0" w:color="auto"/>
        <w:bottom w:val="none" w:sz="0" w:space="0" w:color="auto"/>
        <w:right w:val="none" w:sz="0" w:space="0" w:color="auto"/>
      </w:divBdr>
    </w:div>
    <w:div w:id="106706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customXml" Target="../customXml/item7.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s\MIF%20TC\PropuestaMI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38082718</IDBDocs_x0020_Number>
    <TaxCatchAll xmlns="cdc7663a-08f0-4737-9e8c-148ce897a09c">
      <Value>22</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MIF/ATB</Division_x0020_or_x0020_Unit>
    <Approval_x0020_Number xmlns="cdc7663a-08f0-4737-9e8c-148ce897a09c" xsi:nil="true"/>
    <Document_x0020_Author xmlns="cdc7663a-08f0-4737-9e8c-148ce897a09c">Mejicanos Rios, Lorena E</Document_x0020_Author>
    <Disclosure_x0020_Activity xmlns="cdc7663a-08f0-4737-9e8c-148ce897a09c">Donors Memorandum</Disclosure_x0020_Activity>
    <Fiscal_x0020_Year_x0020_IDB xmlns="cdc7663a-08f0-4737-9e8c-148ce897a09c">2013</Fiscal_x0020_Year_x0020_IDB>
    <Webtopic xmlns="cdc7663a-08f0-4737-9e8c-148ce897a09c">Climate Change and Renewable Energy;Natural Resource Management and Conservation</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WORD&lt;/APPLICATION&gt;&lt;STAGE_CODE&gt;DM&lt;/STAGE_CODE&gt;&lt;USER_STAGE&gt;Donors Memorandum&lt;/USER_STAGE&gt;&lt;PD_OBJ_TYPE&gt;0&lt;/PD_OBJ_TYPE&gt;&lt;MAKERECORD&gt;N&lt;/MAKERECORD&gt;&lt;/Data&gt;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Spanish</Document_x0020_Language_x0020_IDB>
    <Identifier xmlns="cdc7663a-08f0-4737-9e8c-148ce897a09c"> MAIN DOC</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F0F9E78-6A58-4978-8C16-5200CA7CF648}"/>
</file>

<file path=customXml/itemProps2.xml><?xml version="1.0" encoding="utf-8"?>
<ds:datastoreItem xmlns:ds="http://schemas.openxmlformats.org/officeDocument/2006/customXml" ds:itemID="{CE1C6D30-8B11-4E48-BF6C-2F4C3DC03C7B}"/>
</file>

<file path=customXml/itemProps3.xml><?xml version="1.0" encoding="utf-8"?>
<ds:datastoreItem xmlns:ds="http://schemas.openxmlformats.org/officeDocument/2006/customXml" ds:itemID="{457B12AE-5529-4FB1-81D9-993549684C70}"/>
</file>

<file path=customXml/itemProps4.xml><?xml version="1.0" encoding="utf-8"?>
<ds:datastoreItem xmlns:ds="http://schemas.openxmlformats.org/officeDocument/2006/customXml" ds:itemID="{B01831B5-229B-425F-8483-23CA84CD44F4}"/>
</file>

<file path=customXml/itemProps5.xml><?xml version="1.0" encoding="utf-8"?>
<ds:datastoreItem xmlns:ds="http://schemas.openxmlformats.org/officeDocument/2006/customXml" ds:itemID="{C9122DC3-6208-427A-A8E5-271B49E043CC}"/>
</file>

<file path=customXml/itemProps6.xml><?xml version="1.0" encoding="utf-8"?>
<ds:datastoreItem xmlns:ds="http://schemas.openxmlformats.org/officeDocument/2006/customXml" ds:itemID="{7467255D-51EF-45A0-9EAC-F5994D3CBEAF}"/>
</file>

<file path=customXml/itemProps7.xml><?xml version="1.0" encoding="utf-8"?>
<ds:datastoreItem xmlns:ds="http://schemas.openxmlformats.org/officeDocument/2006/customXml" ds:itemID="{AA51DB5B-2AA8-456C-B6E5-059D05BAEFD0}"/>
</file>

<file path=docProps/app.xml><?xml version="1.0" encoding="utf-8"?>
<Properties xmlns="http://schemas.openxmlformats.org/officeDocument/2006/extended-properties" xmlns:vt="http://schemas.openxmlformats.org/officeDocument/2006/docPropsVTypes">
  <Template>PropuestaMIF.dotm</Template>
  <TotalTime>646</TotalTime>
  <Pages>27</Pages>
  <Words>7227</Words>
  <Characters>42451</Characters>
  <Application>Microsoft Office Word</Application>
  <DocSecurity>0</DocSecurity>
  <Lines>673</Lines>
  <Paragraphs>271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49407</CharactersWithSpaces>
  <SharedDoc>false</SharedDoc>
  <HLinks>
    <vt:vector size="24" baseType="variant">
      <vt:variant>
        <vt:i4>2818095</vt:i4>
      </vt:variant>
      <vt:variant>
        <vt:i4>9</vt:i4>
      </vt:variant>
      <vt:variant>
        <vt:i4>0</vt:i4>
      </vt:variant>
      <vt:variant>
        <vt:i4>5</vt:i4>
      </vt:variant>
      <vt:variant>
        <vt:lpwstr>http://www.inec.go.cr/A/MS/Encuestas/Encuesta Nacional de Hogares/Publicaciones/C0/2012/01. Resultados generales ENAHO 2012.pdf</vt:lpwstr>
      </vt:variant>
      <vt:variant>
        <vt:lpwstr/>
      </vt:variant>
      <vt:variant>
        <vt:i4>5177427</vt:i4>
      </vt:variant>
      <vt:variant>
        <vt:i4>6</vt:i4>
      </vt:variant>
      <vt:variant>
        <vt:i4>0</vt:i4>
      </vt:variant>
      <vt:variant>
        <vt:i4>5</vt:i4>
      </vt:variant>
      <vt:variant>
        <vt:lpwstr>http://www.ghgprotocol.org/files/ghgp/GHG Protocol Policies and Actions Standard - Draft for Review Group - November 2012.pdf</vt:lpwstr>
      </vt:variant>
      <vt:variant>
        <vt:lpwstr/>
      </vt:variant>
      <vt:variant>
        <vt:i4>7864355</vt:i4>
      </vt:variant>
      <vt:variant>
        <vt:i4>3</vt:i4>
      </vt:variant>
      <vt:variant>
        <vt:i4>0</vt:i4>
      </vt:variant>
      <vt:variant>
        <vt:i4>5</vt:i4>
      </vt:variant>
      <vt:variant>
        <vt:lpwstr>http://www.ghgprotocol.org/files/ghgp/Agriculture-Guidance-Second-draft-%28March_19th_2013%29.pdf</vt:lpwstr>
      </vt:variant>
      <vt:variant>
        <vt:lpwstr/>
      </vt:variant>
      <vt:variant>
        <vt:i4>7012403</vt:i4>
      </vt:variant>
      <vt:variant>
        <vt:i4>0</vt:i4>
      </vt:variant>
      <vt:variant>
        <vt:i4>0</vt:i4>
      </vt:variant>
      <vt:variant>
        <vt:i4>5</vt:i4>
      </vt:variant>
      <vt:variant>
        <vt:lpwstr>http://www.icafe.go.cr/icafe/anuncios/roya_del_cafe/Situación Roya 2012 (presentación CENECOOP).pdf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HO-M1036  mejora de la eficiencia en el procesamiento de café y reducción de su impacto ambiental</dc:title>
  <dc:creator>María Amparo Cabezas</dc:creator>
  <cp:keywords/>
  <cp:lastModifiedBy>Test</cp:lastModifiedBy>
  <cp:revision>45</cp:revision>
  <cp:lastPrinted>2013-08-14T14:30:00Z</cp:lastPrinted>
  <dcterms:created xsi:type="dcterms:W3CDTF">2013-09-24T15:43:00Z</dcterms:created>
  <dcterms:modified xsi:type="dcterms:W3CDTF">2013-09-25T21:45:00Z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22;#Honduras|0dd9f989-602d-4742-8212-5c1b8b0b74d5</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