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17E" w:rsidRPr="00CA6F0E" w:rsidRDefault="000B717E" w:rsidP="000B717E">
      <w:pPr>
        <w:pStyle w:val="Default"/>
        <w:rPr>
          <w:rFonts w:ascii="Times New Roman Bold" w:hAnsi="Times New Roman Bold"/>
          <w:b/>
          <w:bCs/>
          <w:smallCaps/>
          <w:noProof/>
          <w:lang w:val="en-US" w:eastAsia="en-US"/>
        </w:rPr>
      </w:pPr>
      <w:r w:rsidRPr="00CA6F0E">
        <w:rPr>
          <w:rFonts w:ascii="Times New Roman Bold" w:hAnsi="Times New Roman Bold"/>
          <w:b/>
          <w:bCs/>
          <w:smallCaps/>
          <w:noProof/>
          <w:lang w:val="en-US" w:eastAsia="en-US"/>
        </w:rPr>
        <w:t>Chile</w:t>
      </w:r>
    </w:p>
    <w:p w:rsidR="000B717E" w:rsidRPr="00CA6F0E" w:rsidRDefault="000B717E" w:rsidP="000B717E">
      <w:pPr>
        <w:pStyle w:val="Default"/>
        <w:rPr>
          <w:rFonts w:ascii="Times New Roman Bold" w:hAnsi="Times New Roman Bold"/>
          <w:b/>
          <w:bCs/>
          <w:smallCaps/>
          <w:noProof/>
          <w:lang w:val="en-US" w:eastAsia="en-US"/>
        </w:rPr>
      </w:pPr>
      <w:r w:rsidRPr="00CA6F0E">
        <w:rPr>
          <w:rFonts w:ascii="Times New Roman Bold" w:hAnsi="Times New Roman Bold"/>
          <w:b/>
          <w:bCs/>
          <w:smallCaps/>
          <w:noProof/>
          <w:lang w:val="en-US" w:eastAsia="en-US"/>
        </w:rPr>
        <w:t>Strenghtening Of MTT's Institutional Capacacities For The Large Scale Port (CH-T1161)</w:t>
      </w:r>
    </w:p>
    <w:p w:rsidR="000B717E" w:rsidRPr="00CA6F0E" w:rsidRDefault="000B717E" w:rsidP="000B717E">
      <w:pPr>
        <w:pStyle w:val="Default"/>
        <w:rPr>
          <w:rFonts w:ascii="Times New Roman Bold" w:hAnsi="Times New Roman Bold"/>
          <w:b/>
          <w:bCs/>
          <w:smallCaps/>
          <w:noProof/>
          <w:lang w:val="en-US" w:eastAsia="en-US"/>
        </w:rPr>
      </w:pPr>
    </w:p>
    <w:p w:rsidR="000B717E" w:rsidRPr="00CA6F0E" w:rsidRDefault="000B717E" w:rsidP="000B717E">
      <w:pPr>
        <w:pStyle w:val="Default"/>
        <w:rPr>
          <w:rFonts w:ascii="Times New Roman Bold" w:hAnsi="Times New Roman Bold"/>
          <w:b/>
          <w:bCs/>
          <w:smallCaps/>
          <w:noProof/>
          <w:lang w:val="en-US" w:eastAsia="en-US"/>
        </w:rPr>
      </w:pPr>
      <w:r w:rsidRPr="00CA6F0E">
        <w:rPr>
          <w:rFonts w:ascii="Times New Roman Bold" w:hAnsi="Times New Roman Bold"/>
          <w:b/>
          <w:bCs/>
          <w:smallCaps/>
          <w:noProof/>
          <w:lang w:val="en-US" w:eastAsia="en-US"/>
        </w:rPr>
        <w:t>Review And Analysis Of The Political And Institutional Port And Logistics Chile</w:t>
      </w:r>
    </w:p>
    <w:p w:rsidR="0029090A" w:rsidRPr="00CA6F0E" w:rsidRDefault="006A69B6" w:rsidP="000B717E">
      <w:pPr>
        <w:pStyle w:val="Default"/>
        <w:rPr>
          <w:rFonts w:ascii="Times New Roman Bold" w:hAnsi="Times New Roman Bold"/>
          <w:b/>
          <w:bCs/>
          <w:smallCaps/>
          <w:lang w:val="en-GB"/>
        </w:rPr>
      </w:pPr>
      <w:r w:rsidRPr="00CA6F0E">
        <w:rPr>
          <w:rFonts w:ascii="Times New Roman Bold" w:hAnsi="Times New Roman Bold"/>
          <w:b/>
          <w:bCs/>
          <w:smallCaps/>
          <w:lang w:val="en-GB"/>
        </w:rPr>
        <w:t>Ports Policy Review</w:t>
      </w:r>
      <w:r w:rsidR="00A14666" w:rsidRPr="00CA6F0E">
        <w:rPr>
          <w:rFonts w:ascii="Times New Roman Bold" w:hAnsi="Times New Roman Bold"/>
          <w:b/>
          <w:bCs/>
          <w:smallCaps/>
          <w:lang w:val="en-GB"/>
        </w:rPr>
        <w:t xml:space="preserve"> </w:t>
      </w:r>
      <w:r w:rsidR="000B717E" w:rsidRPr="00CA6F0E">
        <w:rPr>
          <w:rFonts w:ascii="Times New Roman Bold" w:hAnsi="Times New Roman Bold"/>
          <w:b/>
          <w:bCs/>
          <w:smallCaps/>
          <w:lang w:val="en-GB"/>
        </w:rPr>
        <w:t xml:space="preserve">Of </w:t>
      </w:r>
      <w:r w:rsidR="00A14666" w:rsidRPr="00CA6F0E">
        <w:rPr>
          <w:rFonts w:ascii="Times New Roman Bold" w:hAnsi="Times New Roman Bold"/>
          <w:b/>
          <w:bCs/>
          <w:smallCaps/>
          <w:lang w:val="en-GB"/>
        </w:rPr>
        <w:t>Chile</w:t>
      </w:r>
    </w:p>
    <w:p w:rsidR="000B717E" w:rsidRPr="00CA6F0E" w:rsidRDefault="000B717E" w:rsidP="000B717E">
      <w:pPr>
        <w:pStyle w:val="Default"/>
        <w:rPr>
          <w:rFonts w:ascii="Times New Roman Bold" w:hAnsi="Times New Roman Bold"/>
          <w:b/>
          <w:bCs/>
          <w:smallCaps/>
          <w:noProof/>
          <w:lang w:val="en-US" w:eastAsia="en-US"/>
        </w:rPr>
      </w:pPr>
    </w:p>
    <w:p w:rsidR="000B717E" w:rsidRPr="00CA6F0E" w:rsidRDefault="000B717E" w:rsidP="000B717E">
      <w:pPr>
        <w:pStyle w:val="Default"/>
        <w:rPr>
          <w:rFonts w:ascii="Times New Roman Bold" w:hAnsi="Times New Roman Bold"/>
          <w:b/>
          <w:bCs/>
          <w:smallCaps/>
          <w:noProof/>
          <w:lang w:val="en-US" w:eastAsia="en-US"/>
        </w:rPr>
      </w:pPr>
      <w:r w:rsidRPr="00CA6F0E">
        <w:rPr>
          <w:rFonts w:ascii="Times New Roman Bold" w:hAnsi="Times New Roman Bold"/>
          <w:b/>
          <w:bCs/>
          <w:smallCaps/>
          <w:noProof/>
          <w:lang w:val="en-US" w:eastAsia="en-US"/>
        </w:rPr>
        <w:t xml:space="preserve">Terms </w:t>
      </w:r>
      <w:r w:rsidRPr="00CA6F0E">
        <w:rPr>
          <w:rFonts w:ascii="Times New Roman Bold" w:hAnsi="Times New Roman Bold"/>
          <w:b/>
          <w:bCs/>
          <w:smallCaps/>
          <w:noProof/>
          <w:lang w:val="en-US" w:eastAsia="en-US"/>
        </w:rPr>
        <w:t>Of Reference</w:t>
      </w:r>
    </w:p>
    <w:p w:rsidR="000B717E" w:rsidRPr="00CA6F0E" w:rsidRDefault="000B717E" w:rsidP="00AD5413">
      <w:pPr>
        <w:pStyle w:val="Default"/>
        <w:spacing w:after="240"/>
        <w:rPr>
          <w:rFonts w:ascii="Times New Roman" w:hAnsi="Times New Roman"/>
          <w:b/>
          <w:bCs/>
          <w:lang w:val="en-GB"/>
        </w:rPr>
      </w:pPr>
    </w:p>
    <w:p w:rsidR="00AD5413" w:rsidRPr="00CA6F0E" w:rsidRDefault="000B717E" w:rsidP="00AD5413">
      <w:pPr>
        <w:pStyle w:val="Default"/>
        <w:spacing w:after="240"/>
        <w:rPr>
          <w:rFonts w:ascii="Times New Roman" w:hAnsi="Times New Roman"/>
          <w:b/>
          <w:bCs/>
          <w:lang w:val="en-GB"/>
        </w:rPr>
      </w:pPr>
      <w:r w:rsidRPr="00CA6F0E">
        <w:rPr>
          <w:rFonts w:ascii="Times New Roman" w:hAnsi="Times New Roman"/>
          <w:b/>
          <w:bCs/>
          <w:lang w:val="en-GB"/>
        </w:rPr>
        <w:t>Background</w:t>
      </w:r>
    </w:p>
    <w:p w:rsidR="00B46FB3" w:rsidRPr="00CA6F0E" w:rsidRDefault="00AD5413" w:rsidP="00B46FB3">
      <w:pPr>
        <w:pStyle w:val="Default"/>
        <w:spacing w:after="240"/>
        <w:jc w:val="both"/>
        <w:rPr>
          <w:rFonts w:ascii="Times New Roman" w:hAnsi="Times New Roman"/>
          <w:bCs/>
          <w:lang w:val="en-GB"/>
        </w:rPr>
      </w:pPr>
      <w:r w:rsidRPr="00CA6F0E">
        <w:rPr>
          <w:rFonts w:ascii="Times New Roman" w:hAnsi="Times New Roman"/>
          <w:bCs/>
          <w:lang w:val="en-GB"/>
        </w:rPr>
        <w:t xml:space="preserve">Ports are essential nodes in supply chains of many countries, in particular those dependent on external trade. Various studies have illustrated the link between efficient, well-functioning ports and external trade performance. For a country like Chile, with </w:t>
      </w:r>
      <w:r w:rsidR="0008005E" w:rsidRPr="00CA6F0E">
        <w:rPr>
          <w:rFonts w:ascii="Times New Roman" w:hAnsi="Times New Roman"/>
          <w:bCs/>
          <w:lang w:val="en-GB"/>
        </w:rPr>
        <w:t xml:space="preserve">an </w:t>
      </w:r>
      <w:r w:rsidRPr="00CA6F0E">
        <w:rPr>
          <w:rFonts w:ascii="Times New Roman" w:hAnsi="Times New Roman"/>
          <w:bCs/>
          <w:lang w:val="en-GB"/>
        </w:rPr>
        <w:t>external trade rate</w:t>
      </w:r>
      <w:r w:rsidR="0008005E" w:rsidRPr="00CA6F0E">
        <w:rPr>
          <w:rFonts w:ascii="Times New Roman" w:hAnsi="Times New Roman"/>
          <w:bCs/>
          <w:lang w:val="en-GB"/>
        </w:rPr>
        <w:t xml:space="preserve"> of approximately </w:t>
      </w:r>
      <w:r w:rsidR="00B46FB3" w:rsidRPr="00CA6F0E">
        <w:rPr>
          <w:rFonts w:ascii="Times New Roman" w:hAnsi="Times New Roman"/>
          <w:bCs/>
          <w:lang w:val="en-GB"/>
        </w:rPr>
        <w:t xml:space="preserve">one third </w:t>
      </w:r>
      <w:r w:rsidR="0008005E" w:rsidRPr="00CA6F0E">
        <w:rPr>
          <w:rFonts w:ascii="Times New Roman" w:hAnsi="Times New Roman"/>
          <w:bCs/>
          <w:lang w:val="en-GB"/>
        </w:rPr>
        <w:t xml:space="preserve">of </w:t>
      </w:r>
      <w:r w:rsidR="00B46FB3" w:rsidRPr="00CA6F0E">
        <w:rPr>
          <w:rFonts w:ascii="Times New Roman" w:hAnsi="Times New Roman"/>
          <w:bCs/>
          <w:lang w:val="en-GB"/>
        </w:rPr>
        <w:t xml:space="preserve">national </w:t>
      </w:r>
      <w:r w:rsidR="0008005E" w:rsidRPr="00CA6F0E">
        <w:rPr>
          <w:rFonts w:ascii="Times New Roman" w:hAnsi="Times New Roman"/>
          <w:bCs/>
          <w:lang w:val="en-GB"/>
        </w:rPr>
        <w:t xml:space="preserve">GDP, </w:t>
      </w:r>
      <w:r w:rsidR="00B46FB3" w:rsidRPr="00CA6F0E">
        <w:rPr>
          <w:rFonts w:ascii="Times New Roman" w:hAnsi="Times New Roman"/>
          <w:bCs/>
          <w:lang w:val="en-GB"/>
        </w:rPr>
        <w:t>well-</w:t>
      </w:r>
      <w:r w:rsidR="0008005E" w:rsidRPr="00CA6F0E">
        <w:rPr>
          <w:rFonts w:ascii="Times New Roman" w:hAnsi="Times New Roman"/>
          <w:bCs/>
          <w:lang w:val="en-GB"/>
        </w:rPr>
        <w:t xml:space="preserve">performing ports are of great importance for economic competitiveness. </w:t>
      </w:r>
    </w:p>
    <w:p w:rsidR="00B46FB3" w:rsidRPr="00CA6F0E" w:rsidRDefault="0008005E" w:rsidP="00B46FB3">
      <w:pPr>
        <w:pStyle w:val="Default"/>
        <w:spacing w:after="240"/>
        <w:jc w:val="both"/>
        <w:rPr>
          <w:rFonts w:ascii="Times New Roman" w:hAnsi="Times New Roman"/>
          <w:bCs/>
          <w:lang w:val="en-GB"/>
        </w:rPr>
      </w:pPr>
      <w:r w:rsidRPr="00CA6F0E">
        <w:rPr>
          <w:rFonts w:ascii="Times New Roman" w:hAnsi="Times New Roman"/>
          <w:bCs/>
          <w:lang w:val="en-GB"/>
        </w:rPr>
        <w:t xml:space="preserve">Performance assessments of Chilean ports exist, but these have not been systematically related to the existing policies and institutions. This study aims to fill this gap by assessing the performance of Chile’s ports and the effectiveness of its national policy framework for its ports. As such, the study intends to provide an analysis not only of port policies, but also of all policy fields that are somehow related to ports, including policies in the domain of shipping, transport, spatial planning, economic development, regional development and environment. In addition, the study will provide an evaluation of the governance of ports, including coordination at the national level, relations between government tiers, port authority functions, funding relations, concession frameworks, port-city relations and the engagement with civil society. </w:t>
      </w:r>
    </w:p>
    <w:p w:rsidR="00AD5413" w:rsidRPr="00CA6F0E" w:rsidRDefault="00B46FB3" w:rsidP="00B46FB3">
      <w:pPr>
        <w:pStyle w:val="Default"/>
        <w:spacing w:after="240"/>
        <w:jc w:val="both"/>
        <w:rPr>
          <w:rFonts w:ascii="Times New Roman" w:hAnsi="Times New Roman"/>
          <w:bCs/>
          <w:lang w:val="en-GB"/>
        </w:rPr>
      </w:pPr>
      <w:r w:rsidRPr="00CA6F0E">
        <w:rPr>
          <w:rFonts w:ascii="Times New Roman" w:hAnsi="Times New Roman"/>
          <w:bCs/>
          <w:lang w:val="en-GB"/>
        </w:rPr>
        <w:t xml:space="preserve">Based on this analysis, policy recommendations will be formulated, both within a short term and long term perspective, considering both what is possible within current legal framework and proposals that would need changes in laws. </w:t>
      </w:r>
    </w:p>
    <w:p w:rsidR="007838EB" w:rsidRPr="00CA6F0E" w:rsidRDefault="000B717E" w:rsidP="00C6629C">
      <w:pPr>
        <w:pStyle w:val="Default"/>
        <w:spacing w:before="240" w:after="240"/>
        <w:rPr>
          <w:rFonts w:ascii="Times New Roman" w:hAnsi="Times New Roman"/>
          <w:b/>
          <w:color w:val="auto"/>
          <w:lang w:val="en-GB"/>
        </w:rPr>
      </w:pPr>
      <w:r w:rsidRPr="00CA6F0E">
        <w:rPr>
          <w:rFonts w:ascii="Times New Roman" w:hAnsi="Times New Roman"/>
          <w:b/>
          <w:color w:val="auto"/>
          <w:lang w:val="en-GB"/>
        </w:rPr>
        <w:t>Aim of study</w:t>
      </w:r>
    </w:p>
    <w:p w:rsidR="006A69B6" w:rsidRPr="00CA6F0E" w:rsidRDefault="006A69B6" w:rsidP="006A69B6">
      <w:pPr>
        <w:pStyle w:val="Default"/>
        <w:numPr>
          <w:ilvl w:val="0"/>
          <w:numId w:val="1"/>
        </w:numPr>
        <w:spacing w:before="240" w:after="20"/>
        <w:jc w:val="both"/>
        <w:rPr>
          <w:rFonts w:ascii="Times New Roman" w:hAnsi="Times New Roman"/>
          <w:color w:val="auto"/>
          <w:lang w:val="en-GB"/>
        </w:rPr>
      </w:pPr>
      <w:r w:rsidRPr="00CA6F0E">
        <w:rPr>
          <w:rFonts w:ascii="Times New Roman" w:hAnsi="Times New Roman"/>
          <w:color w:val="auto"/>
          <w:lang w:val="en-GB"/>
        </w:rPr>
        <w:t>Assessment of national policy framework conditions for ports</w:t>
      </w:r>
    </w:p>
    <w:p w:rsidR="007838EB" w:rsidRPr="00CA6F0E" w:rsidRDefault="006A69B6" w:rsidP="006A69B6">
      <w:pPr>
        <w:pStyle w:val="Default"/>
        <w:numPr>
          <w:ilvl w:val="0"/>
          <w:numId w:val="1"/>
        </w:numPr>
        <w:spacing w:before="240" w:after="20"/>
        <w:jc w:val="both"/>
        <w:rPr>
          <w:rFonts w:ascii="Times New Roman" w:hAnsi="Times New Roman"/>
          <w:color w:val="auto"/>
          <w:lang w:val="en-GB"/>
        </w:rPr>
      </w:pPr>
      <w:r w:rsidRPr="00CA6F0E">
        <w:rPr>
          <w:rFonts w:ascii="Times New Roman" w:hAnsi="Times New Roman"/>
          <w:color w:val="auto"/>
          <w:lang w:val="en-GB"/>
        </w:rPr>
        <w:t>Provide policy recommendations to improve port performance</w:t>
      </w:r>
    </w:p>
    <w:p w:rsidR="007838EB" w:rsidRPr="00CA6F0E" w:rsidRDefault="007838EB" w:rsidP="00C6629C">
      <w:pPr>
        <w:pStyle w:val="Default"/>
        <w:spacing w:before="240" w:after="240"/>
        <w:rPr>
          <w:rFonts w:ascii="Times New Roman" w:hAnsi="Times New Roman"/>
          <w:b/>
          <w:color w:val="auto"/>
          <w:lang w:val="en-GB"/>
        </w:rPr>
      </w:pPr>
      <w:r w:rsidRPr="00CA6F0E">
        <w:rPr>
          <w:rFonts w:ascii="Times New Roman" w:hAnsi="Times New Roman"/>
          <w:b/>
          <w:color w:val="auto"/>
          <w:lang w:val="en-GB"/>
        </w:rPr>
        <w:t>Possible outline</w:t>
      </w:r>
      <w:r w:rsidR="000B717E" w:rsidRPr="00CA6F0E">
        <w:rPr>
          <w:rFonts w:ascii="Times New Roman" w:hAnsi="Times New Roman"/>
          <w:b/>
          <w:color w:val="auto"/>
          <w:lang w:val="en-GB"/>
        </w:rPr>
        <w:t xml:space="preserve"> of study</w:t>
      </w:r>
      <w:r w:rsidRPr="00CA6F0E">
        <w:rPr>
          <w:rFonts w:ascii="Times New Roman" w:hAnsi="Times New Roman"/>
          <w:b/>
          <w:color w:val="auto"/>
          <w:lang w:val="en-GB"/>
        </w:rPr>
        <w:t xml:space="preserve"> </w:t>
      </w:r>
    </w:p>
    <w:p w:rsidR="006A69B6" w:rsidRPr="00CA6F0E" w:rsidRDefault="006A69B6" w:rsidP="006A69B6">
      <w:pPr>
        <w:pStyle w:val="Default"/>
        <w:numPr>
          <w:ilvl w:val="0"/>
          <w:numId w:val="12"/>
        </w:numPr>
        <w:spacing w:after="6"/>
        <w:rPr>
          <w:rFonts w:ascii="Times New Roman" w:hAnsi="Times New Roman"/>
          <w:lang w:val="en-US"/>
        </w:rPr>
      </w:pPr>
      <w:r w:rsidRPr="00CA6F0E">
        <w:rPr>
          <w:rFonts w:ascii="Times New Roman" w:hAnsi="Times New Roman"/>
          <w:lang w:val="en-US"/>
        </w:rPr>
        <w:t>The national ports system</w:t>
      </w:r>
    </w:p>
    <w:p w:rsidR="006A69B6" w:rsidRPr="00CA6F0E" w:rsidRDefault="006A69B6" w:rsidP="006A69B6">
      <w:pPr>
        <w:pStyle w:val="Default"/>
        <w:numPr>
          <w:ilvl w:val="1"/>
          <w:numId w:val="12"/>
        </w:numPr>
        <w:spacing w:after="6"/>
        <w:rPr>
          <w:rFonts w:ascii="Times New Roman" w:hAnsi="Times New Roman"/>
          <w:lang w:val="en-US"/>
        </w:rPr>
      </w:pPr>
      <w:r w:rsidRPr="00CA6F0E">
        <w:rPr>
          <w:rFonts w:ascii="Times New Roman" w:hAnsi="Times New Roman"/>
          <w:lang w:val="en-US"/>
        </w:rPr>
        <w:t xml:space="preserve">Ports and their role </w:t>
      </w:r>
      <w:r w:rsidR="007A641B" w:rsidRPr="00CA6F0E">
        <w:rPr>
          <w:rFonts w:ascii="Times New Roman" w:hAnsi="Times New Roman"/>
          <w:lang w:val="en-US"/>
        </w:rPr>
        <w:t>in supply chains and in the national/regional economies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fr-FR"/>
        </w:rPr>
        <w:t xml:space="preserve">Port </w:t>
      </w:r>
      <w:r w:rsidRPr="00CA6F0E">
        <w:rPr>
          <w:rFonts w:ascii="Times New Roman" w:hAnsi="Times New Roman"/>
          <w:lang w:val="en-GB"/>
        </w:rPr>
        <w:t>hierarchies</w:t>
      </w:r>
    </w:p>
    <w:p w:rsidR="007A641B" w:rsidRPr="00CA6F0E" w:rsidRDefault="007A641B"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Public ports v private ports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Port hinterlands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Port performance</w:t>
      </w:r>
      <w:r w:rsidR="00AD5413" w:rsidRPr="00CA6F0E">
        <w:rPr>
          <w:rFonts w:ascii="Times New Roman" w:hAnsi="Times New Roman"/>
          <w:lang w:val="en-GB"/>
        </w:rPr>
        <w:br/>
        <w:t>Growth and market share</w:t>
      </w:r>
      <w:r w:rsidR="00AD5413" w:rsidRPr="00CA6F0E">
        <w:rPr>
          <w:rFonts w:ascii="Times New Roman" w:hAnsi="Times New Roman"/>
          <w:lang w:val="en-GB"/>
        </w:rPr>
        <w:br/>
      </w:r>
      <w:r w:rsidR="00AD5413" w:rsidRPr="00CA6F0E">
        <w:rPr>
          <w:rFonts w:ascii="Times New Roman" w:hAnsi="Times New Roman"/>
          <w:lang w:val="en-GB"/>
        </w:rPr>
        <w:lastRenderedPageBreak/>
        <w:t>Port costs</w:t>
      </w:r>
      <w:r w:rsidR="00AD5413" w:rsidRPr="00CA6F0E">
        <w:rPr>
          <w:rFonts w:ascii="Times New Roman" w:hAnsi="Times New Roman"/>
          <w:lang w:val="en-GB"/>
        </w:rPr>
        <w:br/>
        <w:t>Turnaround time</w:t>
      </w:r>
      <w:r w:rsidR="00AD5413" w:rsidRPr="00CA6F0E">
        <w:rPr>
          <w:rFonts w:ascii="Times New Roman" w:hAnsi="Times New Roman"/>
          <w:lang w:val="en-GB"/>
        </w:rPr>
        <w:br/>
        <w:t>Capacity utilisation</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Port impacts</w:t>
      </w:r>
    </w:p>
    <w:p w:rsidR="007A641B" w:rsidRPr="00CA6F0E" w:rsidRDefault="00C7256C" w:rsidP="006A69B6">
      <w:pPr>
        <w:pStyle w:val="Default"/>
        <w:numPr>
          <w:ilvl w:val="1"/>
          <w:numId w:val="12"/>
        </w:numPr>
        <w:spacing w:after="6"/>
        <w:rPr>
          <w:rFonts w:ascii="Times New Roman" w:hAnsi="Times New Roman"/>
          <w:lang w:val="en-GB"/>
        </w:rPr>
      </w:pPr>
      <w:r w:rsidRPr="00CA6F0E">
        <w:rPr>
          <w:rFonts w:ascii="Times New Roman" w:hAnsi="Times New Roman"/>
          <w:lang w:val="en-GB"/>
        </w:rPr>
        <w:t>Industrial organisation in ports and related services (e.g. shipping, freight-forwarding)</w:t>
      </w:r>
    </w:p>
    <w:p w:rsidR="004A031F" w:rsidRPr="00CA6F0E" w:rsidRDefault="004A031F" w:rsidP="006A69B6">
      <w:pPr>
        <w:pStyle w:val="Default"/>
        <w:numPr>
          <w:ilvl w:val="0"/>
          <w:numId w:val="12"/>
        </w:numPr>
        <w:spacing w:after="6"/>
        <w:rPr>
          <w:rFonts w:ascii="Times New Roman" w:hAnsi="Times New Roman"/>
          <w:lang w:val="en-GB"/>
        </w:rPr>
      </w:pPr>
      <w:r w:rsidRPr="00CA6F0E">
        <w:rPr>
          <w:rFonts w:ascii="Times New Roman" w:hAnsi="Times New Roman"/>
          <w:lang w:val="en-GB"/>
        </w:rPr>
        <w:t>Evolutions in maritime transport</w:t>
      </w:r>
      <w:r w:rsidRPr="00CA6F0E">
        <w:rPr>
          <w:rFonts w:ascii="Times New Roman" w:hAnsi="Times New Roman"/>
          <w:lang w:val="en-GB"/>
        </w:rPr>
        <w:br/>
        <w:t>2.1. Evolving trade routes and capacity of choke points (including Panama Canal</w:t>
      </w:r>
      <w:proofErr w:type="gramStart"/>
      <w:r w:rsidRPr="00CA6F0E">
        <w:rPr>
          <w:rFonts w:ascii="Times New Roman" w:hAnsi="Times New Roman"/>
          <w:lang w:val="en-GB"/>
        </w:rPr>
        <w:t>)</w:t>
      </w:r>
      <w:proofErr w:type="gramEnd"/>
      <w:r w:rsidRPr="00CA6F0E">
        <w:rPr>
          <w:rFonts w:ascii="Times New Roman" w:hAnsi="Times New Roman"/>
          <w:lang w:val="en-GB"/>
        </w:rPr>
        <w:br/>
        <w:t>2.2. Increasing ship size</w:t>
      </w:r>
      <w:r w:rsidRPr="00CA6F0E">
        <w:rPr>
          <w:rFonts w:ascii="Times New Roman" w:hAnsi="Times New Roman"/>
          <w:lang w:val="en-GB"/>
        </w:rPr>
        <w:br/>
        <w:t>2.3 Clean shipping</w:t>
      </w:r>
      <w:r w:rsidRPr="00CA6F0E">
        <w:rPr>
          <w:rFonts w:ascii="Times New Roman" w:hAnsi="Times New Roman"/>
          <w:lang w:val="en-GB"/>
        </w:rPr>
        <w:br/>
        <w:t>2.4 ICT applications in maritime transport</w:t>
      </w:r>
    </w:p>
    <w:p w:rsidR="004A031F" w:rsidRPr="00CA6F0E" w:rsidRDefault="004A031F" w:rsidP="004A031F">
      <w:pPr>
        <w:pStyle w:val="Default"/>
        <w:spacing w:after="6"/>
        <w:ind w:left="720"/>
        <w:rPr>
          <w:rFonts w:ascii="Times New Roman" w:hAnsi="Times New Roman"/>
          <w:lang w:val="en-GB"/>
        </w:rPr>
      </w:pPr>
      <w:r w:rsidRPr="00CA6F0E">
        <w:rPr>
          <w:rFonts w:ascii="Times New Roman" w:hAnsi="Times New Roman"/>
          <w:lang w:val="en-GB"/>
        </w:rPr>
        <w:t>2.5 International trade trends</w:t>
      </w:r>
    </w:p>
    <w:p w:rsidR="006A69B6" w:rsidRPr="00CA6F0E" w:rsidRDefault="006A69B6" w:rsidP="006A69B6">
      <w:pPr>
        <w:pStyle w:val="Default"/>
        <w:numPr>
          <w:ilvl w:val="0"/>
          <w:numId w:val="12"/>
        </w:numPr>
        <w:spacing w:after="6"/>
        <w:rPr>
          <w:rFonts w:ascii="Times New Roman" w:hAnsi="Times New Roman"/>
          <w:lang w:val="en-GB"/>
        </w:rPr>
      </w:pPr>
      <w:r w:rsidRPr="00CA6F0E">
        <w:rPr>
          <w:rFonts w:ascii="Times New Roman" w:hAnsi="Times New Roman"/>
          <w:lang w:val="en-GB"/>
        </w:rPr>
        <w:t>The policy framework:</w:t>
      </w:r>
    </w:p>
    <w:p w:rsidR="006A69B6" w:rsidRPr="00CA6F0E" w:rsidRDefault="006A69B6" w:rsidP="006A69B6">
      <w:pPr>
        <w:pStyle w:val="Default"/>
        <w:numPr>
          <w:ilvl w:val="1"/>
          <w:numId w:val="12"/>
        </w:numPr>
        <w:spacing w:after="6"/>
        <w:rPr>
          <w:rFonts w:ascii="Times New Roman" w:hAnsi="Times New Roman"/>
          <w:lang w:val="fr-FR"/>
        </w:rPr>
      </w:pPr>
      <w:r w:rsidRPr="00CA6F0E">
        <w:rPr>
          <w:rFonts w:ascii="Times New Roman" w:hAnsi="Times New Roman"/>
          <w:lang w:val="fr-FR"/>
        </w:rPr>
        <w:t>Port policies</w:t>
      </w:r>
      <w:r w:rsidR="00A14666" w:rsidRPr="00CA6F0E">
        <w:rPr>
          <w:rFonts w:ascii="Times New Roman" w:hAnsi="Times New Roman"/>
          <w:lang w:val="fr-FR"/>
        </w:rPr>
        <w:br/>
        <w:t>Strategic port development</w:t>
      </w:r>
      <w:r w:rsidR="00A14666" w:rsidRPr="00CA6F0E">
        <w:rPr>
          <w:rFonts w:ascii="Times New Roman" w:hAnsi="Times New Roman"/>
          <w:lang w:val="fr-FR"/>
        </w:rPr>
        <w:br/>
        <w:t>Port labour policies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Shipping policies</w:t>
      </w:r>
      <w:r w:rsidR="00A14666" w:rsidRPr="00CA6F0E">
        <w:rPr>
          <w:rFonts w:ascii="Times New Roman" w:hAnsi="Times New Roman"/>
          <w:lang w:val="en-GB"/>
        </w:rPr>
        <w:br/>
        <w:t>Coastal shipping</w:t>
      </w:r>
      <w:r w:rsidR="00A14666" w:rsidRPr="00CA6F0E">
        <w:rPr>
          <w:rFonts w:ascii="Times New Roman" w:hAnsi="Times New Roman"/>
          <w:lang w:val="en-GB"/>
        </w:rPr>
        <w:br/>
        <w:t>Transhipment</w:t>
      </w:r>
      <w:r w:rsidR="00A14666" w:rsidRPr="00CA6F0E">
        <w:rPr>
          <w:rFonts w:ascii="Times New Roman" w:hAnsi="Times New Roman"/>
          <w:lang w:val="en-GB"/>
        </w:rPr>
        <w:br/>
        <w:t>Policies to stimulate shipping industry</w:t>
      </w:r>
    </w:p>
    <w:p w:rsidR="00A14666" w:rsidRPr="00CA6F0E" w:rsidRDefault="006A69B6" w:rsidP="00A14666">
      <w:pPr>
        <w:pStyle w:val="Default"/>
        <w:numPr>
          <w:ilvl w:val="1"/>
          <w:numId w:val="12"/>
        </w:numPr>
        <w:spacing w:after="6"/>
        <w:rPr>
          <w:rFonts w:ascii="Times New Roman" w:hAnsi="Times New Roman"/>
          <w:lang w:val="en-GB"/>
        </w:rPr>
      </w:pPr>
      <w:r w:rsidRPr="00CA6F0E">
        <w:rPr>
          <w:rFonts w:ascii="Times New Roman" w:hAnsi="Times New Roman"/>
          <w:lang w:val="en-GB"/>
        </w:rPr>
        <w:t>Transport policies</w:t>
      </w:r>
      <w:r w:rsidR="00A14666" w:rsidRPr="00CA6F0E">
        <w:rPr>
          <w:rFonts w:ascii="Times New Roman" w:hAnsi="Times New Roman"/>
          <w:lang w:val="en-GB"/>
        </w:rPr>
        <w:br/>
        <w:t>Logistics strategies</w:t>
      </w:r>
      <w:r w:rsidR="00A14666" w:rsidRPr="00CA6F0E">
        <w:rPr>
          <w:rFonts w:ascii="Times New Roman" w:hAnsi="Times New Roman"/>
          <w:lang w:val="en-GB"/>
        </w:rPr>
        <w:br/>
        <w:t>Hinterland transport links</w:t>
      </w:r>
      <w:r w:rsidR="00A14666" w:rsidRPr="00CA6F0E">
        <w:rPr>
          <w:rFonts w:ascii="Times New Roman" w:hAnsi="Times New Roman"/>
          <w:lang w:val="en-GB"/>
        </w:rPr>
        <w:br/>
        <w:t>Intermodal transport and dry ports</w:t>
      </w:r>
    </w:p>
    <w:p w:rsidR="006A69B6" w:rsidRPr="00CA6F0E" w:rsidRDefault="00A1466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w:t>
      </w:r>
      <w:r w:rsidR="006A69B6" w:rsidRPr="00CA6F0E">
        <w:rPr>
          <w:rFonts w:ascii="Times New Roman" w:hAnsi="Times New Roman"/>
          <w:lang w:val="en-GB"/>
        </w:rPr>
        <w:t>lanning</w:t>
      </w:r>
      <w:r w:rsidRPr="00CA6F0E">
        <w:rPr>
          <w:rFonts w:ascii="Times New Roman" w:hAnsi="Times New Roman"/>
          <w:lang w:val="en-GB"/>
        </w:rPr>
        <w:t>: coastal and land use</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Economic development policies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Regional policies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Environmental policies</w:t>
      </w:r>
    </w:p>
    <w:p w:rsidR="006A69B6" w:rsidRPr="00CA6F0E" w:rsidRDefault="006A69B6" w:rsidP="006A69B6">
      <w:pPr>
        <w:pStyle w:val="Default"/>
        <w:numPr>
          <w:ilvl w:val="0"/>
          <w:numId w:val="12"/>
        </w:numPr>
        <w:spacing w:after="6"/>
        <w:rPr>
          <w:rFonts w:ascii="Times New Roman" w:hAnsi="Times New Roman"/>
          <w:lang w:val="en-GB"/>
        </w:rPr>
      </w:pPr>
      <w:r w:rsidRPr="00CA6F0E">
        <w:rPr>
          <w:rFonts w:ascii="Times New Roman" w:hAnsi="Times New Roman"/>
          <w:lang w:val="en-GB"/>
        </w:rPr>
        <w:t>Governance</w:t>
      </w:r>
    </w:p>
    <w:p w:rsidR="00AE5073" w:rsidRPr="00CA6F0E" w:rsidRDefault="00AE5073" w:rsidP="00C7256C">
      <w:pPr>
        <w:pStyle w:val="Default"/>
        <w:numPr>
          <w:ilvl w:val="1"/>
          <w:numId w:val="12"/>
        </w:numPr>
        <w:spacing w:after="6"/>
        <w:rPr>
          <w:rFonts w:ascii="Times New Roman" w:hAnsi="Times New Roman"/>
          <w:lang w:val="en-GB"/>
        </w:rPr>
      </w:pPr>
      <w:r w:rsidRPr="00CA6F0E">
        <w:rPr>
          <w:rFonts w:ascii="Times New Roman" w:hAnsi="Times New Roman"/>
          <w:lang w:val="en-GB"/>
        </w:rPr>
        <w:t>C</w:t>
      </w:r>
      <w:r w:rsidR="006A69B6" w:rsidRPr="00CA6F0E">
        <w:rPr>
          <w:rFonts w:ascii="Times New Roman" w:hAnsi="Times New Roman"/>
          <w:lang w:val="en-GB"/>
        </w:rPr>
        <w:t xml:space="preserve">oordination at </w:t>
      </w:r>
      <w:r w:rsidR="007A641B" w:rsidRPr="00CA6F0E">
        <w:rPr>
          <w:rFonts w:ascii="Times New Roman" w:hAnsi="Times New Roman"/>
          <w:lang w:val="en-GB"/>
        </w:rPr>
        <w:t xml:space="preserve">both </w:t>
      </w:r>
      <w:r w:rsidR="006A69B6" w:rsidRPr="00CA6F0E">
        <w:rPr>
          <w:rFonts w:ascii="Times New Roman" w:hAnsi="Times New Roman"/>
          <w:lang w:val="en-GB"/>
        </w:rPr>
        <w:t xml:space="preserve">national </w:t>
      </w:r>
      <w:r w:rsidR="007A641B" w:rsidRPr="00CA6F0E">
        <w:rPr>
          <w:rFonts w:ascii="Times New Roman" w:hAnsi="Times New Roman"/>
          <w:lang w:val="en-GB"/>
        </w:rPr>
        <w:t xml:space="preserve">and regional </w:t>
      </w:r>
      <w:r w:rsidR="006A69B6" w:rsidRPr="00CA6F0E">
        <w:rPr>
          <w:rFonts w:ascii="Times New Roman" w:hAnsi="Times New Roman"/>
          <w:lang w:val="en-GB"/>
        </w:rPr>
        <w:t>level</w:t>
      </w:r>
      <w:r w:rsidR="007A641B" w:rsidRPr="00CA6F0E">
        <w:rPr>
          <w:rFonts w:ascii="Times New Roman" w:hAnsi="Times New Roman"/>
          <w:lang w:val="en-GB"/>
        </w:rPr>
        <w:t xml:space="preserve">, </w:t>
      </w:r>
      <w:r w:rsidRPr="00CA6F0E">
        <w:rPr>
          <w:rFonts w:ascii="Times New Roman" w:hAnsi="Times New Roman"/>
          <w:lang w:val="en-GB"/>
        </w:rPr>
        <w:t>from planning to execution</w:t>
      </w:r>
    </w:p>
    <w:p w:rsidR="006A69B6" w:rsidRPr="00CA6F0E" w:rsidRDefault="00AE5073" w:rsidP="00C7256C">
      <w:pPr>
        <w:pStyle w:val="Default"/>
        <w:numPr>
          <w:ilvl w:val="1"/>
          <w:numId w:val="12"/>
        </w:numPr>
        <w:spacing w:after="6"/>
        <w:rPr>
          <w:rFonts w:ascii="Times New Roman" w:hAnsi="Times New Roman"/>
          <w:lang w:val="en-GB"/>
        </w:rPr>
      </w:pPr>
      <w:r w:rsidRPr="00CA6F0E">
        <w:rPr>
          <w:rFonts w:ascii="Times New Roman" w:hAnsi="Times New Roman"/>
          <w:lang w:val="en-GB"/>
        </w:rPr>
        <w:t>T</w:t>
      </w:r>
      <w:r w:rsidR="007A641B" w:rsidRPr="00CA6F0E">
        <w:rPr>
          <w:rFonts w:ascii="Times New Roman" w:hAnsi="Times New Roman"/>
          <w:lang w:val="en-GB"/>
        </w:rPr>
        <w:t>he link between port facilities and other infrastructure</w:t>
      </w:r>
      <w:r w:rsidRPr="00CA6F0E">
        <w:rPr>
          <w:rFonts w:ascii="Times New Roman" w:hAnsi="Times New Roman"/>
          <w:lang w:val="en-GB"/>
        </w:rPr>
        <w:t xml:space="preserve"> necessary for freight logistics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Relations between different government tiers</w:t>
      </w:r>
    </w:p>
    <w:p w:rsidR="00A14666" w:rsidRPr="00CA6F0E" w:rsidRDefault="00A1466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Port decentralisation tendencies</w:t>
      </w:r>
    </w:p>
    <w:p w:rsidR="00A14666" w:rsidRPr="00CA6F0E" w:rsidRDefault="00A1466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Port authority functions</w:t>
      </w:r>
    </w:p>
    <w:p w:rsidR="00AE5073" w:rsidRPr="00CA6F0E" w:rsidRDefault="00AE5073" w:rsidP="006A69B6">
      <w:pPr>
        <w:pStyle w:val="Default"/>
        <w:numPr>
          <w:ilvl w:val="1"/>
          <w:numId w:val="12"/>
        </w:numPr>
        <w:spacing w:after="6"/>
        <w:rPr>
          <w:rFonts w:ascii="Times New Roman" w:hAnsi="Times New Roman"/>
          <w:lang w:val="en-GB"/>
        </w:rPr>
      </w:pPr>
      <w:r w:rsidRPr="00CA6F0E">
        <w:rPr>
          <w:rFonts w:ascii="Times New Roman" w:hAnsi="Times New Roman"/>
          <w:lang w:val="en-GB"/>
        </w:rPr>
        <w:t>Border services activities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Funding relations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Framework for concessions</w:t>
      </w:r>
      <w:r w:rsidR="00A14666" w:rsidRPr="00CA6F0E">
        <w:rPr>
          <w:rFonts w:ascii="Times New Roman" w:hAnsi="Times New Roman"/>
          <w:lang w:val="en-GB"/>
        </w:rPr>
        <w:t xml:space="preserve"> and port competition</w:t>
      </w:r>
    </w:p>
    <w:p w:rsidR="00A14666" w:rsidRPr="00CA6F0E" w:rsidRDefault="00A1466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Port-city relations</w:t>
      </w:r>
    </w:p>
    <w:p w:rsidR="006A69B6" w:rsidRPr="00CA6F0E" w:rsidRDefault="006A69B6" w:rsidP="006A69B6">
      <w:pPr>
        <w:pStyle w:val="Default"/>
        <w:numPr>
          <w:ilvl w:val="1"/>
          <w:numId w:val="12"/>
        </w:numPr>
        <w:spacing w:after="6"/>
        <w:rPr>
          <w:rFonts w:ascii="Times New Roman" w:hAnsi="Times New Roman"/>
          <w:lang w:val="en-GB"/>
        </w:rPr>
      </w:pPr>
      <w:r w:rsidRPr="00CA6F0E">
        <w:rPr>
          <w:rFonts w:ascii="Times New Roman" w:hAnsi="Times New Roman"/>
          <w:lang w:val="en-GB"/>
        </w:rPr>
        <w:t>Engagement with civil society</w:t>
      </w:r>
    </w:p>
    <w:p w:rsidR="006A2A98" w:rsidRPr="00CA6F0E" w:rsidRDefault="00422CCC" w:rsidP="006A69B6">
      <w:pPr>
        <w:pStyle w:val="Default"/>
        <w:numPr>
          <w:ilvl w:val="0"/>
          <w:numId w:val="12"/>
        </w:numPr>
        <w:spacing w:after="6"/>
        <w:rPr>
          <w:rFonts w:ascii="Times New Roman" w:hAnsi="Times New Roman"/>
          <w:color w:val="auto"/>
          <w:lang w:val="en-GB"/>
        </w:rPr>
      </w:pPr>
      <w:r w:rsidRPr="00CA6F0E">
        <w:rPr>
          <w:rFonts w:ascii="Times New Roman" w:hAnsi="Times New Roman"/>
          <w:color w:val="auto"/>
          <w:lang w:val="en-GB"/>
        </w:rPr>
        <w:t xml:space="preserve">Conclusions and </w:t>
      </w:r>
      <w:r w:rsidR="006A2A98" w:rsidRPr="00CA6F0E">
        <w:rPr>
          <w:rFonts w:ascii="Times New Roman" w:hAnsi="Times New Roman"/>
          <w:color w:val="auto"/>
          <w:lang w:val="en-GB"/>
        </w:rPr>
        <w:t>polic</w:t>
      </w:r>
      <w:r w:rsidRPr="00CA6F0E">
        <w:rPr>
          <w:rFonts w:ascii="Times New Roman" w:hAnsi="Times New Roman"/>
          <w:color w:val="auto"/>
          <w:lang w:val="en-GB"/>
        </w:rPr>
        <w:t>y recommendations</w:t>
      </w:r>
    </w:p>
    <w:p w:rsidR="00DD1EF7" w:rsidRPr="00CA6F0E" w:rsidRDefault="00DD1EF7" w:rsidP="00DD1EF7">
      <w:pPr>
        <w:keepNext/>
        <w:tabs>
          <w:tab w:val="left" w:pos="850"/>
          <w:tab w:val="left" w:pos="1191"/>
          <w:tab w:val="left" w:pos="1531"/>
        </w:tabs>
        <w:spacing w:before="240" w:after="240" w:line="240" w:lineRule="auto"/>
        <w:jc w:val="both"/>
        <w:outlineLvl w:val="1"/>
        <w:rPr>
          <w:rFonts w:ascii="Times New Roman" w:hAnsi="Times New Roman"/>
          <w:b/>
          <w:bCs/>
          <w:caps/>
          <w:color w:val="1F497D"/>
          <w:spacing w:val="0"/>
          <w:sz w:val="24"/>
          <w:szCs w:val="24"/>
          <w:lang w:val="en-US" w:eastAsia="zh-CN"/>
        </w:rPr>
      </w:pPr>
      <w:r w:rsidRPr="00CA6F0E">
        <w:rPr>
          <w:rFonts w:ascii="Times New Roman" w:hAnsi="Times New Roman"/>
          <w:b/>
          <w:bCs/>
          <w:spacing w:val="0"/>
          <w:sz w:val="24"/>
          <w:szCs w:val="24"/>
          <w:lang w:val="en-GB" w:eastAsia="zh-CN"/>
        </w:rPr>
        <w:t>How would the study be conducted?</w:t>
      </w:r>
    </w:p>
    <w:p w:rsidR="00DD1EF7" w:rsidRPr="00CA6F0E" w:rsidRDefault="00DD1EF7" w:rsidP="00DD1EF7">
      <w:pPr>
        <w:numPr>
          <w:ilvl w:val="0"/>
          <w:numId w:val="6"/>
        </w:numPr>
        <w:spacing w:after="240" w:line="240" w:lineRule="auto"/>
        <w:jc w:val="both"/>
        <w:rPr>
          <w:rFonts w:ascii="Times New Roman" w:hAnsi="Times New Roman"/>
          <w:spacing w:val="0"/>
          <w:sz w:val="24"/>
          <w:szCs w:val="24"/>
          <w:lang w:val="en-GB" w:eastAsia="zh-CN"/>
        </w:rPr>
      </w:pPr>
      <w:r w:rsidRPr="00CA6F0E">
        <w:rPr>
          <w:rFonts w:ascii="Times New Roman" w:hAnsi="Times New Roman"/>
          <w:b/>
          <w:spacing w:val="0"/>
          <w:sz w:val="24"/>
          <w:szCs w:val="24"/>
          <w:lang w:val="en-GB" w:eastAsia="zh-CN"/>
        </w:rPr>
        <w:t xml:space="preserve">Appointing a </w:t>
      </w:r>
      <w:r w:rsidR="00A3689D" w:rsidRPr="00CA6F0E">
        <w:rPr>
          <w:rFonts w:ascii="Times New Roman" w:hAnsi="Times New Roman"/>
          <w:b/>
          <w:spacing w:val="0"/>
          <w:sz w:val="24"/>
          <w:szCs w:val="24"/>
          <w:lang w:val="en-GB" w:eastAsia="zh-CN"/>
        </w:rPr>
        <w:t>main local contact</w:t>
      </w:r>
      <w:r w:rsidRPr="00CA6F0E">
        <w:rPr>
          <w:rFonts w:ascii="Times New Roman" w:hAnsi="Times New Roman"/>
          <w:spacing w:val="0"/>
          <w:sz w:val="24"/>
          <w:szCs w:val="24"/>
          <w:lang w:val="en-GB" w:eastAsia="zh-CN"/>
        </w:rPr>
        <w:t>. In order to ensure that the study is in</w:t>
      </w:r>
      <w:r w:rsidRPr="00CA6F0E">
        <w:rPr>
          <w:rFonts w:ascii="Times New Roman" w:hAnsi="Times New Roman"/>
          <w:spacing w:val="0"/>
          <w:sz w:val="24"/>
          <w:szCs w:val="24"/>
          <w:lang w:val="en-GB" w:eastAsia="zh-CN"/>
        </w:rPr>
        <w:noBreakHyphen/>
        <w:t xml:space="preserve">depth and timely, the requesting authority must set up a </w:t>
      </w:r>
      <w:r w:rsidR="00A3689D" w:rsidRPr="00CA6F0E">
        <w:rPr>
          <w:rFonts w:ascii="Times New Roman" w:hAnsi="Times New Roman"/>
          <w:spacing w:val="0"/>
          <w:sz w:val="24"/>
          <w:szCs w:val="24"/>
          <w:lang w:val="en-GB" w:eastAsia="zh-CN"/>
        </w:rPr>
        <w:t xml:space="preserve">local contact, representing the requesting authority, </w:t>
      </w:r>
      <w:r w:rsidRPr="00CA6F0E">
        <w:rPr>
          <w:rFonts w:ascii="Times New Roman" w:hAnsi="Times New Roman"/>
          <w:spacing w:val="0"/>
          <w:sz w:val="24"/>
          <w:szCs w:val="24"/>
          <w:lang w:val="en-GB" w:eastAsia="zh-CN"/>
        </w:rPr>
        <w:t>in charge of</w:t>
      </w:r>
      <w:r w:rsidR="00D94043" w:rsidRPr="00CA6F0E">
        <w:rPr>
          <w:rFonts w:ascii="Times New Roman" w:hAnsi="Times New Roman"/>
          <w:spacing w:val="0"/>
          <w:sz w:val="24"/>
          <w:szCs w:val="24"/>
          <w:lang w:val="en-GB" w:eastAsia="zh-CN"/>
        </w:rPr>
        <w:t xml:space="preserve"> the project, with whom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staff can work and co-ordinate on a daily basis for practical issues, e.g. follow-up on administrative and financial procedures, </w:t>
      </w:r>
      <w:r w:rsidRPr="00CA6F0E">
        <w:rPr>
          <w:rFonts w:ascii="Times New Roman" w:hAnsi="Times New Roman"/>
          <w:spacing w:val="0"/>
          <w:sz w:val="24"/>
          <w:szCs w:val="24"/>
          <w:lang w:val="en-GB" w:eastAsia="zh-CN"/>
        </w:rPr>
        <w:lastRenderedPageBreak/>
        <w:t>gathering relevant statistics and data, arran</w:t>
      </w:r>
      <w:r w:rsidR="00D94043" w:rsidRPr="00CA6F0E">
        <w:rPr>
          <w:rFonts w:ascii="Times New Roman" w:hAnsi="Times New Roman"/>
          <w:spacing w:val="0"/>
          <w:sz w:val="24"/>
          <w:szCs w:val="24"/>
          <w:lang w:val="en-GB" w:eastAsia="zh-CN"/>
        </w:rPr>
        <w:t xml:space="preserve">ging interviews between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and relevant authorities and actors, organis</w:t>
      </w:r>
      <w:r w:rsidR="00D94043" w:rsidRPr="00CA6F0E">
        <w:rPr>
          <w:rFonts w:ascii="Times New Roman" w:hAnsi="Times New Roman"/>
          <w:spacing w:val="0"/>
          <w:sz w:val="24"/>
          <w:szCs w:val="24"/>
          <w:lang w:val="en-GB" w:eastAsia="zh-CN"/>
        </w:rPr>
        <w:t xml:space="preserve">ation and logistics for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study mission. </w:t>
      </w:r>
      <w:r w:rsidR="00A3689D" w:rsidRPr="00CA6F0E">
        <w:rPr>
          <w:rFonts w:ascii="Times New Roman" w:hAnsi="Times New Roman"/>
          <w:spacing w:val="0"/>
          <w:sz w:val="24"/>
          <w:szCs w:val="24"/>
          <w:lang w:val="en-GB" w:eastAsia="zh-CN"/>
        </w:rPr>
        <w:t>This local contact person could be assisted in its work by a local team that could include relevant stakeholders in addition to the requesting authority.</w:t>
      </w:r>
    </w:p>
    <w:p w:rsidR="00DD1EF7" w:rsidRPr="00CA6F0E" w:rsidRDefault="00DD1EF7" w:rsidP="00DD1EF7">
      <w:pPr>
        <w:numPr>
          <w:ilvl w:val="0"/>
          <w:numId w:val="6"/>
        </w:numPr>
        <w:spacing w:after="240" w:line="240" w:lineRule="auto"/>
        <w:jc w:val="both"/>
        <w:rPr>
          <w:rFonts w:ascii="Times New Roman" w:hAnsi="Times New Roman"/>
          <w:spacing w:val="0"/>
          <w:sz w:val="24"/>
          <w:szCs w:val="24"/>
          <w:lang w:val="en-GB" w:eastAsia="zh-CN"/>
        </w:rPr>
      </w:pPr>
      <w:r w:rsidRPr="00CA6F0E">
        <w:rPr>
          <w:rFonts w:ascii="Times New Roman" w:hAnsi="Times New Roman"/>
          <w:b/>
          <w:spacing w:val="0"/>
          <w:sz w:val="24"/>
          <w:szCs w:val="24"/>
          <w:lang w:val="en-GB" w:eastAsia="zh-CN"/>
        </w:rPr>
        <w:t>Gathering information</w:t>
      </w:r>
      <w:r w:rsidRPr="00CA6F0E">
        <w:rPr>
          <w:rFonts w:ascii="Times New Roman" w:hAnsi="Times New Roman"/>
          <w:spacing w:val="0"/>
          <w:sz w:val="24"/>
          <w:szCs w:val="24"/>
          <w:lang w:val="en-GB" w:eastAsia="zh-CN"/>
        </w:rPr>
        <w:t xml:space="preserve">. The </w:t>
      </w:r>
      <w:r w:rsidR="00A3689D" w:rsidRPr="00CA6F0E">
        <w:rPr>
          <w:rFonts w:ascii="Times New Roman" w:hAnsi="Times New Roman"/>
          <w:spacing w:val="0"/>
          <w:sz w:val="24"/>
          <w:szCs w:val="24"/>
          <w:lang w:val="en-GB" w:eastAsia="zh-CN"/>
        </w:rPr>
        <w:t xml:space="preserve">local contact </w:t>
      </w:r>
      <w:r w:rsidRPr="00CA6F0E">
        <w:rPr>
          <w:rFonts w:ascii="Times New Roman" w:hAnsi="Times New Roman"/>
          <w:spacing w:val="0"/>
          <w:sz w:val="24"/>
          <w:szCs w:val="24"/>
          <w:lang w:val="en-GB" w:eastAsia="zh-CN"/>
        </w:rPr>
        <w:t>will answer to a brief qu</w:t>
      </w:r>
      <w:r w:rsidR="00D94043" w:rsidRPr="00CA6F0E">
        <w:rPr>
          <w:rFonts w:ascii="Times New Roman" w:hAnsi="Times New Roman"/>
          <w:spacing w:val="0"/>
          <w:sz w:val="24"/>
          <w:szCs w:val="24"/>
          <w:lang w:val="en-GB" w:eastAsia="zh-CN"/>
        </w:rPr>
        <w:t xml:space="preserve">estionnaire provided by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Secretariat. In addition, local research could be made available, either existing research or research requested for the occasion of the study. On the basis of the answers to the questionnaire and potential com</w:t>
      </w:r>
      <w:r w:rsidR="00D94043" w:rsidRPr="00CA6F0E">
        <w:rPr>
          <w:rFonts w:ascii="Times New Roman" w:hAnsi="Times New Roman"/>
          <w:spacing w:val="0"/>
          <w:sz w:val="24"/>
          <w:szCs w:val="24"/>
          <w:lang w:val="en-GB" w:eastAsia="zh-CN"/>
        </w:rPr>
        <w:t xml:space="preserve">plementary information,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Secretariat will conduct a </w:t>
      </w:r>
      <w:r w:rsidRPr="00CA6F0E">
        <w:rPr>
          <w:rFonts w:ascii="Times New Roman" w:hAnsi="Times New Roman"/>
          <w:i/>
          <w:spacing w:val="0"/>
          <w:sz w:val="24"/>
          <w:szCs w:val="24"/>
          <w:lang w:val="en-GB" w:eastAsia="zh-CN"/>
        </w:rPr>
        <w:t>study mission</w:t>
      </w:r>
      <w:r w:rsidRPr="00CA6F0E">
        <w:rPr>
          <w:rFonts w:ascii="Times New Roman" w:hAnsi="Times New Roman"/>
          <w:spacing w:val="0"/>
          <w:sz w:val="24"/>
          <w:szCs w:val="24"/>
          <w:lang w:val="en-GB" w:eastAsia="zh-CN"/>
        </w:rPr>
        <w:t xml:space="preserve"> (organised by the </w:t>
      </w:r>
      <w:r w:rsidR="00A3689D" w:rsidRPr="00CA6F0E">
        <w:rPr>
          <w:rFonts w:ascii="Times New Roman" w:hAnsi="Times New Roman"/>
          <w:spacing w:val="0"/>
          <w:sz w:val="24"/>
          <w:szCs w:val="24"/>
          <w:lang w:val="en-GB" w:eastAsia="zh-CN"/>
        </w:rPr>
        <w:t xml:space="preserve">local contact </w:t>
      </w:r>
      <w:r w:rsidRPr="00CA6F0E">
        <w:rPr>
          <w:rFonts w:ascii="Times New Roman" w:hAnsi="Times New Roman"/>
          <w:spacing w:val="0"/>
          <w:sz w:val="24"/>
          <w:szCs w:val="24"/>
          <w:lang w:val="en-GB" w:eastAsia="zh-CN"/>
        </w:rPr>
        <w:t>Local Team) in order to interview key actors (</w:t>
      </w:r>
      <w:r w:rsidR="003C3725" w:rsidRPr="00CA6F0E">
        <w:rPr>
          <w:rFonts w:ascii="Times New Roman" w:hAnsi="Times New Roman"/>
          <w:spacing w:val="0"/>
          <w:sz w:val="24"/>
          <w:szCs w:val="24"/>
          <w:lang w:val="en-GB" w:eastAsia="zh-CN"/>
        </w:rPr>
        <w:t xml:space="preserve">representatives </w:t>
      </w:r>
      <w:r w:rsidRPr="00CA6F0E">
        <w:rPr>
          <w:rFonts w:ascii="Times New Roman" w:hAnsi="Times New Roman"/>
          <w:spacing w:val="0"/>
          <w:sz w:val="24"/>
          <w:szCs w:val="24"/>
          <w:lang w:val="en-GB" w:eastAsia="zh-CN"/>
        </w:rPr>
        <w:t>from port</w:t>
      </w:r>
      <w:r w:rsidR="007C4E09" w:rsidRPr="00CA6F0E">
        <w:rPr>
          <w:rFonts w:ascii="Times New Roman" w:hAnsi="Times New Roman"/>
          <w:spacing w:val="0"/>
          <w:sz w:val="24"/>
          <w:szCs w:val="24"/>
          <w:lang w:val="en-GB" w:eastAsia="zh-CN"/>
        </w:rPr>
        <w:t>s</w:t>
      </w:r>
      <w:r w:rsidRPr="00CA6F0E">
        <w:rPr>
          <w:rFonts w:ascii="Times New Roman" w:hAnsi="Times New Roman"/>
          <w:spacing w:val="0"/>
          <w:sz w:val="24"/>
          <w:szCs w:val="24"/>
          <w:lang w:val="en-GB" w:eastAsia="zh-CN"/>
        </w:rPr>
        <w:t xml:space="preserve">, local/regional/national governments, </w:t>
      </w:r>
      <w:r w:rsidR="007C4E09" w:rsidRPr="00CA6F0E">
        <w:rPr>
          <w:rFonts w:ascii="Times New Roman" w:hAnsi="Times New Roman"/>
          <w:spacing w:val="0"/>
          <w:sz w:val="24"/>
          <w:szCs w:val="24"/>
          <w:lang w:val="en-GB" w:eastAsia="zh-CN"/>
        </w:rPr>
        <w:t xml:space="preserve">terminal operators, shipping lines, maritime businesses, industry, </w:t>
      </w:r>
      <w:r w:rsidRPr="00CA6F0E">
        <w:rPr>
          <w:rFonts w:ascii="Times New Roman" w:hAnsi="Times New Roman"/>
          <w:spacing w:val="0"/>
          <w:sz w:val="24"/>
          <w:szCs w:val="24"/>
          <w:lang w:val="en-GB" w:eastAsia="zh-CN"/>
        </w:rPr>
        <w:t>academics, NGOs, etc.).</w:t>
      </w:r>
      <w:r w:rsidR="007A641B" w:rsidRPr="00CA6F0E">
        <w:rPr>
          <w:rFonts w:ascii="Times New Roman" w:hAnsi="Times New Roman"/>
          <w:spacing w:val="0"/>
          <w:sz w:val="24"/>
          <w:szCs w:val="24"/>
          <w:lang w:val="en-GB" w:eastAsia="zh-CN"/>
        </w:rPr>
        <w:t xml:space="preserve"> In parallel, information on comparable experience/practice in relevant countries will be collected and systematised.</w:t>
      </w:r>
    </w:p>
    <w:p w:rsidR="00DD1EF7" w:rsidRPr="00CA6F0E" w:rsidRDefault="00DD1EF7" w:rsidP="00DD1EF7">
      <w:pPr>
        <w:numPr>
          <w:ilvl w:val="0"/>
          <w:numId w:val="6"/>
        </w:numPr>
        <w:spacing w:after="240" w:line="240" w:lineRule="auto"/>
        <w:jc w:val="both"/>
        <w:rPr>
          <w:rFonts w:ascii="Times New Roman" w:hAnsi="Times New Roman"/>
          <w:spacing w:val="0"/>
          <w:sz w:val="24"/>
          <w:szCs w:val="24"/>
          <w:lang w:val="en-GB" w:eastAsia="zh-CN"/>
        </w:rPr>
      </w:pPr>
      <w:r w:rsidRPr="00CA6F0E">
        <w:rPr>
          <w:rFonts w:ascii="Times New Roman" w:hAnsi="Times New Roman"/>
          <w:b/>
          <w:spacing w:val="0"/>
          <w:sz w:val="24"/>
          <w:szCs w:val="24"/>
          <w:lang w:val="en-GB" w:eastAsia="zh-CN"/>
        </w:rPr>
        <w:t>Producing the report and discussing the results</w:t>
      </w:r>
      <w:r w:rsidR="00D94043" w:rsidRPr="00CA6F0E">
        <w:rPr>
          <w:rFonts w:ascii="Times New Roman" w:hAnsi="Times New Roman"/>
          <w:spacing w:val="0"/>
          <w:sz w:val="24"/>
          <w:szCs w:val="24"/>
          <w:lang w:val="en-GB" w:eastAsia="zh-CN"/>
        </w:rPr>
        <w:t xml:space="preserve">.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Secretariat will elaborate an interim report and send it to the </w:t>
      </w:r>
      <w:r w:rsidR="00A3689D" w:rsidRPr="00CA6F0E">
        <w:rPr>
          <w:rFonts w:ascii="Times New Roman" w:hAnsi="Times New Roman"/>
          <w:spacing w:val="0"/>
          <w:sz w:val="24"/>
          <w:szCs w:val="24"/>
          <w:lang w:val="en-GB" w:eastAsia="zh-CN"/>
        </w:rPr>
        <w:t xml:space="preserve">local contact </w:t>
      </w:r>
      <w:r w:rsidRPr="00CA6F0E">
        <w:rPr>
          <w:rFonts w:ascii="Times New Roman" w:hAnsi="Times New Roman"/>
          <w:spacing w:val="0"/>
          <w:sz w:val="24"/>
          <w:szCs w:val="24"/>
          <w:lang w:val="en-GB" w:eastAsia="zh-CN"/>
        </w:rPr>
        <w:t>for a fact</w:t>
      </w:r>
      <w:r w:rsidRPr="00CA6F0E">
        <w:rPr>
          <w:rFonts w:ascii="Times New Roman" w:hAnsi="Times New Roman"/>
          <w:spacing w:val="0"/>
          <w:sz w:val="24"/>
          <w:szCs w:val="24"/>
          <w:lang w:val="en-GB" w:eastAsia="zh-CN"/>
        </w:rPr>
        <w:noBreakHyphen/>
        <w:t xml:space="preserve">checking process. The report will be discussed and approved by one of the </w:t>
      </w:r>
      <w:r w:rsidR="00FC06C8" w:rsidRPr="00CA6F0E">
        <w:rPr>
          <w:rFonts w:ascii="Times New Roman" w:hAnsi="Times New Roman"/>
          <w:spacing w:val="0"/>
          <w:sz w:val="24"/>
          <w:szCs w:val="24"/>
          <w:lang w:val="en-GB" w:eastAsia="zh-CN"/>
        </w:rPr>
        <w:t>relevant ITF</w:t>
      </w:r>
      <w:r w:rsidR="00D94043" w:rsidRPr="00CA6F0E">
        <w:rPr>
          <w:rFonts w:ascii="Times New Roman" w:hAnsi="Times New Roman"/>
          <w:spacing w:val="0"/>
          <w:sz w:val="24"/>
          <w:szCs w:val="24"/>
          <w:lang w:val="en-GB" w:eastAsia="zh-CN"/>
        </w:rPr>
        <w:t>/OECD</w:t>
      </w:r>
      <w:r w:rsidR="00FC06C8" w:rsidRPr="00CA6F0E">
        <w:rPr>
          <w:rFonts w:ascii="Times New Roman" w:hAnsi="Times New Roman"/>
          <w:spacing w:val="0"/>
          <w:sz w:val="24"/>
          <w:szCs w:val="24"/>
          <w:lang w:val="en-GB" w:eastAsia="zh-CN"/>
        </w:rPr>
        <w:t xml:space="preserve"> bodies</w:t>
      </w:r>
      <w:r w:rsidRPr="00CA6F0E">
        <w:rPr>
          <w:rFonts w:ascii="Times New Roman" w:hAnsi="Times New Roman"/>
          <w:spacing w:val="0"/>
          <w:sz w:val="24"/>
          <w:szCs w:val="24"/>
          <w:lang w:val="en-GB" w:eastAsia="zh-CN"/>
        </w:rPr>
        <w:t>, consisting of nati</w:t>
      </w:r>
      <w:r w:rsidR="00D94043" w:rsidRPr="00CA6F0E">
        <w:rPr>
          <w:rFonts w:ascii="Times New Roman" w:hAnsi="Times New Roman"/>
          <w:spacing w:val="0"/>
          <w:sz w:val="24"/>
          <w:szCs w:val="24"/>
          <w:lang w:val="en-GB" w:eastAsia="zh-CN"/>
        </w:rPr>
        <w:t xml:space="preserve">onal representatives of the </w:t>
      </w:r>
      <w:r w:rsidR="00FC06C8" w:rsidRPr="00CA6F0E">
        <w:rPr>
          <w:rFonts w:ascii="Times New Roman" w:hAnsi="Times New Roman"/>
          <w:spacing w:val="0"/>
          <w:sz w:val="24"/>
          <w:szCs w:val="24"/>
          <w:lang w:val="en-GB" w:eastAsia="zh-CN"/>
        </w:rPr>
        <w:t>ITF</w:t>
      </w:r>
      <w:r w:rsidR="00D94043" w:rsidRPr="00CA6F0E">
        <w:rPr>
          <w:rFonts w:ascii="Times New Roman" w:hAnsi="Times New Roman"/>
          <w:spacing w:val="0"/>
          <w:sz w:val="24"/>
          <w:szCs w:val="24"/>
          <w:lang w:val="en-GB" w:eastAsia="zh-CN"/>
        </w:rPr>
        <w:t>/OECD</w:t>
      </w:r>
      <w:r w:rsidRPr="00CA6F0E">
        <w:rPr>
          <w:rFonts w:ascii="Times New Roman" w:hAnsi="Times New Roman"/>
          <w:spacing w:val="0"/>
          <w:sz w:val="24"/>
          <w:szCs w:val="24"/>
          <w:lang w:val="en-GB" w:eastAsia="zh-CN"/>
        </w:rPr>
        <w:t xml:space="preserve"> member states. </w:t>
      </w:r>
    </w:p>
    <w:p w:rsidR="00DD1EF7" w:rsidRPr="00CA6F0E" w:rsidRDefault="00DD1EF7" w:rsidP="00DD1EF7">
      <w:pPr>
        <w:keepNext/>
        <w:tabs>
          <w:tab w:val="left" w:pos="709"/>
          <w:tab w:val="left" w:pos="1191"/>
          <w:tab w:val="left" w:pos="1531"/>
        </w:tabs>
        <w:spacing w:before="240" w:after="240" w:line="240" w:lineRule="auto"/>
        <w:jc w:val="both"/>
        <w:outlineLvl w:val="1"/>
        <w:rPr>
          <w:rFonts w:ascii="Times New Roman" w:hAnsi="Times New Roman"/>
          <w:b/>
          <w:bCs/>
          <w:spacing w:val="0"/>
          <w:sz w:val="24"/>
          <w:szCs w:val="24"/>
          <w:lang w:val="en-US" w:eastAsia="zh-CN"/>
        </w:rPr>
      </w:pPr>
      <w:r w:rsidRPr="00CA6F0E">
        <w:rPr>
          <w:rFonts w:ascii="Times New Roman" w:hAnsi="Times New Roman"/>
          <w:b/>
          <w:bCs/>
          <w:spacing w:val="0"/>
          <w:sz w:val="24"/>
          <w:szCs w:val="24"/>
          <w:lang w:val="en-US" w:eastAsia="zh-CN"/>
        </w:rPr>
        <w:t>Outputs</w:t>
      </w:r>
    </w:p>
    <w:p w:rsidR="00DD1EF7" w:rsidRPr="00CA6F0E" w:rsidRDefault="006A69B6" w:rsidP="00DD1EF7">
      <w:pPr>
        <w:numPr>
          <w:ilvl w:val="0"/>
          <w:numId w:val="7"/>
        </w:numPr>
        <w:tabs>
          <w:tab w:val="left" w:pos="426"/>
          <w:tab w:val="left" w:pos="1191"/>
          <w:tab w:val="left" w:pos="1531"/>
        </w:tabs>
        <w:spacing w:after="240" w:line="240" w:lineRule="auto"/>
        <w:ind w:left="426" w:hanging="426"/>
        <w:jc w:val="both"/>
        <w:rPr>
          <w:rFonts w:ascii="Times New Roman" w:eastAsia="SimSun" w:hAnsi="Times New Roman"/>
          <w:spacing w:val="0"/>
          <w:sz w:val="24"/>
          <w:szCs w:val="24"/>
          <w:lang w:val="en-US" w:eastAsia="zh-CN"/>
        </w:rPr>
      </w:pPr>
      <w:r w:rsidRPr="00CA6F0E">
        <w:rPr>
          <w:rFonts w:ascii="Times New Roman" w:eastAsia="SimSun" w:hAnsi="Times New Roman"/>
          <w:spacing w:val="0"/>
          <w:sz w:val="24"/>
          <w:szCs w:val="24"/>
          <w:lang w:val="en-US" w:eastAsia="zh-CN"/>
        </w:rPr>
        <w:t>Ports Policy Review</w:t>
      </w:r>
      <w:r w:rsidR="00FC06C8" w:rsidRPr="00CA6F0E">
        <w:rPr>
          <w:rFonts w:ascii="Times New Roman" w:eastAsia="SimSun" w:hAnsi="Times New Roman"/>
          <w:spacing w:val="0"/>
          <w:sz w:val="24"/>
          <w:szCs w:val="24"/>
          <w:lang w:val="en-GB" w:eastAsia="zh-CN"/>
        </w:rPr>
        <w:t xml:space="preserve">, </w:t>
      </w:r>
      <w:r w:rsidR="00DD1EF7" w:rsidRPr="00CA6F0E">
        <w:rPr>
          <w:rFonts w:ascii="Times New Roman" w:eastAsia="SimSun" w:hAnsi="Times New Roman"/>
          <w:spacing w:val="0"/>
          <w:sz w:val="24"/>
          <w:szCs w:val="24"/>
          <w:lang w:val="en-GB" w:eastAsia="zh-CN"/>
        </w:rPr>
        <w:t>with assessments and recommenda</w:t>
      </w:r>
      <w:r w:rsidR="00D94043" w:rsidRPr="00CA6F0E">
        <w:rPr>
          <w:rFonts w:ascii="Times New Roman" w:eastAsia="SimSun" w:hAnsi="Times New Roman"/>
          <w:spacing w:val="0"/>
          <w:sz w:val="24"/>
          <w:szCs w:val="24"/>
          <w:lang w:val="en-GB" w:eastAsia="zh-CN"/>
        </w:rPr>
        <w:t xml:space="preserve">tions, to be released as an </w:t>
      </w:r>
      <w:r w:rsidR="00FE4608" w:rsidRPr="00CA6F0E">
        <w:rPr>
          <w:rFonts w:ascii="Times New Roman" w:eastAsia="SimSun" w:hAnsi="Times New Roman"/>
          <w:spacing w:val="0"/>
          <w:sz w:val="24"/>
          <w:szCs w:val="24"/>
          <w:lang w:val="en-GB" w:eastAsia="zh-CN"/>
        </w:rPr>
        <w:t>ITF</w:t>
      </w:r>
      <w:r w:rsidR="00D94043" w:rsidRPr="00CA6F0E">
        <w:rPr>
          <w:rFonts w:ascii="Times New Roman" w:eastAsia="SimSun" w:hAnsi="Times New Roman"/>
          <w:spacing w:val="0"/>
          <w:sz w:val="24"/>
          <w:szCs w:val="24"/>
          <w:lang w:val="en-GB" w:eastAsia="zh-CN"/>
        </w:rPr>
        <w:t>/OECD</w:t>
      </w:r>
      <w:r w:rsidR="00DD1EF7" w:rsidRPr="00CA6F0E">
        <w:rPr>
          <w:rFonts w:ascii="Times New Roman" w:eastAsia="SimSun" w:hAnsi="Times New Roman"/>
          <w:spacing w:val="0"/>
          <w:sz w:val="24"/>
          <w:szCs w:val="24"/>
          <w:lang w:val="en-GB" w:eastAsia="zh-CN"/>
        </w:rPr>
        <w:t xml:space="preserve"> </w:t>
      </w:r>
      <w:r w:rsidR="00FC06C8" w:rsidRPr="00CA6F0E">
        <w:rPr>
          <w:rFonts w:ascii="Times New Roman" w:eastAsia="SimSun" w:hAnsi="Times New Roman"/>
          <w:spacing w:val="0"/>
          <w:sz w:val="24"/>
          <w:szCs w:val="24"/>
          <w:lang w:val="en-GB" w:eastAsia="zh-CN"/>
        </w:rPr>
        <w:t xml:space="preserve">publication </w:t>
      </w:r>
      <w:r w:rsidR="00DD1EF7" w:rsidRPr="00CA6F0E">
        <w:rPr>
          <w:rFonts w:ascii="Times New Roman" w:eastAsia="SimSun" w:hAnsi="Times New Roman"/>
          <w:spacing w:val="0"/>
          <w:sz w:val="24"/>
          <w:szCs w:val="24"/>
          <w:lang w:val="en-GB" w:eastAsia="zh-CN"/>
        </w:rPr>
        <w:t>(</w:t>
      </w:r>
      <w:r w:rsidRPr="00CA6F0E">
        <w:rPr>
          <w:rFonts w:ascii="Times New Roman" w:eastAsia="SimSun" w:hAnsi="Times New Roman"/>
          <w:spacing w:val="0"/>
          <w:sz w:val="24"/>
          <w:szCs w:val="24"/>
          <w:lang w:val="en-GB" w:eastAsia="zh-CN"/>
        </w:rPr>
        <w:t>approximately 100</w:t>
      </w:r>
      <w:r w:rsidR="00DD1EF7" w:rsidRPr="00CA6F0E">
        <w:rPr>
          <w:rFonts w:ascii="Times New Roman" w:eastAsia="SimSun" w:hAnsi="Times New Roman"/>
          <w:spacing w:val="0"/>
          <w:sz w:val="24"/>
          <w:szCs w:val="24"/>
          <w:lang w:val="en-GB" w:eastAsia="zh-CN"/>
        </w:rPr>
        <w:t xml:space="preserve"> pages)</w:t>
      </w:r>
    </w:p>
    <w:p w:rsidR="00DD1EF7" w:rsidRPr="00CA6F0E" w:rsidRDefault="00DD1EF7" w:rsidP="00DD1EF7">
      <w:pPr>
        <w:numPr>
          <w:ilvl w:val="0"/>
          <w:numId w:val="7"/>
        </w:numPr>
        <w:tabs>
          <w:tab w:val="left" w:pos="426"/>
          <w:tab w:val="left" w:pos="1191"/>
          <w:tab w:val="left" w:pos="1531"/>
        </w:tabs>
        <w:spacing w:after="240" w:line="240" w:lineRule="auto"/>
        <w:ind w:left="426" w:hanging="426"/>
        <w:jc w:val="both"/>
        <w:rPr>
          <w:rFonts w:ascii="Times New Roman" w:eastAsia="SimSun" w:hAnsi="Times New Roman"/>
          <w:spacing w:val="0"/>
          <w:sz w:val="24"/>
          <w:szCs w:val="24"/>
          <w:lang w:val="en-US" w:eastAsia="zh-CN"/>
        </w:rPr>
      </w:pPr>
      <w:r w:rsidRPr="00CA6F0E">
        <w:rPr>
          <w:rFonts w:ascii="Times New Roman" w:eastAsia="SimSun" w:hAnsi="Times New Roman"/>
          <w:spacing w:val="0"/>
          <w:sz w:val="24"/>
          <w:szCs w:val="24"/>
          <w:lang w:val="en-US" w:eastAsia="zh-CN"/>
        </w:rPr>
        <w:t>Participation in network meetings with ports and other transport actors engaged in the International Transport Forum (ITF) of the OECD.</w:t>
      </w:r>
    </w:p>
    <w:p w:rsidR="00DD1EF7" w:rsidRPr="00CA6F0E" w:rsidRDefault="00DD1EF7" w:rsidP="00AA7183">
      <w:pPr>
        <w:spacing w:line="240" w:lineRule="auto"/>
        <w:jc w:val="both"/>
        <w:rPr>
          <w:rFonts w:ascii="Times New Roman" w:hAnsi="Times New Roman"/>
          <w:b/>
          <w:spacing w:val="0"/>
          <w:sz w:val="24"/>
          <w:szCs w:val="24"/>
          <w:highlight w:val="yellow"/>
          <w:lang w:val="en-GB" w:eastAsia="zh-CN"/>
        </w:rPr>
      </w:pPr>
      <w:r w:rsidRPr="00CA6F0E">
        <w:rPr>
          <w:rFonts w:ascii="Times New Roman" w:hAnsi="Times New Roman"/>
          <w:b/>
          <w:spacing w:val="0"/>
          <w:sz w:val="24"/>
          <w:szCs w:val="24"/>
          <w:lang w:val="en-GB" w:eastAsia="zh-CN"/>
        </w:rPr>
        <w:t xml:space="preserve">Possible timeline for the case study </w:t>
      </w:r>
    </w:p>
    <w:tbl>
      <w:tblPr>
        <w:tblW w:w="5000" w:type="pct"/>
        <w:tblLook w:val="01E0" w:firstRow="1" w:lastRow="1" w:firstColumn="1" w:lastColumn="1" w:noHBand="0" w:noVBand="0"/>
      </w:tblPr>
      <w:tblGrid>
        <w:gridCol w:w="5069"/>
        <w:gridCol w:w="4219"/>
      </w:tblGrid>
      <w:tr w:rsidR="00D94043" w:rsidRPr="00CA6F0E" w:rsidTr="00A14666">
        <w:tc>
          <w:tcPr>
            <w:tcW w:w="2729" w:type="pct"/>
            <w:tcBorders>
              <w:top w:val="single" w:sz="4" w:space="0" w:color="auto"/>
              <w:bottom w:val="single" w:sz="4" w:space="0" w:color="auto"/>
            </w:tcBorders>
          </w:tcPr>
          <w:p w:rsidR="00D94043" w:rsidRPr="00CA6F0E" w:rsidRDefault="00D94043" w:rsidP="00DD1EF7">
            <w:pPr>
              <w:tabs>
                <w:tab w:val="left" w:pos="850"/>
                <w:tab w:val="left" w:pos="1191"/>
                <w:tab w:val="left" w:pos="1531"/>
              </w:tabs>
              <w:spacing w:after="240" w:line="240" w:lineRule="auto"/>
              <w:jc w:val="center"/>
              <w:rPr>
                <w:rFonts w:ascii="Times New Roman" w:hAnsi="Times New Roman"/>
                <w:b/>
                <w:spacing w:val="0"/>
                <w:sz w:val="24"/>
                <w:szCs w:val="24"/>
                <w:lang w:val="en-GB" w:eastAsia="zh-CN"/>
              </w:rPr>
            </w:pPr>
            <w:r w:rsidRPr="00CA6F0E">
              <w:rPr>
                <w:rFonts w:ascii="Times New Roman" w:hAnsi="Times New Roman"/>
                <w:b/>
                <w:spacing w:val="0"/>
                <w:sz w:val="24"/>
                <w:szCs w:val="24"/>
                <w:lang w:val="en-GB" w:eastAsia="zh-CN"/>
              </w:rPr>
              <w:t>Phase</w:t>
            </w:r>
          </w:p>
        </w:tc>
        <w:tc>
          <w:tcPr>
            <w:tcW w:w="2271" w:type="pct"/>
            <w:tcBorders>
              <w:top w:val="single" w:sz="4" w:space="0" w:color="auto"/>
              <w:bottom w:val="single" w:sz="4" w:space="0" w:color="auto"/>
            </w:tcBorders>
          </w:tcPr>
          <w:p w:rsidR="00D94043" w:rsidRPr="00CA6F0E" w:rsidRDefault="00D94043" w:rsidP="00DD1EF7">
            <w:pPr>
              <w:tabs>
                <w:tab w:val="left" w:pos="850"/>
                <w:tab w:val="left" w:pos="1191"/>
                <w:tab w:val="left" w:pos="1531"/>
              </w:tabs>
              <w:spacing w:line="240" w:lineRule="auto"/>
              <w:jc w:val="center"/>
              <w:rPr>
                <w:rFonts w:ascii="Times New Roman" w:hAnsi="Times New Roman"/>
                <w:b/>
                <w:spacing w:val="0"/>
                <w:sz w:val="24"/>
                <w:szCs w:val="24"/>
                <w:lang w:val="en-GB" w:eastAsia="zh-CN"/>
              </w:rPr>
            </w:pPr>
            <w:r w:rsidRPr="00CA6F0E">
              <w:rPr>
                <w:rFonts w:ascii="Times New Roman" w:hAnsi="Times New Roman"/>
                <w:b/>
                <w:spacing w:val="0"/>
                <w:sz w:val="24"/>
                <w:szCs w:val="24"/>
                <w:lang w:val="en-GB" w:eastAsia="zh-CN"/>
              </w:rPr>
              <w:t>Approximate</w:t>
            </w:r>
          </w:p>
          <w:p w:rsidR="00D94043" w:rsidRPr="00CA6F0E" w:rsidRDefault="00D94043" w:rsidP="00AA7183">
            <w:pPr>
              <w:tabs>
                <w:tab w:val="left" w:pos="850"/>
                <w:tab w:val="left" w:pos="1191"/>
                <w:tab w:val="left" w:pos="1531"/>
              </w:tabs>
              <w:spacing w:line="240" w:lineRule="auto"/>
              <w:jc w:val="center"/>
              <w:rPr>
                <w:rFonts w:ascii="Times New Roman" w:hAnsi="Times New Roman"/>
                <w:b/>
                <w:spacing w:val="0"/>
                <w:sz w:val="24"/>
                <w:szCs w:val="24"/>
                <w:lang w:val="en-GB" w:eastAsia="zh-CN"/>
              </w:rPr>
            </w:pPr>
            <w:r w:rsidRPr="00CA6F0E">
              <w:rPr>
                <w:rFonts w:ascii="Times New Roman" w:hAnsi="Times New Roman"/>
                <w:b/>
                <w:spacing w:val="0"/>
                <w:sz w:val="24"/>
                <w:szCs w:val="24"/>
                <w:lang w:val="en-GB" w:eastAsia="zh-CN"/>
              </w:rPr>
              <w:t>Timeline</w:t>
            </w:r>
          </w:p>
        </w:tc>
      </w:tr>
      <w:tr w:rsidR="00D94043" w:rsidRPr="00CA6F0E" w:rsidTr="00A14666">
        <w:tc>
          <w:tcPr>
            <w:tcW w:w="2729" w:type="pct"/>
            <w:tcBorders>
              <w:top w:val="single"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Initiation</w:t>
            </w:r>
          </w:p>
        </w:tc>
        <w:tc>
          <w:tcPr>
            <w:tcW w:w="2271" w:type="pct"/>
            <w:tcBorders>
              <w:top w:val="single"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Month 0</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Scoping the issues</w:t>
            </w:r>
          </w:p>
        </w:tc>
        <w:tc>
          <w:tcPr>
            <w:tcW w:w="2271"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Month 1</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Data and policy background report </w:t>
            </w:r>
          </w:p>
        </w:tc>
        <w:tc>
          <w:tcPr>
            <w:tcW w:w="2271"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Months 1-3</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Data analysis and desk research</w:t>
            </w:r>
          </w:p>
        </w:tc>
        <w:tc>
          <w:tcPr>
            <w:tcW w:w="2271" w:type="pct"/>
            <w:tcBorders>
              <w:top w:val="dotted" w:sz="4" w:space="0" w:color="auto"/>
              <w:bottom w:val="dotted" w:sz="4" w:space="0" w:color="auto"/>
            </w:tcBorders>
          </w:tcPr>
          <w:p w:rsidR="00D94043" w:rsidRPr="00CA6F0E" w:rsidRDefault="00D94043" w:rsidP="006A69B6">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Months </w:t>
            </w:r>
            <w:r w:rsidR="006A69B6" w:rsidRPr="00CA6F0E">
              <w:rPr>
                <w:rFonts w:ascii="Times New Roman" w:hAnsi="Times New Roman"/>
                <w:spacing w:val="0"/>
                <w:sz w:val="24"/>
                <w:szCs w:val="24"/>
                <w:lang w:val="en-GB" w:eastAsia="fi-FI"/>
              </w:rPr>
              <w:t>3</w:t>
            </w:r>
            <w:r w:rsidRPr="00CA6F0E">
              <w:rPr>
                <w:rFonts w:ascii="Times New Roman" w:hAnsi="Times New Roman"/>
                <w:spacing w:val="0"/>
                <w:sz w:val="24"/>
                <w:szCs w:val="24"/>
                <w:lang w:val="en-GB" w:eastAsia="fi-FI"/>
              </w:rPr>
              <w:t>-</w:t>
            </w:r>
            <w:r w:rsidR="006A69B6" w:rsidRPr="00CA6F0E">
              <w:rPr>
                <w:rFonts w:ascii="Times New Roman" w:hAnsi="Times New Roman"/>
                <w:spacing w:val="0"/>
                <w:sz w:val="24"/>
                <w:szCs w:val="24"/>
                <w:lang w:val="en-GB" w:eastAsia="fi-FI"/>
              </w:rPr>
              <w:t>5</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Study mission</w:t>
            </w:r>
          </w:p>
        </w:tc>
        <w:tc>
          <w:tcPr>
            <w:tcW w:w="2271" w:type="pct"/>
            <w:tcBorders>
              <w:top w:val="dotted" w:sz="4" w:space="0" w:color="auto"/>
              <w:bottom w:val="dotted" w:sz="4" w:space="0" w:color="auto"/>
            </w:tcBorders>
          </w:tcPr>
          <w:p w:rsidR="00D94043" w:rsidRPr="00CA6F0E" w:rsidRDefault="00D94043" w:rsidP="006A69B6">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Month </w:t>
            </w:r>
            <w:r w:rsidR="006A69B6" w:rsidRPr="00CA6F0E">
              <w:rPr>
                <w:rFonts w:ascii="Times New Roman" w:hAnsi="Times New Roman"/>
                <w:spacing w:val="0"/>
                <w:sz w:val="24"/>
                <w:szCs w:val="24"/>
                <w:lang w:val="en-GB" w:eastAsia="fi-FI"/>
              </w:rPr>
              <w:t>6</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Preparation of draft report</w:t>
            </w:r>
          </w:p>
        </w:tc>
        <w:tc>
          <w:tcPr>
            <w:tcW w:w="2271" w:type="pct"/>
            <w:tcBorders>
              <w:top w:val="dotted" w:sz="4" w:space="0" w:color="auto"/>
              <w:bottom w:val="dotted" w:sz="4" w:space="0" w:color="auto"/>
            </w:tcBorders>
          </w:tcPr>
          <w:p w:rsidR="00D94043" w:rsidRPr="00CA6F0E" w:rsidRDefault="00D94043" w:rsidP="006A69B6">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Months </w:t>
            </w:r>
            <w:r w:rsidR="006A69B6" w:rsidRPr="00CA6F0E">
              <w:rPr>
                <w:rFonts w:ascii="Times New Roman" w:hAnsi="Times New Roman"/>
                <w:spacing w:val="0"/>
                <w:sz w:val="24"/>
                <w:szCs w:val="24"/>
                <w:lang w:val="en-GB" w:eastAsia="fi-FI"/>
              </w:rPr>
              <w:t>7</w:t>
            </w:r>
            <w:r w:rsidRPr="00CA6F0E">
              <w:rPr>
                <w:rFonts w:ascii="Times New Roman" w:hAnsi="Times New Roman"/>
                <w:spacing w:val="0"/>
                <w:sz w:val="24"/>
                <w:szCs w:val="24"/>
                <w:lang w:val="en-GB" w:eastAsia="fi-FI"/>
              </w:rPr>
              <w:t>-</w:t>
            </w:r>
            <w:r w:rsidR="006A69B6" w:rsidRPr="00CA6F0E">
              <w:rPr>
                <w:rFonts w:ascii="Times New Roman" w:hAnsi="Times New Roman"/>
                <w:spacing w:val="0"/>
                <w:sz w:val="24"/>
                <w:szCs w:val="24"/>
                <w:lang w:val="en-GB" w:eastAsia="fi-FI"/>
              </w:rPr>
              <w:t>9</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Finalisation of report and recommendations </w:t>
            </w:r>
          </w:p>
        </w:tc>
        <w:tc>
          <w:tcPr>
            <w:tcW w:w="2271" w:type="pct"/>
            <w:tcBorders>
              <w:top w:val="dotted" w:sz="4" w:space="0" w:color="auto"/>
              <w:bottom w:val="dotted" w:sz="4" w:space="0" w:color="auto"/>
            </w:tcBorders>
          </w:tcPr>
          <w:p w:rsidR="00D94043" w:rsidRPr="00CA6F0E" w:rsidRDefault="00D94043" w:rsidP="006A69B6">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Months </w:t>
            </w:r>
            <w:r w:rsidR="006A69B6" w:rsidRPr="00CA6F0E">
              <w:rPr>
                <w:rFonts w:ascii="Times New Roman" w:hAnsi="Times New Roman"/>
                <w:spacing w:val="0"/>
                <w:sz w:val="24"/>
                <w:szCs w:val="24"/>
                <w:lang w:val="en-GB" w:eastAsia="fi-FI"/>
              </w:rPr>
              <w:t>10-11</w:t>
            </w:r>
          </w:p>
        </w:tc>
      </w:tr>
      <w:tr w:rsidR="00D94043" w:rsidRPr="00CA6F0E" w:rsidTr="00A14666">
        <w:tc>
          <w:tcPr>
            <w:tcW w:w="2729" w:type="pct"/>
            <w:tcBorders>
              <w:top w:val="dotted" w:sz="4" w:space="0" w:color="auto"/>
              <w:bottom w:val="dotted"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Presentation to relevant OECD Committee</w:t>
            </w:r>
          </w:p>
        </w:tc>
        <w:tc>
          <w:tcPr>
            <w:tcW w:w="2271" w:type="pct"/>
            <w:tcBorders>
              <w:top w:val="dotted" w:sz="4" w:space="0" w:color="auto"/>
              <w:bottom w:val="dotted" w:sz="4" w:space="0" w:color="auto"/>
            </w:tcBorders>
          </w:tcPr>
          <w:p w:rsidR="00D94043" w:rsidRPr="00CA6F0E" w:rsidRDefault="00D94043" w:rsidP="006A69B6">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 xml:space="preserve">Month </w:t>
            </w:r>
            <w:r w:rsidR="006A69B6" w:rsidRPr="00CA6F0E">
              <w:rPr>
                <w:rFonts w:ascii="Times New Roman" w:hAnsi="Times New Roman"/>
                <w:spacing w:val="0"/>
                <w:sz w:val="24"/>
                <w:szCs w:val="24"/>
                <w:lang w:val="en-GB" w:eastAsia="fi-FI"/>
              </w:rPr>
              <w:t>12</w:t>
            </w:r>
          </w:p>
        </w:tc>
      </w:tr>
      <w:tr w:rsidR="00D94043" w:rsidRPr="00CA6F0E" w:rsidTr="00A14666">
        <w:tc>
          <w:tcPr>
            <w:tcW w:w="2729" w:type="pct"/>
            <w:tcBorders>
              <w:top w:val="dotted" w:sz="4" w:space="0" w:color="auto"/>
              <w:bottom w:val="single"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Final report publication</w:t>
            </w:r>
          </w:p>
        </w:tc>
        <w:tc>
          <w:tcPr>
            <w:tcW w:w="2271" w:type="pct"/>
            <w:tcBorders>
              <w:top w:val="dotted" w:sz="4" w:space="0" w:color="auto"/>
              <w:bottom w:val="single" w:sz="4" w:space="0" w:color="auto"/>
            </w:tcBorders>
          </w:tcPr>
          <w:p w:rsidR="00D94043" w:rsidRPr="00CA6F0E" w:rsidRDefault="00D94043" w:rsidP="00DD1EF7">
            <w:pPr>
              <w:spacing w:line="240" w:lineRule="auto"/>
              <w:rPr>
                <w:rFonts w:ascii="Times New Roman" w:hAnsi="Times New Roman"/>
                <w:spacing w:val="0"/>
                <w:sz w:val="24"/>
                <w:szCs w:val="24"/>
                <w:lang w:val="en-GB" w:eastAsia="fi-FI"/>
              </w:rPr>
            </w:pPr>
            <w:r w:rsidRPr="00CA6F0E">
              <w:rPr>
                <w:rFonts w:ascii="Times New Roman" w:hAnsi="Times New Roman"/>
                <w:spacing w:val="0"/>
                <w:sz w:val="24"/>
                <w:szCs w:val="24"/>
                <w:lang w:val="en-GB" w:eastAsia="fi-FI"/>
              </w:rPr>
              <w:t>Following ITF/OECD approval</w:t>
            </w:r>
          </w:p>
        </w:tc>
      </w:tr>
    </w:tbl>
    <w:p w:rsidR="00DD1EF7" w:rsidRPr="00CA6F0E" w:rsidRDefault="00DD1EF7" w:rsidP="00DD1EF7">
      <w:pPr>
        <w:tabs>
          <w:tab w:val="left" w:pos="850"/>
          <w:tab w:val="left" w:pos="1191"/>
          <w:tab w:val="left" w:pos="1531"/>
        </w:tabs>
        <w:spacing w:after="360" w:line="240" w:lineRule="auto"/>
        <w:jc w:val="both"/>
        <w:rPr>
          <w:rFonts w:ascii="Times New Roman" w:hAnsi="Times New Roman"/>
          <w:spacing w:val="0"/>
          <w:sz w:val="24"/>
          <w:szCs w:val="24"/>
          <w:lang w:val="en-GB" w:eastAsia="zh-CN"/>
        </w:rPr>
      </w:pPr>
      <w:r w:rsidRPr="00CA6F0E">
        <w:rPr>
          <w:rFonts w:ascii="Times New Roman" w:hAnsi="Times New Roman"/>
          <w:spacing w:val="0"/>
          <w:sz w:val="24"/>
          <w:szCs w:val="24"/>
          <w:lang w:val="en-GB" w:eastAsia="zh-CN"/>
        </w:rPr>
        <w:t>Note: this timeline is indicative and could be adapted according to demands and circumstances.</w:t>
      </w:r>
      <w:bookmarkStart w:id="0" w:name="_GoBack"/>
      <w:bookmarkEnd w:id="0"/>
    </w:p>
    <w:sectPr w:rsidR="00DD1EF7" w:rsidRPr="00CA6F0E" w:rsidSect="000B717E">
      <w:headerReference w:type="default" r:id="rId8"/>
      <w:pgSz w:w="11906" w:h="16838"/>
      <w:pgMar w:top="91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178" w:rsidRDefault="00925178" w:rsidP="00C916FB">
      <w:pPr>
        <w:spacing w:line="240" w:lineRule="auto"/>
      </w:pPr>
      <w:r>
        <w:separator/>
      </w:r>
    </w:p>
  </w:endnote>
  <w:endnote w:type="continuationSeparator" w:id="0">
    <w:p w:rsidR="00925178" w:rsidRDefault="00925178" w:rsidP="00C916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178" w:rsidRDefault="00925178" w:rsidP="00C916FB">
      <w:pPr>
        <w:spacing w:line="240" w:lineRule="auto"/>
      </w:pPr>
      <w:r>
        <w:separator/>
      </w:r>
    </w:p>
  </w:footnote>
  <w:footnote w:type="continuationSeparator" w:id="0">
    <w:p w:rsidR="00925178" w:rsidRDefault="00925178" w:rsidP="00C916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934665337"/>
      <w:docPartObj>
        <w:docPartGallery w:val="Page Numbers (Top of Page)"/>
        <w:docPartUnique/>
      </w:docPartObj>
    </w:sdtPr>
    <w:sdtContent>
      <w:p w:rsidR="000B717E" w:rsidRPr="000B717E" w:rsidRDefault="000B717E" w:rsidP="000B717E">
        <w:pPr>
          <w:pStyle w:val="Header"/>
          <w:jc w:val="right"/>
          <w:rPr>
            <w:rFonts w:ascii="Times New Roman" w:hAnsi="Times New Roman"/>
            <w:sz w:val="24"/>
            <w:szCs w:val="24"/>
          </w:rPr>
        </w:pPr>
        <w:r w:rsidRPr="000B717E">
          <w:rPr>
            <w:rFonts w:ascii="Times New Roman" w:hAnsi="Times New Roman"/>
            <w:sz w:val="24"/>
            <w:szCs w:val="24"/>
          </w:rPr>
          <w:t>Anexo II – CH-T1161</w:t>
        </w:r>
      </w:p>
      <w:p w:rsidR="000B717E" w:rsidRPr="000B717E" w:rsidRDefault="000B717E" w:rsidP="000B717E">
        <w:pPr>
          <w:pStyle w:val="Header"/>
          <w:jc w:val="right"/>
          <w:rPr>
            <w:rFonts w:ascii="Times New Roman" w:hAnsi="Times New Roman"/>
            <w:sz w:val="24"/>
            <w:szCs w:val="24"/>
          </w:rPr>
        </w:pPr>
        <w:r w:rsidRPr="000B717E">
          <w:rPr>
            <w:rFonts w:ascii="Times New Roman" w:hAnsi="Times New Roman"/>
            <w:sz w:val="24"/>
            <w:szCs w:val="24"/>
          </w:rPr>
          <w:t xml:space="preserve">Página </w:t>
        </w:r>
        <w:r w:rsidRPr="000B717E">
          <w:rPr>
            <w:rFonts w:ascii="Times New Roman" w:hAnsi="Times New Roman"/>
            <w:bCs/>
            <w:sz w:val="24"/>
            <w:szCs w:val="24"/>
          </w:rPr>
          <w:fldChar w:fldCharType="begin"/>
        </w:r>
        <w:r w:rsidRPr="000B717E">
          <w:rPr>
            <w:rFonts w:ascii="Times New Roman" w:hAnsi="Times New Roman"/>
            <w:bCs/>
            <w:sz w:val="24"/>
            <w:szCs w:val="24"/>
          </w:rPr>
          <w:instrText xml:space="preserve"> PAGE </w:instrText>
        </w:r>
        <w:r w:rsidRPr="000B717E">
          <w:rPr>
            <w:rFonts w:ascii="Times New Roman" w:hAnsi="Times New Roman"/>
            <w:bCs/>
            <w:sz w:val="24"/>
            <w:szCs w:val="24"/>
          </w:rPr>
          <w:fldChar w:fldCharType="separate"/>
        </w:r>
        <w:r w:rsidR="00CA6F0E">
          <w:rPr>
            <w:rFonts w:ascii="Times New Roman" w:hAnsi="Times New Roman"/>
            <w:bCs/>
            <w:noProof/>
            <w:sz w:val="24"/>
            <w:szCs w:val="24"/>
          </w:rPr>
          <w:t>3</w:t>
        </w:r>
        <w:r w:rsidRPr="000B717E">
          <w:rPr>
            <w:rFonts w:ascii="Times New Roman" w:hAnsi="Times New Roman"/>
            <w:bCs/>
            <w:sz w:val="24"/>
            <w:szCs w:val="24"/>
          </w:rPr>
          <w:fldChar w:fldCharType="end"/>
        </w:r>
        <w:r w:rsidRPr="000B717E">
          <w:rPr>
            <w:rFonts w:ascii="Times New Roman" w:hAnsi="Times New Roman"/>
            <w:sz w:val="24"/>
            <w:szCs w:val="24"/>
          </w:rPr>
          <w:t xml:space="preserve"> de </w:t>
        </w:r>
        <w:r w:rsidRPr="000B717E">
          <w:rPr>
            <w:rFonts w:ascii="Times New Roman" w:hAnsi="Times New Roman"/>
            <w:bCs/>
            <w:sz w:val="24"/>
            <w:szCs w:val="24"/>
          </w:rPr>
          <w:fldChar w:fldCharType="begin"/>
        </w:r>
        <w:r w:rsidRPr="000B717E">
          <w:rPr>
            <w:rFonts w:ascii="Times New Roman" w:hAnsi="Times New Roman"/>
            <w:bCs/>
            <w:sz w:val="24"/>
            <w:szCs w:val="24"/>
          </w:rPr>
          <w:instrText xml:space="preserve"> NUMPAGES  </w:instrText>
        </w:r>
        <w:r w:rsidRPr="000B717E">
          <w:rPr>
            <w:rFonts w:ascii="Times New Roman" w:hAnsi="Times New Roman"/>
            <w:bCs/>
            <w:sz w:val="24"/>
            <w:szCs w:val="24"/>
          </w:rPr>
          <w:fldChar w:fldCharType="separate"/>
        </w:r>
        <w:r w:rsidR="00CA6F0E">
          <w:rPr>
            <w:rFonts w:ascii="Times New Roman" w:hAnsi="Times New Roman"/>
            <w:bCs/>
            <w:noProof/>
            <w:sz w:val="24"/>
            <w:szCs w:val="24"/>
          </w:rPr>
          <w:t>3</w:t>
        </w:r>
        <w:r w:rsidRPr="000B717E">
          <w:rPr>
            <w:rFonts w:ascii="Times New Roman" w:hAnsi="Times New Roman"/>
            <w:bCs/>
            <w:sz w:val="24"/>
            <w:szCs w:val="24"/>
          </w:rPr>
          <w:fldChar w:fldCharType="end"/>
        </w:r>
      </w:p>
    </w:sdtContent>
  </w:sdt>
  <w:customXmlInsRangeStart w:id="1" w:author="Alexis Michea" w:date="2015-05-11T16:45:00Z"/>
  <w:sdt>
    <w:sdtPr>
      <w:id w:val="820084323"/>
      <w:docPartObj>
        <w:docPartGallery w:val="Watermarks"/>
        <w:docPartUnique/>
      </w:docPartObj>
    </w:sdtPr>
    <w:sdtEndPr/>
    <w:sdtContent>
      <w:customXmlInsRangeEnd w:id="1"/>
      <w:p w:rsidR="000B717E" w:rsidRPr="000B717E" w:rsidRDefault="000B717E" w:rsidP="000B717E">
        <w:pPr>
          <w:pStyle w:val="Header"/>
          <w:jc w:val="right"/>
          <w:rPr>
            <w:rFonts w:ascii="Times New Roman" w:hAnsi="Times New Roman"/>
            <w:sz w:val="24"/>
          </w:rPr>
        </w:pPr>
        <w:r>
          <w:tab/>
        </w:r>
        <w:r>
          <w:tab/>
        </w:r>
        <w:r>
          <w:tab/>
        </w:r>
        <w:r>
          <w:rPr>
            <w:rFonts w:ascii="Times New Roman" w:hAnsi="Times New Roman"/>
            <w:sz w:val="24"/>
          </w:rPr>
          <w:t xml:space="preserve"> </w:t>
        </w:r>
      </w:p>
      <w:p w:rsidR="00C916FB" w:rsidRDefault="00CA6F0E">
        <w:pPr>
          <w:pStyle w:val="Header"/>
        </w:pPr>
        <w:ins w:id="2" w:author="Alexis Michea" w:date="2015-05-11T16:45:00Z">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ins>
      </w:p>
      <w:customXmlInsRangeStart w:id="3" w:author="Alexis Michea" w:date="2015-05-11T16:45:00Z"/>
    </w:sdtContent>
  </w:sdt>
  <w:customXmlInsRange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D533E"/>
    <w:multiLevelType w:val="hybridMultilevel"/>
    <w:tmpl w:val="5936FC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F2958EB"/>
    <w:multiLevelType w:val="hybridMultilevel"/>
    <w:tmpl w:val="1F7E6C68"/>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start w:val="1"/>
      <w:numFmt w:val="bullet"/>
      <w:lvlText w:val="o"/>
      <w:lvlJc w:val="left"/>
      <w:pPr>
        <w:ind w:left="3240" w:hanging="360"/>
      </w:pPr>
      <w:rPr>
        <w:rFonts w:ascii="Courier New" w:hAnsi="Courier New" w:cs="Courier New" w:hint="default"/>
      </w:rPr>
    </w:lvl>
    <w:lvl w:ilvl="5" w:tplc="08130005">
      <w:start w:val="1"/>
      <w:numFmt w:val="bullet"/>
      <w:lvlText w:val=""/>
      <w:lvlJc w:val="left"/>
      <w:pPr>
        <w:ind w:left="3960"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cs="Courier New" w:hint="default"/>
      </w:rPr>
    </w:lvl>
    <w:lvl w:ilvl="8" w:tplc="08130005">
      <w:start w:val="1"/>
      <w:numFmt w:val="bullet"/>
      <w:lvlText w:val=""/>
      <w:lvlJc w:val="left"/>
      <w:pPr>
        <w:ind w:left="6120" w:hanging="360"/>
      </w:pPr>
      <w:rPr>
        <w:rFonts w:ascii="Wingdings" w:hAnsi="Wingdings" w:hint="default"/>
      </w:rPr>
    </w:lvl>
  </w:abstractNum>
  <w:abstractNum w:abstractNumId="2">
    <w:nsid w:val="1F43740A"/>
    <w:multiLevelType w:val="hybridMultilevel"/>
    <w:tmpl w:val="0E10DD3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55E38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1C7002"/>
    <w:multiLevelType w:val="hybridMultilevel"/>
    <w:tmpl w:val="99C4A3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34D4674C"/>
    <w:multiLevelType w:val="hybridMultilevel"/>
    <w:tmpl w:val="44805720"/>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
    <w:nsid w:val="3617609A"/>
    <w:multiLevelType w:val="hybridMultilevel"/>
    <w:tmpl w:val="83E0A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E33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nsid w:val="568D30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7FF1EBC"/>
    <w:multiLevelType w:val="hybridMultilevel"/>
    <w:tmpl w:val="7684051A"/>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64031F92"/>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D494C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9452F74"/>
    <w:multiLevelType w:val="hybridMultilevel"/>
    <w:tmpl w:val="6DDC2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2"/>
  </w:num>
  <w:num w:numId="5">
    <w:abstractNumId w:val="4"/>
  </w:num>
  <w:num w:numId="6">
    <w:abstractNumId w:val="12"/>
  </w:num>
  <w:num w:numId="7">
    <w:abstractNumId w:val="9"/>
  </w:num>
  <w:num w:numId="8">
    <w:abstractNumId w:val="6"/>
  </w:num>
  <w:num w:numId="9">
    <w:abstractNumId w:val="5"/>
  </w:num>
  <w:num w:numId="10">
    <w:abstractNumId w:val="10"/>
  </w:num>
  <w:num w:numId="11">
    <w:abstractNumId w:val="3"/>
  </w:num>
  <w:num w:numId="12">
    <w:abstractNumId w:val="7"/>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8EB"/>
    <w:rsid w:val="00057DFE"/>
    <w:rsid w:val="00067C6A"/>
    <w:rsid w:val="0008005E"/>
    <w:rsid w:val="00083426"/>
    <w:rsid w:val="000B717E"/>
    <w:rsid w:val="000F0E27"/>
    <w:rsid w:val="00154A7C"/>
    <w:rsid w:val="001A5528"/>
    <w:rsid w:val="001B2EE5"/>
    <w:rsid w:val="001C2817"/>
    <w:rsid w:val="002078E4"/>
    <w:rsid w:val="0029090A"/>
    <w:rsid w:val="002E5712"/>
    <w:rsid w:val="0035060D"/>
    <w:rsid w:val="00357604"/>
    <w:rsid w:val="003C3725"/>
    <w:rsid w:val="00422CCC"/>
    <w:rsid w:val="004372B6"/>
    <w:rsid w:val="00445C3D"/>
    <w:rsid w:val="00464AC4"/>
    <w:rsid w:val="0048555C"/>
    <w:rsid w:val="004A031F"/>
    <w:rsid w:val="005324E6"/>
    <w:rsid w:val="00537D39"/>
    <w:rsid w:val="00585D3F"/>
    <w:rsid w:val="006362E9"/>
    <w:rsid w:val="00637AFB"/>
    <w:rsid w:val="0066026C"/>
    <w:rsid w:val="00676112"/>
    <w:rsid w:val="006852B6"/>
    <w:rsid w:val="006A2A98"/>
    <w:rsid w:val="006A69B6"/>
    <w:rsid w:val="006B3CEC"/>
    <w:rsid w:val="006F5159"/>
    <w:rsid w:val="006F5FD9"/>
    <w:rsid w:val="00721F1B"/>
    <w:rsid w:val="00721FEB"/>
    <w:rsid w:val="007262E1"/>
    <w:rsid w:val="007838EB"/>
    <w:rsid w:val="007A641B"/>
    <w:rsid w:val="007C4E09"/>
    <w:rsid w:val="007D6449"/>
    <w:rsid w:val="007E10F7"/>
    <w:rsid w:val="00800996"/>
    <w:rsid w:val="00853CB2"/>
    <w:rsid w:val="008C355A"/>
    <w:rsid w:val="008F0115"/>
    <w:rsid w:val="008F20B7"/>
    <w:rsid w:val="0090638C"/>
    <w:rsid w:val="009211FA"/>
    <w:rsid w:val="00925178"/>
    <w:rsid w:val="00932890"/>
    <w:rsid w:val="0095014F"/>
    <w:rsid w:val="009B5055"/>
    <w:rsid w:val="009E0275"/>
    <w:rsid w:val="00A1101C"/>
    <w:rsid w:val="00A14666"/>
    <w:rsid w:val="00A30C02"/>
    <w:rsid w:val="00A3689D"/>
    <w:rsid w:val="00A66C23"/>
    <w:rsid w:val="00AA145D"/>
    <w:rsid w:val="00AA4646"/>
    <w:rsid w:val="00AA7183"/>
    <w:rsid w:val="00AD5413"/>
    <w:rsid w:val="00AE5073"/>
    <w:rsid w:val="00AF730D"/>
    <w:rsid w:val="00B346EB"/>
    <w:rsid w:val="00B46FB3"/>
    <w:rsid w:val="00C124E0"/>
    <w:rsid w:val="00C27D88"/>
    <w:rsid w:val="00C46DDD"/>
    <w:rsid w:val="00C6629C"/>
    <w:rsid w:val="00C7256C"/>
    <w:rsid w:val="00C772D7"/>
    <w:rsid w:val="00C916FB"/>
    <w:rsid w:val="00CA6F0E"/>
    <w:rsid w:val="00D94043"/>
    <w:rsid w:val="00DC59F2"/>
    <w:rsid w:val="00DD1EF7"/>
    <w:rsid w:val="00DD5783"/>
    <w:rsid w:val="00E10E1B"/>
    <w:rsid w:val="00E12CD6"/>
    <w:rsid w:val="00E338AF"/>
    <w:rsid w:val="00E46BC8"/>
    <w:rsid w:val="00E8343B"/>
    <w:rsid w:val="00ED3991"/>
    <w:rsid w:val="00F61FC2"/>
    <w:rsid w:val="00F91B65"/>
    <w:rsid w:val="00FC06C8"/>
    <w:rsid w:val="00FE460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112"/>
    <w:pPr>
      <w:spacing w:line="268" w:lineRule="atLeast"/>
    </w:pPr>
    <w:rPr>
      <w:rFonts w:ascii="Franklin Gothic Medium" w:hAnsi="Franklin Gothic Medium"/>
      <w:spacing w:val="2"/>
      <w:sz w:val="22"/>
      <w:szCs w:val="22"/>
      <w:lang w:val="nl-NL" w:eastAsia="nl-NL"/>
    </w:rPr>
  </w:style>
  <w:style w:type="paragraph" w:styleId="Heading1">
    <w:name w:val="heading 1"/>
    <w:basedOn w:val="Normal"/>
    <w:next w:val="Normal"/>
    <w:link w:val="Heading1Char"/>
    <w:uiPriority w:val="9"/>
    <w:qFormat/>
    <w:rsid w:val="00676112"/>
    <w:pPr>
      <w:keepNext/>
      <w:spacing w:before="610" w:after="350" w:line="400" w:lineRule="atLeast"/>
      <w:outlineLvl w:val="0"/>
    </w:pPr>
    <w:rPr>
      <w:rFonts w:ascii="Franklin Gothic Demi" w:hAnsi="Franklin Gothic Demi" w:cs="Arial"/>
      <w:bCs/>
      <w:caps/>
      <w:spacing w:val="12"/>
      <w:kern w:val="32"/>
      <w:sz w:val="40"/>
      <w:szCs w:val="40"/>
    </w:rPr>
  </w:style>
  <w:style w:type="paragraph" w:styleId="Heading2">
    <w:name w:val="heading 2"/>
    <w:basedOn w:val="Normal"/>
    <w:next w:val="Normal"/>
    <w:link w:val="Heading2Char"/>
    <w:qFormat/>
    <w:rsid w:val="00676112"/>
    <w:pPr>
      <w:keepNext/>
      <w:spacing w:before="82" w:after="790" w:line="211" w:lineRule="auto"/>
      <w:ind w:left="-1361" w:right="-284"/>
      <w:outlineLvl w:val="1"/>
    </w:pPr>
    <w:rPr>
      <w:rFonts w:ascii="Franklin Gothic Demi Cond" w:hAnsi="Franklin Gothic Demi Cond" w:cs="Arial"/>
      <w:bCs/>
      <w:iCs/>
      <w:spacing w:val="0"/>
      <w:sz w:val="90"/>
      <w:szCs w:val="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112"/>
    <w:rPr>
      <w:rFonts w:ascii="Franklin Gothic Demi" w:hAnsi="Franklin Gothic Demi" w:cs="Arial"/>
      <w:bCs/>
      <w:caps/>
      <w:spacing w:val="12"/>
      <w:kern w:val="32"/>
      <w:sz w:val="40"/>
      <w:szCs w:val="40"/>
      <w:lang w:val="nl-NL" w:eastAsia="nl-NL"/>
    </w:rPr>
  </w:style>
  <w:style w:type="character" w:customStyle="1" w:styleId="Heading2Char">
    <w:name w:val="Heading 2 Char"/>
    <w:basedOn w:val="DefaultParagraphFont"/>
    <w:link w:val="Heading2"/>
    <w:rsid w:val="00676112"/>
    <w:rPr>
      <w:rFonts w:ascii="Franklin Gothic Demi Cond" w:hAnsi="Franklin Gothic Demi Cond" w:cs="Arial"/>
      <w:bCs/>
      <w:iCs/>
      <w:sz w:val="90"/>
      <w:szCs w:val="90"/>
      <w:lang w:val="nl-NL" w:eastAsia="nl-NL"/>
    </w:rPr>
  </w:style>
  <w:style w:type="paragraph" w:styleId="Title">
    <w:name w:val="Title"/>
    <w:basedOn w:val="Normal"/>
    <w:link w:val="TitleChar"/>
    <w:qFormat/>
    <w:rsid w:val="00676112"/>
    <w:pPr>
      <w:spacing w:line="214" w:lineRule="auto"/>
      <w:ind w:left="-1361"/>
    </w:pPr>
    <w:rPr>
      <w:rFonts w:ascii="Franklin Gothic Demi Cond" w:hAnsi="Franklin Gothic Demi Cond" w:cs="Arial"/>
      <w:bCs/>
      <w:kern w:val="28"/>
      <w:sz w:val="140"/>
      <w:szCs w:val="140"/>
    </w:rPr>
  </w:style>
  <w:style w:type="character" w:customStyle="1" w:styleId="TitleChar">
    <w:name w:val="Title Char"/>
    <w:basedOn w:val="DefaultParagraphFont"/>
    <w:link w:val="Title"/>
    <w:rsid w:val="00676112"/>
    <w:rPr>
      <w:rFonts w:ascii="Franklin Gothic Demi Cond" w:hAnsi="Franklin Gothic Demi Cond" w:cs="Arial"/>
      <w:bCs/>
      <w:spacing w:val="2"/>
      <w:kern w:val="28"/>
      <w:sz w:val="140"/>
      <w:szCs w:val="140"/>
      <w:lang w:val="nl-NL" w:eastAsia="nl-NL"/>
    </w:rPr>
  </w:style>
  <w:style w:type="paragraph" w:customStyle="1" w:styleId="1">
    <w:name w:val="1"/>
    <w:basedOn w:val="Normal"/>
    <w:next w:val="Normal"/>
    <w:qFormat/>
    <w:rsid w:val="00676112"/>
    <w:pPr>
      <w:spacing w:after="60"/>
      <w:jc w:val="center"/>
      <w:outlineLvl w:val="1"/>
    </w:pPr>
    <w:rPr>
      <w:rFonts w:ascii="Cambria" w:hAnsi="Cambria"/>
      <w:sz w:val="24"/>
      <w:szCs w:val="24"/>
    </w:rPr>
  </w:style>
  <w:style w:type="character" w:customStyle="1" w:styleId="SubtitleChar">
    <w:name w:val="Subtitle Char"/>
    <w:link w:val="Subtitle"/>
    <w:rsid w:val="00676112"/>
    <w:rPr>
      <w:rFonts w:ascii="Cambria" w:eastAsia="Times New Roman" w:hAnsi="Cambria" w:cs="Times New Roman"/>
      <w:spacing w:val="2"/>
      <w:sz w:val="24"/>
      <w:szCs w:val="24"/>
      <w:lang w:val="nl-NL" w:eastAsia="nl-NL"/>
    </w:rPr>
  </w:style>
  <w:style w:type="paragraph" w:styleId="Subtitle">
    <w:name w:val="Subtitle"/>
    <w:basedOn w:val="Normal"/>
    <w:next w:val="Normal"/>
    <w:link w:val="SubtitleChar"/>
    <w:rsid w:val="00676112"/>
    <w:pPr>
      <w:numPr>
        <w:ilvl w:val="1"/>
      </w:numPr>
    </w:pPr>
    <w:rPr>
      <w:rFonts w:ascii="Cambria" w:hAnsi="Cambria"/>
      <w:sz w:val="24"/>
      <w:szCs w:val="24"/>
    </w:rPr>
  </w:style>
  <w:style w:type="character" w:customStyle="1" w:styleId="OndertitelChar">
    <w:name w:val="Ondertitel Char"/>
    <w:basedOn w:val="DefaultParagraphFont"/>
    <w:uiPriority w:val="11"/>
    <w:rsid w:val="00676112"/>
    <w:rPr>
      <w:rFonts w:asciiTheme="majorHAnsi" w:eastAsiaTheme="majorEastAsia" w:hAnsiTheme="majorHAnsi" w:cstheme="majorBidi"/>
      <w:i/>
      <w:iCs/>
      <w:color w:val="4F81BD" w:themeColor="accent1"/>
      <w:spacing w:val="15"/>
      <w:sz w:val="24"/>
      <w:szCs w:val="24"/>
      <w:lang w:val="nl-NL" w:eastAsia="nl-NL"/>
    </w:rPr>
  </w:style>
  <w:style w:type="character" w:styleId="Strong">
    <w:name w:val="Strong"/>
    <w:qFormat/>
    <w:rsid w:val="00676112"/>
    <w:rPr>
      <w:b/>
      <w:bCs/>
    </w:rPr>
  </w:style>
  <w:style w:type="character" w:styleId="Emphasis">
    <w:name w:val="Emphasis"/>
    <w:uiPriority w:val="20"/>
    <w:qFormat/>
    <w:rsid w:val="00676112"/>
    <w:rPr>
      <w:i/>
      <w:iCs/>
    </w:rPr>
  </w:style>
  <w:style w:type="paragraph" w:styleId="ListParagraph">
    <w:name w:val="List Paragraph"/>
    <w:basedOn w:val="Normal"/>
    <w:uiPriority w:val="34"/>
    <w:qFormat/>
    <w:rsid w:val="00676112"/>
    <w:pPr>
      <w:ind w:left="708"/>
    </w:pPr>
  </w:style>
  <w:style w:type="character" w:styleId="SubtleReference">
    <w:name w:val="Subtle Reference"/>
    <w:basedOn w:val="DefaultParagraphFont"/>
    <w:uiPriority w:val="31"/>
    <w:qFormat/>
    <w:rsid w:val="00676112"/>
    <w:rPr>
      <w:smallCaps/>
      <w:color w:val="C0504D" w:themeColor="accent2"/>
      <w:u w:val="single"/>
    </w:rPr>
  </w:style>
  <w:style w:type="paragraph" w:customStyle="1" w:styleId="Default">
    <w:name w:val="Default"/>
    <w:basedOn w:val="Normal"/>
    <w:rsid w:val="007838EB"/>
    <w:pPr>
      <w:autoSpaceDE w:val="0"/>
      <w:autoSpaceDN w:val="0"/>
      <w:spacing w:line="240" w:lineRule="auto"/>
    </w:pPr>
    <w:rPr>
      <w:rFonts w:ascii="Cambria" w:eastAsiaTheme="minorHAnsi" w:hAnsi="Cambria"/>
      <w:color w:val="000000"/>
      <w:spacing w:val="0"/>
      <w:sz w:val="24"/>
      <w:szCs w:val="24"/>
      <w:lang w:val="nl-BE" w:eastAsia="nl-BE"/>
    </w:rPr>
  </w:style>
  <w:style w:type="paragraph" w:styleId="BalloonText">
    <w:name w:val="Balloon Text"/>
    <w:basedOn w:val="Normal"/>
    <w:link w:val="BalloonTextChar"/>
    <w:uiPriority w:val="99"/>
    <w:semiHidden/>
    <w:unhideWhenUsed/>
    <w:rsid w:val="007838E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8EB"/>
    <w:rPr>
      <w:rFonts w:ascii="Tahoma" w:hAnsi="Tahoma" w:cs="Tahoma"/>
      <w:spacing w:val="2"/>
      <w:sz w:val="16"/>
      <w:szCs w:val="16"/>
      <w:lang w:val="nl-NL" w:eastAsia="nl-NL"/>
    </w:rPr>
  </w:style>
  <w:style w:type="paragraph" w:styleId="Header">
    <w:name w:val="header"/>
    <w:basedOn w:val="Normal"/>
    <w:link w:val="HeaderChar"/>
    <w:uiPriority w:val="99"/>
    <w:unhideWhenUsed/>
    <w:rsid w:val="00C916FB"/>
    <w:pPr>
      <w:tabs>
        <w:tab w:val="center" w:pos="4419"/>
        <w:tab w:val="right" w:pos="8838"/>
      </w:tabs>
      <w:spacing w:line="240" w:lineRule="auto"/>
    </w:pPr>
  </w:style>
  <w:style w:type="character" w:customStyle="1" w:styleId="HeaderChar">
    <w:name w:val="Header Char"/>
    <w:basedOn w:val="DefaultParagraphFont"/>
    <w:link w:val="Header"/>
    <w:uiPriority w:val="99"/>
    <w:rsid w:val="00C916FB"/>
    <w:rPr>
      <w:rFonts w:ascii="Franklin Gothic Medium" w:hAnsi="Franklin Gothic Medium"/>
      <w:spacing w:val="2"/>
      <w:sz w:val="22"/>
      <w:szCs w:val="22"/>
      <w:lang w:val="nl-NL" w:eastAsia="nl-NL"/>
    </w:rPr>
  </w:style>
  <w:style w:type="paragraph" w:styleId="Footer">
    <w:name w:val="footer"/>
    <w:basedOn w:val="Normal"/>
    <w:link w:val="FooterChar"/>
    <w:uiPriority w:val="99"/>
    <w:unhideWhenUsed/>
    <w:rsid w:val="00C916FB"/>
    <w:pPr>
      <w:tabs>
        <w:tab w:val="center" w:pos="4419"/>
        <w:tab w:val="right" w:pos="8838"/>
      </w:tabs>
      <w:spacing w:line="240" w:lineRule="auto"/>
    </w:pPr>
  </w:style>
  <w:style w:type="character" w:customStyle="1" w:styleId="FooterChar">
    <w:name w:val="Footer Char"/>
    <w:basedOn w:val="DefaultParagraphFont"/>
    <w:link w:val="Footer"/>
    <w:uiPriority w:val="99"/>
    <w:rsid w:val="00C916FB"/>
    <w:rPr>
      <w:rFonts w:ascii="Franklin Gothic Medium" w:hAnsi="Franklin Gothic Medium"/>
      <w:spacing w:val="2"/>
      <w:sz w:val="22"/>
      <w:szCs w:val="22"/>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112"/>
    <w:pPr>
      <w:spacing w:line="268" w:lineRule="atLeast"/>
    </w:pPr>
    <w:rPr>
      <w:rFonts w:ascii="Franklin Gothic Medium" w:hAnsi="Franklin Gothic Medium"/>
      <w:spacing w:val="2"/>
      <w:sz w:val="22"/>
      <w:szCs w:val="22"/>
      <w:lang w:val="nl-NL" w:eastAsia="nl-NL"/>
    </w:rPr>
  </w:style>
  <w:style w:type="paragraph" w:styleId="Heading1">
    <w:name w:val="heading 1"/>
    <w:basedOn w:val="Normal"/>
    <w:next w:val="Normal"/>
    <w:link w:val="Heading1Char"/>
    <w:uiPriority w:val="9"/>
    <w:qFormat/>
    <w:rsid w:val="00676112"/>
    <w:pPr>
      <w:keepNext/>
      <w:spacing w:before="610" w:after="350" w:line="400" w:lineRule="atLeast"/>
      <w:outlineLvl w:val="0"/>
    </w:pPr>
    <w:rPr>
      <w:rFonts w:ascii="Franklin Gothic Demi" w:hAnsi="Franklin Gothic Demi" w:cs="Arial"/>
      <w:bCs/>
      <w:caps/>
      <w:spacing w:val="12"/>
      <w:kern w:val="32"/>
      <w:sz w:val="40"/>
      <w:szCs w:val="40"/>
    </w:rPr>
  </w:style>
  <w:style w:type="paragraph" w:styleId="Heading2">
    <w:name w:val="heading 2"/>
    <w:basedOn w:val="Normal"/>
    <w:next w:val="Normal"/>
    <w:link w:val="Heading2Char"/>
    <w:qFormat/>
    <w:rsid w:val="00676112"/>
    <w:pPr>
      <w:keepNext/>
      <w:spacing w:before="82" w:after="790" w:line="211" w:lineRule="auto"/>
      <w:ind w:left="-1361" w:right="-284"/>
      <w:outlineLvl w:val="1"/>
    </w:pPr>
    <w:rPr>
      <w:rFonts w:ascii="Franklin Gothic Demi Cond" w:hAnsi="Franklin Gothic Demi Cond" w:cs="Arial"/>
      <w:bCs/>
      <w:iCs/>
      <w:spacing w:val="0"/>
      <w:sz w:val="90"/>
      <w:szCs w:val="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112"/>
    <w:rPr>
      <w:rFonts w:ascii="Franklin Gothic Demi" w:hAnsi="Franklin Gothic Demi" w:cs="Arial"/>
      <w:bCs/>
      <w:caps/>
      <w:spacing w:val="12"/>
      <w:kern w:val="32"/>
      <w:sz w:val="40"/>
      <w:szCs w:val="40"/>
      <w:lang w:val="nl-NL" w:eastAsia="nl-NL"/>
    </w:rPr>
  </w:style>
  <w:style w:type="character" w:customStyle="1" w:styleId="Heading2Char">
    <w:name w:val="Heading 2 Char"/>
    <w:basedOn w:val="DefaultParagraphFont"/>
    <w:link w:val="Heading2"/>
    <w:rsid w:val="00676112"/>
    <w:rPr>
      <w:rFonts w:ascii="Franklin Gothic Demi Cond" w:hAnsi="Franklin Gothic Demi Cond" w:cs="Arial"/>
      <w:bCs/>
      <w:iCs/>
      <w:sz w:val="90"/>
      <w:szCs w:val="90"/>
      <w:lang w:val="nl-NL" w:eastAsia="nl-NL"/>
    </w:rPr>
  </w:style>
  <w:style w:type="paragraph" w:styleId="Title">
    <w:name w:val="Title"/>
    <w:basedOn w:val="Normal"/>
    <w:link w:val="TitleChar"/>
    <w:qFormat/>
    <w:rsid w:val="00676112"/>
    <w:pPr>
      <w:spacing w:line="214" w:lineRule="auto"/>
      <w:ind w:left="-1361"/>
    </w:pPr>
    <w:rPr>
      <w:rFonts w:ascii="Franklin Gothic Demi Cond" w:hAnsi="Franklin Gothic Demi Cond" w:cs="Arial"/>
      <w:bCs/>
      <w:kern w:val="28"/>
      <w:sz w:val="140"/>
      <w:szCs w:val="140"/>
    </w:rPr>
  </w:style>
  <w:style w:type="character" w:customStyle="1" w:styleId="TitleChar">
    <w:name w:val="Title Char"/>
    <w:basedOn w:val="DefaultParagraphFont"/>
    <w:link w:val="Title"/>
    <w:rsid w:val="00676112"/>
    <w:rPr>
      <w:rFonts w:ascii="Franklin Gothic Demi Cond" w:hAnsi="Franklin Gothic Demi Cond" w:cs="Arial"/>
      <w:bCs/>
      <w:spacing w:val="2"/>
      <w:kern w:val="28"/>
      <w:sz w:val="140"/>
      <w:szCs w:val="140"/>
      <w:lang w:val="nl-NL" w:eastAsia="nl-NL"/>
    </w:rPr>
  </w:style>
  <w:style w:type="paragraph" w:customStyle="1" w:styleId="1">
    <w:name w:val="1"/>
    <w:basedOn w:val="Normal"/>
    <w:next w:val="Normal"/>
    <w:qFormat/>
    <w:rsid w:val="00676112"/>
    <w:pPr>
      <w:spacing w:after="60"/>
      <w:jc w:val="center"/>
      <w:outlineLvl w:val="1"/>
    </w:pPr>
    <w:rPr>
      <w:rFonts w:ascii="Cambria" w:hAnsi="Cambria"/>
      <w:sz w:val="24"/>
      <w:szCs w:val="24"/>
    </w:rPr>
  </w:style>
  <w:style w:type="character" w:customStyle="1" w:styleId="SubtitleChar">
    <w:name w:val="Subtitle Char"/>
    <w:link w:val="Subtitle"/>
    <w:rsid w:val="00676112"/>
    <w:rPr>
      <w:rFonts w:ascii="Cambria" w:eastAsia="Times New Roman" w:hAnsi="Cambria" w:cs="Times New Roman"/>
      <w:spacing w:val="2"/>
      <w:sz w:val="24"/>
      <w:szCs w:val="24"/>
      <w:lang w:val="nl-NL" w:eastAsia="nl-NL"/>
    </w:rPr>
  </w:style>
  <w:style w:type="paragraph" w:styleId="Subtitle">
    <w:name w:val="Subtitle"/>
    <w:basedOn w:val="Normal"/>
    <w:next w:val="Normal"/>
    <w:link w:val="SubtitleChar"/>
    <w:rsid w:val="00676112"/>
    <w:pPr>
      <w:numPr>
        <w:ilvl w:val="1"/>
      </w:numPr>
    </w:pPr>
    <w:rPr>
      <w:rFonts w:ascii="Cambria" w:hAnsi="Cambria"/>
      <w:sz w:val="24"/>
      <w:szCs w:val="24"/>
    </w:rPr>
  </w:style>
  <w:style w:type="character" w:customStyle="1" w:styleId="OndertitelChar">
    <w:name w:val="Ondertitel Char"/>
    <w:basedOn w:val="DefaultParagraphFont"/>
    <w:uiPriority w:val="11"/>
    <w:rsid w:val="00676112"/>
    <w:rPr>
      <w:rFonts w:asciiTheme="majorHAnsi" w:eastAsiaTheme="majorEastAsia" w:hAnsiTheme="majorHAnsi" w:cstheme="majorBidi"/>
      <w:i/>
      <w:iCs/>
      <w:color w:val="4F81BD" w:themeColor="accent1"/>
      <w:spacing w:val="15"/>
      <w:sz w:val="24"/>
      <w:szCs w:val="24"/>
      <w:lang w:val="nl-NL" w:eastAsia="nl-NL"/>
    </w:rPr>
  </w:style>
  <w:style w:type="character" w:styleId="Strong">
    <w:name w:val="Strong"/>
    <w:qFormat/>
    <w:rsid w:val="00676112"/>
    <w:rPr>
      <w:b/>
      <w:bCs/>
    </w:rPr>
  </w:style>
  <w:style w:type="character" w:styleId="Emphasis">
    <w:name w:val="Emphasis"/>
    <w:uiPriority w:val="20"/>
    <w:qFormat/>
    <w:rsid w:val="00676112"/>
    <w:rPr>
      <w:i/>
      <w:iCs/>
    </w:rPr>
  </w:style>
  <w:style w:type="paragraph" w:styleId="ListParagraph">
    <w:name w:val="List Paragraph"/>
    <w:basedOn w:val="Normal"/>
    <w:uiPriority w:val="34"/>
    <w:qFormat/>
    <w:rsid w:val="00676112"/>
    <w:pPr>
      <w:ind w:left="708"/>
    </w:pPr>
  </w:style>
  <w:style w:type="character" w:styleId="SubtleReference">
    <w:name w:val="Subtle Reference"/>
    <w:basedOn w:val="DefaultParagraphFont"/>
    <w:uiPriority w:val="31"/>
    <w:qFormat/>
    <w:rsid w:val="00676112"/>
    <w:rPr>
      <w:smallCaps/>
      <w:color w:val="C0504D" w:themeColor="accent2"/>
      <w:u w:val="single"/>
    </w:rPr>
  </w:style>
  <w:style w:type="paragraph" w:customStyle="1" w:styleId="Default">
    <w:name w:val="Default"/>
    <w:basedOn w:val="Normal"/>
    <w:rsid w:val="007838EB"/>
    <w:pPr>
      <w:autoSpaceDE w:val="0"/>
      <w:autoSpaceDN w:val="0"/>
      <w:spacing w:line="240" w:lineRule="auto"/>
    </w:pPr>
    <w:rPr>
      <w:rFonts w:ascii="Cambria" w:eastAsiaTheme="minorHAnsi" w:hAnsi="Cambria"/>
      <w:color w:val="000000"/>
      <w:spacing w:val="0"/>
      <w:sz w:val="24"/>
      <w:szCs w:val="24"/>
      <w:lang w:val="nl-BE" w:eastAsia="nl-BE"/>
    </w:rPr>
  </w:style>
  <w:style w:type="paragraph" w:styleId="BalloonText">
    <w:name w:val="Balloon Text"/>
    <w:basedOn w:val="Normal"/>
    <w:link w:val="BalloonTextChar"/>
    <w:uiPriority w:val="99"/>
    <w:semiHidden/>
    <w:unhideWhenUsed/>
    <w:rsid w:val="007838E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8EB"/>
    <w:rPr>
      <w:rFonts w:ascii="Tahoma" w:hAnsi="Tahoma" w:cs="Tahoma"/>
      <w:spacing w:val="2"/>
      <w:sz w:val="16"/>
      <w:szCs w:val="16"/>
      <w:lang w:val="nl-NL" w:eastAsia="nl-NL"/>
    </w:rPr>
  </w:style>
  <w:style w:type="paragraph" w:styleId="Header">
    <w:name w:val="header"/>
    <w:basedOn w:val="Normal"/>
    <w:link w:val="HeaderChar"/>
    <w:uiPriority w:val="99"/>
    <w:unhideWhenUsed/>
    <w:rsid w:val="00C916FB"/>
    <w:pPr>
      <w:tabs>
        <w:tab w:val="center" w:pos="4419"/>
        <w:tab w:val="right" w:pos="8838"/>
      </w:tabs>
      <w:spacing w:line="240" w:lineRule="auto"/>
    </w:pPr>
  </w:style>
  <w:style w:type="character" w:customStyle="1" w:styleId="HeaderChar">
    <w:name w:val="Header Char"/>
    <w:basedOn w:val="DefaultParagraphFont"/>
    <w:link w:val="Header"/>
    <w:uiPriority w:val="99"/>
    <w:rsid w:val="00C916FB"/>
    <w:rPr>
      <w:rFonts w:ascii="Franklin Gothic Medium" w:hAnsi="Franklin Gothic Medium"/>
      <w:spacing w:val="2"/>
      <w:sz w:val="22"/>
      <w:szCs w:val="22"/>
      <w:lang w:val="nl-NL" w:eastAsia="nl-NL"/>
    </w:rPr>
  </w:style>
  <w:style w:type="paragraph" w:styleId="Footer">
    <w:name w:val="footer"/>
    <w:basedOn w:val="Normal"/>
    <w:link w:val="FooterChar"/>
    <w:uiPriority w:val="99"/>
    <w:unhideWhenUsed/>
    <w:rsid w:val="00C916FB"/>
    <w:pPr>
      <w:tabs>
        <w:tab w:val="center" w:pos="4419"/>
        <w:tab w:val="right" w:pos="8838"/>
      </w:tabs>
      <w:spacing w:line="240" w:lineRule="auto"/>
    </w:pPr>
  </w:style>
  <w:style w:type="character" w:customStyle="1" w:styleId="FooterChar">
    <w:name w:val="Footer Char"/>
    <w:basedOn w:val="DefaultParagraphFont"/>
    <w:link w:val="Footer"/>
    <w:uiPriority w:val="99"/>
    <w:rsid w:val="00C916FB"/>
    <w:rPr>
      <w:rFonts w:ascii="Franklin Gothic Medium" w:hAnsi="Franklin Gothic Medium"/>
      <w:spacing w:val="2"/>
      <w:sz w:val="22"/>
      <w:szCs w:val="22"/>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70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39624231</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Mansilla Caro, Patricio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CH-T1161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Olga Mayoral Ext.3103 ANNEX</Identifier>
    <Disclosure_x0020_Activity xmlns="9c571b2f-e523-4ab2-ba2e-09e151a03ef4">Approved TC document</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E21A6BBFD31E64498FFD5F4E1ADE088" ma:contentTypeVersion="0" ma:contentTypeDescription="A content type to manage public (operations) IDB documents" ma:contentTypeScope="" ma:versionID="117ad826628cca1142dbb773b7c3abc2">
  <xsd:schema xmlns:xsd="http://www.w3.org/2001/XMLSchema" xmlns:xs="http://www.w3.org/2001/XMLSchema" xmlns:p="http://schemas.microsoft.com/office/2006/metadata/properties" xmlns:ns2="9c571b2f-e523-4ab2-ba2e-09e151a03ef4" targetNamespace="http://schemas.microsoft.com/office/2006/metadata/properties" ma:root="true" ma:fieldsID="d75f9f2448fb2d02d169ad4099b4259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12580af6-e42a-4efb-8037-57de147610bc}" ma:internalName="TaxCatchAll" ma:showField="CatchAllData" ma:web="711035a8-dd85-4b98-8a3a-29a64fa241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2580af6-e42a-4efb-8037-57de147610bc}" ma:internalName="TaxCatchAllLabel" ma:readOnly="true" ma:showField="CatchAllDataLabel" ma:web="711035a8-dd85-4b98-8a3a-29a64fa241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FE6EF3-67CC-4133-B216-7989FE975BED}"/>
</file>

<file path=customXml/itemProps2.xml><?xml version="1.0" encoding="utf-8"?>
<ds:datastoreItem xmlns:ds="http://schemas.openxmlformats.org/officeDocument/2006/customXml" ds:itemID="{CCA5E221-8542-46EA-BF65-4FD4B8626469}"/>
</file>

<file path=customXml/itemProps3.xml><?xml version="1.0" encoding="utf-8"?>
<ds:datastoreItem xmlns:ds="http://schemas.openxmlformats.org/officeDocument/2006/customXml" ds:itemID="{2FE9E3DA-5E76-42EB-8D01-056CEE8D1B17}"/>
</file>

<file path=customXml/itemProps4.xml><?xml version="1.0" encoding="utf-8"?>
<ds:datastoreItem xmlns:ds="http://schemas.openxmlformats.org/officeDocument/2006/customXml" ds:itemID="{00C2B9B6-EA36-4575-8A99-EBBEEA4CA253}"/>
</file>

<file path=customXml/itemProps5.xml><?xml version="1.0" encoding="utf-8"?>
<ds:datastoreItem xmlns:ds="http://schemas.openxmlformats.org/officeDocument/2006/customXml" ds:itemID="{94C9AEBD-9F7A-449A-9A0D-1F1BC5BAFCAE}"/>
</file>

<file path=docProps/app.xml><?xml version="1.0" encoding="utf-8"?>
<Properties xmlns="http://schemas.openxmlformats.org/officeDocument/2006/extended-properties" xmlns:vt="http://schemas.openxmlformats.org/officeDocument/2006/docPropsVTypes">
  <Template>Normal.dotm</Template>
  <TotalTime>2</TotalTime>
  <Pages>3</Pages>
  <Words>880</Words>
  <Characters>5017</Characters>
  <Application>Microsoft Office Word</Application>
  <DocSecurity>0</DocSecurity>
  <Lines>41</Lines>
  <Paragraphs>11</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Havenbedrijf Antwerpen</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II_ Términos de Referencia (CH-T1161)</dc:title>
  <dc:creator>Kurt Tuerlinckx</dc:creator>
  <cp:lastModifiedBy>Test</cp:lastModifiedBy>
  <cp:revision>4</cp:revision>
  <cp:lastPrinted>2015-01-05T15:15:00Z</cp:lastPrinted>
  <dcterms:created xsi:type="dcterms:W3CDTF">2015-05-12T14:58:00Z</dcterms:created>
  <dcterms:modified xsi:type="dcterms:W3CDTF">2015-05-12T14:59:00Z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0x01010046CF21643EE8D14686A648AA6DAD0892003E21A6BBFD31E64498FFD5F4E1ADE088</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